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5AD" w:rsidRDefault="001D45AD"/>
    <w:tbl>
      <w:tblPr>
        <w:tblStyle w:val="TableGrid"/>
        <w:tblpPr w:leftFromText="180" w:rightFromText="180" w:vertAnchor="page" w:horzAnchor="margin" w:tblpXSpec="center" w:tblpY="17"/>
        <w:tblW w:w="12240" w:type="dxa"/>
        <w:tblBorders>
          <w:top w:val="single" w:sz="36" w:space="0" w:color="auto"/>
          <w:insideH w:val="none" w:sz="0" w:space="0" w:color="auto"/>
          <w:insideV w:val="none" w:sz="0" w:space="0" w:color="auto"/>
        </w:tblBorders>
        <w:tblLook w:val="04A0" w:firstRow="1" w:lastRow="0" w:firstColumn="1" w:lastColumn="0" w:noHBand="0" w:noVBand="1"/>
      </w:tblPr>
      <w:tblGrid>
        <w:gridCol w:w="12240"/>
      </w:tblGrid>
      <w:tr w:rsidR="001D45AD" w:rsidTr="00134E4C">
        <w:trPr>
          <w:trHeight w:val="2431"/>
        </w:trPr>
        <w:tc>
          <w:tcPr>
            <w:tcW w:w="12240" w:type="dxa"/>
            <w:shd w:val="clear" w:color="auto" w:fill="B3D5AB" w:themeFill="accent4" w:themeFillTint="66"/>
          </w:tcPr>
          <w:p w:rsidR="001D45AD" w:rsidRDefault="001D45AD" w:rsidP="001D45AD">
            <w:pPr>
              <w:pStyle w:val="Title"/>
              <w:rPr>
                <w:b/>
                <w:color w:val="005C00"/>
              </w:rPr>
            </w:pPr>
          </w:p>
          <w:p w:rsidR="0003779F" w:rsidRDefault="0003779F" w:rsidP="0003779F"/>
          <w:p w:rsidR="0003779F" w:rsidRDefault="0003779F" w:rsidP="0003779F"/>
          <w:p w:rsidR="0003779F" w:rsidRDefault="0003779F" w:rsidP="0003779F"/>
          <w:p w:rsidR="0003779F" w:rsidRPr="0003779F" w:rsidRDefault="0003779F" w:rsidP="0003779F"/>
          <w:p w:rsidR="00221AE5" w:rsidRPr="0003779F" w:rsidRDefault="00221AE5" w:rsidP="00221AE5"/>
          <w:p w:rsidR="00221AE5" w:rsidRDefault="00221AE5" w:rsidP="00221AE5">
            <w:pPr>
              <w:pStyle w:val="Title"/>
              <w:rPr>
                <w:b/>
                <w:color w:val="005C00"/>
              </w:rPr>
            </w:pPr>
            <w:r>
              <w:rPr>
                <w:b/>
                <w:color w:val="005C00"/>
              </w:rPr>
              <w:t>Environmental Literacy Outcomes</w:t>
            </w:r>
          </w:p>
          <w:p w:rsidR="00134E4C" w:rsidRDefault="00134E4C" w:rsidP="00134E4C">
            <w:pPr>
              <w:pStyle w:val="Title"/>
              <w:rPr>
                <w:i/>
                <w:color w:val="005C00"/>
                <w:sz w:val="28"/>
              </w:rPr>
            </w:pPr>
            <w:r w:rsidRPr="00EF1639">
              <w:rPr>
                <w:i/>
                <w:color w:val="005C00"/>
                <w:sz w:val="28"/>
              </w:rPr>
              <w:t>Management Strategy</w:t>
            </w:r>
          </w:p>
          <w:p w:rsidR="001D45AD" w:rsidRPr="001D45AD" w:rsidRDefault="001D45AD" w:rsidP="001D45AD"/>
        </w:tc>
      </w:tr>
    </w:tbl>
    <w:p w:rsidR="0003779F" w:rsidRDefault="00203359" w:rsidP="004962DD">
      <w:pPr>
        <w:pStyle w:val="NoSpacing"/>
        <w:jc w:val="center"/>
        <w:rPr>
          <w:i/>
        </w:rPr>
      </w:pPr>
      <w:r>
        <w:rPr>
          <w:i/>
          <w:noProof/>
          <w:lang w:eastAsia="en-US"/>
        </w:rPr>
        <w:drawing>
          <wp:inline distT="0" distB="0" distL="0" distR="0">
            <wp:extent cx="5562600" cy="3697094"/>
            <wp:effectExtent l="0" t="0" r="0" b="0"/>
            <wp:docPr id="1" name="Picture 1" descr="C:\Users\Corey\Documents\Julie\ELIT MS draft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rey\Documents\Julie\ELIT MS draft p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62600" cy="3697094"/>
                    </a:xfrm>
                    <a:prstGeom prst="rect">
                      <a:avLst/>
                    </a:prstGeom>
                    <a:noFill/>
                    <a:ln>
                      <a:noFill/>
                    </a:ln>
                  </pic:spPr>
                </pic:pic>
              </a:graphicData>
            </a:graphic>
          </wp:inline>
        </w:drawing>
      </w:r>
    </w:p>
    <w:p w:rsidR="00134E4C" w:rsidRDefault="00134E4C" w:rsidP="00134E4C">
      <w:pPr>
        <w:pStyle w:val="NoSpacing"/>
        <w:rPr>
          <w:rFonts w:cs="Roboto-Black"/>
          <w:b/>
          <w:sz w:val="28"/>
          <w:szCs w:val="28"/>
        </w:rPr>
      </w:pPr>
    </w:p>
    <w:p w:rsidR="00134E4C" w:rsidRPr="00EF1639" w:rsidRDefault="00134E4C" w:rsidP="00134E4C">
      <w:pPr>
        <w:pStyle w:val="NoSpacing"/>
        <w:rPr>
          <w:b/>
          <w:sz w:val="24"/>
        </w:rPr>
      </w:pPr>
      <w:r w:rsidRPr="00EF1639">
        <w:rPr>
          <w:rFonts w:cs="Roboto-Black"/>
          <w:b/>
          <w:sz w:val="28"/>
          <w:szCs w:val="28"/>
        </w:rPr>
        <w:t>Introduction</w:t>
      </w:r>
      <w:r w:rsidRPr="00EF1639">
        <w:rPr>
          <w:b/>
          <w:sz w:val="24"/>
        </w:rPr>
        <w:t xml:space="preserve"> </w:t>
      </w:r>
    </w:p>
    <w:p w:rsidR="00221AE5" w:rsidRPr="00F66EEC" w:rsidRDefault="00221AE5" w:rsidP="00F66EEC">
      <w:pPr>
        <w:spacing w:after="0"/>
      </w:pPr>
      <w:r w:rsidRPr="00F66EEC">
        <w:t xml:space="preserve">The National Science Foundation’s </w:t>
      </w:r>
      <w:r w:rsidR="00EB5A7D" w:rsidRPr="00F66EEC">
        <w:t xml:space="preserve">(NSF) </w:t>
      </w:r>
      <w:r w:rsidRPr="00F66EEC">
        <w:t>Advisory Committee for Environmental Research and Educati</w:t>
      </w:r>
      <w:r w:rsidR="00F66EEC">
        <w:t xml:space="preserve">on stated in a 2003 report that </w:t>
      </w:r>
      <w:r w:rsidRPr="00F66EEC">
        <w:t>in the coming decades, the public will more frequently be called upon to understand complex environmental issues, assess risk, evaluate proposed environmental plans and understand how individual decisions affect the environment at local and global scales. Creating a scientifically informed citizenry requires a concerted, systematic approach to environmental education.”</w:t>
      </w:r>
    </w:p>
    <w:p w:rsidR="002803E2" w:rsidRPr="00F66EEC" w:rsidRDefault="00221AE5" w:rsidP="00F66EEC">
      <w:pPr>
        <w:spacing w:after="0"/>
      </w:pPr>
      <w:r w:rsidRPr="00F66EEC">
        <w:t>But</w:t>
      </w:r>
      <w:r w:rsidR="00A72678" w:rsidRPr="00F66EEC">
        <w:t xml:space="preserve"> the American public does not have</w:t>
      </w:r>
      <w:r w:rsidRPr="00F66EEC">
        <w:t xml:space="preserve"> the environmental literacy needed to tackle these challenges. </w:t>
      </w:r>
    </w:p>
    <w:p w:rsidR="00A72678" w:rsidRDefault="00221AE5" w:rsidP="00F66EEC">
      <w:pPr>
        <w:spacing w:after="0"/>
      </w:pPr>
      <w:r w:rsidRPr="00F66EEC">
        <w:t>Unfortunately, studies commissioned by the National Environmental Education Foundation</w:t>
      </w:r>
      <w:r w:rsidR="00EB5A7D" w:rsidRPr="00F66EEC">
        <w:t xml:space="preserve"> (NEEF)</w:t>
      </w:r>
      <w:r w:rsidRPr="00F66EEC">
        <w:t xml:space="preserve"> find that:</w:t>
      </w:r>
    </w:p>
    <w:p w:rsidR="00F66EEC" w:rsidRPr="00F66EEC" w:rsidRDefault="00F66EEC" w:rsidP="00F66EEC">
      <w:pPr>
        <w:spacing w:after="0"/>
      </w:pPr>
    </w:p>
    <w:p w:rsidR="00221AE5" w:rsidRPr="009B592D" w:rsidRDefault="00221AE5" w:rsidP="00F66EEC">
      <w:pPr>
        <w:spacing w:after="0"/>
        <w:ind w:left="708"/>
        <w:rPr>
          <w:rFonts w:cs="JansonTextLTStd-Roman"/>
        </w:rPr>
      </w:pPr>
      <w:r w:rsidRPr="009B592D">
        <w:rPr>
          <w:rFonts w:cs="JansonTextLTStd-Roman"/>
        </w:rPr>
        <w:t xml:space="preserve">The average American adult, regardless of age, income, or level of education, mostly fails to grasp essential aspects of environmental science, important cause/effect relationships, or even basic concepts such as runoff pollution, power generation and fuel use, or water flow patterns…There is little difference in environmental knowledge levels between the average </w:t>
      </w:r>
      <w:r w:rsidRPr="009B592D">
        <w:rPr>
          <w:rFonts w:cs="JansonTextLTStd-Roman"/>
        </w:rPr>
        <w:lastRenderedPageBreak/>
        <w:t>American and those who sit on governing bodies, town councils, and in corporate board rooms, and whose decisions often have wider ramifications on the environment.</w:t>
      </w:r>
    </w:p>
    <w:p w:rsidR="002803E2" w:rsidRDefault="002803E2" w:rsidP="00221AE5">
      <w:pPr>
        <w:autoSpaceDE w:val="0"/>
        <w:autoSpaceDN w:val="0"/>
        <w:adjustRightInd w:val="0"/>
        <w:spacing w:after="0" w:line="240" w:lineRule="auto"/>
        <w:rPr>
          <w:rFonts w:cs="JansonTextLTStd-Roman"/>
        </w:rPr>
      </w:pPr>
    </w:p>
    <w:p w:rsidR="00142890" w:rsidRDefault="00221AE5" w:rsidP="00F66EEC">
      <w:pPr>
        <w:spacing w:after="0"/>
        <w:rPr>
          <w:rFonts w:cs="JansonTextLTStd-Roman"/>
        </w:rPr>
      </w:pPr>
      <w:r w:rsidRPr="009B592D">
        <w:rPr>
          <w:rFonts w:cs="JansonTextLTStd-Roman"/>
        </w:rPr>
        <w:t xml:space="preserve">A clearer picture </w:t>
      </w:r>
      <w:r w:rsidR="00E53FEB">
        <w:rPr>
          <w:rFonts w:cs="JansonTextLTStd-Roman"/>
        </w:rPr>
        <w:t xml:space="preserve">has also emerged </w:t>
      </w:r>
      <w:r w:rsidRPr="009B592D">
        <w:rPr>
          <w:rFonts w:cs="JansonTextLTStd-Roman"/>
        </w:rPr>
        <w:t xml:space="preserve">about the environmental literacy of our students. The National Environmental Literacy Assessment, which was completed in 2008 by the North American Association for Environmental Education (NAAEE) and funded by </w:t>
      </w:r>
      <w:r w:rsidR="00973AFC">
        <w:rPr>
          <w:rFonts w:cs="JansonTextLTStd-Roman"/>
        </w:rPr>
        <w:t>the National Oceanic and Atmospheric Administration (</w:t>
      </w:r>
      <w:r w:rsidRPr="009B592D">
        <w:rPr>
          <w:rFonts w:cs="JansonTextLTStd-Roman"/>
        </w:rPr>
        <w:t>NOAA</w:t>
      </w:r>
      <w:r w:rsidR="00973AFC">
        <w:rPr>
          <w:rFonts w:cs="JansonTextLTStd-Roman"/>
        </w:rPr>
        <w:t>)</w:t>
      </w:r>
      <w:r w:rsidRPr="009B592D">
        <w:rPr>
          <w:rFonts w:cs="JansonTextLTStd-Roman"/>
        </w:rPr>
        <w:t xml:space="preserve"> and </w:t>
      </w:r>
      <w:r w:rsidR="00973AFC">
        <w:rPr>
          <w:rFonts w:cs="JansonTextLTStd-Roman"/>
        </w:rPr>
        <w:t>the U.S. Environmental Protection Agency (</w:t>
      </w:r>
      <w:r w:rsidRPr="009B592D">
        <w:rPr>
          <w:rFonts w:cs="JansonTextLTStd-Roman"/>
        </w:rPr>
        <w:t>EPA</w:t>
      </w:r>
      <w:r w:rsidR="00973AFC">
        <w:rPr>
          <w:rFonts w:cs="JansonTextLTStd-Roman"/>
        </w:rPr>
        <w:t>)</w:t>
      </w:r>
      <w:r w:rsidRPr="009B592D">
        <w:rPr>
          <w:rFonts w:cs="JansonTextLTStd-Roman"/>
        </w:rPr>
        <w:t>, established a baseline literacy rate for middle school students in 6th and 8th grades. A follow-up study showed that schools that have environmental education programming scored significantly higher on environmental knowledge, verbal commitment, environment</w:t>
      </w:r>
      <w:r>
        <w:rPr>
          <w:rFonts w:cs="JansonTextLTStd-Roman"/>
        </w:rPr>
        <w:t>al sensitivity, and behaviors</w:t>
      </w:r>
      <w:r w:rsidR="00973AFC">
        <w:rPr>
          <w:rFonts w:cs="JansonTextLTStd-Roman"/>
        </w:rPr>
        <w:t xml:space="preserve"> than schools without such programming</w:t>
      </w:r>
      <w:r>
        <w:rPr>
          <w:rFonts w:cs="JansonTextLTStd-Roman"/>
        </w:rPr>
        <w:t xml:space="preserve">. </w:t>
      </w:r>
      <w:r w:rsidRPr="009B592D">
        <w:rPr>
          <w:rFonts w:cs="JansonTextLTStd-Roman"/>
        </w:rPr>
        <w:t>Building environmental literacy takes time and ongoing commitment. While environmental literacy should be reinforced throughout a child’s life experiences, the foundation of knowledge and journey of inquiry is necessarily grounded and takes root in school. This management strategy addresses the Environmental Literacy Goal an</w:t>
      </w:r>
      <w:r>
        <w:rPr>
          <w:rFonts w:cs="JansonTextLTStd-Roman"/>
        </w:rPr>
        <w:t>d its three associated outcomes.</w:t>
      </w:r>
    </w:p>
    <w:p w:rsidR="00142890" w:rsidRDefault="00142890" w:rsidP="00134E4C">
      <w:pPr>
        <w:autoSpaceDE w:val="0"/>
        <w:autoSpaceDN w:val="0"/>
        <w:adjustRightInd w:val="0"/>
        <w:spacing w:after="0" w:line="240" w:lineRule="auto"/>
        <w:rPr>
          <w:rFonts w:cs="JansonTextLTStd-Roman"/>
        </w:rPr>
      </w:pPr>
    </w:p>
    <w:p w:rsidR="00486372" w:rsidRPr="0048230A" w:rsidRDefault="004E05C2" w:rsidP="00F66EEC">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48230A">
        <w:rPr>
          <w:rFonts w:cs="Roboto-Black"/>
          <w:b/>
          <w:color w:val="005C00"/>
          <w:sz w:val="28"/>
          <w:szCs w:val="28"/>
        </w:rPr>
        <w:t>Goal, Outcome</w:t>
      </w:r>
      <w:r w:rsidR="00EF1639" w:rsidRPr="0048230A">
        <w:rPr>
          <w:rFonts w:cs="Roboto-Black"/>
          <w:b/>
          <w:color w:val="005C00"/>
          <w:sz w:val="28"/>
          <w:szCs w:val="28"/>
        </w:rPr>
        <w:t xml:space="preserve"> and </w:t>
      </w:r>
      <w:r w:rsidRPr="0048230A">
        <w:rPr>
          <w:rFonts w:cs="Roboto-Black"/>
          <w:b/>
          <w:color w:val="005C00"/>
          <w:sz w:val="28"/>
          <w:szCs w:val="28"/>
        </w:rPr>
        <w:t xml:space="preserve">Baseline </w:t>
      </w:r>
    </w:p>
    <w:p w:rsidR="00486372" w:rsidRPr="004E05C2" w:rsidRDefault="004E05C2" w:rsidP="00F66EEC">
      <w:pPr>
        <w:pStyle w:val="NoSpacing"/>
        <w:ind w:left="90"/>
        <w:rPr>
          <w:rFonts w:cs="JansonTextLTStd-Roman"/>
          <w:sz w:val="21"/>
          <w:szCs w:val="21"/>
        </w:rPr>
      </w:pPr>
      <w:r w:rsidRPr="00F66EEC">
        <w:rPr>
          <w:rFonts w:cs="JansonTextLTStd-Roman"/>
        </w:rPr>
        <w:t>This</w:t>
      </w:r>
      <w:r w:rsidRPr="004E05C2">
        <w:rPr>
          <w:rFonts w:cs="JansonTextLTStd-Roman"/>
          <w:sz w:val="21"/>
          <w:szCs w:val="21"/>
        </w:rPr>
        <w:t xml:space="preserve"> management strategy </w:t>
      </w:r>
      <w:r w:rsidR="00A523CD">
        <w:rPr>
          <w:rFonts w:cs="JansonTextLTStd-Roman"/>
          <w:sz w:val="21"/>
          <w:szCs w:val="21"/>
        </w:rPr>
        <w:t>identifies</w:t>
      </w:r>
      <w:r w:rsidRPr="004E05C2">
        <w:rPr>
          <w:rFonts w:cs="JansonTextLTStd-Roman"/>
          <w:sz w:val="21"/>
          <w:szCs w:val="21"/>
        </w:rPr>
        <w:t xml:space="preserve"> approaches for</w:t>
      </w:r>
      <w:r>
        <w:rPr>
          <w:rFonts w:cs="JansonTextLTStd-Roman"/>
          <w:sz w:val="21"/>
          <w:szCs w:val="21"/>
        </w:rPr>
        <w:t xml:space="preserve"> </w:t>
      </w:r>
      <w:r w:rsidRPr="004E05C2">
        <w:rPr>
          <w:rFonts w:cs="JansonTextLTStd-Roman"/>
          <w:sz w:val="21"/>
          <w:szCs w:val="21"/>
        </w:rPr>
        <w:t xml:space="preserve">achieving the following </w:t>
      </w:r>
      <w:r w:rsidR="00973AFC">
        <w:rPr>
          <w:rFonts w:cs="JansonTextLTStd-Roman"/>
          <w:sz w:val="21"/>
          <w:szCs w:val="21"/>
        </w:rPr>
        <w:t>G</w:t>
      </w:r>
      <w:r w:rsidR="00973AFC" w:rsidRPr="004E05C2">
        <w:rPr>
          <w:rFonts w:cs="JansonTextLTStd-Roman"/>
          <w:sz w:val="21"/>
          <w:szCs w:val="21"/>
        </w:rPr>
        <w:t xml:space="preserve">oal </w:t>
      </w:r>
      <w:r w:rsidRPr="004E05C2">
        <w:rPr>
          <w:rFonts w:cs="JansonTextLTStd-Roman"/>
          <w:sz w:val="21"/>
          <w:szCs w:val="21"/>
        </w:rPr>
        <w:t xml:space="preserve">and </w:t>
      </w:r>
      <w:r w:rsidR="00973AFC">
        <w:rPr>
          <w:rFonts w:cs="JansonTextLTStd-Roman"/>
          <w:sz w:val="21"/>
          <w:szCs w:val="21"/>
        </w:rPr>
        <w:t>O</w:t>
      </w:r>
      <w:r w:rsidR="00973AFC" w:rsidRPr="004E05C2">
        <w:rPr>
          <w:rFonts w:cs="JansonTextLTStd-Roman"/>
          <w:sz w:val="21"/>
          <w:szCs w:val="21"/>
        </w:rPr>
        <w:t>utcome</w:t>
      </w:r>
      <w:r w:rsidR="00973AFC">
        <w:rPr>
          <w:rFonts w:cs="JansonTextLTStd-Roman"/>
          <w:sz w:val="21"/>
          <w:szCs w:val="21"/>
        </w:rPr>
        <w:t>s</w:t>
      </w:r>
      <w:r w:rsidRPr="004E05C2">
        <w:rPr>
          <w:rFonts w:cs="JansonTextLTStd-Roman"/>
          <w:sz w:val="21"/>
          <w:szCs w:val="21"/>
        </w:rPr>
        <w:t>:</w:t>
      </w:r>
    </w:p>
    <w:p w:rsidR="00221AE5" w:rsidRDefault="00221AE5" w:rsidP="00221AE5">
      <w:pPr>
        <w:pStyle w:val="NoSpacing"/>
        <w:ind w:left="360"/>
        <w:rPr>
          <w:b/>
        </w:rPr>
      </w:pPr>
    </w:p>
    <w:p w:rsidR="00221AE5" w:rsidRDefault="00221AE5" w:rsidP="00F66EEC">
      <w:pPr>
        <w:pStyle w:val="NoSpacing"/>
        <w:ind w:left="90"/>
      </w:pPr>
      <w:r w:rsidRPr="009B592D">
        <w:rPr>
          <w:b/>
        </w:rPr>
        <w:t>Environmental Literacy</w:t>
      </w:r>
      <w:r>
        <w:t xml:space="preserve"> </w:t>
      </w:r>
      <w:r w:rsidRPr="00CF4A26">
        <w:rPr>
          <w:b/>
        </w:rPr>
        <w:t>Goal</w:t>
      </w:r>
      <w:r>
        <w:t xml:space="preserve">: </w:t>
      </w:r>
      <w:r w:rsidRPr="009B592D">
        <w:t xml:space="preserve">Enable every student in the region to graduate with the knowledge and skills to act responsibly to protect and </w:t>
      </w:r>
      <w:r w:rsidRPr="00F66EEC">
        <w:rPr>
          <w:rFonts w:cs="JansonTextLTStd-Roman"/>
        </w:rPr>
        <w:t>restore</w:t>
      </w:r>
      <w:r w:rsidRPr="009B592D">
        <w:t xml:space="preserve"> their local watershed</w:t>
      </w:r>
    </w:p>
    <w:p w:rsidR="00221AE5" w:rsidRPr="00F66EEC" w:rsidRDefault="00221AE5" w:rsidP="00F66EEC">
      <w:pPr>
        <w:pStyle w:val="NoSpacing"/>
        <w:ind w:left="90"/>
        <w:rPr>
          <w:rFonts w:cs="JansonTextLTStd-Roman"/>
        </w:rPr>
      </w:pPr>
    </w:p>
    <w:p w:rsidR="00221AE5" w:rsidRPr="00F66EEC" w:rsidRDefault="00221AE5" w:rsidP="00F66EEC">
      <w:pPr>
        <w:pStyle w:val="NoSpacing"/>
        <w:ind w:left="90"/>
        <w:rPr>
          <w:rFonts w:cs="JansonTextLTStd-Roman"/>
        </w:rPr>
      </w:pPr>
      <w:r w:rsidRPr="00F66EEC">
        <w:rPr>
          <w:rFonts w:cs="JansonTextLTStd-Roman"/>
          <w:b/>
        </w:rPr>
        <w:t>Student Outcome</w:t>
      </w:r>
      <w:r w:rsidRPr="00F66EEC">
        <w:rPr>
          <w:rFonts w:cs="JansonTextLTStd-Roman"/>
        </w:rPr>
        <w:t>: Continually increase students’ age-appropriate understanding of the watershed through participation in teacher-supported, meaningful watershed educational experiences and rigorous, inquiry-based instruction, with a target of at least one meaningful watershed educational experience in elementary, middle and high school depending on available resources.</w:t>
      </w:r>
    </w:p>
    <w:p w:rsidR="00221AE5" w:rsidRPr="00F66EEC" w:rsidRDefault="00221AE5" w:rsidP="00F66EEC">
      <w:pPr>
        <w:pStyle w:val="NoSpacing"/>
        <w:ind w:left="90"/>
        <w:rPr>
          <w:rFonts w:cs="JansonTextLTStd-Roman"/>
        </w:rPr>
      </w:pPr>
    </w:p>
    <w:p w:rsidR="00221AE5" w:rsidRPr="00F66EEC" w:rsidRDefault="00221AE5" w:rsidP="00F66EEC">
      <w:pPr>
        <w:pStyle w:val="NoSpacing"/>
        <w:ind w:left="90"/>
        <w:rPr>
          <w:rFonts w:cs="JansonTextLTStd-Roman"/>
        </w:rPr>
      </w:pPr>
      <w:r w:rsidRPr="00F66EEC">
        <w:rPr>
          <w:rFonts w:cs="JansonTextLTStd-Roman"/>
          <w:b/>
        </w:rPr>
        <w:t>Sustainable Schools Outcome</w:t>
      </w:r>
      <w:r w:rsidRPr="00F66EEC">
        <w:rPr>
          <w:rFonts w:cs="JansonTextLTStd-Roman"/>
        </w:rPr>
        <w:t>: Continually increase the number of schools in the region that reduce the impact of their buildings and grounds on their local watershed, environment and human health through best practices, including student-led protection and restoration projects.</w:t>
      </w:r>
    </w:p>
    <w:p w:rsidR="00221AE5" w:rsidRPr="00F66EEC" w:rsidRDefault="00221AE5" w:rsidP="00F66EEC">
      <w:pPr>
        <w:pStyle w:val="NoSpacing"/>
        <w:ind w:left="90"/>
        <w:rPr>
          <w:rFonts w:cs="JansonTextLTStd-Roman"/>
        </w:rPr>
      </w:pPr>
    </w:p>
    <w:p w:rsidR="00221AE5" w:rsidRPr="00F66EEC" w:rsidRDefault="00221AE5" w:rsidP="00F66EEC">
      <w:pPr>
        <w:pStyle w:val="NoSpacing"/>
        <w:ind w:left="90"/>
        <w:rPr>
          <w:rFonts w:cs="JansonTextLTStd-Roman"/>
        </w:rPr>
      </w:pPr>
      <w:r w:rsidRPr="00F66EEC">
        <w:rPr>
          <w:rFonts w:cs="JansonTextLTStd-Roman"/>
          <w:b/>
        </w:rPr>
        <w:t>Environmental Literacy Planning Outcome</w:t>
      </w:r>
      <w:r w:rsidRPr="00F66EEC">
        <w:rPr>
          <w:rFonts w:cs="JansonTextLTStd-Roman"/>
        </w:rPr>
        <w:t>: Each participating Bay jurisdiction should develop a comprehensive and systemic approach to environmental literacy for all students in the region that includes policies, practices and voluntary metrics that support the environmental literacy Goals and Outcomes of this Agreement.</w:t>
      </w:r>
    </w:p>
    <w:p w:rsidR="00221AE5" w:rsidRDefault="00221AE5" w:rsidP="00221AE5">
      <w:pPr>
        <w:pStyle w:val="NoSpacing"/>
        <w:ind w:left="360"/>
      </w:pPr>
    </w:p>
    <w:p w:rsidR="00221AE5" w:rsidRDefault="00221AE5" w:rsidP="00F66EEC">
      <w:pPr>
        <w:pStyle w:val="NoSpacing"/>
        <w:ind w:left="90"/>
        <w:rPr>
          <w:sz w:val="24"/>
        </w:rPr>
      </w:pPr>
      <w:r>
        <w:rPr>
          <w:b/>
        </w:rPr>
        <w:t xml:space="preserve">Baseline and </w:t>
      </w:r>
      <w:r w:rsidRPr="00CF4A26">
        <w:rPr>
          <w:b/>
        </w:rPr>
        <w:t>Current Condition</w:t>
      </w:r>
      <w:r>
        <w:rPr>
          <w:b/>
          <w:sz w:val="24"/>
        </w:rPr>
        <w:t xml:space="preserve"> </w:t>
      </w:r>
    </w:p>
    <w:p w:rsidR="00221AE5" w:rsidRPr="00B443DB" w:rsidRDefault="00221AE5" w:rsidP="00F66EEC">
      <w:pPr>
        <w:pStyle w:val="NoSpacing"/>
        <w:ind w:left="90"/>
      </w:pPr>
      <w:r w:rsidRPr="00B443DB">
        <w:t xml:space="preserve">The Environmental Literacy Goal and Outcomes build on the work begun to advance the Mid Atlantic Elementary and Secondary Environmental Literacy Strategy, which was developed in support of Presidential Executive Order 13508 to protect and restore the Chesapeake Bay. Baselines for each of the outcomes will be established for </w:t>
      </w:r>
      <w:r w:rsidR="00973AFC">
        <w:t xml:space="preserve">the </w:t>
      </w:r>
      <w:r w:rsidRPr="00B443DB">
        <w:t xml:space="preserve">2014-2015 </w:t>
      </w:r>
      <w:r w:rsidR="00973AFC">
        <w:t>s</w:t>
      </w:r>
      <w:r w:rsidR="00973AFC" w:rsidRPr="00B443DB">
        <w:t xml:space="preserve">chool </w:t>
      </w:r>
      <w:r w:rsidR="00973AFC">
        <w:t>y</w:t>
      </w:r>
      <w:r w:rsidR="00973AFC" w:rsidRPr="00B443DB">
        <w:t xml:space="preserve">ear </w:t>
      </w:r>
      <w:r w:rsidRPr="00B443DB">
        <w:t>using a survey instrument developed for the Chesapeake Bay Program</w:t>
      </w:r>
      <w:r w:rsidR="00973AFC">
        <w:t>’s</w:t>
      </w:r>
      <w:r w:rsidRPr="00B443DB">
        <w:t xml:space="preserve"> Education Workgroup by Measurement Incorporated, a professional evaluation firm. The survey looks at local education agency progress and capacity to implement the Environmental Literacy </w:t>
      </w:r>
      <w:r w:rsidR="00B16E92">
        <w:t xml:space="preserve">Goal and </w:t>
      </w:r>
      <w:r w:rsidR="00973AFC">
        <w:t>O</w:t>
      </w:r>
      <w:r w:rsidR="00973AFC" w:rsidRPr="00B443DB">
        <w:t xml:space="preserve">utcomes </w:t>
      </w:r>
      <w:r w:rsidRPr="00B443DB">
        <w:t>of the Watershed Agreement.</w:t>
      </w:r>
    </w:p>
    <w:p w:rsidR="0019458C" w:rsidRDefault="0019458C" w:rsidP="0019458C">
      <w:pPr>
        <w:autoSpaceDE w:val="0"/>
        <w:autoSpaceDN w:val="0"/>
        <w:adjustRightInd w:val="0"/>
        <w:spacing w:after="0" w:line="240" w:lineRule="auto"/>
      </w:pPr>
    </w:p>
    <w:p w:rsidR="00EF1639" w:rsidRPr="00F33E85" w:rsidRDefault="00EF1639" w:rsidP="00F66EEC">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F33E85">
        <w:rPr>
          <w:rFonts w:cs="Roboto-Black"/>
          <w:b/>
          <w:color w:val="005C00"/>
          <w:sz w:val="28"/>
          <w:szCs w:val="28"/>
        </w:rPr>
        <w:lastRenderedPageBreak/>
        <w:t>Participating Partners</w:t>
      </w:r>
    </w:p>
    <w:p w:rsidR="009345EF" w:rsidRPr="00221AE5" w:rsidRDefault="009345EF" w:rsidP="00F66EEC">
      <w:pPr>
        <w:pStyle w:val="NoSpacing"/>
        <w:ind w:left="90"/>
      </w:pPr>
      <w:r w:rsidRPr="00221AE5">
        <w:t>The following partners have participated in the development of this strategy.</w:t>
      </w:r>
      <w:r w:rsidR="00B07344" w:rsidRPr="00221AE5">
        <w:t xml:space="preserve"> </w:t>
      </w:r>
      <w:r w:rsidR="00EA7D54" w:rsidRPr="00221AE5">
        <w:t xml:space="preserve"> A workplan to accompany this management strategy will be completed six months after this document is finalized.  It will identify specific partner </w:t>
      </w:r>
      <w:r w:rsidR="00E75F63" w:rsidRPr="00221AE5">
        <w:t xml:space="preserve">commitments </w:t>
      </w:r>
      <w:r w:rsidR="00EA7D54" w:rsidRPr="00221AE5">
        <w:t>for implementing the strategy.</w:t>
      </w:r>
    </w:p>
    <w:p w:rsidR="009345EF" w:rsidRPr="00221AE5" w:rsidRDefault="009345EF" w:rsidP="00AE7E70">
      <w:pPr>
        <w:pStyle w:val="NoSpacing"/>
        <w:ind w:left="360"/>
      </w:pPr>
    </w:p>
    <w:p w:rsidR="009A4652" w:rsidRPr="00D259F0" w:rsidRDefault="009A4652" w:rsidP="00F66EEC">
      <w:pPr>
        <w:pStyle w:val="NoSpacing"/>
        <w:ind w:left="90"/>
        <w:rPr>
          <w:b/>
          <w:szCs w:val="24"/>
        </w:rPr>
        <w:sectPr w:rsidR="009A4652" w:rsidRPr="00D259F0" w:rsidSect="001D45AD">
          <w:headerReference w:type="default" r:id="rId10"/>
          <w:footerReference w:type="default" r:id="rId11"/>
          <w:footerReference w:type="first" r:id="rId12"/>
          <w:pgSz w:w="12240" w:h="15840"/>
          <w:pgMar w:top="1440" w:right="1440" w:bottom="1440" w:left="1440" w:header="720" w:footer="720" w:gutter="0"/>
          <w:cols w:space="720"/>
          <w:titlePg/>
          <w:docGrid w:linePitch="299"/>
        </w:sectPr>
      </w:pPr>
      <w:r w:rsidRPr="00D259F0">
        <w:rPr>
          <w:b/>
        </w:rPr>
        <w:t xml:space="preserve">Chesapeake Bay Watershed Agreement Signatories </w:t>
      </w:r>
    </w:p>
    <w:p w:rsidR="00F33E85" w:rsidRPr="008E0F68" w:rsidRDefault="00221AE5" w:rsidP="00AE7E70">
      <w:pPr>
        <w:pStyle w:val="NoSpacing"/>
        <w:numPr>
          <w:ilvl w:val="0"/>
          <w:numId w:val="15"/>
        </w:numPr>
        <w:ind w:left="900" w:right="-270" w:hanging="180"/>
        <w:rPr>
          <w:szCs w:val="24"/>
        </w:rPr>
      </w:pPr>
      <w:r>
        <w:rPr>
          <w:rFonts w:cs="JansonTextLTStd-Roman"/>
        </w:rPr>
        <w:lastRenderedPageBreak/>
        <w:t xml:space="preserve">State of Delaware </w:t>
      </w:r>
    </w:p>
    <w:p w:rsidR="00F33E85" w:rsidRPr="008E0F68" w:rsidRDefault="00221AE5" w:rsidP="00AE7E70">
      <w:pPr>
        <w:pStyle w:val="NoSpacing"/>
        <w:numPr>
          <w:ilvl w:val="0"/>
          <w:numId w:val="15"/>
        </w:numPr>
        <w:ind w:left="900" w:right="-270" w:hanging="180"/>
        <w:rPr>
          <w:szCs w:val="24"/>
        </w:rPr>
      </w:pPr>
      <w:r>
        <w:rPr>
          <w:szCs w:val="24"/>
        </w:rPr>
        <w:t>District of Columbia</w:t>
      </w:r>
    </w:p>
    <w:p w:rsidR="00221AE5" w:rsidRDefault="00221AE5" w:rsidP="00221AE5">
      <w:pPr>
        <w:pStyle w:val="NoSpacing"/>
        <w:numPr>
          <w:ilvl w:val="0"/>
          <w:numId w:val="15"/>
        </w:numPr>
        <w:ind w:left="900" w:right="-270" w:hanging="180"/>
        <w:rPr>
          <w:szCs w:val="24"/>
        </w:rPr>
      </w:pPr>
      <w:r>
        <w:rPr>
          <w:szCs w:val="24"/>
        </w:rPr>
        <w:t>State of Maryland</w:t>
      </w:r>
    </w:p>
    <w:p w:rsidR="00F33E85" w:rsidRPr="00221AE5" w:rsidRDefault="00221AE5" w:rsidP="00221AE5">
      <w:pPr>
        <w:pStyle w:val="NoSpacing"/>
        <w:numPr>
          <w:ilvl w:val="0"/>
          <w:numId w:val="15"/>
        </w:numPr>
        <w:ind w:left="900" w:right="-270" w:hanging="180"/>
        <w:rPr>
          <w:szCs w:val="24"/>
        </w:rPr>
      </w:pPr>
      <w:r w:rsidRPr="00221AE5">
        <w:rPr>
          <w:szCs w:val="24"/>
        </w:rPr>
        <w:t xml:space="preserve">Commonwealth of Pennsylvania </w:t>
      </w:r>
    </w:p>
    <w:p w:rsidR="00221AE5" w:rsidRDefault="00221AE5" w:rsidP="00221AE5">
      <w:pPr>
        <w:pStyle w:val="NoSpacing"/>
        <w:numPr>
          <w:ilvl w:val="0"/>
          <w:numId w:val="15"/>
        </w:numPr>
        <w:tabs>
          <w:tab w:val="left" w:pos="720"/>
        </w:tabs>
        <w:ind w:right="-270" w:hanging="270"/>
        <w:rPr>
          <w:szCs w:val="24"/>
        </w:rPr>
      </w:pPr>
      <w:r>
        <w:rPr>
          <w:szCs w:val="24"/>
        </w:rPr>
        <w:lastRenderedPageBreak/>
        <w:t>Commonwealth of Virginia</w:t>
      </w:r>
    </w:p>
    <w:p w:rsidR="00221AE5" w:rsidRDefault="00221AE5" w:rsidP="00221AE5">
      <w:pPr>
        <w:pStyle w:val="NoSpacing"/>
        <w:numPr>
          <w:ilvl w:val="0"/>
          <w:numId w:val="15"/>
        </w:numPr>
        <w:tabs>
          <w:tab w:val="left" w:pos="720"/>
        </w:tabs>
        <w:ind w:right="-270" w:hanging="270"/>
        <w:rPr>
          <w:szCs w:val="24"/>
        </w:rPr>
      </w:pPr>
      <w:r>
        <w:rPr>
          <w:szCs w:val="24"/>
        </w:rPr>
        <w:t>Chesapeake Bay Commission</w:t>
      </w:r>
    </w:p>
    <w:p w:rsidR="00221AE5" w:rsidRDefault="00221AE5" w:rsidP="00221AE5">
      <w:pPr>
        <w:pStyle w:val="NoSpacing"/>
        <w:numPr>
          <w:ilvl w:val="0"/>
          <w:numId w:val="15"/>
        </w:numPr>
        <w:tabs>
          <w:tab w:val="left" w:pos="720"/>
        </w:tabs>
        <w:ind w:right="-270" w:hanging="270"/>
        <w:rPr>
          <w:szCs w:val="24"/>
        </w:rPr>
      </w:pPr>
      <w:r>
        <w:rPr>
          <w:szCs w:val="24"/>
        </w:rPr>
        <w:t xml:space="preserve">U.S. Environmental Protection Agency </w:t>
      </w:r>
    </w:p>
    <w:p w:rsidR="00221AE5" w:rsidRDefault="00221AE5" w:rsidP="00221AE5">
      <w:pPr>
        <w:pStyle w:val="NoSpacing"/>
        <w:tabs>
          <w:tab w:val="left" w:pos="720"/>
        </w:tabs>
        <w:ind w:right="-270"/>
        <w:rPr>
          <w:szCs w:val="24"/>
        </w:rPr>
      </w:pPr>
    </w:p>
    <w:p w:rsidR="00221AE5" w:rsidRPr="00221AE5" w:rsidRDefault="00221AE5" w:rsidP="00221AE5">
      <w:pPr>
        <w:pStyle w:val="NoSpacing"/>
        <w:tabs>
          <w:tab w:val="left" w:pos="720"/>
        </w:tabs>
        <w:ind w:right="-270"/>
        <w:rPr>
          <w:szCs w:val="24"/>
        </w:rPr>
        <w:sectPr w:rsidR="00221AE5" w:rsidRPr="00221AE5" w:rsidSect="00F33E85">
          <w:type w:val="continuous"/>
          <w:pgSz w:w="12240" w:h="15840"/>
          <w:pgMar w:top="1440" w:right="1440" w:bottom="1440" w:left="1440" w:header="720" w:footer="720" w:gutter="0"/>
          <w:cols w:num="2" w:space="720"/>
        </w:sectPr>
      </w:pPr>
    </w:p>
    <w:p w:rsidR="009A4652" w:rsidRPr="00221AE5" w:rsidRDefault="009A4652" w:rsidP="00F33E85">
      <w:pPr>
        <w:pStyle w:val="NoSpacing"/>
        <w:ind w:left="360"/>
        <w:rPr>
          <w:b/>
        </w:rPr>
      </w:pPr>
    </w:p>
    <w:p w:rsidR="009A4652" w:rsidRPr="00D259F0" w:rsidRDefault="009A4652" w:rsidP="00F66EEC">
      <w:pPr>
        <w:pStyle w:val="NoSpacing"/>
        <w:ind w:left="90"/>
        <w:rPr>
          <w:b/>
        </w:rPr>
      </w:pPr>
      <w:r w:rsidRPr="00D259F0">
        <w:rPr>
          <w:b/>
        </w:rPr>
        <w:t xml:space="preserve">Other Key Participants </w:t>
      </w:r>
    </w:p>
    <w:p w:rsidR="009A4652" w:rsidRPr="00221AE5" w:rsidRDefault="00221AE5" w:rsidP="00221AE5">
      <w:pPr>
        <w:pStyle w:val="NoSpacing"/>
        <w:numPr>
          <w:ilvl w:val="0"/>
          <w:numId w:val="25"/>
        </w:numPr>
      </w:pPr>
      <w:r w:rsidRPr="00221AE5">
        <w:t>National Oceanic and Atmospheric Administration</w:t>
      </w:r>
      <w:r w:rsidR="00206399">
        <w:t xml:space="preserve"> (NOAA)</w:t>
      </w:r>
    </w:p>
    <w:p w:rsidR="00221AE5" w:rsidRPr="00221AE5" w:rsidRDefault="00221AE5" w:rsidP="00221AE5">
      <w:pPr>
        <w:pStyle w:val="NoSpacing"/>
        <w:numPr>
          <w:ilvl w:val="0"/>
          <w:numId w:val="25"/>
        </w:numPr>
      </w:pPr>
      <w:r w:rsidRPr="00221AE5">
        <w:t>U.S. Fish and Wildlife Service</w:t>
      </w:r>
      <w:r w:rsidR="00206399">
        <w:t xml:space="preserve"> (USFWS)</w:t>
      </w:r>
    </w:p>
    <w:p w:rsidR="00221AE5" w:rsidRPr="00221AE5" w:rsidRDefault="00221AE5" w:rsidP="00221AE5">
      <w:pPr>
        <w:pStyle w:val="NoSpacing"/>
        <w:numPr>
          <w:ilvl w:val="0"/>
          <w:numId w:val="25"/>
        </w:numPr>
      </w:pPr>
      <w:r w:rsidRPr="00221AE5">
        <w:t xml:space="preserve">U.S Geological Survey </w:t>
      </w:r>
      <w:r w:rsidR="00206399">
        <w:t>(USGS)</w:t>
      </w:r>
    </w:p>
    <w:p w:rsidR="00221AE5" w:rsidRPr="00221AE5" w:rsidRDefault="00221AE5" w:rsidP="00221AE5">
      <w:pPr>
        <w:pStyle w:val="NoSpacing"/>
        <w:numPr>
          <w:ilvl w:val="0"/>
          <w:numId w:val="25"/>
        </w:numPr>
      </w:pPr>
      <w:r w:rsidRPr="00221AE5">
        <w:t xml:space="preserve">National Park Service </w:t>
      </w:r>
      <w:r w:rsidR="00206399">
        <w:t>(NPS)</w:t>
      </w:r>
    </w:p>
    <w:p w:rsidR="00221AE5" w:rsidRDefault="00221AE5" w:rsidP="00221AE5">
      <w:pPr>
        <w:pStyle w:val="NoSpacing"/>
        <w:numPr>
          <w:ilvl w:val="0"/>
          <w:numId w:val="25"/>
        </w:numPr>
      </w:pPr>
      <w:r w:rsidRPr="00221AE5">
        <w:t>U.S. Forest Service</w:t>
      </w:r>
      <w:r w:rsidR="00206399">
        <w:t xml:space="preserve"> (USFS)</w:t>
      </w:r>
    </w:p>
    <w:p w:rsidR="00DA6291" w:rsidRPr="00221AE5" w:rsidRDefault="00EB5A7D" w:rsidP="00221AE5">
      <w:pPr>
        <w:pStyle w:val="NoSpacing"/>
        <w:numPr>
          <w:ilvl w:val="0"/>
          <w:numId w:val="25"/>
        </w:numPr>
      </w:pPr>
      <w:r>
        <w:t>Nongovernmental Organizations (e.g. Chesapeake Bay Foundation, National Wildlife Federation, NAAEE state affiliates)</w:t>
      </w:r>
    </w:p>
    <w:p w:rsidR="002A5657" w:rsidRDefault="002A5657" w:rsidP="00F33E85">
      <w:pPr>
        <w:pStyle w:val="NoSpacing"/>
        <w:ind w:left="360"/>
        <w:rPr>
          <w:b/>
        </w:rPr>
      </w:pPr>
    </w:p>
    <w:p w:rsidR="00B67CD1" w:rsidRDefault="004E05C2" w:rsidP="00F66EEC">
      <w:pPr>
        <w:pStyle w:val="NoSpacing"/>
        <w:ind w:left="90"/>
        <w:rPr>
          <w:b/>
        </w:rPr>
      </w:pPr>
      <w:r w:rsidRPr="00F33E85">
        <w:rPr>
          <w:b/>
        </w:rPr>
        <w:t xml:space="preserve">Local </w:t>
      </w:r>
      <w:r w:rsidR="00F7090A">
        <w:rPr>
          <w:b/>
        </w:rPr>
        <w:t>E</w:t>
      </w:r>
      <w:r w:rsidRPr="00F33E85">
        <w:rPr>
          <w:b/>
        </w:rPr>
        <w:t>ngagement</w:t>
      </w:r>
    </w:p>
    <w:p w:rsidR="002A5657" w:rsidRPr="008E0F68" w:rsidRDefault="002A5657" w:rsidP="00F66EEC">
      <w:pPr>
        <w:pStyle w:val="NoSpacing"/>
        <w:ind w:left="90"/>
        <w:rPr>
          <w:szCs w:val="24"/>
        </w:rPr>
      </w:pPr>
      <w:r>
        <w:rPr>
          <w:szCs w:val="24"/>
        </w:rPr>
        <w:t>While s</w:t>
      </w:r>
      <w:r w:rsidRPr="00F60B97">
        <w:rPr>
          <w:szCs w:val="24"/>
        </w:rPr>
        <w:t xml:space="preserve">tates have the primary </w:t>
      </w:r>
      <w:r w:rsidR="00B16E92">
        <w:rPr>
          <w:szCs w:val="24"/>
        </w:rPr>
        <w:t xml:space="preserve">responsibility to advance the Chesapeake Bay Program’s </w:t>
      </w:r>
      <w:r w:rsidRPr="00F60B97">
        <w:rPr>
          <w:szCs w:val="24"/>
        </w:rPr>
        <w:t>e</w:t>
      </w:r>
      <w:r>
        <w:rPr>
          <w:szCs w:val="24"/>
        </w:rPr>
        <w:t>nvironmental literacy efforts, this</w:t>
      </w:r>
      <w:r w:rsidR="00B16E92">
        <w:rPr>
          <w:szCs w:val="24"/>
        </w:rPr>
        <w:t xml:space="preserve"> work</w:t>
      </w:r>
      <w:r>
        <w:rPr>
          <w:szCs w:val="24"/>
        </w:rPr>
        <w:t xml:space="preserve"> is done in partnership with local education agencies or school districts. In most </w:t>
      </w:r>
      <w:r w:rsidR="00B16E92">
        <w:rPr>
          <w:szCs w:val="24"/>
        </w:rPr>
        <w:t xml:space="preserve">watershed jurisdictions, </w:t>
      </w:r>
      <w:r>
        <w:rPr>
          <w:szCs w:val="24"/>
        </w:rPr>
        <w:t>local education agencies are responsible for defining their own curriculum</w:t>
      </w:r>
      <w:r w:rsidR="00B16E92">
        <w:rPr>
          <w:szCs w:val="24"/>
        </w:rPr>
        <w:t>s</w:t>
      </w:r>
      <w:r>
        <w:rPr>
          <w:szCs w:val="24"/>
        </w:rPr>
        <w:t xml:space="preserve"> and implementation strategies </w:t>
      </w:r>
      <w:r w:rsidR="00B16E92">
        <w:rPr>
          <w:szCs w:val="24"/>
        </w:rPr>
        <w:t xml:space="preserve">to </w:t>
      </w:r>
      <w:r>
        <w:rPr>
          <w:szCs w:val="24"/>
        </w:rPr>
        <w:t xml:space="preserve">support state standards and priorities. </w:t>
      </w:r>
    </w:p>
    <w:p w:rsidR="004E05C2" w:rsidRPr="0008686F" w:rsidRDefault="004E05C2" w:rsidP="00F33E85">
      <w:pPr>
        <w:pStyle w:val="NoSpacing"/>
        <w:ind w:left="360"/>
        <w:rPr>
          <w:rFonts w:ascii="Times New Roman" w:hAnsi="Times New Roman" w:cs="Times New Roman"/>
          <w:b/>
          <w:sz w:val="24"/>
        </w:rPr>
      </w:pPr>
      <w:r w:rsidRPr="0008686F">
        <w:rPr>
          <w:rFonts w:ascii="Times New Roman" w:hAnsi="Times New Roman" w:cs="Times New Roman"/>
          <w:sz w:val="24"/>
        </w:rPr>
        <w:t xml:space="preserve">    </w:t>
      </w:r>
    </w:p>
    <w:p w:rsidR="00B67CD1" w:rsidRPr="00B67CD1" w:rsidRDefault="004E05C2" w:rsidP="00F66EEC">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 xml:space="preserve">Factors </w:t>
      </w:r>
      <w:r w:rsidR="00B67CD1">
        <w:rPr>
          <w:rFonts w:cs="Roboto-Black"/>
          <w:b/>
          <w:color w:val="005C00"/>
          <w:sz w:val="28"/>
          <w:szCs w:val="28"/>
        </w:rPr>
        <w:t>I</w:t>
      </w:r>
      <w:r w:rsidRPr="00B67CD1">
        <w:rPr>
          <w:rFonts w:cs="Roboto-Black"/>
          <w:b/>
          <w:color w:val="005C00"/>
          <w:sz w:val="28"/>
          <w:szCs w:val="28"/>
        </w:rPr>
        <w:t xml:space="preserve">nfluencing </w:t>
      </w:r>
      <w:r w:rsidR="00F66EEC">
        <w:rPr>
          <w:rFonts w:cs="Roboto-Black"/>
          <w:b/>
          <w:color w:val="005C00"/>
          <w:sz w:val="28"/>
          <w:szCs w:val="28"/>
        </w:rPr>
        <w:t>Success</w:t>
      </w:r>
    </w:p>
    <w:p w:rsidR="00B67CD1" w:rsidRDefault="00B67CD1" w:rsidP="00F66EEC">
      <w:pPr>
        <w:pStyle w:val="NoSpacing"/>
        <w:ind w:left="90"/>
        <w:rPr>
          <w:rFonts w:cs="JansonTextLTStd-Roman"/>
        </w:rPr>
      </w:pPr>
      <w:r w:rsidRPr="00AE7E70">
        <w:t>The</w:t>
      </w:r>
      <w:r>
        <w:rPr>
          <w:szCs w:val="24"/>
        </w:rPr>
        <w:t xml:space="preserve"> following </w:t>
      </w:r>
      <w:r w:rsidR="008E0F68">
        <w:rPr>
          <w:szCs w:val="24"/>
        </w:rPr>
        <w:t xml:space="preserve">are </w:t>
      </w:r>
      <w:r>
        <w:rPr>
          <w:szCs w:val="24"/>
        </w:rPr>
        <w:t xml:space="preserve">natural and human factors </w:t>
      </w:r>
      <w:r w:rsidR="008E0F68">
        <w:rPr>
          <w:szCs w:val="24"/>
        </w:rPr>
        <w:t xml:space="preserve">that influence </w:t>
      </w:r>
      <w:r w:rsidRPr="00B67CD1">
        <w:rPr>
          <w:rFonts w:cs="JansonTextLTStd-Roman"/>
        </w:rPr>
        <w:t xml:space="preserve">the </w:t>
      </w:r>
      <w:r w:rsidR="00F652CA">
        <w:rPr>
          <w:rFonts w:cs="JansonTextLTStd-Roman"/>
        </w:rPr>
        <w:t xml:space="preserve">Chesapeake Bay Program’s </w:t>
      </w:r>
      <w:r w:rsidRPr="00B67CD1">
        <w:rPr>
          <w:rFonts w:cs="JansonTextLTStd-Roman"/>
        </w:rPr>
        <w:t xml:space="preserve">ability to attain </w:t>
      </w:r>
      <w:r>
        <w:rPr>
          <w:rFonts w:cs="JansonTextLTStd-Roman"/>
        </w:rPr>
        <w:t>this outcome:</w:t>
      </w:r>
    </w:p>
    <w:p w:rsidR="002A5657" w:rsidRDefault="002A5657" w:rsidP="00DA6291">
      <w:pPr>
        <w:spacing w:after="0" w:line="240" w:lineRule="auto"/>
        <w:textAlignment w:val="baseline"/>
        <w:rPr>
          <w:rFonts w:eastAsia="Times New Roman" w:cs="Times New Roman"/>
          <w:b/>
          <w:iCs/>
        </w:rPr>
      </w:pPr>
    </w:p>
    <w:p w:rsidR="00DA6291" w:rsidRDefault="00DA6291" w:rsidP="00F66EEC">
      <w:pPr>
        <w:pStyle w:val="NoSpacing"/>
        <w:ind w:left="90"/>
        <w:rPr>
          <w:rFonts w:eastAsia="Times New Roman" w:cs="Times New Roman"/>
        </w:rPr>
      </w:pPr>
      <w:r w:rsidRPr="00DE5C90">
        <w:rPr>
          <w:rFonts w:eastAsia="Times New Roman" w:cs="Times New Roman"/>
          <w:b/>
          <w:iCs/>
        </w:rPr>
        <w:t xml:space="preserve">State-level </w:t>
      </w:r>
      <w:r w:rsidR="00A72678">
        <w:rPr>
          <w:rFonts w:eastAsia="Times New Roman" w:cs="Times New Roman"/>
          <w:b/>
          <w:iCs/>
        </w:rPr>
        <w:t>A</w:t>
      </w:r>
      <w:r w:rsidRPr="00DE5C90">
        <w:rPr>
          <w:rFonts w:eastAsia="Times New Roman" w:cs="Times New Roman"/>
          <w:b/>
          <w:iCs/>
        </w:rPr>
        <w:t xml:space="preserve">dvocacy for </w:t>
      </w:r>
      <w:r w:rsidR="00A72678">
        <w:rPr>
          <w:rFonts w:eastAsia="Times New Roman" w:cs="Times New Roman"/>
          <w:b/>
          <w:iCs/>
        </w:rPr>
        <w:t>E</w:t>
      </w:r>
      <w:r w:rsidRPr="00DE5C90">
        <w:rPr>
          <w:rFonts w:eastAsia="Times New Roman" w:cs="Times New Roman"/>
          <w:b/>
          <w:iCs/>
        </w:rPr>
        <w:t xml:space="preserve">nvironmental </w:t>
      </w:r>
      <w:r w:rsidR="00A72678">
        <w:rPr>
          <w:rFonts w:eastAsia="Times New Roman" w:cs="Times New Roman"/>
          <w:b/>
          <w:iCs/>
        </w:rPr>
        <w:t>L</w:t>
      </w:r>
      <w:r w:rsidRPr="00DE5C90">
        <w:rPr>
          <w:rFonts w:eastAsia="Times New Roman" w:cs="Times New Roman"/>
          <w:b/>
          <w:iCs/>
        </w:rPr>
        <w:t>iteracy</w:t>
      </w:r>
    </w:p>
    <w:p w:rsidR="00DA6291" w:rsidRDefault="00A72678" w:rsidP="00F66EEC">
      <w:pPr>
        <w:pStyle w:val="NoSpacing"/>
        <w:ind w:left="90"/>
        <w:rPr>
          <w:rFonts w:eastAsia="Times New Roman" w:cs="Times New Roman"/>
          <w:color w:val="000000"/>
        </w:rPr>
      </w:pPr>
      <w:r>
        <w:t>There is a need for a high level support for environmental literacy that flows from administrations or legislatures and is communicated to school systems so there can be a shared vision among stakeholders and state leadership.  Organized support from stakeholders for such positions is also important in advancing any state policy initiatives</w:t>
      </w:r>
      <w:r w:rsidR="00F66EEC">
        <w:t>.</w:t>
      </w:r>
    </w:p>
    <w:p w:rsidR="00EB5A7D" w:rsidRDefault="00EB5A7D" w:rsidP="002A5657">
      <w:pPr>
        <w:spacing w:after="0" w:line="240" w:lineRule="auto"/>
        <w:textAlignment w:val="baseline"/>
        <w:rPr>
          <w:rFonts w:eastAsia="Times New Roman" w:cs="Times New Roman"/>
          <w:b/>
          <w:iCs/>
          <w:color w:val="000000"/>
        </w:rPr>
      </w:pPr>
    </w:p>
    <w:p w:rsidR="00DA6291" w:rsidRDefault="00DA6291" w:rsidP="00F66EEC">
      <w:pPr>
        <w:pStyle w:val="NoSpacing"/>
        <w:ind w:left="90"/>
        <w:rPr>
          <w:rFonts w:eastAsia="Times New Roman" w:cs="Times New Roman"/>
          <w:i/>
          <w:iCs/>
          <w:color w:val="000000"/>
        </w:rPr>
      </w:pPr>
      <w:r w:rsidRPr="00DE5C90">
        <w:rPr>
          <w:rFonts w:eastAsia="Times New Roman" w:cs="Times New Roman"/>
          <w:b/>
          <w:iCs/>
          <w:color w:val="000000"/>
        </w:rPr>
        <w:t>Local Education Agenc</w:t>
      </w:r>
      <w:r w:rsidR="00EB5A7D">
        <w:rPr>
          <w:rFonts w:eastAsia="Times New Roman" w:cs="Times New Roman"/>
          <w:b/>
          <w:iCs/>
          <w:color w:val="000000"/>
        </w:rPr>
        <w:t>y Support for Environmental Literacy</w:t>
      </w:r>
    </w:p>
    <w:p w:rsidR="00DA6291" w:rsidRDefault="00DA6291" w:rsidP="00F66EEC">
      <w:pPr>
        <w:pStyle w:val="NoSpacing"/>
        <w:ind w:left="90"/>
        <w:rPr>
          <w:rFonts w:eastAsia="Times New Roman" w:cs="Times New Roman"/>
          <w:color w:val="000000"/>
        </w:rPr>
      </w:pPr>
      <w:r w:rsidRPr="00BE505E">
        <w:rPr>
          <w:rFonts w:eastAsia="Times New Roman" w:cs="Times New Roman"/>
          <w:color w:val="000000"/>
        </w:rPr>
        <w:t xml:space="preserve">Education in most of the states in the Chesapeake Bay watershed are controlled by local education agencies (600+ in the region), each with their own leadership and management structure. With the exception of state laws and regulations, education priorities are largely determined at the local level and may not mirror state priorities. </w:t>
      </w:r>
      <w:r w:rsidR="002803E2">
        <w:rPr>
          <w:rFonts w:eastAsia="Times New Roman" w:cs="Times New Roman"/>
          <w:color w:val="000000"/>
        </w:rPr>
        <w:t xml:space="preserve">Meaningful </w:t>
      </w:r>
      <w:r w:rsidR="00A72678">
        <w:rPr>
          <w:rFonts w:eastAsia="Times New Roman" w:cs="Times New Roman"/>
          <w:color w:val="000000"/>
        </w:rPr>
        <w:t>W</w:t>
      </w:r>
      <w:r w:rsidR="002803E2">
        <w:rPr>
          <w:rFonts w:eastAsia="Times New Roman" w:cs="Times New Roman"/>
          <w:color w:val="000000"/>
        </w:rPr>
        <w:t xml:space="preserve">atershed </w:t>
      </w:r>
      <w:r w:rsidR="00A72678">
        <w:rPr>
          <w:rFonts w:eastAsia="Times New Roman" w:cs="Times New Roman"/>
          <w:color w:val="000000"/>
        </w:rPr>
        <w:t>E</w:t>
      </w:r>
      <w:r w:rsidR="002803E2">
        <w:rPr>
          <w:rFonts w:eastAsia="Times New Roman" w:cs="Times New Roman"/>
          <w:color w:val="000000"/>
        </w:rPr>
        <w:t xml:space="preserve">ducational </w:t>
      </w:r>
      <w:r w:rsidR="00A72678">
        <w:rPr>
          <w:rFonts w:eastAsia="Times New Roman" w:cs="Times New Roman"/>
          <w:color w:val="000000"/>
        </w:rPr>
        <w:t>E</w:t>
      </w:r>
      <w:r w:rsidR="002803E2">
        <w:rPr>
          <w:rFonts w:eastAsia="Times New Roman" w:cs="Times New Roman"/>
          <w:color w:val="000000"/>
        </w:rPr>
        <w:t>xperiences (</w:t>
      </w:r>
      <w:r w:rsidRPr="00BE505E">
        <w:rPr>
          <w:rFonts w:eastAsia="Times New Roman" w:cs="Times New Roman"/>
          <w:color w:val="000000"/>
        </w:rPr>
        <w:t>MWEEs</w:t>
      </w:r>
      <w:r w:rsidR="002803E2">
        <w:rPr>
          <w:rFonts w:eastAsia="Times New Roman" w:cs="Times New Roman"/>
          <w:color w:val="000000"/>
        </w:rPr>
        <w:t>)</w:t>
      </w:r>
      <w:r w:rsidRPr="00BE505E">
        <w:rPr>
          <w:rFonts w:eastAsia="Times New Roman" w:cs="Times New Roman"/>
          <w:color w:val="000000"/>
        </w:rPr>
        <w:t xml:space="preserve"> and sustainable school practices are often </w:t>
      </w:r>
      <w:r w:rsidR="002803E2">
        <w:rPr>
          <w:rFonts w:eastAsia="Times New Roman" w:cs="Times New Roman"/>
          <w:color w:val="000000"/>
        </w:rPr>
        <w:t>left out of</w:t>
      </w:r>
      <w:r w:rsidRPr="00BE505E">
        <w:rPr>
          <w:rFonts w:eastAsia="Times New Roman" w:cs="Times New Roman"/>
          <w:color w:val="000000"/>
        </w:rPr>
        <w:t xml:space="preserve"> established accountability mechanisms between state and local education agencies</w:t>
      </w:r>
      <w:r w:rsidR="00F66EEC">
        <w:rPr>
          <w:rFonts w:eastAsia="Times New Roman" w:cs="Times New Roman"/>
          <w:color w:val="000000"/>
        </w:rPr>
        <w:t>.</w:t>
      </w:r>
    </w:p>
    <w:p w:rsidR="002A5657" w:rsidRDefault="002A5657" w:rsidP="002A5657">
      <w:pPr>
        <w:spacing w:after="0" w:line="240" w:lineRule="auto"/>
        <w:textAlignment w:val="baseline"/>
        <w:rPr>
          <w:rFonts w:eastAsia="Times New Roman" w:cs="Times New Roman"/>
          <w:b/>
        </w:rPr>
      </w:pPr>
    </w:p>
    <w:p w:rsidR="00F66EEC" w:rsidRDefault="00F66EEC" w:rsidP="002A5657">
      <w:pPr>
        <w:spacing w:after="0" w:line="240" w:lineRule="auto"/>
        <w:textAlignment w:val="baseline"/>
        <w:rPr>
          <w:rFonts w:eastAsia="Times New Roman" w:cs="Times New Roman"/>
          <w:b/>
        </w:rPr>
      </w:pPr>
    </w:p>
    <w:p w:rsidR="00DA6291" w:rsidRPr="00F9028C" w:rsidRDefault="00DA6291" w:rsidP="00F66EEC">
      <w:pPr>
        <w:pStyle w:val="NoSpacing"/>
        <w:ind w:left="90"/>
        <w:rPr>
          <w:rFonts w:eastAsia="Times New Roman" w:cs="Times New Roman"/>
          <w:b/>
        </w:rPr>
      </w:pPr>
      <w:r w:rsidRPr="00F9028C">
        <w:rPr>
          <w:rFonts w:eastAsia="Times New Roman" w:cs="Times New Roman"/>
          <w:b/>
        </w:rPr>
        <w:lastRenderedPageBreak/>
        <w:t>Education Reform</w:t>
      </w:r>
    </w:p>
    <w:p w:rsidR="00DA6291" w:rsidRPr="00DE5C90" w:rsidRDefault="00DA6291" w:rsidP="00F66EEC">
      <w:pPr>
        <w:pStyle w:val="NoSpacing"/>
        <w:ind w:left="90"/>
        <w:rPr>
          <w:rFonts w:eastAsia="Times New Roman" w:cs="Times New Roman"/>
        </w:rPr>
      </w:pPr>
      <w:r w:rsidRPr="00F66EEC">
        <w:t>This</w:t>
      </w:r>
      <w:r w:rsidRPr="00F9028C">
        <w:rPr>
          <w:rFonts w:eastAsia="Times New Roman" w:cs="Times New Roman"/>
        </w:rPr>
        <w:t xml:space="preserve"> is a time of tremendous change in education for many of the watershed jurisdictions. While national education reform efforts including STEM, Common Core, and Next Generation Science Standards lend themselves to using the environment as an integrating context for learning, the extensive efforts to support and implement the necessary shifts in teaching and learning required by these reforms pose on-going challenges to systemic approaches to environmental education.</w:t>
      </w:r>
    </w:p>
    <w:p w:rsidR="002803E2" w:rsidRDefault="002803E2" w:rsidP="002A5657">
      <w:pPr>
        <w:spacing w:after="0" w:line="240" w:lineRule="auto"/>
        <w:textAlignment w:val="baseline"/>
        <w:rPr>
          <w:rFonts w:eastAsia="Times New Roman" w:cs="Times New Roman"/>
          <w:b/>
          <w:iCs/>
          <w:color w:val="000000"/>
        </w:rPr>
      </w:pPr>
    </w:p>
    <w:p w:rsidR="00DA6291" w:rsidRDefault="00DA6291" w:rsidP="00F66EEC">
      <w:pPr>
        <w:pStyle w:val="NoSpacing"/>
        <w:ind w:left="90"/>
        <w:rPr>
          <w:rFonts w:eastAsia="Times New Roman" w:cs="Times New Roman"/>
          <w:color w:val="000000"/>
        </w:rPr>
      </w:pPr>
      <w:r w:rsidRPr="00F9028C">
        <w:rPr>
          <w:rFonts w:eastAsia="Times New Roman" w:cs="Times New Roman"/>
          <w:b/>
          <w:iCs/>
          <w:color w:val="000000"/>
        </w:rPr>
        <w:t xml:space="preserve">Funding to </w:t>
      </w:r>
      <w:r w:rsidR="00A72678">
        <w:rPr>
          <w:rFonts w:eastAsia="Times New Roman" w:cs="Times New Roman"/>
          <w:b/>
          <w:iCs/>
          <w:color w:val="000000"/>
        </w:rPr>
        <w:t>S</w:t>
      </w:r>
      <w:r w:rsidRPr="00F9028C">
        <w:rPr>
          <w:rFonts w:eastAsia="Times New Roman" w:cs="Times New Roman"/>
          <w:b/>
          <w:iCs/>
          <w:color w:val="000000"/>
        </w:rPr>
        <w:t xml:space="preserve">upport </w:t>
      </w:r>
      <w:r w:rsidR="00A72678">
        <w:rPr>
          <w:rFonts w:eastAsia="Times New Roman" w:cs="Times New Roman"/>
          <w:b/>
          <w:iCs/>
          <w:color w:val="000000"/>
        </w:rPr>
        <w:t>S</w:t>
      </w:r>
      <w:r w:rsidRPr="00F9028C">
        <w:rPr>
          <w:rFonts w:eastAsia="Times New Roman" w:cs="Times New Roman"/>
          <w:b/>
          <w:iCs/>
          <w:color w:val="000000"/>
        </w:rPr>
        <w:t xml:space="preserve">tudent </w:t>
      </w:r>
      <w:r w:rsidR="00A72678">
        <w:rPr>
          <w:rFonts w:eastAsia="Times New Roman" w:cs="Times New Roman"/>
          <w:b/>
          <w:iCs/>
          <w:color w:val="000000"/>
        </w:rPr>
        <w:t>E</w:t>
      </w:r>
      <w:r w:rsidRPr="00F9028C">
        <w:rPr>
          <w:rFonts w:eastAsia="Times New Roman" w:cs="Times New Roman"/>
          <w:b/>
          <w:iCs/>
          <w:color w:val="000000"/>
        </w:rPr>
        <w:t xml:space="preserve">xperiences and </w:t>
      </w:r>
      <w:r w:rsidR="00A72678">
        <w:rPr>
          <w:rFonts w:eastAsia="Times New Roman" w:cs="Times New Roman"/>
          <w:b/>
          <w:iCs/>
          <w:color w:val="000000"/>
        </w:rPr>
        <w:t>S</w:t>
      </w:r>
      <w:r w:rsidR="002803E2">
        <w:rPr>
          <w:rFonts w:eastAsia="Times New Roman" w:cs="Times New Roman"/>
          <w:b/>
          <w:iCs/>
          <w:color w:val="000000"/>
        </w:rPr>
        <w:t xml:space="preserve">ustainable </w:t>
      </w:r>
      <w:r w:rsidR="00A72678">
        <w:rPr>
          <w:rFonts w:eastAsia="Times New Roman" w:cs="Times New Roman"/>
          <w:b/>
          <w:iCs/>
          <w:color w:val="000000"/>
        </w:rPr>
        <w:t>S</w:t>
      </w:r>
      <w:r w:rsidRPr="00F9028C">
        <w:rPr>
          <w:rFonts w:eastAsia="Times New Roman" w:cs="Times New Roman"/>
          <w:b/>
          <w:iCs/>
          <w:color w:val="000000"/>
        </w:rPr>
        <w:t xml:space="preserve">chool </w:t>
      </w:r>
      <w:r w:rsidR="00A72678">
        <w:rPr>
          <w:rFonts w:eastAsia="Times New Roman" w:cs="Times New Roman"/>
          <w:b/>
          <w:iCs/>
          <w:color w:val="000000"/>
        </w:rPr>
        <w:t>P</w:t>
      </w:r>
      <w:r w:rsidRPr="00F9028C">
        <w:rPr>
          <w:rFonts w:eastAsia="Times New Roman" w:cs="Times New Roman"/>
          <w:b/>
          <w:iCs/>
          <w:color w:val="000000"/>
        </w:rPr>
        <w:t>rojects</w:t>
      </w:r>
    </w:p>
    <w:p w:rsidR="00DA6291" w:rsidRDefault="00DA6291" w:rsidP="00F66EEC">
      <w:pPr>
        <w:pStyle w:val="NoSpacing"/>
        <w:ind w:left="90"/>
        <w:rPr>
          <w:rFonts w:eastAsia="Times New Roman" w:cs="Times New Roman"/>
          <w:color w:val="000000"/>
        </w:rPr>
      </w:pPr>
      <w:r w:rsidRPr="00BE505E">
        <w:rPr>
          <w:rFonts w:eastAsia="Times New Roman" w:cs="Times New Roman"/>
          <w:color w:val="000000"/>
        </w:rPr>
        <w:t>A major limiting factor is funding, including support for sustainable school initiatives, student projects, teacher professional development, and transportation.</w:t>
      </w:r>
    </w:p>
    <w:p w:rsidR="00DA6291" w:rsidRDefault="00DA6291" w:rsidP="002A5657">
      <w:pPr>
        <w:spacing w:after="0" w:line="240" w:lineRule="auto"/>
        <w:textAlignment w:val="baseline"/>
        <w:rPr>
          <w:rFonts w:eastAsia="Times New Roman" w:cs="Times New Roman"/>
          <w:color w:val="000000"/>
        </w:rPr>
      </w:pPr>
    </w:p>
    <w:p w:rsidR="00DA6291" w:rsidRPr="00F9028C" w:rsidRDefault="00DA6291" w:rsidP="00F66EEC">
      <w:pPr>
        <w:pStyle w:val="NoSpacing"/>
        <w:ind w:left="90"/>
        <w:rPr>
          <w:rFonts w:eastAsia="Times New Roman" w:cs="Times New Roman"/>
          <w:b/>
          <w:color w:val="000000"/>
        </w:rPr>
      </w:pPr>
      <w:r w:rsidRPr="00F9028C">
        <w:rPr>
          <w:rFonts w:eastAsia="Times New Roman" w:cs="Times New Roman"/>
          <w:b/>
          <w:color w:val="000000"/>
        </w:rPr>
        <w:t>Culture Disconnected from Nature</w:t>
      </w:r>
    </w:p>
    <w:p w:rsidR="00DA6291" w:rsidRPr="00BE505E" w:rsidRDefault="00DA6291" w:rsidP="00F66EEC">
      <w:pPr>
        <w:pStyle w:val="NoSpacing"/>
        <w:ind w:left="90"/>
        <w:rPr>
          <w:rFonts w:eastAsia="Times New Roman" w:cs="Times New Roman"/>
          <w:color w:val="000000"/>
        </w:rPr>
      </w:pPr>
      <w:r w:rsidRPr="00F9028C">
        <w:rPr>
          <w:rFonts w:eastAsia="Times New Roman" w:cs="Times New Roman"/>
          <w:color w:val="000000"/>
        </w:rPr>
        <w:t>The Henry J. Kaiser Family Foundation estimates that children aged 8 to 18 spend more than 53 hours a week online or in front of electronic media, which equals around seven-and-a-half hours a day. Richard Louv argues in his 2005 book Last Child in the Woods that because children are spending less time outdoors, American children suffer from “nature deficit disorder”—or a disconnect from nature. Budget cuts and testing mandates can result in schools perpetuating the disconnect from nature by limiting recess, scaling back off-site field experiences, and restricting the use of school grounds for teaching. This loss of contact with the outdoors may ultimately lead to a citizenry with no physical and emotional connection to the natural world and no desire to actively take part in protection and restoration efforts.</w:t>
      </w:r>
    </w:p>
    <w:p w:rsidR="00DA6291" w:rsidRDefault="00DA6291" w:rsidP="00DA6291">
      <w:pPr>
        <w:pStyle w:val="NoSpacing"/>
        <w:rPr>
          <w:rFonts w:cs="JansonTextLTStd-Roman"/>
          <w:color w:val="C00000"/>
        </w:rPr>
      </w:pPr>
    </w:p>
    <w:p w:rsidR="00DA6291" w:rsidRPr="002A5657" w:rsidRDefault="00DA6291" w:rsidP="00F66EEC">
      <w:pPr>
        <w:pStyle w:val="NoSpacing"/>
        <w:ind w:left="90"/>
        <w:rPr>
          <w:rFonts w:eastAsia="Times New Roman" w:cs="Times New Roman"/>
          <w:color w:val="000000"/>
        </w:rPr>
      </w:pPr>
      <w:r w:rsidRPr="002A5657">
        <w:rPr>
          <w:rFonts w:eastAsia="Times New Roman" w:cs="Times New Roman"/>
          <w:color w:val="000000"/>
        </w:rPr>
        <w:t>In addition, the following unique factors will influence sustainable schools:</w:t>
      </w:r>
    </w:p>
    <w:p w:rsidR="00DA6291" w:rsidRDefault="00DA6291" w:rsidP="00DA6291">
      <w:pPr>
        <w:spacing w:after="0" w:line="240" w:lineRule="auto"/>
        <w:rPr>
          <w:rFonts w:eastAsia="Times New Roman" w:cs="Times New Roman"/>
          <w:i/>
          <w:color w:val="000000"/>
        </w:rPr>
      </w:pPr>
    </w:p>
    <w:p w:rsidR="00DA6291" w:rsidRPr="00F9028C" w:rsidRDefault="00DA6291" w:rsidP="00F66EEC">
      <w:pPr>
        <w:pStyle w:val="NoSpacing"/>
        <w:ind w:left="90"/>
        <w:rPr>
          <w:rFonts w:eastAsia="Times New Roman" w:cs="Times New Roman"/>
          <w:b/>
        </w:rPr>
      </w:pPr>
      <w:r w:rsidRPr="00F9028C">
        <w:rPr>
          <w:rFonts w:eastAsia="Times New Roman" w:cs="Times New Roman"/>
          <w:b/>
        </w:rPr>
        <w:t xml:space="preserve">Decision </w:t>
      </w:r>
      <w:r w:rsidR="00A72678">
        <w:rPr>
          <w:rFonts w:eastAsia="Times New Roman" w:cs="Times New Roman"/>
          <w:b/>
        </w:rPr>
        <w:t>M</w:t>
      </w:r>
      <w:r w:rsidRPr="00F9028C">
        <w:rPr>
          <w:rFonts w:eastAsia="Times New Roman" w:cs="Times New Roman"/>
          <w:b/>
        </w:rPr>
        <w:t xml:space="preserve">aking </w:t>
      </w:r>
      <w:r w:rsidR="00A72678">
        <w:rPr>
          <w:rFonts w:eastAsia="Times New Roman" w:cs="Times New Roman"/>
          <w:b/>
        </w:rPr>
        <w:t>A</w:t>
      </w:r>
      <w:r w:rsidRPr="00F9028C">
        <w:rPr>
          <w:rFonts w:eastAsia="Times New Roman" w:cs="Times New Roman"/>
          <w:b/>
        </w:rPr>
        <w:t>uthority</w:t>
      </w:r>
    </w:p>
    <w:p w:rsidR="00DA6291" w:rsidRDefault="00DA6291" w:rsidP="00F66EEC">
      <w:pPr>
        <w:pStyle w:val="NoSpacing"/>
        <w:ind w:left="90"/>
        <w:rPr>
          <w:rFonts w:eastAsia="Times New Roman" w:cs="Times New Roman"/>
        </w:rPr>
      </w:pPr>
      <w:r>
        <w:rPr>
          <w:rFonts w:eastAsia="Times New Roman" w:cs="Times New Roman"/>
        </w:rPr>
        <w:t>M</w:t>
      </w:r>
      <w:r w:rsidRPr="00F9028C">
        <w:rPr>
          <w:rFonts w:eastAsia="Times New Roman" w:cs="Times New Roman"/>
        </w:rPr>
        <w:t xml:space="preserve">any facets of school sustainability (environmental performance, health and wellness, etc.) rest with </w:t>
      </w:r>
      <w:r w:rsidRPr="00F66EEC">
        <w:rPr>
          <w:rFonts w:eastAsia="Times New Roman" w:cs="Times New Roman"/>
          <w:color w:val="000000"/>
        </w:rPr>
        <w:t>disparate</w:t>
      </w:r>
      <w:r w:rsidRPr="00F9028C">
        <w:rPr>
          <w:rFonts w:eastAsia="Times New Roman" w:cs="Times New Roman"/>
        </w:rPr>
        <w:t xml:space="preserve"> departments and individuals within a school division or individual school. These different groups </w:t>
      </w:r>
      <w:r w:rsidR="002803E2">
        <w:rPr>
          <w:rFonts w:eastAsia="Times New Roman" w:cs="Times New Roman"/>
        </w:rPr>
        <w:t xml:space="preserve">are </w:t>
      </w:r>
      <w:r w:rsidRPr="00F9028C">
        <w:rPr>
          <w:rFonts w:eastAsia="Times New Roman" w:cs="Times New Roman"/>
        </w:rPr>
        <w:t>often not coordinated within a jurisdiction.</w:t>
      </w:r>
    </w:p>
    <w:p w:rsidR="00DA6291" w:rsidRPr="00F9028C" w:rsidRDefault="00DA6291" w:rsidP="002A5657">
      <w:pPr>
        <w:spacing w:after="0" w:line="240" w:lineRule="auto"/>
        <w:rPr>
          <w:rFonts w:eastAsia="Times New Roman" w:cs="Times New Roman"/>
        </w:rPr>
      </w:pPr>
    </w:p>
    <w:p w:rsidR="00DA6291" w:rsidRPr="00F9028C" w:rsidRDefault="00DA6291" w:rsidP="00F66EEC">
      <w:pPr>
        <w:pStyle w:val="NoSpacing"/>
        <w:ind w:left="90"/>
        <w:rPr>
          <w:rFonts w:eastAsia="Times New Roman" w:cs="Times New Roman"/>
          <w:b/>
        </w:rPr>
      </w:pPr>
      <w:r w:rsidRPr="00F9028C">
        <w:rPr>
          <w:rFonts w:eastAsia="Times New Roman" w:cs="Times New Roman"/>
          <w:b/>
        </w:rPr>
        <w:t xml:space="preserve">Underrepresented </w:t>
      </w:r>
      <w:r w:rsidR="00A72678">
        <w:rPr>
          <w:rFonts w:eastAsia="Times New Roman" w:cs="Times New Roman"/>
          <w:b/>
        </w:rPr>
        <w:t>S</w:t>
      </w:r>
      <w:r w:rsidRPr="00F9028C">
        <w:rPr>
          <w:rFonts w:eastAsia="Times New Roman" w:cs="Times New Roman"/>
          <w:b/>
        </w:rPr>
        <w:t>takeholders</w:t>
      </w:r>
    </w:p>
    <w:p w:rsidR="00DA6291" w:rsidRPr="00DA6291" w:rsidRDefault="00DA6291" w:rsidP="00F66EEC">
      <w:pPr>
        <w:pStyle w:val="NoSpacing"/>
        <w:ind w:left="90"/>
        <w:rPr>
          <w:rFonts w:eastAsia="Times New Roman" w:cs="Times New Roman"/>
        </w:rPr>
      </w:pPr>
      <w:r>
        <w:rPr>
          <w:rFonts w:eastAsia="Times New Roman" w:cs="Times New Roman"/>
        </w:rPr>
        <w:t>A</w:t>
      </w:r>
      <w:r w:rsidRPr="00F9028C">
        <w:rPr>
          <w:rFonts w:eastAsia="Times New Roman" w:cs="Times New Roman"/>
        </w:rPr>
        <w:t xml:space="preserve">rchitects, school nurses, building managers, and others </w:t>
      </w:r>
      <w:r w:rsidR="002803E2">
        <w:rPr>
          <w:rFonts w:eastAsia="Times New Roman" w:cs="Times New Roman"/>
        </w:rPr>
        <w:t xml:space="preserve">who might influence different facets of school </w:t>
      </w:r>
      <w:r w:rsidR="002803E2" w:rsidRPr="00F66EEC">
        <w:rPr>
          <w:rFonts w:eastAsia="Times New Roman" w:cs="Times New Roman"/>
          <w:color w:val="000000"/>
        </w:rPr>
        <w:t>sustainability</w:t>
      </w:r>
      <w:r w:rsidR="002803E2">
        <w:rPr>
          <w:rFonts w:eastAsia="Times New Roman" w:cs="Times New Roman"/>
        </w:rPr>
        <w:t xml:space="preserve"> </w:t>
      </w:r>
      <w:r w:rsidRPr="00F9028C">
        <w:rPr>
          <w:rFonts w:eastAsia="Times New Roman" w:cs="Times New Roman"/>
        </w:rPr>
        <w:t>are traditionally underrepresented in discussions about “</w:t>
      </w:r>
      <w:r w:rsidR="002803E2">
        <w:rPr>
          <w:rFonts w:eastAsia="Times New Roman" w:cs="Times New Roman"/>
        </w:rPr>
        <w:t>g</w:t>
      </w:r>
      <w:r w:rsidR="002803E2" w:rsidRPr="00F9028C">
        <w:rPr>
          <w:rFonts w:eastAsia="Times New Roman" w:cs="Times New Roman"/>
        </w:rPr>
        <w:t>reen</w:t>
      </w:r>
      <w:r w:rsidRPr="00F9028C">
        <w:rPr>
          <w:rFonts w:eastAsia="Times New Roman" w:cs="Times New Roman"/>
        </w:rPr>
        <w:t xml:space="preserve">” schools.  </w:t>
      </w:r>
    </w:p>
    <w:p w:rsidR="00CB07E3" w:rsidRDefault="00CB07E3" w:rsidP="0003779F">
      <w:pPr>
        <w:pStyle w:val="NoSpacing"/>
        <w:ind w:left="708"/>
        <w:rPr>
          <w:rFonts w:cs="JansonTextLTStd-Roman"/>
        </w:rPr>
      </w:pPr>
    </w:p>
    <w:p w:rsidR="00DA6291" w:rsidRPr="00F66EEC" w:rsidRDefault="008E0F68" w:rsidP="00DA6291">
      <w:pPr>
        <w:numPr>
          <w:ilvl w:val="0"/>
          <w:numId w:val="24"/>
        </w:numPr>
        <w:autoSpaceDE w:val="0"/>
        <w:autoSpaceDN w:val="0"/>
        <w:adjustRightInd w:val="0"/>
        <w:spacing w:after="0" w:line="240" w:lineRule="auto"/>
        <w:ind w:left="0" w:hanging="450"/>
        <w:contextualSpacing/>
        <w:rPr>
          <w:rFonts w:cs="Roboto-Black"/>
          <w:b/>
          <w:color w:val="005C00"/>
          <w:sz w:val="28"/>
          <w:szCs w:val="28"/>
        </w:rPr>
      </w:pPr>
      <w:r>
        <w:rPr>
          <w:rFonts w:cs="Roboto-Black"/>
          <w:b/>
          <w:color w:val="005C00"/>
          <w:sz w:val="28"/>
          <w:szCs w:val="28"/>
        </w:rPr>
        <w:t xml:space="preserve">Current </w:t>
      </w:r>
      <w:r w:rsidR="000B3F15">
        <w:rPr>
          <w:rFonts w:cs="Roboto-Black"/>
          <w:b/>
          <w:color w:val="005C00"/>
          <w:sz w:val="28"/>
          <w:szCs w:val="28"/>
        </w:rPr>
        <w:t>E</w:t>
      </w:r>
      <w:r>
        <w:rPr>
          <w:rFonts w:cs="Roboto-Black"/>
          <w:b/>
          <w:color w:val="005C00"/>
          <w:sz w:val="28"/>
          <w:szCs w:val="28"/>
        </w:rPr>
        <w:t xml:space="preserve">fforts and </w:t>
      </w:r>
      <w:r w:rsidR="000B3F15">
        <w:rPr>
          <w:rFonts w:cs="Roboto-Black"/>
          <w:b/>
          <w:color w:val="005C00"/>
          <w:sz w:val="28"/>
          <w:szCs w:val="28"/>
        </w:rPr>
        <w:t>G</w:t>
      </w:r>
      <w:r>
        <w:rPr>
          <w:rFonts w:cs="Roboto-Black"/>
          <w:b/>
          <w:color w:val="005C00"/>
          <w:sz w:val="28"/>
          <w:szCs w:val="28"/>
        </w:rPr>
        <w:t>aps</w:t>
      </w:r>
    </w:p>
    <w:p w:rsidR="00DA6291" w:rsidRDefault="00DA6291" w:rsidP="00F66EEC">
      <w:pPr>
        <w:pStyle w:val="NoSpacing"/>
        <w:ind w:left="90"/>
        <w:rPr>
          <w:rFonts w:cs="Times New Roman"/>
        </w:rPr>
      </w:pPr>
      <w:r w:rsidRPr="00621BFC">
        <w:rPr>
          <w:rFonts w:cs="Times New Roman"/>
        </w:rPr>
        <w:t xml:space="preserve">The federal government plays an important role in advancing environmental education in the region. </w:t>
      </w:r>
      <w:r w:rsidR="002803E2">
        <w:rPr>
          <w:rFonts w:cs="Times New Roman"/>
        </w:rPr>
        <w:t xml:space="preserve">For </w:t>
      </w:r>
      <w:r w:rsidR="002803E2" w:rsidRPr="00F66EEC">
        <w:rPr>
          <w:rFonts w:eastAsia="Times New Roman" w:cs="Times New Roman"/>
          <w:color w:val="000000"/>
        </w:rPr>
        <w:t>instance</w:t>
      </w:r>
      <w:r w:rsidR="002803E2">
        <w:rPr>
          <w:rFonts w:cs="Times New Roman"/>
        </w:rPr>
        <w:t>, the National Oceanic and Atmospheric Administration (</w:t>
      </w:r>
      <w:r w:rsidRPr="00621BFC">
        <w:rPr>
          <w:rFonts w:cs="Times New Roman"/>
        </w:rPr>
        <w:t>NOAA</w:t>
      </w:r>
      <w:r w:rsidR="002803E2">
        <w:rPr>
          <w:rFonts w:cs="Times New Roman"/>
        </w:rPr>
        <w:t>)</w:t>
      </w:r>
      <w:r w:rsidRPr="00621BFC">
        <w:rPr>
          <w:rFonts w:cs="Times New Roman"/>
        </w:rPr>
        <w:t xml:space="preserve"> leads </w:t>
      </w:r>
      <w:r w:rsidR="002803E2">
        <w:rPr>
          <w:rFonts w:cs="Times New Roman"/>
        </w:rPr>
        <w:t xml:space="preserve">this </w:t>
      </w:r>
      <w:r w:rsidRPr="00621BFC">
        <w:rPr>
          <w:rFonts w:cs="Times New Roman"/>
        </w:rPr>
        <w:t>cooperative effort by fostering federal-state coordination and providing critical funding for the development of model programs in support of the Chesapeake Bay Program’s commitment</w:t>
      </w:r>
      <w:r w:rsidR="002803E2">
        <w:rPr>
          <w:rFonts w:cs="Times New Roman"/>
        </w:rPr>
        <w:t xml:space="preserve"> to environmental literacy</w:t>
      </w:r>
      <w:r w:rsidRPr="00621BFC">
        <w:rPr>
          <w:rFonts w:cs="Times New Roman"/>
        </w:rPr>
        <w:t xml:space="preserve">. The U.S. Fish and Wildlife Service </w:t>
      </w:r>
      <w:r w:rsidR="002803E2">
        <w:rPr>
          <w:rFonts w:cs="Times New Roman"/>
        </w:rPr>
        <w:t xml:space="preserve">(USFWS) </w:t>
      </w:r>
      <w:r w:rsidRPr="00621BFC">
        <w:rPr>
          <w:rFonts w:cs="Times New Roman"/>
        </w:rPr>
        <w:t xml:space="preserve">works with partners to plan and implement habitat projects on school grounds and at environmental education centers. The federal government also provides critical funding to support model programs through the </w:t>
      </w:r>
      <w:r w:rsidR="002803E2">
        <w:rPr>
          <w:rFonts w:cs="Times New Roman"/>
        </w:rPr>
        <w:t xml:space="preserve">U.S. </w:t>
      </w:r>
      <w:r w:rsidRPr="00621BFC">
        <w:rPr>
          <w:rFonts w:cs="Times New Roman"/>
        </w:rPr>
        <w:t xml:space="preserve">Environmental Protection Agency’s </w:t>
      </w:r>
      <w:r w:rsidR="002803E2">
        <w:rPr>
          <w:rFonts w:cs="Times New Roman"/>
        </w:rPr>
        <w:t xml:space="preserve">(EPA) </w:t>
      </w:r>
      <w:r w:rsidRPr="00621BFC">
        <w:rPr>
          <w:rFonts w:cs="Times New Roman"/>
        </w:rPr>
        <w:t>Environmental Education grant program, the NOAA Bay Watershed Education &amp; Training (B-WET) Program, and the NOAA Environmental Literacy Grant Program. Additionally, the National Park Service</w:t>
      </w:r>
      <w:r w:rsidR="002803E2">
        <w:rPr>
          <w:rFonts w:cs="Times New Roman"/>
        </w:rPr>
        <w:t xml:space="preserve"> (NPS)</w:t>
      </w:r>
      <w:r w:rsidRPr="00621BFC">
        <w:rPr>
          <w:rFonts w:cs="Times New Roman"/>
        </w:rPr>
        <w:t xml:space="preserve"> has expanded access to </w:t>
      </w:r>
      <w:r w:rsidR="002803E2">
        <w:rPr>
          <w:rFonts w:cs="Times New Roman"/>
        </w:rPr>
        <w:t xml:space="preserve">rivers, streams and open spaces </w:t>
      </w:r>
      <w:r w:rsidRPr="00621BFC">
        <w:rPr>
          <w:rFonts w:cs="Times New Roman"/>
        </w:rPr>
        <w:t>for students</w:t>
      </w:r>
      <w:r w:rsidR="002803E2">
        <w:rPr>
          <w:rFonts w:cs="Times New Roman"/>
        </w:rPr>
        <w:t>,</w:t>
      </w:r>
      <w:r w:rsidRPr="00621BFC">
        <w:rPr>
          <w:rFonts w:cs="Times New Roman"/>
        </w:rPr>
        <w:t xml:space="preserve"> teachers </w:t>
      </w:r>
      <w:r w:rsidR="002803E2">
        <w:rPr>
          <w:rFonts w:cs="Times New Roman"/>
        </w:rPr>
        <w:t xml:space="preserve">and </w:t>
      </w:r>
      <w:r w:rsidRPr="00621BFC">
        <w:rPr>
          <w:rFonts w:cs="Times New Roman"/>
        </w:rPr>
        <w:t xml:space="preserve">the general public and periodically provides grants to support the use of </w:t>
      </w:r>
      <w:r w:rsidR="002803E2">
        <w:rPr>
          <w:rFonts w:cs="Times New Roman"/>
        </w:rPr>
        <w:t xml:space="preserve">NPS </w:t>
      </w:r>
      <w:r w:rsidRPr="00621BFC">
        <w:rPr>
          <w:rFonts w:cs="Times New Roman"/>
        </w:rPr>
        <w:t>and partner sites by school groups.</w:t>
      </w:r>
    </w:p>
    <w:p w:rsidR="00DA6291" w:rsidRPr="00621BFC" w:rsidRDefault="00DA6291" w:rsidP="00DA6291">
      <w:pPr>
        <w:pStyle w:val="NoSpacing"/>
        <w:ind w:left="1068"/>
        <w:rPr>
          <w:rFonts w:cs="Times New Roman"/>
        </w:rPr>
      </w:pPr>
    </w:p>
    <w:p w:rsidR="00DA6291" w:rsidRDefault="00DA6291" w:rsidP="00F66EEC">
      <w:pPr>
        <w:pStyle w:val="NoSpacing"/>
        <w:ind w:left="90"/>
        <w:rPr>
          <w:rFonts w:cs="Times New Roman"/>
        </w:rPr>
      </w:pPr>
      <w:r w:rsidRPr="00621BFC">
        <w:rPr>
          <w:rFonts w:cs="Times New Roman"/>
        </w:rPr>
        <w:t>The sustainable schools effort at the Bay Program helps to support the pillars of the U.S. Department of Education Green Ribbon School award program, which recognizes schools and school districts. Departments of Education in individual states may choose to participate in this recognition program by holding a competition within their state in which schools and districts apply addressing the U.S. Green Ribbon School framework.  States then nominate the top schools and districts for the award.  Since the award began in 2012, each state in the watershed has participated at least one year. Sustainable Schools is an exciting new area of growth for the Bay Program and more work will need to be conducted to better understand the gaps. An Action Team for Sustainable Schools has been established under the Education Workgroup to help guide this work.</w:t>
      </w:r>
    </w:p>
    <w:p w:rsidR="00DA6291" w:rsidRPr="00621BFC" w:rsidRDefault="00DA6291" w:rsidP="00DA6291">
      <w:pPr>
        <w:pStyle w:val="NoSpacing"/>
        <w:ind w:left="1068"/>
        <w:rPr>
          <w:rFonts w:cs="Times New Roman"/>
        </w:rPr>
      </w:pPr>
    </w:p>
    <w:p w:rsidR="00DA6291" w:rsidRDefault="00DA6291" w:rsidP="00F66EEC">
      <w:pPr>
        <w:pStyle w:val="NoSpacing"/>
        <w:ind w:left="90"/>
        <w:rPr>
          <w:rFonts w:cs="Times New Roman"/>
        </w:rPr>
      </w:pPr>
      <w:r w:rsidRPr="00621BFC">
        <w:rPr>
          <w:rFonts w:cs="Times New Roman"/>
        </w:rPr>
        <w:t xml:space="preserve">Many of the </w:t>
      </w:r>
      <w:r w:rsidR="007777D5">
        <w:rPr>
          <w:rFonts w:cs="Times New Roman"/>
        </w:rPr>
        <w:t xml:space="preserve">jurisdictions </w:t>
      </w:r>
      <w:r w:rsidRPr="00621BFC">
        <w:rPr>
          <w:rFonts w:cs="Times New Roman"/>
        </w:rPr>
        <w:t xml:space="preserve">in the region have </w:t>
      </w:r>
      <w:r w:rsidR="007777D5">
        <w:rPr>
          <w:rFonts w:cs="Times New Roman"/>
        </w:rPr>
        <w:t xml:space="preserve">promoted </w:t>
      </w:r>
      <w:r w:rsidRPr="00621BFC">
        <w:rPr>
          <w:rFonts w:cs="Times New Roman"/>
        </w:rPr>
        <w:t>environmental education for many years. However, over the past several years there has been an effort to renew and strengthen these programs. Delaware, Maryland, Pennsylvania, Virginia, and the District of Columbia have formal efforts underway to establish or implement plans to increase environmental literacy</w:t>
      </w:r>
      <w:r w:rsidR="007777D5">
        <w:rPr>
          <w:rFonts w:cs="Times New Roman"/>
        </w:rPr>
        <w:t xml:space="preserve"> among students</w:t>
      </w:r>
      <w:r w:rsidRPr="00621BFC">
        <w:rPr>
          <w:rFonts w:cs="Times New Roman"/>
        </w:rPr>
        <w:t>. These efforts often take different forms from formal environmental literacy plans to partnerships for children in nature to state strategies to support sustainable schools. In support of the development of these efforts, several states conducted formal needs assessments to help guide the work. Additional examples of recent state commitments to environmental education are as follows:</w:t>
      </w:r>
    </w:p>
    <w:p w:rsidR="00DA6291" w:rsidRPr="00621BFC" w:rsidRDefault="00DA6291" w:rsidP="00DA6291">
      <w:pPr>
        <w:pStyle w:val="NoSpacing"/>
        <w:ind w:left="1068"/>
        <w:rPr>
          <w:rFonts w:cs="Times New Roman"/>
        </w:rPr>
      </w:pPr>
    </w:p>
    <w:p w:rsidR="00A72678" w:rsidRDefault="00A72678" w:rsidP="00A72678">
      <w:pPr>
        <w:pStyle w:val="NoSpacing"/>
        <w:numPr>
          <w:ilvl w:val="0"/>
          <w:numId w:val="32"/>
        </w:numPr>
        <w:rPr>
          <w:rFonts w:cs="Times New Roman"/>
        </w:rPr>
      </w:pPr>
      <w:r w:rsidRPr="00621BFC">
        <w:rPr>
          <w:rFonts w:cs="Times New Roman"/>
        </w:rPr>
        <w:t xml:space="preserve">Delaware passed a resolution in 2011 supporting the Delaware No Child </w:t>
      </w:r>
      <w:r>
        <w:rPr>
          <w:rFonts w:cs="Times New Roman"/>
        </w:rPr>
        <w:t>L</w:t>
      </w:r>
      <w:r w:rsidRPr="00621BFC">
        <w:rPr>
          <w:rFonts w:cs="Times New Roman"/>
        </w:rPr>
        <w:t xml:space="preserve">eft Inside/Children in Nature Initiative. A taskforce with representatives from the Delaware Department of Natural Resources and Environmental Control, Department of Education, and other public and nongovernmental organizations </w:t>
      </w:r>
      <w:r>
        <w:rPr>
          <w:rFonts w:cs="Times New Roman"/>
        </w:rPr>
        <w:t xml:space="preserve">was </w:t>
      </w:r>
      <w:r w:rsidRPr="00621BFC">
        <w:rPr>
          <w:rFonts w:cs="Times New Roman"/>
        </w:rPr>
        <w:t>formed “to develop a statewide plan to increase opportunities for children to engage in nature, both in school, at home, and on public lands.”</w:t>
      </w:r>
    </w:p>
    <w:p w:rsidR="00F66EEC" w:rsidRDefault="00F66EEC" w:rsidP="00F66EEC">
      <w:pPr>
        <w:pStyle w:val="NoSpacing"/>
        <w:ind w:left="720"/>
        <w:rPr>
          <w:rFonts w:cs="Times New Roman"/>
        </w:rPr>
      </w:pPr>
    </w:p>
    <w:p w:rsidR="00A72678" w:rsidRPr="00A72678" w:rsidRDefault="00DA6291" w:rsidP="00A72678">
      <w:pPr>
        <w:pStyle w:val="NoSpacing"/>
        <w:numPr>
          <w:ilvl w:val="0"/>
          <w:numId w:val="32"/>
        </w:numPr>
        <w:rPr>
          <w:rFonts w:cs="Times New Roman"/>
        </w:rPr>
      </w:pPr>
      <w:r w:rsidRPr="00A72678">
        <w:rPr>
          <w:rFonts w:cs="Times New Roman"/>
        </w:rPr>
        <w:t xml:space="preserve">In 2010, the Council of the District of Columbia signed into law the Healthy Schools Act of 2010. This act requires </w:t>
      </w:r>
      <w:r w:rsidR="007777D5" w:rsidRPr="00A72678">
        <w:rPr>
          <w:rFonts w:cs="Times New Roman"/>
        </w:rPr>
        <w:t xml:space="preserve">the </w:t>
      </w:r>
      <w:r w:rsidRPr="00A72678">
        <w:rPr>
          <w:rFonts w:cs="Times New Roman"/>
        </w:rPr>
        <w:t xml:space="preserve">District Department of the Environment </w:t>
      </w:r>
      <w:r w:rsidR="007777D5" w:rsidRPr="00A72678">
        <w:rPr>
          <w:rFonts w:cs="Times New Roman"/>
        </w:rPr>
        <w:t xml:space="preserve">(DDOE) </w:t>
      </w:r>
      <w:r w:rsidRPr="00A72678">
        <w:rPr>
          <w:rFonts w:cs="Times New Roman"/>
        </w:rPr>
        <w:t xml:space="preserve">to draft an environmental literacy plan as part of a broad effort to “substantially improve the health, wellness, and nutrition of the public and charter school students in the District of Columbia.” The District’s Sustainable DC Plan set the goal of ensuring that all school-age children in the District are educated in sustainability and prepared for a changing green economy, with the target of teaching at least 50 </w:t>
      </w:r>
      <w:r w:rsidR="007777D5" w:rsidRPr="00A72678">
        <w:rPr>
          <w:rFonts w:cs="Times New Roman"/>
        </w:rPr>
        <w:t xml:space="preserve">percent </w:t>
      </w:r>
      <w:r w:rsidRPr="00A72678">
        <w:rPr>
          <w:rFonts w:cs="Times New Roman"/>
        </w:rPr>
        <w:t>of children in the District about sustainability concepts by 2032.  The Sustainable DC Omnibus Act of 2014 formally adopted the District’s environmental literacy plan and mandated the creation of an Environmental Literacy Program within the Office of the State Superintendent of Education (OSSE).</w:t>
      </w:r>
    </w:p>
    <w:p w:rsidR="00F66EEC" w:rsidRDefault="00F66EEC" w:rsidP="00F66EEC">
      <w:pPr>
        <w:pStyle w:val="NoSpacing"/>
        <w:ind w:left="720"/>
        <w:rPr>
          <w:rFonts w:cs="Times New Roman"/>
        </w:rPr>
      </w:pPr>
    </w:p>
    <w:p w:rsidR="00A72678" w:rsidRDefault="00A72678" w:rsidP="00A72678">
      <w:pPr>
        <w:pStyle w:val="NoSpacing"/>
        <w:numPr>
          <w:ilvl w:val="0"/>
          <w:numId w:val="31"/>
        </w:numPr>
        <w:ind w:left="720"/>
        <w:rPr>
          <w:rFonts w:cs="Times New Roman"/>
        </w:rPr>
      </w:pPr>
      <w:r w:rsidRPr="00A72678">
        <w:rPr>
          <w:rFonts w:cs="Times New Roman"/>
        </w:rPr>
        <w:t xml:space="preserve">Maryland has had an education by-law for multidisciplinary environmental education in place since 1989. In 2011, Maryland passed the nation’s first environmental literacy graduation requirement mandating schools to implement a multidisciplinary environmental education program, with a specific focus on the state’s natural resources. This codified the Environmental Literacy standards developed by the Maryland Partnership for Children in Nature, a body established in 2008 by a gubernatorial Executive Order and co-chaired by the Maryland State Department of Education and the Department of Natural Resources. In addition, Environmental Science is part of Maryland's science curriculum and is assessed on the Science MSA in Grades 5 and 8. Maryland has also expressed a desire to have all schools certified as Maryland Green </w:t>
      </w:r>
      <w:r w:rsidRPr="00A72678">
        <w:rPr>
          <w:rFonts w:cs="Times New Roman"/>
        </w:rPr>
        <w:lastRenderedPageBreak/>
        <w:t>Schools through the Maryland Association for Environmental and Outdoor Education. Maryland conducted a needs assessment in 2012 to help better understand and address gaps to implementation.</w:t>
      </w:r>
    </w:p>
    <w:p w:rsidR="00F66EEC" w:rsidRDefault="00F66EEC" w:rsidP="00F66EEC">
      <w:pPr>
        <w:pStyle w:val="NoSpacing"/>
        <w:ind w:left="720"/>
        <w:rPr>
          <w:rFonts w:cs="Times New Roman"/>
        </w:rPr>
      </w:pPr>
    </w:p>
    <w:p w:rsidR="00A72678" w:rsidRDefault="00A72678" w:rsidP="00A72678">
      <w:pPr>
        <w:pStyle w:val="NoSpacing"/>
        <w:numPr>
          <w:ilvl w:val="0"/>
          <w:numId w:val="31"/>
        </w:numPr>
        <w:ind w:left="720"/>
        <w:rPr>
          <w:rFonts w:cs="Times New Roman"/>
        </w:rPr>
      </w:pPr>
      <w:r w:rsidRPr="00621BFC">
        <w:rPr>
          <w:rFonts w:cs="Times New Roman"/>
        </w:rPr>
        <w:t xml:space="preserve">The Pennsylvania Advisory Council on Environmental Education adopted an environmental literacy plan in 2012. Pennsylvania has </w:t>
      </w:r>
      <w:r>
        <w:rPr>
          <w:rFonts w:cs="Times New Roman"/>
        </w:rPr>
        <w:t xml:space="preserve">long </w:t>
      </w:r>
      <w:r w:rsidRPr="00621BFC">
        <w:rPr>
          <w:rFonts w:cs="Times New Roman"/>
        </w:rPr>
        <w:t>had rigorous, stand-alone environment and ecology standards, which include content about the Chesapeake, watersheds, and the environment. This content is included in standardized tests in the state. The state also has a new sustainable school effort bringing together partners from around the state to transform their schools.</w:t>
      </w:r>
    </w:p>
    <w:p w:rsidR="00F66EEC" w:rsidRDefault="00F66EEC" w:rsidP="00F66EEC">
      <w:pPr>
        <w:pStyle w:val="NoSpacing"/>
        <w:ind w:left="720"/>
        <w:rPr>
          <w:rFonts w:cs="Times New Roman"/>
        </w:rPr>
      </w:pPr>
    </w:p>
    <w:p w:rsidR="00DA6291" w:rsidRPr="00A72678" w:rsidRDefault="00DA6291" w:rsidP="00A72678">
      <w:pPr>
        <w:pStyle w:val="NoSpacing"/>
        <w:numPr>
          <w:ilvl w:val="0"/>
          <w:numId w:val="31"/>
        </w:numPr>
        <w:ind w:left="720"/>
        <w:rPr>
          <w:rFonts w:cs="Times New Roman"/>
        </w:rPr>
      </w:pPr>
      <w:r w:rsidRPr="00A72678">
        <w:rPr>
          <w:rFonts w:cs="Times New Roman"/>
        </w:rPr>
        <w:t xml:space="preserve">The Virginia Standards of Learning were originally adopted in 1995, and were revised in 2003 and again in 2010.  The standards integrate environmental literacy concepts from kindergarten through 12th grade.  School divisions in Virginia are responsible for implementing the standards.  The Virginia Resource-Use Education Council is a voluntary, non-profit, educational organization whose membership includes Virginia's state and federal natural resource agencies, Virginia’s education agencies, selected state colleges and universities, and selected non-profit organizations from around the state. The purpose of the VRUEC is to promote and facilitate environmental literacy and natural resource stewardship through education, and </w:t>
      </w:r>
      <w:r w:rsidR="007777D5" w:rsidRPr="00A72678">
        <w:rPr>
          <w:rFonts w:cs="Times New Roman"/>
        </w:rPr>
        <w:t xml:space="preserve">it </w:t>
      </w:r>
      <w:r w:rsidRPr="00A72678">
        <w:rPr>
          <w:rFonts w:cs="Times New Roman"/>
        </w:rPr>
        <w:t xml:space="preserve">is a vital partner with the Virginia Department of Education in advancing environmental literacy for the K-12 community in the </w:t>
      </w:r>
      <w:r w:rsidR="007777D5" w:rsidRPr="00A72678">
        <w:rPr>
          <w:rFonts w:cs="Times New Roman"/>
        </w:rPr>
        <w:t xml:space="preserve">Commonwealth </w:t>
      </w:r>
      <w:r w:rsidRPr="00A72678">
        <w:rPr>
          <w:rFonts w:cs="Times New Roman"/>
        </w:rPr>
        <w:t>of Virginia. Measurable goals for specific environmental projects—Meaningful Watershed Experiences, Classroom Grants, Professional Development and School Recognitions</w:t>
      </w:r>
      <w:r w:rsidR="007777D5" w:rsidRPr="00A72678">
        <w:rPr>
          <w:rFonts w:cs="Times New Roman"/>
        </w:rPr>
        <w:t>--</w:t>
      </w:r>
      <w:r w:rsidRPr="00A72678">
        <w:rPr>
          <w:rFonts w:cs="Times New Roman"/>
        </w:rPr>
        <w:t xml:space="preserve">are currently outlined in the </w:t>
      </w:r>
      <w:r w:rsidR="007777D5" w:rsidRPr="00A72678">
        <w:rPr>
          <w:rFonts w:cs="Times New Roman"/>
        </w:rPr>
        <w:t xml:space="preserve">Commonwealth’s </w:t>
      </w:r>
      <w:r w:rsidRPr="00A72678">
        <w:rPr>
          <w:rFonts w:cs="Times New Roman"/>
        </w:rPr>
        <w:t>Business Plan for Environmental Education.</w:t>
      </w:r>
    </w:p>
    <w:p w:rsidR="00DA6291" w:rsidRPr="00621BFC" w:rsidRDefault="00DA6291" w:rsidP="00DA6291">
      <w:pPr>
        <w:pStyle w:val="NoSpacing"/>
        <w:ind w:left="1068"/>
        <w:rPr>
          <w:rFonts w:cs="Times New Roman"/>
        </w:rPr>
      </w:pPr>
    </w:p>
    <w:p w:rsidR="00DA6291" w:rsidRDefault="00DA6291" w:rsidP="00DA6291">
      <w:pPr>
        <w:pStyle w:val="NoSpacing"/>
        <w:rPr>
          <w:rFonts w:cs="Times New Roman"/>
        </w:rPr>
      </w:pPr>
      <w:r w:rsidRPr="00621BFC">
        <w:rPr>
          <w:rFonts w:cs="Times New Roman"/>
        </w:rPr>
        <w:t xml:space="preserve">In addition, nonprofit providers are often the primary organizations advocating for and supporting these efforts in schools. National, regional, state, and local nonprofits support the environmental literacy outcomes by partnering with school systems to plan for environmental literacy programs, provide student </w:t>
      </w:r>
      <w:r w:rsidR="00A72678">
        <w:rPr>
          <w:rFonts w:cs="Times New Roman"/>
        </w:rPr>
        <w:t>M</w:t>
      </w:r>
      <w:r w:rsidR="00B2681A">
        <w:rPr>
          <w:rFonts w:cs="Times New Roman"/>
        </w:rPr>
        <w:t xml:space="preserve">eaningful </w:t>
      </w:r>
      <w:r w:rsidR="00A72678">
        <w:rPr>
          <w:rFonts w:cs="Times New Roman"/>
        </w:rPr>
        <w:t>W</w:t>
      </w:r>
      <w:r w:rsidR="00B2681A">
        <w:rPr>
          <w:rFonts w:cs="Times New Roman"/>
        </w:rPr>
        <w:t xml:space="preserve">atershed </w:t>
      </w:r>
      <w:r w:rsidR="00A72678">
        <w:rPr>
          <w:rFonts w:cs="Times New Roman"/>
        </w:rPr>
        <w:t>E</w:t>
      </w:r>
      <w:r w:rsidR="00B2681A">
        <w:rPr>
          <w:rFonts w:cs="Times New Roman"/>
        </w:rPr>
        <w:t xml:space="preserve">ducational </w:t>
      </w:r>
      <w:r w:rsidR="00A72678">
        <w:rPr>
          <w:rFonts w:cs="Times New Roman"/>
        </w:rPr>
        <w:t>E</w:t>
      </w:r>
      <w:r w:rsidR="00B2681A">
        <w:rPr>
          <w:rFonts w:cs="Times New Roman"/>
        </w:rPr>
        <w:t>xperiences (</w:t>
      </w:r>
      <w:r w:rsidRPr="00621BFC">
        <w:rPr>
          <w:rFonts w:cs="Times New Roman"/>
        </w:rPr>
        <w:t>MWEEs</w:t>
      </w:r>
      <w:r w:rsidR="00B2681A">
        <w:rPr>
          <w:rFonts w:cs="Times New Roman"/>
        </w:rPr>
        <w:t>)</w:t>
      </w:r>
      <w:r w:rsidRPr="00621BFC">
        <w:rPr>
          <w:rFonts w:cs="Times New Roman"/>
        </w:rPr>
        <w:t xml:space="preserve">, and offer professional development opportunities for teachers. These organizations also provide valuable tools for student data collection on school grounds and in the field, such as the National Geographic FieldScope project. Nonprofits are also often the organizations that provide certifications for sustainable schools efforts, </w:t>
      </w:r>
      <w:r w:rsidR="007777D5">
        <w:rPr>
          <w:rFonts w:cs="Times New Roman"/>
        </w:rPr>
        <w:t xml:space="preserve">which include </w:t>
      </w:r>
      <w:r w:rsidRPr="00621BFC">
        <w:rPr>
          <w:rFonts w:cs="Times New Roman"/>
        </w:rPr>
        <w:t>the National Wildlife Federation EcoSchools Program and the MAEOE Green School certification. Without these important partners, the environmental literacy outcomes under this agreement could not be reached.</w:t>
      </w:r>
    </w:p>
    <w:p w:rsidR="0066147D" w:rsidRDefault="0066147D" w:rsidP="00142890">
      <w:pPr>
        <w:pStyle w:val="NoSpacing"/>
        <w:ind w:left="360"/>
        <w:rPr>
          <w:b/>
        </w:rPr>
      </w:pPr>
    </w:p>
    <w:p w:rsidR="0066147D" w:rsidRDefault="00920D35" w:rsidP="002A5657">
      <w:pPr>
        <w:pStyle w:val="NoSpacing"/>
        <w:rPr>
          <w:b/>
          <w:szCs w:val="24"/>
          <w:u w:val="single"/>
        </w:rPr>
      </w:pPr>
      <w:r w:rsidRPr="00920D35">
        <w:rPr>
          <w:b/>
          <w:szCs w:val="24"/>
          <w:u w:val="single"/>
        </w:rPr>
        <w:t>Actions, Tools and Support to Empower Local Government and Others</w:t>
      </w:r>
    </w:p>
    <w:p w:rsidR="00316503" w:rsidRDefault="00316503" w:rsidP="002A5657">
      <w:pPr>
        <w:pStyle w:val="NoSpacing"/>
        <w:rPr>
          <w:rFonts w:cs="Times New Roman"/>
        </w:rPr>
      </w:pPr>
      <w:r w:rsidRPr="00621BFC">
        <w:rPr>
          <w:rFonts w:cs="Times New Roman"/>
        </w:rPr>
        <w:t xml:space="preserve">Ultimately, educating students is a local endeavor with the work and the accountability at the school system and even the school building level. For this reason, the more than 500 local education agencies in the region are extremely important partners in this work. The results of a 2014-2015 survey will help the states and Chesapeake Bay Program to better understand the current status of local environmental literacy efforts across the watershed, including the geographic distribution of </w:t>
      </w:r>
      <w:r w:rsidR="00A72678">
        <w:rPr>
          <w:rFonts w:cs="Times New Roman"/>
        </w:rPr>
        <w:t>M</w:t>
      </w:r>
      <w:r w:rsidR="00B2681A">
        <w:rPr>
          <w:rFonts w:cs="Times New Roman"/>
        </w:rPr>
        <w:t xml:space="preserve">eaningful </w:t>
      </w:r>
      <w:r w:rsidR="00A72678">
        <w:rPr>
          <w:rFonts w:cs="Times New Roman"/>
        </w:rPr>
        <w:t>W</w:t>
      </w:r>
      <w:r w:rsidR="00B2681A">
        <w:rPr>
          <w:rFonts w:cs="Times New Roman"/>
        </w:rPr>
        <w:t xml:space="preserve">atershed </w:t>
      </w:r>
      <w:r w:rsidR="00A72678">
        <w:rPr>
          <w:rFonts w:cs="Times New Roman"/>
        </w:rPr>
        <w:t>E</w:t>
      </w:r>
      <w:r w:rsidR="00B2681A">
        <w:rPr>
          <w:rFonts w:cs="Times New Roman"/>
        </w:rPr>
        <w:t xml:space="preserve">ducational </w:t>
      </w:r>
      <w:r w:rsidR="00A72678">
        <w:rPr>
          <w:rFonts w:cs="Times New Roman"/>
        </w:rPr>
        <w:t>E</w:t>
      </w:r>
      <w:r w:rsidR="00B2681A">
        <w:rPr>
          <w:rFonts w:cs="Times New Roman"/>
        </w:rPr>
        <w:t>xperience (</w:t>
      </w:r>
      <w:r w:rsidRPr="00621BFC">
        <w:rPr>
          <w:rFonts w:cs="Times New Roman"/>
        </w:rPr>
        <w:t>MWEE</w:t>
      </w:r>
      <w:r w:rsidR="00B2681A">
        <w:rPr>
          <w:rFonts w:cs="Times New Roman"/>
        </w:rPr>
        <w:t>)</w:t>
      </w:r>
      <w:r w:rsidRPr="00621BFC">
        <w:rPr>
          <w:rFonts w:cs="Times New Roman"/>
        </w:rPr>
        <w:t xml:space="preserve"> and sustainable school implementation by local education agencies. This will inform the priorities of the Workgroup and revisions to the management strategy.</w:t>
      </w:r>
    </w:p>
    <w:p w:rsidR="00316503" w:rsidRPr="00920D35" w:rsidRDefault="00316503" w:rsidP="0066147D">
      <w:pPr>
        <w:pStyle w:val="NoSpacing"/>
        <w:ind w:left="360"/>
        <w:rPr>
          <w:u w:val="single"/>
        </w:rPr>
      </w:pPr>
    </w:p>
    <w:p w:rsidR="00B07344" w:rsidRDefault="00B07344" w:rsidP="0066147D">
      <w:pPr>
        <w:pStyle w:val="NoSpacing"/>
        <w:ind w:left="1068"/>
        <w:rPr>
          <w:rFonts w:ascii="Times New Roman" w:hAnsi="Times New Roman" w:cs="Times New Roman"/>
          <w:sz w:val="24"/>
        </w:rPr>
      </w:pPr>
    </w:p>
    <w:p w:rsidR="00C2007F" w:rsidRDefault="004E05C2" w:rsidP="00F66EEC">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lastRenderedPageBreak/>
        <w:t>Management Approach</w:t>
      </w:r>
      <w:r w:rsidR="00C2007F">
        <w:rPr>
          <w:rFonts w:cs="Roboto-Black"/>
          <w:b/>
          <w:color w:val="005C00"/>
          <w:sz w:val="28"/>
          <w:szCs w:val="28"/>
        </w:rPr>
        <w:t>es</w:t>
      </w:r>
    </w:p>
    <w:p w:rsidR="00316503" w:rsidRPr="002A5657" w:rsidRDefault="00316503" w:rsidP="00F66EEC">
      <w:pPr>
        <w:pStyle w:val="NoSpacing"/>
        <w:ind w:left="90"/>
        <w:rPr>
          <w:rFonts w:eastAsia="Times New Roman" w:cs="Times New Roman"/>
          <w:color w:val="000000"/>
        </w:rPr>
      </w:pPr>
      <w:r w:rsidRPr="00F66EEC">
        <w:rPr>
          <w:rFonts w:cs="JansonTextLTStd-Roman"/>
        </w:rPr>
        <w:t>The</w:t>
      </w:r>
      <w:r w:rsidRPr="00CB07E3">
        <w:t xml:space="preserve"> </w:t>
      </w:r>
      <w:r w:rsidR="007777D5">
        <w:t>Chesapeake Bay Program</w:t>
      </w:r>
      <w:r w:rsidR="007777D5" w:rsidRPr="00CB07E3">
        <w:t xml:space="preserve"> </w:t>
      </w:r>
      <w:r w:rsidRPr="00CB07E3">
        <w:t xml:space="preserve">will work together to </w:t>
      </w:r>
      <w:r>
        <w:t>carry out</w:t>
      </w:r>
      <w:r w:rsidRPr="00CB07E3">
        <w:t xml:space="preserve"> the </w:t>
      </w:r>
      <w:r>
        <w:t xml:space="preserve">following actions and strategies to achieve the </w:t>
      </w:r>
      <w:r w:rsidRPr="00F9028C">
        <w:t xml:space="preserve">Environmental Literacy </w:t>
      </w:r>
      <w:r w:rsidR="007777D5">
        <w:t>Goal and Outcomes</w:t>
      </w:r>
      <w:r>
        <w:t>.</w:t>
      </w:r>
      <w:r w:rsidRPr="009F0FDA">
        <w:t xml:space="preserve"> </w:t>
      </w:r>
      <w:r>
        <w:t xml:space="preserve">These approaches seek to address the factors affecting our ability to meet the goal and the gaps identified above.  </w:t>
      </w:r>
      <w:r w:rsidRPr="00BE505E">
        <w:rPr>
          <w:rFonts w:eastAsia="Times New Roman" w:cs="Times New Roman"/>
          <w:color w:val="000000"/>
        </w:rPr>
        <w:t>Work will be coordinated through the Education Workgroup of the Chesapeake Bay Program, which provides a forum for cross-jurisdictional coordination and support on all aspects of environmental education</w:t>
      </w:r>
      <w:r>
        <w:rPr>
          <w:rFonts w:eastAsia="Times New Roman" w:cs="Times New Roman"/>
          <w:color w:val="000000"/>
        </w:rPr>
        <w:t xml:space="preserve">.  </w:t>
      </w:r>
      <w:r w:rsidRPr="00BE505E">
        <w:rPr>
          <w:rFonts w:eastAsia="Times New Roman" w:cs="Times New Roman"/>
          <w:color w:val="000000"/>
        </w:rPr>
        <w:t xml:space="preserve">For Sustainable Schools, a team has formed working under the auspices of the Education Workgroup to engage a broader group of stakeholders, explore areas of regional collaboration, and identify specific actions the </w:t>
      </w:r>
      <w:r w:rsidR="007777D5">
        <w:rPr>
          <w:rFonts w:eastAsia="Times New Roman" w:cs="Times New Roman"/>
          <w:color w:val="000000"/>
        </w:rPr>
        <w:t xml:space="preserve">Bay Program </w:t>
      </w:r>
      <w:r w:rsidRPr="00BE505E">
        <w:rPr>
          <w:rFonts w:eastAsia="Times New Roman" w:cs="Times New Roman"/>
          <w:color w:val="000000"/>
        </w:rPr>
        <w:t xml:space="preserve">can take to achieve this outcome.  The team is led by staff from </w:t>
      </w:r>
      <w:r w:rsidR="007777D5">
        <w:rPr>
          <w:rFonts w:eastAsia="Times New Roman" w:cs="Times New Roman"/>
          <w:color w:val="000000"/>
        </w:rPr>
        <w:t>the National Oceanic and Atmospheric Administration (</w:t>
      </w:r>
      <w:r>
        <w:rPr>
          <w:rFonts w:eastAsia="Times New Roman" w:cs="Times New Roman"/>
          <w:color w:val="000000"/>
        </w:rPr>
        <w:t>NOAA</w:t>
      </w:r>
      <w:r w:rsidR="007777D5">
        <w:rPr>
          <w:rFonts w:eastAsia="Times New Roman" w:cs="Times New Roman"/>
          <w:color w:val="000000"/>
        </w:rPr>
        <w:t>)</w:t>
      </w:r>
      <w:r w:rsidRPr="00BE505E">
        <w:rPr>
          <w:rFonts w:eastAsia="Times New Roman" w:cs="Times New Roman"/>
          <w:color w:val="000000"/>
        </w:rPr>
        <w:t xml:space="preserve">, </w:t>
      </w:r>
      <w:r w:rsidR="007777D5">
        <w:rPr>
          <w:rFonts w:eastAsia="Times New Roman" w:cs="Times New Roman"/>
          <w:color w:val="000000"/>
        </w:rPr>
        <w:t>the U.S. Environmental Protection Agency (</w:t>
      </w:r>
      <w:r w:rsidRPr="00BE505E">
        <w:rPr>
          <w:rFonts w:eastAsia="Times New Roman" w:cs="Times New Roman"/>
          <w:color w:val="000000"/>
        </w:rPr>
        <w:t>E</w:t>
      </w:r>
      <w:r>
        <w:rPr>
          <w:rFonts w:eastAsia="Times New Roman" w:cs="Times New Roman"/>
          <w:color w:val="000000"/>
        </w:rPr>
        <w:t>PA</w:t>
      </w:r>
      <w:r w:rsidR="007777D5">
        <w:rPr>
          <w:rFonts w:eastAsia="Times New Roman" w:cs="Times New Roman"/>
          <w:color w:val="000000"/>
        </w:rPr>
        <w:t>)</w:t>
      </w:r>
      <w:r w:rsidRPr="00BE505E">
        <w:rPr>
          <w:rFonts w:eastAsia="Times New Roman" w:cs="Times New Roman"/>
          <w:color w:val="000000"/>
        </w:rPr>
        <w:t>, and the University of Maryland Environmental Finance Center.  It includes individuals from state agencies, local education agencies, and non-profit organizations.</w:t>
      </w:r>
      <w:r w:rsidR="002A5657">
        <w:rPr>
          <w:rFonts w:eastAsia="Times New Roman" w:cs="Times New Roman"/>
          <w:color w:val="000000"/>
        </w:rPr>
        <w:t xml:space="preserve"> </w:t>
      </w:r>
      <w:r>
        <w:rPr>
          <w:rFonts w:eastAsia="Times New Roman" w:cs="Times New Roman"/>
          <w:color w:val="000000"/>
        </w:rPr>
        <w:t>These groups will work towards shared priorities as follows</w:t>
      </w:r>
      <w:r w:rsidRPr="00BE505E">
        <w:rPr>
          <w:rFonts w:eastAsia="Times New Roman" w:cs="Times New Roman"/>
          <w:color w:val="000000"/>
        </w:rPr>
        <w:t>:</w:t>
      </w:r>
    </w:p>
    <w:p w:rsidR="002A5657" w:rsidRDefault="002A5657" w:rsidP="00316503">
      <w:pPr>
        <w:spacing w:after="0" w:line="240" w:lineRule="auto"/>
        <w:rPr>
          <w:rFonts w:eastAsia="Times New Roman" w:cs="Times New Roman"/>
          <w:b/>
          <w:bCs/>
          <w:color w:val="000000"/>
        </w:rPr>
      </w:pPr>
    </w:p>
    <w:p w:rsidR="00316503" w:rsidRPr="00BE505E" w:rsidRDefault="00316503" w:rsidP="00F93F19">
      <w:pPr>
        <w:pStyle w:val="NoSpacing"/>
        <w:ind w:left="90"/>
        <w:rPr>
          <w:rFonts w:eastAsia="Times New Roman" w:cs="Times New Roman"/>
        </w:rPr>
      </w:pPr>
      <w:r w:rsidRPr="00BE505E">
        <w:rPr>
          <w:rFonts w:eastAsia="Times New Roman" w:cs="Times New Roman"/>
          <w:b/>
          <w:bCs/>
          <w:color w:val="000000"/>
        </w:rPr>
        <w:t>Students:</w:t>
      </w:r>
    </w:p>
    <w:p w:rsidR="00316503" w:rsidRDefault="00316503" w:rsidP="00316503">
      <w:pPr>
        <w:numPr>
          <w:ilvl w:val="0"/>
          <w:numId w:val="26"/>
        </w:numPr>
        <w:spacing w:after="0" w:line="240" w:lineRule="auto"/>
        <w:textAlignment w:val="baseline"/>
        <w:rPr>
          <w:rFonts w:eastAsia="Times New Roman" w:cs="Times New Roman"/>
          <w:color w:val="000000"/>
        </w:rPr>
      </w:pPr>
      <w:commentRangeStart w:id="0"/>
      <w:r w:rsidRPr="00BE505E">
        <w:rPr>
          <w:rFonts w:eastAsia="Times New Roman" w:cs="Times New Roman"/>
          <w:color w:val="000000"/>
        </w:rPr>
        <w:t>S1</w:t>
      </w:r>
      <w:commentRangeEnd w:id="0"/>
      <w:r w:rsidR="00987FBE">
        <w:rPr>
          <w:rStyle w:val="CommentReference"/>
        </w:rPr>
        <w:commentReference w:id="0"/>
      </w:r>
      <w:r w:rsidRPr="00BE505E">
        <w:rPr>
          <w:rFonts w:eastAsia="Times New Roman" w:cs="Times New Roman"/>
          <w:color w:val="000000"/>
        </w:rPr>
        <w:t xml:space="preserve">: </w:t>
      </w:r>
      <w:r>
        <w:rPr>
          <w:rFonts w:eastAsia="Times New Roman" w:cs="Times New Roman"/>
          <w:color w:val="000000"/>
        </w:rPr>
        <w:t>Promote sustained</w:t>
      </w:r>
      <w:r w:rsidRPr="00BE505E">
        <w:rPr>
          <w:rFonts w:eastAsia="Times New Roman" w:cs="Times New Roman"/>
          <w:color w:val="000000"/>
        </w:rPr>
        <w:t xml:space="preserve"> professional development related to </w:t>
      </w:r>
      <w:r w:rsidRPr="006E019C">
        <w:rPr>
          <w:rFonts w:eastAsia="Times New Roman" w:cs="Times New Roman"/>
          <w:color w:val="000000"/>
        </w:rPr>
        <w:t>scientific inquiry; the science of the environment; sustainability and natural-resources e</w:t>
      </w:r>
      <w:r>
        <w:rPr>
          <w:rFonts w:eastAsia="Times New Roman" w:cs="Times New Roman"/>
          <w:color w:val="000000"/>
        </w:rPr>
        <w:t>ducation; rigorous, outdoor</w:t>
      </w:r>
      <w:r w:rsidRPr="006E019C">
        <w:rPr>
          <w:rFonts w:eastAsia="Times New Roman" w:cs="Times New Roman"/>
          <w:color w:val="000000"/>
        </w:rPr>
        <w:t xml:space="preserve"> learning strategies; and pedagogy to improve student learning and citizenship</w:t>
      </w:r>
      <w:r>
        <w:rPr>
          <w:rFonts w:eastAsia="Times New Roman" w:cs="Times New Roman"/>
          <w:color w:val="000000"/>
        </w:rPr>
        <w:t xml:space="preserve"> about the environment</w:t>
      </w:r>
    </w:p>
    <w:p w:rsidR="002A5657" w:rsidRPr="00BE505E" w:rsidRDefault="002A5657" w:rsidP="002A5657">
      <w:pPr>
        <w:numPr>
          <w:ilvl w:val="0"/>
          <w:numId w:val="26"/>
        </w:numPr>
        <w:spacing w:after="0" w:line="240" w:lineRule="auto"/>
        <w:textAlignment w:val="baseline"/>
        <w:rPr>
          <w:rFonts w:eastAsia="Times New Roman" w:cs="Times New Roman"/>
          <w:color w:val="000000"/>
        </w:rPr>
      </w:pPr>
      <w:r w:rsidRPr="00BE505E">
        <w:rPr>
          <w:rFonts w:eastAsia="Times New Roman" w:cs="Times New Roman"/>
          <w:color w:val="000000"/>
        </w:rPr>
        <w:t>S2: Promote</w:t>
      </w:r>
      <w:r w:rsidR="006C5F6B">
        <w:rPr>
          <w:rFonts w:eastAsia="Times New Roman" w:cs="Times New Roman"/>
          <w:color w:val="000000"/>
        </w:rPr>
        <w:t>, develop, and implement</w:t>
      </w:r>
      <w:r w:rsidRPr="00BE505E">
        <w:rPr>
          <w:rFonts w:eastAsia="Times New Roman" w:cs="Times New Roman"/>
          <w:color w:val="000000"/>
        </w:rPr>
        <w:t xml:space="preserve"> </w:t>
      </w:r>
      <w:r w:rsidR="00A72678">
        <w:rPr>
          <w:rFonts w:eastAsia="Times New Roman" w:cs="Times New Roman"/>
          <w:color w:val="000000"/>
        </w:rPr>
        <w:t>M</w:t>
      </w:r>
      <w:r w:rsidR="007777D5">
        <w:rPr>
          <w:rFonts w:eastAsia="Times New Roman" w:cs="Times New Roman"/>
          <w:color w:val="000000"/>
        </w:rPr>
        <w:t xml:space="preserve">eaningful </w:t>
      </w:r>
      <w:r w:rsidR="00A72678">
        <w:rPr>
          <w:rFonts w:eastAsia="Times New Roman" w:cs="Times New Roman"/>
          <w:color w:val="000000"/>
        </w:rPr>
        <w:t>W</w:t>
      </w:r>
      <w:r w:rsidR="007777D5">
        <w:rPr>
          <w:rFonts w:eastAsia="Times New Roman" w:cs="Times New Roman"/>
          <w:color w:val="000000"/>
        </w:rPr>
        <w:t xml:space="preserve">atershed </w:t>
      </w:r>
      <w:r w:rsidR="00A72678">
        <w:rPr>
          <w:rFonts w:eastAsia="Times New Roman" w:cs="Times New Roman"/>
          <w:color w:val="000000"/>
        </w:rPr>
        <w:t>E</w:t>
      </w:r>
      <w:r w:rsidR="007777D5">
        <w:rPr>
          <w:rFonts w:eastAsia="Times New Roman" w:cs="Times New Roman"/>
          <w:color w:val="000000"/>
        </w:rPr>
        <w:t xml:space="preserve">ducational </w:t>
      </w:r>
      <w:r w:rsidR="00A72678">
        <w:rPr>
          <w:rFonts w:eastAsia="Times New Roman" w:cs="Times New Roman"/>
          <w:color w:val="000000"/>
        </w:rPr>
        <w:t>E</w:t>
      </w:r>
      <w:r w:rsidR="007777D5">
        <w:rPr>
          <w:rFonts w:eastAsia="Times New Roman" w:cs="Times New Roman"/>
          <w:color w:val="000000"/>
        </w:rPr>
        <w:t>xperiences (</w:t>
      </w:r>
      <w:r w:rsidRPr="00BE505E">
        <w:rPr>
          <w:rFonts w:eastAsia="Times New Roman" w:cs="Times New Roman"/>
          <w:color w:val="000000"/>
        </w:rPr>
        <w:t>MWEEs</w:t>
      </w:r>
      <w:r w:rsidR="007777D5">
        <w:rPr>
          <w:rFonts w:eastAsia="Times New Roman" w:cs="Times New Roman"/>
          <w:color w:val="000000"/>
        </w:rPr>
        <w:t>)</w:t>
      </w:r>
      <w:r w:rsidRPr="00BE505E">
        <w:rPr>
          <w:rFonts w:eastAsia="Times New Roman" w:cs="Times New Roman"/>
          <w:color w:val="000000"/>
        </w:rPr>
        <w:t xml:space="preserve"> with educators, local education agencies, school administrators, and third party providers</w:t>
      </w:r>
      <w:r>
        <w:rPr>
          <w:rFonts w:eastAsia="Times New Roman" w:cs="Times New Roman"/>
          <w:color w:val="000000"/>
        </w:rPr>
        <w:t xml:space="preserve"> **</w:t>
      </w:r>
    </w:p>
    <w:p w:rsidR="00316503" w:rsidRDefault="00316503" w:rsidP="00316503">
      <w:pPr>
        <w:numPr>
          <w:ilvl w:val="0"/>
          <w:numId w:val="26"/>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S3: </w:t>
      </w:r>
      <w:r w:rsidRPr="006E019C">
        <w:rPr>
          <w:rFonts w:eastAsia="Times New Roman" w:cs="Times New Roman"/>
          <w:color w:val="000000"/>
        </w:rPr>
        <w:t>Communicate information about educational resources and funding opportunities to support the development and implementation of rigorous, inquiry-base</w:t>
      </w:r>
      <w:r>
        <w:rPr>
          <w:rFonts w:eastAsia="Times New Roman" w:cs="Times New Roman"/>
          <w:color w:val="000000"/>
        </w:rPr>
        <w:t>d instruction and MWEE programs</w:t>
      </w:r>
      <w:r w:rsidR="00612594">
        <w:rPr>
          <w:rFonts w:eastAsia="Times New Roman" w:cs="Times New Roman"/>
          <w:color w:val="000000"/>
        </w:rPr>
        <w:t xml:space="preserve"> **</w:t>
      </w:r>
    </w:p>
    <w:p w:rsidR="00316503" w:rsidRDefault="00316503" w:rsidP="00316503">
      <w:pPr>
        <w:numPr>
          <w:ilvl w:val="0"/>
          <w:numId w:val="26"/>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S4: </w:t>
      </w:r>
      <w:r w:rsidRPr="006E019C">
        <w:rPr>
          <w:rFonts w:eastAsia="Times New Roman" w:cs="Times New Roman"/>
          <w:color w:val="000000"/>
        </w:rPr>
        <w:t>S</w:t>
      </w:r>
      <w:r>
        <w:rPr>
          <w:rFonts w:eastAsia="Times New Roman" w:cs="Times New Roman"/>
          <w:color w:val="000000"/>
        </w:rPr>
        <w:t xml:space="preserve">upport </w:t>
      </w:r>
      <w:r w:rsidRPr="006E019C">
        <w:rPr>
          <w:rFonts w:eastAsia="Times New Roman" w:cs="Times New Roman"/>
          <w:color w:val="000000"/>
        </w:rPr>
        <w:t>network</w:t>
      </w:r>
      <w:r>
        <w:rPr>
          <w:rFonts w:eastAsia="Times New Roman" w:cs="Times New Roman"/>
          <w:color w:val="000000"/>
        </w:rPr>
        <w:t>s</w:t>
      </w:r>
      <w:r w:rsidRPr="006E019C">
        <w:rPr>
          <w:rFonts w:eastAsia="Times New Roman" w:cs="Times New Roman"/>
          <w:color w:val="000000"/>
        </w:rPr>
        <w:t xml:space="preserve"> of environmental education providers</w:t>
      </w:r>
      <w:r>
        <w:rPr>
          <w:rFonts w:eastAsia="Times New Roman" w:cs="Times New Roman"/>
          <w:color w:val="000000"/>
        </w:rPr>
        <w:t>, including</w:t>
      </w:r>
      <w:r w:rsidRPr="006E019C">
        <w:rPr>
          <w:rFonts w:eastAsia="Times New Roman" w:cs="Times New Roman"/>
          <w:color w:val="000000"/>
        </w:rPr>
        <w:t xml:space="preserve"> professional-development opportunities on research-based practices and up-to-date scientifi</w:t>
      </w:r>
      <w:r>
        <w:rPr>
          <w:rFonts w:eastAsia="Times New Roman" w:cs="Times New Roman"/>
          <w:color w:val="000000"/>
        </w:rPr>
        <w:t>c and environmental information</w:t>
      </w:r>
    </w:p>
    <w:p w:rsidR="002A5657" w:rsidRDefault="002A5657" w:rsidP="00316503">
      <w:pPr>
        <w:numPr>
          <w:ilvl w:val="0"/>
          <w:numId w:val="26"/>
        </w:numPr>
        <w:spacing w:after="0" w:line="240" w:lineRule="auto"/>
        <w:textAlignment w:val="baseline"/>
        <w:rPr>
          <w:rFonts w:eastAsia="Times New Roman" w:cs="Times New Roman"/>
          <w:color w:val="000000"/>
        </w:rPr>
      </w:pPr>
      <w:r w:rsidRPr="00BE505E">
        <w:rPr>
          <w:rFonts w:eastAsia="Times New Roman" w:cs="Times New Roman"/>
          <w:color w:val="000000"/>
        </w:rPr>
        <w:t>S5:</w:t>
      </w:r>
      <w:r>
        <w:rPr>
          <w:rFonts w:eastAsia="Times New Roman" w:cs="Times New Roman"/>
          <w:color w:val="000000"/>
        </w:rPr>
        <w:t xml:space="preserve"> </w:t>
      </w:r>
      <w:r w:rsidRPr="006E019C">
        <w:rPr>
          <w:rFonts w:eastAsia="Times New Roman" w:cs="Times New Roman"/>
          <w:color w:val="000000"/>
        </w:rPr>
        <w:t>Work with state and local education and natural resource agencies to ensure that rigorous science and environment-related content is effectively represented in the Standards of Learning and the Curriculum Frameworks, and that agency and provider educational-support materials are fully aligned w</w:t>
      </w:r>
      <w:r>
        <w:rPr>
          <w:rFonts w:eastAsia="Times New Roman" w:cs="Times New Roman"/>
          <w:color w:val="000000"/>
        </w:rPr>
        <w:t>ith the intent of the standards**</w:t>
      </w:r>
    </w:p>
    <w:p w:rsidR="00316503" w:rsidRDefault="00316503" w:rsidP="00316503">
      <w:pPr>
        <w:numPr>
          <w:ilvl w:val="0"/>
          <w:numId w:val="26"/>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S6: </w:t>
      </w:r>
      <w:r>
        <w:rPr>
          <w:rFonts w:eastAsia="Times New Roman" w:cs="Times New Roman"/>
          <w:color w:val="000000"/>
        </w:rPr>
        <w:t>Develop and p</w:t>
      </w:r>
      <w:r w:rsidRPr="006E019C">
        <w:rPr>
          <w:rFonts w:eastAsia="Times New Roman" w:cs="Times New Roman"/>
          <w:color w:val="000000"/>
        </w:rPr>
        <w:t>romote student opportunities to pursue</w:t>
      </w:r>
      <w:r w:rsidR="006C5F6B">
        <w:rPr>
          <w:rFonts w:eastAsia="Times New Roman" w:cs="Times New Roman"/>
          <w:color w:val="000000"/>
        </w:rPr>
        <w:t xml:space="preserve"> out of school</w:t>
      </w:r>
      <w:r w:rsidRPr="006E019C">
        <w:rPr>
          <w:rFonts w:eastAsia="Times New Roman" w:cs="Times New Roman"/>
          <w:color w:val="000000"/>
        </w:rPr>
        <w:t xml:space="preserve"> </w:t>
      </w:r>
      <w:r>
        <w:rPr>
          <w:rFonts w:eastAsia="Times New Roman" w:cs="Times New Roman"/>
          <w:color w:val="000000"/>
        </w:rPr>
        <w:t xml:space="preserve">leadership and </w:t>
      </w:r>
      <w:r w:rsidRPr="006E019C">
        <w:rPr>
          <w:rFonts w:eastAsia="Times New Roman" w:cs="Times New Roman"/>
          <w:color w:val="000000"/>
        </w:rPr>
        <w:t>enrichment programs that support in-depth understanding of env</w:t>
      </w:r>
      <w:r>
        <w:rPr>
          <w:rFonts w:eastAsia="Times New Roman" w:cs="Times New Roman"/>
          <w:color w:val="000000"/>
        </w:rPr>
        <w:t>ironmental issues and solutions</w:t>
      </w:r>
      <w:r w:rsidR="00612594">
        <w:rPr>
          <w:rFonts w:eastAsia="Times New Roman" w:cs="Times New Roman"/>
          <w:color w:val="000000"/>
        </w:rPr>
        <w:t>**</w:t>
      </w:r>
    </w:p>
    <w:p w:rsidR="00783C46" w:rsidRPr="002A5657" w:rsidRDefault="00316503" w:rsidP="002A5657">
      <w:pPr>
        <w:numPr>
          <w:ilvl w:val="0"/>
          <w:numId w:val="26"/>
        </w:numPr>
        <w:spacing w:after="0" w:line="240" w:lineRule="auto"/>
        <w:textAlignment w:val="baseline"/>
        <w:rPr>
          <w:rFonts w:eastAsia="Times New Roman" w:cs="Times New Roman"/>
          <w:color w:val="000000"/>
        </w:rPr>
      </w:pPr>
      <w:r>
        <w:rPr>
          <w:rFonts w:eastAsia="Times New Roman" w:cs="Times New Roman"/>
          <w:color w:val="000000"/>
        </w:rPr>
        <w:t xml:space="preserve">S7: </w:t>
      </w:r>
      <w:r w:rsidR="006C5F6B">
        <w:rPr>
          <w:rFonts w:eastAsia="Times New Roman" w:cs="Times New Roman"/>
          <w:color w:val="000000"/>
        </w:rPr>
        <w:t>Support</w:t>
      </w:r>
      <w:r w:rsidRPr="00EB5E9C">
        <w:rPr>
          <w:rFonts w:eastAsia="Times New Roman" w:cs="Times New Roman"/>
          <w:color w:val="000000"/>
        </w:rPr>
        <w:t xml:space="preserve"> programs that provide authentic experiences </w:t>
      </w:r>
      <w:r>
        <w:rPr>
          <w:rFonts w:eastAsia="Times New Roman" w:cs="Times New Roman"/>
          <w:color w:val="000000"/>
        </w:rPr>
        <w:t>to support</w:t>
      </w:r>
      <w:r w:rsidRPr="00EB5E9C">
        <w:rPr>
          <w:rFonts w:eastAsia="Times New Roman" w:cs="Times New Roman"/>
          <w:color w:val="000000"/>
        </w:rPr>
        <w:t xml:space="preserve"> STEM, Next Generation Science Standards</w:t>
      </w:r>
      <w:r>
        <w:rPr>
          <w:rFonts w:eastAsia="Times New Roman" w:cs="Times New Roman"/>
          <w:color w:val="000000"/>
        </w:rPr>
        <w:t xml:space="preserve"> or other rigorous science standards</w:t>
      </w:r>
      <w:r w:rsidRPr="00EB5E9C">
        <w:rPr>
          <w:rFonts w:eastAsia="Times New Roman" w:cs="Times New Roman"/>
          <w:color w:val="000000"/>
        </w:rPr>
        <w:t xml:space="preserve">, and related </w:t>
      </w:r>
      <w:r>
        <w:rPr>
          <w:rFonts w:eastAsia="Times New Roman" w:cs="Times New Roman"/>
          <w:color w:val="000000"/>
        </w:rPr>
        <w:t>disciplines</w:t>
      </w:r>
      <w:r w:rsidRPr="00EB5E9C">
        <w:rPr>
          <w:rFonts w:eastAsia="Times New Roman" w:cs="Times New Roman"/>
          <w:color w:val="000000"/>
        </w:rPr>
        <w:t xml:space="preserve"> to </w:t>
      </w:r>
      <w:r>
        <w:rPr>
          <w:rFonts w:eastAsia="Times New Roman" w:cs="Times New Roman"/>
          <w:color w:val="000000"/>
        </w:rPr>
        <w:t>improve</w:t>
      </w:r>
      <w:r w:rsidRPr="00EB5E9C">
        <w:rPr>
          <w:rFonts w:eastAsia="Times New Roman" w:cs="Times New Roman"/>
          <w:color w:val="000000"/>
        </w:rPr>
        <w:t xml:space="preserve"> </w:t>
      </w:r>
      <w:r>
        <w:rPr>
          <w:rFonts w:eastAsia="Times New Roman" w:cs="Times New Roman"/>
          <w:color w:val="000000"/>
        </w:rPr>
        <w:t>career and college readiness</w:t>
      </w:r>
      <w:r w:rsidR="00612594">
        <w:rPr>
          <w:rFonts w:eastAsia="Times New Roman" w:cs="Times New Roman"/>
          <w:color w:val="000000"/>
        </w:rPr>
        <w:t>**</w:t>
      </w:r>
    </w:p>
    <w:p w:rsidR="00316503" w:rsidRDefault="00316503" w:rsidP="00316503">
      <w:pPr>
        <w:spacing w:after="0" w:line="240" w:lineRule="auto"/>
        <w:rPr>
          <w:rFonts w:eastAsia="Times New Roman" w:cs="Times New Roman"/>
          <w:b/>
          <w:bCs/>
          <w:color w:val="000000"/>
        </w:rPr>
      </w:pPr>
    </w:p>
    <w:p w:rsidR="00316503" w:rsidRPr="00BE505E" w:rsidRDefault="00316503" w:rsidP="00F93F19">
      <w:pPr>
        <w:pStyle w:val="NoSpacing"/>
        <w:ind w:left="90"/>
        <w:rPr>
          <w:rFonts w:eastAsia="Times New Roman" w:cs="Times New Roman"/>
        </w:rPr>
      </w:pPr>
      <w:r w:rsidRPr="00BE505E">
        <w:rPr>
          <w:rFonts w:eastAsia="Times New Roman" w:cs="Times New Roman"/>
          <w:b/>
          <w:bCs/>
          <w:color w:val="000000"/>
        </w:rPr>
        <w:t>Sustainable Schools:</w:t>
      </w:r>
    </w:p>
    <w:p w:rsidR="00316503" w:rsidRDefault="00316503" w:rsidP="00316503">
      <w:pPr>
        <w:numPr>
          <w:ilvl w:val="0"/>
          <w:numId w:val="27"/>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SS1: </w:t>
      </w:r>
      <w:r w:rsidRPr="006E019C">
        <w:rPr>
          <w:rFonts w:eastAsia="Times New Roman" w:cs="Times New Roman"/>
          <w:color w:val="000000"/>
        </w:rPr>
        <w:t>Promote and strengthen “sustainable school” certification and recognition programs consistent with high-quality, objective, and agreed-upon criteria such as the U.S. Department of Educat</w:t>
      </w:r>
      <w:r>
        <w:rPr>
          <w:rFonts w:eastAsia="Times New Roman" w:cs="Times New Roman"/>
          <w:color w:val="000000"/>
        </w:rPr>
        <w:t>ion Green Ribbon School program</w:t>
      </w:r>
    </w:p>
    <w:p w:rsidR="00316503" w:rsidRPr="00BE505E" w:rsidRDefault="00316503" w:rsidP="00316503">
      <w:pPr>
        <w:numPr>
          <w:ilvl w:val="0"/>
          <w:numId w:val="27"/>
        </w:numPr>
        <w:spacing w:after="0" w:line="240" w:lineRule="auto"/>
        <w:textAlignment w:val="baseline"/>
        <w:rPr>
          <w:rFonts w:eastAsia="Times New Roman" w:cs="Times New Roman"/>
          <w:color w:val="000000"/>
        </w:rPr>
      </w:pPr>
      <w:r w:rsidRPr="00BE505E">
        <w:rPr>
          <w:rFonts w:eastAsia="Times New Roman" w:cs="Times New Roman"/>
          <w:color w:val="000000"/>
        </w:rPr>
        <w:t>SS2: Broaden stakeholder engagement to include focus on health, including health and nutrition, indoor air quality, chemicals, pest management, and other issues that might adversely affect health at schools</w:t>
      </w:r>
      <w:r w:rsidR="00612594">
        <w:rPr>
          <w:rFonts w:eastAsia="Times New Roman" w:cs="Times New Roman"/>
          <w:color w:val="000000"/>
        </w:rPr>
        <w:t>**</w:t>
      </w:r>
    </w:p>
    <w:p w:rsidR="00316503" w:rsidRDefault="00316503" w:rsidP="00316503">
      <w:pPr>
        <w:numPr>
          <w:ilvl w:val="0"/>
          <w:numId w:val="27"/>
        </w:numPr>
        <w:spacing w:after="0" w:line="240" w:lineRule="auto"/>
        <w:textAlignment w:val="baseline"/>
        <w:rPr>
          <w:rFonts w:eastAsia="Times New Roman" w:cs="Times New Roman"/>
          <w:color w:val="000000"/>
        </w:rPr>
      </w:pPr>
      <w:r w:rsidRPr="00BE505E">
        <w:rPr>
          <w:rFonts w:eastAsia="Times New Roman" w:cs="Times New Roman"/>
          <w:color w:val="000000"/>
        </w:rPr>
        <w:lastRenderedPageBreak/>
        <w:t>SS3:</w:t>
      </w:r>
      <w:r w:rsidRPr="006E019C">
        <w:rPr>
          <w:rFonts w:eastAsia="Times New Roman" w:cs="Times New Roman"/>
          <w:color w:val="000000"/>
        </w:rPr>
        <w:t xml:space="preserve">  Promote, develop</w:t>
      </w:r>
      <w:r>
        <w:rPr>
          <w:rFonts w:eastAsia="Times New Roman" w:cs="Times New Roman"/>
          <w:color w:val="000000"/>
        </w:rPr>
        <w:t>,</w:t>
      </w:r>
      <w:r w:rsidRPr="006E019C">
        <w:rPr>
          <w:rFonts w:eastAsia="Times New Roman" w:cs="Times New Roman"/>
          <w:color w:val="000000"/>
        </w:rPr>
        <w:t xml:space="preserve"> and/or disseminate needs assessment</w:t>
      </w:r>
      <w:r>
        <w:rPr>
          <w:rFonts w:eastAsia="Times New Roman" w:cs="Times New Roman"/>
          <w:color w:val="000000"/>
        </w:rPr>
        <w:t>s</w:t>
      </w:r>
      <w:r w:rsidRPr="006E019C">
        <w:rPr>
          <w:rFonts w:eastAsia="Times New Roman" w:cs="Times New Roman"/>
          <w:color w:val="000000"/>
        </w:rPr>
        <w:t>, training, technical resources, and promotional materials for “s</w:t>
      </w:r>
      <w:r>
        <w:rPr>
          <w:rFonts w:eastAsia="Times New Roman" w:cs="Times New Roman"/>
          <w:color w:val="000000"/>
        </w:rPr>
        <w:t>ustainable school” stakeholders</w:t>
      </w:r>
    </w:p>
    <w:p w:rsidR="00316503" w:rsidRDefault="00316503" w:rsidP="00316503">
      <w:pPr>
        <w:numPr>
          <w:ilvl w:val="0"/>
          <w:numId w:val="27"/>
        </w:numPr>
        <w:spacing w:after="0" w:line="240" w:lineRule="auto"/>
        <w:textAlignment w:val="baseline"/>
        <w:rPr>
          <w:ins w:id="2" w:author="cbecraft" w:date="2015-04-28T11:52:00Z"/>
          <w:rFonts w:eastAsia="Times New Roman" w:cs="Times New Roman"/>
          <w:color w:val="000000"/>
        </w:rPr>
      </w:pPr>
      <w:r w:rsidRPr="00BE505E">
        <w:rPr>
          <w:rFonts w:eastAsia="Times New Roman" w:cs="Times New Roman"/>
          <w:color w:val="000000"/>
        </w:rPr>
        <w:t xml:space="preserve">SS4: </w:t>
      </w:r>
      <w:r w:rsidRPr="006E019C">
        <w:rPr>
          <w:rFonts w:eastAsia="Times New Roman" w:cs="Times New Roman"/>
          <w:color w:val="000000"/>
        </w:rPr>
        <w:t>Identify and promote the use of best management practices at school sites related to watershed and habitat restoration, energy conservation, waste management, and o</w:t>
      </w:r>
      <w:r>
        <w:rPr>
          <w:rFonts w:eastAsia="Times New Roman" w:cs="Times New Roman"/>
          <w:color w:val="000000"/>
        </w:rPr>
        <w:t>verall environmental protection</w:t>
      </w:r>
      <w:r w:rsidR="00612594">
        <w:rPr>
          <w:rFonts w:eastAsia="Times New Roman" w:cs="Times New Roman"/>
          <w:color w:val="000000"/>
        </w:rPr>
        <w:t>**</w:t>
      </w:r>
    </w:p>
    <w:p w:rsidR="00776372" w:rsidRDefault="00776372" w:rsidP="00316503">
      <w:pPr>
        <w:numPr>
          <w:ilvl w:val="0"/>
          <w:numId w:val="27"/>
        </w:numPr>
        <w:spacing w:after="0" w:line="240" w:lineRule="auto"/>
        <w:textAlignment w:val="baseline"/>
        <w:rPr>
          <w:rFonts w:eastAsia="Times New Roman" w:cs="Times New Roman"/>
          <w:color w:val="000000"/>
        </w:rPr>
      </w:pPr>
      <w:ins w:id="3" w:author="cbecraft" w:date="2015-04-28T11:53:00Z">
        <w:r>
          <w:rPr>
            <w:rFonts w:eastAsia="Times New Roman" w:cs="Arial"/>
            <w:color w:val="231F20"/>
          </w:rPr>
          <w:t xml:space="preserve">Through </w:t>
        </w:r>
        <w:r w:rsidRPr="00A43693">
          <w:rPr>
            <w:rFonts w:eastAsia="Times New Roman" w:cs="Arial"/>
            <w:color w:val="231F20"/>
          </w:rPr>
          <w:t>the use of the Environmental Protection Agency Environmental Justice Screening Tool (</w:t>
        </w:r>
        <w:r>
          <w:fldChar w:fldCharType="begin"/>
        </w:r>
        <w:r>
          <w:instrText>HYPERLINK "http://epamap14.epa.gov/ejmap/entry.html"</w:instrText>
        </w:r>
        <w:r>
          <w:fldChar w:fldCharType="separate"/>
        </w:r>
        <w:r w:rsidRPr="00A43693">
          <w:rPr>
            <w:rStyle w:val="Hyperlink"/>
            <w:rFonts w:eastAsia="Times New Roman" w:cs="Arial"/>
          </w:rPr>
          <w:t>http://epamap14.epa.gov/ejmap/entry.html</w:t>
        </w:r>
        <w:r>
          <w:fldChar w:fldCharType="end"/>
        </w:r>
        <w:r w:rsidRPr="00A43693">
          <w:rPr>
            <w:rFonts w:eastAsia="Times New Roman" w:cs="Arial"/>
            <w:color w:val="231F20"/>
          </w:rPr>
          <w:t>)</w:t>
        </w:r>
        <w:r>
          <w:rPr>
            <w:rFonts w:eastAsia="Times New Roman" w:cs="Arial"/>
            <w:color w:val="231F20"/>
          </w:rPr>
          <w:t>, p</w:t>
        </w:r>
      </w:ins>
      <w:ins w:id="4" w:author="cbecraft" w:date="2015-04-28T11:52:00Z">
        <w:r>
          <w:rPr>
            <w:rFonts w:eastAsia="Times New Roman" w:cs="Times New Roman"/>
            <w:color w:val="000000"/>
          </w:rPr>
          <w:t xml:space="preserve">rioritize funding, when available, </w:t>
        </w:r>
      </w:ins>
      <w:ins w:id="5" w:author="cbecraft" w:date="2015-04-28T11:53:00Z">
        <w:r>
          <w:rPr>
            <w:rFonts w:eastAsia="Times New Roman" w:cs="Times New Roman"/>
            <w:color w:val="000000"/>
          </w:rPr>
          <w:t>to retrofit ex</w:t>
        </w:r>
      </w:ins>
      <w:ins w:id="6" w:author="cbecraft" w:date="2015-04-28T11:54:00Z">
        <w:r>
          <w:rPr>
            <w:rFonts w:eastAsia="Times New Roman" w:cs="Times New Roman"/>
            <w:color w:val="000000"/>
          </w:rPr>
          <w:t>is</w:t>
        </w:r>
      </w:ins>
      <w:ins w:id="7" w:author="cbecraft" w:date="2015-04-28T11:53:00Z">
        <w:r>
          <w:rPr>
            <w:rFonts w:eastAsia="Times New Roman" w:cs="Times New Roman"/>
            <w:color w:val="000000"/>
          </w:rPr>
          <w:t xml:space="preserve">ting </w:t>
        </w:r>
      </w:ins>
      <w:ins w:id="8" w:author="cbecraft" w:date="2015-04-28T11:54:00Z">
        <w:r>
          <w:rPr>
            <w:rFonts w:eastAsia="Times New Roman" w:cs="Times New Roman"/>
            <w:color w:val="000000"/>
          </w:rPr>
          <w:t>degraded</w:t>
        </w:r>
      </w:ins>
      <w:ins w:id="9" w:author="cbecraft" w:date="2015-04-28T11:53:00Z">
        <w:r>
          <w:rPr>
            <w:rFonts w:eastAsia="Times New Roman" w:cs="Times New Roman"/>
            <w:color w:val="000000"/>
          </w:rPr>
          <w:t xml:space="preserve"> schoo</w:t>
        </w:r>
      </w:ins>
      <w:ins w:id="10" w:author="cbecraft" w:date="2015-04-28T11:54:00Z">
        <w:r>
          <w:rPr>
            <w:rFonts w:eastAsia="Times New Roman" w:cs="Times New Roman"/>
            <w:color w:val="000000"/>
          </w:rPr>
          <w:t>ls in unde</w:t>
        </w:r>
      </w:ins>
      <w:r w:rsidR="00987FBE">
        <w:rPr>
          <w:rFonts w:eastAsia="Times New Roman" w:cs="Times New Roman"/>
          <w:color w:val="000000"/>
        </w:rPr>
        <w:t>rserved</w:t>
      </w:r>
      <w:ins w:id="11" w:author="cbecraft" w:date="2015-04-28T11:54:00Z">
        <w:r>
          <w:rPr>
            <w:rFonts w:eastAsia="Times New Roman" w:cs="Times New Roman"/>
            <w:color w:val="000000"/>
          </w:rPr>
          <w:t xml:space="preserve"> areas</w:t>
        </w:r>
      </w:ins>
      <w:ins w:id="12" w:author="cbecraft" w:date="2015-04-28T11:55:00Z">
        <w:r>
          <w:rPr>
            <w:rFonts w:eastAsia="Times New Roman" w:cs="Times New Roman"/>
            <w:color w:val="000000"/>
          </w:rPr>
          <w:t xml:space="preserve"> into sustainable schools.</w:t>
        </w:r>
      </w:ins>
    </w:p>
    <w:p w:rsidR="00316503" w:rsidRDefault="00316503" w:rsidP="00316503">
      <w:pPr>
        <w:spacing w:after="0" w:line="240" w:lineRule="auto"/>
        <w:rPr>
          <w:rFonts w:eastAsia="Times New Roman" w:cs="Times New Roman"/>
          <w:b/>
          <w:bCs/>
          <w:color w:val="000000"/>
        </w:rPr>
      </w:pPr>
    </w:p>
    <w:p w:rsidR="00316503" w:rsidRPr="00BE505E" w:rsidRDefault="00316503" w:rsidP="00F93F19">
      <w:pPr>
        <w:pStyle w:val="NoSpacing"/>
        <w:ind w:left="90"/>
        <w:rPr>
          <w:rFonts w:eastAsia="Times New Roman" w:cs="Times New Roman"/>
        </w:rPr>
      </w:pPr>
      <w:r w:rsidRPr="00BE505E">
        <w:rPr>
          <w:rFonts w:eastAsia="Times New Roman" w:cs="Times New Roman"/>
          <w:b/>
          <w:bCs/>
          <w:color w:val="000000"/>
        </w:rPr>
        <w:t>Environmental Literacy Planning</w:t>
      </w:r>
    </w:p>
    <w:p w:rsidR="002A5657" w:rsidRDefault="002A5657" w:rsidP="002A5657">
      <w:pPr>
        <w:numPr>
          <w:ilvl w:val="0"/>
          <w:numId w:val="28"/>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ELP1: </w:t>
      </w:r>
      <w:r w:rsidRPr="006E019C">
        <w:rPr>
          <w:rFonts w:eastAsia="Times New Roman" w:cs="Times New Roman"/>
          <w:color w:val="000000"/>
        </w:rPr>
        <w:t>Identify and advocate for the local and state resources (policy, programs, and staffing) necessary for all gradu</w:t>
      </w:r>
      <w:r>
        <w:rPr>
          <w:rFonts w:eastAsia="Times New Roman" w:cs="Times New Roman"/>
          <w:color w:val="000000"/>
        </w:rPr>
        <w:t xml:space="preserve">ates to achieve </w:t>
      </w:r>
      <w:r w:rsidRPr="002E6FC8">
        <w:rPr>
          <w:rFonts w:eastAsia="Times New Roman" w:cs="Times New Roman"/>
          <w:color w:val="000000"/>
        </w:rPr>
        <w:t>science, citizenship, and environmental literacy</w:t>
      </w:r>
    </w:p>
    <w:p w:rsidR="00316503" w:rsidRDefault="00316503" w:rsidP="00316503">
      <w:pPr>
        <w:numPr>
          <w:ilvl w:val="0"/>
          <w:numId w:val="28"/>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ELP2: </w:t>
      </w:r>
      <w:r w:rsidRPr="002E6FC8">
        <w:rPr>
          <w:rFonts w:eastAsia="Times New Roman" w:cs="Times New Roman"/>
          <w:color w:val="000000"/>
        </w:rPr>
        <w:t>Support the development and implementation of clearly-defined, attainable objectives</w:t>
      </w:r>
      <w:r>
        <w:rPr>
          <w:rFonts w:eastAsia="Times New Roman" w:cs="Times New Roman"/>
          <w:color w:val="000000"/>
        </w:rPr>
        <w:t xml:space="preserve"> </w:t>
      </w:r>
      <w:r w:rsidRPr="002E6FC8">
        <w:rPr>
          <w:rFonts w:eastAsia="Times New Roman" w:cs="Times New Roman"/>
          <w:color w:val="000000"/>
        </w:rPr>
        <w:t>necessary for all students to achieve science, citizenship, and environmental literacy by gr</w:t>
      </w:r>
      <w:r>
        <w:rPr>
          <w:rFonts w:eastAsia="Times New Roman" w:cs="Times New Roman"/>
          <w:color w:val="000000"/>
        </w:rPr>
        <w:t>aduation</w:t>
      </w:r>
    </w:p>
    <w:p w:rsidR="00316503" w:rsidRPr="00BE505E" w:rsidRDefault="00316503" w:rsidP="00316503">
      <w:pPr>
        <w:numPr>
          <w:ilvl w:val="0"/>
          <w:numId w:val="28"/>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ELP3: </w:t>
      </w:r>
      <w:r>
        <w:rPr>
          <w:rFonts w:eastAsia="Times New Roman" w:cs="Times New Roman"/>
          <w:color w:val="000000"/>
        </w:rPr>
        <w:t xml:space="preserve">Promote the </w:t>
      </w:r>
      <w:r w:rsidRPr="00BE505E">
        <w:rPr>
          <w:rFonts w:eastAsia="Times New Roman" w:cs="Times New Roman"/>
          <w:color w:val="000000"/>
        </w:rPr>
        <w:t>implement</w:t>
      </w:r>
      <w:r>
        <w:rPr>
          <w:rFonts w:eastAsia="Times New Roman" w:cs="Times New Roman"/>
          <w:color w:val="000000"/>
        </w:rPr>
        <w:t>ation of</w:t>
      </w:r>
      <w:r w:rsidRPr="00BE505E">
        <w:rPr>
          <w:rFonts w:eastAsia="Times New Roman" w:cs="Times New Roman"/>
          <w:color w:val="000000"/>
        </w:rPr>
        <w:t xml:space="preserve"> the Environmental Literacy Indicator Tool (ELIT) and related data visualization tools to assess progress towards student </w:t>
      </w:r>
      <w:r>
        <w:rPr>
          <w:rFonts w:eastAsia="Times New Roman" w:cs="Times New Roman"/>
          <w:color w:val="000000"/>
        </w:rPr>
        <w:t xml:space="preserve">science, citizenship, and </w:t>
      </w:r>
      <w:r w:rsidRPr="00BE505E">
        <w:rPr>
          <w:rFonts w:eastAsia="Times New Roman" w:cs="Times New Roman"/>
          <w:color w:val="000000"/>
        </w:rPr>
        <w:t>environmental literacy</w:t>
      </w:r>
      <w:r w:rsidR="00612594">
        <w:rPr>
          <w:rFonts w:eastAsia="Times New Roman" w:cs="Times New Roman"/>
          <w:color w:val="000000"/>
        </w:rPr>
        <w:t>**</w:t>
      </w:r>
    </w:p>
    <w:p w:rsidR="00316503" w:rsidRPr="002E6FC8" w:rsidRDefault="00316503" w:rsidP="00316503">
      <w:pPr>
        <w:numPr>
          <w:ilvl w:val="0"/>
          <w:numId w:val="28"/>
        </w:numPr>
        <w:spacing w:after="0" w:line="240" w:lineRule="auto"/>
        <w:textAlignment w:val="baseline"/>
        <w:rPr>
          <w:rFonts w:eastAsia="Times New Roman" w:cs="Times New Roman"/>
          <w:color w:val="000000"/>
        </w:rPr>
      </w:pPr>
      <w:r>
        <w:rPr>
          <w:rFonts w:eastAsia="Times New Roman" w:cs="Times New Roman"/>
          <w:color w:val="000000"/>
        </w:rPr>
        <w:t>ELP4: Disseminate</w:t>
      </w:r>
      <w:r w:rsidRPr="00BE505E">
        <w:rPr>
          <w:rFonts w:eastAsia="Times New Roman" w:cs="Times New Roman"/>
          <w:color w:val="000000"/>
        </w:rPr>
        <w:t xml:space="preserve"> information</w:t>
      </w:r>
      <w:r w:rsidR="00612594">
        <w:rPr>
          <w:rFonts w:eastAsia="Times New Roman" w:cs="Times New Roman"/>
          <w:color w:val="000000"/>
        </w:rPr>
        <w:t xml:space="preserve"> to</w:t>
      </w:r>
      <w:r>
        <w:rPr>
          <w:rFonts w:eastAsia="Times New Roman" w:cs="Times New Roman"/>
          <w:color w:val="000000"/>
        </w:rPr>
        <w:t xml:space="preserve"> formal and informal education stakeholders on the policies, programs, and practices that promote science, citizenship, and </w:t>
      </w:r>
      <w:r w:rsidRPr="00BE505E">
        <w:rPr>
          <w:rFonts w:eastAsia="Times New Roman" w:cs="Times New Roman"/>
          <w:color w:val="000000"/>
        </w:rPr>
        <w:t>environmental literacy</w:t>
      </w:r>
    </w:p>
    <w:p w:rsidR="00316503" w:rsidRPr="00BE505E" w:rsidRDefault="00316503" w:rsidP="00316503">
      <w:pPr>
        <w:numPr>
          <w:ilvl w:val="0"/>
          <w:numId w:val="28"/>
        </w:numPr>
        <w:spacing w:after="0" w:line="240" w:lineRule="auto"/>
        <w:textAlignment w:val="baseline"/>
        <w:rPr>
          <w:rFonts w:eastAsia="Times New Roman" w:cs="Times New Roman"/>
          <w:color w:val="000000"/>
        </w:rPr>
      </w:pPr>
      <w:r w:rsidRPr="00BE505E">
        <w:rPr>
          <w:rFonts w:eastAsia="Times New Roman" w:cs="Times New Roman"/>
          <w:color w:val="000000"/>
        </w:rPr>
        <w:t>ELP5: Maintain an up-to-date suite of definitions and best practices documents for regional practitioners, funders, and administrators to inform program development and funding following research-based best practices</w:t>
      </w:r>
    </w:p>
    <w:p w:rsidR="002A5657" w:rsidRDefault="00316503" w:rsidP="002A5657">
      <w:pPr>
        <w:numPr>
          <w:ilvl w:val="0"/>
          <w:numId w:val="28"/>
        </w:numPr>
        <w:spacing w:after="0" w:line="240" w:lineRule="auto"/>
        <w:textAlignment w:val="baseline"/>
        <w:rPr>
          <w:rFonts w:eastAsia="Times New Roman" w:cs="Times New Roman"/>
          <w:color w:val="000000"/>
        </w:rPr>
      </w:pPr>
      <w:r w:rsidRPr="00BE505E">
        <w:rPr>
          <w:rFonts w:eastAsia="Times New Roman" w:cs="Times New Roman"/>
          <w:color w:val="000000"/>
        </w:rPr>
        <w:t xml:space="preserve">ELP6: Maintain the Chesapeake Bay Program Education Workgroup and related state workgroups that include state department of education participation to oversee </w:t>
      </w:r>
      <w:r w:rsidRPr="00017E37">
        <w:rPr>
          <w:rFonts w:eastAsia="Times New Roman" w:cs="Times New Roman"/>
          <w:color w:val="000000"/>
        </w:rPr>
        <w:t>implementation of the Environmental Literacy Management Strategy</w:t>
      </w:r>
    </w:p>
    <w:p w:rsidR="00776372" w:rsidRDefault="00017E37" w:rsidP="00776372">
      <w:pPr>
        <w:numPr>
          <w:ilvl w:val="0"/>
          <w:numId w:val="28"/>
        </w:numPr>
        <w:spacing w:after="0" w:line="240" w:lineRule="auto"/>
        <w:textAlignment w:val="baseline"/>
        <w:rPr>
          <w:ins w:id="13" w:author="cbecraft" w:date="2015-04-28T11:50:00Z"/>
          <w:rFonts w:eastAsia="Times New Roman" w:cs="Times New Roman"/>
          <w:color w:val="000000"/>
        </w:rPr>
      </w:pPr>
      <w:r w:rsidRPr="002A5657">
        <w:rPr>
          <w:rFonts w:eastAsia="Times New Roman" w:cs="Times New Roman"/>
          <w:color w:val="000000"/>
        </w:rPr>
        <w:t xml:space="preserve">ELP7: </w:t>
      </w:r>
      <w:r w:rsidRPr="002A5657">
        <w:rPr>
          <w:rFonts w:cs="Arial"/>
          <w:color w:val="000000"/>
          <w:shd w:val="clear" w:color="auto" w:fill="FFFFFF"/>
        </w:rPr>
        <w:t>Ensure the implementation of Environmental Literacy outcomes include a focus on diverse and underserved students with an emphasis on career and college readiness and STEM</w:t>
      </w:r>
      <w:r w:rsidR="00776372">
        <w:rPr>
          <w:rFonts w:eastAsia="Times New Roman" w:cs="Times New Roman"/>
          <w:color w:val="000000"/>
        </w:rPr>
        <w:t>.</w:t>
      </w:r>
    </w:p>
    <w:p w:rsidR="00776372" w:rsidRPr="00BB1730" w:rsidRDefault="00776372" w:rsidP="00776372">
      <w:pPr>
        <w:pStyle w:val="ListParagraph"/>
        <w:numPr>
          <w:ilvl w:val="0"/>
          <w:numId w:val="28"/>
        </w:numPr>
        <w:shd w:val="clear" w:color="auto" w:fill="FFFFFF"/>
        <w:spacing w:after="0" w:line="270" w:lineRule="atLeast"/>
        <w:rPr>
          <w:ins w:id="14" w:author="cbecraft" w:date="2015-04-28T11:51:00Z"/>
          <w:rFonts w:eastAsia="Times New Roman" w:cs="Arial"/>
          <w:color w:val="231F20"/>
        </w:rPr>
      </w:pPr>
      <w:ins w:id="15" w:author="cbecraft" w:date="2015-04-28T11:51:00Z">
        <w:r>
          <w:t>Hold a environmental career-building day within in the environmental literacy curriculum of high schools that discuss issues such as:</w:t>
        </w:r>
      </w:ins>
    </w:p>
    <w:p w:rsidR="00776372" w:rsidRPr="00BB1730" w:rsidRDefault="00776372" w:rsidP="00776372">
      <w:pPr>
        <w:pStyle w:val="ListParagraph"/>
        <w:numPr>
          <w:ilvl w:val="1"/>
          <w:numId w:val="28"/>
        </w:numPr>
        <w:shd w:val="clear" w:color="auto" w:fill="FFFFFF"/>
        <w:spacing w:after="0" w:line="270" w:lineRule="atLeast"/>
        <w:rPr>
          <w:ins w:id="16" w:author="cbecraft" w:date="2015-04-28T11:51:00Z"/>
          <w:rFonts w:eastAsia="Times New Roman" w:cs="Arial"/>
          <w:color w:val="231F20"/>
        </w:rPr>
      </w:pPr>
      <w:ins w:id="17" w:author="cbecraft" w:date="2015-04-28T11:51:00Z">
        <w:r>
          <w:t xml:space="preserve">Which college and universities have environmental degree programs? </w:t>
        </w:r>
      </w:ins>
    </w:p>
    <w:p w:rsidR="00776372" w:rsidRPr="00BB1730" w:rsidRDefault="00776372" w:rsidP="00776372">
      <w:pPr>
        <w:pStyle w:val="ListParagraph"/>
        <w:numPr>
          <w:ilvl w:val="1"/>
          <w:numId w:val="28"/>
        </w:numPr>
        <w:shd w:val="clear" w:color="auto" w:fill="FFFFFF"/>
        <w:spacing w:after="0" w:line="270" w:lineRule="atLeast"/>
        <w:rPr>
          <w:ins w:id="18" w:author="cbecraft" w:date="2015-04-28T11:51:00Z"/>
          <w:rFonts w:eastAsia="Times New Roman" w:cs="Arial"/>
          <w:color w:val="231F20"/>
        </w:rPr>
      </w:pPr>
      <w:ins w:id="19" w:author="cbecraft" w:date="2015-04-28T11:51:00Z">
        <w:r>
          <w:t>What career paths are available?</w:t>
        </w:r>
      </w:ins>
    </w:p>
    <w:p w:rsidR="00776372" w:rsidRPr="00776372" w:rsidRDefault="00776372">
      <w:pPr>
        <w:pStyle w:val="ListParagraph"/>
        <w:numPr>
          <w:ilvl w:val="1"/>
          <w:numId w:val="28"/>
        </w:numPr>
        <w:shd w:val="clear" w:color="auto" w:fill="FFFFFF"/>
        <w:spacing w:after="0" w:line="270" w:lineRule="atLeast"/>
        <w:rPr>
          <w:rFonts w:eastAsia="Times New Roman" w:cs="Arial"/>
          <w:color w:val="231F20"/>
          <w:rPrChange w:id="20" w:author="cbecraft" w:date="2015-04-28T11:52:00Z">
            <w:rPr/>
          </w:rPrChange>
        </w:rPr>
        <w:pPrChange w:id="21" w:author="cbecraft" w:date="2015-04-28T11:52:00Z">
          <w:pPr>
            <w:numPr>
              <w:numId w:val="28"/>
            </w:numPr>
            <w:tabs>
              <w:tab w:val="num" w:pos="720"/>
            </w:tabs>
            <w:spacing w:after="0" w:line="240" w:lineRule="auto"/>
            <w:ind w:left="720" w:hanging="360"/>
            <w:textAlignment w:val="baseline"/>
          </w:pPr>
        </w:pPrChange>
      </w:pPr>
      <w:ins w:id="22" w:author="cbecraft" w:date="2015-04-28T11:51:00Z">
        <w:r>
          <w:t>Where is the job growth currently and projected to happen?</w:t>
        </w:r>
      </w:ins>
    </w:p>
    <w:p w:rsidR="00315077" w:rsidRDefault="00315077" w:rsidP="00CC0A99">
      <w:pPr>
        <w:autoSpaceDE w:val="0"/>
        <w:autoSpaceDN w:val="0"/>
        <w:adjustRightInd w:val="0"/>
        <w:spacing w:after="0" w:line="240" w:lineRule="auto"/>
        <w:rPr>
          <w:rFonts w:ascii="Times New Roman" w:hAnsi="Times New Roman" w:cs="Times New Roman"/>
        </w:rPr>
      </w:pPr>
    </w:p>
    <w:p w:rsidR="00681319" w:rsidRPr="00681319" w:rsidRDefault="00681319" w:rsidP="00F93F19">
      <w:pPr>
        <w:pStyle w:val="NoSpacing"/>
        <w:ind w:left="90"/>
        <w:rPr>
          <w:rFonts w:cs="Times New Roman"/>
          <w:b/>
          <w:u w:val="single"/>
        </w:rPr>
      </w:pPr>
      <w:r w:rsidRPr="00681319">
        <w:rPr>
          <w:rFonts w:cs="Times New Roman"/>
          <w:b/>
          <w:u w:val="single"/>
        </w:rPr>
        <w:t xml:space="preserve">Cross Outcome </w:t>
      </w:r>
      <w:r>
        <w:rPr>
          <w:rFonts w:cs="Times New Roman"/>
          <w:b/>
          <w:u w:val="single"/>
        </w:rPr>
        <w:t xml:space="preserve">Collaboration </w:t>
      </w:r>
      <w:r w:rsidRPr="00681319">
        <w:rPr>
          <w:rFonts w:cs="Times New Roman"/>
          <w:b/>
          <w:u w:val="single"/>
        </w:rPr>
        <w:t xml:space="preserve">and Multiple Benefits  </w:t>
      </w:r>
    </w:p>
    <w:p w:rsidR="00681319" w:rsidRPr="00681319" w:rsidRDefault="00681319" w:rsidP="00F66EEC">
      <w:pPr>
        <w:pStyle w:val="NoSpacing"/>
        <w:ind w:left="90"/>
        <w:rPr>
          <w:rFonts w:cs="Times New Roman"/>
        </w:rPr>
      </w:pPr>
      <w:r w:rsidRPr="00F66EEC">
        <w:rPr>
          <w:rFonts w:cs="JansonTextLTStd-Roman"/>
        </w:rPr>
        <w:t>Future</w:t>
      </w:r>
      <w:r w:rsidRPr="00681319">
        <w:rPr>
          <w:rFonts w:cs="Arial"/>
          <w:color w:val="222222"/>
          <w:shd w:val="clear" w:color="auto" w:fill="FFFFFF"/>
        </w:rPr>
        <w:t xml:space="preserve"> work for this management strategy will include coordination with all related goals and outcomes, including Water Quality, Public Access, Citizen Stewardship, and Diversity. The resulting work will be captured in action plans and/or a revision to the management strategy.</w:t>
      </w:r>
    </w:p>
    <w:p w:rsidR="00681319" w:rsidRDefault="00681319" w:rsidP="00CC0A99">
      <w:pPr>
        <w:autoSpaceDE w:val="0"/>
        <w:autoSpaceDN w:val="0"/>
        <w:adjustRightInd w:val="0"/>
        <w:spacing w:after="0" w:line="240" w:lineRule="auto"/>
        <w:rPr>
          <w:rFonts w:ascii="Times New Roman" w:hAnsi="Times New Roman" w:cs="Times New Roman"/>
        </w:rPr>
      </w:pPr>
    </w:p>
    <w:p w:rsidR="00681319" w:rsidRPr="00681319" w:rsidRDefault="002A5657" w:rsidP="007C0975">
      <w:pPr>
        <w:pStyle w:val="NoSpacing"/>
        <w:ind w:left="360"/>
        <w:rPr>
          <w:szCs w:val="24"/>
        </w:rPr>
      </w:pPr>
      <w:r w:rsidRPr="002A5657">
        <w:rPr>
          <w:szCs w:val="24"/>
        </w:rPr>
        <w:t xml:space="preserve">** Approaches Targeted to Local </w:t>
      </w:r>
      <w:r w:rsidRPr="007C0975">
        <w:rPr>
          <w:rFonts w:cs="JansonTextLTStd-Roman"/>
        </w:rPr>
        <w:t>Participation</w:t>
      </w:r>
    </w:p>
    <w:p w:rsidR="002A5657" w:rsidRPr="00CC0A99" w:rsidRDefault="002A5657" w:rsidP="00CC0A99">
      <w:pPr>
        <w:autoSpaceDE w:val="0"/>
        <w:autoSpaceDN w:val="0"/>
        <w:adjustRightInd w:val="0"/>
        <w:spacing w:after="0" w:line="240" w:lineRule="auto"/>
        <w:rPr>
          <w:rFonts w:ascii="Times New Roman" w:hAnsi="Times New Roman" w:cs="Times New Roman"/>
        </w:rPr>
      </w:pPr>
    </w:p>
    <w:p w:rsidR="003A1057" w:rsidRDefault="004E05C2" w:rsidP="00F66EEC">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Monitoring Progress</w:t>
      </w:r>
      <w:r w:rsidR="00B07344">
        <w:rPr>
          <w:rFonts w:cs="Roboto-Black"/>
          <w:b/>
          <w:color w:val="005C00"/>
          <w:sz w:val="28"/>
          <w:szCs w:val="28"/>
        </w:rPr>
        <w:t xml:space="preserve"> </w:t>
      </w:r>
    </w:p>
    <w:p w:rsidR="003F542E" w:rsidRPr="003F542E" w:rsidRDefault="003F542E" w:rsidP="00F93F19">
      <w:pPr>
        <w:pStyle w:val="NoSpacing"/>
        <w:ind w:left="90"/>
        <w:rPr>
          <w:rFonts w:cs="JansonTextLTStd-Roman"/>
        </w:rPr>
      </w:pPr>
      <w:r w:rsidRPr="003F542E">
        <w:rPr>
          <w:rFonts w:cs="JansonTextLTStd-Roman"/>
        </w:rPr>
        <w:t xml:space="preserve">The Education Workgroup worked with a professional evaluator and state partners to establish meaningful environmental literacy metrics and a survey instrument to collect this data. </w:t>
      </w:r>
      <w:r w:rsidR="00B2681A">
        <w:rPr>
          <w:rFonts w:cs="JansonTextLTStd-Roman"/>
        </w:rPr>
        <w:t>T</w:t>
      </w:r>
      <w:r w:rsidRPr="003F542E">
        <w:rPr>
          <w:rFonts w:cs="JansonTextLTStd-Roman"/>
        </w:rPr>
        <w:t xml:space="preserve">he </w:t>
      </w:r>
      <w:r w:rsidR="00B2681A">
        <w:rPr>
          <w:rFonts w:cs="JansonTextLTStd-Roman"/>
        </w:rPr>
        <w:t xml:space="preserve">resulting </w:t>
      </w:r>
      <w:r w:rsidRPr="003F542E">
        <w:rPr>
          <w:rFonts w:cs="JansonTextLTStd-Roman"/>
        </w:rPr>
        <w:t xml:space="preserve">Environmental Literacy Indicator Tool (ELIT) was piloted in the summer of 2014 and will be administered fully following the 2014-2015 school year. The tool is designed to be </w:t>
      </w:r>
      <w:r w:rsidR="00B2681A">
        <w:rPr>
          <w:rFonts w:cs="JansonTextLTStd-Roman"/>
        </w:rPr>
        <w:t xml:space="preserve">used with </w:t>
      </w:r>
      <w:r w:rsidRPr="003F542E">
        <w:rPr>
          <w:rFonts w:cs="JansonTextLTStd-Roman"/>
        </w:rPr>
        <w:t xml:space="preserve">local </w:t>
      </w:r>
      <w:r w:rsidRPr="003F542E">
        <w:rPr>
          <w:rFonts w:cs="JansonTextLTStd-Roman"/>
        </w:rPr>
        <w:lastRenderedPageBreak/>
        <w:t xml:space="preserve">education agencies. State departments of education are the lead for distributing and certifying the data collected through ELIT.  </w:t>
      </w:r>
    </w:p>
    <w:p w:rsidR="0048230A" w:rsidRPr="000B3F15" w:rsidRDefault="0048230A" w:rsidP="0066147D">
      <w:pPr>
        <w:pStyle w:val="NoSpacing"/>
        <w:ind w:left="360"/>
        <w:rPr>
          <w:rFonts w:cs="JansonTextLTStd-Roman"/>
        </w:rPr>
      </w:pPr>
    </w:p>
    <w:p w:rsidR="003A1057" w:rsidRPr="0048230A" w:rsidRDefault="004E05C2" w:rsidP="00F66EEC">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Assessing Progress</w:t>
      </w:r>
      <w:r w:rsidRPr="0048230A">
        <w:rPr>
          <w:rFonts w:ascii="Times New Roman" w:hAnsi="Times New Roman" w:cs="Times New Roman"/>
          <w:b/>
          <w:bCs/>
          <w:sz w:val="24"/>
        </w:rPr>
        <w:t xml:space="preserve"> </w:t>
      </w:r>
    </w:p>
    <w:p w:rsidR="0048230A" w:rsidRDefault="003F542E" w:rsidP="00F66EEC">
      <w:pPr>
        <w:pStyle w:val="NoSpacing"/>
        <w:ind w:left="90"/>
      </w:pPr>
      <w:r w:rsidRPr="00F66EEC">
        <w:rPr>
          <w:rFonts w:cs="JansonTextLTStd-Roman"/>
        </w:rPr>
        <w:t>The</w:t>
      </w:r>
      <w:r>
        <w:t xml:space="preserve"> Chesapeake Bay Program will maintain the </w:t>
      </w:r>
      <w:r w:rsidR="00B2681A">
        <w:t xml:space="preserve">Environmental Literacy Indicator Tool </w:t>
      </w:r>
      <w:r>
        <w:t xml:space="preserve">and collate and report data.  The survey will be administered every </w:t>
      </w:r>
      <w:r w:rsidR="00B2681A">
        <w:t xml:space="preserve">two to three </w:t>
      </w:r>
      <w:r>
        <w:t>years through the state departments of education. In FY 2014, funding from the Bay Program augmented by NOAA B-WET funding will be available provide technical assistance to states to develop strategies to collect voluntary data from local education agencies to feed into the new Bay Program environmental literacy metrics and to support the work of a professional evaluator to review the data and establish meaningful baselines. Additional resources may be needed to continue these activities after FY 2014. The state of Maryland has a requirement for local education agencies to report on the status of its environmental literacy programs and graduation requirement every 5 years. The Bay Program has worked with the Maryland State Department of Education to use ELIT to collect this information in order to increase efficiency of the data collection.</w:t>
      </w:r>
    </w:p>
    <w:p w:rsidR="00F93F19" w:rsidRPr="003F542E" w:rsidRDefault="00F93F19" w:rsidP="00F66EEC">
      <w:pPr>
        <w:pStyle w:val="NoSpacing"/>
        <w:ind w:left="90"/>
      </w:pPr>
    </w:p>
    <w:p w:rsidR="003A1057" w:rsidRPr="0048230A" w:rsidRDefault="004E05C2" w:rsidP="00F66EEC">
      <w:pPr>
        <w:numPr>
          <w:ilvl w:val="0"/>
          <w:numId w:val="24"/>
        </w:numPr>
        <w:autoSpaceDE w:val="0"/>
        <w:autoSpaceDN w:val="0"/>
        <w:adjustRightInd w:val="0"/>
        <w:spacing w:after="0" w:line="240" w:lineRule="auto"/>
        <w:ind w:left="0" w:hanging="540"/>
        <w:contextualSpacing/>
        <w:rPr>
          <w:rFonts w:cs="Roboto-Black"/>
          <w:b/>
          <w:color w:val="005C00"/>
          <w:sz w:val="28"/>
          <w:szCs w:val="28"/>
        </w:rPr>
      </w:pPr>
      <w:r w:rsidRPr="0048230A">
        <w:rPr>
          <w:rFonts w:cs="Roboto-Black"/>
          <w:b/>
          <w:color w:val="005C00"/>
          <w:sz w:val="28"/>
          <w:szCs w:val="28"/>
        </w:rPr>
        <w:t>Adaptively Manag</w:t>
      </w:r>
      <w:r w:rsidR="00F66EEC">
        <w:rPr>
          <w:rFonts w:cs="Roboto-Black"/>
          <w:b/>
          <w:color w:val="005C00"/>
          <w:sz w:val="28"/>
          <w:szCs w:val="28"/>
        </w:rPr>
        <w:t>ing</w:t>
      </w:r>
      <w:r w:rsidRPr="0048230A">
        <w:rPr>
          <w:rFonts w:ascii="Times New Roman" w:hAnsi="Times New Roman" w:cs="Times New Roman"/>
          <w:sz w:val="24"/>
        </w:rPr>
        <w:t xml:space="preserve"> </w:t>
      </w:r>
    </w:p>
    <w:p w:rsidR="003F542E" w:rsidRPr="003F542E" w:rsidRDefault="003F542E" w:rsidP="00F93F19">
      <w:pPr>
        <w:pStyle w:val="NoSpacing"/>
        <w:ind w:left="90"/>
        <w:rPr>
          <w:rFonts w:cs="JansonTextLTStd-Roman"/>
        </w:rPr>
      </w:pPr>
      <w:r w:rsidRPr="00F93F19">
        <w:t>The</w:t>
      </w:r>
      <w:r w:rsidRPr="003F542E">
        <w:rPr>
          <w:rFonts w:cs="JansonTextLTStd-Roman"/>
        </w:rPr>
        <w:t xml:space="preserve"> Leadership Team of the Education Workgroup , which </w:t>
      </w:r>
      <w:r w:rsidR="00B2681A">
        <w:rPr>
          <w:rFonts w:cs="JansonTextLTStd-Roman"/>
        </w:rPr>
        <w:t xml:space="preserve">includes </w:t>
      </w:r>
      <w:r w:rsidRPr="003F542E">
        <w:rPr>
          <w:rFonts w:cs="JansonTextLTStd-Roman"/>
        </w:rPr>
        <w:t xml:space="preserve">federal representatives from </w:t>
      </w:r>
      <w:r w:rsidR="00B2681A">
        <w:rPr>
          <w:rFonts w:cs="JansonTextLTStd-Roman"/>
        </w:rPr>
        <w:t>the National Oceanic and Atmospheric Administration (</w:t>
      </w:r>
      <w:r w:rsidRPr="003F542E">
        <w:rPr>
          <w:rFonts w:cs="JansonTextLTStd-Roman"/>
        </w:rPr>
        <w:t>NOAA</w:t>
      </w:r>
      <w:r w:rsidR="00B2681A">
        <w:rPr>
          <w:rFonts w:cs="JansonTextLTStd-Roman"/>
        </w:rPr>
        <w:t>)</w:t>
      </w:r>
      <w:r w:rsidRPr="003F542E">
        <w:rPr>
          <w:rFonts w:cs="JansonTextLTStd-Roman"/>
        </w:rPr>
        <w:t xml:space="preserve">, </w:t>
      </w:r>
      <w:r w:rsidR="00B2681A">
        <w:rPr>
          <w:rFonts w:cs="JansonTextLTStd-Roman"/>
        </w:rPr>
        <w:t>the U.S. Fish and Wildlife Service (</w:t>
      </w:r>
      <w:r w:rsidRPr="003F542E">
        <w:rPr>
          <w:rFonts w:cs="JansonTextLTStd-Roman"/>
        </w:rPr>
        <w:t>USFWS</w:t>
      </w:r>
      <w:r w:rsidR="00B2681A">
        <w:rPr>
          <w:rFonts w:cs="JansonTextLTStd-Roman"/>
        </w:rPr>
        <w:t>)</w:t>
      </w:r>
      <w:r w:rsidRPr="003F542E">
        <w:rPr>
          <w:rFonts w:cs="JansonTextLTStd-Roman"/>
        </w:rPr>
        <w:t xml:space="preserve">, </w:t>
      </w:r>
      <w:r w:rsidR="00B2681A">
        <w:rPr>
          <w:rFonts w:cs="JansonTextLTStd-Roman"/>
        </w:rPr>
        <w:t>the National Aeronautics and Space Administration (</w:t>
      </w:r>
      <w:r w:rsidRPr="003F542E">
        <w:rPr>
          <w:rFonts w:cs="JansonTextLTStd-Roman"/>
        </w:rPr>
        <w:t>NASA</w:t>
      </w:r>
      <w:r w:rsidR="00B2681A">
        <w:rPr>
          <w:rFonts w:cs="JansonTextLTStd-Roman"/>
        </w:rPr>
        <w:t>)</w:t>
      </w:r>
      <w:r w:rsidRPr="003F542E">
        <w:rPr>
          <w:rFonts w:cs="JansonTextLTStd-Roman"/>
        </w:rPr>
        <w:t xml:space="preserve">, and </w:t>
      </w:r>
      <w:r w:rsidR="00B2681A">
        <w:rPr>
          <w:rFonts w:cs="JansonTextLTStd-Roman"/>
        </w:rPr>
        <w:t>the National Park Service (</w:t>
      </w:r>
      <w:r w:rsidRPr="003F542E">
        <w:rPr>
          <w:rFonts w:cs="JansonTextLTStd-Roman"/>
        </w:rPr>
        <w:t>NPS</w:t>
      </w:r>
      <w:r w:rsidR="00B2681A">
        <w:rPr>
          <w:rFonts w:cs="JansonTextLTStd-Roman"/>
        </w:rPr>
        <w:t>)</w:t>
      </w:r>
      <w:r w:rsidRPr="003F542E">
        <w:rPr>
          <w:rFonts w:cs="JansonTextLTStd-Roman"/>
        </w:rPr>
        <w:t xml:space="preserve"> along with two representative</w:t>
      </w:r>
      <w:r w:rsidR="00B2681A">
        <w:rPr>
          <w:rFonts w:cs="JansonTextLTStd-Roman"/>
        </w:rPr>
        <w:t>s</w:t>
      </w:r>
      <w:r w:rsidRPr="003F542E">
        <w:rPr>
          <w:rFonts w:cs="JansonTextLTStd-Roman"/>
        </w:rPr>
        <w:t xml:space="preserve"> per state (generally </w:t>
      </w:r>
      <w:r w:rsidR="00B2681A">
        <w:rPr>
          <w:rFonts w:cs="JansonTextLTStd-Roman"/>
        </w:rPr>
        <w:t xml:space="preserve">from </w:t>
      </w:r>
      <w:r w:rsidRPr="003F542E">
        <w:rPr>
          <w:rFonts w:cs="JansonTextLTStd-Roman"/>
        </w:rPr>
        <w:t xml:space="preserve">the state departments of education and lead natural resource </w:t>
      </w:r>
      <w:r w:rsidR="00B2681A" w:rsidRPr="003F542E">
        <w:rPr>
          <w:rFonts w:cs="JansonTextLTStd-Roman"/>
        </w:rPr>
        <w:t>agenc</w:t>
      </w:r>
      <w:r w:rsidR="00B2681A">
        <w:rPr>
          <w:rFonts w:cs="JansonTextLTStd-Roman"/>
        </w:rPr>
        <w:t>ies</w:t>
      </w:r>
      <w:r w:rsidRPr="003F542E">
        <w:rPr>
          <w:rFonts w:cs="JansonTextLTStd-Roman"/>
        </w:rPr>
        <w:t xml:space="preserve">), convenes monthly to discuss priorities and progress towards meeting the </w:t>
      </w:r>
      <w:r w:rsidR="00B2681A">
        <w:rPr>
          <w:rFonts w:cs="JansonTextLTStd-Roman"/>
        </w:rPr>
        <w:t>Environmental Literacy Goals and O</w:t>
      </w:r>
      <w:r w:rsidRPr="003F542E">
        <w:rPr>
          <w:rFonts w:cs="JansonTextLTStd-Roman"/>
        </w:rPr>
        <w:t>utcomes. The full Education Workgroup</w:t>
      </w:r>
      <w:r w:rsidR="00B2681A">
        <w:rPr>
          <w:rFonts w:cs="JansonTextLTStd-Roman"/>
        </w:rPr>
        <w:t>,</w:t>
      </w:r>
      <w:r w:rsidRPr="003F542E">
        <w:rPr>
          <w:rFonts w:cs="JansonTextLTStd-Roman"/>
        </w:rPr>
        <w:t xml:space="preserve"> </w:t>
      </w:r>
      <w:r w:rsidR="00B2681A">
        <w:rPr>
          <w:rFonts w:cs="JansonTextLTStd-Roman"/>
        </w:rPr>
        <w:t xml:space="preserve">which </w:t>
      </w:r>
      <w:r w:rsidRPr="003F542E">
        <w:rPr>
          <w:rFonts w:cs="JansonTextLTStd-Roman"/>
        </w:rPr>
        <w:t xml:space="preserve">includes broader </w:t>
      </w:r>
      <w:r w:rsidR="00B2681A">
        <w:rPr>
          <w:rFonts w:cs="JansonTextLTStd-Roman"/>
        </w:rPr>
        <w:t xml:space="preserve">representation from </w:t>
      </w:r>
      <w:r w:rsidRPr="003F542E">
        <w:rPr>
          <w:rFonts w:cs="JansonTextLTStd-Roman"/>
        </w:rPr>
        <w:t xml:space="preserve">federal </w:t>
      </w:r>
      <w:r w:rsidR="00B2681A">
        <w:rPr>
          <w:rFonts w:cs="JansonTextLTStd-Roman"/>
        </w:rPr>
        <w:t xml:space="preserve">agencies, </w:t>
      </w:r>
      <w:r w:rsidRPr="003F542E">
        <w:rPr>
          <w:rFonts w:cs="JansonTextLTStd-Roman"/>
        </w:rPr>
        <w:t xml:space="preserve">state </w:t>
      </w:r>
      <w:r w:rsidR="00B2681A">
        <w:rPr>
          <w:rFonts w:cs="JansonTextLTStd-Roman"/>
        </w:rPr>
        <w:t xml:space="preserve">agencies, </w:t>
      </w:r>
      <w:r w:rsidRPr="003F542E">
        <w:rPr>
          <w:rFonts w:cs="JansonTextLTStd-Roman"/>
        </w:rPr>
        <w:t>nonprofits, local education agencies, and others</w:t>
      </w:r>
      <w:r w:rsidR="00B2681A">
        <w:rPr>
          <w:rFonts w:cs="JansonTextLTStd-Roman"/>
        </w:rPr>
        <w:t>,</w:t>
      </w:r>
      <w:r w:rsidRPr="003F542E">
        <w:rPr>
          <w:rFonts w:cs="JansonTextLTStd-Roman"/>
        </w:rPr>
        <w:t xml:space="preserve"> meets twice a year.</w:t>
      </w:r>
    </w:p>
    <w:p w:rsidR="00B2681A" w:rsidRDefault="00B2681A" w:rsidP="003F542E">
      <w:pPr>
        <w:pStyle w:val="NoSpacing"/>
        <w:rPr>
          <w:rFonts w:cs="JansonTextLTStd-Roman"/>
        </w:rPr>
      </w:pPr>
    </w:p>
    <w:p w:rsidR="0048230A" w:rsidRDefault="003F542E" w:rsidP="00F93F19">
      <w:pPr>
        <w:pStyle w:val="NoSpacing"/>
        <w:ind w:left="90"/>
        <w:rPr>
          <w:rFonts w:cs="JansonTextLTStd-Roman"/>
        </w:rPr>
      </w:pPr>
      <w:r w:rsidRPr="00F93F19">
        <w:t>The</w:t>
      </w:r>
      <w:r w:rsidRPr="003F542E">
        <w:rPr>
          <w:rFonts w:cs="JansonTextLTStd-Roman"/>
        </w:rPr>
        <w:t xml:space="preserve"> group holds an Environmental Literacy Summit every two years around specific issues or priorities. For example, in 2013 the Summit focused on increasing the integration of STEM, Social Studies, and Environmental Literacy. The Summits bring in outside experts and constituents around these issues to advance the policy work. At the 2015 Summit, the group plans to re-evaluate the outcomes based on what we learned in the first round of the ELIT survey. Moving forward, these Summits will serve as good opportunities to re-assess where the group is in achieving the outcomes of the agreement and adjusting strategies as appropriate.</w:t>
      </w:r>
    </w:p>
    <w:p w:rsidR="00586981" w:rsidRPr="0066147D" w:rsidRDefault="00586981" w:rsidP="003F542E">
      <w:pPr>
        <w:pStyle w:val="NoSpacing"/>
        <w:rPr>
          <w:rFonts w:cs="JansonTextLTStd-Roman"/>
        </w:rPr>
      </w:pPr>
    </w:p>
    <w:p w:rsidR="003A1057" w:rsidRPr="0048230A" w:rsidRDefault="004E05C2" w:rsidP="00F66EEC">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Biennial Workplan</w:t>
      </w:r>
      <w:r w:rsidRPr="0048230A">
        <w:rPr>
          <w:rFonts w:ascii="Times New Roman" w:hAnsi="Times New Roman" w:cs="Times New Roman"/>
          <w:b/>
          <w:bCs/>
          <w:i/>
          <w:iCs/>
          <w:sz w:val="24"/>
        </w:rPr>
        <w:t xml:space="preserve"> </w:t>
      </w:r>
      <w:r w:rsidRPr="0048230A">
        <w:rPr>
          <w:rFonts w:ascii="Times New Roman" w:hAnsi="Times New Roman" w:cs="Times New Roman"/>
          <w:sz w:val="24"/>
        </w:rPr>
        <w:t xml:space="preserve"> </w:t>
      </w:r>
    </w:p>
    <w:p w:rsidR="003A1057" w:rsidRPr="00CC0A99" w:rsidRDefault="00CC0A99" w:rsidP="00F93F19">
      <w:pPr>
        <w:pStyle w:val="NoSpacing"/>
        <w:ind w:left="90"/>
      </w:pPr>
      <w:r>
        <w:t>B</w:t>
      </w:r>
      <w:r w:rsidR="003A1057" w:rsidRPr="003A1057">
        <w:t xml:space="preserve">iennial workplans </w:t>
      </w:r>
      <w:r>
        <w:t xml:space="preserve">for each management strategy </w:t>
      </w:r>
      <w:r w:rsidR="003A1057" w:rsidRPr="003A1057">
        <w:t xml:space="preserve">will be developed by December 2015. </w:t>
      </w:r>
      <w:r>
        <w:t xml:space="preserve">It will include the following information: </w:t>
      </w:r>
    </w:p>
    <w:p w:rsidR="00CC0A99" w:rsidRDefault="00CC0A99" w:rsidP="00CC0A99">
      <w:pPr>
        <w:pStyle w:val="NoSpacing"/>
        <w:numPr>
          <w:ilvl w:val="0"/>
          <w:numId w:val="21"/>
        </w:numPr>
        <w:ind w:left="720"/>
      </w:pPr>
      <w:r>
        <w:t>Each key action</w:t>
      </w:r>
    </w:p>
    <w:p w:rsidR="00CC0A99" w:rsidRDefault="00CC0A99" w:rsidP="00CC0A99">
      <w:pPr>
        <w:pStyle w:val="NoSpacing"/>
        <w:numPr>
          <w:ilvl w:val="0"/>
          <w:numId w:val="21"/>
        </w:numPr>
        <w:ind w:left="720"/>
      </w:pPr>
      <w:r>
        <w:t>Timeline for the action</w:t>
      </w:r>
    </w:p>
    <w:p w:rsidR="00CC0A99" w:rsidRDefault="00CC0A99" w:rsidP="00CC0A99">
      <w:pPr>
        <w:pStyle w:val="NoSpacing"/>
        <w:numPr>
          <w:ilvl w:val="0"/>
          <w:numId w:val="21"/>
        </w:numPr>
        <w:ind w:left="720"/>
      </w:pPr>
      <w:r>
        <w:t>Expected outcome</w:t>
      </w:r>
    </w:p>
    <w:p w:rsidR="00CC0A99" w:rsidRDefault="00CC0A99" w:rsidP="00CC0A99">
      <w:pPr>
        <w:pStyle w:val="NoSpacing"/>
        <w:numPr>
          <w:ilvl w:val="0"/>
          <w:numId w:val="21"/>
        </w:numPr>
        <w:ind w:left="720"/>
      </w:pPr>
      <w:r>
        <w:t>Partners responsible for each action</w:t>
      </w:r>
    </w:p>
    <w:p w:rsidR="00CC0A99" w:rsidRDefault="00CC0A99" w:rsidP="00CC0A99">
      <w:pPr>
        <w:pStyle w:val="NoSpacing"/>
        <w:numPr>
          <w:ilvl w:val="0"/>
          <w:numId w:val="21"/>
        </w:numPr>
        <w:ind w:left="720"/>
      </w:pPr>
      <w:r>
        <w:t>Estimated resources</w:t>
      </w:r>
    </w:p>
    <w:p w:rsidR="00486372" w:rsidRDefault="00486372" w:rsidP="0098324B">
      <w:pPr>
        <w:pStyle w:val="NoSpacing"/>
      </w:pPr>
    </w:p>
    <w:sectPr w:rsidR="00486372" w:rsidSect="00F33E85">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brown" w:date="2015-04-29T16:44:00Z" w:initials="s">
    <w:p w:rsidR="00987FBE" w:rsidRPr="00063B7D" w:rsidRDefault="00987FBE" w:rsidP="00987FBE">
      <w:r>
        <w:rPr>
          <w:rStyle w:val="CommentReference"/>
        </w:rPr>
        <w:annotationRef/>
      </w:r>
      <w:r w:rsidRPr="00063B7D">
        <w:rPr>
          <w:b/>
        </w:rPr>
        <w:t xml:space="preserve">S1 </w:t>
      </w:r>
      <w:r w:rsidRPr="00063B7D">
        <w:t xml:space="preserve">should be more descriptive and directive in terms of </w:t>
      </w:r>
      <w:r w:rsidRPr="00987FBE">
        <w:rPr>
          <w:u w:val="single"/>
        </w:rPr>
        <w:t>how</w:t>
      </w:r>
      <w:r w:rsidRPr="00063B7D">
        <w:t xml:space="preserve"> students will receive professional </w:t>
      </w:r>
      <w:r>
        <w:t xml:space="preserve">development. Literacy </w:t>
      </w:r>
      <w:r w:rsidRPr="00063B7D">
        <w:t xml:space="preserve">programs should be coordinated with Degrees programs; then non-profits that can offer entry level jobs, or internships. Ultimately, these working professionals will be more likely to serve the environmental interest of their communities in an economically sustainable way. </w:t>
      </w:r>
      <w:r>
        <w:t xml:space="preserve">Be sure to mention collaboration with DAT employment and professional engagement group. </w:t>
      </w:r>
      <w:bookmarkStart w:id="1" w:name="_GoBack"/>
      <w:bookmarkEnd w:id="1"/>
    </w:p>
    <w:p w:rsidR="00987FBE" w:rsidRDefault="00987FBE">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C48" w:rsidRDefault="005B4C48" w:rsidP="0098324B">
      <w:pPr>
        <w:spacing w:after="0" w:line="240" w:lineRule="auto"/>
      </w:pPr>
      <w:r>
        <w:separator/>
      </w:r>
    </w:p>
  </w:endnote>
  <w:endnote w:type="continuationSeparator" w:id="0">
    <w:p w:rsidR="005B4C48" w:rsidRDefault="005B4C48" w:rsidP="0098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Roboto-Black">
    <w:panose1 w:val="00000000000000000000"/>
    <w:charset w:val="00"/>
    <w:family w:val="swiss"/>
    <w:notTrueType/>
    <w:pitch w:val="default"/>
    <w:sig w:usb0="00000003" w:usb1="00000000" w:usb2="00000000" w:usb3="00000000" w:csb0="00000001" w:csb1="00000000"/>
  </w:font>
  <w:font w:name="JansonTextLTStd-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94497"/>
      <w:docPartObj>
        <w:docPartGallery w:val="Page Numbers (Bottom of Page)"/>
        <w:docPartUnique/>
      </w:docPartObj>
    </w:sdtPr>
    <w:sdtEndPr>
      <w:rPr>
        <w:noProof/>
      </w:rPr>
    </w:sdtEndPr>
    <w:sdtContent>
      <w:p w:rsidR="00486372" w:rsidRDefault="00987FBE" w:rsidP="00755AC6">
        <w:pPr>
          <w:pStyle w:val="Footer"/>
          <w:jc w:val="center"/>
          <w:rPr>
            <w:noProof/>
          </w:rPr>
        </w:pPr>
        <w:r>
          <w:rPr>
            <w:noProof/>
            <w:lang w:eastAsia="en-US"/>
          </w:rPr>
          <mc:AlternateContent>
            <mc:Choice Requires="wps">
              <w:drawing>
                <wp:anchor distT="0" distB="0" distL="114300" distR="114300" simplePos="0" relativeHeight="251656192" behindDoc="0" locked="0" layoutInCell="1" allowOverlap="1">
                  <wp:simplePos x="0" y="0"/>
                  <wp:positionH relativeFrom="page">
                    <wp:posOffset>0</wp:posOffset>
                  </wp:positionH>
                  <wp:positionV relativeFrom="paragraph">
                    <wp:posOffset>-114935</wp:posOffset>
                  </wp:positionV>
                  <wp:extent cx="7753350" cy="28575"/>
                  <wp:effectExtent l="19050" t="19050" r="19050" b="2857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53350" cy="28575"/>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9.05pt" to="61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" strokecolor="#005c00" strokeweight="3pt">
                  <v:stroke joinstyle="miter"/>
                  <o:lock v:ext="edit" shapetype="f"/>
                  <w10:wrap anchorx="page"/>
                </v:line>
              </w:pict>
            </mc:Fallback>
          </mc:AlternateContent>
        </w:r>
        <w:r w:rsidR="00C977B9">
          <w:fldChar w:fldCharType="begin"/>
        </w:r>
        <w:r w:rsidR="00755AC6">
          <w:instrText xml:space="preserve"> PAGE   \* MERGEFORMAT </w:instrText>
        </w:r>
        <w:r w:rsidR="00C977B9">
          <w:fldChar w:fldCharType="separate"/>
        </w:r>
        <w:r>
          <w:rPr>
            <w:noProof/>
          </w:rPr>
          <w:t>9</w:t>
        </w:r>
        <w:r w:rsidR="00C977B9">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E4C" w:rsidRDefault="00987FBE">
    <w:pPr>
      <w:pStyle w:val="Footer"/>
    </w:pPr>
    <w:r>
      <w:rPr>
        <w:noProof/>
        <w:lang w:eastAsia="en-US"/>
      </w:rPr>
      <mc:AlternateContent>
        <mc:Choice Requires="wps">
          <w:drawing>
            <wp:anchor distT="4294967295" distB="4294967295" distL="114300" distR="114300" simplePos="0" relativeHeight="251658240" behindDoc="0" locked="0" layoutInCell="1" allowOverlap="1">
              <wp:simplePos x="0" y="0"/>
              <wp:positionH relativeFrom="page">
                <wp:posOffset>31750</wp:posOffset>
              </wp:positionH>
              <wp:positionV relativeFrom="paragraph">
                <wp:posOffset>19049</wp:posOffset>
              </wp:positionV>
              <wp:extent cx="7729855" cy="0"/>
              <wp:effectExtent l="0" t="19050" r="444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29855"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2.5pt,1.5pt" to="61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" strokecolor="#005c00" strokeweight="3pt">
              <v:stroke joinstyle="miter"/>
              <o:lock v:ext="edit" shapetype="f"/>
              <w10:wrap anchorx="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C48" w:rsidRDefault="005B4C48" w:rsidP="0098324B">
      <w:pPr>
        <w:spacing w:after="0" w:line="240" w:lineRule="auto"/>
      </w:pPr>
      <w:r>
        <w:separator/>
      </w:r>
    </w:p>
  </w:footnote>
  <w:footnote w:type="continuationSeparator" w:id="0">
    <w:p w:rsidR="005B4C48" w:rsidRDefault="005B4C48" w:rsidP="00983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2240" w:type="dxa"/>
      <w:tblInd w:w="-1445" w:type="dxa"/>
      <w:shd w:val="clear" w:color="auto" w:fill="8DC182" w:themeFill="accent4" w:themeFillTint="99"/>
      <w:tblLook w:val="04A0" w:firstRow="1" w:lastRow="0" w:firstColumn="1" w:lastColumn="0" w:noHBand="0" w:noVBand="1"/>
    </w:tblPr>
    <w:tblGrid>
      <w:gridCol w:w="12240"/>
    </w:tblGrid>
    <w:tr w:rsidR="0098324B" w:rsidTr="00755AC6">
      <w:trPr>
        <w:trHeight w:val="540"/>
      </w:trPr>
      <w:tc>
        <w:tcPr>
          <w:tcW w:w="12240" w:type="dxa"/>
          <w:tcBorders>
            <w:top w:val="nil"/>
            <w:left w:val="nil"/>
            <w:bottom w:val="single" w:sz="4" w:space="0" w:color="auto"/>
            <w:right w:val="nil"/>
          </w:tcBorders>
          <w:shd w:val="clear" w:color="auto" w:fill="B3D5AB" w:themeFill="accent4" w:themeFillTint="66"/>
        </w:tcPr>
        <w:p w:rsidR="0098324B" w:rsidRDefault="0098324B" w:rsidP="0098324B"/>
        <w:p w:rsidR="00755AC6" w:rsidRDefault="0098324B" w:rsidP="00755AC6">
          <w:r w:rsidRPr="00486372">
            <w:rPr>
              <w:b/>
            </w:rPr>
            <w:t xml:space="preserve">Chesapeake Bay </w:t>
          </w:r>
          <w:r w:rsidR="00486372">
            <w:rPr>
              <w:b/>
            </w:rPr>
            <w:t xml:space="preserve">Management </w:t>
          </w:r>
          <w:r w:rsidRPr="00486372">
            <w:rPr>
              <w:b/>
            </w:rPr>
            <w:t>Strategy</w:t>
          </w:r>
          <w:r w:rsidR="00316503">
            <w:t xml:space="preserve">: Environmental Literacy       </w:t>
          </w:r>
          <w:r w:rsidR="00486372">
            <w:t xml:space="preserve">                                                                </w:t>
          </w:r>
          <w:r w:rsidR="001D45AD">
            <w:t xml:space="preserve">          </w:t>
          </w:r>
          <w:r w:rsidR="00486372">
            <w:t>March 16, 2015 -  DRAFT</w:t>
          </w:r>
        </w:p>
      </w:tc>
    </w:tr>
  </w:tbl>
  <w:p w:rsidR="0098324B" w:rsidRDefault="005B4C48" w:rsidP="0098324B">
    <w:sdt>
      <w:sdtPr>
        <w:id w:val="2100280769"/>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87FBE">
      <w:rPr>
        <w:noProof/>
        <w:lang w:eastAsia="en-US"/>
      </w:rPr>
      <mc:AlternateContent>
        <mc:Choice Requires="wps">
          <w:drawing>
            <wp:anchor distT="4294967295" distB="4294967295" distL="114300" distR="114300" simplePos="0" relativeHeight="251657216" behindDoc="0" locked="0" layoutInCell="1" allowOverlap="1">
              <wp:simplePos x="0" y="0"/>
              <wp:positionH relativeFrom="page">
                <wp:posOffset>22225</wp:posOffset>
              </wp:positionH>
              <wp:positionV relativeFrom="paragraph">
                <wp:posOffset>-390526</wp:posOffset>
              </wp:positionV>
              <wp:extent cx="7729855" cy="0"/>
              <wp:effectExtent l="0" t="19050" r="444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29855"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1.75pt,-30.75pt" to="610.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" strokecolor="#005c00" strokeweight="3pt">
              <v:stroke joinstyle="miter"/>
              <o:lock v:ext="edit" shapetype="f"/>
              <w10:wrap anchorx="page"/>
            </v:line>
          </w:pict>
        </mc:Fallback>
      </mc:AlternateContent>
    </w:r>
  </w:p>
  <w:p w:rsidR="0098324B" w:rsidRDefault="009832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396A"/>
    <w:multiLevelType w:val="hybridMultilevel"/>
    <w:tmpl w:val="99FA9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340511"/>
    <w:multiLevelType w:val="hybridMultilevel"/>
    <w:tmpl w:val="2460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F4D"/>
    <w:multiLevelType w:val="hybridMultilevel"/>
    <w:tmpl w:val="AF364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87B09"/>
    <w:multiLevelType w:val="multilevel"/>
    <w:tmpl w:val="C802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5760407"/>
    <w:multiLevelType w:val="multilevel"/>
    <w:tmpl w:val="7C06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E91BA3"/>
    <w:multiLevelType w:val="hybridMultilevel"/>
    <w:tmpl w:val="E32A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9087BAD"/>
    <w:multiLevelType w:val="hybridMultilevel"/>
    <w:tmpl w:val="F5488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D1A2BF6"/>
    <w:multiLevelType w:val="hybridMultilevel"/>
    <w:tmpl w:val="91EC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E06F5C"/>
    <w:multiLevelType w:val="multilevel"/>
    <w:tmpl w:val="BBC05B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4AF7740"/>
    <w:multiLevelType w:val="hybridMultilevel"/>
    <w:tmpl w:val="5AD89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EB54D6"/>
    <w:multiLevelType w:val="multilevel"/>
    <w:tmpl w:val="C0DA0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2934BC"/>
    <w:multiLevelType w:val="hybridMultilevel"/>
    <w:tmpl w:val="7FA8C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C227892"/>
    <w:multiLevelType w:val="hybridMultilevel"/>
    <w:tmpl w:val="3222C2EE"/>
    <w:lvl w:ilvl="0" w:tplc="2B00F7FC">
      <w:start w:val="21"/>
      <w:numFmt w:val="bullet"/>
      <w:lvlText w:val="-"/>
      <w:lvlJc w:val="left"/>
      <w:pPr>
        <w:ind w:left="1068" w:hanging="360"/>
      </w:pPr>
      <w:rPr>
        <w:rFonts w:ascii="Calibri" w:eastAsiaTheme="minorEastAsia" w:hAnsi="Calibri"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57AE7C95"/>
    <w:multiLevelType w:val="hybridMultilevel"/>
    <w:tmpl w:val="8B56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A91678"/>
    <w:multiLevelType w:val="hybridMultilevel"/>
    <w:tmpl w:val="530C4C24"/>
    <w:lvl w:ilvl="0" w:tplc="C8146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E4D7244"/>
    <w:multiLevelType w:val="hybridMultilevel"/>
    <w:tmpl w:val="F0E89A08"/>
    <w:lvl w:ilvl="0" w:tplc="289690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EBA45A9"/>
    <w:multiLevelType w:val="hybridMultilevel"/>
    <w:tmpl w:val="542800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1">
    <w:nsid w:val="748D12AF"/>
    <w:multiLevelType w:val="multilevel"/>
    <w:tmpl w:val="D820DC9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12"/>
  </w:num>
  <w:num w:numId="14">
    <w:abstractNumId w:val="1"/>
  </w:num>
  <w:num w:numId="15">
    <w:abstractNumId w:val="19"/>
  </w:num>
  <w:num w:numId="16">
    <w:abstractNumId w:val="9"/>
  </w:num>
  <w:num w:numId="17">
    <w:abstractNumId w:val="17"/>
  </w:num>
  <w:num w:numId="18">
    <w:abstractNumId w:val="15"/>
  </w:num>
  <w:num w:numId="19">
    <w:abstractNumId w:val="20"/>
  </w:num>
  <w:num w:numId="20">
    <w:abstractNumId w:val="0"/>
  </w:num>
  <w:num w:numId="21">
    <w:abstractNumId w:val="7"/>
  </w:num>
  <w:num w:numId="22">
    <w:abstractNumId w:val="21"/>
  </w:num>
  <w:num w:numId="23">
    <w:abstractNumId w:val="10"/>
  </w:num>
  <w:num w:numId="24">
    <w:abstractNumId w:val="18"/>
  </w:num>
  <w:num w:numId="25">
    <w:abstractNumId w:val="14"/>
  </w:num>
  <w:num w:numId="26">
    <w:abstractNumId w:val="3"/>
  </w:num>
  <w:num w:numId="27">
    <w:abstractNumId w:val="5"/>
  </w:num>
  <w:num w:numId="28">
    <w:abstractNumId w:val="13"/>
  </w:num>
  <w:num w:numId="29">
    <w:abstractNumId w:val="16"/>
  </w:num>
  <w:num w:numId="30">
    <w:abstractNumId w:val="8"/>
  </w:num>
  <w:num w:numId="31">
    <w:abstractNumId w:val="11"/>
  </w:num>
  <w:num w:numId="32">
    <w:abstractNumId w:val="6"/>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24B"/>
    <w:rsid w:val="00017E37"/>
    <w:rsid w:val="0003779F"/>
    <w:rsid w:val="000B3F15"/>
    <w:rsid w:val="000E7D90"/>
    <w:rsid w:val="001219E5"/>
    <w:rsid w:val="00134E4C"/>
    <w:rsid w:val="00142890"/>
    <w:rsid w:val="0019458C"/>
    <w:rsid w:val="001A372A"/>
    <w:rsid w:val="001D45AD"/>
    <w:rsid w:val="00203359"/>
    <w:rsid w:val="00206399"/>
    <w:rsid w:val="00216725"/>
    <w:rsid w:val="00221AE5"/>
    <w:rsid w:val="002803E2"/>
    <w:rsid w:val="002842EB"/>
    <w:rsid w:val="002A5657"/>
    <w:rsid w:val="00315077"/>
    <w:rsid w:val="00316503"/>
    <w:rsid w:val="00340D6B"/>
    <w:rsid w:val="00364786"/>
    <w:rsid w:val="003A1057"/>
    <w:rsid w:val="003A43CE"/>
    <w:rsid w:val="003F15BB"/>
    <w:rsid w:val="003F542E"/>
    <w:rsid w:val="0048230A"/>
    <w:rsid w:val="00486372"/>
    <w:rsid w:val="004962DD"/>
    <w:rsid w:val="004D1A62"/>
    <w:rsid w:val="004E05C2"/>
    <w:rsid w:val="004F5499"/>
    <w:rsid w:val="00586981"/>
    <w:rsid w:val="005A1BE0"/>
    <w:rsid w:val="005B4C48"/>
    <w:rsid w:val="00612594"/>
    <w:rsid w:val="00614F8E"/>
    <w:rsid w:val="0066147D"/>
    <w:rsid w:val="0067223B"/>
    <w:rsid w:val="00681319"/>
    <w:rsid w:val="006C5F6B"/>
    <w:rsid w:val="00755AC6"/>
    <w:rsid w:val="00776372"/>
    <w:rsid w:val="007777D5"/>
    <w:rsid w:val="00783C46"/>
    <w:rsid w:val="007B0E29"/>
    <w:rsid w:val="007C0975"/>
    <w:rsid w:val="007D3934"/>
    <w:rsid w:val="00820E35"/>
    <w:rsid w:val="00825358"/>
    <w:rsid w:val="00874245"/>
    <w:rsid w:val="008749DB"/>
    <w:rsid w:val="00890696"/>
    <w:rsid w:val="008E0F68"/>
    <w:rsid w:val="008F0CEE"/>
    <w:rsid w:val="00920D35"/>
    <w:rsid w:val="009345EF"/>
    <w:rsid w:val="00940D7B"/>
    <w:rsid w:val="00973AFC"/>
    <w:rsid w:val="0098324B"/>
    <w:rsid w:val="00987FBE"/>
    <w:rsid w:val="009A4652"/>
    <w:rsid w:val="009F0FDA"/>
    <w:rsid w:val="009F2868"/>
    <w:rsid w:val="00A002E3"/>
    <w:rsid w:val="00A523CD"/>
    <w:rsid w:val="00A7266E"/>
    <w:rsid w:val="00A72678"/>
    <w:rsid w:val="00A74DBA"/>
    <w:rsid w:val="00AC112D"/>
    <w:rsid w:val="00AE7E70"/>
    <w:rsid w:val="00B07344"/>
    <w:rsid w:val="00B16E92"/>
    <w:rsid w:val="00B2681A"/>
    <w:rsid w:val="00B45AAB"/>
    <w:rsid w:val="00B67CD1"/>
    <w:rsid w:val="00B81038"/>
    <w:rsid w:val="00BD7381"/>
    <w:rsid w:val="00C003D2"/>
    <w:rsid w:val="00C2007F"/>
    <w:rsid w:val="00C45A31"/>
    <w:rsid w:val="00C977B9"/>
    <w:rsid w:val="00CB07E3"/>
    <w:rsid w:val="00CC0A99"/>
    <w:rsid w:val="00CD3A95"/>
    <w:rsid w:val="00CF4A26"/>
    <w:rsid w:val="00D12DC8"/>
    <w:rsid w:val="00D259F0"/>
    <w:rsid w:val="00D67AF7"/>
    <w:rsid w:val="00DA294B"/>
    <w:rsid w:val="00DA578A"/>
    <w:rsid w:val="00DA6291"/>
    <w:rsid w:val="00DB08CB"/>
    <w:rsid w:val="00DE68B3"/>
    <w:rsid w:val="00DF0BBF"/>
    <w:rsid w:val="00E53FEB"/>
    <w:rsid w:val="00E75F63"/>
    <w:rsid w:val="00EA7D54"/>
    <w:rsid w:val="00EB5A7D"/>
    <w:rsid w:val="00EF1639"/>
    <w:rsid w:val="00F33E85"/>
    <w:rsid w:val="00F652CA"/>
    <w:rsid w:val="00F66EEC"/>
    <w:rsid w:val="00F7090A"/>
    <w:rsid w:val="00F93F19"/>
    <w:rsid w:val="00FD677A"/>
    <w:rsid w:val="00FE4A3F"/>
    <w:rsid w:val="00FE6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C46"/>
  </w:style>
  <w:style w:type="paragraph" w:styleId="Heading1">
    <w:name w:val="heading 1"/>
    <w:basedOn w:val="Normal"/>
    <w:next w:val="Normal"/>
    <w:link w:val="Heading1Char"/>
    <w:uiPriority w:val="9"/>
    <w:qFormat/>
    <w:rsid w:val="00C977B9"/>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C977B9"/>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C977B9"/>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C977B9"/>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C977B9"/>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C977B9"/>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C977B9"/>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77B9"/>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77B9"/>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77B9"/>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C977B9"/>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C977B9"/>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C977B9"/>
    <w:rPr>
      <w:color w:val="5A5A5A" w:themeColor="text1" w:themeTint="A5"/>
      <w:spacing w:val="10"/>
    </w:rPr>
  </w:style>
  <w:style w:type="character" w:customStyle="1" w:styleId="Heading1Char">
    <w:name w:val="Heading 1 Char"/>
    <w:basedOn w:val="DefaultParagraphFont"/>
    <w:link w:val="Heading1"/>
    <w:uiPriority w:val="9"/>
    <w:rsid w:val="00C977B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sid w:val="00C977B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C977B9"/>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977B9"/>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C977B9"/>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C977B9"/>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C977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977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977B9"/>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C977B9"/>
    <w:rPr>
      <w:i/>
      <w:iCs/>
      <w:color w:val="404040" w:themeColor="text1" w:themeTint="BF"/>
    </w:rPr>
  </w:style>
  <w:style w:type="character" w:styleId="Emphasis">
    <w:name w:val="Emphasis"/>
    <w:basedOn w:val="DefaultParagraphFont"/>
    <w:uiPriority w:val="20"/>
    <w:qFormat/>
    <w:rsid w:val="00C977B9"/>
    <w:rPr>
      <w:i/>
      <w:iCs/>
      <w:color w:val="auto"/>
    </w:rPr>
  </w:style>
  <w:style w:type="character" w:styleId="IntenseEmphasis">
    <w:name w:val="Intense Emphasis"/>
    <w:basedOn w:val="DefaultParagraphFont"/>
    <w:uiPriority w:val="21"/>
    <w:qFormat/>
    <w:rsid w:val="00C977B9"/>
    <w:rPr>
      <w:b/>
      <w:bCs/>
      <w:i/>
      <w:iCs/>
      <w:caps/>
    </w:rPr>
  </w:style>
  <w:style w:type="character" w:styleId="Strong">
    <w:name w:val="Strong"/>
    <w:basedOn w:val="DefaultParagraphFont"/>
    <w:uiPriority w:val="22"/>
    <w:qFormat/>
    <w:rsid w:val="00C977B9"/>
    <w:rPr>
      <w:b/>
      <w:bCs/>
      <w:color w:val="000000" w:themeColor="text1"/>
    </w:rPr>
  </w:style>
  <w:style w:type="paragraph" w:styleId="Quote">
    <w:name w:val="Quote"/>
    <w:basedOn w:val="Normal"/>
    <w:next w:val="Normal"/>
    <w:link w:val="QuoteChar"/>
    <w:uiPriority w:val="29"/>
    <w:qFormat/>
    <w:rsid w:val="00C977B9"/>
    <w:pPr>
      <w:spacing w:before="160"/>
      <w:ind w:left="720" w:right="720"/>
    </w:pPr>
    <w:rPr>
      <w:i/>
      <w:iCs/>
      <w:color w:val="000000" w:themeColor="text1"/>
    </w:rPr>
  </w:style>
  <w:style w:type="character" w:customStyle="1" w:styleId="QuoteChar">
    <w:name w:val="Quote Char"/>
    <w:basedOn w:val="DefaultParagraphFont"/>
    <w:link w:val="Quote"/>
    <w:uiPriority w:val="29"/>
    <w:rsid w:val="00C977B9"/>
    <w:rPr>
      <w:i/>
      <w:iCs/>
      <w:color w:val="000000" w:themeColor="text1"/>
    </w:rPr>
  </w:style>
  <w:style w:type="paragraph" w:styleId="IntenseQuote">
    <w:name w:val="Intense Quote"/>
    <w:basedOn w:val="Normal"/>
    <w:next w:val="Normal"/>
    <w:link w:val="IntenseQuoteChar"/>
    <w:uiPriority w:val="30"/>
    <w:qFormat/>
    <w:rsid w:val="00C977B9"/>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C977B9"/>
    <w:rPr>
      <w:color w:val="000000" w:themeColor="text1"/>
      <w:shd w:val="clear" w:color="auto" w:fill="F2F2F2" w:themeFill="background1" w:themeFillShade="F2"/>
    </w:rPr>
  </w:style>
  <w:style w:type="character" w:styleId="SubtleReference">
    <w:name w:val="Subtle Reference"/>
    <w:basedOn w:val="DefaultParagraphFont"/>
    <w:uiPriority w:val="31"/>
    <w:qFormat/>
    <w:rsid w:val="00C977B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977B9"/>
    <w:rPr>
      <w:b/>
      <w:bCs/>
      <w:smallCaps/>
      <w:u w:val="single"/>
    </w:rPr>
  </w:style>
  <w:style w:type="character" w:styleId="BookTitle">
    <w:name w:val="Book Title"/>
    <w:basedOn w:val="DefaultParagraphFont"/>
    <w:uiPriority w:val="33"/>
    <w:qFormat/>
    <w:rsid w:val="00C977B9"/>
    <w:rPr>
      <w:b w:val="0"/>
      <w:bCs w:val="0"/>
      <w:smallCaps/>
      <w:spacing w:val="5"/>
    </w:rPr>
  </w:style>
  <w:style w:type="paragraph" w:styleId="Caption">
    <w:name w:val="caption"/>
    <w:basedOn w:val="Normal"/>
    <w:next w:val="Normal"/>
    <w:uiPriority w:val="35"/>
    <w:semiHidden/>
    <w:unhideWhenUsed/>
    <w:qFormat/>
    <w:rsid w:val="00C977B9"/>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rsid w:val="00C977B9"/>
    <w:pPr>
      <w:outlineLvl w:val="9"/>
    </w:pPr>
  </w:style>
  <w:style w:type="paragraph" w:styleId="NoSpacing">
    <w:name w:val="No Spacing"/>
    <w:uiPriority w:val="1"/>
    <w:qFormat/>
    <w:rsid w:val="00C977B9"/>
    <w:pPr>
      <w:spacing w:after="0" w:line="240" w:lineRule="auto"/>
    </w:pPr>
  </w:style>
  <w:style w:type="paragraph" w:styleId="ListParagraph">
    <w:name w:val="List Paragraph"/>
    <w:basedOn w:val="Normal"/>
    <w:uiPriority w:val="34"/>
    <w:qFormat/>
    <w:rsid w:val="00C977B9"/>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character" w:styleId="CommentReference">
    <w:name w:val="annotation reference"/>
    <w:basedOn w:val="DefaultParagraphFont"/>
    <w:uiPriority w:val="99"/>
    <w:semiHidden/>
    <w:unhideWhenUsed/>
    <w:rsid w:val="00CD3A95"/>
    <w:rPr>
      <w:sz w:val="16"/>
      <w:szCs w:val="16"/>
    </w:rPr>
  </w:style>
  <w:style w:type="paragraph" w:styleId="CommentText">
    <w:name w:val="annotation text"/>
    <w:basedOn w:val="Normal"/>
    <w:link w:val="CommentTextChar"/>
    <w:uiPriority w:val="99"/>
    <w:unhideWhenUsed/>
    <w:rsid w:val="00CD3A95"/>
    <w:pPr>
      <w:spacing w:line="240" w:lineRule="auto"/>
    </w:pPr>
    <w:rPr>
      <w:sz w:val="20"/>
      <w:szCs w:val="20"/>
    </w:rPr>
  </w:style>
  <w:style w:type="character" w:customStyle="1" w:styleId="CommentTextChar">
    <w:name w:val="Comment Text Char"/>
    <w:basedOn w:val="DefaultParagraphFont"/>
    <w:link w:val="CommentText"/>
    <w:uiPriority w:val="99"/>
    <w:rsid w:val="00CD3A95"/>
    <w:rPr>
      <w:sz w:val="20"/>
      <w:szCs w:val="20"/>
    </w:rPr>
  </w:style>
  <w:style w:type="paragraph" w:styleId="CommentSubject">
    <w:name w:val="annotation subject"/>
    <w:basedOn w:val="CommentText"/>
    <w:next w:val="CommentText"/>
    <w:link w:val="CommentSubjectChar"/>
    <w:uiPriority w:val="99"/>
    <w:semiHidden/>
    <w:unhideWhenUsed/>
    <w:rsid w:val="00CD3A95"/>
    <w:rPr>
      <w:b/>
      <w:bCs/>
    </w:rPr>
  </w:style>
  <w:style w:type="character" w:customStyle="1" w:styleId="CommentSubjectChar">
    <w:name w:val="Comment Subject Char"/>
    <w:basedOn w:val="CommentTextChar"/>
    <w:link w:val="CommentSubject"/>
    <w:uiPriority w:val="99"/>
    <w:semiHidden/>
    <w:rsid w:val="00CD3A95"/>
    <w:rPr>
      <w:b/>
      <w:bCs/>
      <w:sz w:val="20"/>
      <w:szCs w:val="20"/>
    </w:rPr>
  </w:style>
  <w:style w:type="character" w:styleId="Hyperlink">
    <w:name w:val="Hyperlink"/>
    <w:basedOn w:val="DefaultParagraphFont"/>
    <w:uiPriority w:val="99"/>
    <w:unhideWhenUsed/>
    <w:rsid w:val="00776372"/>
    <w:rPr>
      <w:color w:val="6B9F25"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C46"/>
  </w:style>
  <w:style w:type="paragraph" w:styleId="Heading1">
    <w:name w:val="heading 1"/>
    <w:basedOn w:val="Normal"/>
    <w:next w:val="Normal"/>
    <w:link w:val="Heading1Char"/>
    <w:uiPriority w:val="9"/>
    <w:qFormat/>
    <w:rsid w:val="00C977B9"/>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C977B9"/>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C977B9"/>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C977B9"/>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C977B9"/>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C977B9"/>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C977B9"/>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77B9"/>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77B9"/>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77B9"/>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C977B9"/>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C977B9"/>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C977B9"/>
    <w:rPr>
      <w:color w:val="5A5A5A" w:themeColor="text1" w:themeTint="A5"/>
      <w:spacing w:val="10"/>
    </w:rPr>
  </w:style>
  <w:style w:type="character" w:customStyle="1" w:styleId="Heading1Char">
    <w:name w:val="Heading 1 Char"/>
    <w:basedOn w:val="DefaultParagraphFont"/>
    <w:link w:val="Heading1"/>
    <w:uiPriority w:val="9"/>
    <w:rsid w:val="00C977B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sid w:val="00C977B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C977B9"/>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977B9"/>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C977B9"/>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C977B9"/>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C977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977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977B9"/>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C977B9"/>
    <w:rPr>
      <w:i/>
      <w:iCs/>
      <w:color w:val="404040" w:themeColor="text1" w:themeTint="BF"/>
    </w:rPr>
  </w:style>
  <w:style w:type="character" w:styleId="Emphasis">
    <w:name w:val="Emphasis"/>
    <w:basedOn w:val="DefaultParagraphFont"/>
    <w:uiPriority w:val="20"/>
    <w:qFormat/>
    <w:rsid w:val="00C977B9"/>
    <w:rPr>
      <w:i/>
      <w:iCs/>
      <w:color w:val="auto"/>
    </w:rPr>
  </w:style>
  <w:style w:type="character" w:styleId="IntenseEmphasis">
    <w:name w:val="Intense Emphasis"/>
    <w:basedOn w:val="DefaultParagraphFont"/>
    <w:uiPriority w:val="21"/>
    <w:qFormat/>
    <w:rsid w:val="00C977B9"/>
    <w:rPr>
      <w:b/>
      <w:bCs/>
      <w:i/>
      <w:iCs/>
      <w:caps/>
    </w:rPr>
  </w:style>
  <w:style w:type="character" w:styleId="Strong">
    <w:name w:val="Strong"/>
    <w:basedOn w:val="DefaultParagraphFont"/>
    <w:uiPriority w:val="22"/>
    <w:qFormat/>
    <w:rsid w:val="00C977B9"/>
    <w:rPr>
      <w:b/>
      <w:bCs/>
      <w:color w:val="000000" w:themeColor="text1"/>
    </w:rPr>
  </w:style>
  <w:style w:type="paragraph" w:styleId="Quote">
    <w:name w:val="Quote"/>
    <w:basedOn w:val="Normal"/>
    <w:next w:val="Normal"/>
    <w:link w:val="QuoteChar"/>
    <w:uiPriority w:val="29"/>
    <w:qFormat/>
    <w:rsid w:val="00C977B9"/>
    <w:pPr>
      <w:spacing w:before="160"/>
      <w:ind w:left="720" w:right="720"/>
    </w:pPr>
    <w:rPr>
      <w:i/>
      <w:iCs/>
      <w:color w:val="000000" w:themeColor="text1"/>
    </w:rPr>
  </w:style>
  <w:style w:type="character" w:customStyle="1" w:styleId="QuoteChar">
    <w:name w:val="Quote Char"/>
    <w:basedOn w:val="DefaultParagraphFont"/>
    <w:link w:val="Quote"/>
    <w:uiPriority w:val="29"/>
    <w:rsid w:val="00C977B9"/>
    <w:rPr>
      <w:i/>
      <w:iCs/>
      <w:color w:val="000000" w:themeColor="text1"/>
    </w:rPr>
  </w:style>
  <w:style w:type="paragraph" w:styleId="IntenseQuote">
    <w:name w:val="Intense Quote"/>
    <w:basedOn w:val="Normal"/>
    <w:next w:val="Normal"/>
    <w:link w:val="IntenseQuoteChar"/>
    <w:uiPriority w:val="30"/>
    <w:qFormat/>
    <w:rsid w:val="00C977B9"/>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C977B9"/>
    <w:rPr>
      <w:color w:val="000000" w:themeColor="text1"/>
      <w:shd w:val="clear" w:color="auto" w:fill="F2F2F2" w:themeFill="background1" w:themeFillShade="F2"/>
    </w:rPr>
  </w:style>
  <w:style w:type="character" w:styleId="SubtleReference">
    <w:name w:val="Subtle Reference"/>
    <w:basedOn w:val="DefaultParagraphFont"/>
    <w:uiPriority w:val="31"/>
    <w:qFormat/>
    <w:rsid w:val="00C977B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977B9"/>
    <w:rPr>
      <w:b/>
      <w:bCs/>
      <w:smallCaps/>
      <w:u w:val="single"/>
    </w:rPr>
  </w:style>
  <w:style w:type="character" w:styleId="BookTitle">
    <w:name w:val="Book Title"/>
    <w:basedOn w:val="DefaultParagraphFont"/>
    <w:uiPriority w:val="33"/>
    <w:qFormat/>
    <w:rsid w:val="00C977B9"/>
    <w:rPr>
      <w:b w:val="0"/>
      <w:bCs w:val="0"/>
      <w:smallCaps/>
      <w:spacing w:val="5"/>
    </w:rPr>
  </w:style>
  <w:style w:type="paragraph" w:styleId="Caption">
    <w:name w:val="caption"/>
    <w:basedOn w:val="Normal"/>
    <w:next w:val="Normal"/>
    <w:uiPriority w:val="35"/>
    <w:semiHidden/>
    <w:unhideWhenUsed/>
    <w:qFormat/>
    <w:rsid w:val="00C977B9"/>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rsid w:val="00C977B9"/>
    <w:pPr>
      <w:outlineLvl w:val="9"/>
    </w:pPr>
  </w:style>
  <w:style w:type="paragraph" w:styleId="NoSpacing">
    <w:name w:val="No Spacing"/>
    <w:uiPriority w:val="1"/>
    <w:qFormat/>
    <w:rsid w:val="00C977B9"/>
    <w:pPr>
      <w:spacing w:after="0" w:line="240" w:lineRule="auto"/>
    </w:pPr>
  </w:style>
  <w:style w:type="paragraph" w:styleId="ListParagraph">
    <w:name w:val="List Paragraph"/>
    <w:basedOn w:val="Normal"/>
    <w:uiPriority w:val="34"/>
    <w:qFormat/>
    <w:rsid w:val="00C977B9"/>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character" w:styleId="CommentReference">
    <w:name w:val="annotation reference"/>
    <w:basedOn w:val="DefaultParagraphFont"/>
    <w:uiPriority w:val="99"/>
    <w:semiHidden/>
    <w:unhideWhenUsed/>
    <w:rsid w:val="00CD3A95"/>
    <w:rPr>
      <w:sz w:val="16"/>
      <w:szCs w:val="16"/>
    </w:rPr>
  </w:style>
  <w:style w:type="paragraph" w:styleId="CommentText">
    <w:name w:val="annotation text"/>
    <w:basedOn w:val="Normal"/>
    <w:link w:val="CommentTextChar"/>
    <w:uiPriority w:val="99"/>
    <w:unhideWhenUsed/>
    <w:rsid w:val="00CD3A95"/>
    <w:pPr>
      <w:spacing w:line="240" w:lineRule="auto"/>
    </w:pPr>
    <w:rPr>
      <w:sz w:val="20"/>
      <w:szCs w:val="20"/>
    </w:rPr>
  </w:style>
  <w:style w:type="character" w:customStyle="1" w:styleId="CommentTextChar">
    <w:name w:val="Comment Text Char"/>
    <w:basedOn w:val="DefaultParagraphFont"/>
    <w:link w:val="CommentText"/>
    <w:uiPriority w:val="99"/>
    <w:rsid w:val="00CD3A95"/>
    <w:rPr>
      <w:sz w:val="20"/>
      <w:szCs w:val="20"/>
    </w:rPr>
  </w:style>
  <w:style w:type="paragraph" w:styleId="CommentSubject">
    <w:name w:val="annotation subject"/>
    <w:basedOn w:val="CommentText"/>
    <w:next w:val="CommentText"/>
    <w:link w:val="CommentSubjectChar"/>
    <w:uiPriority w:val="99"/>
    <w:semiHidden/>
    <w:unhideWhenUsed/>
    <w:rsid w:val="00CD3A95"/>
    <w:rPr>
      <w:b/>
      <w:bCs/>
    </w:rPr>
  </w:style>
  <w:style w:type="character" w:customStyle="1" w:styleId="CommentSubjectChar">
    <w:name w:val="Comment Subject Char"/>
    <w:basedOn w:val="CommentTextChar"/>
    <w:link w:val="CommentSubject"/>
    <w:uiPriority w:val="99"/>
    <w:semiHidden/>
    <w:rsid w:val="00CD3A95"/>
    <w:rPr>
      <w:b/>
      <w:bCs/>
      <w:sz w:val="20"/>
      <w:szCs w:val="20"/>
    </w:rPr>
  </w:style>
  <w:style w:type="character" w:styleId="Hyperlink">
    <w:name w:val="Hyperlink"/>
    <w:basedOn w:val="DefaultParagraphFont"/>
    <w:uiPriority w:val="99"/>
    <w:unhideWhenUsed/>
    <w:rsid w:val="00776372"/>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3</TotalTime>
  <Pages>9</Pages>
  <Words>3931</Words>
  <Characters>22407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sbrown</cp:lastModifiedBy>
  <cp:revision>2</cp:revision>
  <cp:lastPrinted>2015-02-24T16:48:00Z</cp:lastPrinted>
  <dcterms:created xsi:type="dcterms:W3CDTF">2015-04-29T20:47:00Z</dcterms:created>
  <dcterms:modified xsi:type="dcterms:W3CDTF">2015-04-29T20:47:00Z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