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07B92D" w14:textId="77777777" w:rsidR="009436B1" w:rsidRDefault="009436B1" w:rsidP="00DB280C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3060"/>
          <w:tab w:val="left" w:pos="4200"/>
          <w:tab w:val="left" w:pos="540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Palatino Linotype" w:hAnsi="Palatino Linotype"/>
          <w:b/>
          <w:color w:val="17365D" w:themeColor="text2" w:themeShade="BF"/>
          <w:sz w:val="22"/>
          <w:szCs w:val="22"/>
        </w:rPr>
      </w:pPr>
    </w:p>
    <w:p w14:paraId="0E57DA87" w14:textId="77777777" w:rsidR="009436B1" w:rsidRDefault="009436B1" w:rsidP="009436B1">
      <w:pPr>
        <w:pStyle w:val="IntenseQuote"/>
        <w:pBdr>
          <w:top w:val="single" w:sz="24" w:space="0" w:color="F2F2F2"/>
          <w:left w:val="none" w:sz="0" w:space="0" w:color="auto"/>
          <w:bottom w:val="single" w:sz="24" w:space="1" w:color="F2F2F2"/>
          <w:right w:val="none" w:sz="0" w:space="0" w:color="auto"/>
        </w:pBdr>
        <w:shd w:val="clear" w:color="auto" w:fill="F2F2F2"/>
        <w:spacing w:before="0" w:after="0" w:line="276" w:lineRule="auto"/>
        <w:ind w:left="360" w:right="446" w:firstLine="0"/>
        <w:jc w:val="center"/>
        <w:rPr>
          <w:rFonts w:ascii="Calibri" w:eastAsia="Times New Roman" w:hAnsi="Calibri" w:cs="Times New Roman"/>
          <w:i w:val="0"/>
          <w:iCs w:val="0"/>
          <w:color w:val="002060"/>
          <w:sz w:val="28"/>
          <w:szCs w:val="28"/>
        </w:rPr>
      </w:pPr>
      <w:r w:rsidRPr="002B2291">
        <w:rPr>
          <w:rFonts w:ascii="Calibri" w:eastAsia="Times New Roman" w:hAnsi="Calibri" w:cs="Times New Roman"/>
          <w:i w:val="0"/>
          <w:iCs w:val="0"/>
          <w:color w:val="002060"/>
          <w:sz w:val="28"/>
          <w:szCs w:val="28"/>
        </w:rPr>
        <w:t>SECTION D</w:t>
      </w:r>
      <w:r>
        <w:rPr>
          <w:rFonts w:ascii="Calibri" w:eastAsia="Times New Roman" w:hAnsi="Calibri" w:cs="Times New Roman"/>
          <w:i w:val="0"/>
          <w:iCs w:val="0"/>
          <w:color w:val="002060"/>
          <w:sz w:val="28"/>
          <w:szCs w:val="28"/>
        </w:rPr>
        <w:t>.1</w:t>
      </w:r>
    </w:p>
    <w:p w14:paraId="5B672517" w14:textId="77777777" w:rsidR="009436B1" w:rsidRDefault="009436B1" w:rsidP="009436B1">
      <w:pPr>
        <w:pStyle w:val="IntenseQuote"/>
        <w:pBdr>
          <w:top w:val="single" w:sz="24" w:space="0" w:color="F2F2F2"/>
          <w:left w:val="none" w:sz="0" w:space="0" w:color="auto"/>
          <w:bottom w:val="single" w:sz="24" w:space="1" w:color="F2F2F2"/>
          <w:right w:val="none" w:sz="0" w:space="0" w:color="auto"/>
        </w:pBdr>
        <w:shd w:val="clear" w:color="auto" w:fill="F2F2F2"/>
        <w:spacing w:before="0" w:after="0" w:line="276" w:lineRule="auto"/>
        <w:ind w:left="360" w:right="446" w:firstLine="0"/>
        <w:jc w:val="center"/>
        <w:rPr>
          <w:rFonts w:ascii="Calibri" w:eastAsia="Times New Roman" w:hAnsi="Calibri" w:cs="Times New Roman"/>
          <w:i w:val="0"/>
          <w:iCs w:val="0"/>
          <w:color w:val="002060"/>
          <w:sz w:val="28"/>
          <w:szCs w:val="28"/>
        </w:rPr>
      </w:pPr>
      <w:r w:rsidRPr="002B2291">
        <w:rPr>
          <w:rFonts w:ascii="Calibri" w:eastAsia="Times New Roman" w:hAnsi="Calibri" w:cs="Times New Roman"/>
          <w:i w:val="0"/>
          <w:iCs w:val="0"/>
          <w:color w:val="002060"/>
          <w:sz w:val="28"/>
          <w:szCs w:val="28"/>
        </w:rPr>
        <w:t>A</w:t>
      </w:r>
      <w:r>
        <w:rPr>
          <w:rFonts w:ascii="Calibri" w:eastAsia="Times New Roman" w:hAnsi="Calibri" w:cs="Times New Roman"/>
          <w:i w:val="0"/>
          <w:iCs w:val="0"/>
          <w:color w:val="002060"/>
          <w:sz w:val="28"/>
          <w:szCs w:val="28"/>
        </w:rPr>
        <w:t xml:space="preserve">LKALINE PERSULFATE DIGESTION FOR NITROGEN </w:t>
      </w:r>
    </w:p>
    <w:p w14:paraId="1F06B81A" w14:textId="77777777" w:rsidR="009436B1" w:rsidRPr="00A36485" w:rsidRDefault="009436B1" w:rsidP="009436B1">
      <w:pPr>
        <w:pStyle w:val="IntenseQuote"/>
        <w:pBdr>
          <w:top w:val="single" w:sz="24" w:space="0" w:color="F2F2F2"/>
          <w:left w:val="none" w:sz="0" w:space="0" w:color="auto"/>
          <w:bottom w:val="single" w:sz="24" w:space="1" w:color="F2F2F2"/>
          <w:right w:val="none" w:sz="0" w:space="0" w:color="auto"/>
        </w:pBdr>
        <w:shd w:val="clear" w:color="auto" w:fill="F2F2F2"/>
        <w:spacing w:before="0" w:after="0" w:line="276" w:lineRule="auto"/>
        <w:ind w:left="360" w:right="446" w:firstLine="0"/>
        <w:jc w:val="center"/>
        <w:rPr>
          <w:rFonts w:ascii="Franklin Gothic Book" w:hAnsi="Franklin Gothic Book"/>
          <w:sz w:val="20"/>
          <w:highlight w:val="yellow"/>
        </w:rPr>
      </w:pPr>
      <w:r>
        <w:rPr>
          <w:rFonts w:ascii="Calibri" w:eastAsia="Times New Roman" w:hAnsi="Calibri" w:cs="Times New Roman"/>
          <w:i w:val="0"/>
          <w:iCs w:val="0"/>
          <w:color w:val="002060"/>
          <w:sz w:val="28"/>
          <w:szCs w:val="28"/>
        </w:rPr>
        <w:t>&amp; PHOSPHORUS, TOTAL and DISSOLVED</w:t>
      </w:r>
    </w:p>
    <w:p w14:paraId="5FD181A1" w14:textId="77777777" w:rsidR="009436B1" w:rsidRPr="00BC3B61" w:rsidRDefault="009436B1" w:rsidP="00DB280C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3060"/>
          <w:tab w:val="left" w:pos="4200"/>
          <w:tab w:val="left" w:pos="540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b/>
          <w:color w:val="17365D" w:themeColor="text2" w:themeShade="BF"/>
          <w:sz w:val="20"/>
          <w:szCs w:val="20"/>
        </w:rPr>
      </w:pPr>
    </w:p>
    <w:p w14:paraId="0366E292" w14:textId="77777777" w:rsidR="009436B1" w:rsidRPr="00BC3B61" w:rsidRDefault="009436B1" w:rsidP="00DB280C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3060"/>
          <w:tab w:val="left" w:pos="4200"/>
          <w:tab w:val="left" w:pos="540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b/>
          <w:color w:val="17365D" w:themeColor="text2" w:themeShade="BF"/>
          <w:sz w:val="20"/>
          <w:szCs w:val="20"/>
        </w:rPr>
      </w:pPr>
    </w:p>
    <w:p w14:paraId="1D0EAFCB" w14:textId="77777777" w:rsidR="001039FE" w:rsidRDefault="001039FE" w:rsidP="00BC3B61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3600"/>
          <w:tab w:val="left" w:pos="5760"/>
          <w:tab w:val="left" w:pos="6480"/>
          <w:tab w:val="left" w:pos="7200"/>
          <w:tab w:val="left" w:pos="9360"/>
        </w:tabs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b/>
          <w:color w:val="17365D" w:themeColor="text2" w:themeShade="BF"/>
          <w:sz w:val="20"/>
          <w:szCs w:val="20"/>
        </w:rPr>
        <w:tab/>
      </w:r>
      <w:r w:rsidR="00BB28BB" w:rsidRPr="00BC3B61">
        <w:rPr>
          <w:rFonts w:asciiTheme="minorHAnsi" w:hAnsiTheme="minorHAnsi"/>
          <w:b/>
          <w:color w:val="17365D" w:themeColor="text2" w:themeShade="BF"/>
          <w:sz w:val="20"/>
          <w:szCs w:val="20"/>
        </w:rPr>
        <w:tab/>
      </w:r>
      <w:r w:rsidR="00BC3B61">
        <w:rPr>
          <w:rFonts w:asciiTheme="minorHAnsi" w:hAnsiTheme="minorHAnsi"/>
          <w:b/>
          <w:color w:val="17365D" w:themeColor="text2" w:themeShade="BF"/>
          <w:sz w:val="20"/>
          <w:szCs w:val="20"/>
        </w:rPr>
        <w:t xml:space="preserve">CEDR </w:t>
      </w:r>
      <w:r w:rsidRPr="00BC3B61">
        <w:rPr>
          <w:rFonts w:asciiTheme="minorHAnsi" w:hAnsiTheme="minorHAnsi"/>
          <w:b/>
          <w:sz w:val="20"/>
          <w:szCs w:val="20"/>
        </w:rPr>
        <w:t xml:space="preserve">Method Codes: </w:t>
      </w:r>
      <w:r w:rsidR="00BC3B61">
        <w:rPr>
          <w:rFonts w:asciiTheme="minorHAnsi" w:hAnsiTheme="minorHAnsi"/>
          <w:b/>
          <w:sz w:val="20"/>
          <w:szCs w:val="20"/>
        </w:rPr>
        <w:tab/>
      </w:r>
      <w:r w:rsidR="00BB28BB" w:rsidRPr="00BC3B61">
        <w:rPr>
          <w:rFonts w:asciiTheme="minorHAnsi" w:hAnsiTheme="minorHAnsi"/>
          <w:b/>
          <w:sz w:val="20"/>
          <w:szCs w:val="20"/>
        </w:rPr>
        <w:t>TN L0</w:t>
      </w:r>
      <w:r w:rsidRPr="00BC3B61">
        <w:rPr>
          <w:rFonts w:asciiTheme="minorHAnsi" w:hAnsiTheme="minorHAnsi"/>
          <w:b/>
          <w:sz w:val="20"/>
          <w:szCs w:val="20"/>
        </w:rPr>
        <w:t>1</w:t>
      </w:r>
      <w:r w:rsidR="00BB28BB" w:rsidRPr="00BC3B61">
        <w:rPr>
          <w:rFonts w:asciiTheme="minorHAnsi" w:hAnsiTheme="minorHAnsi"/>
          <w:sz w:val="20"/>
          <w:szCs w:val="20"/>
        </w:rPr>
        <w:t xml:space="preserve"> (Total Nitrogen)</w:t>
      </w:r>
      <w:r w:rsidR="00BB28BB" w:rsidRPr="00BC3B61">
        <w:rPr>
          <w:rFonts w:asciiTheme="minorHAnsi" w:hAnsiTheme="minorHAnsi"/>
          <w:sz w:val="20"/>
          <w:szCs w:val="20"/>
        </w:rPr>
        <w:tab/>
      </w:r>
      <w:r w:rsidR="00BB28BB" w:rsidRPr="00BC3B61">
        <w:rPr>
          <w:rFonts w:asciiTheme="minorHAnsi" w:hAnsiTheme="minorHAnsi"/>
          <w:b/>
          <w:sz w:val="20"/>
          <w:szCs w:val="20"/>
        </w:rPr>
        <w:t>TDN L01</w:t>
      </w:r>
      <w:r w:rsidR="00BB28BB" w:rsidRPr="00BC3B61">
        <w:rPr>
          <w:rFonts w:asciiTheme="minorHAnsi" w:hAnsiTheme="minorHAnsi"/>
          <w:sz w:val="20"/>
          <w:szCs w:val="20"/>
        </w:rPr>
        <w:t xml:space="preserve"> (Total Dissolved Nitrogen)</w:t>
      </w:r>
    </w:p>
    <w:p w14:paraId="577AAD6D" w14:textId="77777777" w:rsidR="00BC3B61" w:rsidRPr="00BC3B61" w:rsidRDefault="00BC3B61" w:rsidP="00BC3B61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3600"/>
          <w:tab w:val="left" w:pos="5760"/>
          <w:tab w:val="left" w:pos="6480"/>
          <w:tab w:val="left" w:pos="7200"/>
          <w:tab w:val="left" w:pos="936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BC3B61">
        <w:rPr>
          <w:rFonts w:asciiTheme="minorHAnsi" w:hAnsiTheme="minorHAnsi"/>
          <w:b/>
          <w:sz w:val="20"/>
          <w:szCs w:val="20"/>
        </w:rPr>
        <w:t>TP L04</w:t>
      </w:r>
      <w:r w:rsidRPr="00BC3B61">
        <w:rPr>
          <w:rFonts w:asciiTheme="minorHAnsi" w:hAnsiTheme="minorHAnsi"/>
          <w:sz w:val="20"/>
          <w:szCs w:val="20"/>
        </w:rPr>
        <w:t xml:space="preserve"> (Total Phosphorus)</w:t>
      </w:r>
      <w:r w:rsidRPr="00BC3B61">
        <w:rPr>
          <w:rFonts w:asciiTheme="minorHAnsi" w:hAnsiTheme="minorHAnsi"/>
          <w:b/>
          <w:sz w:val="20"/>
          <w:szCs w:val="20"/>
        </w:rPr>
        <w:t xml:space="preserve"> TDP L01</w:t>
      </w:r>
      <w:r w:rsidRPr="00BC3B61">
        <w:rPr>
          <w:rFonts w:asciiTheme="minorHAnsi" w:hAnsiTheme="minorHAnsi"/>
          <w:sz w:val="20"/>
          <w:szCs w:val="20"/>
        </w:rPr>
        <w:t xml:space="preserve"> (Total Dissolved Phosphorus)</w:t>
      </w:r>
    </w:p>
    <w:p w14:paraId="185C0EA9" w14:textId="77777777" w:rsidR="001039FE" w:rsidRPr="00BC3B61" w:rsidRDefault="00BB28BB" w:rsidP="00BC3B61">
      <w:pPr>
        <w:tabs>
          <w:tab w:val="left" w:pos="-1440"/>
          <w:tab w:val="left" w:pos="-720"/>
          <w:tab w:val="left" w:pos="0"/>
          <w:tab w:val="left" w:pos="600"/>
          <w:tab w:val="left" w:pos="1440"/>
          <w:tab w:val="left" w:pos="2760"/>
          <w:tab w:val="left" w:pos="3060"/>
          <w:tab w:val="left" w:pos="540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ab/>
      </w:r>
      <w:r w:rsidRPr="00BC3B61">
        <w:rPr>
          <w:rFonts w:asciiTheme="minorHAnsi" w:hAnsiTheme="minorHAnsi"/>
          <w:sz w:val="20"/>
          <w:szCs w:val="20"/>
        </w:rPr>
        <w:tab/>
      </w:r>
      <w:r w:rsidRPr="00BC3B61">
        <w:rPr>
          <w:rFonts w:asciiTheme="minorHAnsi" w:hAnsiTheme="minorHAnsi"/>
          <w:sz w:val="20"/>
          <w:szCs w:val="20"/>
        </w:rPr>
        <w:tab/>
      </w:r>
      <w:r w:rsidRPr="00BC3B61">
        <w:rPr>
          <w:rFonts w:asciiTheme="minorHAnsi" w:hAnsiTheme="minorHAnsi"/>
          <w:sz w:val="20"/>
          <w:szCs w:val="20"/>
        </w:rPr>
        <w:tab/>
      </w:r>
      <w:r w:rsidRPr="00BC3B61">
        <w:rPr>
          <w:rFonts w:asciiTheme="minorHAnsi" w:hAnsiTheme="minorHAnsi"/>
          <w:sz w:val="20"/>
          <w:szCs w:val="20"/>
        </w:rPr>
        <w:tab/>
      </w:r>
      <w:r w:rsidR="001039FE" w:rsidRPr="00BC3B61">
        <w:rPr>
          <w:rFonts w:asciiTheme="minorHAnsi" w:hAnsiTheme="minorHAnsi"/>
          <w:b/>
          <w:color w:val="17365D" w:themeColor="text2" w:themeShade="BF"/>
          <w:sz w:val="20"/>
          <w:szCs w:val="20"/>
        </w:rPr>
        <w:tab/>
      </w:r>
    </w:p>
    <w:p w14:paraId="1EAB17A1" w14:textId="77777777" w:rsidR="00F82767" w:rsidRPr="00BC3B61" w:rsidRDefault="00A757D3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00" w:hanging="60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fldChar w:fldCharType="begin"/>
      </w:r>
      <w:r w:rsidR="00F82767" w:rsidRPr="00BC3B61">
        <w:rPr>
          <w:rFonts w:asciiTheme="minorHAnsi" w:hAnsiTheme="minorHAnsi"/>
          <w:sz w:val="20"/>
          <w:szCs w:val="20"/>
        </w:rPr>
        <w:instrText>LISTNUM 2 \l 2 \s 1</w:instrText>
      </w:r>
      <w:r w:rsidRPr="00BC3B61">
        <w:rPr>
          <w:rFonts w:asciiTheme="minorHAnsi" w:hAnsiTheme="minorHAnsi"/>
          <w:sz w:val="20"/>
          <w:szCs w:val="20"/>
        </w:rPr>
        <w:fldChar w:fldCharType="end">
          <w:numberingChange w:id="0" w:author="mley" w:date="2013-07-01T14:31:00Z" w:original="a)"/>
        </w:fldChar>
      </w:r>
      <w:r w:rsidR="00F82767" w:rsidRPr="00BC3B61">
        <w:rPr>
          <w:rFonts w:asciiTheme="minorHAnsi" w:hAnsiTheme="minorHAnsi"/>
          <w:sz w:val="20"/>
          <w:szCs w:val="20"/>
        </w:rPr>
        <w:tab/>
      </w:r>
      <w:r w:rsidR="00F82767" w:rsidRPr="00BC3B61">
        <w:rPr>
          <w:rFonts w:asciiTheme="minorHAnsi" w:hAnsiTheme="minorHAnsi"/>
          <w:sz w:val="20"/>
          <w:szCs w:val="20"/>
          <w:u w:val="single"/>
        </w:rPr>
        <w:t>Scope and Application</w:t>
      </w:r>
    </w:p>
    <w:p w14:paraId="24B631BD" w14:textId="77777777" w:rsidR="00F82767" w:rsidRPr="00BC3B61" w:rsidRDefault="00F82767" w:rsidP="00B0547B">
      <w:pPr>
        <w:pStyle w:val="NoSpacing"/>
        <w:rPr>
          <w:sz w:val="20"/>
          <w:szCs w:val="20"/>
        </w:rPr>
      </w:pPr>
    </w:p>
    <w:p w14:paraId="7C9EE69D" w14:textId="77777777" w:rsidR="00F82767" w:rsidRPr="00BC3B61" w:rsidRDefault="00A757D3" w:rsidP="00375990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96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fldChar w:fldCharType="begin"/>
      </w:r>
      <w:r w:rsidR="00F82767" w:rsidRPr="00BC3B61">
        <w:rPr>
          <w:rFonts w:asciiTheme="minorHAnsi" w:hAnsiTheme="minorHAnsi"/>
          <w:sz w:val="20"/>
          <w:szCs w:val="20"/>
        </w:rPr>
        <w:instrText>LISTNUM 2 \l 3 \s 1</w:instrText>
      </w:r>
      <w:r w:rsidRPr="00BC3B61">
        <w:rPr>
          <w:rFonts w:asciiTheme="minorHAnsi" w:hAnsiTheme="minorHAnsi"/>
          <w:sz w:val="20"/>
          <w:szCs w:val="20"/>
        </w:rPr>
        <w:fldChar w:fldCharType="end">
          <w:numberingChange w:id="1" w:author="mley" w:date="2013-07-15T11:58:00Z" w:original="i)"/>
        </w:fldChar>
      </w:r>
      <w:r w:rsidR="00F82767" w:rsidRPr="00BC3B61">
        <w:rPr>
          <w:rFonts w:asciiTheme="minorHAnsi" w:hAnsiTheme="minorHAnsi"/>
          <w:sz w:val="20"/>
          <w:szCs w:val="20"/>
        </w:rPr>
        <w:tab/>
        <w:t xml:space="preserve">This method </w:t>
      </w:r>
      <w:r w:rsidR="00375990" w:rsidRPr="00BC3B61">
        <w:rPr>
          <w:rFonts w:asciiTheme="minorHAnsi" w:hAnsiTheme="minorHAnsi"/>
          <w:sz w:val="20"/>
          <w:szCs w:val="20"/>
        </w:rPr>
        <w:t xml:space="preserve">describes </w:t>
      </w:r>
      <w:r w:rsidR="00F82767" w:rsidRPr="00BC3B61">
        <w:rPr>
          <w:rFonts w:asciiTheme="minorHAnsi" w:hAnsiTheme="minorHAnsi"/>
          <w:sz w:val="20"/>
          <w:szCs w:val="20"/>
        </w:rPr>
        <w:t xml:space="preserve">the digestion procedure </w:t>
      </w:r>
      <w:r w:rsidR="00757AD7" w:rsidRPr="00BC3B61">
        <w:rPr>
          <w:rFonts w:asciiTheme="minorHAnsi" w:hAnsiTheme="minorHAnsi"/>
          <w:sz w:val="20"/>
          <w:szCs w:val="20"/>
        </w:rPr>
        <w:t xml:space="preserve">for the </w:t>
      </w:r>
      <w:r w:rsidR="00F82767" w:rsidRPr="00BC3B61">
        <w:rPr>
          <w:rFonts w:asciiTheme="minorHAnsi" w:hAnsiTheme="minorHAnsi"/>
          <w:sz w:val="20"/>
          <w:szCs w:val="20"/>
        </w:rPr>
        <w:t xml:space="preserve">determination of total dissolved nitrogen </w:t>
      </w:r>
      <w:r w:rsidR="00146A94" w:rsidRPr="00BC3B61">
        <w:rPr>
          <w:rFonts w:asciiTheme="minorHAnsi" w:hAnsiTheme="minorHAnsi"/>
          <w:sz w:val="20"/>
          <w:szCs w:val="20"/>
        </w:rPr>
        <w:t xml:space="preserve">(TDN) and total dissolved phosphorus (TDP) </w:t>
      </w:r>
      <w:r w:rsidR="00F82767" w:rsidRPr="00BC3B61">
        <w:rPr>
          <w:rFonts w:asciiTheme="minorHAnsi" w:hAnsiTheme="minorHAnsi"/>
          <w:sz w:val="20"/>
          <w:szCs w:val="20"/>
        </w:rPr>
        <w:t xml:space="preserve">in fresh and estuarine </w:t>
      </w:r>
      <w:r w:rsidR="00B0547B" w:rsidRPr="00BC3B61">
        <w:rPr>
          <w:rFonts w:asciiTheme="minorHAnsi" w:hAnsiTheme="minorHAnsi"/>
          <w:sz w:val="20"/>
          <w:szCs w:val="20"/>
        </w:rPr>
        <w:t xml:space="preserve">surface </w:t>
      </w:r>
      <w:r w:rsidR="00F82767" w:rsidRPr="00BC3B61">
        <w:rPr>
          <w:rFonts w:asciiTheme="minorHAnsi" w:hAnsiTheme="minorHAnsi"/>
          <w:sz w:val="20"/>
          <w:szCs w:val="20"/>
        </w:rPr>
        <w:t xml:space="preserve">waters by the </w:t>
      </w:r>
      <w:r w:rsidR="004D3E40" w:rsidRPr="00BC3B61">
        <w:rPr>
          <w:rFonts w:asciiTheme="minorHAnsi" w:hAnsiTheme="minorHAnsi"/>
          <w:sz w:val="20"/>
          <w:szCs w:val="20"/>
        </w:rPr>
        <w:t xml:space="preserve">alkaline </w:t>
      </w:r>
      <w:r w:rsidR="00F82767" w:rsidRPr="00BC3B61">
        <w:rPr>
          <w:rFonts w:asciiTheme="minorHAnsi" w:hAnsiTheme="minorHAnsi"/>
          <w:sz w:val="20"/>
          <w:szCs w:val="20"/>
        </w:rPr>
        <w:t>persulfate oxidation technique</w:t>
      </w:r>
      <w:r w:rsidR="00D81B17" w:rsidRPr="00BC3B61">
        <w:rPr>
          <w:rFonts w:asciiTheme="minorHAnsi" w:hAnsiTheme="minorHAnsi"/>
          <w:sz w:val="20"/>
          <w:szCs w:val="20"/>
        </w:rPr>
        <w:t xml:space="preserve">. </w:t>
      </w:r>
      <w:r w:rsidR="002A452A" w:rsidRPr="00BC3B61">
        <w:rPr>
          <w:rFonts w:asciiTheme="minorHAnsi" w:hAnsiTheme="minorHAnsi"/>
          <w:sz w:val="20"/>
          <w:szCs w:val="20"/>
        </w:rPr>
        <w:t xml:space="preserve">The method </w:t>
      </w:r>
      <w:r w:rsidR="00375990" w:rsidRPr="00BC3B61">
        <w:rPr>
          <w:rFonts w:asciiTheme="minorHAnsi" w:hAnsiTheme="minorHAnsi"/>
          <w:sz w:val="20"/>
          <w:szCs w:val="20"/>
        </w:rPr>
        <w:t xml:space="preserve">is suitable </w:t>
      </w:r>
      <w:r w:rsidR="002A452A" w:rsidRPr="00BC3B61">
        <w:rPr>
          <w:rFonts w:asciiTheme="minorHAnsi" w:hAnsiTheme="minorHAnsi"/>
          <w:sz w:val="20"/>
          <w:szCs w:val="20"/>
        </w:rPr>
        <w:t xml:space="preserve">for the determination of total nitrogen (TN) </w:t>
      </w:r>
      <w:r w:rsidR="00375990" w:rsidRPr="00BC3B61">
        <w:rPr>
          <w:rFonts w:asciiTheme="minorHAnsi" w:hAnsiTheme="minorHAnsi"/>
          <w:sz w:val="20"/>
          <w:szCs w:val="20"/>
        </w:rPr>
        <w:t xml:space="preserve">and total phosphorus (TP) </w:t>
      </w:r>
      <w:r w:rsidR="002A452A" w:rsidRPr="00BC3B61">
        <w:rPr>
          <w:rFonts w:asciiTheme="minorHAnsi" w:hAnsiTheme="minorHAnsi"/>
          <w:sz w:val="20"/>
          <w:szCs w:val="20"/>
        </w:rPr>
        <w:t>with necessary precautions to ensure that particula</w:t>
      </w:r>
      <w:r w:rsidR="00375990" w:rsidRPr="00BC3B61">
        <w:rPr>
          <w:rFonts w:asciiTheme="minorHAnsi" w:hAnsiTheme="minorHAnsi"/>
          <w:sz w:val="20"/>
          <w:szCs w:val="20"/>
        </w:rPr>
        <w:t>tes are fully digested.</w:t>
      </w:r>
      <w:r w:rsidR="00375990" w:rsidRPr="00BC3B61">
        <w:rPr>
          <w:rFonts w:asciiTheme="minorHAnsi" w:hAnsiTheme="minorHAnsi"/>
          <w:sz w:val="20"/>
          <w:szCs w:val="20"/>
        </w:rPr>
        <w:br/>
      </w:r>
    </w:p>
    <w:p w14:paraId="770215C2" w14:textId="3BAC106A" w:rsidR="00757AD7" w:rsidRPr="00BC3B61" w:rsidRDefault="00A757D3" w:rsidP="00757AD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96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fldChar w:fldCharType="begin"/>
      </w:r>
      <w:r w:rsidR="00757AD7" w:rsidRPr="00BC3B61">
        <w:rPr>
          <w:rFonts w:asciiTheme="minorHAnsi" w:hAnsiTheme="minorHAnsi"/>
          <w:sz w:val="20"/>
          <w:szCs w:val="20"/>
        </w:rPr>
        <w:instrText>LISTNUM 2 \l 3</w:instrText>
      </w:r>
      <w:r w:rsidRPr="00BC3B61">
        <w:rPr>
          <w:rFonts w:asciiTheme="minorHAnsi" w:hAnsiTheme="minorHAnsi"/>
          <w:sz w:val="20"/>
          <w:szCs w:val="20"/>
        </w:rPr>
        <w:fldChar w:fldCharType="end">
          <w:numberingChange w:id="2" w:author="mley" w:date="2013-07-15T11:59:00Z" w:original="ii)"/>
        </w:fldChar>
      </w:r>
      <w:r w:rsidR="00757AD7" w:rsidRPr="00BC3B61">
        <w:rPr>
          <w:rFonts w:asciiTheme="minorHAnsi" w:hAnsiTheme="minorHAnsi"/>
          <w:sz w:val="20"/>
          <w:szCs w:val="20"/>
        </w:rPr>
        <w:tab/>
      </w:r>
      <w:r w:rsidR="002A452A" w:rsidRPr="00BC3B61">
        <w:rPr>
          <w:rFonts w:asciiTheme="minorHAnsi" w:hAnsiTheme="minorHAnsi"/>
          <w:sz w:val="20"/>
          <w:szCs w:val="20"/>
        </w:rPr>
        <w:t>Typical analytical ranges are 0.</w:t>
      </w:r>
      <w:del w:id="3" w:author="Mary Ellen Ley" w:date="2017-01-03T13:44:00Z">
        <w:r w:rsidR="002A452A" w:rsidRPr="00BC3B61">
          <w:rPr>
            <w:rFonts w:asciiTheme="minorHAnsi" w:hAnsiTheme="minorHAnsi"/>
            <w:sz w:val="20"/>
            <w:szCs w:val="20"/>
          </w:rPr>
          <w:delText>01</w:delText>
        </w:r>
      </w:del>
      <w:ins w:id="4" w:author="Mary Ellen Ley" w:date="2017-01-03T13:44:00Z">
        <w:r w:rsidR="002A452A" w:rsidRPr="00BC3B61">
          <w:rPr>
            <w:rFonts w:asciiTheme="minorHAnsi" w:hAnsiTheme="minorHAnsi"/>
            <w:sz w:val="20"/>
            <w:szCs w:val="20"/>
          </w:rPr>
          <w:t>0</w:t>
        </w:r>
        <w:r w:rsidR="00967585">
          <w:rPr>
            <w:rFonts w:asciiTheme="minorHAnsi" w:hAnsiTheme="minorHAnsi"/>
            <w:sz w:val="20"/>
            <w:szCs w:val="20"/>
          </w:rPr>
          <w:t>5</w:t>
        </w:r>
      </w:ins>
      <w:r w:rsidR="002A452A" w:rsidRPr="00BC3B61">
        <w:rPr>
          <w:rFonts w:asciiTheme="minorHAnsi" w:hAnsiTheme="minorHAnsi"/>
          <w:sz w:val="20"/>
          <w:szCs w:val="20"/>
        </w:rPr>
        <w:t xml:space="preserve"> to 3.0 mg</w:t>
      </w:r>
      <w:r w:rsidR="002B5D4B" w:rsidRPr="00BC3B61">
        <w:rPr>
          <w:rFonts w:asciiTheme="minorHAnsi" w:hAnsiTheme="minorHAnsi"/>
          <w:sz w:val="20"/>
          <w:szCs w:val="20"/>
        </w:rPr>
        <w:t>-</w:t>
      </w:r>
      <w:r w:rsidR="002A452A" w:rsidRPr="00BC3B61">
        <w:rPr>
          <w:rFonts w:asciiTheme="minorHAnsi" w:hAnsiTheme="minorHAnsi"/>
          <w:sz w:val="20"/>
          <w:szCs w:val="20"/>
        </w:rPr>
        <w:t xml:space="preserve">N/L for </w:t>
      </w:r>
      <w:r w:rsidR="008F2711" w:rsidRPr="00BC3B61">
        <w:rPr>
          <w:rFonts w:asciiTheme="minorHAnsi" w:hAnsiTheme="minorHAnsi"/>
          <w:sz w:val="20"/>
          <w:szCs w:val="20"/>
        </w:rPr>
        <w:t xml:space="preserve">total </w:t>
      </w:r>
      <w:r w:rsidR="002A452A" w:rsidRPr="00BC3B61">
        <w:rPr>
          <w:rFonts w:asciiTheme="minorHAnsi" w:hAnsiTheme="minorHAnsi"/>
          <w:sz w:val="20"/>
          <w:szCs w:val="20"/>
        </w:rPr>
        <w:t>nitrogen and 0.0</w:t>
      </w:r>
      <w:r w:rsidR="00D75199">
        <w:rPr>
          <w:rFonts w:asciiTheme="minorHAnsi" w:hAnsiTheme="minorHAnsi"/>
          <w:sz w:val="20"/>
          <w:szCs w:val="20"/>
        </w:rPr>
        <w:t>1</w:t>
      </w:r>
      <w:r w:rsidR="002A452A" w:rsidRPr="00BC3B61">
        <w:rPr>
          <w:rFonts w:asciiTheme="minorHAnsi" w:hAnsiTheme="minorHAnsi"/>
          <w:sz w:val="20"/>
          <w:szCs w:val="20"/>
        </w:rPr>
        <w:t xml:space="preserve"> to 0.</w:t>
      </w:r>
      <w:del w:id="5" w:author="Mary Ellen Ley" w:date="2017-01-03T13:44:00Z">
        <w:r w:rsidR="002A452A" w:rsidRPr="00BC3B61">
          <w:rPr>
            <w:rFonts w:asciiTheme="minorHAnsi" w:hAnsiTheme="minorHAnsi"/>
            <w:sz w:val="20"/>
            <w:szCs w:val="20"/>
          </w:rPr>
          <w:delText>5</w:delText>
        </w:r>
      </w:del>
      <w:ins w:id="6" w:author="Mary Ellen Ley" w:date="2017-01-03T13:44:00Z">
        <w:r w:rsidR="002A452A" w:rsidRPr="00BC3B61">
          <w:rPr>
            <w:rFonts w:asciiTheme="minorHAnsi" w:hAnsiTheme="minorHAnsi"/>
            <w:sz w:val="20"/>
            <w:szCs w:val="20"/>
          </w:rPr>
          <w:t>5</w:t>
        </w:r>
        <w:r w:rsidR="00D75199">
          <w:rPr>
            <w:rFonts w:asciiTheme="minorHAnsi" w:hAnsiTheme="minorHAnsi"/>
            <w:sz w:val="20"/>
            <w:szCs w:val="20"/>
          </w:rPr>
          <w:t>0</w:t>
        </w:r>
      </w:ins>
      <w:r w:rsidR="002A452A" w:rsidRPr="00BC3B61">
        <w:rPr>
          <w:rFonts w:asciiTheme="minorHAnsi" w:hAnsiTheme="minorHAnsi"/>
          <w:sz w:val="20"/>
          <w:szCs w:val="20"/>
        </w:rPr>
        <w:t xml:space="preserve"> mg</w:t>
      </w:r>
      <w:r w:rsidR="002B5D4B" w:rsidRPr="00BC3B61">
        <w:rPr>
          <w:rFonts w:asciiTheme="minorHAnsi" w:hAnsiTheme="minorHAnsi"/>
          <w:sz w:val="20"/>
          <w:szCs w:val="20"/>
        </w:rPr>
        <w:t>-</w:t>
      </w:r>
      <w:r w:rsidR="002A452A" w:rsidRPr="00BC3B61">
        <w:rPr>
          <w:rFonts w:asciiTheme="minorHAnsi" w:hAnsiTheme="minorHAnsi"/>
          <w:sz w:val="20"/>
          <w:szCs w:val="20"/>
        </w:rPr>
        <w:t xml:space="preserve">P/L for </w:t>
      </w:r>
      <w:r w:rsidR="008F2711" w:rsidRPr="00BC3B61">
        <w:rPr>
          <w:rFonts w:asciiTheme="minorHAnsi" w:hAnsiTheme="minorHAnsi"/>
          <w:sz w:val="20"/>
          <w:szCs w:val="20"/>
        </w:rPr>
        <w:t xml:space="preserve">total </w:t>
      </w:r>
      <w:r w:rsidR="002A452A" w:rsidRPr="00BC3B61">
        <w:rPr>
          <w:rFonts w:asciiTheme="minorHAnsi" w:hAnsiTheme="minorHAnsi"/>
          <w:sz w:val="20"/>
          <w:szCs w:val="20"/>
        </w:rPr>
        <w:t>phosphorus</w:t>
      </w:r>
      <w:r w:rsidR="00B0547B" w:rsidRPr="00BC3B61">
        <w:rPr>
          <w:rFonts w:asciiTheme="minorHAnsi" w:hAnsiTheme="minorHAnsi"/>
          <w:sz w:val="20"/>
          <w:szCs w:val="20"/>
        </w:rPr>
        <w:t xml:space="preserve">. </w:t>
      </w:r>
      <w:del w:id="7" w:author="Mary Ellen Ley" w:date="2017-01-03T13:44:00Z">
        <w:r w:rsidR="00B0547B" w:rsidRPr="00BC3B61">
          <w:rPr>
            <w:rFonts w:asciiTheme="minorHAnsi" w:hAnsiTheme="minorHAnsi"/>
            <w:sz w:val="20"/>
            <w:szCs w:val="20"/>
          </w:rPr>
          <w:delText xml:space="preserve"> </w:delText>
        </w:r>
      </w:del>
      <w:r w:rsidR="00B0547B" w:rsidRPr="00BC3B61">
        <w:rPr>
          <w:rFonts w:asciiTheme="minorHAnsi" w:hAnsiTheme="minorHAnsi"/>
          <w:sz w:val="20"/>
          <w:szCs w:val="20"/>
        </w:rPr>
        <w:t xml:space="preserve">Analytical </w:t>
      </w:r>
      <w:r w:rsidR="002B5D4B" w:rsidRPr="00BC3B61">
        <w:rPr>
          <w:rFonts w:asciiTheme="minorHAnsi" w:hAnsiTheme="minorHAnsi"/>
          <w:sz w:val="20"/>
          <w:szCs w:val="20"/>
        </w:rPr>
        <w:t>ranges</w:t>
      </w:r>
      <w:r w:rsidR="008F2711" w:rsidRPr="00BC3B61">
        <w:rPr>
          <w:rFonts w:asciiTheme="minorHAnsi" w:hAnsiTheme="minorHAnsi"/>
          <w:sz w:val="20"/>
          <w:szCs w:val="20"/>
        </w:rPr>
        <w:t xml:space="preserve"> may be extended by digesting and analyzing a di</w:t>
      </w:r>
      <w:r w:rsidR="00914439" w:rsidRPr="00BC3B61">
        <w:rPr>
          <w:rFonts w:asciiTheme="minorHAnsi" w:hAnsiTheme="minorHAnsi"/>
          <w:sz w:val="20"/>
          <w:szCs w:val="20"/>
        </w:rPr>
        <w:t>luted sample.</w:t>
      </w:r>
      <w:del w:id="8" w:author="Mary Ellen Ley" w:date="2017-01-03T13:44:00Z">
        <w:r w:rsidR="00914439" w:rsidRPr="00BC3B61">
          <w:rPr>
            <w:rFonts w:asciiTheme="minorHAnsi" w:hAnsiTheme="minorHAnsi"/>
            <w:sz w:val="20"/>
            <w:szCs w:val="20"/>
          </w:rPr>
          <w:delText xml:space="preserve"> </w:delText>
        </w:r>
      </w:del>
      <w:r w:rsidR="00914439" w:rsidRPr="00BC3B61">
        <w:rPr>
          <w:rFonts w:asciiTheme="minorHAnsi" w:hAnsiTheme="minorHAnsi"/>
          <w:sz w:val="20"/>
          <w:szCs w:val="20"/>
        </w:rPr>
        <w:t xml:space="preserve"> </w:t>
      </w:r>
      <w:r w:rsidR="00B0547B" w:rsidRPr="00BC3B61">
        <w:rPr>
          <w:rFonts w:asciiTheme="minorHAnsi" w:hAnsiTheme="minorHAnsi"/>
          <w:sz w:val="20"/>
          <w:szCs w:val="20"/>
        </w:rPr>
        <w:t xml:space="preserve">A </w:t>
      </w:r>
      <w:r w:rsidR="001039FE" w:rsidRPr="00BC3B61">
        <w:rPr>
          <w:rFonts w:asciiTheme="minorHAnsi" w:hAnsiTheme="minorHAnsi"/>
          <w:sz w:val="20"/>
          <w:szCs w:val="20"/>
        </w:rPr>
        <w:t>higher</w:t>
      </w:r>
      <w:r w:rsidR="00B0547B" w:rsidRPr="00BC3B61">
        <w:rPr>
          <w:rFonts w:asciiTheme="minorHAnsi" w:hAnsiTheme="minorHAnsi"/>
          <w:sz w:val="20"/>
          <w:szCs w:val="20"/>
        </w:rPr>
        <w:t xml:space="preserve"> </w:t>
      </w:r>
      <w:r w:rsidR="00C12006" w:rsidRPr="00BC3B61">
        <w:rPr>
          <w:rFonts w:asciiTheme="minorHAnsi" w:hAnsiTheme="minorHAnsi"/>
          <w:sz w:val="20"/>
          <w:szCs w:val="20"/>
        </w:rPr>
        <w:t xml:space="preserve">calibration </w:t>
      </w:r>
      <w:r w:rsidR="0029051C" w:rsidRPr="00BC3B61">
        <w:rPr>
          <w:rFonts w:asciiTheme="minorHAnsi" w:hAnsiTheme="minorHAnsi"/>
          <w:sz w:val="20"/>
          <w:szCs w:val="20"/>
        </w:rPr>
        <w:t>range</w:t>
      </w:r>
      <w:r w:rsidR="00914439" w:rsidRPr="00BC3B61">
        <w:rPr>
          <w:rFonts w:asciiTheme="minorHAnsi" w:hAnsiTheme="minorHAnsi"/>
          <w:sz w:val="20"/>
          <w:szCs w:val="20"/>
        </w:rPr>
        <w:t xml:space="preserve"> </w:t>
      </w:r>
      <w:r w:rsidR="00C12006" w:rsidRPr="00BC3B61">
        <w:rPr>
          <w:rFonts w:asciiTheme="minorHAnsi" w:hAnsiTheme="minorHAnsi"/>
          <w:sz w:val="20"/>
          <w:szCs w:val="20"/>
        </w:rPr>
        <w:t xml:space="preserve">for nitrogen </w:t>
      </w:r>
      <w:r w:rsidR="00B0547B" w:rsidRPr="00BC3B61">
        <w:rPr>
          <w:rFonts w:asciiTheme="minorHAnsi" w:hAnsiTheme="minorHAnsi"/>
          <w:sz w:val="20"/>
          <w:szCs w:val="20"/>
        </w:rPr>
        <w:t xml:space="preserve">is permitted for </w:t>
      </w:r>
      <w:r w:rsidR="00914439" w:rsidRPr="00BC3B61">
        <w:rPr>
          <w:rFonts w:asciiTheme="minorHAnsi" w:hAnsiTheme="minorHAnsi"/>
          <w:sz w:val="20"/>
          <w:szCs w:val="20"/>
        </w:rPr>
        <w:t>filtered samples</w:t>
      </w:r>
      <w:r w:rsidR="00745025" w:rsidRPr="00BC3B61">
        <w:rPr>
          <w:rFonts w:asciiTheme="minorHAnsi" w:hAnsiTheme="minorHAnsi"/>
          <w:sz w:val="20"/>
          <w:szCs w:val="20"/>
        </w:rPr>
        <w:t xml:space="preserve"> only</w:t>
      </w:r>
      <w:r w:rsidR="00C12006" w:rsidRPr="00BC3B61">
        <w:rPr>
          <w:rFonts w:asciiTheme="minorHAnsi" w:hAnsiTheme="minorHAnsi"/>
          <w:sz w:val="20"/>
          <w:szCs w:val="20"/>
        </w:rPr>
        <w:t xml:space="preserve"> </w:t>
      </w:r>
      <w:r w:rsidR="00745025" w:rsidRPr="00BC3B61">
        <w:rPr>
          <w:rFonts w:asciiTheme="minorHAnsi" w:hAnsiTheme="minorHAnsi"/>
          <w:sz w:val="20"/>
          <w:szCs w:val="20"/>
        </w:rPr>
        <w:t>(</w:t>
      </w:r>
      <w:r w:rsidR="00C12006" w:rsidRPr="00BC3B61">
        <w:rPr>
          <w:rFonts w:asciiTheme="minorHAnsi" w:hAnsiTheme="minorHAnsi"/>
          <w:sz w:val="20"/>
          <w:szCs w:val="20"/>
        </w:rPr>
        <w:t>i.e.,</w:t>
      </w:r>
      <w:r w:rsidR="00B0547B" w:rsidRPr="00BC3B61">
        <w:rPr>
          <w:rFonts w:asciiTheme="minorHAnsi" w:hAnsiTheme="minorHAnsi"/>
          <w:sz w:val="20"/>
          <w:szCs w:val="20"/>
        </w:rPr>
        <w:t xml:space="preserve"> </w:t>
      </w:r>
      <w:r w:rsidR="00745025" w:rsidRPr="00BC3B61">
        <w:rPr>
          <w:rFonts w:asciiTheme="minorHAnsi" w:hAnsiTheme="minorHAnsi"/>
          <w:sz w:val="20"/>
          <w:szCs w:val="20"/>
        </w:rPr>
        <w:t>T</w:t>
      </w:r>
      <w:r w:rsidR="00C12006" w:rsidRPr="00BC3B61">
        <w:rPr>
          <w:rFonts w:asciiTheme="minorHAnsi" w:hAnsiTheme="minorHAnsi"/>
          <w:sz w:val="20"/>
          <w:szCs w:val="20"/>
        </w:rPr>
        <w:t>DN</w:t>
      </w:r>
      <w:r w:rsidR="00745025" w:rsidRPr="00BC3B61">
        <w:rPr>
          <w:rFonts w:asciiTheme="minorHAnsi" w:hAnsiTheme="minorHAnsi"/>
          <w:sz w:val="20"/>
          <w:szCs w:val="20"/>
        </w:rPr>
        <w:t>).</w:t>
      </w:r>
    </w:p>
    <w:p w14:paraId="2609B614" w14:textId="77777777" w:rsidR="00F82767" w:rsidRPr="00BC3B61" w:rsidRDefault="00F82767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5D9AE7D1" w14:textId="77777777" w:rsidR="00F82767" w:rsidRPr="00BC3B61" w:rsidRDefault="00A757D3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00" w:hanging="60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fldChar w:fldCharType="begin"/>
      </w:r>
      <w:r w:rsidR="00F82767" w:rsidRPr="00BC3B61">
        <w:rPr>
          <w:rFonts w:asciiTheme="minorHAnsi" w:hAnsiTheme="minorHAnsi"/>
          <w:sz w:val="20"/>
          <w:szCs w:val="20"/>
        </w:rPr>
        <w:instrText>LISTNUM 2 \l 2</w:instrText>
      </w:r>
      <w:r w:rsidRPr="00BC3B61">
        <w:rPr>
          <w:rFonts w:asciiTheme="minorHAnsi" w:hAnsiTheme="minorHAnsi"/>
          <w:sz w:val="20"/>
          <w:szCs w:val="20"/>
        </w:rPr>
        <w:fldChar w:fldCharType="end">
          <w:numberingChange w:id="9" w:author="mley" w:date="2013-07-01T14:31:00Z" w:original="b)"/>
        </w:fldChar>
      </w:r>
      <w:r w:rsidR="00F82767" w:rsidRPr="00BC3B61">
        <w:rPr>
          <w:rFonts w:asciiTheme="minorHAnsi" w:hAnsiTheme="minorHAnsi"/>
          <w:sz w:val="20"/>
          <w:szCs w:val="20"/>
        </w:rPr>
        <w:tab/>
      </w:r>
      <w:r w:rsidR="00F82767" w:rsidRPr="00BC3B61">
        <w:rPr>
          <w:rFonts w:asciiTheme="minorHAnsi" w:hAnsiTheme="minorHAnsi"/>
          <w:sz w:val="20"/>
          <w:szCs w:val="20"/>
          <w:u w:val="single"/>
        </w:rPr>
        <w:t>Summary of Method</w:t>
      </w:r>
    </w:p>
    <w:p w14:paraId="1ABC32DE" w14:textId="77777777" w:rsidR="00F82767" w:rsidRPr="00BC3B61" w:rsidRDefault="00F82767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40F81E61" w14:textId="77777777" w:rsidR="00F82767" w:rsidRPr="00BC3B61" w:rsidRDefault="00A757D3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96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fldChar w:fldCharType="begin"/>
      </w:r>
      <w:r w:rsidR="00F82767" w:rsidRPr="00BC3B61">
        <w:rPr>
          <w:rFonts w:asciiTheme="minorHAnsi" w:hAnsiTheme="minorHAnsi"/>
          <w:sz w:val="20"/>
          <w:szCs w:val="20"/>
        </w:rPr>
        <w:instrText>LISTNUM 2 \l 3 \s 1</w:instrText>
      </w:r>
      <w:r w:rsidRPr="00BC3B61">
        <w:rPr>
          <w:rFonts w:asciiTheme="minorHAnsi" w:hAnsiTheme="minorHAnsi"/>
          <w:sz w:val="20"/>
          <w:szCs w:val="20"/>
        </w:rPr>
        <w:fldChar w:fldCharType="end">
          <w:numberingChange w:id="10" w:author="mley" w:date="2013-07-15T12:00:00Z" w:original="i)"/>
        </w:fldChar>
      </w:r>
      <w:r w:rsidR="00F82767" w:rsidRPr="00BC3B61">
        <w:rPr>
          <w:rFonts w:asciiTheme="minorHAnsi" w:hAnsiTheme="minorHAnsi"/>
          <w:sz w:val="20"/>
          <w:szCs w:val="20"/>
        </w:rPr>
        <w:tab/>
        <w:t>Th</w:t>
      </w:r>
      <w:r w:rsidR="00745025" w:rsidRPr="00BC3B61">
        <w:rPr>
          <w:rFonts w:asciiTheme="minorHAnsi" w:hAnsiTheme="minorHAnsi"/>
          <w:sz w:val="20"/>
          <w:szCs w:val="20"/>
        </w:rPr>
        <w:t>e</w:t>
      </w:r>
      <w:r w:rsidR="00F82767" w:rsidRPr="00BC3B61">
        <w:rPr>
          <w:rFonts w:asciiTheme="minorHAnsi" w:hAnsiTheme="minorHAnsi"/>
          <w:sz w:val="20"/>
          <w:szCs w:val="20"/>
        </w:rPr>
        <w:t xml:space="preserve"> persulfate oxidation technique for nitrogen </w:t>
      </w:r>
      <w:r w:rsidR="00560295" w:rsidRPr="00BC3B61">
        <w:rPr>
          <w:rFonts w:asciiTheme="minorHAnsi" w:hAnsiTheme="minorHAnsi"/>
          <w:sz w:val="20"/>
          <w:szCs w:val="20"/>
        </w:rPr>
        <w:t>in water</w:t>
      </w:r>
      <w:r w:rsidR="00745025" w:rsidRPr="00BC3B61">
        <w:rPr>
          <w:rFonts w:asciiTheme="minorHAnsi" w:hAnsiTheme="minorHAnsi"/>
          <w:sz w:val="20"/>
          <w:szCs w:val="20"/>
        </w:rPr>
        <w:t xml:space="preserve"> is performed u</w:t>
      </w:r>
      <w:r w:rsidR="00F82767" w:rsidRPr="00BC3B61">
        <w:rPr>
          <w:rFonts w:asciiTheme="minorHAnsi" w:hAnsiTheme="minorHAnsi"/>
          <w:sz w:val="20"/>
          <w:szCs w:val="20"/>
        </w:rPr>
        <w:t xml:space="preserve">nder </w:t>
      </w:r>
      <w:r w:rsidR="00745025" w:rsidRPr="00BC3B61">
        <w:rPr>
          <w:rFonts w:asciiTheme="minorHAnsi" w:hAnsiTheme="minorHAnsi"/>
          <w:sz w:val="20"/>
          <w:szCs w:val="20"/>
        </w:rPr>
        <w:t xml:space="preserve">heated </w:t>
      </w:r>
      <w:r w:rsidR="00F82767" w:rsidRPr="00BC3B61">
        <w:rPr>
          <w:rFonts w:asciiTheme="minorHAnsi" w:hAnsiTheme="minorHAnsi"/>
          <w:sz w:val="20"/>
          <w:szCs w:val="20"/>
        </w:rPr>
        <w:t xml:space="preserve">alkaline conditions, </w:t>
      </w:r>
      <w:r w:rsidR="00745025" w:rsidRPr="00BC3B61">
        <w:rPr>
          <w:rFonts w:asciiTheme="minorHAnsi" w:hAnsiTheme="minorHAnsi"/>
          <w:sz w:val="20"/>
          <w:szCs w:val="20"/>
        </w:rPr>
        <w:t xml:space="preserve">where </w:t>
      </w:r>
      <w:r w:rsidR="00F82767" w:rsidRPr="00BC3B61">
        <w:rPr>
          <w:rFonts w:asciiTheme="minorHAnsi" w:hAnsiTheme="minorHAnsi"/>
          <w:sz w:val="20"/>
          <w:szCs w:val="20"/>
        </w:rPr>
        <w:t xml:space="preserve">all </w:t>
      </w:r>
      <w:r w:rsidR="00714A10" w:rsidRPr="00BC3B61">
        <w:rPr>
          <w:rFonts w:asciiTheme="minorHAnsi" w:hAnsiTheme="minorHAnsi"/>
          <w:sz w:val="20"/>
          <w:szCs w:val="20"/>
        </w:rPr>
        <w:t xml:space="preserve">organic and inorganic </w:t>
      </w:r>
      <w:r w:rsidR="00F82767" w:rsidRPr="00BC3B61">
        <w:rPr>
          <w:rFonts w:asciiTheme="minorHAnsi" w:hAnsiTheme="minorHAnsi"/>
          <w:sz w:val="20"/>
          <w:szCs w:val="20"/>
        </w:rPr>
        <w:t xml:space="preserve">forms of nitrogen are oxidized to </w:t>
      </w:r>
      <w:r w:rsidR="00714A10" w:rsidRPr="00BC3B61">
        <w:rPr>
          <w:rFonts w:asciiTheme="minorHAnsi" w:hAnsiTheme="minorHAnsi"/>
          <w:sz w:val="20"/>
          <w:szCs w:val="20"/>
        </w:rPr>
        <w:t>nitrate</w:t>
      </w:r>
      <w:r w:rsidR="00F82767" w:rsidRPr="00BC3B61">
        <w:rPr>
          <w:rFonts w:asciiTheme="minorHAnsi" w:hAnsiTheme="minorHAnsi"/>
          <w:sz w:val="20"/>
          <w:szCs w:val="20"/>
        </w:rPr>
        <w:t xml:space="preserve">. </w:t>
      </w:r>
      <w:r w:rsidR="00B813EB" w:rsidRPr="00BC3B61">
        <w:rPr>
          <w:rFonts w:asciiTheme="minorHAnsi" w:hAnsiTheme="minorHAnsi"/>
          <w:sz w:val="20"/>
          <w:szCs w:val="20"/>
        </w:rPr>
        <w:t xml:space="preserve">As </w:t>
      </w:r>
      <w:r w:rsidR="004D3E40" w:rsidRPr="00BC3B61">
        <w:rPr>
          <w:rFonts w:asciiTheme="minorHAnsi" w:hAnsiTheme="minorHAnsi"/>
          <w:sz w:val="20"/>
          <w:szCs w:val="20"/>
        </w:rPr>
        <w:t>the reaction</w:t>
      </w:r>
      <w:r w:rsidR="00B813EB" w:rsidRPr="00BC3B61">
        <w:rPr>
          <w:rFonts w:asciiTheme="minorHAnsi" w:hAnsiTheme="minorHAnsi"/>
          <w:sz w:val="20"/>
          <w:szCs w:val="20"/>
        </w:rPr>
        <w:t xml:space="preserve"> proceeds, NaOH is consumed and the pH drops to &lt; 2</w:t>
      </w:r>
      <w:r w:rsidR="00B2057F" w:rsidRPr="00BC3B61">
        <w:rPr>
          <w:rFonts w:asciiTheme="minorHAnsi" w:hAnsiTheme="minorHAnsi"/>
          <w:sz w:val="20"/>
          <w:szCs w:val="20"/>
        </w:rPr>
        <w:t>.2</w:t>
      </w:r>
      <w:r w:rsidR="00B813EB" w:rsidRPr="00BC3B61">
        <w:rPr>
          <w:rFonts w:asciiTheme="minorHAnsi" w:hAnsiTheme="minorHAnsi"/>
          <w:sz w:val="20"/>
          <w:szCs w:val="20"/>
        </w:rPr>
        <w:t xml:space="preserve">, which allows the oxidation of </w:t>
      </w:r>
      <w:r w:rsidR="00BB6D48" w:rsidRPr="00BC3B61">
        <w:rPr>
          <w:rFonts w:asciiTheme="minorHAnsi" w:hAnsiTheme="minorHAnsi"/>
          <w:sz w:val="20"/>
          <w:szCs w:val="20"/>
        </w:rPr>
        <w:t xml:space="preserve">all </w:t>
      </w:r>
      <w:r w:rsidR="00B61FCF" w:rsidRPr="00BC3B61">
        <w:rPr>
          <w:rFonts w:asciiTheme="minorHAnsi" w:hAnsiTheme="minorHAnsi"/>
          <w:sz w:val="20"/>
          <w:szCs w:val="20"/>
        </w:rPr>
        <w:t xml:space="preserve">phosphorus </w:t>
      </w:r>
      <w:r w:rsidR="00B813EB" w:rsidRPr="00BC3B61">
        <w:rPr>
          <w:rFonts w:asciiTheme="minorHAnsi" w:hAnsiTheme="minorHAnsi"/>
          <w:sz w:val="20"/>
          <w:szCs w:val="20"/>
        </w:rPr>
        <w:t>compounds</w:t>
      </w:r>
      <w:r w:rsidR="00D20820" w:rsidRPr="00BC3B61">
        <w:rPr>
          <w:rFonts w:asciiTheme="minorHAnsi" w:hAnsiTheme="minorHAnsi"/>
          <w:sz w:val="20"/>
          <w:szCs w:val="20"/>
        </w:rPr>
        <w:t xml:space="preserve"> to orthophosphate</w:t>
      </w:r>
      <w:r w:rsidR="00B813EB" w:rsidRPr="00BC3B61">
        <w:rPr>
          <w:rFonts w:asciiTheme="minorHAnsi" w:hAnsiTheme="minorHAnsi"/>
          <w:sz w:val="20"/>
          <w:szCs w:val="20"/>
        </w:rPr>
        <w:t>.</w:t>
      </w:r>
      <w:r w:rsidR="00F45847" w:rsidRPr="00BC3B61">
        <w:rPr>
          <w:rFonts w:asciiTheme="minorHAnsi" w:hAnsiTheme="minorHAnsi"/>
          <w:sz w:val="20"/>
          <w:szCs w:val="20"/>
        </w:rPr>
        <w:br/>
      </w:r>
    </w:p>
    <w:p w14:paraId="09B23DC4" w14:textId="77777777" w:rsidR="00F45847" w:rsidRPr="00BC3B61" w:rsidRDefault="00F45847" w:rsidP="00F4584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96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>ii</w:t>
      </w:r>
      <w:r w:rsidR="000159D2" w:rsidRPr="00BC3B61">
        <w:rPr>
          <w:rFonts w:asciiTheme="minorHAnsi" w:hAnsiTheme="minorHAnsi"/>
          <w:sz w:val="20"/>
          <w:szCs w:val="20"/>
        </w:rPr>
        <w:t>)</w:t>
      </w:r>
      <w:r w:rsidRPr="00BC3B61">
        <w:rPr>
          <w:rFonts w:asciiTheme="minorHAnsi" w:hAnsiTheme="minorHAnsi"/>
          <w:sz w:val="20"/>
          <w:szCs w:val="20"/>
        </w:rPr>
        <w:tab/>
      </w:r>
      <w:r w:rsidR="00D20820" w:rsidRPr="00BC3B61">
        <w:rPr>
          <w:rFonts w:asciiTheme="minorHAnsi" w:hAnsiTheme="minorHAnsi"/>
          <w:sz w:val="20"/>
          <w:szCs w:val="20"/>
        </w:rPr>
        <w:t xml:space="preserve">An aliquot of </w:t>
      </w:r>
      <w:r w:rsidR="00B813EB" w:rsidRPr="00BC3B61">
        <w:rPr>
          <w:rFonts w:asciiTheme="minorHAnsi" w:hAnsiTheme="minorHAnsi"/>
          <w:sz w:val="20"/>
          <w:szCs w:val="20"/>
        </w:rPr>
        <w:t xml:space="preserve">digested sample </w:t>
      </w:r>
      <w:r w:rsidR="00B61FCF" w:rsidRPr="00BC3B61">
        <w:rPr>
          <w:rFonts w:asciiTheme="minorHAnsi" w:hAnsiTheme="minorHAnsi"/>
          <w:sz w:val="20"/>
          <w:szCs w:val="20"/>
        </w:rPr>
        <w:t>is</w:t>
      </w:r>
      <w:r w:rsidR="00D20820" w:rsidRPr="00BC3B61">
        <w:rPr>
          <w:rFonts w:asciiTheme="minorHAnsi" w:hAnsiTheme="minorHAnsi"/>
          <w:sz w:val="20"/>
          <w:szCs w:val="20"/>
        </w:rPr>
        <w:t xml:space="preserve"> </w:t>
      </w:r>
      <w:r w:rsidR="00B813EB" w:rsidRPr="00BC3B61">
        <w:rPr>
          <w:rFonts w:asciiTheme="minorHAnsi" w:hAnsiTheme="minorHAnsi"/>
          <w:sz w:val="20"/>
          <w:szCs w:val="20"/>
        </w:rPr>
        <w:t>analyzed for nitrate and orthophosphate using an automated colorimetric method (</w:t>
      </w:r>
      <w:r w:rsidR="004D3E40" w:rsidRPr="00BC3B61">
        <w:rPr>
          <w:rFonts w:asciiTheme="minorHAnsi" w:hAnsiTheme="minorHAnsi"/>
          <w:sz w:val="20"/>
          <w:szCs w:val="20"/>
        </w:rPr>
        <w:t>S</w:t>
      </w:r>
      <w:r w:rsidR="00B813EB" w:rsidRPr="00BC3B61">
        <w:rPr>
          <w:rFonts w:asciiTheme="minorHAnsi" w:hAnsiTheme="minorHAnsi"/>
          <w:sz w:val="20"/>
          <w:szCs w:val="20"/>
        </w:rPr>
        <w:t xml:space="preserve">ections </w:t>
      </w:r>
      <w:r w:rsidR="004D3E40" w:rsidRPr="00BC3B61">
        <w:rPr>
          <w:rFonts w:asciiTheme="minorHAnsi" w:hAnsiTheme="minorHAnsi"/>
          <w:sz w:val="20"/>
          <w:szCs w:val="20"/>
        </w:rPr>
        <w:t>D.</w:t>
      </w:r>
      <w:r w:rsidR="00BE4469">
        <w:rPr>
          <w:rFonts w:asciiTheme="minorHAnsi" w:hAnsiTheme="minorHAnsi"/>
          <w:sz w:val="20"/>
          <w:szCs w:val="20"/>
        </w:rPr>
        <w:t>5</w:t>
      </w:r>
      <w:r w:rsidR="004D3E40" w:rsidRPr="00BC3B61">
        <w:rPr>
          <w:rFonts w:asciiTheme="minorHAnsi" w:hAnsiTheme="minorHAnsi"/>
          <w:sz w:val="20"/>
          <w:szCs w:val="20"/>
        </w:rPr>
        <w:t xml:space="preserve"> </w:t>
      </w:r>
      <w:r w:rsidR="00B813EB" w:rsidRPr="00BC3B61">
        <w:rPr>
          <w:rFonts w:asciiTheme="minorHAnsi" w:hAnsiTheme="minorHAnsi"/>
          <w:sz w:val="20"/>
          <w:szCs w:val="20"/>
        </w:rPr>
        <w:t xml:space="preserve">&amp; </w:t>
      </w:r>
      <w:r w:rsidR="00BE4469">
        <w:rPr>
          <w:rFonts w:asciiTheme="minorHAnsi" w:hAnsiTheme="minorHAnsi"/>
          <w:sz w:val="20"/>
          <w:szCs w:val="20"/>
        </w:rPr>
        <w:t>6.</w:t>
      </w:r>
      <w:r w:rsidR="004D3E40" w:rsidRPr="00BC3B61">
        <w:rPr>
          <w:rFonts w:asciiTheme="minorHAnsi" w:hAnsiTheme="minorHAnsi"/>
          <w:sz w:val="20"/>
          <w:szCs w:val="20"/>
        </w:rPr>
        <w:t>D.</w:t>
      </w:r>
      <w:r w:rsidR="00BE4469">
        <w:rPr>
          <w:rFonts w:asciiTheme="minorHAnsi" w:hAnsiTheme="minorHAnsi"/>
          <w:sz w:val="20"/>
          <w:szCs w:val="20"/>
        </w:rPr>
        <w:t>8</w:t>
      </w:r>
      <w:r w:rsidR="00B813EB" w:rsidRPr="00BC3B61">
        <w:rPr>
          <w:rFonts w:asciiTheme="minorHAnsi" w:hAnsiTheme="minorHAnsi"/>
          <w:sz w:val="20"/>
          <w:szCs w:val="20"/>
        </w:rPr>
        <w:t xml:space="preserve">) to </w:t>
      </w:r>
      <w:r w:rsidR="00D20820" w:rsidRPr="00BC3B61">
        <w:rPr>
          <w:rFonts w:asciiTheme="minorHAnsi" w:hAnsiTheme="minorHAnsi"/>
          <w:sz w:val="20"/>
          <w:szCs w:val="20"/>
        </w:rPr>
        <w:t>produce</w:t>
      </w:r>
      <w:r w:rsidR="00B813EB" w:rsidRPr="00BC3B61">
        <w:rPr>
          <w:rFonts w:asciiTheme="minorHAnsi" w:hAnsiTheme="minorHAnsi"/>
          <w:sz w:val="20"/>
          <w:szCs w:val="20"/>
        </w:rPr>
        <w:t xml:space="preserve"> total nitrogen and total phosph</w:t>
      </w:r>
      <w:r w:rsidR="005D0EA7" w:rsidRPr="00BC3B61">
        <w:rPr>
          <w:rFonts w:asciiTheme="minorHAnsi" w:hAnsiTheme="minorHAnsi"/>
          <w:sz w:val="20"/>
          <w:szCs w:val="20"/>
        </w:rPr>
        <w:t>orus</w:t>
      </w:r>
      <w:r w:rsidR="00B813EB" w:rsidRPr="00BC3B61">
        <w:rPr>
          <w:rFonts w:asciiTheme="minorHAnsi" w:hAnsiTheme="minorHAnsi"/>
          <w:sz w:val="20"/>
          <w:szCs w:val="20"/>
        </w:rPr>
        <w:t xml:space="preserve"> concentration</w:t>
      </w:r>
      <w:r w:rsidR="00D20820" w:rsidRPr="00BC3B61">
        <w:rPr>
          <w:rFonts w:asciiTheme="minorHAnsi" w:hAnsiTheme="minorHAnsi"/>
          <w:sz w:val="20"/>
          <w:szCs w:val="20"/>
        </w:rPr>
        <w:t>s</w:t>
      </w:r>
      <w:r w:rsidR="00B813EB" w:rsidRPr="00BC3B61">
        <w:rPr>
          <w:rFonts w:asciiTheme="minorHAnsi" w:hAnsiTheme="minorHAnsi"/>
          <w:sz w:val="20"/>
          <w:szCs w:val="20"/>
        </w:rPr>
        <w:t xml:space="preserve">.  </w:t>
      </w:r>
    </w:p>
    <w:p w14:paraId="15F84978" w14:textId="77777777" w:rsidR="00F82767" w:rsidRPr="00BC3B61" w:rsidRDefault="00F82767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71273C16" w14:textId="77777777" w:rsidR="00F82767" w:rsidRPr="00BC3B61" w:rsidRDefault="00A757D3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00" w:hanging="60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fldChar w:fldCharType="begin"/>
      </w:r>
      <w:r w:rsidR="00F82767" w:rsidRPr="00BC3B61">
        <w:rPr>
          <w:rFonts w:asciiTheme="minorHAnsi" w:hAnsiTheme="minorHAnsi"/>
          <w:sz w:val="20"/>
          <w:szCs w:val="20"/>
        </w:rPr>
        <w:instrText>LISTNUM 2 \l 2</w:instrText>
      </w:r>
      <w:r w:rsidRPr="00BC3B61">
        <w:rPr>
          <w:rFonts w:asciiTheme="minorHAnsi" w:hAnsiTheme="minorHAnsi"/>
          <w:sz w:val="20"/>
          <w:szCs w:val="20"/>
        </w:rPr>
        <w:fldChar w:fldCharType="end">
          <w:numberingChange w:id="11" w:author="mley" w:date="2013-07-01T14:31:00Z" w:original="c)"/>
        </w:fldChar>
      </w:r>
      <w:r w:rsidR="00F82767" w:rsidRPr="00BC3B61">
        <w:rPr>
          <w:rFonts w:asciiTheme="minorHAnsi" w:hAnsiTheme="minorHAnsi"/>
          <w:sz w:val="20"/>
          <w:szCs w:val="20"/>
        </w:rPr>
        <w:tab/>
      </w:r>
      <w:r w:rsidR="00F82767" w:rsidRPr="00BC3B61">
        <w:rPr>
          <w:rFonts w:asciiTheme="minorHAnsi" w:hAnsiTheme="minorHAnsi"/>
          <w:sz w:val="20"/>
          <w:szCs w:val="20"/>
          <w:u w:val="single"/>
        </w:rPr>
        <w:t>Interferences</w:t>
      </w:r>
      <w:r w:rsidR="00D20820" w:rsidRPr="00BC3B61">
        <w:rPr>
          <w:rFonts w:asciiTheme="minorHAnsi" w:hAnsiTheme="minorHAnsi"/>
          <w:sz w:val="20"/>
          <w:szCs w:val="20"/>
        </w:rPr>
        <w:t xml:space="preserve"> </w:t>
      </w:r>
    </w:p>
    <w:p w14:paraId="0938FA60" w14:textId="77777777" w:rsidR="00F82767" w:rsidRPr="00BC3B61" w:rsidRDefault="00F82767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69E9FB61" w14:textId="77777777" w:rsidR="00F82767" w:rsidRPr="00BC3B61" w:rsidRDefault="00A757D3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96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fldChar w:fldCharType="begin"/>
      </w:r>
      <w:r w:rsidR="00F82767" w:rsidRPr="00BC3B61">
        <w:rPr>
          <w:rFonts w:asciiTheme="minorHAnsi" w:hAnsiTheme="minorHAnsi"/>
          <w:sz w:val="20"/>
          <w:szCs w:val="20"/>
        </w:rPr>
        <w:instrText>LISTNUM 2 \l 3 \s 1</w:instrText>
      </w:r>
      <w:r w:rsidRPr="00BC3B61">
        <w:rPr>
          <w:rFonts w:asciiTheme="minorHAnsi" w:hAnsiTheme="minorHAnsi"/>
          <w:sz w:val="20"/>
          <w:szCs w:val="20"/>
        </w:rPr>
        <w:fldChar w:fldCharType="end">
          <w:numberingChange w:id="12" w:author="mley" w:date="2013-07-01T14:31:00Z" w:original="i)"/>
        </w:fldChar>
      </w:r>
      <w:r w:rsidR="00F82767" w:rsidRPr="00BC3B61">
        <w:rPr>
          <w:rFonts w:asciiTheme="minorHAnsi" w:hAnsiTheme="minorHAnsi"/>
          <w:sz w:val="20"/>
          <w:szCs w:val="20"/>
        </w:rPr>
        <w:tab/>
      </w:r>
      <w:r w:rsidR="00B2057F" w:rsidRPr="00BC3B61">
        <w:rPr>
          <w:rFonts w:asciiTheme="minorHAnsi" w:hAnsiTheme="minorHAnsi"/>
          <w:sz w:val="20"/>
          <w:szCs w:val="20"/>
        </w:rPr>
        <w:t>Some particulate nitrogen compounds in unfiltered samples may be resistant to alkaline persulfate digestion (i.e.,</w:t>
      </w:r>
      <w:r w:rsidR="00270C4A" w:rsidRPr="00BC3B61">
        <w:rPr>
          <w:rFonts w:asciiTheme="minorHAnsi" w:hAnsiTheme="minorHAnsi"/>
          <w:sz w:val="20"/>
          <w:szCs w:val="20"/>
        </w:rPr>
        <w:t xml:space="preserve"> </w:t>
      </w:r>
      <w:r w:rsidR="00B2057F" w:rsidRPr="00BC3B61">
        <w:rPr>
          <w:rFonts w:asciiTheme="minorHAnsi" w:hAnsiTheme="minorHAnsi"/>
          <w:sz w:val="20"/>
          <w:szCs w:val="20"/>
        </w:rPr>
        <w:t>refractory</w:t>
      </w:r>
      <w:r w:rsidR="00BE4469">
        <w:rPr>
          <w:rFonts w:asciiTheme="minorHAnsi" w:hAnsiTheme="minorHAnsi"/>
          <w:sz w:val="20"/>
          <w:szCs w:val="20"/>
        </w:rPr>
        <w:t xml:space="preserve"> N</w:t>
      </w:r>
      <w:r w:rsidR="00B2057F" w:rsidRPr="00BC3B61">
        <w:rPr>
          <w:rFonts w:asciiTheme="minorHAnsi" w:hAnsiTheme="minorHAnsi"/>
          <w:sz w:val="20"/>
          <w:szCs w:val="20"/>
        </w:rPr>
        <w:t>) and yield low total nitrogen results.</w:t>
      </w:r>
    </w:p>
    <w:p w14:paraId="505DB585" w14:textId="77777777" w:rsidR="00F82767" w:rsidRPr="00BC3B61" w:rsidRDefault="00F82767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36097DC4" w14:textId="77777777" w:rsidR="00F82767" w:rsidRPr="00BC3B61" w:rsidRDefault="00A757D3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96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fldChar w:fldCharType="begin"/>
      </w:r>
      <w:r w:rsidR="00F82767" w:rsidRPr="00BC3B61">
        <w:rPr>
          <w:rFonts w:asciiTheme="minorHAnsi" w:hAnsiTheme="minorHAnsi"/>
          <w:sz w:val="20"/>
          <w:szCs w:val="20"/>
        </w:rPr>
        <w:instrText>LISTNUM 2 \l 3</w:instrText>
      </w:r>
      <w:r w:rsidRPr="00BC3B61">
        <w:rPr>
          <w:rFonts w:asciiTheme="minorHAnsi" w:hAnsiTheme="minorHAnsi"/>
          <w:sz w:val="20"/>
          <w:szCs w:val="20"/>
        </w:rPr>
        <w:fldChar w:fldCharType="end">
          <w:numberingChange w:id="13" w:author="mley" w:date="2013-07-15T17:41:00Z" w:original="ii)"/>
        </w:fldChar>
      </w:r>
      <w:r w:rsidR="00F82767" w:rsidRPr="00BC3B61">
        <w:rPr>
          <w:rFonts w:asciiTheme="minorHAnsi" w:hAnsiTheme="minorHAnsi"/>
          <w:sz w:val="20"/>
          <w:szCs w:val="20"/>
        </w:rPr>
        <w:tab/>
      </w:r>
      <w:r w:rsidR="00B2057F" w:rsidRPr="00BC3B61">
        <w:rPr>
          <w:rFonts w:asciiTheme="minorHAnsi" w:hAnsiTheme="minorHAnsi"/>
          <w:sz w:val="20"/>
          <w:szCs w:val="20"/>
        </w:rPr>
        <w:t xml:space="preserve">Samples preserved with acid will result in low recoveries of nitrogen unless the pH </w:t>
      </w:r>
      <w:r w:rsidR="001039FE" w:rsidRPr="00BC3B61">
        <w:rPr>
          <w:rFonts w:asciiTheme="minorHAnsi" w:hAnsiTheme="minorHAnsi"/>
          <w:sz w:val="20"/>
          <w:szCs w:val="20"/>
        </w:rPr>
        <w:t xml:space="preserve">is neutralized </w:t>
      </w:r>
      <w:r w:rsidR="00B2057F" w:rsidRPr="00BC3B61">
        <w:rPr>
          <w:rFonts w:asciiTheme="minorHAnsi" w:hAnsiTheme="minorHAnsi"/>
          <w:sz w:val="20"/>
          <w:szCs w:val="20"/>
        </w:rPr>
        <w:t xml:space="preserve">to </w:t>
      </w:r>
      <w:r w:rsidR="001039FE" w:rsidRPr="00BC3B61">
        <w:rPr>
          <w:rFonts w:asciiTheme="minorHAnsi" w:hAnsiTheme="minorHAnsi"/>
          <w:sz w:val="20"/>
          <w:szCs w:val="20"/>
        </w:rPr>
        <w:t xml:space="preserve">the same pH as </w:t>
      </w:r>
      <w:r w:rsidR="000159D2" w:rsidRPr="00BC3B61">
        <w:rPr>
          <w:rFonts w:asciiTheme="minorHAnsi" w:hAnsiTheme="minorHAnsi"/>
          <w:sz w:val="20"/>
          <w:szCs w:val="20"/>
        </w:rPr>
        <w:t xml:space="preserve">the </w:t>
      </w:r>
      <w:r w:rsidR="00DD03A7" w:rsidRPr="00BC3B61">
        <w:rPr>
          <w:rFonts w:asciiTheme="minorHAnsi" w:hAnsiTheme="minorHAnsi"/>
          <w:sz w:val="20"/>
          <w:szCs w:val="20"/>
        </w:rPr>
        <w:t>reagents.</w:t>
      </w:r>
      <w:r w:rsidR="00B2057F" w:rsidRPr="00BC3B61">
        <w:rPr>
          <w:rFonts w:asciiTheme="minorHAnsi" w:hAnsiTheme="minorHAnsi"/>
          <w:sz w:val="20"/>
          <w:szCs w:val="20"/>
        </w:rPr>
        <w:t xml:space="preserve"> (USGS 2003</w:t>
      </w:r>
      <w:r w:rsidR="000F40D9" w:rsidRPr="00BC3B61">
        <w:rPr>
          <w:rFonts w:asciiTheme="minorHAnsi" w:hAnsiTheme="minorHAnsi"/>
          <w:sz w:val="20"/>
          <w:szCs w:val="20"/>
        </w:rPr>
        <w:t>.)</w:t>
      </w:r>
    </w:p>
    <w:p w14:paraId="252AA8DD" w14:textId="77777777" w:rsidR="002A4780" w:rsidRPr="00BC3B61" w:rsidRDefault="002A4780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960"/>
        <w:rPr>
          <w:rFonts w:asciiTheme="minorHAnsi" w:hAnsiTheme="minorHAnsi"/>
          <w:sz w:val="20"/>
          <w:szCs w:val="20"/>
        </w:rPr>
      </w:pPr>
    </w:p>
    <w:p w14:paraId="709CE5E6" w14:textId="77777777" w:rsidR="00B2057F" w:rsidRPr="00BC3B61" w:rsidRDefault="00A757D3" w:rsidP="00B2057F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96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fldChar w:fldCharType="begin"/>
      </w:r>
      <w:r w:rsidR="00D2612D" w:rsidRPr="00BC3B61">
        <w:rPr>
          <w:rFonts w:asciiTheme="minorHAnsi" w:hAnsiTheme="minorHAnsi"/>
          <w:sz w:val="20"/>
          <w:szCs w:val="20"/>
        </w:rPr>
        <w:instrText>LISTNUM 2 \l 3</w:instrText>
      </w:r>
      <w:r w:rsidRPr="00BC3B61">
        <w:rPr>
          <w:rFonts w:asciiTheme="minorHAnsi" w:hAnsiTheme="minorHAnsi"/>
          <w:sz w:val="20"/>
          <w:szCs w:val="20"/>
        </w:rPr>
        <w:fldChar w:fldCharType="end">
          <w:numberingChange w:id="14" w:author="mley" w:date="2013-07-15T12:17:00Z" w:original="iii)"/>
        </w:fldChar>
      </w:r>
      <w:r w:rsidR="00D2612D" w:rsidRPr="00BC3B61">
        <w:rPr>
          <w:rFonts w:asciiTheme="minorHAnsi" w:hAnsiTheme="minorHAnsi"/>
          <w:sz w:val="20"/>
          <w:szCs w:val="20"/>
        </w:rPr>
        <w:tab/>
      </w:r>
      <w:r w:rsidR="00B2057F" w:rsidRPr="00BC3B61">
        <w:rPr>
          <w:rFonts w:asciiTheme="minorHAnsi" w:hAnsiTheme="minorHAnsi"/>
          <w:sz w:val="20"/>
          <w:szCs w:val="20"/>
        </w:rPr>
        <w:t>Organic carbon reacts with the persulfate oxidation reagent to form carbon dioxide.  Concentrations over 150 mg</w:t>
      </w:r>
      <w:r w:rsidR="00375990" w:rsidRPr="00BC3B61">
        <w:rPr>
          <w:rFonts w:asciiTheme="minorHAnsi" w:hAnsiTheme="minorHAnsi"/>
          <w:sz w:val="20"/>
          <w:szCs w:val="20"/>
        </w:rPr>
        <w:t>-</w:t>
      </w:r>
      <w:r w:rsidR="00B2057F" w:rsidRPr="00BC3B61">
        <w:rPr>
          <w:rFonts w:asciiTheme="minorHAnsi" w:hAnsiTheme="minorHAnsi"/>
          <w:sz w:val="20"/>
          <w:szCs w:val="20"/>
        </w:rPr>
        <w:t>C/L may deplete the persulfate before all nitrogen compounds are oxidized and cause a low bias for total nitrogen</w:t>
      </w:r>
      <w:r w:rsidR="001039FE" w:rsidRPr="00BC3B61">
        <w:rPr>
          <w:rFonts w:asciiTheme="minorHAnsi" w:hAnsiTheme="minorHAnsi"/>
          <w:sz w:val="20"/>
          <w:szCs w:val="20"/>
        </w:rPr>
        <w:t xml:space="preserve"> values</w:t>
      </w:r>
      <w:r w:rsidR="00B2057F" w:rsidRPr="00BC3B61">
        <w:rPr>
          <w:rFonts w:asciiTheme="minorHAnsi" w:hAnsiTheme="minorHAnsi"/>
          <w:sz w:val="20"/>
          <w:szCs w:val="20"/>
        </w:rPr>
        <w:t>.</w:t>
      </w:r>
    </w:p>
    <w:p w14:paraId="4E2C8A8F" w14:textId="77777777" w:rsidR="00F82767" w:rsidRPr="00BC3B61" w:rsidRDefault="00F82767" w:rsidP="00043B54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960"/>
        <w:rPr>
          <w:rFonts w:asciiTheme="minorHAnsi" w:hAnsiTheme="minorHAnsi"/>
          <w:sz w:val="20"/>
          <w:szCs w:val="20"/>
        </w:rPr>
      </w:pPr>
    </w:p>
    <w:p w14:paraId="1DCC8045" w14:textId="77777777" w:rsidR="00F82767" w:rsidRPr="00BC3B61" w:rsidRDefault="00A757D3" w:rsidP="00A765FE">
      <w:pPr>
        <w:keepNext/>
        <w:keepLines/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00" w:hanging="60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lastRenderedPageBreak/>
        <w:fldChar w:fldCharType="begin"/>
      </w:r>
      <w:r w:rsidR="00F82767" w:rsidRPr="00BC3B61">
        <w:rPr>
          <w:rFonts w:asciiTheme="minorHAnsi" w:hAnsiTheme="minorHAnsi"/>
          <w:sz w:val="20"/>
          <w:szCs w:val="20"/>
        </w:rPr>
        <w:instrText>LISTNUM 2 \l 2</w:instrText>
      </w:r>
      <w:r w:rsidRPr="00BC3B61">
        <w:rPr>
          <w:rFonts w:asciiTheme="minorHAnsi" w:hAnsiTheme="minorHAnsi"/>
          <w:sz w:val="20"/>
          <w:szCs w:val="20"/>
        </w:rPr>
        <w:fldChar w:fldCharType="end">
          <w:numberingChange w:id="15" w:author="mley" w:date="2013-07-01T14:31:00Z" w:original="d)"/>
        </w:fldChar>
      </w:r>
      <w:r w:rsidR="00F82767" w:rsidRPr="00BC3B61">
        <w:rPr>
          <w:rFonts w:asciiTheme="minorHAnsi" w:hAnsiTheme="minorHAnsi"/>
          <w:sz w:val="20"/>
          <w:szCs w:val="20"/>
        </w:rPr>
        <w:tab/>
      </w:r>
      <w:r w:rsidR="00F82767" w:rsidRPr="00BC3B61">
        <w:rPr>
          <w:rFonts w:asciiTheme="minorHAnsi" w:hAnsiTheme="minorHAnsi"/>
          <w:sz w:val="20"/>
          <w:szCs w:val="20"/>
          <w:u w:val="single"/>
        </w:rPr>
        <w:t>Apparatus and Materials</w:t>
      </w:r>
    </w:p>
    <w:p w14:paraId="49619542" w14:textId="77777777" w:rsidR="00F82767" w:rsidRPr="00BC3B61" w:rsidRDefault="00F82767" w:rsidP="00A765FE">
      <w:pPr>
        <w:keepNext/>
        <w:keepLines/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3FA7D5AD" w14:textId="64833BE1" w:rsidR="00F82767" w:rsidRPr="00BC3B61" w:rsidRDefault="00A757D3" w:rsidP="00A765FE">
      <w:pPr>
        <w:keepNext/>
        <w:keepLines/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96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fldChar w:fldCharType="begin"/>
      </w:r>
      <w:r w:rsidR="00F82767" w:rsidRPr="00BC3B61">
        <w:rPr>
          <w:rFonts w:asciiTheme="minorHAnsi" w:hAnsiTheme="minorHAnsi"/>
          <w:sz w:val="20"/>
          <w:szCs w:val="20"/>
        </w:rPr>
        <w:instrText>LISTNUM 2 \l 3 \s 1</w:instrText>
      </w:r>
      <w:r w:rsidRPr="00BC3B61">
        <w:rPr>
          <w:rFonts w:asciiTheme="minorHAnsi" w:hAnsiTheme="minorHAnsi"/>
          <w:sz w:val="20"/>
          <w:szCs w:val="20"/>
        </w:rPr>
        <w:fldChar w:fldCharType="end">
          <w:numberingChange w:id="16" w:author="mley" w:date="2013-07-01T14:31:00Z" w:original="i)"/>
        </w:fldChar>
      </w:r>
      <w:r w:rsidR="00F82767" w:rsidRPr="00BC3B61">
        <w:rPr>
          <w:rFonts w:asciiTheme="minorHAnsi" w:hAnsiTheme="minorHAnsi"/>
          <w:sz w:val="20"/>
          <w:szCs w:val="20"/>
        </w:rPr>
        <w:tab/>
      </w:r>
      <w:r w:rsidR="00714A10" w:rsidRPr="00BC3B61">
        <w:rPr>
          <w:rFonts w:asciiTheme="minorHAnsi" w:hAnsiTheme="minorHAnsi"/>
          <w:sz w:val="20"/>
          <w:szCs w:val="20"/>
        </w:rPr>
        <w:t xml:space="preserve">Autoclave or pressure </w:t>
      </w:r>
      <w:r w:rsidR="007D25E9" w:rsidRPr="00BC3B61">
        <w:rPr>
          <w:rFonts w:asciiTheme="minorHAnsi" w:hAnsiTheme="minorHAnsi"/>
          <w:sz w:val="20"/>
          <w:szCs w:val="20"/>
        </w:rPr>
        <w:t>c</w:t>
      </w:r>
      <w:r w:rsidR="00714A10" w:rsidRPr="00BC3B61">
        <w:rPr>
          <w:rFonts w:asciiTheme="minorHAnsi" w:hAnsiTheme="minorHAnsi"/>
          <w:sz w:val="20"/>
          <w:szCs w:val="20"/>
        </w:rPr>
        <w:t>ooker</w:t>
      </w:r>
      <w:r w:rsidR="007D25E9" w:rsidRPr="00BC3B61">
        <w:rPr>
          <w:rFonts w:asciiTheme="minorHAnsi" w:hAnsiTheme="minorHAnsi"/>
          <w:sz w:val="20"/>
          <w:szCs w:val="20"/>
        </w:rPr>
        <w:t xml:space="preserve"> capable of maintaining </w:t>
      </w:r>
      <w:del w:id="17" w:author="Mary Ellen Ley" w:date="2017-01-03T13:44:00Z">
        <w:r w:rsidR="007D25E9" w:rsidRPr="00BC3B61">
          <w:rPr>
            <w:rFonts w:asciiTheme="minorHAnsi" w:hAnsiTheme="minorHAnsi"/>
            <w:sz w:val="20"/>
            <w:szCs w:val="20"/>
          </w:rPr>
          <w:delText>100</w:delText>
        </w:r>
      </w:del>
      <w:ins w:id="18" w:author="Mary Ellen Ley" w:date="2017-01-03T13:44:00Z">
        <w:r w:rsidR="007D25E9" w:rsidRPr="00BC3B61">
          <w:rPr>
            <w:rFonts w:asciiTheme="minorHAnsi" w:hAnsiTheme="minorHAnsi"/>
            <w:sz w:val="20"/>
            <w:szCs w:val="20"/>
          </w:rPr>
          <w:t>10</w:t>
        </w:r>
        <w:r w:rsidR="00D75199">
          <w:rPr>
            <w:rFonts w:asciiTheme="minorHAnsi" w:hAnsiTheme="minorHAnsi"/>
            <w:sz w:val="20"/>
            <w:szCs w:val="20"/>
          </w:rPr>
          <w:t>5</w:t>
        </w:r>
      </w:ins>
      <w:r w:rsidR="007D25E9" w:rsidRPr="00BC3B61">
        <w:rPr>
          <w:rFonts w:asciiTheme="minorHAnsi" w:hAnsiTheme="minorHAnsi"/>
          <w:sz w:val="20"/>
          <w:szCs w:val="20"/>
        </w:rPr>
        <w:t>-1</w:t>
      </w:r>
      <w:r w:rsidR="009F5404" w:rsidRPr="00BC3B61">
        <w:rPr>
          <w:rFonts w:asciiTheme="minorHAnsi" w:hAnsiTheme="minorHAnsi"/>
          <w:sz w:val="20"/>
          <w:szCs w:val="20"/>
        </w:rPr>
        <w:t>2</w:t>
      </w:r>
      <w:r w:rsidR="007D25E9" w:rsidRPr="00BC3B61">
        <w:rPr>
          <w:rFonts w:asciiTheme="minorHAnsi" w:hAnsiTheme="minorHAnsi"/>
          <w:sz w:val="20"/>
          <w:szCs w:val="20"/>
        </w:rPr>
        <w:t xml:space="preserve">0 °C for </w:t>
      </w:r>
      <w:del w:id="19" w:author="Mary Ellen Ley" w:date="2017-01-03T13:44:00Z">
        <w:r w:rsidR="009F5404" w:rsidRPr="00BC3B61">
          <w:rPr>
            <w:rFonts w:asciiTheme="minorHAnsi" w:hAnsiTheme="minorHAnsi"/>
            <w:sz w:val="20"/>
            <w:szCs w:val="20"/>
          </w:rPr>
          <w:delText xml:space="preserve">at least </w:delText>
        </w:r>
      </w:del>
      <w:ins w:id="20" w:author="Mary Ellen Ley" w:date="2017-01-03T13:44:00Z">
        <w:r w:rsidR="00D75199">
          <w:rPr>
            <w:rFonts w:asciiTheme="minorHAnsi" w:hAnsiTheme="minorHAnsi"/>
            <w:sz w:val="20"/>
            <w:szCs w:val="20"/>
          </w:rPr>
          <w:t>55</w:t>
        </w:r>
        <w:r w:rsidR="007D25E9" w:rsidRPr="00BC3B61">
          <w:rPr>
            <w:rFonts w:asciiTheme="minorHAnsi" w:hAnsiTheme="minorHAnsi"/>
            <w:sz w:val="20"/>
            <w:szCs w:val="20"/>
          </w:rPr>
          <w:t xml:space="preserve"> minutes. </w:t>
        </w:r>
        <w:r w:rsidR="00D75199">
          <w:rPr>
            <w:rFonts w:asciiTheme="minorHAnsi" w:hAnsiTheme="minorHAnsi"/>
            <w:sz w:val="20"/>
            <w:szCs w:val="20"/>
          </w:rPr>
          <w:t>(</w:t>
        </w:r>
      </w:ins>
      <w:r w:rsidR="00D75199">
        <w:rPr>
          <w:rFonts w:asciiTheme="minorHAnsi" w:hAnsiTheme="minorHAnsi"/>
          <w:sz w:val="20"/>
          <w:szCs w:val="20"/>
        </w:rPr>
        <w:t>30 minutes</w:t>
      </w:r>
      <w:del w:id="21" w:author="Mary Ellen Ley" w:date="2017-01-03T13:44:00Z">
        <w:r w:rsidR="007D25E9" w:rsidRPr="00BC3B61">
          <w:rPr>
            <w:rFonts w:asciiTheme="minorHAnsi" w:hAnsiTheme="minorHAnsi"/>
            <w:sz w:val="20"/>
            <w:szCs w:val="20"/>
          </w:rPr>
          <w:delText xml:space="preserve">. </w:delText>
        </w:r>
      </w:del>
      <w:ins w:id="22" w:author="Mary Ellen Ley" w:date="2017-01-03T13:44:00Z">
        <w:r w:rsidR="00D75199">
          <w:rPr>
            <w:rFonts w:asciiTheme="minorHAnsi" w:hAnsiTheme="minorHAnsi"/>
            <w:sz w:val="20"/>
            <w:szCs w:val="20"/>
          </w:rPr>
          <w:t xml:space="preserve"> if only analyzing nitrogen.)</w:t>
        </w:r>
      </w:ins>
    </w:p>
    <w:p w14:paraId="24BD1961" w14:textId="77777777" w:rsidR="00F82767" w:rsidRPr="00BC3B61" w:rsidRDefault="00F82767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05835551" w14:textId="77777777" w:rsidR="00F82767" w:rsidRPr="00BC3B61" w:rsidRDefault="00A757D3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96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fldChar w:fldCharType="begin"/>
      </w:r>
      <w:r w:rsidR="00F82767" w:rsidRPr="00BC3B61">
        <w:rPr>
          <w:rFonts w:asciiTheme="minorHAnsi" w:hAnsiTheme="minorHAnsi"/>
          <w:sz w:val="20"/>
          <w:szCs w:val="20"/>
        </w:rPr>
        <w:instrText>LISTNUM 2 \l 3</w:instrText>
      </w:r>
      <w:r w:rsidRPr="00BC3B61">
        <w:rPr>
          <w:rFonts w:asciiTheme="minorHAnsi" w:hAnsiTheme="minorHAnsi"/>
          <w:sz w:val="20"/>
          <w:szCs w:val="20"/>
        </w:rPr>
        <w:fldChar w:fldCharType="end">
          <w:numberingChange w:id="23" w:author="mley" w:date="2013-07-01T14:31:00Z" w:original="ii)"/>
        </w:fldChar>
      </w:r>
      <w:r w:rsidR="00F82767" w:rsidRPr="00BC3B61">
        <w:rPr>
          <w:rFonts w:asciiTheme="minorHAnsi" w:hAnsiTheme="minorHAnsi"/>
          <w:sz w:val="20"/>
          <w:szCs w:val="20"/>
        </w:rPr>
        <w:tab/>
      </w:r>
      <w:r w:rsidR="003E4F7E" w:rsidRPr="00BC3B61">
        <w:rPr>
          <w:rFonts w:asciiTheme="minorHAnsi" w:hAnsiTheme="minorHAnsi"/>
          <w:sz w:val="20"/>
          <w:szCs w:val="20"/>
        </w:rPr>
        <w:t xml:space="preserve">Glass Digestion Tubes:  </w:t>
      </w:r>
      <w:r w:rsidR="00D918D3" w:rsidRPr="00BC3B61">
        <w:rPr>
          <w:rFonts w:asciiTheme="minorHAnsi" w:hAnsiTheme="minorHAnsi"/>
          <w:sz w:val="20"/>
          <w:szCs w:val="20"/>
        </w:rPr>
        <w:t>30</w:t>
      </w:r>
      <w:r w:rsidR="007D25E9" w:rsidRPr="00BC3B61">
        <w:rPr>
          <w:rFonts w:asciiTheme="minorHAnsi" w:hAnsiTheme="minorHAnsi"/>
          <w:sz w:val="20"/>
          <w:szCs w:val="20"/>
        </w:rPr>
        <w:t xml:space="preserve"> mL</w:t>
      </w:r>
      <w:r w:rsidR="00D918D3" w:rsidRPr="00BC3B61">
        <w:rPr>
          <w:rFonts w:asciiTheme="minorHAnsi" w:hAnsiTheme="minorHAnsi"/>
          <w:sz w:val="20"/>
          <w:szCs w:val="20"/>
        </w:rPr>
        <w:t xml:space="preserve"> culture tubes with polypropylene </w:t>
      </w:r>
      <w:r w:rsidR="009F5404" w:rsidRPr="00BC3B61">
        <w:rPr>
          <w:rFonts w:asciiTheme="minorHAnsi" w:hAnsiTheme="minorHAnsi"/>
          <w:sz w:val="20"/>
          <w:szCs w:val="20"/>
        </w:rPr>
        <w:t>liner</w:t>
      </w:r>
      <w:r w:rsidR="00560295" w:rsidRPr="00BC3B61">
        <w:rPr>
          <w:rFonts w:asciiTheme="minorHAnsi" w:hAnsiTheme="minorHAnsi"/>
          <w:sz w:val="20"/>
          <w:szCs w:val="20"/>
        </w:rPr>
        <w:t>-</w:t>
      </w:r>
      <w:r w:rsidR="009F5404" w:rsidRPr="00BC3B61">
        <w:rPr>
          <w:rFonts w:asciiTheme="minorHAnsi" w:hAnsiTheme="minorHAnsi"/>
          <w:sz w:val="20"/>
          <w:szCs w:val="20"/>
        </w:rPr>
        <w:t>less</w:t>
      </w:r>
      <w:r w:rsidR="00D918D3" w:rsidRPr="00BC3B61">
        <w:rPr>
          <w:rFonts w:asciiTheme="minorHAnsi" w:hAnsiTheme="minorHAnsi"/>
          <w:sz w:val="20"/>
          <w:szCs w:val="20"/>
        </w:rPr>
        <w:t xml:space="preserve"> screw-caps or </w:t>
      </w:r>
      <w:r w:rsidR="003E1EAC" w:rsidRPr="00BC3B61">
        <w:rPr>
          <w:rFonts w:asciiTheme="minorHAnsi" w:hAnsiTheme="minorHAnsi"/>
          <w:sz w:val="20"/>
          <w:szCs w:val="20"/>
        </w:rPr>
        <w:t xml:space="preserve">40 mL </w:t>
      </w:r>
      <w:r w:rsidR="007D25E9" w:rsidRPr="00BC3B61">
        <w:rPr>
          <w:rFonts w:asciiTheme="minorHAnsi" w:hAnsiTheme="minorHAnsi"/>
          <w:sz w:val="20"/>
          <w:szCs w:val="20"/>
        </w:rPr>
        <w:t>vials wit</w:t>
      </w:r>
      <w:r w:rsidR="003E1EAC" w:rsidRPr="00BC3B61">
        <w:rPr>
          <w:rFonts w:asciiTheme="minorHAnsi" w:hAnsiTheme="minorHAnsi"/>
          <w:sz w:val="20"/>
          <w:szCs w:val="20"/>
        </w:rPr>
        <w:t>h Teflon-lined screw</w:t>
      </w:r>
      <w:r w:rsidR="007D25E9" w:rsidRPr="00BC3B61">
        <w:rPr>
          <w:rFonts w:asciiTheme="minorHAnsi" w:hAnsiTheme="minorHAnsi"/>
          <w:sz w:val="20"/>
          <w:szCs w:val="20"/>
        </w:rPr>
        <w:t>-</w:t>
      </w:r>
      <w:r w:rsidR="003E1EAC" w:rsidRPr="00BC3B61">
        <w:rPr>
          <w:rFonts w:asciiTheme="minorHAnsi" w:hAnsiTheme="minorHAnsi"/>
          <w:sz w:val="20"/>
          <w:szCs w:val="20"/>
        </w:rPr>
        <w:t>caps</w:t>
      </w:r>
      <w:r w:rsidR="007D25E9" w:rsidRPr="00BC3B61">
        <w:rPr>
          <w:rFonts w:asciiTheme="minorHAnsi" w:hAnsiTheme="minorHAnsi"/>
          <w:sz w:val="20"/>
          <w:szCs w:val="20"/>
        </w:rPr>
        <w:t xml:space="preserve">.  </w:t>
      </w:r>
      <w:r w:rsidR="000C1A8A" w:rsidRPr="00BC3B61">
        <w:rPr>
          <w:rFonts w:asciiTheme="minorHAnsi" w:hAnsiTheme="minorHAnsi"/>
          <w:sz w:val="20"/>
          <w:szCs w:val="20"/>
        </w:rPr>
        <w:t>Acid</w:t>
      </w:r>
      <w:r w:rsidR="008F211C" w:rsidRPr="00BC3B61">
        <w:rPr>
          <w:rFonts w:asciiTheme="minorHAnsi" w:hAnsiTheme="minorHAnsi"/>
          <w:sz w:val="20"/>
          <w:szCs w:val="20"/>
        </w:rPr>
        <w:t>-</w:t>
      </w:r>
      <w:r w:rsidR="000C1A8A" w:rsidRPr="00BC3B61">
        <w:rPr>
          <w:rFonts w:asciiTheme="minorHAnsi" w:hAnsiTheme="minorHAnsi"/>
          <w:sz w:val="20"/>
          <w:szCs w:val="20"/>
        </w:rPr>
        <w:t xml:space="preserve">rinse </w:t>
      </w:r>
      <w:r w:rsidR="003A4E3E" w:rsidRPr="00BC3B61">
        <w:rPr>
          <w:rFonts w:asciiTheme="minorHAnsi" w:hAnsiTheme="minorHAnsi"/>
          <w:sz w:val="20"/>
          <w:szCs w:val="20"/>
        </w:rPr>
        <w:t xml:space="preserve">digestion tubes </w:t>
      </w:r>
      <w:r w:rsidR="000C1A8A" w:rsidRPr="00BC3B61">
        <w:rPr>
          <w:rFonts w:asciiTheme="minorHAnsi" w:hAnsiTheme="minorHAnsi"/>
          <w:sz w:val="20"/>
          <w:szCs w:val="20"/>
        </w:rPr>
        <w:t xml:space="preserve">with HCl to clean. </w:t>
      </w:r>
      <w:r w:rsidR="003A4E3E" w:rsidRPr="00BC3B61">
        <w:rPr>
          <w:rFonts w:asciiTheme="minorHAnsi" w:hAnsiTheme="minorHAnsi"/>
          <w:sz w:val="20"/>
          <w:szCs w:val="20"/>
        </w:rPr>
        <w:t>New tubes should be con</w:t>
      </w:r>
      <w:r w:rsidR="004D3E40" w:rsidRPr="00BC3B61">
        <w:rPr>
          <w:rFonts w:asciiTheme="minorHAnsi" w:hAnsiTheme="minorHAnsi"/>
          <w:sz w:val="20"/>
          <w:szCs w:val="20"/>
        </w:rPr>
        <w:t>dition</w:t>
      </w:r>
      <w:r w:rsidR="003A4E3E" w:rsidRPr="00BC3B61">
        <w:rPr>
          <w:rFonts w:asciiTheme="minorHAnsi" w:hAnsiTheme="minorHAnsi"/>
          <w:sz w:val="20"/>
          <w:szCs w:val="20"/>
        </w:rPr>
        <w:t>ed</w:t>
      </w:r>
      <w:r w:rsidR="004D3E40" w:rsidRPr="00BC3B61">
        <w:rPr>
          <w:rFonts w:asciiTheme="minorHAnsi" w:hAnsiTheme="minorHAnsi"/>
          <w:sz w:val="20"/>
          <w:szCs w:val="20"/>
        </w:rPr>
        <w:t xml:space="preserve"> p</w:t>
      </w:r>
      <w:r w:rsidR="00B67ED1" w:rsidRPr="00BC3B61">
        <w:rPr>
          <w:rFonts w:asciiTheme="minorHAnsi" w:hAnsiTheme="minorHAnsi"/>
          <w:sz w:val="20"/>
          <w:szCs w:val="20"/>
        </w:rPr>
        <w:t xml:space="preserve">rior to </w:t>
      </w:r>
      <w:r w:rsidR="00560295" w:rsidRPr="00BC3B61">
        <w:rPr>
          <w:rFonts w:asciiTheme="minorHAnsi" w:hAnsiTheme="minorHAnsi"/>
          <w:sz w:val="20"/>
          <w:szCs w:val="20"/>
        </w:rPr>
        <w:t xml:space="preserve">their </w:t>
      </w:r>
      <w:r w:rsidR="00B67ED1" w:rsidRPr="00BC3B61">
        <w:rPr>
          <w:rFonts w:asciiTheme="minorHAnsi" w:hAnsiTheme="minorHAnsi"/>
          <w:sz w:val="20"/>
          <w:szCs w:val="20"/>
        </w:rPr>
        <w:t xml:space="preserve">first </w:t>
      </w:r>
      <w:r w:rsidR="003E4F7E" w:rsidRPr="00BC3B61">
        <w:rPr>
          <w:rFonts w:asciiTheme="minorHAnsi" w:hAnsiTheme="minorHAnsi"/>
          <w:sz w:val="20"/>
          <w:szCs w:val="20"/>
        </w:rPr>
        <w:t>use</w:t>
      </w:r>
      <w:r w:rsidR="00B67ED1" w:rsidRPr="00BC3B61">
        <w:rPr>
          <w:rFonts w:asciiTheme="minorHAnsi" w:hAnsiTheme="minorHAnsi"/>
          <w:sz w:val="20"/>
          <w:szCs w:val="20"/>
        </w:rPr>
        <w:t xml:space="preserve"> by filling</w:t>
      </w:r>
      <w:r w:rsidR="004D3E40" w:rsidRPr="00BC3B61">
        <w:rPr>
          <w:rFonts w:asciiTheme="minorHAnsi" w:hAnsiTheme="minorHAnsi"/>
          <w:sz w:val="20"/>
          <w:szCs w:val="20"/>
        </w:rPr>
        <w:t xml:space="preserve"> </w:t>
      </w:r>
      <w:r w:rsidR="007D25E9" w:rsidRPr="00BC3B61">
        <w:rPr>
          <w:rFonts w:asciiTheme="minorHAnsi" w:hAnsiTheme="minorHAnsi"/>
          <w:sz w:val="20"/>
          <w:szCs w:val="20"/>
        </w:rPr>
        <w:t xml:space="preserve">with </w:t>
      </w:r>
      <w:r w:rsidR="00B67ED1" w:rsidRPr="00BC3B61">
        <w:rPr>
          <w:rFonts w:asciiTheme="minorHAnsi" w:hAnsiTheme="minorHAnsi"/>
          <w:sz w:val="20"/>
          <w:szCs w:val="20"/>
        </w:rPr>
        <w:t xml:space="preserve">persulfate oxidizing </w:t>
      </w:r>
      <w:r w:rsidR="007D25E9" w:rsidRPr="00BC3B61">
        <w:rPr>
          <w:rFonts w:asciiTheme="minorHAnsi" w:hAnsiTheme="minorHAnsi"/>
          <w:sz w:val="20"/>
          <w:szCs w:val="20"/>
        </w:rPr>
        <w:t>reagent</w:t>
      </w:r>
      <w:r w:rsidR="00B67ED1" w:rsidRPr="00BC3B61">
        <w:rPr>
          <w:rFonts w:asciiTheme="minorHAnsi" w:hAnsiTheme="minorHAnsi"/>
          <w:sz w:val="20"/>
          <w:szCs w:val="20"/>
        </w:rPr>
        <w:t xml:space="preserve"> and autoclav</w:t>
      </w:r>
      <w:r w:rsidR="003E4F7E" w:rsidRPr="00BC3B61">
        <w:rPr>
          <w:rFonts w:asciiTheme="minorHAnsi" w:hAnsiTheme="minorHAnsi"/>
          <w:sz w:val="20"/>
          <w:szCs w:val="20"/>
        </w:rPr>
        <w:t>ing</w:t>
      </w:r>
      <w:r w:rsidR="00B67ED1" w:rsidRPr="00BC3B61">
        <w:rPr>
          <w:rFonts w:asciiTheme="minorHAnsi" w:hAnsiTheme="minorHAnsi"/>
          <w:sz w:val="20"/>
          <w:szCs w:val="20"/>
        </w:rPr>
        <w:t xml:space="preserve"> </w:t>
      </w:r>
      <w:r w:rsidR="003E4F7E" w:rsidRPr="00BC3B61">
        <w:rPr>
          <w:rFonts w:asciiTheme="minorHAnsi" w:hAnsiTheme="minorHAnsi"/>
          <w:sz w:val="20"/>
          <w:szCs w:val="20"/>
        </w:rPr>
        <w:t>at 100-1</w:t>
      </w:r>
      <w:r w:rsidR="009F5404" w:rsidRPr="00BC3B61">
        <w:rPr>
          <w:rFonts w:asciiTheme="minorHAnsi" w:hAnsiTheme="minorHAnsi"/>
          <w:sz w:val="20"/>
          <w:szCs w:val="20"/>
        </w:rPr>
        <w:t>2</w:t>
      </w:r>
      <w:r w:rsidR="00560295" w:rsidRPr="00BC3B61">
        <w:rPr>
          <w:rFonts w:asciiTheme="minorHAnsi" w:hAnsiTheme="minorHAnsi"/>
          <w:sz w:val="20"/>
          <w:szCs w:val="20"/>
        </w:rPr>
        <w:t>0 °C for 30 minutes</w:t>
      </w:r>
      <w:r w:rsidR="00745025" w:rsidRPr="00BC3B61">
        <w:rPr>
          <w:rFonts w:asciiTheme="minorHAnsi" w:hAnsiTheme="minorHAnsi"/>
          <w:sz w:val="20"/>
          <w:szCs w:val="20"/>
        </w:rPr>
        <w:t>.</w:t>
      </w:r>
    </w:p>
    <w:p w14:paraId="1A6CA4F3" w14:textId="77777777" w:rsidR="00F82767" w:rsidRPr="00BC3B61" w:rsidRDefault="00F82767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5500AB4F" w14:textId="77777777" w:rsidR="00F82767" w:rsidRPr="00BC3B61" w:rsidRDefault="00A757D3" w:rsidP="001D0DEF">
      <w:pPr>
        <w:keepNext/>
        <w:keepLines/>
        <w:widowControl/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00" w:hanging="600"/>
        <w:rPr>
          <w:rFonts w:asciiTheme="minorHAnsi" w:hAnsiTheme="minorHAnsi"/>
          <w:sz w:val="20"/>
          <w:szCs w:val="20"/>
          <w:u w:val="single"/>
        </w:rPr>
      </w:pPr>
      <w:r w:rsidRPr="00BC3B61">
        <w:rPr>
          <w:rFonts w:asciiTheme="minorHAnsi" w:hAnsiTheme="minorHAnsi"/>
          <w:sz w:val="20"/>
          <w:szCs w:val="20"/>
        </w:rPr>
        <w:fldChar w:fldCharType="begin"/>
      </w:r>
      <w:r w:rsidR="00F82767" w:rsidRPr="00BC3B61">
        <w:rPr>
          <w:rFonts w:asciiTheme="minorHAnsi" w:hAnsiTheme="minorHAnsi"/>
          <w:sz w:val="20"/>
          <w:szCs w:val="20"/>
        </w:rPr>
        <w:instrText>LISTNUM 2 \l 2</w:instrText>
      </w:r>
      <w:r w:rsidRPr="00BC3B61">
        <w:rPr>
          <w:rFonts w:asciiTheme="minorHAnsi" w:hAnsiTheme="minorHAnsi"/>
          <w:sz w:val="20"/>
          <w:szCs w:val="20"/>
        </w:rPr>
        <w:fldChar w:fldCharType="end">
          <w:numberingChange w:id="24" w:author="mley" w:date="2013-07-01T14:31:00Z" w:original="e)"/>
        </w:fldChar>
      </w:r>
      <w:r w:rsidR="00F82767" w:rsidRPr="00BC3B61">
        <w:rPr>
          <w:rFonts w:asciiTheme="minorHAnsi" w:hAnsiTheme="minorHAnsi"/>
          <w:sz w:val="20"/>
          <w:szCs w:val="20"/>
        </w:rPr>
        <w:tab/>
      </w:r>
      <w:r w:rsidR="00F82767" w:rsidRPr="00BC3B61">
        <w:rPr>
          <w:rFonts w:asciiTheme="minorHAnsi" w:hAnsiTheme="minorHAnsi"/>
          <w:sz w:val="20"/>
          <w:szCs w:val="20"/>
          <w:u w:val="single"/>
        </w:rPr>
        <w:t>Reagents</w:t>
      </w:r>
      <w:r w:rsidR="008E54C6" w:rsidRPr="00BC3B61">
        <w:rPr>
          <w:rFonts w:asciiTheme="minorHAnsi" w:hAnsiTheme="minorHAnsi"/>
          <w:sz w:val="20"/>
          <w:szCs w:val="20"/>
          <w:u w:val="single"/>
        </w:rPr>
        <w:t xml:space="preserve"> and Standards</w:t>
      </w:r>
    </w:p>
    <w:p w14:paraId="15B8D5E9" w14:textId="77777777" w:rsidR="00F82767" w:rsidRPr="00BC3B61" w:rsidRDefault="00F82767" w:rsidP="001D0DEF">
      <w:pPr>
        <w:keepNext/>
        <w:keepLines/>
        <w:widowControl/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6EF307CF" w14:textId="77777777" w:rsidR="00F82767" w:rsidRPr="00BC3B61" w:rsidRDefault="00A757D3" w:rsidP="001D0DEF">
      <w:pPr>
        <w:keepNext/>
        <w:keepLines/>
        <w:widowControl/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96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fldChar w:fldCharType="begin"/>
      </w:r>
      <w:r w:rsidR="00F82767" w:rsidRPr="00BC3B61">
        <w:rPr>
          <w:rFonts w:asciiTheme="minorHAnsi" w:hAnsiTheme="minorHAnsi"/>
          <w:sz w:val="20"/>
          <w:szCs w:val="20"/>
        </w:rPr>
        <w:instrText>LISTNUM 2 \l 3 \s 1</w:instrText>
      </w:r>
      <w:r w:rsidRPr="00BC3B61">
        <w:rPr>
          <w:rFonts w:asciiTheme="minorHAnsi" w:hAnsiTheme="minorHAnsi"/>
          <w:sz w:val="20"/>
          <w:szCs w:val="20"/>
        </w:rPr>
        <w:fldChar w:fldCharType="end">
          <w:numberingChange w:id="25" w:author="mley" w:date="2013-07-03T14:49:00Z" w:original="i)"/>
        </w:fldChar>
      </w:r>
      <w:r w:rsidR="00F82767" w:rsidRPr="00BC3B61">
        <w:rPr>
          <w:rFonts w:asciiTheme="minorHAnsi" w:hAnsiTheme="minorHAnsi"/>
          <w:sz w:val="20"/>
          <w:szCs w:val="20"/>
        </w:rPr>
        <w:tab/>
        <w:t xml:space="preserve">Reagent Water: </w:t>
      </w:r>
      <w:r w:rsidR="00745025" w:rsidRPr="00BC3B61">
        <w:rPr>
          <w:rFonts w:asciiTheme="minorHAnsi" w:hAnsiTheme="minorHAnsi"/>
          <w:sz w:val="20"/>
          <w:szCs w:val="20"/>
        </w:rPr>
        <w:t xml:space="preserve"> </w:t>
      </w:r>
      <w:r w:rsidR="001F02BA" w:rsidRPr="00BC3B61">
        <w:rPr>
          <w:rFonts w:asciiTheme="minorHAnsi" w:hAnsiTheme="minorHAnsi"/>
          <w:sz w:val="20"/>
          <w:szCs w:val="20"/>
        </w:rPr>
        <w:t>Nitrogen</w:t>
      </w:r>
      <w:r w:rsidR="008E54C6" w:rsidRPr="00BC3B61">
        <w:rPr>
          <w:rFonts w:asciiTheme="minorHAnsi" w:hAnsiTheme="minorHAnsi"/>
          <w:sz w:val="20"/>
          <w:szCs w:val="20"/>
        </w:rPr>
        <w:t xml:space="preserve">-free </w:t>
      </w:r>
      <w:r w:rsidR="002E2C77" w:rsidRPr="00BC3B61">
        <w:rPr>
          <w:rFonts w:asciiTheme="minorHAnsi" w:hAnsiTheme="minorHAnsi"/>
          <w:sz w:val="20"/>
          <w:szCs w:val="20"/>
        </w:rPr>
        <w:t>reagent water</w:t>
      </w:r>
      <w:r w:rsidR="00745025" w:rsidRPr="00BC3B61">
        <w:rPr>
          <w:rFonts w:asciiTheme="minorHAnsi" w:hAnsiTheme="minorHAnsi"/>
          <w:sz w:val="20"/>
          <w:szCs w:val="20"/>
        </w:rPr>
        <w:t>.</w:t>
      </w:r>
    </w:p>
    <w:p w14:paraId="7C7F8AEE" w14:textId="77777777" w:rsidR="00F82767" w:rsidRPr="00BC3B61" w:rsidRDefault="00F82767" w:rsidP="001D0DEF">
      <w:pPr>
        <w:keepNext/>
        <w:keepLines/>
        <w:widowControl/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4401BAAE" w14:textId="199D0FF1" w:rsidR="00F82767" w:rsidRPr="00BC3B61" w:rsidRDefault="00A757D3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96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fldChar w:fldCharType="begin"/>
      </w:r>
      <w:r w:rsidR="00F82767" w:rsidRPr="00BC3B61">
        <w:rPr>
          <w:rFonts w:asciiTheme="minorHAnsi" w:hAnsiTheme="minorHAnsi"/>
          <w:sz w:val="20"/>
          <w:szCs w:val="20"/>
        </w:rPr>
        <w:instrText>LISTNUM 2 \l 3</w:instrText>
      </w:r>
      <w:r w:rsidRPr="00BC3B61">
        <w:rPr>
          <w:rFonts w:asciiTheme="minorHAnsi" w:hAnsiTheme="minorHAnsi"/>
          <w:sz w:val="20"/>
          <w:szCs w:val="20"/>
        </w:rPr>
        <w:fldChar w:fldCharType="end">
          <w:numberingChange w:id="26" w:author="mley" w:date="2013-12-11T13:43:00Z" w:original="ii)"/>
        </w:fldChar>
      </w:r>
      <w:r w:rsidR="00F82767" w:rsidRPr="00BC3B61">
        <w:rPr>
          <w:rFonts w:asciiTheme="minorHAnsi" w:hAnsiTheme="minorHAnsi"/>
          <w:sz w:val="20"/>
          <w:szCs w:val="20"/>
        </w:rPr>
        <w:tab/>
        <w:t xml:space="preserve">Borate Buffer Solution: </w:t>
      </w:r>
      <w:r w:rsidR="00011960" w:rsidRPr="00BC3B61">
        <w:rPr>
          <w:rFonts w:asciiTheme="minorHAnsi" w:hAnsiTheme="minorHAnsi"/>
          <w:sz w:val="20"/>
          <w:szCs w:val="20"/>
        </w:rPr>
        <w:t xml:space="preserve"> </w:t>
      </w:r>
      <w:r w:rsidR="00745025" w:rsidRPr="00BC3B61">
        <w:rPr>
          <w:rFonts w:asciiTheme="minorHAnsi" w:hAnsiTheme="minorHAnsi"/>
          <w:sz w:val="20"/>
          <w:szCs w:val="20"/>
        </w:rPr>
        <w:t>A</w:t>
      </w:r>
      <w:r w:rsidR="00F82767" w:rsidRPr="00BC3B61">
        <w:rPr>
          <w:rFonts w:asciiTheme="minorHAnsi" w:hAnsiTheme="minorHAnsi"/>
          <w:sz w:val="20"/>
          <w:szCs w:val="20"/>
        </w:rPr>
        <w:t>dd approximately 800 mL of reagent water</w:t>
      </w:r>
      <w:r w:rsidR="00745025" w:rsidRPr="00BC3B61">
        <w:rPr>
          <w:rFonts w:asciiTheme="minorHAnsi" w:hAnsiTheme="minorHAnsi"/>
          <w:sz w:val="20"/>
          <w:szCs w:val="20"/>
        </w:rPr>
        <w:t xml:space="preserve"> to a two-liter volumetric flask</w:t>
      </w:r>
      <w:r w:rsidR="00F82767" w:rsidRPr="00BC3B61">
        <w:rPr>
          <w:rFonts w:asciiTheme="minorHAnsi" w:hAnsiTheme="minorHAnsi"/>
          <w:sz w:val="20"/>
          <w:szCs w:val="20"/>
        </w:rPr>
        <w:t xml:space="preserve">.  </w:t>
      </w:r>
      <w:r w:rsidR="00745025" w:rsidRPr="00BC3B61">
        <w:rPr>
          <w:rFonts w:asciiTheme="minorHAnsi" w:hAnsiTheme="minorHAnsi"/>
          <w:sz w:val="20"/>
          <w:szCs w:val="20"/>
        </w:rPr>
        <w:t xml:space="preserve">Quantitatively transfer </w:t>
      </w:r>
      <w:r w:rsidR="00F82767" w:rsidRPr="00BC3B61">
        <w:rPr>
          <w:rFonts w:asciiTheme="minorHAnsi" w:hAnsiTheme="minorHAnsi"/>
          <w:sz w:val="20"/>
          <w:szCs w:val="20"/>
        </w:rPr>
        <w:t>boric acid (H</w:t>
      </w:r>
      <w:r w:rsidR="00F82767" w:rsidRPr="00BC3B61">
        <w:rPr>
          <w:rFonts w:asciiTheme="minorHAnsi" w:hAnsiTheme="minorHAnsi"/>
          <w:sz w:val="20"/>
          <w:szCs w:val="20"/>
          <w:vertAlign w:val="subscript"/>
        </w:rPr>
        <w:t>3</w:t>
      </w:r>
      <w:r w:rsidR="00F82767" w:rsidRPr="00BC3B61">
        <w:rPr>
          <w:rFonts w:asciiTheme="minorHAnsi" w:hAnsiTheme="minorHAnsi"/>
          <w:sz w:val="20"/>
          <w:szCs w:val="20"/>
        </w:rPr>
        <w:t>BO</w:t>
      </w:r>
      <w:r w:rsidR="00F82767" w:rsidRPr="00BC3B61">
        <w:rPr>
          <w:rFonts w:asciiTheme="minorHAnsi" w:hAnsiTheme="minorHAnsi"/>
          <w:sz w:val="20"/>
          <w:szCs w:val="20"/>
          <w:vertAlign w:val="subscript"/>
        </w:rPr>
        <w:t>3</w:t>
      </w:r>
      <w:r w:rsidR="00F82767" w:rsidRPr="00BC3B61">
        <w:rPr>
          <w:rFonts w:asciiTheme="minorHAnsi" w:hAnsiTheme="minorHAnsi"/>
          <w:sz w:val="20"/>
          <w:szCs w:val="20"/>
        </w:rPr>
        <w:t xml:space="preserve">) and </w:t>
      </w:r>
      <w:r w:rsidR="009B7C12" w:rsidRPr="00BC3B61">
        <w:rPr>
          <w:rFonts w:asciiTheme="minorHAnsi" w:hAnsiTheme="minorHAnsi"/>
          <w:sz w:val="20"/>
          <w:szCs w:val="20"/>
        </w:rPr>
        <w:t xml:space="preserve">low-nitrogen (&lt; 0.001% N) </w:t>
      </w:r>
      <w:r w:rsidR="00745025" w:rsidRPr="00BC3B61">
        <w:rPr>
          <w:rFonts w:asciiTheme="minorHAnsi" w:hAnsiTheme="minorHAnsi"/>
          <w:sz w:val="20"/>
          <w:szCs w:val="20"/>
        </w:rPr>
        <w:t>sodium h</w:t>
      </w:r>
      <w:r w:rsidR="00F82767" w:rsidRPr="00BC3B61">
        <w:rPr>
          <w:rFonts w:asciiTheme="minorHAnsi" w:hAnsiTheme="minorHAnsi"/>
          <w:sz w:val="20"/>
          <w:szCs w:val="20"/>
        </w:rPr>
        <w:t xml:space="preserve">ydroxide (NaOH) </w:t>
      </w:r>
      <w:r w:rsidR="00AD0801" w:rsidRPr="00BC3B61">
        <w:rPr>
          <w:rFonts w:asciiTheme="minorHAnsi" w:hAnsiTheme="minorHAnsi"/>
          <w:sz w:val="20"/>
          <w:szCs w:val="20"/>
        </w:rPr>
        <w:t>to the flask</w:t>
      </w:r>
      <w:r w:rsidR="00036268" w:rsidRPr="00BC3B61">
        <w:rPr>
          <w:rFonts w:asciiTheme="minorHAnsi" w:hAnsiTheme="minorHAnsi"/>
          <w:sz w:val="20"/>
          <w:szCs w:val="20"/>
        </w:rPr>
        <w:t xml:space="preserve">. </w:t>
      </w:r>
      <w:r w:rsidR="00AD0801" w:rsidRPr="00BC3B61">
        <w:rPr>
          <w:rFonts w:asciiTheme="minorHAnsi" w:hAnsiTheme="minorHAnsi"/>
          <w:sz w:val="20"/>
          <w:szCs w:val="20"/>
        </w:rPr>
        <w:t xml:space="preserve"> </w:t>
      </w:r>
      <w:r w:rsidR="00036268" w:rsidRPr="00BC3B61">
        <w:rPr>
          <w:rFonts w:asciiTheme="minorHAnsi" w:hAnsiTheme="minorHAnsi"/>
          <w:sz w:val="20"/>
          <w:szCs w:val="20"/>
        </w:rPr>
        <w:t xml:space="preserve">Allow </w:t>
      </w:r>
      <w:r w:rsidR="00B96AD1" w:rsidRPr="00BC3B61">
        <w:rPr>
          <w:rFonts w:asciiTheme="minorHAnsi" w:hAnsiTheme="minorHAnsi"/>
          <w:sz w:val="20"/>
          <w:szCs w:val="20"/>
        </w:rPr>
        <w:t xml:space="preserve">the </w:t>
      </w:r>
      <w:r w:rsidR="00036268" w:rsidRPr="00BC3B61">
        <w:rPr>
          <w:rFonts w:asciiTheme="minorHAnsi" w:hAnsiTheme="minorHAnsi"/>
          <w:sz w:val="20"/>
          <w:szCs w:val="20"/>
        </w:rPr>
        <w:t xml:space="preserve">solution to cool </w:t>
      </w:r>
      <w:r w:rsidR="00F82767" w:rsidRPr="00BC3B61">
        <w:rPr>
          <w:rFonts w:asciiTheme="minorHAnsi" w:hAnsiTheme="minorHAnsi"/>
          <w:sz w:val="20"/>
          <w:szCs w:val="20"/>
        </w:rPr>
        <w:t xml:space="preserve">and dilute to </w:t>
      </w:r>
      <w:r w:rsidR="009B7C12" w:rsidRPr="00BC3B61">
        <w:rPr>
          <w:rFonts w:asciiTheme="minorHAnsi" w:hAnsiTheme="minorHAnsi"/>
          <w:sz w:val="20"/>
          <w:szCs w:val="20"/>
        </w:rPr>
        <w:t>2.0</w:t>
      </w:r>
      <w:r w:rsidR="00F82767" w:rsidRPr="00BC3B61">
        <w:rPr>
          <w:rFonts w:asciiTheme="minorHAnsi" w:hAnsiTheme="minorHAnsi"/>
          <w:sz w:val="20"/>
          <w:szCs w:val="20"/>
        </w:rPr>
        <w:t xml:space="preserve"> </w:t>
      </w:r>
      <w:r w:rsidR="003776A7" w:rsidRPr="00BC3B61">
        <w:rPr>
          <w:rFonts w:asciiTheme="minorHAnsi" w:hAnsiTheme="minorHAnsi"/>
          <w:sz w:val="20"/>
          <w:szCs w:val="20"/>
        </w:rPr>
        <w:t>l</w:t>
      </w:r>
      <w:r w:rsidR="00F82767" w:rsidRPr="00BC3B61">
        <w:rPr>
          <w:rFonts w:asciiTheme="minorHAnsi" w:hAnsiTheme="minorHAnsi"/>
          <w:sz w:val="20"/>
          <w:szCs w:val="20"/>
        </w:rPr>
        <w:t xml:space="preserve">iters with reagent water. </w:t>
      </w:r>
      <w:del w:id="27" w:author="Mary Ellen Ley" w:date="2017-01-03T13:44:00Z">
        <w:r w:rsidR="00F82767" w:rsidRPr="00BC3B61">
          <w:rPr>
            <w:rFonts w:asciiTheme="minorHAnsi" w:hAnsiTheme="minorHAnsi"/>
            <w:sz w:val="20"/>
            <w:szCs w:val="20"/>
          </w:rPr>
          <w:delText xml:space="preserve"> </w:delText>
        </w:r>
      </w:del>
      <w:r w:rsidR="009B7C12" w:rsidRPr="00BC3B61">
        <w:rPr>
          <w:rFonts w:asciiTheme="minorHAnsi" w:hAnsiTheme="minorHAnsi"/>
          <w:sz w:val="20"/>
          <w:szCs w:val="20"/>
        </w:rPr>
        <w:t>This solution is s</w:t>
      </w:r>
      <w:r w:rsidR="00F82767" w:rsidRPr="00BC3B61">
        <w:rPr>
          <w:rFonts w:asciiTheme="minorHAnsi" w:hAnsiTheme="minorHAnsi"/>
          <w:sz w:val="20"/>
          <w:szCs w:val="20"/>
        </w:rPr>
        <w:t>table for two months at room temperature.</w:t>
      </w:r>
      <w:r w:rsidR="00FA38A3" w:rsidRPr="00BC3B61">
        <w:rPr>
          <w:rFonts w:asciiTheme="minorHAnsi" w:hAnsiTheme="minorHAnsi"/>
          <w:sz w:val="20"/>
          <w:szCs w:val="20"/>
        </w:rPr>
        <w:t xml:space="preserve"> </w:t>
      </w:r>
      <w:r w:rsidR="003929A7" w:rsidRPr="00BC3B61">
        <w:rPr>
          <w:rFonts w:asciiTheme="minorHAnsi" w:hAnsiTheme="minorHAnsi"/>
          <w:sz w:val="20"/>
          <w:szCs w:val="20"/>
        </w:rPr>
        <w:t xml:space="preserve"> </w:t>
      </w:r>
    </w:p>
    <w:p w14:paraId="1163868C" w14:textId="77777777" w:rsidR="00F82767" w:rsidRPr="00BC3B61" w:rsidRDefault="00F82767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322D5A77" w14:textId="77777777" w:rsidR="00F82767" w:rsidRPr="00BC3B61" w:rsidRDefault="00A757D3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96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fldChar w:fldCharType="begin"/>
      </w:r>
      <w:r w:rsidR="00F82767" w:rsidRPr="00BC3B61">
        <w:rPr>
          <w:rFonts w:asciiTheme="minorHAnsi" w:hAnsiTheme="minorHAnsi"/>
          <w:sz w:val="20"/>
          <w:szCs w:val="20"/>
        </w:rPr>
        <w:instrText>LISTNUM 2 \l 3</w:instrText>
      </w:r>
      <w:r w:rsidRPr="00BC3B61">
        <w:rPr>
          <w:rFonts w:asciiTheme="minorHAnsi" w:hAnsiTheme="minorHAnsi"/>
          <w:sz w:val="20"/>
          <w:szCs w:val="20"/>
        </w:rPr>
        <w:fldChar w:fldCharType="end">
          <w:numberingChange w:id="28" w:author="mley" w:date="2013-12-11T13:42:00Z" w:original="iii)"/>
        </w:fldChar>
      </w:r>
      <w:r w:rsidR="00F82767" w:rsidRPr="00BC3B61">
        <w:rPr>
          <w:rFonts w:asciiTheme="minorHAnsi" w:hAnsiTheme="minorHAnsi"/>
          <w:sz w:val="20"/>
          <w:szCs w:val="20"/>
        </w:rPr>
        <w:tab/>
      </w:r>
      <w:r w:rsidR="008E54C6" w:rsidRPr="00BC3B61">
        <w:rPr>
          <w:rFonts w:asciiTheme="minorHAnsi" w:hAnsiTheme="minorHAnsi"/>
          <w:sz w:val="20"/>
          <w:szCs w:val="20"/>
        </w:rPr>
        <w:t xml:space="preserve">Persulfate </w:t>
      </w:r>
      <w:r w:rsidR="00F82767" w:rsidRPr="00BC3B61">
        <w:rPr>
          <w:rFonts w:asciiTheme="minorHAnsi" w:hAnsiTheme="minorHAnsi"/>
          <w:sz w:val="20"/>
          <w:szCs w:val="20"/>
        </w:rPr>
        <w:t>Oxid</w:t>
      </w:r>
      <w:r w:rsidR="009B7C12" w:rsidRPr="00BC3B61">
        <w:rPr>
          <w:rFonts w:asciiTheme="minorHAnsi" w:hAnsiTheme="minorHAnsi"/>
          <w:sz w:val="20"/>
          <w:szCs w:val="20"/>
        </w:rPr>
        <w:t>izing</w:t>
      </w:r>
      <w:r w:rsidR="00F82767" w:rsidRPr="00BC3B61">
        <w:rPr>
          <w:rFonts w:asciiTheme="minorHAnsi" w:hAnsiTheme="minorHAnsi"/>
          <w:sz w:val="20"/>
          <w:szCs w:val="20"/>
        </w:rPr>
        <w:t xml:space="preserve"> Reagent:  </w:t>
      </w:r>
      <w:r w:rsidR="009B7C12" w:rsidRPr="00BC3B61">
        <w:rPr>
          <w:rFonts w:asciiTheme="minorHAnsi" w:hAnsiTheme="minorHAnsi"/>
          <w:sz w:val="20"/>
          <w:szCs w:val="20"/>
        </w:rPr>
        <w:t>A</w:t>
      </w:r>
      <w:r w:rsidR="00F82767" w:rsidRPr="00BC3B61">
        <w:rPr>
          <w:rFonts w:asciiTheme="minorHAnsi" w:hAnsiTheme="minorHAnsi"/>
          <w:sz w:val="20"/>
          <w:szCs w:val="20"/>
        </w:rPr>
        <w:t>dd 400 mL of reagent water</w:t>
      </w:r>
      <w:r w:rsidR="009B7C12" w:rsidRPr="00BC3B61">
        <w:rPr>
          <w:rFonts w:asciiTheme="minorHAnsi" w:hAnsiTheme="minorHAnsi"/>
          <w:sz w:val="20"/>
          <w:szCs w:val="20"/>
        </w:rPr>
        <w:t xml:space="preserve"> to a one-liter volumetric flask</w:t>
      </w:r>
      <w:r w:rsidR="00F82767" w:rsidRPr="00BC3B61">
        <w:rPr>
          <w:rFonts w:asciiTheme="minorHAnsi" w:hAnsiTheme="minorHAnsi"/>
          <w:sz w:val="20"/>
          <w:szCs w:val="20"/>
        </w:rPr>
        <w:t xml:space="preserve">.  </w:t>
      </w:r>
      <w:r w:rsidR="009B7C12" w:rsidRPr="00BC3B61">
        <w:rPr>
          <w:rFonts w:asciiTheme="minorHAnsi" w:hAnsiTheme="minorHAnsi"/>
          <w:sz w:val="20"/>
          <w:szCs w:val="20"/>
        </w:rPr>
        <w:t xml:space="preserve">Quantitatively transfer and dissolve </w:t>
      </w:r>
      <w:r w:rsidR="00BE06A9" w:rsidRPr="00BC3B61">
        <w:rPr>
          <w:rFonts w:asciiTheme="minorHAnsi" w:hAnsiTheme="minorHAnsi"/>
          <w:sz w:val="20"/>
          <w:szCs w:val="20"/>
        </w:rPr>
        <w:t>low-</w:t>
      </w:r>
      <w:r w:rsidR="00F82767" w:rsidRPr="00BC3B61">
        <w:rPr>
          <w:rFonts w:asciiTheme="minorHAnsi" w:hAnsiTheme="minorHAnsi"/>
          <w:sz w:val="20"/>
          <w:szCs w:val="20"/>
        </w:rPr>
        <w:t xml:space="preserve">nitrogen </w:t>
      </w:r>
      <w:r w:rsidR="00342C3B" w:rsidRPr="00BC3B61">
        <w:rPr>
          <w:rFonts w:asciiTheme="minorHAnsi" w:hAnsiTheme="minorHAnsi"/>
          <w:sz w:val="20"/>
          <w:szCs w:val="20"/>
        </w:rPr>
        <w:t xml:space="preserve">NaOH </w:t>
      </w:r>
      <w:r w:rsidR="00F82767" w:rsidRPr="00BC3B61">
        <w:rPr>
          <w:rFonts w:asciiTheme="minorHAnsi" w:hAnsiTheme="minorHAnsi"/>
          <w:sz w:val="20"/>
          <w:szCs w:val="20"/>
        </w:rPr>
        <w:t xml:space="preserve">and </w:t>
      </w:r>
      <w:r w:rsidR="00307CC5" w:rsidRPr="00BC3B61">
        <w:rPr>
          <w:rFonts w:asciiTheme="minorHAnsi" w:hAnsiTheme="minorHAnsi"/>
          <w:sz w:val="20"/>
          <w:szCs w:val="20"/>
        </w:rPr>
        <w:t xml:space="preserve">low-nitrogen </w:t>
      </w:r>
      <w:r w:rsidR="00F82767" w:rsidRPr="00BC3B61">
        <w:rPr>
          <w:rFonts w:asciiTheme="minorHAnsi" w:hAnsiTheme="minorHAnsi"/>
          <w:sz w:val="20"/>
          <w:szCs w:val="20"/>
        </w:rPr>
        <w:t>potassium persulfate</w:t>
      </w:r>
      <w:r w:rsidR="00307CC5" w:rsidRPr="00BC3B61">
        <w:rPr>
          <w:rFonts w:asciiTheme="minorHAnsi" w:hAnsiTheme="minorHAnsi"/>
          <w:sz w:val="20"/>
          <w:szCs w:val="20"/>
        </w:rPr>
        <w:t xml:space="preserve"> (K</w:t>
      </w:r>
      <w:r w:rsidR="00307CC5" w:rsidRPr="00BC3B61">
        <w:rPr>
          <w:rFonts w:asciiTheme="minorHAnsi" w:hAnsiTheme="minorHAnsi"/>
          <w:sz w:val="20"/>
          <w:szCs w:val="20"/>
          <w:vertAlign w:val="subscript"/>
        </w:rPr>
        <w:t>2</w:t>
      </w:r>
      <w:r w:rsidR="00307CC5" w:rsidRPr="00BC3B61">
        <w:rPr>
          <w:rFonts w:asciiTheme="minorHAnsi" w:hAnsiTheme="minorHAnsi"/>
          <w:sz w:val="20"/>
          <w:szCs w:val="20"/>
        </w:rPr>
        <w:t>S</w:t>
      </w:r>
      <w:r w:rsidR="00307CC5" w:rsidRPr="00BC3B61">
        <w:rPr>
          <w:rFonts w:asciiTheme="minorHAnsi" w:hAnsiTheme="minorHAnsi"/>
          <w:sz w:val="20"/>
          <w:szCs w:val="20"/>
          <w:vertAlign w:val="subscript"/>
        </w:rPr>
        <w:t>2</w:t>
      </w:r>
      <w:r w:rsidR="00307CC5" w:rsidRPr="00BC3B61">
        <w:rPr>
          <w:rFonts w:asciiTheme="minorHAnsi" w:hAnsiTheme="minorHAnsi"/>
          <w:sz w:val="20"/>
          <w:szCs w:val="20"/>
        </w:rPr>
        <w:t>O</w:t>
      </w:r>
      <w:r w:rsidR="00307CC5" w:rsidRPr="00BC3B61">
        <w:rPr>
          <w:rFonts w:asciiTheme="minorHAnsi" w:hAnsiTheme="minorHAnsi"/>
          <w:sz w:val="20"/>
          <w:szCs w:val="20"/>
          <w:vertAlign w:val="subscript"/>
        </w:rPr>
        <w:t>8</w:t>
      </w:r>
      <w:r w:rsidR="009F5B31" w:rsidRPr="00BC3B61">
        <w:rPr>
          <w:rFonts w:asciiTheme="minorHAnsi" w:hAnsiTheme="minorHAnsi"/>
          <w:sz w:val="20"/>
          <w:szCs w:val="20"/>
        </w:rPr>
        <w:t xml:space="preserve"> with &lt; 0.001% N)</w:t>
      </w:r>
      <w:r w:rsidR="009B7C12" w:rsidRPr="00BC3B61">
        <w:rPr>
          <w:rFonts w:asciiTheme="minorHAnsi" w:hAnsiTheme="minorHAnsi"/>
          <w:sz w:val="20"/>
          <w:szCs w:val="20"/>
        </w:rPr>
        <w:t xml:space="preserve"> in the flask. </w:t>
      </w:r>
      <w:r w:rsidR="00F82767" w:rsidRPr="00BC3B61">
        <w:rPr>
          <w:rFonts w:asciiTheme="minorHAnsi" w:hAnsiTheme="minorHAnsi"/>
          <w:sz w:val="20"/>
          <w:szCs w:val="20"/>
        </w:rPr>
        <w:t xml:space="preserve"> </w:t>
      </w:r>
      <w:r w:rsidR="009B7C12" w:rsidRPr="00BC3B61">
        <w:rPr>
          <w:rFonts w:asciiTheme="minorHAnsi" w:hAnsiTheme="minorHAnsi"/>
          <w:sz w:val="20"/>
          <w:szCs w:val="20"/>
        </w:rPr>
        <w:t>D</w:t>
      </w:r>
      <w:r w:rsidR="00F82767" w:rsidRPr="00BC3B61">
        <w:rPr>
          <w:rFonts w:asciiTheme="minorHAnsi" w:hAnsiTheme="minorHAnsi"/>
          <w:sz w:val="20"/>
          <w:szCs w:val="20"/>
        </w:rPr>
        <w:t>ilute to one</w:t>
      </w:r>
      <w:r w:rsidR="00B04E7A" w:rsidRPr="00BC3B61">
        <w:rPr>
          <w:rFonts w:asciiTheme="minorHAnsi" w:hAnsiTheme="minorHAnsi"/>
          <w:sz w:val="20"/>
          <w:szCs w:val="20"/>
        </w:rPr>
        <w:t>-</w:t>
      </w:r>
      <w:r w:rsidR="00F82767" w:rsidRPr="00BC3B61">
        <w:rPr>
          <w:rFonts w:asciiTheme="minorHAnsi" w:hAnsiTheme="minorHAnsi"/>
          <w:sz w:val="20"/>
          <w:szCs w:val="20"/>
        </w:rPr>
        <w:t>liter with reagent water</w:t>
      </w:r>
      <w:r w:rsidR="009B7C12" w:rsidRPr="00BC3B61">
        <w:rPr>
          <w:rFonts w:asciiTheme="minorHAnsi" w:hAnsiTheme="minorHAnsi"/>
          <w:sz w:val="20"/>
          <w:szCs w:val="20"/>
        </w:rPr>
        <w:t xml:space="preserve"> and s</w:t>
      </w:r>
      <w:r w:rsidR="00F82767" w:rsidRPr="00BC3B61">
        <w:rPr>
          <w:rFonts w:asciiTheme="minorHAnsi" w:hAnsiTheme="minorHAnsi"/>
          <w:sz w:val="20"/>
          <w:szCs w:val="20"/>
        </w:rPr>
        <w:t xml:space="preserve">tore in a glass reagent bottle. </w:t>
      </w:r>
      <w:r w:rsidR="00543F6A" w:rsidRPr="00BC3B61">
        <w:rPr>
          <w:rFonts w:asciiTheme="minorHAnsi" w:hAnsiTheme="minorHAnsi"/>
          <w:sz w:val="20"/>
          <w:szCs w:val="20"/>
        </w:rPr>
        <w:t>Prepare t</w:t>
      </w:r>
      <w:r w:rsidR="00F82767" w:rsidRPr="00BC3B61">
        <w:rPr>
          <w:rFonts w:asciiTheme="minorHAnsi" w:hAnsiTheme="minorHAnsi"/>
          <w:sz w:val="20"/>
          <w:szCs w:val="20"/>
        </w:rPr>
        <w:t xml:space="preserve">his solution </w:t>
      </w:r>
      <w:r w:rsidR="00543F6A" w:rsidRPr="00BC3B61">
        <w:rPr>
          <w:rFonts w:asciiTheme="minorHAnsi" w:hAnsiTheme="minorHAnsi"/>
          <w:sz w:val="20"/>
          <w:szCs w:val="20"/>
        </w:rPr>
        <w:t>just before use.</w:t>
      </w:r>
    </w:p>
    <w:p w14:paraId="10F44426" w14:textId="77777777" w:rsidR="00F82767" w:rsidRPr="00BC3B61" w:rsidRDefault="00F82767" w:rsidP="006746A6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960"/>
        <w:rPr>
          <w:rFonts w:asciiTheme="minorHAnsi" w:hAnsiTheme="minorHAnsi"/>
          <w:sz w:val="20"/>
          <w:szCs w:val="20"/>
        </w:rPr>
      </w:pPr>
    </w:p>
    <w:p w14:paraId="05E73322" w14:textId="7C5610A9" w:rsidR="005245F5" w:rsidRPr="00BC3B61" w:rsidRDefault="00A757D3" w:rsidP="005245F5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96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fldChar w:fldCharType="begin"/>
      </w:r>
      <w:r w:rsidR="00F82767" w:rsidRPr="00BC3B61">
        <w:rPr>
          <w:rFonts w:asciiTheme="minorHAnsi" w:hAnsiTheme="minorHAnsi"/>
          <w:sz w:val="20"/>
          <w:szCs w:val="20"/>
        </w:rPr>
        <w:instrText>LISTNUM 2 \l 3</w:instrText>
      </w:r>
      <w:r w:rsidRPr="00BC3B61">
        <w:rPr>
          <w:rFonts w:asciiTheme="minorHAnsi" w:hAnsiTheme="minorHAnsi"/>
          <w:sz w:val="20"/>
          <w:szCs w:val="20"/>
        </w:rPr>
        <w:fldChar w:fldCharType="end">
          <w:numberingChange w:id="29" w:author="mley" w:date="2013-07-03T14:53:00Z" w:original="iv)"/>
        </w:fldChar>
      </w:r>
      <w:r w:rsidR="00F82767" w:rsidRPr="00BC3B61">
        <w:rPr>
          <w:rFonts w:asciiTheme="minorHAnsi" w:hAnsiTheme="minorHAnsi"/>
          <w:sz w:val="20"/>
          <w:szCs w:val="20"/>
        </w:rPr>
        <w:tab/>
      </w:r>
      <w:r w:rsidR="005245F5" w:rsidRPr="00BC3B61">
        <w:rPr>
          <w:rFonts w:asciiTheme="minorHAnsi" w:hAnsiTheme="minorHAnsi"/>
          <w:sz w:val="20"/>
          <w:szCs w:val="20"/>
        </w:rPr>
        <w:t>Instrument Wash Water</w:t>
      </w:r>
      <w:r w:rsidR="002B06D9" w:rsidRPr="00BC3B61">
        <w:rPr>
          <w:rFonts w:asciiTheme="minorHAnsi" w:hAnsiTheme="minorHAnsi"/>
          <w:sz w:val="20"/>
          <w:szCs w:val="20"/>
        </w:rPr>
        <w:t>:  P</w:t>
      </w:r>
      <w:r w:rsidR="00FB3CED" w:rsidRPr="00BC3B61">
        <w:rPr>
          <w:rFonts w:asciiTheme="minorHAnsi" w:hAnsiTheme="minorHAnsi"/>
          <w:sz w:val="20"/>
          <w:szCs w:val="20"/>
        </w:rPr>
        <w:t xml:space="preserve">repare auto-analyzer wash water </w:t>
      </w:r>
      <w:r w:rsidR="005245F5" w:rsidRPr="00BC3B61">
        <w:rPr>
          <w:rFonts w:asciiTheme="minorHAnsi" w:hAnsiTheme="minorHAnsi"/>
          <w:sz w:val="20"/>
          <w:szCs w:val="20"/>
        </w:rPr>
        <w:t xml:space="preserve">by </w:t>
      </w:r>
      <w:r w:rsidR="00FB3CED" w:rsidRPr="00BC3B61">
        <w:rPr>
          <w:rFonts w:asciiTheme="minorHAnsi" w:hAnsiTheme="minorHAnsi"/>
          <w:sz w:val="20"/>
          <w:szCs w:val="20"/>
        </w:rPr>
        <w:t>mix</w:t>
      </w:r>
      <w:r w:rsidR="005245F5" w:rsidRPr="00BC3B61">
        <w:rPr>
          <w:rFonts w:asciiTheme="minorHAnsi" w:hAnsiTheme="minorHAnsi"/>
          <w:sz w:val="20"/>
          <w:szCs w:val="20"/>
        </w:rPr>
        <w:t>ing oxid</w:t>
      </w:r>
      <w:r w:rsidR="009B7C12" w:rsidRPr="00BC3B61">
        <w:rPr>
          <w:rFonts w:asciiTheme="minorHAnsi" w:hAnsiTheme="minorHAnsi"/>
          <w:sz w:val="20"/>
          <w:szCs w:val="20"/>
        </w:rPr>
        <w:t>izing</w:t>
      </w:r>
      <w:r w:rsidR="005245F5" w:rsidRPr="00BC3B61">
        <w:rPr>
          <w:rFonts w:asciiTheme="minorHAnsi" w:hAnsiTheme="minorHAnsi"/>
          <w:sz w:val="20"/>
          <w:szCs w:val="20"/>
        </w:rPr>
        <w:t xml:space="preserve"> reagent </w:t>
      </w:r>
      <w:r w:rsidR="00FB3CED" w:rsidRPr="00BC3B61">
        <w:rPr>
          <w:rFonts w:asciiTheme="minorHAnsi" w:hAnsiTheme="minorHAnsi"/>
          <w:sz w:val="20"/>
          <w:szCs w:val="20"/>
        </w:rPr>
        <w:t>and</w:t>
      </w:r>
      <w:r w:rsidR="005245F5" w:rsidRPr="00BC3B61">
        <w:rPr>
          <w:rFonts w:asciiTheme="minorHAnsi" w:hAnsiTheme="minorHAnsi"/>
          <w:sz w:val="20"/>
          <w:szCs w:val="20"/>
        </w:rPr>
        <w:t xml:space="preserve"> reagent water in </w:t>
      </w:r>
      <w:del w:id="30" w:author="Mary Ellen Ley" w:date="2017-01-03T13:44:00Z">
        <w:r w:rsidR="00FB3CED" w:rsidRPr="00BC3B61">
          <w:rPr>
            <w:rFonts w:asciiTheme="minorHAnsi" w:hAnsiTheme="minorHAnsi"/>
            <w:sz w:val="20"/>
            <w:szCs w:val="20"/>
          </w:rPr>
          <w:delText>an Erlenmeyer</w:delText>
        </w:r>
      </w:del>
      <w:ins w:id="31" w:author="Mary Ellen Ley" w:date="2017-01-03T13:44:00Z">
        <w:r w:rsidR="00FB3CED" w:rsidRPr="00BC3B61">
          <w:rPr>
            <w:rFonts w:asciiTheme="minorHAnsi" w:hAnsiTheme="minorHAnsi"/>
            <w:sz w:val="20"/>
            <w:szCs w:val="20"/>
          </w:rPr>
          <w:t>a</w:t>
        </w:r>
      </w:ins>
      <w:r w:rsidR="002A7D3A">
        <w:rPr>
          <w:rFonts w:asciiTheme="minorHAnsi" w:hAnsiTheme="minorHAnsi"/>
          <w:sz w:val="20"/>
          <w:szCs w:val="20"/>
        </w:rPr>
        <w:t xml:space="preserve"> </w:t>
      </w:r>
      <w:r w:rsidR="00FB3CED" w:rsidRPr="00BC3B61">
        <w:rPr>
          <w:rFonts w:asciiTheme="minorHAnsi" w:hAnsiTheme="minorHAnsi"/>
          <w:sz w:val="20"/>
          <w:szCs w:val="20"/>
        </w:rPr>
        <w:t xml:space="preserve">flask, in the </w:t>
      </w:r>
      <w:r w:rsidR="005245F5" w:rsidRPr="00BC3B61">
        <w:rPr>
          <w:rFonts w:asciiTheme="minorHAnsi" w:hAnsiTheme="minorHAnsi"/>
          <w:sz w:val="20"/>
          <w:szCs w:val="20"/>
        </w:rPr>
        <w:t xml:space="preserve">same proportion as </w:t>
      </w:r>
      <w:r w:rsidR="009B7C12" w:rsidRPr="00BC3B61">
        <w:rPr>
          <w:rFonts w:asciiTheme="minorHAnsi" w:hAnsiTheme="minorHAnsi"/>
          <w:sz w:val="20"/>
          <w:szCs w:val="20"/>
        </w:rPr>
        <w:t xml:space="preserve">added to </w:t>
      </w:r>
      <w:r w:rsidR="00EC4A63" w:rsidRPr="00BC3B61">
        <w:rPr>
          <w:rFonts w:asciiTheme="minorHAnsi" w:hAnsiTheme="minorHAnsi"/>
          <w:sz w:val="20"/>
          <w:szCs w:val="20"/>
        </w:rPr>
        <w:t xml:space="preserve">the </w:t>
      </w:r>
      <w:r w:rsidR="005245F5" w:rsidRPr="00BC3B61">
        <w:rPr>
          <w:rFonts w:asciiTheme="minorHAnsi" w:hAnsiTheme="minorHAnsi"/>
          <w:sz w:val="20"/>
          <w:szCs w:val="20"/>
        </w:rPr>
        <w:t>digestion tubes</w:t>
      </w:r>
      <w:r w:rsidR="00FB3CED" w:rsidRPr="00BC3B61">
        <w:rPr>
          <w:rFonts w:asciiTheme="minorHAnsi" w:hAnsiTheme="minorHAnsi"/>
          <w:sz w:val="20"/>
          <w:szCs w:val="20"/>
        </w:rPr>
        <w:t>, e.g., 2:1 (v/v) ratio</w:t>
      </w:r>
      <w:r w:rsidR="005245F5" w:rsidRPr="00BC3B61">
        <w:rPr>
          <w:rFonts w:asciiTheme="minorHAnsi" w:hAnsiTheme="minorHAnsi"/>
          <w:sz w:val="20"/>
          <w:szCs w:val="20"/>
        </w:rPr>
        <w:t xml:space="preserve">. </w:t>
      </w:r>
      <w:r w:rsidR="00FB3CED" w:rsidRPr="00BC3B61">
        <w:rPr>
          <w:rFonts w:asciiTheme="minorHAnsi" w:hAnsiTheme="minorHAnsi"/>
          <w:sz w:val="20"/>
          <w:szCs w:val="20"/>
        </w:rPr>
        <w:t>Cover with foil and a</w:t>
      </w:r>
      <w:r w:rsidR="00EC4A63" w:rsidRPr="00BC3B61">
        <w:rPr>
          <w:rFonts w:asciiTheme="minorHAnsi" w:hAnsiTheme="minorHAnsi"/>
          <w:sz w:val="20"/>
          <w:szCs w:val="20"/>
        </w:rPr>
        <w:t xml:space="preserve">utoclave </w:t>
      </w:r>
      <w:r w:rsidR="00FB3CED" w:rsidRPr="00BC3B61">
        <w:rPr>
          <w:rFonts w:asciiTheme="minorHAnsi" w:hAnsiTheme="minorHAnsi"/>
          <w:sz w:val="20"/>
          <w:szCs w:val="20"/>
        </w:rPr>
        <w:t xml:space="preserve">the solution </w:t>
      </w:r>
      <w:r w:rsidR="00EC4A63" w:rsidRPr="00BC3B61">
        <w:rPr>
          <w:rFonts w:asciiTheme="minorHAnsi" w:hAnsiTheme="minorHAnsi"/>
          <w:sz w:val="20"/>
          <w:szCs w:val="20"/>
        </w:rPr>
        <w:t>for at least 30 min. at 1</w:t>
      </w:r>
      <w:r w:rsidR="00342C3B" w:rsidRPr="00BC3B61">
        <w:rPr>
          <w:rFonts w:asciiTheme="minorHAnsi" w:hAnsiTheme="minorHAnsi"/>
          <w:sz w:val="20"/>
          <w:szCs w:val="20"/>
        </w:rPr>
        <w:t>0</w:t>
      </w:r>
      <w:r w:rsidR="00EC4A63" w:rsidRPr="00BC3B61">
        <w:rPr>
          <w:rFonts w:asciiTheme="minorHAnsi" w:hAnsiTheme="minorHAnsi"/>
          <w:sz w:val="20"/>
          <w:szCs w:val="20"/>
        </w:rPr>
        <w:t>0-120°C</w:t>
      </w:r>
      <w:r w:rsidR="00196E09" w:rsidRPr="00BC3B61">
        <w:rPr>
          <w:rFonts w:asciiTheme="minorHAnsi" w:hAnsiTheme="minorHAnsi"/>
          <w:sz w:val="20"/>
          <w:szCs w:val="20"/>
        </w:rPr>
        <w:t xml:space="preserve">; </w:t>
      </w:r>
      <w:r w:rsidR="00EC4A63" w:rsidRPr="00BC3B61">
        <w:rPr>
          <w:rFonts w:asciiTheme="minorHAnsi" w:hAnsiTheme="minorHAnsi"/>
          <w:sz w:val="20"/>
          <w:szCs w:val="20"/>
        </w:rPr>
        <w:t xml:space="preserve">cool and </w:t>
      </w:r>
      <w:r w:rsidR="005245F5" w:rsidRPr="00BC3B61">
        <w:rPr>
          <w:rFonts w:asciiTheme="minorHAnsi" w:hAnsiTheme="minorHAnsi"/>
          <w:sz w:val="20"/>
          <w:szCs w:val="20"/>
        </w:rPr>
        <w:t xml:space="preserve">add </w:t>
      </w:r>
      <w:del w:id="32" w:author="Mary Ellen Ley" w:date="2017-01-03T13:44:00Z">
        <w:r w:rsidR="00CE684A" w:rsidRPr="00BC3B61">
          <w:rPr>
            <w:rFonts w:asciiTheme="minorHAnsi" w:hAnsiTheme="minorHAnsi"/>
            <w:sz w:val="20"/>
            <w:szCs w:val="20"/>
          </w:rPr>
          <w:delText>Borate Buffer</w:delText>
        </w:r>
      </w:del>
      <w:ins w:id="33" w:author="Mary Ellen Ley" w:date="2017-01-03T13:44:00Z">
        <w:r w:rsidR="008B622F">
          <w:rPr>
            <w:rFonts w:asciiTheme="minorHAnsi" w:hAnsiTheme="minorHAnsi"/>
            <w:sz w:val="20"/>
            <w:szCs w:val="20"/>
          </w:rPr>
          <w:t>b</w:t>
        </w:r>
        <w:r w:rsidR="00CE684A" w:rsidRPr="00BC3B61">
          <w:rPr>
            <w:rFonts w:asciiTheme="minorHAnsi" w:hAnsiTheme="minorHAnsi"/>
            <w:sz w:val="20"/>
            <w:szCs w:val="20"/>
          </w:rPr>
          <w:t xml:space="preserve">orate </w:t>
        </w:r>
        <w:r w:rsidR="008B622F">
          <w:rPr>
            <w:rFonts w:asciiTheme="minorHAnsi" w:hAnsiTheme="minorHAnsi"/>
            <w:sz w:val="20"/>
            <w:szCs w:val="20"/>
          </w:rPr>
          <w:t>b</w:t>
        </w:r>
        <w:r w:rsidR="00CE684A" w:rsidRPr="00BC3B61">
          <w:rPr>
            <w:rFonts w:asciiTheme="minorHAnsi" w:hAnsiTheme="minorHAnsi"/>
            <w:sz w:val="20"/>
            <w:szCs w:val="20"/>
          </w:rPr>
          <w:t>uffer</w:t>
        </w:r>
      </w:ins>
      <w:r w:rsidR="00214D42" w:rsidRPr="00BC3B61">
        <w:rPr>
          <w:rFonts w:asciiTheme="minorHAnsi" w:hAnsiTheme="minorHAnsi"/>
          <w:sz w:val="20"/>
          <w:szCs w:val="20"/>
        </w:rPr>
        <w:t xml:space="preserve"> (or 3N NaOH if following SM 4500-P J)</w:t>
      </w:r>
      <w:r w:rsidR="00FB3CED" w:rsidRPr="00BC3B61">
        <w:rPr>
          <w:rFonts w:asciiTheme="minorHAnsi" w:hAnsiTheme="minorHAnsi"/>
          <w:sz w:val="20"/>
          <w:szCs w:val="20"/>
        </w:rPr>
        <w:t>.</w:t>
      </w:r>
      <w:r w:rsidR="005245F5" w:rsidRPr="00BC3B61">
        <w:rPr>
          <w:rFonts w:asciiTheme="minorHAnsi" w:hAnsiTheme="minorHAnsi"/>
          <w:sz w:val="20"/>
          <w:szCs w:val="20"/>
        </w:rPr>
        <w:br/>
      </w:r>
    </w:p>
    <w:p w14:paraId="11A16437" w14:textId="0CCA1810" w:rsidR="00DA2642" w:rsidRPr="00BC3B61" w:rsidRDefault="005245F5" w:rsidP="00DA2642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96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>v)</w:t>
      </w:r>
      <w:r w:rsidRPr="00BC3B61">
        <w:rPr>
          <w:rFonts w:asciiTheme="minorHAnsi" w:hAnsiTheme="minorHAnsi"/>
          <w:sz w:val="20"/>
          <w:szCs w:val="20"/>
        </w:rPr>
        <w:tab/>
      </w:r>
      <w:r w:rsidR="004634A2" w:rsidRPr="00BC3B61">
        <w:rPr>
          <w:rFonts w:asciiTheme="minorHAnsi" w:hAnsiTheme="minorHAnsi"/>
          <w:sz w:val="20"/>
          <w:szCs w:val="20"/>
        </w:rPr>
        <w:t>Calibration Standard</w:t>
      </w:r>
      <w:r w:rsidR="00DA2642" w:rsidRPr="00BC3B61">
        <w:rPr>
          <w:rFonts w:asciiTheme="minorHAnsi" w:hAnsiTheme="minorHAnsi"/>
          <w:sz w:val="20"/>
          <w:szCs w:val="20"/>
        </w:rPr>
        <w:t>s</w:t>
      </w:r>
      <w:r w:rsidR="002B06D9" w:rsidRPr="00BC3B61">
        <w:rPr>
          <w:rFonts w:asciiTheme="minorHAnsi" w:hAnsiTheme="minorHAnsi"/>
          <w:sz w:val="20"/>
          <w:szCs w:val="20"/>
        </w:rPr>
        <w:t xml:space="preserve">: </w:t>
      </w:r>
      <w:r w:rsidR="00AD0801" w:rsidRPr="00BC3B61">
        <w:rPr>
          <w:rFonts w:asciiTheme="minorHAnsi" w:hAnsiTheme="minorHAnsi"/>
          <w:sz w:val="20"/>
          <w:szCs w:val="20"/>
        </w:rPr>
        <w:t xml:space="preserve"> A l</w:t>
      </w:r>
      <w:r w:rsidR="002B06D9" w:rsidRPr="00BC3B61">
        <w:rPr>
          <w:rFonts w:asciiTheme="minorHAnsi" w:hAnsiTheme="minorHAnsi"/>
          <w:sz w:val="20"/>
          <w:szCs w:val="20"/>
        </w:rPr>
        <w:t>aborator</w:t>
      </w:r>
      <w:r w:rsidR="00AD0801" w:rsidRPr="00BC3B61">
        <w:rPr>
          <w:rFonts w:asciiTheme="minorHAnsi" w:hAnsiTheme="minorHAnsi"/>
          <w:sz w:val="20"/>
          <w:szCs w:val="20"/>
        </w:rPr>
        <w:t>y</w:t>
      </w:r>
      <w:r w:rsidR="002B06D9" w:rsidRPr="00BC3B61">
        <w:rPr>
          <w:rFonts w:asciiTheme="minorHAnsi" w:hAnsiTheme="minorHAnsi"/>
          <w:sz w:val="20"/>
          <w:szCs w:val="20"/>
        </w:rPr>
        <w:t xml:space="preserve"> may purchase or prepare stock and working standards. </w:t>
      </w:r>
      <w:r w:rsidR="00B8052F">
        <w:rPr>
          <w:rFonts w:asciiTheme="minorHAnsi" w:hAnsiTheme="minorHAnsi"/>
          <w:sz w:val="20"/>
          <w:szCs w:val="20"/>
        </w:rPr>
        <w:t>T</w:t>
      </w:r>
      <w:r w:rsidR="00B8052F" w:rsidRPr="00BC3B61">
        <w:rPr>
          <w:rFonts w:asciiTheme="minorHAnsi" w:hAnsiTheme="minorHAnsi"/>
          <w:sz w:val="20"/>
          <w:szCs w:val="20"/>
        </w:rPr>
        <w:t xml:space="preserve">he </w:t>
      </w:r>
      <w:ins w:id="34" w:author="Mary Ellen Ley" w:date="2017-01-03T13:44:00Z">
        <w:r w:rsidR="008B622F">
          <w:rPr>
            <w:rFonts w:asciiTheme="minorHAnsi" w:hAnsiTheme="minorHAnsi"/>
            <w:sz w:val="20"/>
            <w:szCs w:val="20"/>
          </w:rPr>
          <w:t xml:space="preserve">initial </w:t>
        </w:r>
      </w:ins>
      <w:r w:rsidR="00B8052F" w:rsidRPr="00BC3B61">
        <w:rPr>
          <w:rFonts w:asciiTheme="minorHAnsi" w:hAnsiTheme="minorHAnsi"/>
          <w:sz w:val="20"/>
          <w:szCs w:val="20"/>
        </w:rPr>
        <w:t xml:space="preserve">calibration </w:t>
      </w:r>
      <w:del w:id="35" w:author="Mary Ellen Ley" w:date="2017-01-03T13:44:00Z">
        <w:r w:rsidR="00B8052F" w:rsidRPr="00BC3B61">
          <w:rPr>
            <w:rFonts w:asciiTheme="minorHAnsi" w:hAnsiTheme="minorHAnsi"/>
            <w:sz w:val="20"/>
            <w:szCs w:val="20"/>
          </w:rPr>
          <w:delText>check standard</w:delText>
        </w:r>
        <w:r w:rsidR="00A96FBD">
          <w:rPr>
            <w:rFonts w:asciiTheme="minorHAnsi" w:hAnsiTheme="minorHAnsi"/>
            <w:sz w:val="20"/>
            <w:szCs w:val="20"/>
          </w:rPr>
          <w:delText>s</w:delText>
        </w:r>
      </w:del>
      <w:ins w:id="36" w:author="Mary Ellen Ley" w:date="2017-01-03T13:44:00Z">
        <w:r w:rsidR="008B622F">
          <w:rPr>
            <w:rFonts w:asciiTheme="minorHAnsi" w:hAnsiTheme="minorHAnsi"/>
            <w:sz w:val="20"/>
            <w:szCs w:val="20"/>
          </w:rPr>
          <w:t>verification</w:t>
        </w:r>
        <w:r w:rsidR="00B8052F" w:rsidRPr="00BC3B61">
          <w:rPr>
            <w:rFonts w:asciiTheme="minorHAnsi" w:hAnsiTheme="minorHAnsi"/>
            <w:sz w:val="20"/>
            <w:szCs w:val="20"/>
          </w:rPr>
          <w:t xml:space="preserve"> standard</w:t>
        </w:r>
      </w:ins>
      <w:r w:rsidR="00B8052F">
        <w:rPr>
          <w:rFonts w:asciiTheme="minorHAnsi" w:hAnsiTheme="minorHAnsi"/>
          <w:sz w:val="20"/>
          <w:szCs w:val="20"/>
        </w:rPr>
        <w:t xml:space="preserve"> must be purchased or made from a second source.</w:t>
      </w:r>
      <w:r w:rsidR="00B8052F">
        <w:rPr>
          <w:rFonts w:asciiTheme="minorHAnsi" w:hAnsiTheme="minorHAnsi"/>
          <w:sz w:val="20"/>
          <w:szCs w:val="20"/>
        </w:rPr>
        <w:br/>
      </w:r>
      <w:r w:rsidR="002B06D9" w:rsidRPr="00BC3B61">
        <w:rPr>
          <w:rFonts w:asciiTheme="minorHAnsi" w:hAnsiTheme="minorHAnsi"/>
          <w:sz w:val="20"/>
          <w:szCs w:val="20"/>
        </w:rPr>
        <w:t xml:space="preserve"> </w:t>
      </w:r>
    </w:p>
    <w:p w14:paraId="778E42AE" w14:textId="4009CA3F" w:rsidR="00DA2642" w:rsidRPr="00BC3B61" w:rsidRDefault="00DA2642" w:rsidP="00DA2642">
      <w:pPr>
        <w:pStyle w:val="ListParagraph"/>
        <w:numPr>
          <w:ilvl w:val="0"/>
          <w:numId w:val="7"/>
        </w:num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>Potassium nitrate (KNO</w:t>
      </w:r>
      <w:r w:rsidRPr="00BC3B61">
        <w:rPr>
          <w:rFonts w:asciiTheme="minorHAnsi" w:hAnsiTheme="minorHAnsi"/>
          <w:sz w:val="20"/>
          <w:szCs w:val="20"/>
          <w:vertAlign w:val="subscript"/>
        </w:rPr>
        <w:t>3</w:t>
      </w:r>
      <w:r w:rsidRPr="00BC3B61">
        <w:rPr>
          <w:rFonts w:asciiTheme="minorHAnsi" w:hAnsiTheme="minorHAnsi"/>
          <w:sz w:val="20"/>
          <w:szCs w:val="20"/>
        </w:rPr>
        <w:t>)</w:t>
      </w:r>
      <w:r w:rsidR="00D434FD" w:rsidRPr="00BC3B61">
        <w:rPr>
          <w:rFonts w:asciiTheme="minorHAnsi" w:hAnsiTheme="minorHAnsi"/>
          <w:sz w:val="20"/>
          <w:szCs w:val="20"/>
        </w:rPr>
        <w:t xml:space="preserve"> for nitrogen (Section </w:t>
      </w:r>
      <w:r w:rsidR="00BC3B61">
        <w:rPr>
          <w:rFonts w:asciiTheme="minorHAnsi" w:hAnsiTheme="minorHAnsi"/>
          <w:sz w:val="20"/>
          <w:szCs w:val="20"/>
        </w:rPr>
        <w:t>6</w:t>
      </w:r>
      <w:r w:rsidR="00D434FD" w:rsidRPr="00BC3B61">
        <w:rPr>
          <w:rFonts w:asciiTheme="minorHAnsi" w:hAnsiTheme="minorHAnsi"/>
          <w:sz w:val="20"/>
          <w:szCs w:val="20"/>
        </w:rPr>
        <w:t>.D.5)</w:t>
      </w:r>
      <w:r w:rsidR="00B8052F">
        <w:rPr>
          <w:rFonts w:asciiTheme="minorHAnsi" w:hAnsiTheme="minorHAnsi"/>
          <w:sz w:val="20"/>
          <w:szCs w:val="20"/>
        </w:rPr>
        <w:t>:</w:t>
      </w:r>
      <w:r w:rsidR="000823AD" w:rsidRPr="00BC3B61">
        <w:rPr>
          <w:rFonts w:asciiTheme="minorHAnsi" w:hAnsiTheme="minorHAnsi"/>
          <w:sz w:val="20"/>
          <w:szCs w:val="20"/>
        </w:rPr>
        <w:t xml:space="preserve"> Use primary standard-grade KNO</w:t>
      </w:r>
      <w:r w:rsidR="000823AD" w:rsidRPr="00BC3B61">
        <w:rPr>
          <w:rFonts w:asciiTheme="minorHAnsi" w:hAnsiTheme="minorHAnsi"/>
          <w:sz w:val="20"/>
          <w:szCs w:val="20"/>
          <w:vertAlign w:val="subscript"/>
        </w:rPr>
        <w:t>3</w:t>
      </w:r>
      <w:r w:rsidR="000823AD" w:rsidRPr="00BC3B61">
        <w:rPr>
          <w:rFonts w:asciiTheme="minorHAnsi" w:hAnsiTheme="minorHAnsi"/>
          <w:sz w:val="20"/>
          <w:szCs w:val="20"/>
        </w:rPr>
        <w:t xml:space="preserve"> </w:t>
      </w:r>
      <w:r w:rsidR="005140A7" w:rsidRPr="00BC3B61">
        <w:rPr>
          <w:rFonts w:asciiTheme="minorHAnsi" w:hAnsiTheme="minorHAnsi"/>
          <w:sz w:val="20"/>
          <w:szCs w:val="20"/>
        </w:rPr>
        <w:t>that has been oven-</w:t>
      </w:r>
      <w:r w:rsidR="000823AD" w:rsidRPr="00BC3B61">
        <w:rPr>
          <w:rFonts w:asciiTheme="minorHAnsi" w:hAnsiTheme="minorHAnsi"/>
          <w:sz w:val="20"/>
          <w:szCs w:val="20"/>
        </w:rPr>
        <w:t>dried a</w:t>
      </w:r>
      <w:r w:rsidR="005140A7" w:rsidRPr="00BC3B61">
        <w:rPr>
          <w:rFonts w:asciiTheme="minorHAnsi" w:hAnsiTheme="minorHAnsi"/>
          <w:sz w:val="20"/>
          <w:szCs w:val="20"/>
        </w:rPr>
        <w:t>nd desiccated</w:t>
      </w:r>
      <w:r w:rsidR="000823AD" w:rsidRPr="00BC3B61">
        <w:rPr>
          <w:rFonts w:asciiTheme="minorHAnsi" w:hAnsiTheme="minorHAnsi"/>
          <w:sz w:val="20"/>
          <w:szCs w:val="20"/>
        </w:rPr>
        <w:t xml:space="preserve">. </w:t>
      </w:r>
      <w:del w:id="37" w:author="Mary Ellen Ley" w:date="2017-01-03T13:44:00Z">
        <w:r w:rsidR="000823AD" w:rsidRPr="00BC3B61">
          <w:rPr>
            <w:rFonts w:asciiTheme="minorHAnsi" w:hAnsiTheme="minorHAnsi"/>
            <w:sz w:val="20"/>
            <w:szCs w:val="20"/>
          </w:rPr>
          <w:delText xml:space="preserve"> </w:delText>
        </w:r>
      </w:del>
      <w:r w:rsidR="000823AD" w:rsidRPr="00BC3B61">
        <w:rPr>
          <w:rFonts w:asciiTheme="minorHAnsi" w:hAnsiTheme="minorHAnsi"/>
          <w:sz w:val="20"/>
          <w:szCs w:val="20"/>
        </w:rPr>
        <w:t xml:space="preserve">The primary stock standard is </w:t>
      </w:r>
      <w:r w:rsidR="00BC645F" w:rsidRPr="00BC3B61">
        <w:rPr>
          <w:rFonts w:asciiTheme="minorHAnsi" w:hAnsiTheme="minorHAnsi"/>
          <w:sz w:val="20"/>
          <w:szCs w:val="20"/>
        </w:rPr>
        <w:t xml:space="preserve">stable for </w:t>
      </w:r>
      <w:r w:rsidR="00B8052F">
        <w:rPr>
          <w:rFonts w:asciiTheme="minorHAnsi" w:hAnsiTheme="minorHAnsi"/>
          <w:sz w:val="20"/>
          <w:szCs w:val="20"/>
        </w:rPr>
        <w:t>up to 6</w:t>
      </w:r>
      <w:r w:rsidR="000823AD" w:rsidRPr="00BC3B61">
        <w:rPr>
          <w:rFonts w:asciiTheme="minorHAnsi" w:hAnsiTheme="minorHAnsi"/>
          <w:sz w:val="20"/>
          <w:szCs w:val="20"/>
        </w:rPr>
        <w:t xml:space="preserve"> months if stored at 4°C.</w:t>
      </w:r>
      <w:r w:rsidR="00BC645F" w:rsidRPr="00BC3B61">
        <w:rPr>
          <w:rFonts w:asciiTheme="minorHAnsi" w:hAnsiTheme="minorHAnsi"/>
          <w:sz w:val="20"/>
          <w:szCs w:val="20"/>
        </w:rPr>
        <w:br/>
      </w:r>
    </w:p>
    <w:p w14:paraId="27A10FF6" w14:textId="77777777" w:rsidR="00134F50" w:rsidRPr="00BC3B61" w:rsidRDefault="00007D14" w:rsidP="002B06D9">
      <w:pPr>
        <w:pStyle w:val="ListParagraph"/>
        <w:numPr>
          <w:ilvl w:val="0"/>
          <w:numId w:val="7"/>
        </w:num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15"/>
        <w:contextualSpacing w:val="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>Potassium dihydrogen phosphate (KH</w:t>
      </w:r>
      <w:r w:rsidRPr="00BC3B61">
        <w:rPr>
          <w:rFonts w:asciiTheme="minorHAnsi" w:hAnsiTheme="minorHAnsi"/>
          <w:sz w:val="20"/>
          <w:szCs w:val="20"/>
          <w:vertAlign w:val="subscript"/>
        </w:rPr>
        <w:t>2</w:t>
      </w:r>
      <w:r w:rsidRPr="00BC3B61">
        <w:rPr>
          <w:rFonts w:asciiTheme="minorHAnsi" w:hAnsiTheme="minorHAnsi"/>
          <w:sz w:val="20"/>
          <w:szCs w:val="20"/>
        </w:rPr>
        <w:t>PO</w:t>
      </w:r>
      <w:r w:rsidRPr="00BC3B61">
        <w:rPr>
          <w:rFonts w:asciiTheme="minorHAnsi" w:hAnsiTheme="minorHAnsi"/>
          <w:sz w:val="20"/>
          <w:szCs w:val="20"/>
          <w:vertAlign w:val="subscript"/>
        </w:rPr>
        <w:t>4</w:t>
      </w:r>
      <w:r w:rsidRPr="00BC3B61">
        <w:rPr>
          <w:rFonts w:asciiTheme="minorHAnsi" w:hAnsiTheme="minorHAnsi"/>
          <w:sz w:val="20"/>
          <w:szCs w:val="20"/>
        </w:rPr>
        <w:t xml:space="preserve">) for phosphorus (Section </w:t>
      </w:r>
      <w:r w:rsidR="00BC3B61">
        <w:rPr>
          <w:rFonts w:asciiTheme="minorHAnsi" w:hAnsiTheme="minorHAnsi"/>
          <w:sz w:val="20"/>
          <w:szCs w:val="20"/>
        </w:rPr>
        <w:t>6</w:t>
      </w:r>
      <w:r w:rsidRPr="00BC3B61">
        <w:rPr>
          <w:rFonts w:asciiTheme="minorHAnsi" w:hAnsiTheme="minorHAnsi"/>
          <w:sz w:val="20"/>
          <w:szCs w:val="20"/>
        </w:rPr>
        <w:t>.D.8)</w:t>
      </w:r>
      <w:r w:rsidR="00B8052F">
        <w:rPr>
          <w:rFonts w:asciiTheme="minorHAnsi" w:hAnsiTheme="minorHAnsi"/>
          <w:sz w:val="20"/>
          <w:szCs w:val="20"/>
        </w:rPr>
        <w:t>:</w:t>
      </w:r>
      <w:r w:rsidRPr="00BC3B61">
        <w:rPr>
          <w:rFonts w:asciiTheme="minorHAnsi" w:hAnsiTheme="minorHAnsi"/>
          <w:sz w:val="20"/>
          <w:szCs w:val="20"/>
        </w:rPr>
        <w:t xml:space="preserve"> Use anhydrous</w:t>
      </w:r>
      <w:r w:rsidR="00134F50" w:rsidRPr="00BC3B61">
        <w:rPr>
          <w:rFonts w:asciiTheme="minorHAnsi" w:hAnsiTheme="minorHAnsi"/>
          <w:sz w:val="20"/>
          <w:szCs w:val="20"/>
        </w:rPr>
        <w:t>,</w:t>
      </w:r>
      <w:r w:rsidRPr="00BC3B61">
        <w:rPr>
          <w:rFonts w:asciiTheme="minorHAnsi" w:hAnsiTheme="minorHAnsi"/>
          <w:sz w:val="20"/>
          <w:szCs w:val="20"/>
        </w:rPr>
        <w:t xml:space="preserve"> </w:t>
      </w:r>
      <w:r w:rsidR="00134F50" w:rsidRPr="00BC3B61">
        <w:rPr>
          <w:rFonts w:asciiTheme="minorHAnsi" w:hAnsiTheme="minorHAnsi"/>
          <w:sz w:val="20"/>
          <w:szCs w:val="20"/>
        </w:rPr>
        <w:t xml:space="preserve">primary standard grade </w:t>
      </w:r>
      <w:r w:rsidRPr="00BC3B61">
        <w:rPr>
          <w:rFonts w:asciiTheme="minorHAnsi" w:hAnsiTheme="minorHAnsi"/>
          <w:sz w:val="20"/>
          <w:szCs w:val="20"/>
        </w:rPr>
        <w:t>KH</w:t>
      </w:r>
      <w:r w:rsidRPr="00BC3B61">
        <w:rPr>
          <w:rFonts w:asciiTheme="minorHAnsi" w:hAnsiTheme="minorHAnsi"/>
          <w:sz w:val="20"/>
          <w:szCs w:val="20"/>
          <w:vertAlign w:val="subscript"/>
        </w:rPr>
        <w:t>2</w:t>
      </w:r>
      <w:r w:rsidRPr="00BC3B61">
        <w:rPr>
          <w:rFonts w:asciiTheme="minorHAnsi" w:hAnsiTheme="minorHAnsi"/>
          <w:sz w:val="20"/>
          <w:szCs w:val="20"/>
        </w:rPr>
        <w:t>PO</w:t>
      </w:r>
      <w:r w:rsidRPr="00BC3B61">
        <w:rPr>
          <w:rFonts w:asciiTheme="minorHAnsi" w:hAnsiTheme="minorHAnsi"/>
          <w:sz w:val="20"/>
          <w:szCs w:val="20"/>
          <w:vertAlign w:val="subscript"/>
        </w:rPr>
        <w:t>4</w:t>
      </w:r>
      <w:r w:rsidRPr="00BC3B61">
        <w:rPr>
          <w:rFonts w:asciiTheme="minorHAnsi" w:hAnsiTheme="minorHAnsi"/>
          <w:sz w:val="20"/>
          <w:szCs w:val="20"/>
        </w:rPr>
        <w:t xml:space="preserve"> </w:t>
      </w:r>
      <w:r w:rsidR="00B96AD1" w:rsidRPr="00BC3B61">
        <w:rPr>
          <w:rFonts w:asciiTheme="minorHAnsi" w:hAnsiTheme="minorHAnsi"/>
          <w:sz w:val="20"/>
          <w:szCs w:val="20"/>
        </w:rPr>
        <w:t xml:space="preserve">that has been </w:t>
      </w:r>
      <w:r w:rsidR="00A43844" w:rsidRPr="00BC3B61">
        <w:rPr>
          <w:rFonts w:asciiTheme="minorHAnsi" w:hAnsiTheme="minorHAnsi"/>
          <w:sz w:val="20"/>
          <w:szCs w:val="20"/>
        </w:rPr>
        <w:t>oven-</w:t>
      </w:r>
      <w:r w:rsidRPr="00BC3B61">
        <w:rPr>
          <w:rFonts w:asciiTheme="minorHAnsi" w:hAnsiTheme="minorHAnsi"/>
          <w:sz w:val="20"/>
          <w:szCs w:val="20"/>
        </w:rPr>
        <w:t>dried</w:t>
      </w:r>
      <w:r w:rsidR="00A43844" w:rsidRPr="00BC3B61">
        <w:rPr>
          <w:rFonts w:asciiTheme="minorHAnsi" w:hAnsiTheme="minorHAnsi"/>
          <w:sz w:val="20"/>
          <w:szCs w:val="20"/>
        </w:rPr>
        <w:t xml:space="preserve"> and </w:t>
      </w:r>
      <w:r w:rsidR="002E5D43" w:rsidRPr="00BC3B61">
        <w:rPr>
          <w:rFonts w:asciiTheme="minorHAnsi" w:hAnsiTheme="minorHAnsi"/>
          <w:sz w:val="20"/>
          <w:szCs w:val="20"/>
        </w:rPr>
        <w:t>desiccated</w:t>
      </w:r>
      <w:r w:rsidR="005140A7" w:rsidRPr="00BC3B61">
        <w:rPr>
          <w:rFonts w:asciiTheme="minorHAnsi" w:hAnsiTheme="minorHAnsi"/>
          <w:sz w:val="20"/>
          <w:szCs w:val="20"/>
        </w:rPr>
        <w:t>.</w:t>
      </w:r>
      <w:r w:rsidRPr="00BC3B61">
        <w:rPr>
          <w:rFonts w:asciiTheme="minorHAnsi" w:hAnsiTheme="minorHAnsi"/>
          <w:sz w:val="20"/>
          <w:szCs w:val="20"/>
        </w:rPr>
        <w:t xml:space="preserve"> </w:t>
      </w:r>
      <w:r w:rsidR="00134F50" w:rsidRPr="00BC3B61">
        <w:rPr>
          <w:rFonts w:asciiTheme="minorHAnsi" w:hAnsiTheme="minorHAnsi"/>
          <w:sz w:val="20"/>
          <w:szCs w:val="20"/>
        </w:rPr>
        <w:t>The primary s</w:t>
      </w:r>
      <w:r w:rsidRPr="00BC3B61">
        <w:rPr>
          <w:rFonts w:asciiTheme="minorHAnsi" w:hAnsiTheme="minorHAnsi"/>
          <w:sz w:val="20"/>
          <w:szCs w:val="20"/>
        </w:rPr>
        <w:t>tock</w:t>
      </w:r>
      <w:r w:rsidR="00134F50" w:rsidRPr="00BC3B61">
        <w:rPr>
          <w:rFonts w:asciiTheme="minorHAnsi" w:hAnsiTheme="minorHAnsi"/>
          <w:sz w:val="20"/>
          <w:szCs w:val="20"/>
        </w:rPr>
        <w:t xml:space="preserve"> s</w:t>
      </w:r>
      <w:r w:rsidRPr="00BC3B61">
        <w:rPr>
          <w:rFonts w:asciiTheme="minorHAnsi" w:hAnsiTheme="minorHAnsi"/>
          <w:sz w:val="20"/>
          <w:szCs w:val="20"/>
        </w:rPr>
        <w:t>olution</w:t>
      </w:r>
      <w:r w:rsidR="00134F50" w:rsidRPr="00BC3B61">
        <w:rPr>
          <w:rFonts w:asciiTheme="minorHAnsi" w:hAnsiTheme="minorHAnsi"/>
          <w:sz w:val="20"/>
          <w:szCs w:val="20"/>
        </w:rPr>
        <w:t xml:space="preserve"> is stable for 6 months if stored at 4</w:t>
      </w:r>
      <w:r w:rsidR="00134F50" w:rsidRPr="00BC3B61">
        <w:rPr>
          <w:rFonts w:asciiTheme="minorHAnsi" w:hAnsiTheme="minorHAnsi"/>
          <w:sz w:val="20"/>
          <w:szCs w:val="20"/>
        </w:rPr>
        <w:sym w:font="Symbol" w:char="F0B0"/>
      </w:r>
      <w:r w:rsidR="00134F50" w:rsidRPr="00BC3B61">
        <w:rPr>
          <w:rFonts w:asciiTheme="minorHAnsi" w:hAnsiTheme="minorHAnsi"/>
          <w:sz w:val="20"/>
          <w:szCs w:val="20"/>
        </w:rPr>
        <w:t>C.</w:t>
      </w:r>
      <w:r w:rsidR="00134F50" w:rsidRPr="00BC3B61">
        <w:rPr>
          <w:rFonts w:asciiTheme="minorHAnsi" w:hAnsiTheme="minorHAnsi"/>
          <w:sz w:val="20"/>
          <w:szCs w:val="20"/>
        </w:rPr>
        <w:br/>
      </w:r>
    </w:p>
    <w:p w14:paraId="68EE28DB" w14:textId="77777777" w:rsidR="003929A7" w:rsidRPr="00BC3B61" w:rsidRDefault="006F2BB6" w:rsidP="002B06D9">
      <w:pPr>
        <w:pStyle w:val="ListParagraph"/>
        <w:numPr>
          <w:ilvl w:val="0"/>
          <w:numId w:val="7"/>
        </w:num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15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 xml:space="preserve">Prepare a series of </w:t>
      </w:r>
      <w:r w:rsidR="00823A3A" w:rsidRPr="00BC3B61">
        <w:rPr>
          <w:rFonts w:asciiTheme="minorHAnsi" w:hAnsiTheme="minorHAnsi"/>
          <w:sz w:val="20"/>
          <w:szCs w:val="20"/>
        </w:rPr>
        <w:t xml:space="preserve">working </w:t>
      </w:r>
      <w:r w:rsidRPr="00BC3B61">
        <w:rPr>
          <w:rFonts w:asciiTheme="minorHAnsi" w:hAnsiTheme="minorHAnsi"/>
          <w:sz w:val="20"/>
          <w:szCs w:val="20"/>
        </w:rPr>
        <w:t xml:space="preserve">standards </w:t>
      </w:r>
      <w:r w:rsidR="000F40D9" w:rsidRPr="00BC3B61">
        <w:rPr>
          <w:rFonts w:asciiTheme="minorHAnsi" w:hAnsiTheme="minorHAnsi"/>
          <w:sz w:val="20"/>
          <w:szCs w:val="20"/>
        </w:rPr>
        <w:t xml:space="preserve">just prior to </w:t>
      </w:r>
      <w:r w:rsidR="00CC4477" w:rsidRPr="00BC3B61">
        <w:rPr>
          <w:rFonts w:asciiTheme="minorHAnsi" w:hAnsiTheme="minorHAnsi"/>
          <w:sz w:val="20"/>
          <w:szCs w:val="20"/>
        </w:rPr>
        <w:t>digesti</w:t>
      </w:r>
      <w:r w:rsidR="006115AD" w:rsidRPr="00BC3B61">
        <w:rPr>
          <w:rFonts w:asciiTheme="minorHAnsi" w:hAnsiTheme="minorHAnsi"/>
          <w:sz w:val="20"/>
          <w:szCs w:val="20"/>
        </w:rPr>
        <w:t>n</w:t>
      </w:r>
      <w:r w:rsidR="00CC4477" w:rsidRPr="00BC3B61">
        <w:rPr>
          <w:rFonts w:asciiTheme="minorHAnsi" w:hAnsiTheme="minorHAnsi"/>
          <w:sz w:val="20"/>
          <w:szCs w:val="20"/>
        </w:rPr>
        <w:t>g each analytical batch</w:t>
      </w:r>
      <w:r w:rsidR="00823A3A" w:rsidRPr="00BC3B61">
        <w:rPr>
          <w:rFonts w:asciiTheme="minorHAnsi" w:hAnsiTheme="minorHAnsi"/>
          <w:sz w:val="20"/>
          <w:szCs w:val="20"/>
        </w:rPr>
        <w:t xml:space="preserve"> </w:t>
      </w:r>
      <w:r w:rsidRPr="00BC3B61">
        <w:rPr>
          <w:rFonts w:asciiTheme="minorHAnsi" w:hAnsiTheme="minorHAnsi"/>
          <w:sz w:val="20"/>
          <w:szCs w:val="20"/>
        </w:rPr>
        <w:t>by diluting suitable vol</w:t>
      </w:r>
      <w:r w:rsidR="002B06D9" w:rsidRPr="00BC3B61">
        <w:rPr>
          <w:rFonts w:asciiTheme="minorHAnsi" w:hAnsiTheme="minorHAnsi"/>
          <w:sz w:val="20"/>
          <w:szCs w:val="20"/>
        </w:rPr>
        <w:t>umes with reagent or ASW water.</w:t>
      </w:r>
      <w:r w:rsidR="00CC4477" w:rsidRPr="00BC3B61">
        <w:rPr>
          <w:rFonts w:asciiTheme="minorHAnsi" w:hAnsiTheme="minorHAnsi"/>
          <w:sz w:val="20"/>
          <w:szCs w:val="20"/>
        </w:rPr>
        <w:t xml:space="preserve">  </w:t>
      </w:r>
      <w:r w:rsidR="003929A7" w:rsidRPr="00BC3B61">
        <w:rPr>
          <w:rFonts w:asciiTheme="minorHAnsi" w:hAnsiTheme="minorHAnsi"/>
          <w:sz w:val="20"/>
          <w:szCs w:val="20"/>
        </w:rPr>
        <w:br/>
      </w:r>
    </w:p>
    <w:p w14:paraId="13A24742" w14:textId="2ABDDD94" w:rsidR="002B06D9" w:rsidRPr="00BC3B61" w:rsidRDefault="006F2BB6" w:rsidP="002B06D9">
      <w:pPr>
        <w:pStyle w:val="ListParagraph"/>
        <w:numPr>
          <w:ilvl w:val="0"/>
          <w:numId w:val="7"/>
        </w:num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15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>Standards should bracket the expected concentration</w:t>
      </w:r>
      <w:r w:rsidR="008465C6" w:rsidRPr="00BC3B61">
        <w:rPr>
          <w:rFonts w:asciiTheme="minorHAnsi" w:hAnsiTheme="minorHAnsi"/>
          <w:sz w:val="20"/>
          <w:szCs w:val="20"/>
        </w:rPr>
        <w:t>s</w:t>
      </w:r>
      <w:r w:rsidRPr="00BC3B61">
        <w:rPr>
          <w:rFonts w:asciiTheme="minorHAnsi" w:hAnsiTheme="minorHAnsi"/>
          <w:sz w:val="20"/>
          <w:szCs w:val="20"/>
        </w:rPr>
        <w:t xml:space="preserve"> of samples. </w:t>
      </w:r>
      <w:r w:rsidR="0042186A" w:rsidRPr="00BC3B61">
        <w:rPr>
          <w:rFonts w:asciiTheme="minorHAnsi" w:hAnsiTheme="minorHAnsi"/>
          <w:sz w:val="20"/>
          <w:szCs w:val="20"/>
        </w:rPr>
        <w:t>Analytical ranges may be extended by digesting and analyzing a diluted sample</w:t>
      </w:r>
      <w:r w:rsidR="00471BDD" w:rsidRPr="00BC3B61">
        <w:rPr>
          <w:rFonts w:asciiTheme="minorHAnsi" w:hAnsiTheme="minorHAnsi"/>
          <w:sz w:val="20"/>
          <w:szCs w:val="20"/>
        </w:rPr>
        <w:t xml:space="preserve">. However, for total </w:t>
      </w:r>
      <w:r w:rsidR="00CC4477" w:rsidRPr="00BC3B61">
        <w:rPr>
          <w:rFonts w:asciiTheme="minorHAnsi" w:hAnsiTheme="minorHAnsi"/>
          <w:sz w:val="20"/>
          <w:szCs w:val="20"/>
        </w:rPr>
        <w:t xml:space="preserve">nitrogen </w:t>
      </w:r>
      <w:r w:rsidR="00471BDD" w:rsidRPr="00BC3B61">
        <w:rPr>
          <w:rFonts w:asciiTheme="minorHAnsi" w:hAnsiTheme="minorHAnsi"/>
          <w:sz w:val="20"/>
          <w:szCs w:val="20"/>
        </w:rPr>
        <w:t xml:space="preserve">determinations in unfiltered samples, </w:t>
      </w:r>
      <w:del w:id="38" w:author="Mary Ellen Ley" w:date="2017-01-03T13:44:00Z">
        <w:r w:rsidR="00471BDD" w:rsidRPr="00BC3B61">
          <w:rPr>
            <w:rFonts w:asciiTheme="minorHAnsi" w:hAnsiTheme="minorHAnsi"/>
            <w:sz w:val="20"/>
            <w:szCs w:val="20"/>
          </w:rPr>
          <w:delText>a</w:delText>
        </w:r>
      </w:del>
      <w:ins w:id="39" w:author="Mary Ellen Ley" w:date="2017-01-03T13:44:00Z">
        <w:r w:rsidR="008B622F">
          <w:rPr>
            <w:rFonts w:asciiTheme="minorHAnsi" w:hAnsiTheme="minorHAnsi"/>
            <w:sz w:val="20"/>
            <w:szCs w:val="20"/>
          </w:rPr>
          <w:t>the upper</w:t>
        </w:r>
      </w:ins>
      <w:r w:rsidR="00471BDD" w:rsidRPr="00BC3B61">
        <w:rPr>
          <w:rFonts w:asciiTheme="minorHAnsi" w:hAnsiTheme="minorHAnsi"/>
          <w:sz w:val="20"/>
          <w:szCs w:val="20"/>
        </w:rPr>
        <w:t xml:space="preserve"> </w:t>
      </w:r>
      <w:r w:rsidR="0042186A" w:rsidRPr="00BC3B61">
        <w:rPr>
          <w:rFonts w:asciiTheme="minorHAnsi" w:hAnsiTheme="minorHAnsi"/>
          <w:sz w:val="20"/>
          <w:szCs w:val="20"/>
        </w:rPr>
        <w:t xml:space="preserve">calibration range </w:t>
      </w:r>
      <w:del w:id="40" w:author="Mary Ellen Ley" w:date="2017-01-03T13:44:00Z">
        <w:r w:rsidR="00B8052F">
          <w:rPr>
            <w:rFonts w:asciiTheme="minorHAnsi" w:hAnsiTheme="minorHAnsi"/>
            <w:sz w:val="20"/>
            <w:szCs w:val="20"/>
          </w:rPr>
          <w:delText>of 0</w:delText>
        </w:r>
      </w:del>
      <w:ins w:id="41" w:author="Mary Ellen Ley" w:date="2017-01-03T13:44:00Z">
        <w:r w:rsidR="008B622F">
          <w:rPr>
            <w:rFonts w:asciiTheme="minorHAnsi" w:hAnsiTheme="minorHAnsi"/>
            <w:sz w:val="20"/>
            <w:szCs w:val="20"/>
          </w:rPr>
          <w:t>should be limited</w:t>
        </w:r>
      </w:ins>
      <w:r w:rsidR="008B622F">
        <w:rPr>
          <w:rFonts w:asciiTheme="minorHAnsi" w:hAnsiTheme="minorHAnsi"/>
          <w:sz w:val="20"/>
          <w:szCs w:val="20"/>
        </w:rPr>
        <w:t xml:space="preserve"> </w:t>
      </w:r>
      <w:r w:rsidR="00B8052F">
        <w:rPr>
          <w:rFonts w:asciiTheme="minorHAnsi" w:hAnsiTheme="minorHAnsi"/>
          <w:sz w:val="20"/>
          <w:szCs w:val="20"/>
        </w:rPr>
        <w:t xml:space="preserve">to </w:t>
      </w:r>
      <w:r w:rsidR="00CC4477" w:rsidRPr="00BC3B61">
        <w:rPr>
          <w:rFonts w:asciiTheme="minorHAnsi" w:hAnsiTheme="minorHAnsi"/>
          <w:sz w:val="20"/>
          <w:szCs w:val="20"/>
        </w:rPr>
        <w:t xml:space="preserve">3 mg N/L </w:t>
      </w:r>
      <w:del w:id="42" w:author="Mary Ellen Ley" w:date="2017-01-03T13:44:00Z">
        <w:r w:rsidR="0042186A" w:rsidRPr="00BC3B61">
          <w:rPr>
            <w:rFonts w:asciiTheme="minorHAnsi" w:hAnsiTheme="minorHAnsi"/>
            <w:sz w:val="20"/>
            <w:szCs w:val="20"/>
          </w:rPr>
          <w:delText xml:space="preserve">is </w:delText>
        </w:r>
        <w:r w:rsidR="00471BDD" w:rsidRPr="00BC3B61">
          <w:rPr>
            <w:rFonts w:asciiTheme="minorHAnsi" w:hAnsiTheme="minorHAnsi"/>
            <w:sz w:val="20"/>
            <w:szCs w:val="20"/>
          </w:rPr>
          <w:delText>recommended</w:delText>
        </w:r>
        <w:r w:rsidR="005E5845">
          <w:rPr>
            <w:rFonts w:asciiTheme="minorHAnsi" w:hAnsiTheme="minorHAnsi"/>
            <w:sz w:val="20"/>
            <w:szCs w:val="20"/>
          </w:rPr>
          <w:delText xml:space="preserve"> </w:delText>
        </w:r>
      </w:del>
      <w:r w:rsidR="005E5845">
        <w:rPr>
          <w:rFonts w:asciiTheme="minorHAnsi" w:hAnsiTheme="minorHAnsi"/>
          <w:sz w:val="20"/>
          <w:szCs w:val="20"/>
        </w:rPr>
        <w:t xml:space="preserve">to ensure </w:t>
      </w:r>
      <w:del w:id="43" w:author="Mary Ellen Ley" w:date="2017-01-03T13:44:00Z">
        <w:r w:rsidR="005E5845">
          <w:rPr>
            <w:rFonts w:asciiTheme="minorHAnsi" w:hAnsiTheme="minorHAnsi"/>
            <w:sz w:val="20"/>
            <w:szCs w:val="20"/>
          </w:rPr>
          <w:delText>complete digestion of particulates</w:delText>
        </w:r>
      </w:del>
      <w:ins w:id="44" w:author="Mary Ellen Ley" w:date="2017-01-03T13:44:00Z">
        <w:r w:rsidR="008B622F">
          <w:rPr>
            <w:rFonts w:asciiTheme="minorHAnsi" w:hAnsiTheme="minorHAnsi"/>
            <w:sz w:val="20"/>
            <w:szCs w:val="20"/>
          </w:rPr>
          <w:t xml:space="preserve">that the oxidizing </w:t>
        </w:r>
        <w:r w:rsidR="008B622F">
          <w:rPr>
            <w:rFonts w:asciiTheme="minorHAnsi" w:hAnsiTheme="minorHAnsi"/>
            <w:sz w:val="20"/>
            <w:szCs w:val="20"/>
          </w:rPr>
          <w:lastRenderedPageBreak/>
          <w:t>reagent is not consumed prior to reducing organic nitrogen</w:t>
        </w:r>
      </w:ins>
      <w:r w:rsidR="008B622F">
        <w:rPr>
          <w:rFonts w:asciiTheme="minorHAnsi" w:hAnsiTheme="minorHAnsi"/>
          <w:sz w:val="20"/>
          <w:szCs w:val="20"/>
        </w:rPr>
        <w:t>.</w:t>
      </w:r>
      <w:r w:rsidR="00471BDD" w:rsidRPr="00BC3B61">
        <w:rPr>
          <w:rFonts w:asciiTheme="minorHAnsi" w:hAnsiTheme="minorHAnsi"/>
          <w:sz w:val="20"/>
          <w:szCs w:val="20"/>
        </w:rPr>
        <w:br/>
      </w:r>
    </w:p>
    <w:p w14:paraId="53945F74" w14:textId="77777777" w:rsidR="00B96AD1" w:rsidRPr="00BC3B61" w:rsidRDefault="006F2BB6" w:rsidP="00134F50">
      <w:pPr>
        <w:pStyle w:val="ListParagraph"/>
        <w:numPr>
          <w:ilvl w:val="0"/>
          <w:numId w:val="7"/>
        </w:num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15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 xml:space="preserve">When </w:t>
      </w:r>
      <w:r w:rsidR="00B94998" w:rsidRPr="00BC3B61">
        <w:rPr>
          <w:rFonts w:asciiTheme="minorHAnsi" w:hAnsiTheme="minorHAnsi"/>
          <w:sz w:val="20"/>
          <w:szCs w:val="20"/>
        </w:rPr>
        <w:t>analyzing</w:t>
      </w:r>
      <w:r w:rsidR="005E5845">
        <w:rPr>
          <w:rFonts w:asciiTheme="minorHAnsi" w:hAnsiTheme="minorHAnsi"/>
          <w:sz w:val="20"/>
          <w:szCs w:val="20"/>
        </w:rPr>
        <w:t xml:space="preserve"> estuarine</w:t>
      </w:r>
      <w:r w:rsidR="00B94998" w:rsidRPr="00BC3B61">
        <w:rPr>
          <w:rFonts w:asciiTheme="minorHAnsi" w:hAnsiTheme="minorHAnsi"/>
          <w:sz w:val="20"/>
          <w:szCs w:val="20"/>
        </w:rPr>
        <w:t xml:space="preserve"> </w:t>
      </w:r>
      <w:r w:rsidRPr="00BC3B61">
        <w:rPr>
          <w:rFonts w:asciiTheme="minorHAnsi" w:hAnsiTheme="minorHAnsi"/>
          <w:sz w:val="20"/>
          <w:szCs w:val="20"/>
        </w:rPr>
        <w:t xml:space="preserve">samples of known salinity it is </w:t>
      </w:r>
      <w:r w:rsidR="005E5845">
        <w:rPr>
          <w:rFonts w:asciiTheme="minorHAnsi" w:hAnsiTheme="minorHAnsi"/>
          <w:sz w:val="20"/>
          <w:szCs w:val="20"/>
        </w:rPr>
        <w:t>permissible dilute</w:t>
      </w:r>
      <w:r w:rsidRPr="00BC3B61">
        <w:rPr>
          <w:rFonts w:asciiTheme="minorHAnsi" w:hAnsiTheme="minorHAnsi"/>
          <w:sz w:val="20"/>
          <w:szCs w:val="20"/>
        </w:rPr>
        <w:t xml:space="preserve"> the </w:t>
      </w:r>
      <w:r w:rsidR="00FE4397" w:rsidRPr="00BC3B61">
        <w:rPr>
          <w:rFonts w:asciiTheme="minorHAnsi" w:hAnsiTheme="minorHAnsi"/>
          <w:sz w:val="20"/>
          <w:szCs w:val="20"/>
        </w:rPr>
        <w:t>working standard</w:t>
      </w:r>
      <w:r w:rsidR="00543F6A" w:rsidRPr="00BC3B61">
        <w:rPr>
          <w:rFonts w:asciiTheme="minorHAnsi" w:hAnsiTheme="minorHAnsi"/>
          <w:sz w:val="20"/>
          <w:szCs w:val="20"/>
        </w:rPr>
        <w:t>s and</w:t>
      </w:r>
      <w:r w:rsidR="00FE4397" w:rsidRPr="00BC3B61">
        <w:rPr>
          <w:rFonts w:asciiTheme="minorHAnsi" w:hAnsiTheme="minorHAnsi"/>
          <w:sz w:val="20"/>
          <w:szCs w:val="20"/>
        </w:rPr>
        <w:t xml:space="preserve"> instrument wash water with artificial sea </w:t>
      </w:r>
      <w:r w:rsidRPr="00BC3B61">
        <w:rPr>
          <w:rFonts w:asciiTheme="minorHAnsi" w:hAnsiTheme="minorHAnsi"/>
          <w:sz w:val="20"/>
          <w:szCs w:val="20"/>
        </w:rPr>
        <w:t>water</w:t>
      </w:r>
      <w:r w:rsidR="00FE4397" w:rsidRPr="00BC3B61">
        <w:rPr>
          <w:rFonts w:asciiTheme="minorHAnsi" w:hAnsiTheme="minorHAnsi"/>
          <w:sz w:val="20"/>
          <w:szCs w:val="20"/>
        </w:rPr>
        <w:t xml:space="preserve"> </w:t>
      </w:r>
      <w:r w:rsidRPr="00BC3B61">
        <w:rPr>
          <w:rFonts w:asciiTheme="minorHAnsi" w:hAnsiTheme="minorHAnsi"/>
          <w:sz w:val="20"/>
          <w:szCs w:val="20"/>
        </w:rPr>
        <w:t xml:space="preserve">to </w:t>
      </w:r>
      <w:r w:rsidR="005E5845">
        <w:rPr>
          <w:rFonts w:asciiTheme="minorHAnsi" w:hAnsiTheme="minorHAnsi"/>
          <w:sz w:val="20"/>
          <w:szCs w:val="20"/>
        </w:rPr>
        <w:t>match the</w:t>
      </w:r>
      <w:r w:rsidR="00F15F9F" w:rsidRPr="00BC3B61">
        <w:rPr>
          <w:rFonts w:asciiTheme="minorHAnsi" w:hAnsiTheme="minorHAnsi"/>
          <w:sz w:val="20"/>
          <w:szCs w:val="20"/>
        </w:rPr>
        <w:t xml:space="preserve"> salinit</w:t>
      </w:r>
      <w:r w:rsidR="008465C6" w:rsidRPr="00BC3B61">
        <w:rPr>
          <w:rFonts w:asciiTheme="minorHAnsi" w:hAnsiTheme="minorHAnsi"/>
          <w:sz w:val="20"/>
          <w:szCs w:val="20"/>
        </w:rPr>
        <w:t>y</w:t>
      </w:r>
      <w:r w:rsidR="005E5845">
        <w:rPr>
          <w:rFonts w:asciiTheme="minorHAnsi" w:hAnsiTheme="minorHAnsi"/>
          <w:sz w:val="20"/>
          <w:szCs w:val="20"/>
        </w:rPr>
        <w:t xml:space="preserve"> of the samples</w:t>
      </w:r>
      <w:r w:rsidR="008465C6" w:rsidRPr="00BC3B61">
        <w:rPr>
          <w:rFonts w:asciiTheme="minorHAnsi" w:hAnsiTheme="minorHAnsi"/>
          <w:sz w:val="20"/>
          <w:szCs w:val="20"/>
        </w:rPr>
        <w:t>.</w:t>
      </w:r>
      <w:r w:rsidR="00EF141B">
        <w:rPr>
          <w:rFonts w:asciiTheme="minorHAnsi" w:hAnsiTheme="minorHAnsi"/>
          <w:sz w:val="20"/>
          <w:szCs w:val="20"/>
        </w:rPr>
        <w:t xml:space="preserve"> Salinity matching </w:t>
      </w:r>
      <w:r w:rsidR="00EF141B" w:rsidRPr="00DC2729">
        <w:rPr>
          <w:rFonts w:asciiTheme="minorHAnsi" w:hAnsiTheme="minorHAnsi"/>
          <w:sz w:val="20"/>
          <w:szCs w:val="20"/>
        </w:rPr>
        <w:t xml:space="preserve">is unnecessary </w:t>
      </w:r>
      <w:r w:rsidR="00EF141B">
        <w:rPr>
          <w:rFonts w:asciiTheme="minorHAnsi" w:hAnsiTheme="minorHAnsi"/>
          <w:sz w:val="20"/>
          <w:szCs w:val="20"/>
        </w:rPr>
        <w:t xml:space="preserve">if using a flow injection analyzer or </w:t>
      </w:r>
      <w:r w:rsidR="00EF141B" w:rsidRPr="00DC2729">
        <w:rPr>
          <w:rFonts w:asciiTheme="minorHAnsi" w:hAnsiTheme="minorHAnsi"/>
          <w:sz w:val="20"/>
          <w:szCs w:val="20"/>
        </w:rPr>
        <w:t>if background correcti</w:t>
      </w:r>
      <w:r w:rsidR="00EF141B">
        <w:rPr>
          <w:rFonts w:asciiTheme="minorHAnsi" w:hAnsiTheme="minorHAnsi"/>
          <w:sz w:val="20"/>
          <w:szCs w:val="20"/>
        </w:rPr>
        <w:t>on is built into the instrument.</w:t>
      </w:r>
      <w:r w:rsidR="00B96AD1" w:rsidRPr="00BC3B61">
        <w:rPr>
          <w:rFonts w:asciiTheme="minorHAnsi" w:hAnsiTheme="minorHAnsi"/>
          <w:sz w:val="20"/>
          <w:szCs w:val="20"/>
        </w:rPr>
        <w:br/>
      </w:r>
    </w:p>
    <w:p w14:paraId="7E1ED2FB" w14:textId="77777777" w:rsidR="00823A3A" w:rsidRPr="00BC3B61" w:rsidRDefault="006F2BB6" w:rsidP="00134F50">
      <w:pPr>
        <w:pStyle w:val="ListParagraph"/>
        <w:numPr>
          <w:ilvl w:val="0"/>
          <w:numId w:val="7"/>
        </w:num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15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>When analyzing samples of varying salinities, it is recommended that the standard curve be prepared in reagent water and Refractive Index corrections be made</w:t>
      </w:r>
      <w:r w:rsidR="00BE4469">
        <w:rPr>
          <w:rFonts w:asciiTheme="minorHAnsi" w:hAnsiTheme="minorHAnsi"/>
          <w:sz w:val="20"/>
          <w:szCs w:val="20"/>
        </w:rPr>
        <w:t xml:space="preserve"> to the sample concentrations.</w:t>
      </w:r>
      <w:r w:rsidR="00EF141B">
        <w:rPr>
          <w:rFonts w:asciiTheme="minorHAnsi" w:hAnsiTheme="minorHAnsi"/>
          <w:sz w:val="20"/>
          <w:szCs w:val="20"/>
        </w:rPr>
        <w:t xml:space="preserve"> Refractive Index correction is unnecessary if using a flow injection analyzer or </w:t>
      </w:r>
      <w:r w:rsidR="00EF141B" w:rsidRPr="00DC2729">
        <w:rPr>
          <w:rFonts w:asciiTheme="minorHAnsi" w:hAnsiTheme="minorHAnsi"/>
          <w:sz w:val="20"/>
          <w:szCs w:val="20"/>
        </w:rPr>
        <w:t>if background correcti</w:t>
      </w:r>
      <w:r w:rsidR="00EF141B">
        <w:rPr>
          <w:rFonts w:asciiTheme="minorHAnsi" w:hAnsiTheme="minorHAnsi"/>
          <w:sz w:val="20"/>
          <w:szCs w:val="20"/>
        </w:rPr>
        <w:t>on is built into the instrument.</w:t>
      </w:r>
      <w:r w:rsidR="00823A3A" w:rsidRPr="00BC3B61">
        <w:rPr>
          <w:rFonts w:asciiTheme="minorHAnsi" w:hAnsiTheme="minorHAnsi"/>
          <w:sz w:val="20"/>
          <w:szCs w:val="20"/>
        </w:rPr>
        <w:br/>
      </w:r>
    </w:p>
    <w:p w14:paraId="7F90F252" w14:textId="77777777" w:rsidR="00F54C71" w:rsidRPr="00BC3B61" w:rsidRDefault="00823A3A" w:rsidP="00BE4469">
      <w:pPr>
        <w:tabs>
          <w:tab w:val="left" w:pos="-1440"/>
          <w:tab w:val="left" w:pos="-720"/>
          <w:tab w:val="left" w:pos="0"/>
          <w:tab w:val="left" w:pos="600"/>
          <w:tab w:val="left" w:pos="180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800" w:hanging="96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>vi)</w:t>
      </w:r>
      <w:r w:rsidRPr="00BC3B61">
        <w:rPr>
          <w:rFonts w:asciiTheme="minorHAnsi" w:hAnsiTheme="minorHAnsi"/>
          <w:sz w:val="20"/>
          <w:szCs w:val="20"/>
        </w:rPr>
        <w:tab/>
      </w:r>
      <w:r w:rsidR="000435C9" w:rsidRPr="00BC3B61">
        <w:rPr>
          <w:rFonts w:asciiTheme="minorHAnsi" w:hAnsiTheme="minorHAnsi"/>
          <w:sz w:val="20"/>
          <w:szCs w:val="20"/>
        </w:rPr>
        <w:t>Digestion Check Standard</w:t>
      </w:r>
      <w:r w:rsidR="0029051C" w:rsidRPr="00BC3B61">
        <w:rPr>
          <w:rFonts w:asciiTheme="minorHAnsi" w:hAnsiTheme="minorHAnsi"/>
          <w:sz w:val="20"/>
          <w:szCs w:val="20"/>
        </w:rPr>
        <w:t>s</w:t>
      </w:r>
      <w:r w:rsidR="00B94998" w:rsidRPr="00BC3B61">
        <w:rPr>
          <w:rFonts w:asciiTheme="minorHAnsi" w:hAnsiTheme="minorHAnsi"/>
          <w:sz w:val="20"/>
          <w:szCs w:val="20"/>
        </w:rPr>
        <w:t>:</w:t>
      </w:r>
      <w:r w:rsidR="00011960" w:rsidRPr="00BC3B61">
        <w:rPr>
          <w:rFonts w:asciiTheme="minorHAnsi" w:hAnsiTheme="minorHAnsi"/>
          <w:sz w:val="20"/>
          <w:szCs w:val="20"/>
        </w:rPr>
        <w:t xml:space="preserve"> </w:t>
      </w:r>
      <w:r w:rsidR="00AD0801" w:rsidRPr="00BC3B61">
        <w:rPr>
          <w:rFonts w:asciiTheme="minorHAnsi" w:hAnsiTheme="minorHAnsi"/>
          <w:sz w:val="20"/>
          <w:szCs w:val="20"/>
        </w:rPr>
        <w:t xml:space="preserve"> </w:t>
      </w:r>
      <w:r w:rsidR="00214D42" w:rsidRPr="00BC3B61">
        <w:rPr>
          <w:rFonts w:asciiTheme="minorHAnsi" w:hAnsiTheme="minorHAnsi"/>
          <w:sz w:val="20"/>
          <w:szCs w:val="20"/>
        </w:rPr>
        <w:t xml:space="preserve">A laboratory </w:t>
      </w:r>
      <w:r w:rsidR="008F211C" w:rsidRPr="00BC3B61">
        <w:rPr>
          <w:rFonts w:asciiTheme="minorHAnsi" w:hAnsiTheme="minorHAnsi"/>
          <w:sz w:val="20"/>
          <w:szCs w:val="20"/>
        </w:rPr>
        <w:t>must</w:t>
      </w:r>
      <w:r w:rsidRPr="00BC3B61">
        <w:rPr>
          <w:rFonts w:asciiTheme="minorHAnsi" w:hAnsiTheme="minorHAnsi"/>
          <w:sz w:val="20"/>
          <w:szCs w:val="20"/>
        </w:rPr>
        <w:t xml:space="preserve"> analyze </w:t>
      </w:r>
      <w:r w:rsidR="00DB280C" w:rsidRPr="00BC3B61">
        <w:rPr>
          <w:rFonts w:asciiTheme="minorHAnsi" w:hAnsiTheme="minorHAnsi"/>
          <w:sz w:val="20"/>
          <w:szCs w:val="20"/>
        </w:rPr>
        <w:t>one nitrogen</w:t>
      </w:r>
      <w:r w:rsidR="008F211C" w:rsidRPr="00BC3B61">
        <w:rPr>
          <w:rFonts w:asciiTheme="minorHAnsi" w:hAnsiTheme="minorHAnsi"/>
          <w:sz w:val="20"/>
          <w:szCs w:val="20"/>
        </w:rPr>
        <w:t xml:space="preserve"> and </w:t>
      </w:r>
      <w:r w:rsidR="00DB280C" w:rsidRPr="00BC3B61">
        <w:rPr>
          <w:rFonts w:asciiTheme="minorHAnsi" w:hAnsiTheme="minorHAnsi"/>
          <w:sz w:val="20"/>
          <w:szCs w:val="20"/>
        </w:rPr>
        <w:t>one</w:t>
      </w:r>
      <w:r w:rsidR="008F211C" w:rsidRPr="00BC3B61">
        <w:rPr>
          <w:rFonts w:asciiTheme="minorHAnsi" w:hAnsiTheme="minorHAnsi"/>
          <w:sz w:val="20"/>
          <w:szCs w:val="20"/>
        </w:rPr>
        <w:t xml:space="preserve"> phosphorus </w:t>
      </w:r>
      <w:r w:rsidR="00214D42" w:rsidRPr="00BC3B61">
        <w:rPr>
          <w:rFonts w:asciiTheme="minorHAnsi" w:hAnsiTheme="minorHAnsi"/>
          <w:sz w:val="20"/>
          <w:szCs w:val="20"/>
        </w:rPr>
        <w:t xml:space="preserve">digestion check standard to </w:t>
      </w:r>
      <w:r w:rsidR="008A2545" w:rsidRPr="00BC3B61">
        <w:rPr>
          <w:rFonts w:asciiTheme="minorHAnsi" w:hAnsiTheme="minorHAnsi"/>
          <w:sz w:val="20"/>
          <w:szCs w:val="20"/>
        </w:rPr>
        <w:t xml:space="preserve">demonstrate </w:t>
      </w:r>
      <w:r w:rsidR="00214D42" w:rsidRPr="00BC3B61">
        <w:rPr>
          <w:rFonts w:asciiTheme="minorHAnsi" w:hAnsiTheme="minorHAnsi"/>
          <w:sz w:val="20"/>
          <w:szCs w:val="20"/>
        </w:rPr>
        <w:t xml:space="preserve">that all compounds </w:t>
      </w:r>
      <w:r w:rsidR="008F211C" w:rsidRPr="00BC3B61">
        <w:rPr>
          <w:rFonts w:asciiTheme="minorHAnsi" w:hAnsiTheme="minorHAnsi"/>
          <w:sz w:val="20"/>
          <w:szCs w:val="20"/>
        </w:rPr>
        <w:t xml:space="preserve">containing N and P </w:t>
      </w:r>
      <w:r w:rsidR="00214D42" w:rsidRPr="00BC3B61">
        <w:rPr>
          <w:rFonts w:asciiTheme="minorHAnsi" w:hAnsiTheme="minorHAnsi"/>
          <w:sz w:val="20"/>
          <w:szCs w:val="20"/>
        </w:rPr>
        <w:t xml:space="preserve">were completely digested. </w:t>
      </w:r>
      <w:r w:rsidRPr="00BC3B61">
        <w:rPr>
          <w:rFonts w:asciiTheme="minorHAnsi" w:hAnsiTheme="minorHAnsi"/>
          <w:sz w:val="20"/>
          <w:szCs w:val="20"/>
        </w:rPr>
        <w:t>Standards may be purchased or prepared in the laboratory</w:t>
      </w:r>
      <w:r w:rsidR="00F15F9F" w:rsidRPr="00BC3B61">
        <w:rPr>
          <w:rFonts w:asciiTheme="minorHAnsi" w:hAnsiTheme="minorHAnsi"/>
          <w:sz w:val="20"/>
          <w:szCs w:val="20"/>
        </w:rPr>
        <w:t>.  Some laboratories use certified reference material</w:t>
      </w:r>
      <w:r w:rsidR="00D86C24" w:rsidRPr="00BC3B61">
        <w:rPr>
          <w:rFonts w:asciiTheme="minorHAnsi" w:hAnsiTheme="minorHAnsi"/>
          <w:sz w:val="20"/>
          <w:szCs w:val="20"/>
        </w:rPr>
        <w:t>s to check the</w:t>
      </w:r>
      <w:r w:rsidR="004A1241" w:rsidRPr="00BC3B61">
        <w:rPr>
          <w:rFonts w:asciiTheme="minorHAnsi" w:hAnsiTheme="minorHAnsi"/>
          <w:sz w:val="20"/>
          <w:szCs w:val="20"/>
        </w:rPr>
        <w:t xml:space="preserve"> calibration as</w:t>
      </w:r>
      <w:r w:rsidR="00D86C24" w:rsidRPr="00BC3B61">
        <w:rPr>
          <w:rFonts w:asciiTheme="minorHAnsi" w:hAnsiTheme="minorHAnsi"/>
          <w:sz w:val="20"/>
          <w:szCs w:val="20"/>
        </w:rPr>
        <w:t xml:space="preserve"> </w:t>
      </w:r>
      <w:r w:rsidR="004A1241" w:rsidRPr="00BC3B61">
        <w:rPr>
          <w:rFonts w:asciiTheme="minorHAnsi" w:hAnsiTheme="minorHAnsi"/>
          <w:sz w:val="20"/>
          <w:szCs w:val="20"/>
        </w:rPr>
        <w:t xml:space="preserve">well as the </w:t>
      </w:r>
      <w:r w:rsidR="00D86C24" w:rsidRPr="00BC3B61">
        <w:rPr>
          <w:rFonts w:asciiTheme="minorHAnsi" w:hAnsiTheme="minorHAnsi"/>
          <w:sz w:val="20"/>
          <w:szCs w:val="20"/>
        </w:rPr>
        <w:t>completeness of digestion</w:t>
      </w:r>
      <w:r w:rsidR="004A1241" w:rsidRPr="00BC3B61">
        <w:rPr>
          <w:rFonts w:asciiTheme="minorHAnsi" w:hAnsiTheme="minorHAnsi"/>
          <w:sz w:val="20"/>
          <w:szCs w:val="20"/>
        </w:rPr>
        <w:t xml:space="preserve">. </w:t>
      </w:r>
      <w:r w:rsidR="00DB0D4E" w:rsidRPr="00BC3B61">
        <w:rPr>
          <w:rFonts w:asciiTheme="minorHAnsi" w:hAnsiTheme="minorHAnsi"/>
          <w:sz w:val="20"/>
          <w:szCs w:val="20"/>
        </w:rPr>
        <w:t>Listed below are various digestion check standards</w:t>
      </w:r>
      <w:r w:rsidR="00DB280C" w:rsidRPr="00BC3B61">
        <w:rPr>
          <w:rFonts w:asciiTheme="minorHAnsi" w:hAnsiTheme="minorHAnsi"/>
          <w:sz w:val="20"/>
          <w:szCs w:val="20"/>
        </w:rPr>
        <w:t xml:space="preserve"> </w:t>
      </w:r>
      <w:r w:rsidR="00DB0D4E" w:rsidRPr="00BC3B61">
        <w:rPr>
          <w:rFonts w:asciiTheme="minorHAnsi" w:hAnsiTheme="minorHAnsi"/>
          <w:sz w:val="20"/>
          <w:szCs w:val="20"/>
        </w:rPr>
        <w:t>cited in the reference methods</w:t>
      </w:r>
      <w:r w:rsidR="00F15F9F" w:rsidRPr="00BC3B61">
        <w:rPr>
          <w:rFonts w:asciiTheme="minorHAnsi" w:hAnsiTheme="minorHAnsi"/>
          <w:sz w:val="20"/>
          <w:szCs w:val="20"/>
        </w:rPr>
        <w:t>.</w:t>
      </w:r>
      <w:r w:rsidRPr="00BC3B61">
        <w:rPr>
          <w:rFonts w:asciiTheme="minorHAnsi" w:hAnsiTheme="minorHAnsi"/>
          <w:sz w:val="20"/>
          <w:szCs w:val="20"/>
        </w:rPr>
        <w:br/>
      </w:r>
      <w:r w:rsidR="00214D42" w:rsidRPr="00BC3B61">
        <w:rPr>
          <w:rFonts w:asciiTheme="minorHAnsi" w:hAnsiTheme="minorHAnsi"/>
          <w:sz w:val="20"/>
          <w:szCs w:val="20"/>
        </w:rPr>
        <w:br/>
      </w:r>
      <w:r w:rsidR="002B06D9" w:rsidRPr="00BC3B61">
        <w:rPr>
          <w:rFonts w:asciiTheme="minorHAnsi" w:hAnsiTheme="minorHAnsi"/>
          <w:sz w:val="20"/>
          <w:szCs w:val="20"/>
        </w:rPr>
        <w:t xml:space="preserve">1.  </w:t>
      </w:r>
      <w:r w:rsidR="000435C9" w:rsidRPr="00BC3B61">
        <w:rPr>
          <w:rFonts w:asciiTheme="minorHAnsi" w:hAnsiTheme="minorHAnsi"/>
          <w:sz w:val="20"/>
          <w:szCs w:val="20"/>
        </w:rPr>
        <w:t xml:space="preserve"> </w:t>
      </w:r>
      <w:r w:rsidR="004A1241" w:rsidRPr="00BC3B61">
        <w:rPr>
          <w:rFonts w:asciiTheme="minorHAnsi" w:hAnsiTheme="minorHAnsi"/>
          <w:sz w:val="20"/>
          <w:szCs w:val="20"/>
        </w:rPr>
        <w:t>Nitrogen Digestion Check Standards</w:t>
      </w:r>
      <w:bookmarkStart w:id="45" w:name="_GoBack"/>
      <w:bookmarkEnd w:id="45"/>
      <w:r w:rsidR="008F211C" w:rsidRPr="00BC3B61">
        <w:rPr>
          <w:rFonts w:asciiTheme="minorHAnsi" w:hAnsiTheme="minorHAnsi"/>
          <w:sz w:val="20"/>
          <w:szCs w:val="20"/>
        </w:rPr>
        <w:br/>
      </w:r>
    </w:p>
    <w:p w14:paraId="76AD3FD4" w14:textId="77777777" w:rsidR="00F54C71" w:rsidRPr="00BC3B61" w:rsidRDefault="00F82767" w:rsidP="00D31641">
      <w:pPr>
        <w:pStyle w:val="ListParagraph"/>
        <w:numPr>
          <w:ilvl w:val="1"/>
          <w:numId w:val="6"/>
        </w:numPr>
        <w:tabs>
          <w:tab w:val="left" w:pos="-1440"/>
          <w:tab w:val="left" w:pos="-720"/>
          <w:tab w:val="left" w:pos="0"/>
          <w:tab w:val="left" w:pos="600"/>
          <w:tab w:val="left" w:pos="252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>Glutamic</w:t>
      </w:r>
      <w:r w:rsidR="008A2545" w:rsidRPr="00BC3B61">
        <w:rPr>
          <w:rFonts w:asciiTheme="minorHAnsi" w:hAnsiTheme="minorHAnsi"/>
          <w:sz w:val="20"/>
          <w:szCs w:val="20"/>
        </w:rPr>
        <w:t xml:space="preserve"> </w:t>
      </w:r>
      <w:r w:rsidRPr="00BC3B61">
        <w:rPr>
          <w:rFonts w:asciiTheme="minorHAnsi" w:hAnsiTheme="minorHAnsi"/>
          <w:sz w:val="20"/>
          <w:szCs w:val="20"/>
        </w:rPr>
        <w:t>Acid</w:t>
      </w:r>
      <w:r w:rsidR="00F54C71" w:rsidRPr="00BC3B61">
        <w:rPr>
          <w:rFonts w:asciiTheme="minorHAnsi" w:hAnsiTheme="minorHAnsi"/>
          <w:sz w:val="20"/>
          <w:szCs w:val="20"/>
        </w:rPr>
        <w:t xml:space="preserve">, </w:t>
      </w:r>
      <w:r w:rsidR="00F15F9F" w:rsidRPr="00BC3B61">
        <w:rPr>
          <w:rFonts w:asciiTheme="minorHAnsi" w:hAnsiTheme="minorHAnsi"/>
          <w:sz w:val="20"/>
          <w:szCs w:val="20"/>
        </w:rPr>
        <w:t xml:space="preserve">Stock and Working </w:t>
      </w:r>
      <w:r w:rsidRPr="00BC3B61">
        <w:rPr>
          <w:rFonts w:asciiTheme="minorHAnsi" w:hAnsiTheme="minorHAnsi"/>
          <w:sz w:val="20"/>
          <w:szCs w:val="20"/>
        </w:rPr>
        <w:t>Standard</w:t>
      </w:r>
      <w:r w:rsidR="00F15F9F" w:rsidRPr="00BC3B61">
        <w:rPr>
          <w:rFonts w:asciiTheme="minorHAnsi" w:hAnsiTheme="minorHAnsi"/>
          <w:sz w:val="20"/>
          <w:szCs w:val="20"/>
        </w:rPr>
        <w:t>s</w:t>
      </w:r>
      <w:r w:rsidR="00576C86" w:rsidRPr="00BC3B61">
        <w:rPr>
          <w:rFonts w:asciiTheme="minorHAnsi" w:hAnsiTheme="minorHAnsi"/>
          <w:sz w:val="20"/>
          <w:szCs w:val="20"/>
        </w:rPr>
        <w:t xml:space="preserve"> −</w:t>
      </w:r>
      <w:r w:rsidR="003929A7" w:rsidRPr="00BC3B61">
        <w:rPr>
          <w:rFonts w:asciiTheme="minorHAnsi" w:hAnsiTheme="minorHAnsi"/>
          <w:sz w:val="20"/>
          <w:szCs w:val="20"/>
        </w:rPr>
        <w:t xml:space="preserve"> </w:t>
      </w:r>
      <w:r w:rsidR="00F15F9F" w:rsidRPr="00BC3B61">
        <w:rPr>
          <w:rFonts w:asciiTheme="minorHAnsi" w:hAnsiTheme="minorHAnsi"/>
          <w:sz w:val="20"/>
          <w:szCs w:val="20"/>
        </w:rPr>
        <w:t xml:space="preserve">Stock solutions </w:t>
      </w:r>
      <w:r w:rsidR="00576C86" w:rsidRPr="00BC3B61">
        <w:rPr>
          <w:rFonts w:asciiTheme="minorHAnsi" w:hAnsiTheme="minorHAnsi"/>
          <w:sz w:val="20"/>
          <w:szCs w:val="20"/>
        </w:rPr>
        <w:t xml:space="preserve">are </w:t>
      </w:r>
      <w:r w:rsidR="00D31641" w:rsidRPr="00BC3B61">
        <w:rPr>
          <w:rFonts w:asciiTheme="minorHAnsi" w:hAnsiTheme="minorHAnsi"/>
          <w:sz w:val="20"/>
          <w:szCs w:val="20"/>
        </w:rPr>
        <w:t xml:space="preserve">stable for ten </w:t>
      </w:r>
      <w:r w:rsidR="00F15F9F" w:rsidRPr="00BC3B61">
        <w:rPr>
          <w:rFonts w:asciiTheme="minorHAnsi" w:hAnsiTheme="minorHAnsi"/>
          <w:sz w:val="20"/>
          <w:szCs w:val="20"/>
        </w:rPr>
        <w:t>months when preserved with chloroform and stored at 4</w:t>
      </w:r>
      <w:r w:rsidR="00F15F9F" w:rsidRPr="00BC3B61">
        <w:rPr>
          <w:rFonts w:asciiTheme="minorHAnsi" w:hAnsiTheme="minorHAnsi"/>
          <w:sz w:val="20"/>
          <w:szCs w:val="20"/>
        </w:rPr>
        <w:sym w:font="Symbol" w:char="F0B0"/>
      </w:r>
      <w:r w:rsidR="00576C86" w:rsidRPr="00BC3B61">
        <w:rPr>
          <w:rFonts w:asciiTheme="minorHAnsi" w:hAnsiTheme="minorHAnsi"/>
          <w:sz w:val="20"/>
          <w:szCs w:val="20"/>
        </w:rPr>
        <w:t xml:space="preserve">C. </w:t>
      </w:r>
      <w:r w:rsidR="003929A7" w:rsidRPr="00BC3B61">
        <w:rPr>
          <w:rFonts w:asciiTheme="minorHAnsi" w:hAnsiTheme="minorHAnsi"/>
          <w:sz w:val="20"/>
          <w:szCs w:val="20"/>
        </w:rPr>
        <w:t xml:space="preserve"> </w:t>
      </w:r>
      <w:r w:rsidR="001B609C" w:rsidRPr="00BC3B61">
        <w:rPr>
          <w:rFonts w:asciiTheme="minorHAnsi" w:hAnsiTheme="minorHAnsi"/>
          <w:sz w:val="20"/>
          <w:szCs w:val="20"/>
        </w:rPr>
        <w:t>Prepare the w</w:t>
      </w:r>
      <w:r w:rsidR="00576C86" w:rsidRPr="00BC3B61">
        <w:rPr>
          <w:rFonts w:asciiTheme="minorHAnsi" w:hAnsiTheme="minorHAnsi"/>
          <w:sz w:val="20"/>
          <w:szCs w:val="20"/>
        </w:rPr>
        <w:t xml:space="preserve">orking digestion check </w:t>
      </w:r>
      <w:r w:rsidR="00F54C71" w:rsidRPr="00BC3B61">
        <w:rPr>
          <w:rFonts w:asciiTheme="minorHAnsi" w:hAnsiTheme="minorHAnsi"/>
          <w:sz w:val="20"/>
          <w:szCs w:val="20"/>
        </w:rPr>
        <w:t xml:space="preserve">standard </w:t>
      </w:r>
      <w:r w:rsidR="00576C86" w:rsidRPr="00BC3B61">
        <w:rPr>
          <w:rFonts w:asciiTheme="minorHAnsi" w:hAnsiTheme="minorHAnsi"/>
          <w:sz w:val="20"/>
          <w:szCs w:val="20"/>
        </w:rPr>
        <w:t xml:space="preserve">the </w:t>
      </w:r>
      <w:r w:rsidR="00F54C71" w:rsidRPr="00BC3B61">
        <w:rPr>
          <w:rFonts w:asciiTheme="minorHAnsi" w:hAnsiTheme="minorHAnsi"/>
          <w:sz w:val="20"/>
          <w:szCs w:val="20"/>
        </w:rPr>
        <w:t>day of digestion</w:t>
      </w:r>
      <w:r w:rsidR="001B609C" w:rsidRPr="00BC3B61">
        <w:rPr>
          <w:rFonts w:asciiTheme="minorHAnsi" w:hAnsiTheme="minorHAnsi"/>
          <w:sz w:val="20"/>
          <w:szCs w:val="20"/>
        </w:rPr>
        <w:t>,</w:t>
      </w:r>
      <w:r w:rsidR="00F54C71" w:rsidRPr="00BC3B61">
        <w:rPr>
          <w:rFonts w:asciiTheme="minorHAnsi" w:hAnsiTheme="minorHAnsi"/>
          <w:sz w:val="20"/>
          <w:szCs w:val="20"/>
        </w:rPr>
        <w:t xml:space="preserve"> dilut</w:t>
      </w:r>
      <w:r w:rsidR="001B609C" w:rsidRPr="00BC3B61">
        <w:rPr>
          <w:rFonts w:asciiTheme="minorHAnsi" w:hAnsiTheme="minorHAnsi"/>
          <w:sz w:val="20"/>
          <w:szCs w:val="20"/>
        </w:rPr>
        <w:t>ing</w:t>
      </w:r>
      <w:r w:rsidR="00F54C71" w:rsidRPr="00BC3B61">
        <w:rPr>
          <w:rFonts w:asciiTheme="minorHAnsi" w:hAnsiTheme="minorHAnsi"/>
          <w:sz w:val="20"/>
          <w:szCs w:val="20"/>
        </w:rPr>
        <w:t xml:space="preserve"> to volume with wash water solution.</w:t>
      </w:r>
      <w:r w:rsidR="00F54C71" w:rsidRPr="00BC3B61">
        <w:rPr>
          <w:rFonts w:asciiTheme="minorHAnsi" w:hAnsiTheme="minorHAnsi"/>
          <w:sz w:val="20"/>
          <w:szCs w:val="20"/>
        </w:rPr>
        <w:br/>
      </w:r>
    </w:p>
    <w:p w14:paraId="6F769496" w14:textId="77777777" w:rsidR="005E6AF5" w:rsidRPr="00BC3B61" w:rsidRDefault="005E6AF5" w:rsidP="00D31641">
      <w:pPr>
        <w:pStyle w:val="ListParagraph"/>
        <w:numPr>
          <w:ilvl w:val="1"/>
          <w:numId w:val="6"/>
        </w:numPr>
        <w:tabs>
          <w:tab w:val="left" w:pos="-1440"/>
          <w:tab w:val="left" w:pos="-720"/>
          <w:tab w:val="left" w:pos="0"/>
          <w:tab w:val="left" w:pos="600"/>
          <w:tab w:val="left" w:pos="252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>Nicotinic Acid p-touluenesulfonate</w:t>
      </w:r>
      <w:r w:rsidR="00F54C71" w:rsidRPr="00BC3B61">
        <w:rPr>
          <w:rFonts w:asciiTheme="minorHAnsi" w:hAnsiTheme="minorHAnsi"/>
          <w:sz w:val="20"/>
          <w:szCs w:val="20"/>
        </w:rPr>
        <w:t xml:space="preserve"> </w:t>
      </w:r>
      <w:r w:rsidRPr="00BC3B61">
        <w:rPr>
          <w:rFonts w:asciiTheme="minorHAnsi" w:hAnsiTheme="minorHAnsi"/>
          <w:sz w:val="20"/>
          <w:szCs w:val="20"/>
        </w:rPr>
        <w:t>– See S</w:t>
      </w:r>
      <w:r w:rsidR="008465C6" w:rsidRPr="00BC3B61">
        <w:rPr>
          <w:rFonts w:asciiTheme="minorHAnsi" w:hAnsiTheme="minorHAnsi"/>
          <w:sz w:val="20"/>
          <w:szCs w:val="20"/>
        </w:rPr>
        <w:t xml:space="preserve">tandard </w:t>
      </w:r>
      <w:r w:rsidRPr="00BC3B61">
        <w:rPr>
          <w:rFonts w:asciiTheme="minorHAnsi" w:hAnsiTheme="minorHAnsi"/>
          <w:sz w:val="20"/>
          <w:szCs w:val="20"/>
        </w:rPr>
        <w:t>M</w:t>
      </w:r>
      <w:r w:rsidR="008465C6" w:rsidRPr="00BC3B61">
        <w:rPr>
          <w:rFonts w:asciiTheme="minorHAnsi" w:hAnsiTheme="minorHAnsi"/>
          <w:sz w:val="20"/>
          <w:szCs w:val="20"/>
        </w:rPr>
        <w:t>ethods</w:t>
      </w:r>
      <w:r w:rsidRPr="00BC3B61">
        <w:rPr>
          <w:rFonts w:asciiTheme="minorHAnsi" w:hAnsiTheme="minorHAnsi"/>
          <w:sz w:val="20"/>
          <w:szCs w:val="20"/>
        </w:rPr>
        <w:t xml:space="preserve"> 4500-P J</w:t>
      </w:r>
      <w:r w:rsidR="008465C6" w:rsidRPr="00BC3B61">
        <w:rPr>
          <w:rFonts w:asciiTheme="minorHAnsi" w:hAnsiTheme="minorHAnsi"/>
          <w:sz w:val="20"/>
          <w:szCs w:val="20"/>
        </w:rPr>
        <w:t xml:space="preserve"> (APHA 20</w:t>
      </w:r>
      <w:r w:rsidR="008D2EFA">
        <w:rPr>
          <w:rFonts w:asciiTheme="minorHAnsi" w:hAnsiTheme="minorHAnsi"/>
          <w:sz w:val="20"/>
          <w:szCs w:val="20"/>
        </w:rPr>
        <w:t>11</w:t>
      </w:r>
      <w:r w:rsidR="008465C6" w:rsidRPr="00BC3B61">
        <w:rPr>
          <w:rFonts w:asciiTheme="minorHAnsi" w:hAnsiTheme="minorHAnsi"/>
          <w:sz w:val="20"/>
          <w:szCs w:val="20"/>
        </w:rPr>
        <w:t>).</w:t>
      </w:r>
      <w:r w:rsidR="00F54C71" w:rsidRPr="00BC3B61">
        <w:rPr>
          <w:rFonts w:asciiTheme="minorHAnsi" w:hAnsiTheme="minorHAnsi"/>
          <w:sz w:val="20"/>
          <w:szCs w:val="20"/>
        </w:rPr>
        <w:br/>
      </w:r>
    </w:p>
    <w:p w14:paraId="332F1FFA" w14:textId="77777777" w:rsidR="00F54C71" w:rsidRPr="00BC3B61" w:rsidRDefault="00F54C71" w:rsidP="00D31641">
      <w:pPr>
        <w:pStyle w:val="ListParagraph"/>
        <w:numPr>
          <w:ilvl w:val="1"/>
          <w:numId w:val="6"/>
        </w:numPr>
        <w:tabs>
          <w:tab w:val="left" w:pos="-1440"/>
          <w:tab w:val="left" w:pos="-720"/>
          <w:tab w:val="left" w:pos="0"/>
          <w:tab w:val="left" w:pos="600"/>
          <w:tab w:val="left" w:pos="252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 xml:space="preserve">Glycine – </w:t>
      </w:r>
      <w:r w:rsidR="00C029B6" w:rsidRPr="00BC3B61">
        <w:rPr>
          <w:rFonts w:asciiTheme="minorHAnsi" w:hAnsiTheme="minorHAnsi"/>
          <w:sz w:val="20"/>
          <w:szCs w:val="20"/>
        </w:rPr>
        <w:t>Stable for 6 months at 4°C. (</w:t>
      </w:r>
      <w:r w:rsidRPr="00BC3B61">
        <w:rPr>
          <w:rFonts w:asciiTheme="minorHAnsi" w:hAnsiTheme="minorHAnsi"/>
          <w:sz w:val="20"/>
          <w:szCs w:val="20"/>
        </w:rPr>
        <w:t>USGS</w:t>
      </w:r>
      <w:r w:rsidR="00C029B6" w:rsidRPr="00BC3B61">
        <w:rPr>
          <w:rFonts w:asciiTheme="minorHAnsi" w:hAnsiTheme="minorHAnsi"/>
          <w:sz w:val="20"/>
          <w:szCs w:val="20"/>
        </w:rPr>
        <w:t xml:space="preserve"> 2005)</w:t>
      </w:r>
      <w:r w:rsidR="00D86C24" w:rsidRPr="00BC3B61">
        <w:rPr>
          <w:rFonts w:asciiTheme="minorHAnsi" w:hAnsiTheme="minorHAnsi"/>
          <w:sz w:val="20"/>
          <w:szCs w:val="20"/>
        </w:rPr>
        <w:br/>
      </w:r>
    </w:p>
    <w:p w14:paraId="31EA7970" w14:textId="77777777" w:rsidR="00D86C24" w:rsidRPr="00BC3B61" w:rsidRDefault="004A1241" w:rsidP="00D31641">
      <w:pPr>
        <w:pStyle w:val="ListParagraph"/>
        <w:numPr>
          <w:ilvl w:val="0"/>
          <w:numId w:val="6"/>
        </w:num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6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>Phosph</w:t>
      </w:r>
      <w:r w:rsidR="002B06D9" w:rsidRPr="00BC3B61">
        <w:rPr>
          <w:rFonts w:asciiTheme="minorHAnsi" w:hAnsiTheme="minorHAnsi"/>
          <w:sz w:val="20"/>
          <w:szCs w:val="20"/>
        </w:rPr>
        <w:t xml:space="preserve">orus </w:t>
      </w:r>
      <w:r w:rsidRPr="00BC3B61">
        <w:rPr>
          <w:rFonts w:asciiTheme="minorHAnsi" w:hAnsiTheme="minorHAnsi"/>
          <w:sz w:val="20"/>
          <w:szCs w:val="20"/>
        </w:rPr>
        <w:t>Digestion Check Standards</w:t>
      </w:r>
      <w:r w:rsidR="00D86C24" w:rsidRPr="00BC3B61">
        <w:rPr>
          <w:rFonts w:asciiTheme="minorHAnsi" w:hAnsiTheme="minorHAnsi"/>
          <w:sz w:val="20"/>
          <w:szCs w:val="20"/>
        </w:rPr>
        <w:t xml:space="preserve"> </w:t>
      </w:r>
      <w:r w:rsidR="00D86C24" w:rsidRPr="00BC3B61">
        <w:rPr>
          <w:rFonts w:asciiTheme="minorHAnsi" w:hAnsiTheme="minorHAnsi"/>
          <w:sz w:val="20"/>
          <w:szCs w:val="20"/>
        </w:rPr>
        <w:br/>
      </w:r>
    </w:p>
    <w:p w14:paraId="0B417955" w14:textId="77777777" w:rsidR="00D81CE5" w:rsidRPr="00BC3B61" w:rsidRDefault="00D81CE5" w:rsidP="00D31641">
      <w:pPr>
        <w:pStyle w:val="ListParagraph"/>
        <w:numPr>
          <w:ilvl w:val="1"/>
          <w:numId w:val="6"/>
        </w:num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>Glycerophosphate</w:t>
      </w:r>
      <w:r w:rsidR="00B94998" w:rsidRPr="00BC3B61">
        <w:rPr>
          <w:rFonts w:asciiTheme="minorHAnsi" w:hAnsiTheme="minorHAnsi"/>
          <w:sz w:val="20"/>
          <w:szCs w:val="20"/>
        </w:rPr>
        <w:t xml:space="preserve"> (</w:t>
      </w:r>
      <w:r w:rsidR="00B94998" w:rsidRPr="00BC3B61">
        <w:rPr>
          <w:rFonts w:asciiTheme="minorHAnsi" w:hAnsiTheme="minorHAnsi"/>
          <w:i/>
          <w:sz w:val="20"/>
          <w:szCs w:val="20"/>
        </w:rPr>
        <w:t>B</w:t>
      </w:r>
      <w:r w:rsidR="00B94998" w:rsidRPr="00BC3B61">
        <w:rPr>
          <w:rFonts w:asciiTheme="minorHAnsi" w:hAnsiTheme="minorHAnsi"/>
          <w:sz w:val="20"/>
          <w:szCs w:val="20"/>
        </w:rPr>
        <w:t xml:space="preserve">-glycerophosphoric acid-disodium salt-5-hydrate) </w:t>
      </w:r>
      <w:r w:rsidR="00AD0801" w:rsidRPr="00BC3B61">
        <w:rPr>
          <w:rFonts w:asciiTheme="minorHAnsi" w:hAnsiTheme="minorHAnsi"/>
          <w:sz w:val="20"/>
          <w:szCs w:val="20"/>
        </w:rPr>
        <w:t>s</w:t>
      </w:r>
      <w:r w:rsidR="00B94998" w:rsidRPr="00BC3B61">
        <w:rPr>
          <w:rFonts w:asciiTheme="minorHAnsi" w:hAnsiTheme="minorHAnsi"/>
          <w:sz w:val="20"/>
          <w:szCs w:val="20"/>
        </w:rPr>
        <w:t>tock solutions are stable for 10 months when preserved with chloroform and stored at 4</w:t>
      </w:r>
      <w:r w:rsidR="00B94998" w:rsidRPr="00BC3B61">
        <w:rPr>
          <w:rFonts w:asciiTheme="minorHAnsi" w:hAnsiTheme="minorHAnsi"/>
          <w:sz w:val="20"/>
          <w:szCs w:val="20"/>
        </w:rPr>
        <w:sym w:font="Symbol" w:char="F0B0"/>
      </w:r>
      <w:r w:rsidR="00B94998" w:rsidRPr="00BC3B61">
        <w:rPr>
          <w:rFonts w:asciiTheme="minorHAnsi" w:hAnsiTheme="minorHAnsi"/>
          <w:sz w:val="20"/>
          <w:szCs w:val="20"/>
        </w:rPr>
        <w:t xml:space="preserve">C. </w:t>
      </w:r>
      <w:r w:rsidR="00AD0801" w:rsidRPr="00BC3B61">
        <w:rPr>
          <w:rFonts w:asciiTheme="minorHAnsi" w:hAnsiTheme="minorHAnsi"/>
          <w:sz w:val="20"/>
          <w:szCs w:val="20"/>
        </w:rPr>
        <w:t xml:space="preserve"> </w:t>
      </w:r>
      <w:r w:rsidR="00B94998" w:rsidRPr="00BC3B61">
        <w:rPr>
          <w:rFonts w:asciiTheme="minorHAnsi" w:hAnsiTheme="minorHAnsi"/>
          <w:sz w:val="20"/>
          <w:szCs w:val="20"/>
        </w:rPr>
        <w:t xml:space="preserve">Prepare </w:t>
      </w:r>
      <w:r w:rsidR="001B609C" w:rsidRPr="00BC3B61">
        <w:rPr>
          <w:rFonts w:asciiTheme="minorHAnsi" w:hAnsiTheme="minorHAnsi"/>
          <w:sz w:val="20"/>
          <w:szCs w:val="20"/>
        </w:rPr>
        <w:t xml:space="preserve">the </w:t>
      </w:r>
      <w:r w:rsidR="00B94998" w:rsidRPr="00BC3B61">
        <w:rPr>
          <w:rFonts w:asciiTheme="minorHAnsi" w:hAnsiTheme="minorHAnsi"/>
          <w:sz w:val="20"/>
          <w:szCs w:val="20"/>
        </w:rPr>
        <w:t>working digestion check standard the day of digestion.</w:t>
      </w:r>
      <w:r w:rsidR="00B94998" w:rsidRPr="00BC3B61">
        <w:rPr>
          <w:rFonts w:asciiTheme="minorHAnsi" w:hAnsiTheme="minorHAnsi"/>
          <w:sz w:val="20"/>
          <w:szCs w:val="20"/>
        </w:rPr>
        <w:br/>
      </w:r>
    </w:p>
    <w:p w14:paraId="69D87BD5" w14:textId="77777777" w:rsidR="005E6AF5" w:rsidRPr="00BC3B61" w:rsidRDefault="005E6AF5" w:rsidP="00D31641">
      <w:pPr>
        <w:pStyle w:val="ListParagraph"/>
        <w:numPr>
          <w:ilvl w:val="1"/>
          <w:numId w:val="6"/>
        </w:num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>Adenosine triphosphate</w:t>
      </w:r>
      <w:r w:rsidR="00576C86" w:rsidRPr="00BC3B61">
        <w:rPr>
          <w:rFonts w:asciiTheme="minorHAnsi" w:hAnsiTheme="minorHAnsi"/>
          <w:sz w:val="20"/>
          <w:szCs w:val="20"/>
        </w:rPr>
        <w:t xml:space="preserve"> </w:t>
      </w:r>
      <w:r w:rsidRPr="00BC3B61">
        <w:rPr>
          <w:rFonts w:asciiTheme="minorHAnsi" w:hAnsiTheme="minorHAnsi"/>
          <w:sz w:val="20"/>
          <w:szCs w:val="20"/>
        </w:rPr>
        <w:t>– See S</w:t>
      </w:r>
      <w:r w:rsidR="008465C6" w:rsidRPr="00BC3B61">
        <w:rPr>
          <w:rFonts w:asciiTheme="minorHAnsi" w:hAnsiTheme="minorHAnsi"/>
          <w:sz w:val="20"/>
          <w:szCs w:val="20"/>
        </w:rPr>
        <w:t xml:space="preserve">tandard </w:t>
      </w:r>
      <w:r w:rsidRPr="00BC3B61">
        <w:rPr>
          <w:rFonts w:asciiTheme="minorHAnsi" w:hAnsiTheme="minorHAnsi"/>
          <w:sz w:val="20"/>
          <w:szCs w:val="20"/>
        </w:rPr>
        <w:t>M</w:t>
      </w:r>
      <w:r w:rsidR="008465C6" w:rsidRPr="00BC3B61">
        <w:rPr>
          <w:rFonts w:asciiTheme="minorHAnsi" w:hAnsiTheme="minorHAnsi"/>
          <w:sz w:val="20"/>
          <w:szCs w:val="20"/>
        </w:rPr>
        <w:t>ethods</w:t>
      </w:r>
      <w:r w:rsidRPr="00BC3B61">
        <w:rPr>
          <w:rFonts w:asciiTheme="minorHAnsi" w:hAnsiTheme="minorHAnsi"/>
          <w:sz w:val="20"/>
          <w:szCs w:val="20"/>
        </w:rPr>
        <w:t xml:space="preserve"> 4500-P J</w:t>
      </w:r>
      <w:r w:rsidR="008465C6" w:rsidRPr="00BC3B61">
        <w:rPr>
          <w:rFonts w:asciiTheme="minorHAnsi" w:hAnsiTheme="minorHAnsi"/>
          <w:sz w:val="20"/>
          <w:szCs w:val="20"/>
        </w:rPr>
        <w:t xml:space="preserve"> (APHA 20</w:t>
      </w:r>
      <w:r w:rsidR="008D2EFA">
        <w:rPr>
          <w:rFonts w:asciiTheme="minorHAnsi" w:hAnsiTheme="minorHAnsi"/>
          <w:sz w:val="20"/>
          <w:szCs w:val="20"/>
        </w:rPr>
        <w:t>11</w:t>
      </w:r>
      <w:r w:rsidR="008465C6" w:rsidRPr="00BC3B61">
        <w:rPr>
          <w:rFonts w:asciiTheme="minorHAnsi" w:hAnsiTheme="minorHAnsi"/>
          <w:sz w:val="20"/>
          <w:szCs w:val="20"/>
        </w:rPr>
        <w:t>)</w:t>
      </w:r>
      <w:r w:rsidRPr="00BC3B61">
        <w:rPr>
          <w:rFonts w:asciiTheme="minorHAnsi" w:hAnsiTheme="minorHAnsi"/>
          <w:sz w:val="20"/>
          <w:szCs w:val="20"/>
        </w:rPr>
        <w:t>.</w:t>
      </w:r>
    </w:p>
    <w:p w14:paraId="31137EEF" w14:textId="77777777" w:rsidR="00F82767" w:rsidRPr="00BC3B61" w:rsidRDefault="00F82767" w:rsidP="00A54AB4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53F96785" w14:textId="77777777" w:rsidR="00F82767" w:rsidRPr="00BC3B61" w:rsidRDefault="00A757D3" w:rsidP="004D41C4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00" w:hanging="60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fldChar w:fldCharType="begin"/>
      </w:r>
      <w:r w:rsidR="00F82767" w:rsidRPr="00BC3B61">
        <w:rPr>
          <w:rFonts w:asciiTheme="minorHAnsi" w:hAnsiTheme="minorHAnsi"/>
          <w:sz w:val="20"/>
          <w:szCs w:val="20"/>
        </w:rPr>
        <w:instrText>LISTNUM 2 \l 2</w:instrText>
      </w:r>
      <w:r w:rsidRPr="00BC3B61">
        <w:rPr>
          <w:rFonts w:asciiTheme="minorHAnsi" w:hAnsiTheme="minorHAnsi"/>
          <w:sz w:val="20"/>
          <w:szCs w:val="20"/>
        </w:rPr>
        <w:fldChar w:fldCharType="end">
          <w:numberingChange w:id="46" w:author="mley" w:date="2013-07-01T14:31:00Z" w:original="f)"/>
        </w:fldChar>
      </w:r>
      <w:r w:rsidR="00F82767" w:rsidRPr="00BC3B61">
        <w:rPr>
          <w:rFonts w:asciiTheme="minorHAnsi" w:hAnsiTheme="minorHAnsi"/>
          <w:sz w:val="20"/>
          <w:szCs w:val="20"/>
        </w:rPr>
        <w:tab/>
      </w:r>
      <w:r w:rsidR="00F82767" w:rsidRPr="00BC3B61">
        <w:rPr>
          <w:rFonts w:asciiTheme="minorHAnsi" w:hAnsiTheme="minorHAnsi"/>
          <w:sz w:val="20"/>
          <w:szCs w:val="20"/>
          <w:u w:val="single"/>
        </w:rPr>
        <w:t>Procedure</w:t>
      </w:r>
    </w:p>
    <w:p w14:paraId="22054B36" w14:textId="77777777" w:rsidR="00F82767" w:rsidRPr="00BC3B61" w:rsidRDefault="00F82767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40230DB1" w14:textId="77777777" w:rsidR="00F82767" w:rsidRPr="00BC3B61" w:rsidRDefault="00A757D3" w:rsidP="00F70416">
      <w:pPr>
        <w:tabs>
          <w:tab w:val="left" w:pos="-1440"/>
          <w:tab w:val="left" w:pos="-720"/>
          <w:tab w:val="left" w:pos="0"/>
          <w:tab w:val="left" w:pos="600"/>
          <w:tab w:val="left" w:pos="144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81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fldChar w:fldCharType="begin"/>
      </w:r>
      <w:r w:rsidR="00F82767" w:rsidRPr="00BC3B61">
        <w:rPr>
          <w:rFonts w:asciiTheme="minorHAnsi" w:hAnsiTheme="minorHAnsi"/>
          <w:sz w:val="20"/>
          <w:szCs w:val="20"/>
        </w:rPr>
        <w:instrText>LISTNUM 2 \l 3 \s 1</w:instrText>
      </w:r>
      <w:r w:rsidRPr="00BC3B61">
        <w:rPr>
          <w:rFonts w:asciiTheme="minorHAnsi" w:hAnsiTheme="minorHAnsi"/>
          <w:sz w:val="20"/>
          <w:szCs w:val="20"/>
        </w:rPr>
        <w:fldChar w:fldCharType="end">
          <w:numberingChange w:id="47" w:author="mley" w:date="2013-07-10T15:48:00Z" w:original="i)"/>
        </w:fldChar>
      </w:r>
      <w:r w:rsidR="00F82767" w:rsidRPr="00BC3B61">
        <w:rPr>
          <w:rFonts w:asciiTheme="minorHAnsi" w:hAnsiTheme="minorHAnsi"/>
          <w:sz w:val="20"/>
          <w:szCs w:val="20"/>
        </w:rPr>
        <w:tab/>
      </w:r>
      <w:r w:rsidR="007850D2" w:rsidRPr="00BC3B61">
        <w:rPr>
          <w:rFonts w:asciiTheme="minorHAnsi" w:hAnsiTheme="minorHAnsi"/>
          <w:sz w:val="20"/>
          <w:szCs w:val="20"/>
        </w:rPr>
        <w:t>P</w:t>
      </w:r>
      <w:r w:rsidR="00F82767" w:rsidRPr="00BC3B61">
        <w:rPr>
          <w:rFonts w:asciiTheme="minorHAnsi" w:hAnsiTheme="minorHAnsi"/>
          <w:sz w:val="20"/>
          <w:szCs w:val="20"/>
        </w:rPr>
        <w:t>reparation</w:t>
      </w:r>
      <w:r w:rsidR="007850D2" w:rsidRPr="00BC3B61">
        <w:rPr>
          <w:rFonts w:asciiTheme="minorHAnsi" w:hAnsiTheme="minorHAnsi"/>
          <w:sz w:val="20"/>
          <w:szCs w:val="20"/>
        </w:rPr>
        <w:t xml:space="preserve"> of Analytical Batch</w:t>
      </w:r>
      <w:r w:rsidR="00F82767" w:rsidRPr="00BC3B61">
        <w:rPr>
          <w:rFonts w:asciiTheme="minorHAnsi" w:hAnsiTheme="minorHAnsi"/>
          <w:sz w:val="20"/>
          <w:szCs w:val="20"/>
        </w:rPr>
        <w:t xml:space="preserve"> </w:t>
      </w:r>
    </w:p>
    <w:p w14:paraId="1BD1062F" w14:textId="77777777" w:rsidR="00F82767" w:rsidRPr="00BC3B61" w:rsidRDefault="00F82767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3CE70C78" w14:textId="77777777" w:rsidR="00F70416" w:rsidRPr="00BC3B61" w:rsidRDefault="00F70416" w:rsidP="00D31641">
      <w:pPr>
        <w:pStyle w:val="ListParagraph"/>
        <w:numPr>
          <w:ilvl w:val="0"/>
          <w:numId w:val="4"/>
        </w:numPr>
        <w:tabs>
          <w:tab w:val="left" w:pos="-3420"/>
          <w:tab w:val="left" w:pos="-1440"/>
          <w:tab w:val="left" w:pos="-720"/>
          <w:tab w:val="left" w:pos="0"/>
          <w:tab w:val="left" w:pos="600"/>
          <w:tab w:val="left" w:pos="1440"/>
          <w:tab w:val="left" w:pos="189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6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>Prepare a series of standard solutions covering the analytical range by diluting either the stock or standard solutions.</w:t>
      </w:r>
      <w:r w:rsidRPr="00BC3B61">
        <w:rPr>
          <w:rFonts w:asciiTheme="minorHAnsi" w:hAnsiTheme="minorHAnsi"/>
          <w:sz w:val="20"/>
          <w:szCs w:val="20"/>
        </w:rPr>
        <w:br/>
      </w:r>
    </w:p>
    <w:p w14:paraId="06D637CE" w14:textId="77777777" w:rsidR="00F70416" w:rsidRPr="00BC3B61" w:rsidRDefault="00F70416" w:rsidP="00D31641">
      <w:pPr>
        <w:pStyle w:val="ListParagraph"/>
        <w:numPr>
          <w:ilvl w:val="0"/>
          <w:numId w:val="4"/>
        </w:numPr>
        <w:tabs>
          <w:tab w:val="left" w:pos="-3420"/>
          <w:tab w:val="left" w:pos="-1440"/>
          <w:tab w:val="left" w:pos="-720"/>
          <w:tab w:val="left" w:pos="0"/>
          <w:tab w:val="left" w:pos="600"/>
          <w:tab w:val="left" w:pos="1440"/>
          <w:tab w:val="left" w:pos="180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6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 xml:space="preserve">Add 10.0 mL of sample (or a smaller aliquot diluted to 10.0 mL) to a clean glass test tube or vial.  </w:t>
      </w:r>
      <w:r w:rsidRPr="00BC3B61">
        <w:rPr>
          <w:rFonts w:asciiTheme="minorHAnsi" w:hAnsiTheme="minorHAnsi"/>
          <w:sz w:val="20"/>
          <w:szCs w:val="20"/>
        </w:rPr>
        <w:br/>
      </w:r>
      <w:r w:rsidRPr="00BC3B61">
        <w:rPr>
          <w:rFonts w:asciiTheme="minorHAnsi" w:hAnsiTheme="minorHAnsi"/>
          <w:sz w:val="20"/>
          <w:szCs w:val="20"/>
        </w:rPr>
        <w:br/>
      </w:r>
      <w:r w:rsidRPr="00BC3B61">
        <w:rPr>
          <w:rFonts w:asciiTheme="minorHAnsi" w:hAnsiTheme="minorHAnsi"/>
          <w:sz w:val="20"/>
          <w:szCs w:val="20"/>
        </w:rPr>
        <w:lastRenderedPageBreak/>
        <w:t>Use a wide-bore pipette for taking aliquots of whole-water samples. A magnetic stirrer may be necessary to obtain a representative subsample from samples with high suspended solids.</w:t>
      </w:r>
      <w:r w:rsidRPr="00BC3B61">
        <w:rPr>
          <w:rFonts w:asciiTheme="minorHAnsi" w:hAnsiTheme="minorHAnsi"/>
          <w:sz w:val="20"/>
          <w:szCs w:val="20"/>
        </w:rPr>
        <w:br/>
      </w:r>
    </w:p>
    <w:p w14:paraId="63279600" w14:textId="77777777" w:rsidR="00F70416" w:rsidRPr="00BC3B61" w:rsidRDefault="00DC63A8" w:rsidP="00D31641">
      <w:pPr>
        <w:pStyle w:val="ListParagraph"/>
        <w:numPr>
          <w:ilvl w:val="0"/>
          <w:numId w:val="4"/>
        </w:numPr>
        <w:tabs>
          <w:tab w:val="left" w:pos="-3420"/>
          <w:tab w:val="left" w:pos="-1440"/>
          <w:tab w:val="left" w:pos="-720"/>
          <w:tab w:val="left" w:pos="0"/>
          <w:tab w:val="left" w:pos="600"/>
          <w:tab w:val="left" w:pos="1440"/>
          <w:tab w:val="left" w:pos="180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6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>Pipette</w:t>
      </w:r>
      <w:r w:rsidR="004A0F51" w:rsidRPr="00BC3B61">
        <w:rPr>
          <w:rFonts w:asciiTheme="minorHAnsi" w:hAnsiTheme="minorHAnsi"/>
          <w:sz w:val="20"/>
          <w:szCs w:val="20"/>
        </w:rPr>
        <w:t xml:space="preserve"> </w:t>
      </w:r>
      <w:r w:rsidR="00F82767" w:rsidRPr="00BC3B61">
        <w:rPr>
          <w:rFonts w:asciiTheme="minorHAnsi" w:hAnsiTheme="minorHAnsi"/>
          <w:sz w:val="20"/>
          <w:szCs w:val="20"/>
        </w:rPr>
        <w:t>10</w:t>
      </w:r>
      <w:r w:rsidR="004A0F51" w:rsidRPr="00BC3B61">
        <w:rPr>
          <w:rFonts w:asciiTheme="minorHAnsi" w:hAnsiTheme="minorHAnsi"/>
          <w:sz w:val="20"/>
          <w:szCs w:val="20"/>
        </w:rPr>
        <w:t>.0</w:t>
      </w:r>
      <w:r w:rsidR="00F82767" w:rsidRPr="00BC3B61">
        <w:rPr>
          <w:rFonts w:asciiTheme="minorHAnsi" w:hAnsiTheme="minorHAnsi"/>
          <w:sz w:val="20"/>
          <w:szCs w:val="20"/>
        </w:rPr>
        <w:t xml:space="preserve"> mL </w:t>
      </w:r>
      <w:r w:rsidR="004A0F51" w:rsidRPr="00BC3B61">
        <w:rPr>
          <w:rFonts w:asciiTheme="minorHAnsi" w:hAnsiTheme="minorHAnsi"/>
          <w:sz w:val="20"/>
          <w:szCs w:val="20"/>
        </w:rPr>
        <w:t xml:space="preserve">of </w:t>
      </w:r>
      <w:r w:rsidR="006456F8" w:rsidRPr="00BC3B61">
        <w:rPr>
          <w:rFonts w:asciiTheme="minorHAnsi" w:hAnsiTheme="minorHAnsi"/>
          <w:sz w:val="20"/>
          <w:szCs w:val="20"/>
        </w:rPr>
        <w:t xml:space="preserve">each </w:t>
      </w:r>
      <w:r w:rsidR="004A0F51" w:rsidRPr="00BC3B61">
        <w:rPr>
          <w:rFonts w:asciiTheme="minorHAnsi" w:hAnsiTheme="minorHAnsi"/>
          <w:sz w:val="20"/>
          <w:szCs w:val="20"/>
        </w:rPr>
        <w:t>calibration standard, method blank</w:t>
      </w:r>
      <w:r w:rsidR="00D0217C" w:rsidRPr="00BC3B61">
        <w:rPr>
          <w:rFonts w:asciiTheme="minorHAnsi" w:hAnsiTheme="minorHAnsi"/>
          <w:sz w:val="20"/>
          <w:szCs w:val="20"/>
        </w:rPr>
        <w:t xml:space="preserve">, LCS, CCV, </w:t>
      </w:r>
      <w:r w:rsidR="001D0DEF" w:rsidRPr="00BC3B61">
        <w:rPr>
          <w:rFonts w:asciiTheme="minorHAnsi" w:hAnsiTheme="minorHAnsi"/>
          <w:sz w:val="20"/>
          <w:szCs w:val="20"/>
        </w:rPr>
        <w:t xml:space="preserve">digestion check standard, </w:t>
      </w:r>
      <w:r w:rsidR="00D0217C" w:rsidRPr="00BC3B61">
        <w:rPr>
          <w:rFonts w:asciiTheme="minorHAnsi" w:hAnsiTheme="minorHAnsi"/>
          <w:sz w:val="20"/>
          <w:szCs w:val="20"/>
        </w:rPr>
        <w:t xml:space="preserve">etc., </w:t>
      </w:r>
      <w:r w:rsidR="004A0F51" w:rsidRPr="00BC3B61">
        <w:rPr>
          <w:rFonts w:asciiTheme="minorHAnsi" w:hAnsiTheme="minorHAnsi"/>
          <w:sz w:val="20"/>
          <w:szCs w:val="20"/>
        </w:rPr>
        <w:t xml:space="preserve">into </w:t>
      </w:r>
      <w:r w:rsidR="00FB3CED" w:rsidRPr="00BC3B61">
        <w:rPr>
          <w:rFonts w:asciiTheme="minorHAnsi" w:hAnsiTheme="minorHAnsi"/>
          <w:sz w:val="20"/>
          <w:szCs w:val="20"/>
        </w:rPr>
        <w:t xml:space="preserve">a </w:t>
      </w:r>
      <w:r w:rsidR="00DD03A7" w:rsidRPr="00BC3B61">
        <w:rPr>
          <w:rFonts w:asciiTheme="minorHAnsi" w:hAnsiTheme="minorHAnsi"/>
          <w:sz w:val="20"/>
          <w:szCs w:val="20"/>
        </w:rPr>
        <w:t>test tube</w:t>
      </w:r>
      <w:ins w:id="48" w:author="Mary Ellen Ley" w:date="2017-01-03T13:44:00Z">
        <w:r w:rsidR="00110779">
          <w:rPr>
            <w:rFonts w:asciiTheme="minorHAnsi" w:hAnsiTheme="minorHAnsi"/>
            <w:sz w:val="20"/>
            <w:szCs w:val="20"/>
          </w:rPr>
          <w:t xml:space="preserve"> or vial</w:t>
        </w:r>
      </w:ins>
      <w:r w:rsidR="00DD03A7" w:rsidRPr="00BC3B61">
        <w:rPr>
          <w:rFonts w:asciiTheme="minorHAnsi" w:hAnsiTheme="minorHAnsi"/>
          <w:sz w:val="20"/>
          <w:szCs w:val="20"/>
        </w:rPr>
        <w:t>.</w:t>
      </w:r>
      <w:r w:rsidR="00F70416" w:rsidRPr="00BC3B61">
        <w:rPr>
          <w:rFonts w:asciiTheme="minorHAnsi" w:hAnsiTheme="minorHAnsi"/>
          <w:sz w:val="20"/>
          <w:szCs w:val="20"/>
        </w:rPr>
        <w:br/>
      </w:r>
    </w:p>
    <w:p w14:paraId="00B278BD" w14:textId="182B501D" w:rsidR="00F70416" w:rsidRPr="00BC3B61" w:rsidRDefault="004A0F51" w:rsidP="00D31641">
      <w:pPr>
        <w:pStyle w:val="ListParagraph"/>
        <w:numPr>
          <w:ilvl w:val="0"/>
          <w:numId w:val="4"/>
        </w:numPr>
        <w:tabs>
          <w:tab w:val="left" w:pos="-3420"/>
          <w:tab w:val="left" w:pos="-1440"/>
          <w:tab w:val="left" w:pos="-720"/>
          <w:tab w:val="left" w:pos="0"/>
          <w:tab w:val="left" w:pos="600"/>
          <w:tab w:val="left" w:pos="1440"/>
          <w:tab w:val="left" w:pos="180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60"/>
        <w:rPr>
          <w:rFonts w:asciiTheme="minorHAnsi" w:hAnsiTheme="minorHAnsi"/>
          <w:sz w:val="20"/>
          <w:szCs w:val="20"/>
        </w:rPr>
      </w:pPr>
      <w:del w:id="49" w:author="Mary Ellen Ley" w:date="2017-01-03T13:44:00Z">
        <w:r w:rsidRPr="00BC3B61">
          <w:rPr>
            <w:rFonts w:asciiTheme="minorHAnsi" w:hAnsiTheme="minorHAnsi"/>
            <w:sz w:val="20"/>
            <w:szCs w:val="20"/>
          </w:rPr>
          <w:delText>Add</w:delText>
        </w:r>
      </w:del>
      <w:ins w:id="50" w:author="Mary Ellen Ley" w:date="2017-01-03T13:44:00Z">
        <w:r w:rsidR="00110779">
          <w:rPr>
            <w:rFonts w:asciiTheme="minorHAnsi" w:hAnsiTheme="minorHAnsi"/>
            <w:sz w:val="20"/>
            <w:szCs w:val="20"/>
          </w:rPr>
          <w:t xml:space="preserve">Prepare </w:t>
        </w:r>
        <w:r w:rsidR="00110779" w:rsidRPr="00BC3B61">
          <w:rPr>
            <w:rFonts w:asciiTheme="minorHAnsi" w:hAnsiTheme="minorHAnsi"/>
            <w:sz w:val="20"/>
            <w:szCs w:val="20"/>
          </w:rPr>
          <w:t>method blanks</w:t>
        </w:r>
        <w:r w:rsidR="00110779">
          <w:rPr>
            <w:rFonts w:asciiTheme="minorHAnsi" w:hAnsiTheme="minorHAnsi"/>
            <w:sz w:val="20"/>
            <w:szCs w:val="20"/>
          </w:rPr>
          <w:t xml:space="preserve"> by a</w:t>
        </w:r>
        <w:r w:rsidRPr="00BC3B61">
          <w:rPr>
            <w:rFonts w:asciiTheme="minorHAnsi" w:hAnsiTheme="minorHAnsi"/>
            <w:sz w:val="20"/>
            <w:szCs w:val="20"/>
          </w:rPr>
          <w:t>dd</w:t>
        </w:r>
        <w:r w:rsidR="00110779">
          <w:rPr>
            <w:rFonts w:asciiTheme="minorHAnsi" w:hAnsiTheme="minorHAnsi"/>
            <w:sz w:val="20"/>
            <w:szCs w:val="20"/>
          </w:rPr>
          <w:t>ing 10.0 mL of</w:t>
        </w:r>
      </w:ins>
      <w:r w:rsidRPr="00BC3B61">
        <w:rPr>
          <w:rFonts w:asciiTheme="minorHAnsi" w:hAnsiTheme="minorHAnsi"/>
          <w:sz w:val="20"/>
          <w:szCs w:val="20"/>
        </w:rPr>
        <w:t xml:space="preserve"> </w:t>
      </w:r>
      <w:r w:rsidR="00F82767" w:rsidRPr="00BC3B61">
        <w:rPr>
          <w:rFonts w:asciiTheme="minorHAnsi" w:hAnsiTheme="minorHAnsi"/>
          <w:sz w:val="20"/>
          <w:szCs w:val="20"/>
        </w:rPr>
        <w:t xml:space="preserve">reagent water to </w:t>
      </w:r>
      <w:del w:id="51" w:author="Mary Ellen Ley" w:date="2017-01-03T13:44:00Z">
        <w:r w:rsidR="00F82767" w:rsidRPr="00BC3B61">
          <w:rPr>
            <w:rFonts w:asciiTheme="minorHAnsi" w:hAnsiTheme="minorHAnsi"/>
            <w:sz w:val="20"/>
            <w:szCs w:val="20"/>
          </w:rPr>
          <w:delText xml:space="preserve">3 </w:delText>
        </w:r>
      </w:del>
      <w:r w:rsidR="00110779">
        <w:rPr>
          <w:rFonts w:asciiTheme="minorHAnsi" w:hAnsiTheme="minorHAnsi"/>
          <w:sz w:val="20"/>
          <w:szCs w:val="20"/>
        </w:rPr>
        <w:t xml:space="preserve">test </w:t>
      </w:r>
      <w:r w:rsidR="00F82767" w:rsidRPr="00BC3B61">
        <w:rPr>
          <w:rFonts w:asciiTheme="minorHAnsi" w:hAnsiTheme="minorHAnsi"/>
          <w:sz w:val="20"/>
          <w:szCs w:val="20"/>
        </w:rPr>
        <w:t xml:space="preserve">tubes </w:t>
      </w:r>
      <w:del w:id="52" w:author="Mary Ellen Ley" w:date="2017-01-03T13:44:00Z">
        <w:r w:rsidR="00F82767" w:rsidRPr="00BC3B61">
          <w:rPr>
            <w:rFonts w:asciiTheme="minorHAnsi" w:hAnsiTheme="minorHAnsi"/>
            <w:sz w:val="20"/>
            <w:szCs w:val="20"/>
          </w:rPr>
          <w:delText xml:space="preserve">as </w:delText>
        </w:r>
        <w:r w:rsidR="00DC63A8" w:rsidRPr="00BC3B61">
          <w:rPr>
            <w:rFonts w:asciiTheme="minorHAnsi" w:hAnsiTheme="minorHAnsi"/>
            <w:sz w:val="20"/>
            <w:szCs w:val="20"/>
          </w:rPr>
          <w:delText>method</w:delText>
        </w:r>
        <w:r w:rsidRPr="00BC3B61">
          <w:rPr>
            <w:rFonts w:asciiTheme="minorHAnsi" w:hAnsiTheme="minorHAnsi"/>
            <w:sz w:val="20"/>
            <w:szCs w:val="20"/>
          </w:rPr>
          <w:delText xml:space="preserve"> </w:delText>
        </w:r>
        <w:r w:rsidR="00F82767" w:rsidRPr="00BC3B61">
          <w:rPr>
            <w:rFonts w:asciiTheme="minorHAnsi" w:hAnsiTheme="minorHAnsi"/>
            <w:sz w:val="20"/>
            <w:szCs w:val="20"/>
          </w:rPr>
          <w:delText>blanks</w:delText>
        </w:r>
      </w:del>
      <w:ins w:id="53" w:author="Mary Ellen Ley" w:date="2017-01-03T13:44:00Z">
        <w:r w:rsidR="00110779">
          <w:rPr>
            <w:rFonts w:asciiTheme="minorHAnsi" w:hAnsiTheme="minorHAnsi"/>
            <w:sz w:val="20"/>
            <w:szCs w:val="20"/>
          </w:rPr>
          <w:t>or vials</w:t>
        </w:r>
      </w:ins>
      <w:r w:rsidR="00F82767" w:rsidRPr="00BC3B61">
        <w:rPr>
          <w:rFonts w:asciiTheme="minorHAnsi" w:hAnsiTheme="minorHAnsi"/>
          <w:sz w:val="20"/>
          <w:szCs w:val="20"/>
        </w:rPr>
        <w:t>.</w:t>
      </w:r>
      <w:r w:rsidR="00F70416" w:rsidRPr="00BC3B61">
        <w:rPr>
          <w:rFonts w:asciiTheme="minorHAnsi" w:hAnsiTheme="minorHAnsi"/>
          <w:sz w:val="20"/>
          <w:szCs w:val="20"/>
        </w:rPr>
        <w:br/>
      </w:r>
    </w:p>
    <w:p w14:paraId="59CE8C01" w14:textId="77777777" w:rsidR="00F70416" w:rsidRPr="00BC3B61" w:rsidRDefault="005140A7" w:rsidP="00D31641">
      <w:pPr>
        <w:pStyle w:val="ListParagraph"/>
        <w:numPr>
          <w:ilvl w:val="0"/>
          <w:numId w:val="4"/>
        </w:numPr>
        <w:tabs>
          <w:tab w:val="left" w:pos="-3420"/>
          <w:tab w:val="left" w:pos="-1440"/>
          <w:tab w:val="left" w:pos="-720"/>
          <w:tab w:val="left" w:pos="0"/>
          <w:tab w:val="left" w:pos="600"/>
          <w:tab w:val="left" w:pos="1440"/>
          <w:tab w:val="left" w:pos="180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6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>D</w:t>
      </w:r>
      <w:r w:rsidR="00DD03A7" w:rsidRPr="00BC3B61">
        <w:rPr>
          <w:rFonts w:asciiTheme="minorHAnsi" w:hAnsiTheme="minorHAnsi"/>
          <w:sz w:val="20"/>
          <w:szCs w:val="20"/>
        </w:rPr>
        <w:t>i</w:t>
      </w:r>
      <w:r w:rsidRPr="00BC3B61">
        <w:rPr>
          <w:rFonts w:asciiTheme="minorHAnsi" w:hAnsiTheme="minorHAnsi"/>
          <w:sz w:val="20"/>
          <w:szCs w:val="20"/>
        </w:rPr>
        <w:t>s</w:t>
      </w:r>
      <w:r w:rsidR="00DD03A7" w:rsidRPr="00BC3B61">
        <w:rPr>
          <w:rFonts w:asciiTheme="minorHAnsi" w:hAnsiTheme="minorHAnsi"/>
          <w:sz w:val="20"/>
          <w:szCs w:val="20"/>
        </w:rPr>
        <w:t>pe</w:t>
      </w:r>
      <w:r w:rsidRPr="00BC3B61">
        <w:rPr>
          <w:rFonts w:asciiTheme="minorHAnsi" w:hAnsiTheme="minorHAnsi"/>
          <w:sz w:val="20"/>
          <w:szCs w:val="20"/>
        </w:rPr>
        <w:t>ns</w:t>
      </w:r>
      <w:r w:rsidR="00DD03A7" w:rsidRPr="00BC3B61">
        <w:rPr>
          <w:rFonts w:asciiTheme="minorHAnsi" w:hAnsiTheme="minorHAnsi"/>
          <w:sz w:val="20"/>
          <w:szCs w:val="20"/>
        </w:rPr>
        <w:t>e 5.0 mL of the persulfate oxidizing reagent to each tube. Immediately cap tightly to prevent volatilization, and then invert twice to mix.</w:t>
      </w:r>
      <w:r w:rsidR="00F70416" w:rsidRPr="00BC3B61">
        <w:rPr>
          <w:rFonts w:asciiTheme="minorHAnsi" w:hAnsiTheme="minorHAnsi"/>
          <w:sz w:val="20"/>
          <w:szCs w:val="20"/>
        </w:rPr>
        <w:br/>
      </w:r>
    </w:p>
    <w:p w14:paraId="63DDD5AF" w14:textId="77777777" w:rsidR="00F82767" w:rsidRPr="00BC3B61" w:rsidRDefault="00DD03A7" w:rsidP="00D31641">
      <w:pPr>
        <w:pStyle w:val="ListParagraph"/>
        <w:numPr>
          <w:ilvl w:val="0"/>
          <w:numId w:val="4"/>
        </w:numPr>
        <w:tabs>
          <w:tab w:val="left" w:pos="-3420"/>
          <w:tab w:val="left" w:pos="-1440"/>
          <w:tab w:val="left" w:pos="-720"/>
          <w:tab w:val="left" w:pos="0"/>
          <w:tab w:val="left" w:pos="600"/>
          <w:tab w:val="left" w:pos="1440"/>
          <w:tab w:val="left" w:pos="180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16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 xml:space="preserve">Prepare a flask of instrument wash water </w:t>
      </w:r>
      <w:r w:rsidR="00196E09" w:rsidRPr="00BC3B61">
        <w:rPr>
          <w:rFonts w:asciiTheme="minorHAnsi" w:hAnsiTheme="minorHAnsi"/>
          <w:sz w:val="20"/>
          <w:szCs w:val="20"/>
        </w:rPr>
        <w:t>(</w:t>
      </w:r>
      <w:r w:rsidRPr="00BC3B61">
        <w:rPr>
          <w:rFonts w:asciiTheme="minorHAnsi" w:hAnsiTheme="minorHAnsi"/>
          <w:sz w:val="20"/>
          <w:szCs w:val="20"/>
        </w:rPr>
        <w:t>mix reagent water and persulfate oxidizing agent in a 2:1 (v/v) ratio</w:t>
      </w:r>
      <w:r w:rsidR="00196E09" w:rsidRPr="00BC3B61">
        <w:rPr>
          <w:rFonts w:asciiTheme="minorHAnsi" w:hAnsiTheme="minorHAnsi"/>
          <w:sz w:val="20"/>
          <w:szCs w:val="20"/>
        </w:rPr>
        <w:t>) and cover with aluminum foil.</w:t>
      </w:r>
      <w:r w:rsidR="00FA38A3" w:rsidRPr="00BC3B61">
        <w:rPr>
          <w:rFonts w:asciiTheme="minorHAnsi" w:hAnsiTheme="minorHAnsi"/>
          <w:sz w:val="20"/>
          <w:szCs w:val="20"/>
        </w:rPr>
        <w:br/>
      </w:r>
    </w:p>
    <w:p w14:paraId="505B7F47" w14:textId="77777777" w:rsidR="00F82767" w:rsidRPr="00BC3B61" w:rsidRDefault="00756ABB" w:rsidP="00D31641">
      <w:pPr>
        <w:tabs>
          <w:tab w:val="left" w:pos="-2070"/>
          <w:tab w:val="left" w:pos="-1440"/>
          <w:tab w:val="left" w:pos="-720"/>
          <w:tab w:val="left" w:pos="540"/>
          <w:tab w:val="left" w:pos="600"/>
          <w:tab w:val="left" w:pos="144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3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>ii)</w:t>
      </w:r>
      <w:r w:rsidRPr="00BC3B61">
        <w:rPr>
          <w:rFonts w:asciiTheme="minorHAnsi" w:hAnsiTheme="minorHAnsi"/>
          <w:sz w:val="20"/>
          <w:szCs w:val="20"/>
        </w:rPr>
        <w:tab/>
      </w:r>
      <w:r w:rsidR="00FA38A3" w:rsidRPr="00BC3B61">
        <w:rPr>
          <w:rFonts w:asciiTheme="minorHAnsi" w:hAnsiTheme="minorHAnsi"/>
          <w:sz w:val="20"/>
          <w:szCs w:val="20"/>
        </w:rPr>
        <w:t>Digestion</w:t>
      </w:r>
      <w:r w:rsidR="00FA38A3" w:rsidRPr="00BC3B61">
        <w:rPr>
          <w:rFonts w:asciiTheme="minorHAnsi" w:hAnsiTheme="minorHAnsi"/>
          <w:sz w:val="20"/>
          <w:szCs w:val="20"/>
        </w:rPr>
        <w:br/>
      </w:r>
    </w:p>
    <w:p w14:paraId="612EA56D" w14:textId="77777777" w:rsidR="00F82767" w:rsidRPr="00A96FBD" w:rsidRDefault="00F82767" w:rsidP="005C5FE5">
      <w:pPr>
        <w:pStyle w:val="ListParagraph"/>
        <w:numPr>
          <w:ilvl w:val="0"/>
          <w:numId w:val="9"/>
        </w:numPr>
        <w:tabs>
          <w:tab w:val="left" w:pos="-3150"/>
          <w:tab w:val="left" w:pos="-1440"/>
          <w:tab w:val="left" w:pos="-720"/>
          <w:tab w:val="left" w:pos="0"/>
          <w:tab w:val="left" w:pos="60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  <w:r w:rsidRPr="00A96FBD">
        <w:rPr>
          <w:rFonts w:asciiTheme="minorHAnsi" w:hAnsiTheme="minorHAnsi"/>
          <w:sz w:val="20"/>
          <w:szCs w:val="20"/>
        </w:rPr>
        <w:t xml:space="preserve">Autoclave </w:t>
      </w:r>
      <w:r w:rsidR="007E362D" w:rsidRPr="00A96FBD">
        <w:rPr>
          <w:rFonts w:asciiTheme="minorHAnsi" w:hAnsiTheme="minorHAnsi"/>
          <w:sz w:val="20"/>
          <w:szCs w:val="20"/>
        </w:rPr>
        <w:t xml:space="preserve">the analytical batch </w:t>
      </w:r>
      <w:r w:rsidRPr="00A96FBD">
        <w:rPr>
          <w:rFonts w:asciiTheme="minorHAnsi" w:hAnsiTheme="minorHAnsi"/>
          <w:sz w:val="20"/>
          <w:szCs w:val="20"/>
        </w:rPr>
        <w:t>at 1</w:t>
      </w:r>
      <w:r w:rsidR="009F5404" w:rsidRPr="00A96FBD">
        <w:rPr>
          <w:rFonts w:asciiTheme="minorHAnsi" w:hAnsiTheme="minorHAnsi"/>
          <w:sz w:val="20"/>
          <w:szCs w:val="20"/>
        </w:rPr>
        <w:t>2</w:t>
      </w:r>
      <w:r w:rsidRPr="00A96FBD">
        <w:rPr>
          <w:rFonts w:asciiTheme="minorHAnsi" w:hAnsiTheme="minorHAnsi"/>
          <w:sz w:val="20"/>
          <w:szCs w:val="20"/>
        </w:rPr>
        <w:t>0</w:t>
      </w:r>
      <w:r w:rsidRPr="00BC3B61">
        <w:rPr>
          <w:rFonts w:asciiTheme="minorHAnsi" w:hAnsiTheme="minorHAnsi"/>
          <w:sz w:val="20"/>
          <w:szCs w:val="20"/>
        </w:rPr>
        <w:sym w:font="Symbol" w:char="F0B0"/>
      </w:r>
      <w:r w:rsidR="009F5404" w:rsidRPr="00A96FBD">
        <w:rPr>
          <w:rFonts w:asciiTheme="minorHAnsi" w:hAnsiTheme="minorHAnsi"/>
          <w:sz w:val="20"/>
          <w:szCs w:val="20"/>
        </w:rPr>
        <w:t>C</w:t>
      </w:r>
      <w:r w:rsidRPr="00A96FBD">
        <w:rPr>
          <w:rFonts w:asciiTheme="minorHAnsi" w:hAnsiTheme="minorHAnsi"/>
          <w:sz w:val="20"/>
          <w:szCs w:val="20"/>
        </w:rPr>
        <w:t xml:space="preserve"> for </w:t>
      </w:r>
      <w:r w:rsidR="009F5404" w:rsidRPr="00A96FBD">
        <w:rPr>
          <w:rFonts w:asciiTheme="minorHAnsi" w:hAnsiTheme="minorHAnsi"/>
          <w:sz w:val="20"/>
          <w:szCs w:val="20"/>
        </w:rPr>
        <w:t xml:space="preserve">at least </w:t>
      </w:r>
      <w:r w:rsidR="008D2EFA" w:rsidRPr="00A96FBD">
        <w:rPr>
          <w:rFonts w:asciiTheme="minorHAnsi" w:hAnsiTheme="minorHAnsi"/>
          <w:sz w:val="20"/>
          <w:szCs w:val="20"/>
        </w:rPr>
        <w:t xml:space="preserve">55 </w:t>
      </w:r>
      <w:r w:rsidRPr="00A96FBD">
        <w:rPr>
          <w:rFonts w:asciiTheme="minorHAnsi" w:hAnsiTheme="minorHAnsi"/>
          <w:sz w:val="20"/>
          <w:szCs w:val="20"/>
        </w:rPr>
        <w:t>minutes</w:t>
      </w:r>
      <w:r w:rsidR="00EE7E3E" w:rsidRPr="00A96FBD">
        <w:rPr>
          <w:rFonts w:asciiTheme="minorHAnsi" w:hAnsiTheme="minorHAnsi"/>
          <w:sz w:val="20"/>
          <w:szCs w:val="20"/>
        </w:rPr>
        <w:t xml:space="preserve"> </w:t>
      </w:r>
      <w:r w:rsidRPr="00A96FBD">
        <w:rPr>
          <w:rFonts w:asciiTheme="minorHAnsi" w:hAnsiTheme="minorHAnsi"/>
          <w:sz w:val="20"/>
          <w:szCs w:val="20"/>
        </w:rPr>
        <w:t xml:space="preserve">on the liquid automatic cycle. </w:t>
      </w:r>
      <w:r w:rsidR="0086659E" w:rsidRPr="00A96FBD">
        <w:rPr>
          <w:rFonts w:asciiTheme="minorHAnsi" w:hAnsiTheme="minorHAnsi"/>
          <w:sz w:val="20"/>
          <w:szCs w:val="20"/>
        </w:rPr>
        <w:t xml:space="preserve">If only </w:t>
      </w:r>
      <w:r w:rsidR="00A96FBD" w:rsidRPr="00A96FBD">
        <w:rPr>
          <w:rFonts w:asciiTheme="minorHAnsi" w:hAnsiTheme="minorHAnsi"/>
          <w:sz w:val="20"/>
          <w:szCs w:val="20"/>
        </w:rPr>
        <w:t xml:space="preserve">determining </w:t>
      </w:r>
      <w:r w:rsidR="0086659E" w:rsidRPr="00A96FBD">
        <w:rPr>
          <w:rFonts w:asciiTheme="minorHAnsi" w:hAnsiTheme="minorHAnsi"/>
          <w:sz w:val="20"/>
          <w:szCs w:val="20"/>
        </w:rPr>
        <w:t xml:space="preserve">total nitrogen, </w:t>
      </w:r>
      <w:r w:rsidR="00A96FBD" w:rsidRPr="00A96FBD">
        <w:rPr>
          <w:rFonts w:asciiTheme="minorHAnsi" w:hAnsiTheme="minorHAnsi"/>
          <w:sz w:val="20"/>
          <w:szCs w:val="20"/>
        </w:rPr>
        <w:t xml:space="preserve">autoclaving at </w:t>
      </w:r>
      <w:r w:rsidR="0086659E" w:rsidRPr="00A96FBD">
        <w:rPr>
          <w:rFonts w:asciiTheme="minorHAnsi" w:hAnsiTheme="minorHAnsi"/>
          <w:sz w:val="20"/>
          <w:szCs w:val="20"/>
        </w:rPr>
        <w:t>100</w:t>
      </w:r>
      <w:r w:rsidR="0086659E" w:rsidRPr="00BC3B61">
        <w:rPr>
          <w:rFonts w:asciiTheme="minorHAnsi" w:hAnsiTheme="minorHAnsi"/>
          <w:sz w:val="20"/>
          <w:szCs w:val="20"/>
        </w:rPr>
        <w:sym w:font="Symbol" w:char="F0B0"/>
      </w:r>
      <w:r w:rsidR="0086659E" w:rsidRPr="00A96FBD">
        <w:rPr>
          <w:rFonts w:asciiTheme="minorHAnsi" w:hAnsiTheme="minorHAnsi"/>
          <w:sz w:val="20"/>
          <w:szCs w:val="20"/>
        </w:rPr>
        <w:t>C for at least 30 minutes is permitted.</w:t>
      </w:r>
      <w:r w:rsidR="00A96FBD" w:rsidRPr="00A96FBD">
        <w:rPr>
          <w:rFonts w:asciiTheme="minorHAnsi" w:hAnsiTheme="minorHAnsi"/>
          <w:sz w:val="20"/>
          <w:szCs w:val="20"/>
        </w:rPr>
        <w:t xml:space="preserve">  </w:t>
      </w:r>
      <w:r w:rsidRPr="00A96FBD">
        <w:rPr>
          <w:rFonts w:asciiTheme="minorHAnsi" w:hAnsiTheme="minorHAnsi"/>
          <w:sz w:val="20"/>
          <w:szCs w:val="20"/>
        </w:rPr>
        <w:t>No volatilization</w:t>
      </w:r>
      <w:ins w:id="54" w:author="Mary Ellen Ley" w:date="2017-01-03T13:44:00Z">
        <w:r w:rsidRPr="00A96FBD">
          <w:rPr>
            <w:rFonts w:asciiTheme="minorHAnsi" w:hAnsiTheme="minorHAnsi"/>
            <w:sz w:val="20"/>
            <w:szCs w:val="20"/>
          </w:rPr>
          <w:t xml:space="preserve"> </w:t>
        </w:r>
        <w:r w:rsidR="00967585">
          <w:rPr>
            <w:rFonts w:asciiTheme="minorHAnsi" w:hAnsiTheme="minorHAnsi"/>
            <w:sz w:val="20"/>
            <w:szCs w:val="20"/>
          </w:rPr>
          <w:t>of ammonia</w:t>
        </w:r>
      </w:ins>
      <w:r w:rsidR="00967585">
        <w:rPr>
          <w:rFonts w:asciiTheme="minorHAnsi" w:hAnsiTheme="minorHAnsi"/>
          <w:sz w:val="20"/>
          <w:szCs w:val="20"/>
        </w:rPr>
        <w:t xml:space="preserve"> </w:t>
      </w:r>
      <w:r w:rsidRPr="00A96FBD">
        <w:rPr>
          <w:rFonts w:asciiTheme="minorHAnsi" w:hAnsiTheme="minorHAnsi"/>
          <w:sz w:val="20"/>
          <w:szCs w:val="20"/>
        </w:rPr>
        <w:t xml:space="preserve">occurs after </w:t>
      </w:r>
      <w:r w:rsidR="00A96FBD">
        <w:rPr>
          <w:rFonts w:asciiTheme="minorHAnsi" w:hAnsiTheme="minorHAnsi"/>
          <w:sz w:val="20"/>
          <w:szCs w:val="20"/>
        </w:rPr>
        <w:t>autoclaving</w:t>
      </w:r>
      <w:r w:rsidRPr="00A96FBD">
        <w:rPr>
          <w:rFonts w:asciiTheme="minorHAnsi" w:hAnsiTheme="minorHAnsi"/>
          <w:sz w:val="20"/>
          <w:szCs w:val="20"/>
        </w:rPr>
        <w:t>.</w:t>
      </w:r>
    </w:p>
    <w:p w14:paraId="558D303F" w14:textId="77777777" w:rsidR="00F82767" w:rsidRPr="00BC3B61" w:rsidRDefault="00F82767" w:rsidP="00C9261C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hanging="1200"/>
        <w:rPr>
          <w:rFonts w:asciiTheme="minorHAnsi" w:hAnsiTheme="minorHAnsi"/>
          <w:sz w:val="20"/>
          <w:szCs w:val="20"/>
        </w:rPr>
      </w:pPr>
    </w:p>
    <w:p w14:paraId="2480BF13" w14:textId="50AD21B4" w:rsidR="00F82767" w:rsidRPr="00BC3B61" w:rsidRDefault="00F82767" w:rsidP="00D31641">
      <w:pPr>
        <w:pStyle w:val="ListParagraph"/>
        <w:numPr>
          <w:ilvl w:val="0"/>
          <w:numId w:val="9"/>
        </w:num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>Remove tubes from autoclave and cool to room temperature</w:t>
      </w:r>
      <w:r w:rsidR="00D81CE5" w:rsidRPr="00BC3B61">
        <w:rPr>
          <w:rFonts w:asciiTheme="minorHAnsi" w:hAnsiTheme="minorHAnsi"/>
          <w:sz w:val="20"/>
          <w:szCs w:val="20"/>
        </w:rPr>
        <w:t xml:space="preserve">. Digested </w:t>
      </w:r>
      <w:r w:rsidRPr="00BC3B61">
        <w:rPr>
          <w:rFonts w:asciiTheme="minorHAnsi" w:hAnsiTheme="minorHAnsi"/>
          <w:sz w:val="20"/>
          <w:szCs w:val="20"/>
        </w:rPr>
        <w:t xml:space="preserve">samples can be </w:t>
      </w:r>
      <w:r w:rsidR="008A2545" w:rsidRPr="00BC3B61">
        <w:rPr>
          <w:rFonts w:asciiTheme="minorHAnsi" w:hAnsiTheme="minorHAnsi"/>
          <w:sz w:val="20"/>
          <w:szCs w:val="20"/>
        </w:rPr>
        <w:t>held at room temperature</w:t>
      </w:r>
      <w:r w:rsidR="0065391E" w:rsidRPr="00BC3B61">
        <w:rPr>
          <w:rFonts w:asciiTheme="minorHAnsi" w:hAnsiTheme="minorHAnsi"/>
          <w:sz w:val="20"/>
          <w:szCs w:val="20"/>
        </w:rPr>
        <w:t xml:space="preserve"> </w:t>
      </w:r>
      <w:del w:id="55" w:author="Mary Ellen Ley" w:date="2017-01-03T13:44:00Z">
        <w:r w:rsidR="0065391E" w:rsidRPr="00BC3B61">
          <w:rPr>
            <w:rFonts w:asciiTheme="minorHAnsi" w:hAnsiTheme="minorHAnsi"/>
            <w:sz w:val="20"/>
            <w:szCs w:val="20"/>
          </w:rPr>
          <w:delText>at this point</w:delText>
        </w:r>
      </w:del>
      <w:ins w:id="56" w:author="Mary Ellen Ley" w:date="2017-01-03T13:44:00Z">
        <w:r w:rsidR="00967585">
          <w:rPr>
            <w:rFonts w:asciiTheme="minorHAnsi" w:hAnsiTheme="minorHAnsi"/>
            <w:sz w:val="20"/>
            <w:szCs w:val="20"/>
          </w:rPr>
          <w:t>or refrigerated</w:t>
        </w:r>
      </w:ins>
      <w:r w:rsidR="00967585">
        <w:rPr>
          <w:rFonts w:asciiTheme="minorHAnsi" w:hAnsiTheme="minorHAnsi"/>
          <w:sz w:val="20"/>
          <w:szCs w:val="20"/>
        </w:rPr>
        <w:t xml:space="preserve"> </w:t>
      </w:r>
      <w:r w:rsidRPr="00BC3B61">
        <w:rPr>
          <w:rFonts w:asciiTheme="minorHAnsi" w:hAnsiTheme="minorHAnsi"/>
          <w:sz w:val="20"/>
          <w:szCs w:val="20"/>
        </w:rPr>
        <w:t xml:space="preserve">for </w:t>
      </w:r>
      <w:r w:rsidR="008A2545" w:rsidRPr="00BC3B61">
        <w:rPr>
          <w:rFonts w:asciiTheme="minorHAnsi" w:hAnsiTheme="minorHAnsi"/>
          <w:sz w:val="20"/>
          <w:szCs w:val="20"/>
        </w:rPr>
        <w:t>up to on</w:t>
      </w:r>
      <w:r w:rsidR="0065391E" w:rsidRPr="00BC3B61">
        <w:rPr>
          <w:rFonts w:asciiTheme="minorHAnsi" w:hAnsiTheme="minorHAnsi"/>
          <w:sz w:val="20"/>
          <w:szCs w:val="20"/>
        </w:rPr>
        <w:t xml:space="preserve">e month </w:t>
      </w:r>
      <w:r w:rsidR="001D0DEF" w:rsidRPr="00BC3B61">
        <w:rPr>
          <w:rFonts w:asciiTheme="minorHAnsi" w:hAnsiTheme="minorHAnsi"/>
          <w:sz w:val="20"/>
          <w:szCs w:val="20"/>
        </w:rPr>
        <w:t>before analysis</w:t>
      </w:r>
      <w:r w:rsidR="0065391E" w:rsidRPr="00BC3B61">
        <w:rPr>
          <w:rFonts w:asciiTheme="minorHAnsi" w:hAnsiTheme="minorHAnsi"/>
          <w:sz w:val="20"/>
          <w:szCs w:val="20"/>
        </w:rPr>
        <w:t>.</w:t>
      </w:r>
    </w:p>
    <w:p w14:paraId="7A2EFBBD" w14:textId="77777777" w:rsidR="00F82767" w:rsidRPr="00BC3B61" w:rsidRDefault="00F82767" w:rsidP="00C9261C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hanging="1200"/>
        <w:rPr>
          <w:rFonts w:asciiTheme="minorHAnsi" w:hAnsiTheme="minorHAnsi"/>
          <w:sz w:val="20"/>
          <w:szCs w:val="20"/>
        </w:rPr>
      </w:pPr>
    </w:p>
    <w:p w14:paraId="777C7891" w14:textId="1CF2E6EF" w:rsidR="00C9261C" w:rsidRPr="00BC3B61" w:rsidRDefault="00F82767" w:rsidP="00D31641">
      <w:pPr>
        <w:pStyle w:val="ListParagraph"/>
        <w:numPr>
          <w:ilvl w:val="0"/>
          <w:numId w:val="9"/>
        </w:numPr>
        <w:tabs>
          <w:tab w:val="left" w:pos="-1440"/>
          <w:tab w:val="left" w:pos="-720"/>
          <w:tab w:val="left" w:pos="0"/>
          <w:tab w:val="left" w:pos="600"/>
          <w:tab w:val="left" w:pos="2760"/>
          <w:tab w:val="left" w:pos="279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  <w:del w:id="57" w:author="Mary Ellen Ley" w:date="2017-01-03T13:44:00Z">
        <w:r w:rsidRPr="00BC3B61">
          <w:rPr>
            <w:rFonts w:asciiTheme="minorHAnsi" w:hAnsiTheme="minorHAnsi"/>
            <w:sz w:val="20"/>
            <w:szCs w:val="20"/>
          </w:rPr>
          <w:delText xml:space="preserve">Add </w:delText>
        </w:r>
      </w:del>
      <w:ins w:id="58" w:author="Mary Ellen Ley" w:date="2017-01-03T13:44:00Z">
        <w:r w:rsidR="00967585">
          <w:rPr>
            <w:rFonts w:asciiTheme="minorHAnsi" w:hAnsiTheme="minorHAnsi"/>
            <w:sz w:val="20"/>
            <w:szCs w:val="20"/>
          </w:rPr>
          <w:t>On the day of analysis, a</w:t>
        </w:r>
        <w:r w:rsidRPr="00BC3B61">
          <w:rPr>
            <w:rFonts w:asciiTheme="minorHAnsi" w:hAnsiTheme="minorHAnsi"/>
            <w:sz w:val="20"/>
            <w:szCs w:val="20"/>
          </w:rPr>
          <w:t xml:space="preserve">dd </w:t>
        </w:r>
      </w:ins>
      <w:r w:rsidRPr="00BC3B61">
        <w:rPr>
          <w:rFonts w:asciiTheme="minorHAnsi" w:hAnsiTheme="minorHAnsi"/>
          <w:sz w:val="20"/>
          <w:szCs w:val="20"/>
        </w:rPr>
        <w:t xml:space="preserve">1.0 mL of buffer </w:t>
      </w:r>
      <w:ins w:id="59" w:author="Mary Ellen Ley" w:date="2017-01-03T13:44:00Z">
        <w:r w:rsidR="002A7D3A">
          <w:rPr>
            <w:rFonts w:asciiTheme="minorHAnsi" w:hAnsiTheme="minorHAnsi"/>
            <w:sz w:val="20"/>
            <w:szCs w:val="20"/>
          </w:rPr>
          <w:t xml:space="preserve">or </w:t>
        </w:r>
        <w:r w:rsidR="002A7D3A" w:rsidRPr="00BC3B61">
          <w:rPr>
            <w:rFonts w:asciiTheme="minorHAnsi" w:hAnsiTheme="minorHAnsi"/>
            <w:sz w:val="20"/>
            <w:szCs w:val="20"/>
          </w:rPr>
          <w:t xml:space="preserve">3N NaOH </w:t>
        </w:r>
      </w:ins>
      <w:r w:rsidRPr="00BC3B61">
        <w:rPr>
          <w:rFonts w:asciiTheme="minorHAnsi" w:hAnsiTheme="minorHAnsi"/>
          <w:sz w:val="20"/>
          <w:szCs w:val="20"/>
        </w:rPr>
        <w:t>solution to each tube</w:t>
      </w:r>
      <w:r w:rsidR="007850D2" w:rsidRPr="00BC3B61">
        <w:rPr>
          <w:rFonts w:asciiTheme="minorHAnsi" w:hAnsiTheme="minorHAnsi"/>
          <w:sz w:val="20"/>
          <w:szCs w:val="20"/>
        </w:rPr>
        <w:t xml:space="preserve"> and mix</w:t>
      </w:r>
      <w:r w:rsidR="005140A7" w:rsidRPr="00BC3B61">
        <w:rPr>
          <w:rFonts w:asciiTheme="minorHAnsi" w:hAnsiTheme="minorHAnsi"/>
          <w:sz w:val="20"/>
          <w:szCs w:val="20"/>
        </w:rPr>
        <w:t>.</w:t>
      </w:r>
    </w:p>
    <w:p w14:paraId="7D2A5D11" w14:textId="77777777" w:rsidR="00B2057F" w:rsidRPr="00BC3B61" w:rsidRDefault="00B2057F" w:rsidP="00C9261C">
      <w:pPr>
        <w:tabs>
          <w:tab w:val="left" w:pos="-1440"/>
          <w:tab w:val="left" w:pos="-720"/>
          <w:tab w:val="left" w:pos="0"/>
          <w:tab w:val="left" w:pos="600"/>
          <w:tab w:val="left" w:pos="2760"/>
          <w:tab w:val="left" w:pos="279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620" w:hanging="1200"/>
        <w:rPr>
          <w:rFonts w:asciiTheme="minorHAnsi" w:hAnsiTheme="minorHAnsi"/>
          <w:sz w:val="20"/>
          <w:szCs w:val="20"/>
        </w:rPr>
      </w:pPr>
    </w:p>
    <w:p w14:paraId="5D4141E5" w14:textId="2D9231EC" w:rsidR="009A6F9B" w:rsidRPr="00BC3B61" w:rsidRDefault="009A6F9B" w:rsidP="00D31641">
      <w:pPr>
        <w:pStyle w:val="ListParagraph"/>
        <w:numPr>
          <w:ilvl w:val="0"/>
          <w:numId w:val="9"/>
        </w:numPr>
        <w:tabs>
          <w:tab w:val="left" w:pos="-1440"/>
          <w:tab w:val="left" w:pos="-720"/>
          <w:tab w:val="left" w:pos="-360"/>
          <w:tab w:val="left" w:pos="0"/>
          <w:tab w:val="left" w:pos="600"/>
          <w:tab w:val="left" w:pos="153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 xml:space="preserve">Add </w:t>
      </w:r>
      <w:del w:id="60" w:author="Mary Ellen Ley" w:date="2017-01-03T13:44:00Z">
        <w:r w:rsidRPr="00BC3B61">
          <w:rPr>
            <w:rFonts w:asciiTheme="minorHAnsi" w:hAnsiTheme="minorHAnsi"/>
            <w:sz w:val="20"/>
            <w:szCs w:val="20"/>
          </w:rPr>
          <w:delText xml:space="preserve">3N NaOH </w:delText>
        </w:r>
        <w:r w:rsidR="0065391E" w:rsidRPr="00BC3B61">
          <w:rPr>
            <w:rFonts w:asciiTheme="minorHAnsi" w:hAnsiTheme="minorHAnsi"/>
            <w:sz w:val="20"/>
            <w:szCs w:val="20"/>
          </w:rPr>
          <w:delText xml:space="preserve">or </w:delText>
        </w:r>
      </w:del>
      <w:r w:rsidR="00110779">
        <w:rPr>
          <w:rFonts w:asciiTheme="minorHAnsi" w:hAnsiTheme="minorHAnsi"/>
          <w:sz w:val="20"/>
          <w:szCs w:val="20"/>
        </w:rPr>
        <w:t xml:space="preserve">buffer </w:t>
      </w:r>
      <w:ins w:id="61" w:author="Mary Ellen Ley" w:date="2017-01-03T13:44:00Z">
        <w:r w:rsidR="00110779">
          <w:rPr>
            <w:rFonts w:asciiTheme="minorHAnsi" w:hAnsiTheme="minorHAnsi"/>
            <w:sz w:val="20"/>
            <w:szCs w:val="20"/>
          </w:rPr>
          <w:t xml:space="preserve">or </w:t>
        </w:r>
        <w:r w:rsidRPr="00BC3B61">
          <w:rPr>
            <w:rFonts w:asciiTheme="minorHAnsi" w:hAnsiTheme="minorHAnsi"/>
            <w:sz w:val="20"/>
            <w:szCs w:val="20"/>
          </w:rPr>
          <w:t xml:space="preserve">3N NaOH </w:t>
        </w:r>
      </w:ins>
      <w:r w:rsidRPr="00BC3B61">
        <w:rPr>
          <w:rFonts w:asciiTheme="minorHAnsi" w:hAnsiTheme="minorHAnsi"/>
          <w:sz w:val="20"/>
          <w:szCs w:val="20"/>
        </w:rPr>
        <w:t>to the digested wash water</w:t>
      </w:r>
      <w:ins w:id="62" w:author="Mary Ellen Ley" w:date="2017-01-03T13:44:00Z">
        <w:r w:rsidR="002A7D3A">
          <w:rPr>
            <w:rFonts w:asciiTheme="minorHAnsi" w:hAnsiTheme="minorHAnsi"/>
            <w:sz w:val="20"/>
            <w:szCs w:val="20"/>
          </w:rPr>
          <w:t xml:space="preserve">, depending on </w:t>
        </w:r>
        <w:r w:rsidR="00110779">
          <w:rPr>
            <w:rFonts w:asciiTheme="minorHAnsi" w:hAnsiTheme="minorHAnsi"/>
            <w:sz w:val="20"/>
            <w:szCs w:val="20"/>
          </w:rPr>
          <w:t xml:space="preserve">the </w:t>
        </w:r>
        <w:r w:rsidR="002A7D3A">
          <w:rPr>
            <w:rFonts w:asciiTheme="minorHAnsi" w:hAnsiTheme="minorHAnsi"/>
            <w:sz w:val="20"/>
            <w:szCs w:val="20"/>
          </w:rPr>
          <w:t>reagent used</w:t>
        </w:r>
      </w:ins>
      <w:r w:rsidRPr="00BC3B61">
        <w:rPr>
          <w:rFonts w:asciiTheme="minorHAnsi" w:hAnsiTheme="minorHAnsi"/>
          <w:sz w:val="20"/>
          <w:szCs w:val="20"/>
        </w:rPr>
        <w:t>.</w:t>
      </w:r>
    </w:p>
    <w:p w14:paraId="2B89DD9D" w14:textId="77777777" w:rsidR="00B2057F" w:rsidRPr="00BC3B61" w:rsidRDefault="00B2057F" w:rsidP="00C9261C">
      <w:pPr>
        <w:tabs>
          <w:tab w:val="left" w:pos="-1440"/>
          <w:tab w:val="left" w:pos="-720"/>
          <w:tab w:val="left" w:pos="0"/>
          <w:tab w:val="left" w:pos="600"/>
          <w:tab w:val="left" w:pos="2760"/>
          <w:tab w:val="left" w:pos="279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790" w:hanging="1200"/>
        <w:rPr>
          <w:rFonts w:asciiTheme="minorHAnsi" w:hAnsiTheme="minorHAnsi"/>
          <w:sz w:val="20"/>
          <w:szCs w:val="20"/>
        </w:rPr>
      </w:pPr>
    </w:p>
    <w:p w14:paraId="63078755" w14:textId="77777777" w:rsidR="00F82767" w:rsidRPr="00BC3B61" w:rsidRDefault="009F5404" w:rsidP="00D31641">
      <w:pPr>
        <w:pStyle w:val="ListParagraph"/>
        <w:numPr>
          <w:ilvl w:val="0"/>
          <w:numId w:val="9"/>
        </w:numPr>
        <w:tabs>
          <w:tab w:val="left" w:pos="-1440"/>
          <w:tab w:val="left" w:pos="-720"/>
          <w:tab w:val="left" w:pos="0"/>
          <w:tab w:val="left" w:pos="600"/>
          <w:tab w:val="left" w:pos="2760"/>
          <w:tab w:val="left" w:pos="279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>Remove any s</w:t>
      </w:r>
      <w:r w:rsidR="00B2057F" w:rsidRPr="00BC3B61">
        <w:rPr>
          <w:rFonts w:asciiTheme="minorHAnsi" w:hAnsiTheme="minorHAnsi"/>
          <w:sz w:val="20"/>
          <w:szCs w:val="20"/>
        </w:rPr>
        <w:t>uspended particles remaining in digests by decantation or filtration prior to colorimetric analyses.</w:t>
      </w:r>
      <w:r w:rsidR="00B2057F" w:rsidRPr="00BC3B61">
        <w:rPr>
          <w:rFonts w:asciiTheme="minorHAnsi" w:hAnsiTheme="minorHAnsi"/>
          <w:sz w:val="20"/>
          <w:szCs w:val="20"/>
        </w:rPr>
        <w:br/>
      </w:r>
    </w:p>
    <w:p w14:paraId="32DFA3AB" w14:textId="77777777" w:rsidR="00196E09" w:rsidRPr="00BC3B61" w:rsidRDefault="003D49A7" w:rsidP="003A042F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96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>iii)</w:t>
      </w:r>
      <w:r w:rsidRPr="00BC3B61">
        <w:rPr>
          <w:rFonts w:asciiTheme="minorHAnsi" w:hAnsiTheme="minorHAnsi"/>
          <w:sz w:val="20"/>
          <w:szCs w:val="20"/>
        </w:rPr>
        <w:tab/>
        <w:t xml:space="preserve">Analysis – See procedures for </w:t>
      </w:r>
      <w:r w:rsidR="00D81CE5" w:rsidRPr="00BC3B61">
        <w:rPr>
          <w:rFonts w:asciiTheme="minorHAnsi" w:hAnsiTheme="minorHAnsi"/>
          <w:sz w:val="20"/>
          <w:szCs w:val="20"/>
        </w:rPr>
        <w:t xml:space="preserve">Nitrate + </w:t>
      </w:r>
      <w:r w:rsidRPr="00BC3B61">
        <w:rPr>
          <w:rFonts w:asciiTheme="minorHAnsi" w:hAnsiTheme="minorHAnsi"/>
          <w:sz w:val="20"/>
          <w:szCs w:val="20"/>
        </w:rPr>
        <w:t>Nitr</w:t>
      </w:r>
      <w:r w:rsidR="00B04E7A" w:rsidRPr="00BC3B61">
        <w:rPr>
          <w:rFonts w:asciiTheme="minorHAnsi" w:hAnsiTheme="minorHAnsi"/>
          <w:sz w:val="20"/>
          <w:szCs w:val="20"/>
        </w:rPr>
        <w:t>i</w:t>
      </w:r>
      <w:r w:rsidRPr="00BC3B61">
        <w:rPr>
          <w:rFonts w:asciiTheme="minorHAnsi" w:hAnsiTheme="minorHAnsi"/>
          <w:sz w:val="20"/>
          <w:szCs w:val="20"/>
        </w:rPr>
        <w:t>te</w:t>
      </w:r>
      <w:r w:rsidR="0086659E">
        <w:rPr>
          <w:rFonts w:asciiTheme="minorHAnsi" w:hAnsiTheme="minorHAnsi"/>
          <w:sz w:val="20"/>
          <w:szCs w:val="20"/>
        </w:rPr>
        <w:t xml:space="preserve"> (D.5)</w:t>
      </w:r>
      <w:r w:rsidRPr="00BC3B61">
        <w:rPr>
          <w:rFonts w:asciiTheme="minorHAnsi" w:hAnsiTheme="minorHAnsi"/>
          <w:sz w:val="20"/>
          <w:szCs w:val="20"/>
        </w:rPr>
        <w:t xml:space="preserve"> and </w:t>
      </w:r>
      <w:r w:rsidR="0086659E">
        <w:rPr>
          <w:rFonts w:asciiTheme="minorHAnsi" w:hAnsiTheme="minorHAnsi"/>
          <w:sz w:val="20"/>
          <w:szCs w:val="20"/>
        </w:rPr>
        <w:t>Orthoph</w:t>
      </w:r>
      <w:r w:rsidRPr="00BC3B61">
        <w:rPr>
          <w:rFonts w:asciiTheme="minorHAnsi" w:hAnsiTheme="minorHAnsi"/>
          <w:sz w:val="20"/>
          <w:szCs w:val="20"/>
        </w:rPr>
        <w:t>osphate</w:t>
      </w:r>
      <w:r w:rsidR="0086659E">
        <w:rPr>
          <w:rFonts w:asciiTheme="minorHAnsi" w:hAnsiTheme="minorHAnsi"/>
          <w:sz w:val="20"/>
          <w:szCs w:val="20"/>
        </w:rPr>
        <w:t xml:space="preserve"> (D.8)</w:t>
      </w:r>
      <w:r w:rsidR="00196E09" w:rsidRPr="00BC3B61">
        <w:rPr>
          <w:rFonts w:asciiTheme="minorHAnsi" w:hAnsiTheme="minorHAnsi"/>
          <w:sz w:val="20"/>
          <w:szCs w:val="20"/>
        </w:rPr>
        <w:br/>
      </w:r>
    </w:p>
    <w:p w14:paraId="48969E27" w14:textId="77777777" w:rsidR="005E6AF5" w:rsidRPr="00BC3B61" w:rsidRDefault="001D2BE3" w:rsidP="003A042F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96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>iv)</w:t>
      </w:r>
      <w:r w:rsidRPr="00BC3B61">
        <w:rPr>
          <w:rFonts w:asciiTheme="minorHAnsi" w:hAnsiTheme="minorHAnsi"/>
          <w:sz w:val="20"/>
          <w:szCs w:val="20"/>
        </w:rPr>
        <w:tab/>
      </w:r>
      <w:r w:rsidR="00521EE9" w:rsidRPr="00BC3B61">
        <w:rPr>
          <w:rFonts w:asciiTheme="minorHAnsi" w:hAnsiTheme="minorHAnsi"/>
          <w:sz w:val="20"/>
          <w:szCs w:val="20"/>
        </w:rPr>
        <w:t>Calibration and Data Reduction</w:t>
      </w:r>
      <w:r w:rsidR="005E6AF5" w:rsidRPr="00BC3B61">
        <w:rPr>
          <w:rFonts w:asciiTheme="minorHAnsi" w:hAnsiTheme="minorHAnsi"/>
          <w:sz w:val="20"/>
          <w:szCs w:val="20"/>
        </w:rPr>
        <w:br/>
      </w:r>
    </w:p>
    <w:p w14:paraId="553E1F80" w14:textId="5C91EF11" w:rsidR="0069736E" w:rsidRPr="00BC3B61" w:rsidRDefault="0069736E" w:rsidP="001D0DEF">
      <w:pPr>
        <w:pStyle w:val="ListParagraph"/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62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 xml:space="preserve">Prepare a standard curve by plotting the </w:t>
      </w:r>
      <w:del w:id="63" w:author="Mary Ellen Ley" w:date="2017-01-03T13:44:00Z">
        <w:r w:rsidRPr="00BC3B61">
          <w:rPr>
            <w:rFonts w:asciiTheme="minorHAnsi" w:hAnsiTheme="minorHAnsi"/>
            <w:sz w:val="20"/>
            <w:szCs w:val="20"/>
          </w:rPr>
          <w:delText xml:space="preserve">absorbances or </w:delText>
        </w:r>
      </w:del>
      <w:r w:rsidRPr="00BC3B61">
        <w:rPr>
          <w:rFonts w:asciiTheme="minorHAnsi" w:hAnsiTheme="minorHAnsi"/>
          <w:sz w:val="20"/>
          <w:szCs w:val="20"/>
        </w:rPr>
        <w:t>peak heights</w:t>
      </w:r>
      <w:ins w:id="64" w:author="Mary Ellen Ley" w:date="2017-01-03T13:44:00Z">
        <w:r w:rsidRPr="00BC3B61">
          <w:rPr>
            <w:rFonts w:asciiTheme="minorHAnsi" w:hAnsiTheme="minorHAnsi"/>
            <w:sz w:val="20"/>
            <w:szCs w:val="20"/>
          </w:rPr>
          <w:t xml:space="preserve"> </w:t>
        </w:r>
        <w:r w:rsidR="00967585">
          <w:rPr>
            <w:rFonts w:asciiTheme="minorHAnsi" w:hAnsiTheme="minorHAnsi"/>
            <w:sz w:val="20"/>
            <w:szCs w:val="20"/>
          </w:rPr>
          <w:t>(or integrated areas)</w:t>
        </w:r>
      </w:ins>
      <w:r w:rsidR="00967585">
        <w:rPr>
          <w:rFonts w:asciiTheme="minorHAnsi" w:hAnsiTheme="minorHAnsi"/>
          <w:sz w:val="20"/>
          <w:szCs w:val="20"/>
        </w:rPr>
        <w:t xml:space="preserve"> </w:t>
      </w:r>
      <w:r w:rsidRPr="00BC3B61">
        <w:rPr>
          <w:rFonts w:asciiTheme="minorHAnsi" w:hAnsiTheme="minorHAnsi"/>
          <w:sz w:val="20"/>
          <w:szCs w:val="20"/>
        </w:rPr>
        <w:t xml:space="preserve">of the digested calibration standards against their known concentrations. Designate a digested </w:t>
      </w:r>
      <w:r w:rsidR="00A14F2A" w:rsidRPr="00BC3B61">
        <w:rPr>
          <w:rFonts w:asciiTheme="minorHAnsi" w:hAnsiTheme="minorHAnsi"/>
          <w:sz w:val="20"/>
          <w:szCs w:val="20"/>
        </w:rPr>
        <w:t xml:space="preserve">method </w:t>
      </w:r>
      <w:r w:rsidRPr="00BC3B61">
        <w:rPr>
          <w:rFonts w:asciiTheme="minorHAnsi" w:hAnsiTheme="minorHAnsi"/>
          <w:sz w:val="20"/>
          <w:szCs w:val="20"/>
        </w:rPr>
        <w:t>blank as having a concentration of 0.0 mg N/L and 0.0 mg P/L.</w:t>
      </w:r>
      <w:r w:rsidR="00A14F2A" w:rsidRPr="00BC3B61">
        <w:rPr>
          <w:rFonts w:asciiTheme="minorHAnsi" w:hAnsiTheme="minorHAnsi"/>
          <w:sz w:val="20"/>
          <w:szCs w:val="20"/>
        </w:rPr>
        <w:br/>
      </w:r>
      <w:r w:rsidR="00A14F2A" w:rsidRPr="00BC3B61">
        <w:rPr>
          <w:rFonts w:asciiTheme="minorHAnsi" w:hAnsiTheme="minorHAnsi"/>
          <w:sz w:val="20"/>
          <w:szCs w:val="20"/>
        </w:rPr>
        <w:br/>
      </w:r>
      <w:r w:rsidR="00A14F2A" w:rsidRPr="00BC3B61">
        <w:rPr>
          <w:rStyle w:val="SC2203"/>
          <w:rFonts w:asciiTheme="minorHAnsi" w:hAnsiTheme="minorHAnsi" w:cs="Times New Roman"/>
          <w:b/>
          <w:sz w:val="20"/>
          <w:szCs w:val="20"/>
        </w:rPr>
        <w:t xml:space="preserve">Do not select a curve-fitting function that forces a zero </w:t>
      </w:r>
      <w:r w:rsidR="00A14F2A" w:rsidRPr="00BC3B61">
        <w:rPr>
          <w:rStyle w:val="SC2203"/>
          <w:rFonts w:asciiTheme="minorHAnsi" w:hAnsiTheme="minorHAnsi" w:cs="Times New Roman"/>
          <w:b/>
          <w:i/>
          <w:iCs/>
          <w:sz w:val="20"/>
          <w:szCs w:val="20"/>
        </w:rPr>
        <w:t>y</w:t>
      </w:r>
      <w:r w:rsidR="00A14F2A" w:rsidRPr="00BC3B61">
        <w:rPr>
          <w:rStyle w:val="SC2203"/>
          <w:rFonts w:asciiTheme="minorHAnsi" w:hAnsiTheme="minorHAnsi" w:cs="Times New Roman"/>
          <w:b/>
          <w:sz w:val="20"/>
          <w:szCs w:val="20"/>
        </w:rPr>
        <w:t>-intercept.</w:t>
      </w:r>
      <w:r w:rsidR="00A14F2A" w:rsidRPr="00BC3B61">
        <w:rPr>
          <w:rStyle w:val="SC2203"/>
          <w:rFonts w:asciiTheme="minorHAnsi" w:hAnsiTheme="minorHAnsi" w:cs="Times New Roman"/>
          <w:sz w:val="20"/>
          <w:szCs w:val="20"/>
        </w:rPr>
        <w:t xml:space="preserve"> The calibration curve will have a positive </w:t>
      </w:r>
      <w:r w:rsidR="00A14F2A" w:rsidRPr="00BC3B61">
        <w:rPr>
          <w:rStyle w:val="SC2203"/>
          <w:rFonts w:asciiTheme="minorHAnsi" w:hAnsiTheme="minorHAnsi" w:cs="Times New Roman"/>
          <w:i/>
          <w:iCs/>
          <w:sz w:val="20"/>
          <w:szCs w:val="20"/>
        </w:rPr>
        <w:t>y</w:t>
      </w:r>
      <w:r w:rsidR="00A14F2A" w:rsidRPr="00BC3B61">
        <w:rPr>
          <w:rStyle w:val="SC2203"/>
          <w:rFonts w:asciiTheme="minorHAnsi" w:hAnsiTheme="minorHAnsi" w:cs="Times New Roman"/>
          <w:sz w:val="20"/>
          <w:szCs w:val="20"/>
        </w:rPr>
        <w:t>-intercept that approximates the baseline-corrected absorbance of the digestion blank.</w:t>
      </w:r>
    </w:p>
    <w:p w14:paraId="4B4B4977" w14:textId="77777777" w:rsidR="000159D2" w:rsidRPr="00BC3B61" w:rsidRDefault="000159D2" w:rsidP="00A96FBD">
      <w:pPr>
        <w:pStyle w:val="Default"/>
        <w:rPr>
          <w:rFonts w:asciiTheme="minorHAnsi" w:hAnsiTheme="minorHAnsi" w:cs="Times New Roman"/>
          <w:sz w:val="20"/>
          <w:szCs w:val="20"/>
        </w:rPr>
      </w:pPr>
    </w:p>
    <w:p w14:paraId="224E3D83" w14:textId="77777777" w:rsidR="00F82767" w:rsidRPr="00BC3B61" w:rsidRDefault="00F82767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2E9A97EB" w14:textId="77777777" w:rsidR="00F82767" w:rsidRPr="00BC3B61" w:rsidRDefault="00A757D3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00" w:hanging="60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lastRenderedPageBreak/>
        <w:fldChar w:fldCharType="begin"/>
      </w:r>
      <w:r w:rsidR="00F82767" w:rsidRPr="00BC3B61">
        <w:rPr>
          <w:rFonts w:asciiTheme="minorHAnsi" w:hAnsiTheme="minorHAnsi"/>
          <w:sz w:val="20"/>
          <w:szCs w:val="20"/>
        </w:rPr>
        <w:instrText>LISTNUM 2 \l 2</w:instrText>
      </w:r>
      <w:r w:rsidRPr="00BC3B61">
        <w:rPr>
          <w:rFonts w:asciiTheme="minorHAnsi" w:hAnsiTheme="minorHAnsi"/>
          <w:sz w:val="20"/>
          <w:szCs w:val="20"/>
        </w:rPr>
        <w:fldChar w:fldCharType="end">
          <w:numberingChange w:id="65" w:author="mley" w:date="2013-11-06T16:19:00Z" w:original="g)"/>
        </w:fldChar>
      </w:r>
      <w:r w:rsidR="00F82767" w:rsidRPr="00BC3B61">
        <w:rPr>
          <w:rFonts w:asciiTheme="minorHAnsi" w:hAnsiTheme="minorHAnsi"/>
          <w:sz w:val="20"/>
          <w:szCs w:val="20"/>
        </w:rPr>
        <w:tab/>
      </w:r>
      <w:r w:rsidR="00F82767" w:rsidRPr="00BC3B61">
        <w:rPr>
          <w:rFonts w:asciiTheme="minorHAnsi" w:hAnsiTheme="minorHAnsi"/>
          <w:sz w:val="20"/>
          <w:szCs w:val="20"/>
          <w:u w:val="single"/>
        </w:rPr>
        <w:t>Quality Control</w:t>
      </w:r>
    </w:p>
    <w:p w14:paraId="7BC2D73A" w14:textId="77777777" w:rsidR="00F82767" w:rsidRPr="00BC3B61" w:rsidRDefault="00F82767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7CC7C97F" w14:textId="658D5230" w:rsidR="00F82767" w:rsidRPr="00BC3B61" w:rsidRDefault="00A757D3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96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fldChar w:fldCharType="begin"/>
      </w:r>
      <w:r w:rsidR="00F82767" w:rsidRPr="00BC3B61">
        <w:rPr>
          <w:rFonts w:asciiTheme="minorHAnsi" w:hAnsiTheme="minorHAnsi"/>
          <w:sz w:val="20"/>
          <w:szCs w:val="20"/>
        </w:rPr>
        <w:instrText>LISTNUM 2 \l 3 \s 1</w:instrText>
      </w:r>
      <w:r w:rsidRPr="00BC3B61">
        <w:rPr>
          <w:rFonts w:asciiTheme="minorHAnsi" w:hAnsiTheme="minorHAnsi"/>
          <w:sz w:val="20"/>
          <w:szCs w:val="20"/>
        </w:rPr>
        <w:fldChar w:fldCharType="end">
          <w:numberingChange w:id="66" w:author="mley" w:date="2013-07-10T16:03:00Z" w:original="i)"/>
        </w:fldChar>
      </w:r>
      <w:r w:rsidR="00F82767" w:rsidRPr="00BC3B61">
        <w:rPr>
          <w:rFonts w:asciiTheme="minorHAnsi" w:hAnsiTheme="minorHAnsi"/>
          <w:sz w:val="20"/>
          <w:szCs w:val="20"/>
        </w:rPr>
        <w:tab/>
      </w:r>
      <w:r w:rsidR="00D26AF8" w:rsidRPr="00BC3B61">
        <w:rPr>
          <w:rFonts w:asciiTheme="minorHAnsi" w:hAnsiTheme="minorHAnsi"/>
          <w:sz w:val="20"/>
          <w:szCs w:val="20"/>
        </w:rPr>
        <w:t>Filtered s</w:t>
      </w:r>
      <w:r w:rsidR="00001CD3" w:rsidRPr="00BC3B61">
        <w:rPr>
          <w:rFonts w:asciiTheme="minorHAnsi" w:hAnsiTheme="minorHAnsi"/>
          <w:sz w:val="20"/>
          <w:szCs w:val="20"/>
        </w:rPr>
        <w:t>amples with results greater than the highest calibration standard m</w:t>
      </w:r>
      <w:r w:rsidR="00D26AF8" w:rsidRPr="00BC3B61">
        <w:rPr>
          <w:rFonts w:asciiTheme="minorHAnsi" w:hAnsiTheme="minorHAnsi"/>
          <w:sz w:val="20"/>
          <w:szCs w:val="20"/>
        </w:rPr>
        <w:t xml:space="preserve">ust be diluted to a concentration within the calibration range and re-analyzed. Whole water samples </w:t>
      </w:r>
      <w:r w:rsidR="005D5C62" w:rsidRPr="00BC3B61">
        <w:rPr>
          <w:rFonts w:asciiTheme="minorHAnsi" w:hAnsiTheme="minorHAnsi"/>
          <w:sz w:val="20"/>
          <w:szCs w:val="20"/>
        </w:rPr>
        <w:t xml:space="preserve">with results greater than </w:t>
      </w:r>
      <w:del w:id="67" w:author="Mary Ellen Ley" w:date="2017-01-03T13:44:00Z">
        <w:r w:rsidR="005D5C62" w:rsidRPr="00BC3B61">
          <w:rPr>
            <w:rFonts w:asciiTheme="minorHAnsi" w:hAnsiTheme="minorHAnsi"/>
            <w:sz w:val="20"/>
            <w:szCs w:val="20"/>
          </w:rPr>
          <w:delText>the highest calibration standard</w:delText>
        </w:r>
      </w:del>
      <w:ins w:id="68" w:author="Mary Ellen Ley" w:date="2017-01-03T13:44:00Z">
        <w:r w:rsidR="00110779">
          <w:rPr>
            <w:rFonts w:asciiTheme="minorHAnsi" w:hAnsiTheme="minorHAnsi"/>
            <w:sz w:val="20"/>
            <w:szCs w:val="20"/>
          </w:rPr>
          <w:t>3.0 mg N/L</w:t>
        </w:r>
      </w:ins>
      <w:r w:rsidR="00110779">
        <w:rPr>
          <w:rFonts w:asciiTheme="minorHAnsi" w:hAnsiTheme="minorHAnsi"/>
          <w:sz w:val="20"/>
          <w:szCs w:val="20"/>
        </w:rPr>
        <w:t xml:space="preserve"> </w:t>
      </w:r>
      <w:r w:rsidR="00D26AF8" w:rsidRPr="00BC3B61">
        <w:rPr>
          <w:rFonts w:asciiTheme="minorHAnsi" w:hAnsiTheme="minorHAnsi"/>
          <w:sz w:val="20"/>
          <w:szCs w:val="20"/>
        </w:rPr>
        <w:t xml:space="preserve">must be diluted </w:t>
      </w:r>
      <w:r w:rsidR="00D26AF8" w:rsidRPr="00BC3B61">
        <w:rPr>
          <w:rFonts w:asciiTheme="minorHAnsi" w:hAnsiTheme="minorHAnsi"/>
          <w:sz w:val="20"/>
          <w:szCs w:val="20"/>
          <w:u w:val="single"/>
        </w:rPr>
        <w:t>and</w:t>
      </w:r>
      <w:r w:rsidR="00D26AF8" w:rsidRPr="00BC3B61">
        <w:rPr>
          <w:rFonts w:asciiTheme="minorHAnsi" w:hAnsiTheme="minorHAnsi"/>
          <w:sz w:val="20"/>
          <w:szCs w:val="20"/>
        </w:rPr>
        <w:t xml:space="preserve"> re-digested prior to re-analyzing.</w:t>
      </w:r>
    </w:p>
    <w:p w14:paraId="178A100A" w14:textId="77777777" w:rsidR="00F82767" w:rsidRPr="00BC3B61" w:rsidRDefault="00F82767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26960FB3" w14:textId="77777777" w:rsidR="00F82767" w:rsidRPr="00BC3B61" w:rsidRDefault="00A757D3" w:rsidP="007916D5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96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fldChar w:fldCharType="begin"/>
      </w:r>
      <w:r w:rsidR="00F82767" w:rsidRPr="00BC3B61">
        <w:rPr>
          <w:rFonts w:asciiTheme="minorHAnsi" w:hAnsiTheme="minorHAnsi"/>
          <w:sz w:val="20"/>
          <w:szCs w:val="20"/>
        </w:rPr>
        <w:instrText>LISTNUM 2 \l 3</w:instrText>
      </w:r>
      <w:r w:rsidRPr="00BC3B61">
        <w:rPr>
          <w:rFonts w:asciiTheme="minorHAnsi" w:hAnsiTheme="minorHAnsi"/>
          <w:sz w:val="20"/>
          <w:szCs w:val="20"/>
        </w:rPr>
        <w:fldChar w:fldCharType="end">
          <w:numberingChange w:id="69" w:author="mley" w:date="2013-07-01T14:31:00Z" w:original="ii)"/>
        </w:fldChar>
      </w:r>
      <w:r w:rsidR="00F82767" w:rsidRPr="00BC3B61">
        <w:rPr>
          <w:rFonts w:asciiTheme="minorHAnsi" w:hAnsiTheme="minorHAnsi"/>
          <w:sz w:val="20"/>
          <w:szCs w:val="20"/>
        </w:rPr>
        <w:tab/>
      </w:r>
      <w:r w:rsidR="00D8630A" w:rsidRPr="00BC3B61">
        <w:rPr>
          <w:rFonts w:asciiTheme="minorHAnsi" w:hAnsiTheme="minorHAnsi"/>
          <w:sz w:val="20"/>
          <w:szCs w:val="20"/>
        </w:rPr>
        <w:t>Digestion c</w:t>
      </w:r>
      <w:r w:rsidR="002A452A" w:rsidRPr="00BC3B61">
        <w:rPr>
          <w:rFonts w:asciiTheme="minorHAnsi" w:hAnsiTheme="minorHAnsi"/>
          <w:sz w:val="20"/>
          <w:szCs w:val="20"/>
        </w:rPr>
        <w:t xml:space="preserve">heck </w:t>
      </w:r>
      <w:r w:rsidR="00D8630A" w:rsidRPr="00BC3B61">
        <w:rPr>
          <w:rFonts w:asciiTheme="minorHAnsi" w:hAnsiTheme="minorHAnsi"/>
          <w:sz w:val="20"/>
          <w:szCs w:val="20"/>
        </w:rPr>
        <w:t>s</w:t>
      </w:r>
      <w:r w:rsidR="002A452A" w:rsidRPr="00BC3B61">
        <w:rPr>
          <w:rFonts w:asciiTheme="minorHAnsi" w:hAnsiTheme="minorHAnsi"/>
          <w:sz w:val="20"/>
          <w:szCs w:val="20"/>
        </w:rPr>
        <w:t>tandards</w:t>
      </w:r>
      <w:r w:rsidR="00D8630A" w:rsidRPr="00BC3B61">
        <w:rPr>
          <w:rFonts w:asciiTheme="minorHAnsi" w:hAnsiTheme="minorHAnsi"/>
          <w:sz w:val="20"/>
          <w:szCs w:val="20"/>
        </w:rPr>
        <w:t xml:space="preserve">: </w:t>
      </w:r>
      <w:r w:rsidR="00C45D37" w:rsidRPr="00BC3B61">
        <w:rPr>
          <w:rFonts w:asciiTheme="minorHAnsi" w:hAnsiTheme="minorHAnsi"/>
          <w:sz w:val="20"/>
          <w:szCs w:val="20"/>
        </w:rPr>
        <w:t xml:space="preserve"> Must achieve a 90</w:t>
      </w:r>
      <w:r w:rsidR="00D26AF8" w:rsidRPr="00BC3B61">
        <w:rPr>
          <w:rFonts w:asciiTheme="minorHAnsi" w:hAnsiTheme="minorHAnsi"/>
          <w:sz w:val="20"/>
          <w:szCs w:val="20"/>
        </w:rPr>
        <w:t>-110%</w:t>
      </w:r>
      <w:r w:rsidR="00C45D37" w:rsidRPr="00BC3B61">
        <w:rPr>
          <w:rFonts w:asciiTheme="minorHAnsi" w:hAnsiTheme="minorHAnsi"/>
          <w:sz w:val="20"/>
          <w:szCs w:val="20"/>
        </w:rPr>
        <w:t xml:space="preserve"> recovery of the known concentration</w:t>
      </w:r>
      <w:r w:rsidR="00D8630A" w:rsidRPr="00BC3B61">
        <w:rPr>
          <w:rFonts w:asciiTheme="minorHAnsi" w:hAnsiTheme="minorHAnsi"/>
          <w:sz w:val="20"/>
          <w:szCs w:val="20"/>
        </w:rPr>
        <w:t>.</w:t>
      </w:r>
    </w:p>
    <w:p w14:paraId="65E5051D" w14:textId="77777777" w:rsidR="00F82767" w:rsidRPr="00BC3B61" w:rsidRDefault="00F82767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1E02277E" w14:textId="77777777" w:rsidR="00F82767" w:rsidRPr="00BC3B61" w:rsidRDefault="00A757D3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96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fldChar w:fldCharType="begin"/>
      </w:r>
      <w:r w:rsidR="00F82767" w:rsidRPr="00BC3B61">
        <w:rPr>
          <w:rFonts w:asciiTheme="minorHAnsi" w:hAnsiTheme="minorHAnsi"/>
          <w:sz w:val="20"/>
          <w:szCs w:val="20"/>
        </w:rPr>
        <w:instrText>LISTNUM 2 \l 3</w:instrText>
      </w:r>
      <w:r w:rsidRPr="00BC3B61">
        <w:rPr>
          <w:rFonts w:asciiTheme="minorHAnsi" w:hAnsiTheme="minorHAnsi"/>
          <w:sz w:val="20"/>
          <w:szCs w:val="20"/>
        </w:rPr>
        <w:fldChar w:fldCharType="end">
          <w:numberingChange w:id="70" w:author="mley" w:date="2013-07-10T15:40:00Z" w:original="iii)"/>
        </w:fldChar>
      </w:r>
      <w:r w:rsidR="00F82767" w:rsidRPr="00BC3B61">
        <w:rPr>
          <w:rFonts w:asciiTheme="minorHAnsi" w:hAnsiTheme="minorHAnsi"/>
          <w:sz w:val="20"/>
          <w:szCs w:val="20"/>
        </w:rPr>
        <w:tab/>
        <w:t>Method blank</w:t>
      </w:r>
      <w:r w:rsidR="007850D2" w:rsidRPr="00BC3B61">
        <w:rPr>
          <w:rFonts w:asciiTheme="minorHAnsi" w:hAnsiTheme="minorHAnsi"/>
          <w:sz w:val="20"/>
          <w:szCs w:val="20"/>
        </w:rPr>
        <w:t>s</w:t>
      </w:r>
      <w:r w:rsidR="00F82767" w:rsidRPr="00BC3B61">
        <w:rPr>
          <w:rFonts w:asciiTheme="minorHAnsi" w:hAnsiTheme="minorHAnsi"/>
          <w:sz w:val="20"/>
          <w:szCs w:val="20"/>
        </w:rPr>
        <w:t xml:space="preserve">:  see Chapter </w:t>
      </w:r>
      <w:r w:rsidR="00BC3B61">
        <w:rPr>
          <w:rFonts w:asciiTheme="minorHAnsi" w:hAnsiTheme="minorHAnsi"/>
          <w:sz w:val="20"/>
          <w:szCs w:val="20"/>
        </w:rPr>
        <w:t>6</w:t>
      </w:r>
      <w:r w:rsidR="00F82767" w:rsidRPr="00BC3B61">
        <w:rPr>
          <w:rFonts w:asciiTheme="minorHAnsi" w:hAnsiTheme="minorHAnsi"/>
          <w:sz w:val="20"/>
          <w:szCs w:val="20"/>
        </w:rPr>
        <w:t>, Section C.</w:t>
      </w:r>
    </w:p>
    <w:p w14:paraId="53B1CD36" w14:textId="77777777" w:rsidR="00F82767" w:rsidRPr="00BC3B61" w:rsidRDefault="00F82767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671A728C" w14:textId="77777777" w:rsidR="00F82767" w:rsidRPr="00BC3B61" w:rsidRDefault="00A757D3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96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fldChar w:fldCharType="begin"/>
      </w:r>
      <w:r w:rsidR="00F82767" w:rsidRPr="00BC3B61">
        <w:rPr>
          <w:rFonts w:asciiTheme="minorHAnsi" w:hAnsiTheme="minorHAnsi"/>
          <w:sz w:val="20"/>
          <w:szCs w:val="20"/>
        </w:rPr>
        <w:instrText>LISTNUM 2 \l 3</w:instrText>
      </w:r>
      <w:r w:rsidRPr="00BC3B61">
        <w:rPr>
          <w:rFonts w:asciiTheme="minorHAnsi" w:hAnsiTheme="minorHAnsi"/>
          <w:sz w:val="20"/>
          <w:szCs w:val="20"/>
        </w:rPr>
        <w:fldChar w:fldCharType="end">
          <w:numberingChange w:id="71" w:author="mley" w:date="2013-07-10T15:40:00Z" w:original="iv)"/>
        </w:fldChar>
      </w:r>
      <w:r w:rsidR="00F82767" w:rsidRPr="00BC3B61">
        <w:rPr>
          <w:rFonts w:asciiTheme="minorHAnsi" w:hAnsiTheme="minorHAnsi"/>
          <w:sz w:val="20"/>
          <w:szCs w:val="20"/>
        </w:rPr>
        <w:tab/>
        <w:t>Matrix spike sample</w:t>
      </w:r>
      <w:r w:rsidR="007850D2" w:rsidRPr="00BC3B61">
        <w:rPr>
          <w:rFonts w:asciiTheme="minorHAnsi" w:hAnsiTheme="minorHAnsi"/>
          <w:sz w:val="20"/>
          <w:szCs w:val="20"/>
        </w:rPr>
        <w:t>s</w:t>
      </w:r>
      <w:r w:rsidR="00F82767" w:rsidRPr="00BC3B61">
        <w:rPr>
          <w:rFonts w:asciiTheme="minorHAnsi" w:hAnsiTheme="minorHAnsi"/>
          <w:sz w:val="20"/>
          <w:szCs w:val="20"/>
        </w:rPr>
        <w:t xml:space="preserve">:  see Chapter </w:t>
      </w:r>
      <w:r w:rsidR="00BC3B61">
        <w:rPr>
          <w:rFonts w:asciiTheme="minorHAnsi" w:hAnsiTheme="minorHAnsi"/>
          <w:sz w:val="20"/>
          <w:szCs w:val="20"/>
        </w:rPr>
        <w:t>6</w:t>
      </w:r>
      <w:r w:rsidR="00F82767" w:rsidRPr="00BC3B61">
        <w:rPr>
          <w:rFonts w:asciiTheme="minorHAnsi" w:hAnsiTheme="minorHAnsi"/>
          <w:sz w:val="20"/>
          <w:szCs w:val="20"/>
        </w:rPr>
        <w:t>, Section C.</w:t>
      </w:r>
    </w:p>
    <w:p w14:paraId="7CA94E35" w14:textId="77777777" w:rsidR="00F82767" w:rsidRPr="00BC3B61" w:rsidRDefault="00F82767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062A2FEF" w14:textId="77777777" w:rsidR="00F82767" w:rsidRPr="00BC3B61" w:rsidRDefault="00A757D3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96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fldChar w:fldCharType="begin"/>
      </w:r>
      <w:r w:rsidR="00F82767" w:rsidRPr="00BC3B61">
        <w:rPr>
          <w:rFonts w:asciiTheme="minorHAnsi" w:hAnsiTheme="minorHAnsi"/>
          <w:sz w:val="20"/>
          <w:szCs w:val="20"/>
        </w:rPr>
        <w:instrText>LISTNUM 2 \l 3</w:instrText>
      </w:r>
      <w:r w:rsidRPr="00BC3B61">
        <w:rPr>
          <w:rFonts w:asciiTheme="minorHAnsi" w:hAnsiTheme="minorHAnsi"/>
          <w:sz w:val="20"/>
          <w:szCs w:val="20"/>
        </w:rPr>
        <w:fldChar w:fldCharType="end">
          <w:numberingChange w:id="72" w:author="mley" w:date="2013-07-10T15:40:00Z" w:original="v)"/>
        </w:fldChar>
      </w:r>
      <w:r w:rsidR="00F82767" w:rsidRPr="00BC3B61">
        <w:rPr>
          <w:rFonts w:asciiTheme="minorHAnsi" w:hAnsiTheme="minorHAnsi"/>
          <w:sz w:val="20"/>
          <w:szCs w:val="20"/>
        </w:rPr>
        <w:tab/>
        <w:t>Laboratory duplicate</w:t>
      </w:r>
      <w:r w:rsidR="007850D2" w:rsidRPr="00BC3B61">
        <w:rPr>
          <w:rFonts w:asciiTheme="minorHAnsi" w:hAnsiTheme="minorHAnsi"/>
          <w:sz w:val="20"/>
          <w:szCs w:val="20"/>
        </w:rPr>
        <w:t>s</w:t>
      </w:r>
      <w:r w:rsidR="00F82767" w:rsidRPr="00BC3B61">
        <w:rPr>
          <w:rFonts w:asciiTheme="minorHAnsi" w:hAnsiTheme="minorHAnsi"/>
          <w:sz w:val="20"/>
          <w:szCs w:val="20"/>
        </w:rPr>
        <w:t xml:space="preserve">:  see Chapter </w:t>
      </w:r>
      <w:r w:rsidR="00BC3B61">
        <w:rPr>
          <w:rFonts w:asciiTheme="minorHAnsi" w:hAnsiTheme="minorHAnsi"/>
          <w:sz w:val="20"/>
          <w:szCs w:val="20"/>
        </w:rPr>
        <w:t>6</w:t>
      </w:r>
      <w:r w:rsidR="00F82767" w:rsidRPr="00BC3B61">
        <w:rPr>
          <w:rFonts w:asciiTheme="minorHAnsi" w:hAnsiTheme="minorHAnsi"/>
          <w:sz w:val="20"/>
          <w:szCs w:val="20"/>
        </w:rPr>
        <w:t>, Section C.</w:t>
      </w:r>
    </w:p>
    <w:p w14:paraId="1B7D8DDD" w14:textId="77777777" w:rsidR="00F82767" w:rsidRPr="00BC3B61" w:rsidRDefault="00F82767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3AB806F1" w14:textId="77777777" w:rsidR="00F82767" w:rsidRPr="00BC3B61" w:rsidRDefault="00A757D3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96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fldChar w:fldCharType="begin"/>
      </w:r>
      <w:r w:rsidR="00F82767" w:rsidRPr="00BC3B61">
        <w:rPr>
          <w:rFonts w:asciiTheme="minorHAnsi" w:hAnsiTheme="minorHAnsi"/>
          <w:sz w:val="20"/>
          <w:szCs w:val="20"/>
        </w:rPr>
        <w:instrText>LISTNUM 2 \l 3</w:instrText>
      </w:r>
      <w:r w:rsidRPr="00BC3B61">
        <w:rPr>
          <w:rFonts w:asciiTheme="minorHAnsi" w:hAnsiTheme="minorHAnsi"/>
          <w:sz w:val="20"/>
          <w:szCs w:val="20"/>
        </w:rPr>
        <w:fldChar w:fldCharType="end">
          <w:numberingChange w:id="73" w:author="mley" w:date="2013-07-01T14:31:00Z" w:original="vi)"/>
        </w:fldChar>
      </w:r>
      <w:r w:rsidR="00F82767" w:rsidRPr="00BC3B61">
        <w:rPr>
          <w:rFonts w:asciiTheme="minorHAnsi" w:hAnsiTheme="minorHAnsi"/>
          <w:sz w:val="20"/>
          <w:szCs w:val="20"/>
        </w:rPr>
        <w:tab/>
      </w:r>
      <w:r w:rsidR="007850D2" w:rsidRPr="00BC3B61">
        <w:rPr>
          <w:rFonts w:asciiTheme="minorHAnsi" w:hAnsiTheme="minorHAnsi"/>
          <w:sz w:val="20"/>
          <w:szCs w:val="20"/>
        </w:rPr>
        <w:t xml:space="preserve">Laboratory </w:t>
      </w:r>
      <w:r w:rsidR="00D8630A" w:rsidRPr="00BC3B61">
        <w:rPr>
          <w:rFonts w:asciiTheme="minorHAnsi" w:hAnsiTheme="minorHAnsi"/>
          <w:sz w:val="20"/>
          <w:szCs w:val="20"/>
        </w:rPr>
        <w:t>c</w:t>
      </w:r>
      <w:r w:rsidR="007850D2" w:rsidRPr="00BC3B61">
        <w:rPr>
          <w:rFonts w:asciiTheme="minorHAnsi" w:hAnsiTheme="minorHAnsi"/>
          <w:sz w:val="20"/>
          <w:szCs w:val="20"/>
        </w:rPr>
        <w:t xml:space="preserve">ontrol </w:t>
      </w:r>
      <w:r w:rsidR="00D8630A" w:rsidRPr="00BC3B61">
        <w:rPr>
          <w:rFonts w:asciiTheme="minorHAnsi" w:hAnsiTheme="minorHAnsi"/>
          <w:sz w:val="20"/>
          <w:szCs w:val="20"/>
        </w:rPr>
        <w:t>s</w:t>
      </w:r>
      <w:r w:rsidR="007850D2" w:rsidRPr="00BC3B61">
        <w:rPr>
          <w:rFonts w:asciiTheme="minorHAnsi" w:hAnsiTheme="minorHAnsi"/>
          <w:sz w:val="20"/>
          <w:szCs w:val="20"/>
        </w:rPr>
        <w:t xml:space="preserve">amples:  see Chapter </w:t>
      </w:r>
      <w:r w:rsidR="00BC3B61">
        <w:rPr>
          <w:rFonts w:asciiTheme="minorHAnsi" w:hAnsiTheme="minorHAnsi"/>
          <w:sz w:val="20"/>
          <w:szCs w:val="20"/>
        </w:rPr>
        <w:t>6</w:t>
      </w:r>
      <w:r w:rsidR="007850D2" w:rsidRPr="00BC3B61">
        <w:rPr>
          <w:rFonts w:asciiTheme="minorHAnsi" w:hAnsiTheme="minorHAnsi"/>
          <w:sz w:val="20"/>
          <w:szCs w:val="20"/>
        </w:rPr>
        <w:t>, Section C.</w:t>
      </w:r>
      <w:r w:rsidR="002B0C10" w:rsidRPr="00BC3B61">
        <w:rPr>
          <w:rFonts w:asciiTheme="minorHAnsi" w:hAnsiTheme="minorHAnsi"/>
          <w:sz w:val="20"/>
          <w:szCs w:val="20"/>
        </w:rPr>
        <w:br/>
      </w:r>
    </w:p>
    <w:p w14:paraId="40EF131C" w14:textId="77777777" w:rsidR="002B0C10" w:rsidRPr="00BC3B61" w:rsidRDefault="00D8630A" w:rsidP="002B0C10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96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>v</w:t>
      </w:r>
      <w:r w:rsidR="002B0C10" w:rsidRPr="00BC3B61">
        <w:rPr>
          <w:rFonts w:asciiTheme="minorHAnsi" w:hAnsiTheme="minorHAnsi"/>
          <w:sz w:val="20"/>
          <w:szCs w:val="20"/>
        </w:rPr>
        <w:t>ii</w:t>
      </w:r>
      <w:r w:rsidRPr="00BC3B61">
        <w:rPr>
          <w:rFonts w:asciiTheme="minorHAnsi" w:hAnsiTheme="minorHAnsi"/>
          <w:sz w:val="20"/>
          <w:szCs w:val="20"/>
        </w:rPr>
        <w:t>)</w:t>
      </w:r>
      <w:r w:rsidR="002B0C10" w:rsidRPr="00BC3B61">
        <w:rPr>
          <w:rFonts w:asciiTheme="minorHAnsi" w:hAnsiTheme="minorHAnsi"/>
          <w:sz w:val="20"/>
          <w:szCs w:val="20"/>
        </w:rPr>
        <w:tab/>
        <w:t xml:space="preserve">Method detection limits (MDL):  Method detection limits should be established </w:t>
      </w:r>
      <w:r w:rsidR="00C9261C" w:rsidRPr="00BC3B61">
        <w:rPr>
          <w:rFonts w:asciiTheme="minorHAnsi" w:hAnsiTheme="minorHAnsi"/>
          <w:sz w:val="20"/>
          <w:szCs w:val="20"/>
        </w:rPr>
        <w:t xml:space="preserve">as specified </w:t>
      </w:r>
      <w:r w:rsidR="002B0C10" w:rsidRPr="00BC3B61">
        <w:rPr>
          <w:rFonts w:asciiTheme="minorHAnsi" w:hAnsiTheme="minorHAnsi"/>
          <w:sz w:val="20"/>
          <w:szCs w:val="20"/>
        </w:rPr>
        <w:t xml:space="preserve">in Chapter </w:t>
      </w:r>
      <w:r w:rsidR="00BC3B61">
        <w:rPr>
          <w:rFonts w:asciiTheme="minorHAnsi" w:hAnsiTheme="minorHAnsi"/>
          <w:sz w:val="20"/>
          <w:szCs w:val="20"/>
        </w:rPr>
        <w:t>6</w:t>
      </w:r>
      <w:r w:rsidR="002B0C10" w:rsidRPr="00BC3B61">
        <w:rPr>
          <w:rFonts w:asciiTheme="minorHAnsi" w:hAnsiTheme="minorHAnsi"/>
          <w:sz w:val="20"/>
          <w:szCs w:val="20"/>
        </w:rPr>
        <w:t>, Section C.</w:t>
      </w:r>
    </w:p>
    <w:p w14:paraId="2EBCDE8F" w14:textId="77777777" w:rsidR="00F82767" w:rsidRPr="00BC3B61" w:rsidRDefault="00F82767" w:rsidP="00F8276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1EB2CF12" w14:textId="77777777" w:rsidR="00501E54" w:rsidRPr="00BC3B61" w:rsidRDefault="00A757D3" w:rsidP="001B36F5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00" w:hanging="60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fldChar w:fldCharType="begin"/>
      </w:r>
      <w:r w:rsidR="00F82767" w:rsidRPr="00BC3B61">
        <w:rPr>
          <w:rFonts w:asciiTheme="minorHAnsi" w:hAnsiTheme="minorHAnsi"/>
          <w:sz w:val="20"/>
          <w:szCs w:val="20"/>
        </w:rPr>
        <w:instrText>LISTNUM 2 \l 2</w:instrText>
      </w:r>
      <w:r w:rsidRPr="00BC3B61">
        <w:rPr>
          <w:rFonts w:asciiTheme="minorHAnsi" w:hAnsiTheme="minorHAnsi"/>
          <w:sz w:val="20"/>
          <w:szCs w:val="20"/>
        </w:rPr>
        <w:fldChar w:fldCharType="end">
          <w:numberingChange w:id="74" w:author="mley" w:date="2014-01-06T14:55:00Z" w:original="h)"/>
        </w:fldChar>
      </w:r>
      <w:r w:rsidR="00F82767" w:rsidRPr="00BC3B61">
        <w:rPr>
          <w:rFonts w:asciiTheme="minorHAnsi" w:hAnsiTheme="minorHAnsi"/>
          <w:sz w:val="20"/>
          <w:szCs w:val="20"/>
        </w:rPr>
        <w:tab/>
      </w:r>
      <w:r w:rsidR="00F82767" w:rsidRPr="00BC3B61">
        <w:rPr>
          <w:rFonts w:asciiTheme="minorHAnsi" w:hAnsiTheme="minorHAnsi"/>
          <w:sz w:val="20"/>
          <w:szCs w:val="20"/>
          <w:u w:val="single"/>
        </w:rPr>
        <w:t>References</w:t>
      </w:r>
      <w:r w:rsidR="004451E7" w:rsidRPr="00BC3B61">
        <w:rPr>
          <w:rFonts w:asciiTheme="minorHAnsi" w:hAnsiTheme="minorHAnsi"/>
          <w:sz w:val="20"/>
          <w:szCs w:val="20"/>
        </w:rPr>
        <w:br/>
      </w:r>
    </w:p>
    <w:p w14:paraId="4CBEA514" w14:textId="77777777" w:rsidR="00EE7E3E" w:rsidRPr="00BC3B61" w:rsidRDefault="0039190E" w:rsidP="00EE7E3E">
      <w:pPr>
        <w:tabs>
          <w:tab w:val="left" w:pos="-1440"/>
          <w:tab w:val="left" w:pos="-720"/>
          <w:tab w:val="left" w:pos="0"/>
          <w:tab w:val="left" w:pos="60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30"/>
        <w:rPr>
          <w:rFonts w:asciiTheme="minorHAnsi" w:hAnsiTheme="minorHAnsi"/>
          <w:i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>APHA 20</w:t>
      </w:r>
      <w:r w:rsidR="008D2EFA">
        <w:rPr>
          <w:rFonts w:asciiTheme="minorHAnsi" w:hAnsiTheme="minorHAnsi"/>
          <w:sz w:val="20"/>
          <w:szCs w:val="20"/>
        </w:rPr>
        <w:t>1</w:t>
      </w:r>
      <w:r w:rsidR="00132E20">
        <w:rPr>
          <w:rFonts w:asciiTheme="minorHAnsi" w:hAnsiTheme="minorHAnsi"/>
          <w:sz w:val="20"/>
          <w:szCs w:val="20"/>
        </w:rPr>
        <w:t>2</w:t>
      </w:r>
      <w:r w:rsidRPr="00BC3B61">
        <w:rPr>
          <w:rFonts w:asciiTheme="minorHAnsi" w:hAnsiTheme="minorHAnsi"/>
          <w:sz w:val="20"/>
          <w:szCs w:val="20"/>
        </w:rPr>
        <w:t xml:space="preserve">.  </w:t>
      </w:r>
      <w:r w:rsidR="00501E54" w:rsidRPr="00BC3B61">
        <w:rPr>
          <w:rFonts w:asciiTheme="minorHAnsi" w:hAnsiTheme="minorHAnsi"/>
          <w:sz w:val="20"/>
          <w:szCs w:val="20"/>
        </w:rPr>
        <w:t>Standard Methods for the Examination of Water and Wastewater, 2</w:t>
      </w:r>
      <w:r w:rsidR="008D2EFA">
        <w:rPr>
          <w:rFonts w:asciiTheme="minorHAnsi" w:hAnsiTheme="minorHAnsi"/>
          <w:sz w:val="20"/>
          <w:szCs w:val="20"/>
        </w:rPr>
        <w:t>2</w:t>
      </w:r>
      <w:r w:rsidR="008D2EFA">
        <w:rPr>
          <w:rFonts w:asciiTheme="minorHAnsi" w:hAnsiTheme="minorHAnsi"/>
          <w:sz w:val="20"/>
          <w:szCs w:val="20"/>
          <w:vertAlign w:val="superscript"/>
        </w:rPr>
        <w:t>nd</w:t>
      </w:r>
      <w:r w:rsidR="0086659E">
        <w:rPr>
          <w:rFonts w:asciiTheme="minorHAnsi" w:hAnsiTheme="minorHAnsi"/>
          <w:sz w:val="20"/>
          <w:szCs w:val="20"/>
        </w:rPr>
        <w:t xml:space="preserve"> e</w:t>
      </w:r>
      <w:r w:rsidR="00501E54" w:rsidRPr="00BC3B61">
        <w:rPr>
          <w:rFonts w:asciiTheme="minorHAnsi" w:hAnsiTheme="minorHAnsi"/>
          <w:sz w:val="20"/>
          <w:szCs w:val="20"/>
        </w:rPr>
        <w:t>d</w:t>
      </w:r>
      <w:r w:rsidR="0086659E">
        <w:rPr>
          <w:rFonts w:asciiTheme="minorHAnsi" w:hAnsiTheme="minorHAnsi"/>
          <w:sz w:val="20"/>
          <w:szCs w:val="20"/>
        </w:rPr>
        <w:t>.</w:t>
      </w:r>
      <w:r w:rsidR="00501E54" w:rsidRPr="00BC3B61">
        <w:rPr>
          <w:rFonts w:asciiTheme="minorHAnsi" w:hAnsiTheme="minorHAnsi"/>
          <w:sz w:val="20"/>
          <w:szCs w:val="20"/>
        </w:rPr>
        <w:t xml:space="preserve">, </w:t>
      </w:r>
      <w:r w:rsidR="00501E54" w:rsidRPr="00A96FBD">
        <w:rPr>
          <w:rFonts w:asciiTheme="minorHAnsi" w:hAnsiTheme="minorHAnsi"/>
          <w:i/>
          <w:sz w:val="20"/>
          <w:szCs w:val="20"/>
        </w:rPr>
        <w:t>Method 4500-P J</w:t>
      </w:r>
      <w:r w:rsidR="008D2EFA" w:rsidRPr="00A96FBD">
        <w:rPr>
          <w:rFonts w:asciiTheme="minorHAnsi" w:hAnsiTheme="minorHAnsi"/>
          <w:i/>
          <w:sz w:val="20"/>
          <w:szCs w:val="20"/>
        </w:rPr>
        <w:t>-2011</w:t>
      </w:r>
      <w:r w:rsidR="00A96FBD">
        <w:rPr>
          <w:rFonts w:asciiTheme="minorHAnsi" w:hAnsiTheme="minorHAnsi"/>
          <w:i/>
          <w:sz w:val="20"/>
          <w:szCs w:val="20"/>
        </w:rPr>
        <w:t xml:space="preserve">, </w:t>
      </w:r>
      <w:r w:rsidR="00EE7E3E" w:rsidRPr="00BC3B61">
        <w:rPr>
          <w:rFonts w:asciiTheme="minorHAnsi" w:hAnsiTheme="minorHAnsi"/>
          <w:i/>
          <w:sz w:val="20"/>
          <w:szCs w:val="20"/>
        </w:rPr>
        <w:t>Persulfate Method for Simultaneous Determination of Total Nitrogen and Total</w:t>
      </w:r>
    </w:p>
    <w:p w14:paraId="48CFCB4E" w14:textId="77777777" w:rsidR="002E38A3" w:rsidRPr="00BC3B61" w:rsidRDefault="00EE7E3E" w:rsidP="00EE7E3E">
      <w:pPr>
        <w:tabs>
          <w:tab w:val="left" w:pos="-1440"/>
          <w:tab w:val="left" w:pos="-720"/>
          <w:tab w:val="left" w:pos="0"/>
          <w:tab w:val="left" w:pos="60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3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i/>
          <w:sz w:val="20"/>
          <w:szCs w:val="20"/>
        </w:rPr>
        <w:t>Phosphorus</w:t>
      </w:r>
      <w:r w:rsidR="00523354" w:rsidRPr="00BC3B61">
        <w:rPr>
          <w:rFonts w:asciiTheme="minorHAnsi" w:hAnsiTheme="minorHAnsi"/>
          <w:sz w:val="20"/>
          <w:szCs w:val="20"/>
        </w:rPr>
        <w:t xml:space="preserve"> (20</w:t>
      </w:r>
      <w:r w:rsidR="0086659E">
        <w:rPr>
          <w:rFonts w:asciiTheme="minorHAnsi" w:hAnsiTheme="minorHAnsi"/>
          <w:sz w:val="20"/>
          <w:szCs w:val="20"/>
        </w:rPr>
        <w:t>1</w:t>
      </w:r>
      <w:r w:rsidR="00132E20">
        <w:rPr>
          <w:rFonts w:asciiTheme="minorHAnsi" w:hAnsiTheme="minorHAnsi"/>
          <w:sz w:val="20"/>
          <w:szCs w:val="20"/>
        </w:rPr>
        <w:t>2</w:t>
      </w:r>
      <w:r w:rsidR="00523354" w:rsidRPr="00BC3B61">
        <w:rPr>
          <w:rFonts w:asciiTheme="minorHAnsi" w:hAnsiTheme="minorHAnsi"/>
          <w:sz w:val="20"/>
          <w:szCs w:val="20"/>
        </w:rPr>
        <w:t>).</w:t>
      </w:r>
      <w:r w:rsidR="002E38A3" w:rsidRPr="00BC3B61">
        <w:rPr>
          <w:rFonts w:asciiTheme="minorHAnsi" w:hAnsiTheme="minorHAnsi"/>
          <w:sz w:val="20"/>
          <w:szCs w:val="20"/>
        </w:rPr>
        <w:br/>
      </w:r>
    </w:p>
    <w:p w14:paraId="66B73D69" w14:textId="77777777" w:rsidR="00501E54" w:rsidRPr="00BC3B61" w:rsidRDefault="002E38A3" w:rsidP="004451E7">
      <w:pPr>
        <w:tabs>
          <w:tab w:val="left" w:pos="-1440"/>
          <w:tab w:val="left" w:pos="-720"/>
          <w:tab w:val="left" w:pos="0"/>
          <w:tab w:val="left" w:pos="60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3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 xml:space="preserve">APHA </w:t>
      </w:r>
      <w:r w:rsidR="008D2EFA">
        <w:rPr>
          <w:rFonts w:asciiTheme="minorHAnsi" w:hAnsiTheme="minorHAnsi"/>
          <w:sz w:val="20"/>
          <w:szCs w:val="20"/>
        </w:rPr>
        <w:t>201</w:t>
      </w:r>
      <w:r w:rsidR="00132E20">
        <w:rPr>
          <w:rFonts w:asciiTheme="minorHAnsi" w:hAnsiTheme="minorHAnsi"/>
          <w:sz w:val="20"/>
          <w:szCs w:val="20"/>
        </w:rPr>
        <w:t>2</w:t>
      </w:r>
      <w:r w:rsidRPr="00BC3B61">
        <w:rPr>
          <w:rFonts w:asciiTheme="minorHAnsi" w:hAnsiTheme="minorHAnsi"/>
          <w:sz w:val="20"/>
          <w:szCs w:val="20"/>
        </w:rPr>
        <w:t>.  Standard Methods for the Examination of Water and Wastewater, 2</w:t>
      </w:r>
      <w:r w:rsidR="008D2EFA">
        <w:rPr>
          <w:rFonts w:asciiTheme="minorHAnsi" w:hAnsiTheme="minorHAnsi"/>
          <w:sz w:val="20"/>
          <w:szCs w:val="20"/>
        </w:rPr>
        <w:t>2</w:t>
      </w:r>
      <w:r w:rsidR="008D2EFA">
        <w:rPr>
          <w:rFonts w:asciiTheme="minorHAnsi" w:hAnsiTheme="minorHAnsi"/>
          <w:sz w:val="20"/>
          <w:szCs w:val="20"/>
          <w:vertAlign w:val="superscript"/>
        </w:rPr>
        <w:t>nd</w:t>
      </w:r>
      <w:r w:rsidRPr="00BC3B61">
        <w:rPr>
          <w:rFonts w:asciiTheme="minorHAnsi" w:hAnsiTheme="minorHAnsi"/>
          <w:sz w:val="20"/>
          <w:szCs w:val="20"/>
        </w:rPr>
        <w:t xml:space="preserve"> </w:t>
      </w:r>
      <w:r w:rsidR="00A96FBD">
        <w:rPr>
          <w:rFonts w:asciiTheme="minorHAnsi" w:hAnsiTheme="minorHAnsi"/>
          <w:sz w:val="20"/>
          <w:szCs w:val="20"/>
        </w:rPr>
        <w:t>ed.</w:t>
      </w:r>
      <w:r w:rsidRPr="00BC3B61">
        <w:rPr>
          <w:rFonts w:asciiTheme="minorHAnsi" w:hAnsiTheme="minorHAnsi"/>
          <w:sz w:val="20"/>
          <w:szCs w:val="20"/>
        </w:rPr>
        <w:t>,</w:t>
      </w:r>
      <w:r w:rsidR="00EE7E3E" w:rsidRPr="00BC3B61">
        <w:rPr>
          <w:rFonts w:asciiTheme="minorHAnsi" w:hAnsiTheme="minorHAnsi"/>
          <w:sz w:val="20"/>
          <w:szCs w:val="20"/>
        </w:rPr>
        <w:t xml:space="preserve"> </w:t>
      </w:r>
      <w:r w:rsidR="00A96FBD">
        <w:rPr>
          <w:rFonts w:asciiTheme="minorHAnsi" w:hAnsiTheme="minorHAnsi"/>
          <w:i/>
          <w:sz w:val="20"/>
          <w:szCs w:val="20"/>
        </w:rPr>
        <w:t>Nitrogen</w:t>
      </w:r>
      <w:r w:rsidR="00A96FBD" w:rsidRPr="00A96FBD">
        <w:rPr>
          <w:rFonts w:asciiTheme="minorHAnsi" w:hAnsiTheme="minorHAnsi"/>
          <w:i/>
          <w:sz w:val="20"/>
          <w:szCs w:val="20"/>
        </w:rPr>
        <w:t xml:space="preserve"> </w:t>
      </w:r>
      <w:r w:rsidR="00EE7E3E" w:rsidRPr="00A96FBD">
        <w:rPr>
          <w:rFonts w:asciiTheme="minorHAnsi" w:hAnsiTheme="minorHAnsi"/>
          <w:i/>
          <w:sz w:val="20"/>
          <w:szCs w:val="20"/>
        </w:rPr>
        <w:t xml:space="preserve">Method 4500-N </w:t>
      </w:r>
      <w:r w:rsidR="00D51EAB" w:rsidRPr="00A96FBD">
        <w:rPr>
          <w:rFonts w:asciiTheme="minorHAnsi" w:hAnsiTheme="minorHAnsi"/>
          <w:i/>
          <w:sz w:val="20"/>
          <w:szCs w:val="20"/>
        </w:rPr>
        <w:t>C</w:t>
      </w:r>
      <w:r w:rsidR="0086659E" w:rsidRPr="00A96FBD">
        <w:rPr>
          <w:rFonts w:asciiTheme="minorHAnsi" w:hAnsiTheme="minorHAnsi"/>
          <w:i/>
          <w:sz w:val="20"/>
          <w:szCs w:val="20"/>
        </w:rPr>
        <w:t>-2011</w:t>
      </w:r>
      <w:r w:rsidR="00A96FBD">
        <w:rPr>
          <w:rFonts w:asciiTheme="minorHAnsi" w:hAnsiTheme="minorHAnsi"/>
          <w:i/>
          <w:sz w:val="20"/>
          <w:szCs w:val="20"/>
        </w:rPr>
        <w:t>,</w:t>
      </w:r>
      <w:r w:rsidR="0086659E" w:rsidRPr="00A96FBD">
        <w:rPr>
          <w:rFonts w:asciiTheme="minorHAnsi" w:hAnsiTheme="minorHAnsi"/>
          <w:i/>
          <w:sz w:val="20"/>
          <w:szCs w:val="20"/>
        </w:rPr>
        <w:t xml:space="preserve"> </w:t>
      </w:r>
      <w:r w:rsidR="0086659E" w:rsidRPr="0086659E">
        <w:rPr>
          <w:rFonts w:asciiTheme="minorHAnsi" w:hAnsiTheme="minorHAnsi"/>
          <w:i/>
          <w:sz w:val="20"/>
          <w:szCs w:val="20"/>
        </w:rPr>
        <w:t>Persulfate Method</w:t>
      </w:r>
      <w:r w:rsidR="0086659E">
        <w:rPr>
          <w:rFonts w:asciiTheme="minorHAnsi" w:hAnsiTheme="minorHAnsi"/>
          <w:sz w:val="20"/>
          <w:szCs w:val="20"/>
        </w:rPr>
        <w:t xml:space="preserve"> </w:t>
      </w:r>
      <w:r w:rsidR="00D51EAB" w:rsidRPr="00BC3B61">
        <w:rPr>
          <w:rFonts w:asciiTheme="minorHAnsi" w:hAnsiTheme="minorHAnsi"/>
          <w:sz w:val="20"/>
          <w:szCs w:val="20"/>
        </w:rPr>
        <w:t>(20</w:t>
      </w:r>
      <w:r w:rsidR="0086659E">
        <w:rPr>
          <w:rFonts w:asciiTheme="minorHAnsi" w:hAnsiTheme="minorHAnsi"/>
          <w:sz w:val="20"/>
          <w:szCs w:val="20"/>
        </w:rPr>
        <w:t>1</w:t>
      </w:r>
      <w:r w:rsidR="00132E20">
        <w:rPr>
          <w:rFonts w:asciiTheme="minorHAnsi" w:hAnsiTheme="minorHAnsi"/>
          <w:sz w:val="20"/>
          <w:szCs w:val="20"/>
        </w:rPr>
        <w:t>2</w:t>
      </w:r>
      <w:r w:rsidR="00D51EAB" w:rsidRPr="00BC3B61">
        <w:rPr>
          <w:rFonts w:asciiTheme="minorHAnsi" w:hAnsiTheme="minorHAnsi"/>
          <w:sz w:val="20"/>
          <w:szCs w:val="20"/>
        </w:rPr>
        <w:t>)</w:t>
      </w:r>
      <w:r w:rsidR="0086659E">
        <w:rPr>
          <w:rFonts w:asciiTheme="minorHAnsi" w:hAnsiTheme="minorHAnsi"/>
          <w:sz w:val="20"/>
          <w:szCs w:val="20"/>
        </w:rPr>
        <w:t>.</w:t>
      </w:r>
      <w:r w:rsidR="00501E54" w:rsidRPr="00BC3B61">
        <w:rPr>
          <w:rFonts w:asciiTheme="minorHAnsi" w:hAnsiTheme="minorHAnsi"/>
          <w:sz w:val="20"/>
          <w:szCs w:val="20"/>
        </w:rPr>
        <w:br/>
      </w:r>
    </w:p>
    <w:p w14:paraId="1EBBC953" w14:textId="77777777" w:rsidR="00501E54" w:rsidRPr="00BC3B61" w:rsidRDefault="0039190E" w:rsidP="004451E7">
      <w:pPr>
        <w:tabs>
          <w:tab w:val="left" w:pos="-1440"/>
          <w:tab w:val="left" w:pos="-720"/>
          <w:tab w:val="left" w:pos="0"/>
          <w:tab w:val="left" w:pos="600"/>
          <w:tab w:val="left" w:pos="63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3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 xml:space="preserve">USGS 2003.  </w:t>
      </w:r>
      <w:hyperlink r:id="rId8" w:history="1">
        <w:r w:rsidR="00501E54" w:rsidRPr="00BC3B61">
          <w:rPr>
            <w:rStyle w:val="Hyperlink"/>
            <w:rFonts w:asciiTheme="minorHAnsi" w:hAnsiTheme="minorHAnsi"/>
            <w:sz w:val="20"/>
            <w:szCs w:val="20"/>
          </w:rPr>
          <w:t>USGS WRIR 03–4174</w:t>
        </w:r>
      </w:hyperlink>
      <w:r w:rsidR="00501E54" w:rsidRPr="00BC3B61">
        <w:rPr>
          <w:rFonts w:asciiTheme="minorHAnsi" w:hAnsiTheme="minorHAnsi"/>
          <w:sz w:val="20"/>
          <w:szCs w:val="20"/>
        </w:rPr>
        <w:t xml:space="preserve">: </w:t>
      </w:r>
      <w:r w:rsidR="004451E7" w:rsidRPr="00BC3B61">
        <w:rPr>
          <w:rFonts w:asciiTheme="minorHAnsi" w:hAnsiTheme="minorHAnsi"/>
          <w:sz w:val="20"/>
          <w:szCs w:val="20"/>
        </w:rPr>
        <w:t xml:space="preserve"> </w:t>
      </w:r>
      <w:hyperlink r:id="rId9" w:history="1">
        <w:r w:rsidR="00501E54" w:rsidRPr="00BC3B61">
          <w:rPr>
            <w:rStyle w:val="Hyperlink"/>
            <w:rFonts w:asciiTheme="minorHAnsi" w:hAnsiTheme="minorHAnsi"/>
            <w:sz w:val="20"/>
            <w:szCs w:val="20"/>
          </w:rPr>
          <w:t>Methods of Analysis by the U.S.</w:t>
        </w:r>
        <w:r w:rsidR="004451E7" w:rsidRPr="00BC3B61">
          <w:rPr>
            <w:rStyle w:val="Hyperlink"/>
            <w:rFonts w:asciiTheme="minorHAnsi" w:hAnsiTheme="minorHAnsi"/>
            <w:sz w:val="20"/>
            <w:szCs w:val="20"/>
          </w:rPr>
          <w:t xml:space="preserve"> </w:t>
        </w:r>
        <w:r w:rsidR="00501E54" w:rsidRPr="00BC3B61">
          <w:rPr>
            <w:rStyle w:val="Hyperlink"/>
            <w:rFonts w:asciiTheme="minorHAnsi" w:hAnsiTheme="minorHAnsi"/>
            <w:sz w:val="20"/>
            <w:szCs w:val="20"/>
          </w:rPr>
          <w:t>Geological Survey National Water Quality Laboratory</w:t>
        </w:r>
        <w:r w:rsidR="004451E7" w:rsidRPr="00BC3B61">
          <w:rPr>
            <w:rStyle w:val="Hyperlink"/>
            <w:rFonts w:asciiTheme="minorHAnsi" w:hAnsiTheme="minorHAnsi"/>
            <w:sz w:val="20"/>
            <w:szCs w:val="20"/>
          </w:rPr>
          <w:t>-E</w:t>
        </w:r>
        <w:r w:rsidR="00501E54" w:rsidRPr="00BC3B61">
          <w:rPr>
            <w:rStyle w:val="Hyperlink"/>
            <w:rFonts w:asciiTheme="minorHAnsi" w:hAnsiTheme="minorHAnsi"/>
            <w:sz w:val="20"/>
            <w:szCs w:val="20"/>
          </w:rPr>
          <w:t>valuation of Alkaline Persulfate Digestion</w:t>
        </w:r>
        <w:r w:rsidR="004451E7" w:rsidRPr="00BC3B61">
          <w:rPr>
            <w:rStyle w:val="Hyperlink"/>
            <w:rFonts w:asciiTheme="minorHAnsi" w:hAnsiTheme="minorHAnsi"/>
            <w:sz w:val="20"/>
            <w:szCs w:val="20"/>
          </w:rPr>
          <w:t xml:space="preserve"> </w:t>
        </w:r>
        <w:r w:rsidR="00501E54" w:rsidRPr="00BC3B61">
          <w:rPr>
            <w:rStyle w:val="Hyperlink"/>
            <w:rFonts w:asciiTheme="minorHAnsi" w:hAnsiTheme="minorHAnsi"/>
            <w:sz w:val="20"/>
            <w:szCs w:val="20"/>
          </w:rPr>
          <w:t>as an Alternative to Kjeldahl Digestion for Determination of Total and Dissolved Nitrogen and Phosphorus in Water</w:t>
        </w:r>
        <w:r w:rsidRPr="00BC3B61">
          <w:rPr>
            <w:rStyle w:val="Hyperlink"/>
            <w:rFonts w:asciiTheme="minorHAnsi" w:hAnsiTheme="minorHAnsi"/>
            <w:sz w:val="20"/>
            <w:szCs w:val="20"/>
          </w:rPr>
          <w:t xml:space="preserve">. </w:t>
        </w:r>
        <w:r w:rsidR="001742EF" w:rsidRPr="00BC3B61">
          <w:rPr>
            <w:rStyle w:val="Hyperlink"/>
            <w:rFonts w:asciiTheme="minorHAnsi" w:hAnsiTheme="minorHAnsi"/>
            <w:sz w:val="20"/>
            <w:szCs w:val="20"/>
          </w:rPr>
          <w:t xml:space="preserve"> </w:t>
        </w:r>
        <w:r w:rsidR="004451E7" w:rsidRPr="00BC3B61">
          <w:rPr>
            <w:rStyle w:val="Hyperlink"/>
            <w:rFonts w:asciiTheme="minorHAnsi" w:hAnsiTheme="minorHAnsi"/>
            <w:sz w:val="20"/>
            <w:szCs w:val="20"/>
          </w:rPr>
          <w:t>Methods I-</w:t>
        </w:r>
        <w:r w:rsidR="001742EF" w:rsidRPr="00BC3B61">
          <w:rPr>
            <w:rStyle w:val="Hyperlink"/>
            <w:rFonts w:asciiTheme="minorHAnsi" w:hAnsiTheme="minorHAnsi"/>
            <w:sz w:val="20"/>
            <w:szCs w:val="20"/>
          </w:rPr>
          <w:t xml:space="preserve">2650-03 (total dissolved nitrogen and </w:t>
        </w:r>
        <w:r w:rsidR="00043B54" w:rsidRPr="00BC3B61">
          <w:rPr>
            <w:rStyle w:val="Hyperlink"/>
            <w:rFonts w:asciiTheme="minorHAnsi" w:hAnsiTheme="minorHAnsi"/>
            <w:sz w:val="20"/>
            <w:szCs w:val="20"/>
          </w:rPr>
          <w:t xml:space="preserve">total dissolved </w:t>
        </w:r>
        <w:r w:rsidR="001742EF" w:rsidRPr="00BC3B61">
          <w:rPr>
            <w:rStyle w:val="Hyperlink"/>
            <w:rFonts w:asciiTheme="minorHAnsi" w:hAnsiTheme="minorHAnsi"/>
            <w:sz w:val="20"/>
            <w:szCs w:val="20"/>
          </w:rPr>
          <w:t xml:space="preserve">phosphorus) and </w:t>
        </w:r>
        <w:r w:rsidR="004451E7" w:rsidRPr="00BC3B61">
          <w:rPr>
            <w:rStyle w:val="Hyperlink"/>
            <w:rFonts w:asciiTheme="minorHAnsi" w:hAnsiTheme="minorHAnsi"/>
            <w:sz w:val="20"/>
            <w:szCs w:val="20"/>
          </w:rPr>
          <w:t>I-4650-03 (</w:t>
        </w:r>
        <w:r w:rsidR="001742EF" w:rsidRPr="00BC3B61">
          <w:rPr>
            <w:rStyle w:val="Hyperlink"/>
            <w:rFonts w:asciiTheme="minorHAnsi" w:hAnsiTheme="minorHAnsi"/>
            <w:sz w:val="20"/>
            <w:szCs w:val="20"/>
          </w:rPr>
          <w:t xml:space="preserve">total nitrogen and </w:t>
        </w:r>
        <w:r w:rsidR="00043B54" w:rsidRPr="00BC3B61">
          <w:rPr>
            <w:rStyle w:val="Hyperlink"/>
            <w:rFonts w:asciiTheme="minorHAnsi" w:hAnsiTheme="minorHAnsi"/>
            <w:sz w:val="20"/>
            <w:szCs w:val="20"/>
          </w:rPr>
          <w:t xml:space="preserve">total </w:t>
        </w:r>
        <w:r w:rsidR="004451E7" w:rsidRPr="00BC3B61">
          <w:rPr>
            <w:rStyle w:val="Hyperlink"/>
            <w:rFonts w:asciiTheme="minorHAnsi" w:hAnsiTheme="minorHAnsi"/>
            <w:sz w:val="20"/>
            <w:szCs w:val="20"/>
          </w:rPr>
          <w:t>phosphorus).</w:t>
        </w:r>
      </w:hyperlink>
      <w:r w:rsidRPr="00BC3B61">
        <w:rPr>
          <w:rFonts w:asciiTheme="minorHAnsi" w:hAnsiTheme="minorHAnsi"/>
          <w:sz w:val="20"/>
          <w:szCs w:val="20"/>
        </w:rPr>
        <w:br/>
      </w:r>
    </w:p>
    <w:p w14:paraId="25274960" w14:textId="77777777" w:rsidR="00BB331E" w:rsidRPr="00BC3B61" w:rsidRDefault="0039190E" w:rsidP="001B36F5">
      <w:pPr>
        <w:tabs>
          <w:tab w:val="left" w:pos="-2160"/>
          <w:tab w:val="left" w:pos="-1440"/>
          <w:tab w:val="left" w:pos="-720"/>
          <w:tab w:val="left" w:pos="63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30"/>
        <w:rPr>
          <w:rFonts w:asciiTheme="minorHAnsi" w:hAnsiTheme="minorHAnsi"/>
          <w:sz w:val="20"/>
          <w:szCs w:val="20"/>
        </w:rPr>
      </w:pPr>
      <w:r w:rsidRPr="00BC3B61">
        <w:rPr>
          <w:rFonts w:asciiTheme="minorHAnsi" w:hAnsiTheme="minorHAnsi"/>
          <w:sz w:val="20"/>
          <w:szCs w:val="20"/>
        </w:rPr>
        <w:t>Valderrama, J.C., 1981</w:t>
      </w:r>
      <w:r w:rsidR="00683D22" w:rsidRPr="00BC3B61">
        <w:rPr>
          <w:rFonts w:asciiTheme="minorHAnsi" w:hAnsiTheme="minorHAnsi"/>
          <w:sz w:val="20"/>
          <w:szCs w:val="20"/>
        </w:rPr>
        <w:t>.</w:t>
      </w:r>
      <w:r w:rsidRPr="00BC3B61">
        <w:rPr>
          <w:rFonts w:asciiTheme="minorHAnsi" w:hAnsiTheme="minorHAnsi"/>
          <w:sz w:val="20"/>
          <w:szCs w:val="20"/>
        </w:rPr>
        <w:t xml:space="preserve"> The Simultaneous Analysis of Total Nitrogen and Total Phosphorus in Natural Waters: Marine Chemistry, v. 21, p. 109–122.</w:t>
      </w:r>
    </w:p>
    <w:sectPr w:rsidR="00BB331E" w:rsidRPr="00BC3B61" w:rsidSect="008665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1152" w:footer="634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4FAEE4" w14:textId="77777777" w:rsidR="00A765FE" w:rsidRDefault="00A765FE" w:rsidP="00BF723C">
      <w:r>
        <w:separator/>
      </w:r>
    </w:p>
  </w:endnote>
  <w:endnote w:type="continuationSeparator" w:id="0">
    <w:p w14:paraId="173428A3" w14:textId="77777777" w:rsidR="00A765FE" w:rsidRDefault="00A765FE" w:rsidP="00BF723C">
      <w:r>
        <w:continuationSeparator/>
      </w:r>
    </w:p>
  </w:endnote>
  <w:endnote w:type="continuationNotice" w:id="1">
    <w:p w14:paraId="328D5DBD" w14:textId="77777777" w:rsidR="00A765FE" w:rsidRDefault="00A765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IKC G+ 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4CF525" w14:textId="77777777" w:rsidR="006728CC" w:rsidRDefault="006728C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21166" w14:textId="77777777" w:rsidR="00BC3B61" w:rsidRDefault="00BC3B61" w:rsidP="00BC3B61">
    <w:pPr>
      <w:widowControl/>
      <w:tabs>
        <w:tab w:val="center" w:pos="4320"/>
        <w:tab w:val="right" w:pos="8640"/>
      </w:tabs>
      <w:autoSpaceDE/>
      <w:autoSpaceDN/>
      <w:adjustRightInd/>
      <w:spacing w:after="160" w:line="259" w:lineRule="auto"/>
      <w:ind w:left="1570" w:hanging="965"/>
      <w:jc w:val="center"/>
      <w:rPr>
        <w:rFonts w:ascii="Calibri" w:hAnsi="Calibri"/>
        <w:b/>
        <w:i/>
        <w:color w:val="1F3864"/>
        <w:sz w:val="18"/>
        <w:szCs w:val="18"/>
      </w:rPr>
    </w:pPr>
  </w:p>
  <w:p w14:paraId="708270DC" w14:textId="77777777" w:rsidR="00BC3B61" w:rsidRPr="00BC3B61" w:rsidRDefault="00BC3B61" w:rsidP="00BE4469">
    <w:pPr>
      <w:widowControl/>
      <w:tabs>
        <w:tab w:val="center" w:pos="4320"/>
      </w:tabs>
      <w:autoSpaceDE/>
      <w:autoSpaceDN/>
      <w:adjustRightInd/>
      <w:spacing w:after="160" w:line="259" w:lineRule="auto"/>
      <w:ind w:right="-450"/>
      <w:jc w:val="center"/>
      <w:rPr>
        <w:rFonts w:ascii="Calibri" w:hAnsi="Calibri"/>
        <w:b/>
        <w:i/>
        <w:color w:val="1F3864"/>
        <w:sz w:val="18"/>
        <w:szCs w:val="18"/>
      </w:rPr>
    </w:pPr>
    <w:r w:rsidRPr="00BC3B61">
      <w:rPr>
        <w:rFonts w:ascii="Calibri" w:hAnsi="Calibri"/>
        <w:b/>
        <w:i/>
        <w:color w:val="1F3864"/>
        <w:sz w:val="18"/>
        <w:szCs w:val="18"/>
      </w:rPr>
      <w:t xml:space="preserve">Methods and Quality Assurance for CBP Water Quality Monitoring Programs </w:t>
    </w:r>
    <w:r w:rsidR="00BE4469">
      <w:rPr>
        <w:rFonts w:ascii="Calibri" w:hAnsi="Calibri"/>
        <w:b/>
        <w:i/>
        <w:color w:val="1F3864"/>
        <w:sz w:val="18"/>
        <w:szCs w:val="18"/>
      </w:rPr>
      <w:tab/>
    </w:r>
    <w:r w:rsidR="00BE4469">
      <w:rPr>
        <w:rFonts w:ascii="Calibri" w:hAnsi="Calibri"/>
        <w:b/>
        <w:i/>
        <w:color w:val="1F3864"/>
        <w:sz w:val="18"/>
        <w:szCs w:val="18"/>
      </w:rPr>
      <w:tab/>
    </w:r>
    <w:r w:rsidR="00EF141B">
      <w:rPr>
        <w:rFonts w:ascii="Calibri" w:hAnsi="Calibri"/>
        <w:b/>
        <w:i/>
        <w:color w:val="1F3864"/>
        <w:sz w:val="18"/>
        <w:szCs w:val="18"/>
      </w:rPr>
      <w:t>Chapter 6</w:t>
    </w:r>
    <w:r w:rsidRPr="00BC3B61">
      <w:rPr>
        <w:rFonts w:ascii="Calibri" w:hAnsi="Calibri"/>
        <w:b/>
        <w:i/>
        <w:color w:val="1F3864"/>
        <w:sz w:val="18"/>
        <w:szCs w:val="18"/>
      </w:rPr>
      <w:t>, Page</w:t>
    </w:r>
    <w:r w:rsidR="00EF141B">
      <w:rPr>
        <w:rFonts w:ascii="Calibri" w:hAnsi="Calibri"/>
        <w:b/>
        <w:i/>
        <w:color w:val="1F3864"/>
        <w:sz w:val="18"/>
        <w:szCs w:val="18"/>
      </w:rPr>
      <w:t xml:space="preserve"> D.1-</w:t>
    </w:r>
    <w:r w:rsidR="00BE4469">
      <w:rPr>
        <w:rFonts w:ascii="Calibri" w:hAnsi="Calibri"/>
        <w:b/>
        <w:i/>
        <w:color w:val="1F3864"/>
        <w:sz w:val="18"/>
        <w:szCs w:val="18"/>
      </w:rPr>
      <w:t xml:space="preserve"> </w:t>
    </w:r>
    <w:r w:rsidRPr="00BC3B61">
      <w:rPr>
        <w:rFonts w:ascii="Calibri" w:hAnsi="Calibri"/>
        <w:b/>
        <w:i/>
        <w:color w:val="1F3864"/>
        <w:sz w:val="18"/>
        <w:szCs w:val="18"/>
      </w:rPr>
      <w:fldChar w:fldCharType="begin"/>
    </w:r>
    <w:r w:rsidRPr="00BC3B61">
      <w:rPr>
        <w:rFonts w:ascii="Calibri" w:hAnsi="Calibri"/>
        <w:b/>
        <w:i/>
        <w:color w:val="1F3864"/>
        <w:sz w:val="18"/>
        <w:szCs w:val="18"/>
      </w:rPr>
      <w:instrText xml:space="preserve"> PAGE   \* MERGEFORMAT </w:instrText>
    </w:r>
    <w:r w:rsidRPr="00BC3B61">
      <w:rPr>
        <w:rFonts w:ascii="Calibri" w:hAnsi="Calibri"/>
        <w:b/>
        <w:i/>
        <w:color w:val="1F3864"/>
        <w:sz w:val="18"/>
        <w:szCs w:val="18"/>
      </w:rPr>
      <w:fldChar w:fldCharType="separate"/>
    </w:r>
    <w:r w:rsidR="00A765FE">
      <w:rPr>
        <w:rFonts w:ascii="Calibri" w:hAnsi="Calibri"/>
        <w:b/>
        <w:i/>
        <w:noProof/>
        <w:color w:val="1F3864"/>
        <w:sz w:val="18"/>
        <w:szCs w:val="18"/>
      </w:rPr>
      <w:t>2</w:t>
    </w:r>
    <w:r w:rsidRPr="00BC3B61">
      <w:rPr>
        <w:rFonts w:ascii="Calibri" w:hAnsi="Calibri"/>
        <w:b/>
        <w:i/>
        <w:noProof/>
        <w:color w:val="1F3864"/>
        <w:sz w:val="18"/>
        <w:szCs w:val="18"/>
      </w:rPr>
      <w:fldChar w:fldCharType="end"/>
    </w:r>
  </w:p>
  <w:p w14:paraId="57309D09" w14:textId="77777777" w:rsidR="00523354" w:rsidRDefault="005233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07FE28" w14:textId="77777777" w:rsidR="006728CC" w:rsidRDefault="006728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67F985" w14:textId="77777777" w:rsidR="00A765FE" w:rsidRDefault="00A765FE" w:rsidP="00BF723C">
      <w:r>
        <w:separator/>
      </w:r>
    </w:p>
  </w:footnote>
  <w:footnote w:type="continuationSeparator" w:id="0">
    <w:p w14:paraId="38E77578" w14:textId="77777777" w:rsidR="00A765FE" w:rsidRDefault="00A765FE" w:rsidP="00BF723C">
      <w:r>
        <w:continuationSeparator/>
      </w:r>
    </w:p>
  </w:footnote>
  <w:footnote w:type="continuationNotice" w:id="1">
    <w:p w14:paraId="2F354047" w14:textId="77777777" w:rsidR="00A765FE" w:rsidRDefault="00A765F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6A1A4" w14:textId="77777777" w:rsidR="006728CC" w:rsidRDefault="006728C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A6B781" w14:textId="77777777" w:rsidR="009436B1" w:rsidRDefault="009436B1" w:rsidP="009436B1">
    <w:pPr>
      <w:widowControl/>
      <w:autoSpaceDE/>
      <w:autoSpaceDN/>
      <w:adjustRightInd/>
      <w:jc w:val="right"/>
      <w:rPr>
        <w:rFonts w:ascii="Calibri" w:hAnsi="Calibri"/>
        <w:color w:val="1F3864"/>
        <w:sz w:val="20"/>
        <w:szCs w:val="20"/>
      </w:rPr>
    </w:pPr>
    <w:r>
      <w:rPr>
        <w:rFonts w:ascii="Calibri" w:hAnsi="Calibri"/>
        <w:color w:val="1F3864"/>
        <w:sz w:val="20"/>
        <w:szCs w:val="20"/>
      </w:rPr>
      <w:t>Ch</w:t>
    </w:r>
    <w:r w:rsidR="00132E20">
      <w:rPr>
        <w:rFonts w:ascii="Calibri" w:hAnsi="Calibri"/>
        <w:color w:val="1F3864"/>
        <w:sz w:val="20"/>
        <w:szCs w:val="20"/>
      </w:rPr>
      <w:t>apter 6</w:t>
    </w:r>
    <w:r>
      <w:rPr>
        <w:rFonts w:ascii="Calibri" w:hAnsi="Calibri"/>
        <w:color w:val="1F3864"/>
        <w:sz w:val="20"/>
        <w:szCs w:val="20"/>
      </w:rPr>
      <w:t xml:space="preserve">, </w:t>
    </w:r>
    <w:r w:rsidR="00132E20">
      <w:rPr>
        <w:rFonts w:ascii="Calibri" w:hAnsi="Calibri"/>
        <w:color w:val="1F3864"/>
        <w:sz w:val="20"/>
        <w:szCs w:val="20"/>
      </w:rPr>
      <w:t>Section D.1</w:t>
    </w:r>
  </w:p>
  <w:p w14:paraId="03DAA523" w14:textId="77777777" w:rsidR="009436B1" w:rsidRPr="009436B1" w:rsidRDefault="009436B1" w:rsidP="009436B1">
    <w:pPr>
      <w:widowControl/>
      <w:autoSpaceDE/>
      <w:autoSpaceDN/>
      <w:adjustRightInd/>
      <w:jc w:val="right"/>
      <w:rPr>
        <w:rFonts w:ascii="Calibri" w:hAnsi="Calibri"/>
        <w:color w:val="1F3864"/>
        <w:sz w:val="20"/>
        <w:szCs w:val="20"/>
      </w:rPr>
    </w:pPr>
    <w:r>
      <w:rPr>
        <w:rFonts w:ascii="Calibri" w:hAnsi="Calibri"/>
        <w:color w:val="1F3864"/>
        <w:sz w:val="20"/>
        <w:szCs w:val="20"/>
      </w:rPr>
      <w:t xml:space="preserve">Alkaline Persulfate Digestion for N &amp; P </w:t>
    </w:r>
  </w:p>
  <w:p w14:paraId="75FDD7F3" w14:textId="6A2A64CB" w:rsidR="009436B1" w:rsidRPr="009436B1" w:rsidRDefault="009436B1" w:rsidP="009436B1">
    <w:pPr>
      <w:widowControl/>
      <w:autoSpaceDE/>
      <w:autoSpaceDN/>
      <w:adjustRightInd/>
      <w:jc w:val="right"/>
      <w:rPr>
        <w:rFonts w:ascii="Calibri" w:hAnsi="Calibri"/>
        <w:color w:val="1F3864"/>
        <w:sz w:val="20"/>
        <w:szCs w:val="20"/>
      </w:rPr>
    </w:pPr>
    <w:del w:id="75" w:author="Mary Ellen Ley" w:date="2017-01-03T13:44:00Z">
      <w:r w:rsidRPr="009436B1">
        <w:rPr>
          <w:rFonts w:ascii="Calibri" w:hAnsi="Calibri"/>
          <w:color w:val="1F3864"/>
          <w:sz w:val="20"/>
          <w:szCs w:val="20"/>
        </w:rPr>
        <w:delText>Mar. 30</w:delText>
      </w:r>
    </w:del>
    <w:ins w:id="76" w:author="Mary Ellen Ley" w:date="2017-01-03T13:44:00Z">
      <w:r w:rsidR="006728CC">
        <w:rPr>
          <w:rFonts w:ascii="Calibri" w:hAnsi="Calibri"/>
          <w:color w:val="1F3864"/>
          <w:sz w:val="20"/>
          <w:szCs w:val="20"/>
        </w:rPr>
        <w:t>Dec. 20</w:t>
      </w:r>
    </w:ins>
    <w:r w:rsidR="006728CC">
      <w:rPr>
        <w:rFonts w:ascii="Calibri" w:hAnsi="Calibri"/>
        <w:color w:val="1F3864"/>
        <w:sz w:val="20"/>
        <w:szCs w:val="20"/>
      </w:rPr>
      <w:t>,</w:t>
    </w:r>
    <w:r w:rsidRPr="009436B1">
      <w:rPr>
        <w:rFonts w:ascii="Calibri" w:hAnsi="Calibri"/>
        <w:color w:val="1F3864"/>
        <w:sz w:val="20"/>
        <w:szCs w:val="20"/>
      </w:rPr>
      <w:t xml:space="preserve"> 2016 (Rev.1)</w:t>
    </w:r>
  </w:p>
  <w:p w14:paraId="265273E0" w14:textId="77777777" w:rsidR="009436B1" w:rsidRPr="009436B1" w:rsidRDefault="009436B1" w:rsidP="009436B1">
    <w:pPr>
      <w:widowControl/>
      <w:autoSpaceDE/>
      <w:autoSpaceDN/>
      <w:adjustRightInd/>
      <w:jc w:val="right"/>
      <w:rPr>
        <w:rFonts w:ascii="Calibri" w:hAnsi="Calibri"/>
        <w:color w:val="1F3864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55D60E" w14:textId="77777777" w:rsidR="006728CC" w:rsidRDefault="006728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46780"/>
    <w:multiLevelType w:val="hybridMultilevel"/>
    <w:tmpl w:val="865E67B6"/>
    <w:lvl w:ilvl="0" w:tplc="87DC764A">
      <w:start w:val="1"/>
      <w:numFmt w:val="decimal"/>
      <w:lvlText w:val="(%1)"/>
      <w:lvlJc w:val="left"/>
      <w:pPr>
        <w:ind w:left="18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5" w:hanging="360"/>
      </w:pPr>
    </w:lvl>
    <w:lvl w:ilvl="2" w:tplc="0409001B" w:tentative="1">
      <w:start w:val="1"/>
      <w:numFmt w:val="lowerRoman"/>
      <w:lvlText w:val="%3."/>
      <w:lvlJc w:val="right"/>
      <w:pPr>
        <w:ind w:left="3245" w:hanging="180"/>
      </w:pPr>
    </w:lvl>
    <w:lvl w:ilvl="3" w:tplc="0409000F" w:tentative="1">
      <w:start w:val="1"/>
      <w:numFmt w:val="decimal"/>
      <w:lvlText w:val="%4."/>
      <w:lvlJc w:val="left"/>
      <w:pPr>
        <w:ind w:left="3965" w:hanging="360"/>
      </w:pPr>
    </w:lvl>
    <w:lvl w:ilvl="4" w:tplc="04090019" w:tentative="1">
      <w:start w:val="1"/>
      <w:numFmt w:val="lowerLetter"/>
      <w:lvlText w:val="%5."/>
      <w:lvlJc w:val="left"/>
      <w:pPr>
        <w:ind w:left="4685" w:hanging="360"/>
      </w:pPr>
    </w:lvl>
    <w:lvl w:ilvl="5" w:tplc="0409001B" w:tentative="1">
      <w:start w:val="1"/>
      <w:numFmt w:val="lowerRoman"/>
      <w:lvlText w:val="%6."/>
      <w:lvlJc w:val="right"/>
      <w:pPr>
        <w:ind w:left="5405" w:hanging="180"/>
      </w:pPr>
    </w:lvl>
    <w:lvl w:ilvl="6" w:tplc="0409000F" w:tentative="1">
      <w:start w:val="1"/>
      <w:numFmt w:val="decimal"/>
      <w:lvlText w:val="%7."/>
      <w:lvlJc w:val="left"/>
      <w:pPr>
        <w:ind w:left="6125" w:hanging="360"/>
      </w:pPr>
    </w:lvl>
    <w:lvl w:ilvl="7" w:tplc="04090019" w:tentative="1">
      <w:start w:val="1"/>
      <w:numFmt w:val="lowerLetter"/>
      <w:lvlText w:val="%8."/>
      <w:lvlJc w:val="left"/>
      <w:pPr>
        <w:ind w:left="6845" w:hanging="360"/>
      </w:pPr>
    </w:lvl>
    <w:lvl w:ilvl="8" w:tplc="0409001B" w:tentative="1">
      <w:start w:val="1"/>
      <w:numFmt w:val="lowerRoman"/>
      <w:lvlText w:val="%9."/>
      <w:lvlJc w:val="right"/>
      <w:pPr>
        <w:ind w:left="7565" w:hanging="180"/>
      </w:pPr>
    </w:lvl>
  </w:abstractNum>
  <w:abstractNum w:abstractNumId="1" w15:restartNumberingAfterBreak="0">
    <w:nsid w:val="1CD82EA2"/>
    <w:multiLevelType w:val="hybridMultilevel"/>
    <w:tmpl w:val="5038F84A"/>
    <w:lvl w:ilvl="0" w:tplc="040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D296A"/>
    <w:multiLevelType w:val="hybridMultilevel"/>
    <w:tmpl w:val="94DA11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D773C"/>
    <w:multiLevelType w:val="hybridMultilevel"/>
    <w:tmpl w:val="F918B61E"/>
    <w:lvl w:ilvl="0" w:tplc="0409000F">
      <w:start w:val="1"/>
      <w:numFmt w:val="decimal"/>
      <w:lvlText w:val="%1."/>
      <w:lvlJc w:val="left"/>
      <w:pPr>
        <w:ind w:left="1920" w:hanging="360"/>
      </w:p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45075434"/>
    <w:multiLevelType w:val="hybridMultilevel"/>
    <w:tmpl w:val="F3966D46"/>
    <w:lvl w:ilvl="0" w:tplc="6CC09C12">
      <w:start w:val="1"/>
      <w:numFmt w:val="decimal"/>
      <w:lvlText w:val="(%1)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 w15:restartNumberingAfterBreak="0">
    <w:nsid w:val="4A09004B"/>
    <w:multiLevelType w:val="hybridMultilevel"/>
    <w:tmpl w:val="B94C22E4"/>
    <w:lvl w:ilvl="0" w:tplc="0409000F">
      <w:start w:val="1"/>
      <w:numFmt w:val="decimal"/>
      <w:lvlText w:val="%1."/>
      <w:lvlJc w:val="left"/>
      <w:pPr>
        <w:ind w:left="2321" w:hanging="360"/>
      </w:pPr>
    </w:lvl>
    <w:lvl w:ilvl="1" w:tplc="04090019" w:tentative="1">
      <w:start w:val="1"/>
      <w:numFmt w:val="lowerLetter"/>
      <w:lvlText w:val="%2."/>
      <w:lvlJc w:val="left"/>
      <w:pPr>
        <w:ind w:left="3041" w:hanging="360"/>
      </w:pPr>
    </w:lvl>
    <w:lvl w:ilvl="2" w:tplc="0409001B" w:tentative="1">
      <w:start w:val="1"/>
      <w:numFmt w:val="lowerRoman"/>
      <w:lvlText w:val="%3."/>
      <w:lvlJc w:val="right"/>
      <w:pPr>
        <w:ind w:left="3761" w:hanging="180"/>
      </w:pPr>
    </w:lvl>
    <w:lvl w:ilvl="3" w:tplc="0409000F" w:tentative="1">
      <w:start w:val="1"/>
      <w:numFmt w:val="decimal"/>
      <w:lvlText w:val="%4."/>
      <w:lvlJc w:val="left"/>
      <w:pPr>
        <w:ind w:left="4481" w:hanging="360"/>
      </w:pPr>
    </w:lvl>
    <w:lvl w:ilvl="4" w:tplc="04090019" w:tentative="1">
      <w:start w:val="1"/>
      <w:numFmt w:val="lowerLetter"/>
      <w:lvlText w:val="%5."/>
      <w:lvlJc w:val="left"/>
      <w:pPr>
        <w:ind w:left="5201" w:hanging="360"/>
      </w:pPr>
    </w:lvl>
    <w:lvl w:ilvl="5" w:tplc="0409001B" w:tentative="1">
      <w:start w:val="1"/>
      <w:numFmt w:val="lowerRoman"/>
      <w:lvlText w:val="%6."/>
      <w:lvlJc w:val="right"/>
      <w:pPr>
        <w:ind w:left="5921" w:hanging="180"/>
      </w:pPr>
    </w:lvl>
    <w:lvl w:ilvl="6" w:tplc="0409000F" w:tentative="1">
      <w:start w:val="1"/>
      <w:numFmt w:val="decimal"/>
      <w:lvlText w:val="%7."/>
      <w:lvlJc w:val="left"/>
      <w:pPr>
        <w:ind w:left="6641" w:hanging="360"/>
      </w:pPr>
    </w:lvl>
    <w:lvl w:ilvl="7" w:tplc="04090019" w:tentative="1">
      <w:start w:val="1"/>
      <w:numFmt w:val="lowerLetter"/>
      <w:lvlText w:val="%8."/>
      <w:lvlJc w:val="left"/>
      <w:pPr>
        <w:ind w:left="7361" w:hanging="360"/>
      </w:pPr>
    </w:lvl>
    <w:lvl w:ilvl="8" w:tplc="0409001B" w:tentative="1">
      <w:start w:val="1"/>
      <w:numFmt w:val="lowerRoman"/>
      <w:lvlText w:val="%9."/>
      <w:lvlJc w:val="right"/>
      <w:pPr>
        <w:ind w:left="8081" w:hanging="180"/>
      </w:pPr>
    </w:lvl>
  </w:abstractNum>
  <w:abstractNum w:abstractNumId="6" w15:restartNumberingAfterBreak="0">
    <w:nsid w:val="51463A78"/>
    <w:multiLevelType w:val="hybridMultilevel"/>
    <w:tmpl w:val="BA166AB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65250D26"/>
    <w:multiLevelType w:val="hybridMultilevel"/>
    <w:tmpl w:val="44E42C52"/>
    <w:lvl w:ilvl="0" w:tplc="87DC764A">
      <w:start w:val="1"/>
      <w:numFmt w:val="decimal"/>
      <w:lvlText w:val="(%1)"/>
      <w:lvlJc w:val="left"/>
      <w:pPr>
        <w:ind w:left="19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4060A9"/>
    <w:multiLevelType w:val="hybridMultilevel"/>
    <w:tmpl w:val="E4BA5BB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73D05419"/>
    <w:multiLevelType w:val="hybridMultilevel"/>
    <w:tmpl w:val="32067D14"/>
    <w:lvl w:ilvl="0" w:tplc="50EE297E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7F8B58A7"/>
    <w:multiLevelType w:val="multilevel"/>
    <w:tmpl w:val="9D904964"/>
    <w:name w:val="2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3"/>
  </w:num>
  <w:num w:numId="8">
    <w:abstractNumId w:val="10"/>
  </w:num>
  <w:num w:numId="9">
    <w:abstractNumId w:val="8"/>
  </w:num>
  <w:num w:numId="10">
    <w:abstractNumId w:val="9"/>
  </w:num>
  <w:num w:numId="11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y Ellen Ley">
    <w15:presenceInfo w15:providerId="AD" w15:userId="S-1-5-21-780216973-25257766-102967255-25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767"/>
    <w:rsid w:val="00001CD3"/>
    <w:rsid w:val="00007D14"/>
    <w:rsid w:val="00011960"/>
    <w:rsid w:val="000159D2"/>
    <w:rsid w:val="00032A48"/>
    <w:rsid w:val="00036268"/>
    <w:rsid w:val="0004045F"/>
    <w:rsid w:val="000435C9"/>
    <w:rsid w:val="00043B54"/>
    <w:rsid w:val="00063C06"/>
    <w:rsid w:val="000823AD"/>
    <w:rsid w:val="000C1A8A"/>
    <w:rsid w:val="000F40D9"/>
    <w:rsid w:val="001039FE"/>
    <w:rsid w:val="00110779"/>
    <w:rsid w:val="00113898"/>
    <w:rsid w:val="00132135"/>
    <w:rsid w:val="00132E20"/>
    <w:rsid w:val="00134F50"/>
    <w:rsid w:val="00136C09"/>
    <w:rsid w:val="00144F94"/>
    <w:rsid w:val="00146A94"/>
    <w:rsid w:val="001742EF"/>
    <w:rsid w:val="00192256"/>
    <w:rsid w:val="00196E09"/>
    <w:rsid w:val="001B36F5"/>
    <w:rsid w:val="001B609C"/>
    <w:rsid w:val="001D0DEF"/>
    <w:rsid w:val="001D2BE3"/>
    <w:rsid w:val="001F02BA"/>
    <w:rsid w:val="001F3C37"/>
    <w:rsid w:val="001F7730"/>
    <w:rsid w:val="00202A6C"/>
    <w:rsid w:val="00214D42"/>
    <w:rsid w:val="00232B2D"/>
    <w:rsid w:val="00270C4A"/>
    <w:rsid w:val="0029051C"/>
    <w:rsid w:val="002A452A"/>
    <w:rsid w:val="002A4780"/>
    <w:rsid w:val="002A4C71"/>
    <w:rsid w:val="002A7D3A"/>
    <w:rsid w:val="002B06D9"/>
    <w:rsid w:val="002B0C10"/>
    <w:rsid w:val="002B5D4B"/>
    <w:rsid w:val="002D47BA"/>
    <w:rsid w:val="002E05E5"/>
    <w:rsid w:val="002E2C77"/>
    <w:rsid w:val="002E38A3"/>
    <w:rsid w:val="002E5D43"/>
    <w:rsid w:val="002F3B7C"/>
    <w:rsid w:val="00307CC5"/>
    <w:rsid w:val="00337C5D"/>
    <w:rsid w:val="003421FF"/>
    <w:rsid w:val="00342C3B"/>
    <w:rsid w:val="00373A22"/>
    <w:rsid w:val="00375990"/>
    <w:rsid w:val="003776A7"/>
    <w:rsid w:val="0039190E"/>
    <w:rsid w:val="003929A7"/>
    <w:rsid w:val="003A042F"/>
    <w:rsid w:val="003A4E3E"/>
    <w:rsid w:val="003D49A7"/>
    <w:rsid w:val="003E1EAC"/>
    <w:rsid w:val="003E4F7E"/>
    <w:rsid w:val="003E5D75"/>
    <w:rsid w:val="00400B61"/>
    <w:rsid w:val="004010D2"/>
    <w:rsid w:val="0042186A"/>
    <w:rsid w:val="004451E7"/>
    <w:rsid w:val="004634A2"/>
    <w:rsid w:val="00471BDD"/>
    <w:rsid w:val="004826C2"/>
    <w:rsid w:val="004A0F51"/>
    <w:rsid w:val="004A1241"/>
    <w:rsid w:val="004A78AA"/>
    <w:rsid w:val="004D3E40"/>
    <w:rsid w:val="004D41C4"/>
    <w:rsid w:val="004F06D1"/>
    <w:rsid w:val="00501970"/>
    <w:rsid w:val="00501E54"/>
    <w:rsid w:val="005140A7"/>
    <w:rsid w:val="00521EE9"/>
    <w:rsid w:val="00523354"/>
    <w:rsid w:val="005245F5"/>
    <w:rsid w:val="0052481D"/>
    <w:rsid w:val="00543F6A"/>
    <w:rsid w:val="00555696"/>
    <w:rsid w:val="00560295"/>
    <w:rsid w:val="00576C86"/>
    <w:rsid w:val="005863B9"/>
    <w:rsid w:val="005D0EA7"/>
    <w:rsid w:val="005D5C62"/>
    <w:rsid w:val="005E5845"/>
    <w:rsid w:val="005E6AF5"/>
    <w:rsid w:val="006115AD"/>
    <w:rsid w:val="00621EB0"/>
    <w:rsid w:val="006456F8"/>
    <w:rsid w:val="00645F5A"/>
    <w:rsid w:val="0065391E"/>
    <w:rsid w:val="00672032"/>
    <w:rsid w:val="006728CC"/>
    <w:rsid w:val="006746A6"/>
    <w:rsid w:val="00683D22"/>
    <w:rsid w:val="0069736E"/>
    <w:rsid w:val="006C4244"/>
    <w:rsid w:val="006F1024"/>
    <w:rsid w:val="006F2BB6"/>
    <w:rsid w:val="00710155"/>
    <w:rsid w:val="00714A10"/>
    <w:rsid w:val="00745025"/>
    <w:rsid w:val="007517E7"/>
    <w:rsid w:val="00756ABB"/>
    <w:rsid w:val="00757AD7"/>
    <w:rsid w:val="007850D2"/>
    <w:rsid w:val="007916D5"/>
    <w:rsid w:val="007969B8"/>
    <w:rsid w:val="007A0639"/>
    <w:rsid w:val="007A241A"/>
    <w:rsid w:val="007A7992"/>
    <w:rsid w:val="007C0AE7"/>
    <w:rsid w:val="007C316A"/>
    <w:rsid w:val="007D25E9"/>
    <w:rsid w:val="007D5768"/>
    <w:rsid w:val="007D6344"/>
    <w:rsid w:val="007E362D"/>
    <w:rsid w:val="007F1F42"/>
    <w:rsid w:val="0080288F"/>
    <w:rsid w:val="0081671F"/>
    <w:rsid w:val="00823A3A"/>
    <w:rsid w:val="008465C6"/>
    <w:rsid w:val="0086659E"/>
    <w:rsid w:val="00892903"/>
    <w:rsid w:val="00896ADB"/>
    <w:rsid w:val="008A2545"/>
    <w:rsid w:val="008A276B"/>
    <w:rsid w:val="008B622F"/>
    <w:rsid w:val="008D1879"/>
    <w:rsid w:val="008D2EFA"/>
    <w:rsid w:val="008E46C8"/>
    <w:rsid w:val="008E54C6"/>
    <w:rsid w:val="008F211C"/>
    <w:rsid w:val="008F2711"/>
    <w:rsid w:val="00914439"/>
    <w:rsid w:val="009436B1"/>
    <w:rsid w:val="00967585"/>
    <w:rsid w:val="009A6F9B"/>
    <w:rsid w:val="009B7C12"/>
    <w:rsid w:val="009E6668"/>
    <w:rsid w:val="009F5404"/>
    <w:rsid w:val="009F5B31"/>
    <w:rsid w:val="00A14F2A"/>
    <w:rsid w:val="00A274D4"/>
    <w:rsid w:val="00A43844"/>
    <w:rsid w:val="00A54AB4"/>
    <w:rsid w:val="00A757D3"/>
    <w:rsid w:val="00A765FE"/>
    <w:rsid w:val="00A96FBD"/>
    <w:rsid w:val="00AA4B54"/>
    <w:rsid w:val="00AD0801"/>
    <w:rsid w:val="00AE61E8"/>
    <w:rsid w:val="00B04E7A"/>
    <w:rsid w:val="00B0547B"/>
    <w:rsid w:val="00B2057F"/>
    <w:rsid w:val="00B61FCF"/>
    <w:rsid w:val="00B67ED1"/>
    <w:rsid w:val="00B8052F"/>
    <w:rsid w:val="00B813EB"/>
    <w:rsid w:val="00B94998"/>
    <w:rsid w:val="00B96AD1"/>
    <w:rsid w:val="00BB28BB"/>
    <w:rsid w:val="00BB331E"/>
    <w:rsid w:val="00BB6D48"/>
    <w:rsid w:val="00BC1D0E"/>
    <w:rsid w:val="00BC3B61"/>
    <w:rsid w:val="00BC645F"/>
    <w:rsid w:val="00BE06A9"/>
    <w:rsid w:val="00BE4469"/>
    <w:rsid w:val="00BF723C"/>
    <w:rsid w:val="00C029B6"/>
    <w:rsid w:val="00C12006"/>
    <w:rsid w:val="00C23021"/>
    <w:rsid w:val="00C45D37"/>
    <w:rsid w:val="00C6047E"/>
    <w:rsid w:val="00C737E1"/>
    <w:rsid w:val="00C74ABD"/>
    <w:rsid w:val="00C9261C"/>
    <w:rsid w:val="00CC4477"/>
    <w:rsid w:val="00CE684A"/>
    <w:rsid w:val="00CE7C9D"/>
    <w:rsid w:val="00CF0D87"/>
    <w:rsid w:val="00D0080C"/>
    <w:rsid w:val="00D0217C"/>
    <w:rsid w:val="00D20820"/>
    <w:rsid w:val="00D2612D"/>
    <w:rsid w:val="00D26AF8"/>
    <w:rsid w:val="00D31641"/>
    <w:rsid w:val="00D33987"/>
    <w:rsid w:val="00D434FD"/>
    <w:rsid w:val="00D51EAB"/>
    <w:rsid w:val="00D75199"/>
    <w:rsid w:val="00D81B17"/>
    <w:rsid w:val="00D81CE5"/>
    <w:rsid w:val="00D8630A"/>
    <w:rsid w:val="00D86C24"/>
    <w:rsid w:val="00D904D0"/>
    <w:rsid w:val="00D918D3"/>
    <w:rsid w:val="00DA2642"/>
    <w:rsid w:val="00DB0D4E"/>
    <w:rsid w:val="00DB280C"/>
    <w:rsid w:val="00DC63A8"/>
    <w:rsid w:val="00DD03A7"/>
    <w:rsid w:val="00DD6324"/>
    <w:rsid w:val="00DE046A"/>
    <w:rsid w:val="00DE5EF0"/>
    <w:rsid w:val="00E14CED"/>
    <w:rsid w:val="00E163BF"/>
    <w:rsid w:val="00E4787A"/>
    <w:rsid w:val="00E554E1"/>
    <w:rsid w:val="00E826A1"/>
    <w:rsid w:val="00E828CD"/>
    <w:rsid w:val="00E9077A"/>
    <w:rsid w:val="00EC4A63"/>
    <w:rsid w:val="00EE7E3E"/>
    <w:rsid w:val="00EF141B"/>
    <w:rsid w:val="00F12A8A"/>
    <w:rsid w:val="00F15F9F"/>
    <w:rsid w:val="00F2336B"/>
    <w:rsid w:val="00F45847"/>
    <w:rsid w:val="00F54C71"/>
    <w:rsid w:val="00F70416"/>
    <w:rsid w:val="00F82767"/>
    <w:rsid w:val="00FA38A3"/>
    <w:rsid w:val="00FB3CED"/>
    <w:rsid w:val="00FD0279"/>
    <w:rsid w:val="00FD02FC"/>
    <w:rsid w:val="00FE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6A75FD-903C-4A0D-ADAC-57A85AD0E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767"/>
    <w:pPr>
      <w:widowControl w:val="0"/>
      <w:autoSpaceDE w:val="0"/>
      <w:autoSpaceDN w:val="0"/>
      <w:adjustRightInd w:val="0"/>
      <w:spacing w:after="0" w:line="240" w:lineRule="auto"/>
    </w:pPr>
    <w:rPr>
      <w:rFonts w:ascii="Shruti" w:eastAsia="Times New Roman" w:hAnsi="Shrut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27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767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14A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4A1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4A10"/>
    <w:rPr>
      <w:rFonts w:ascii="Shruti" w:eastAsia="Times New Roman" w:hAnsi="Shrut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4A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4A10"/>
    <w:rPr>
      <w:rFonts w:ascii="Shruti" w:eastAsia="Times New Roman" w:hAnsi="Shrut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D2612D"/>
    <w:pPr>
      <w:ind w:left="720"/>
      <w:contextualSpacing/>
    </w:pPr>
  </w:style>
  <w:style w:type="paragraph" w:styleId="Revision">
    <w:name w:val="Revision"/>
    <w:hidden/>
    <w:uiPriority w:val="99"/>
    <w:semiHidden/>
    <w:rsid w:val="000435C9"/>
    <w:pPr>
      <w:spacing w:after="0" w:line="240" w:lineRule="auto"/>
    </w:pPr>
    <w:rPr>
      <w:rFonts w:ascii="Shruti" w:eastAsia="Times New Roman" w:hAnsi="Shrut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F72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723C"/>
    <w:rPr>
      <w:rFonts w:ascii="Shruti" w:eastAsia="Times New Roman" w:hAnsi="Shruti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F72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723C"/>
    <w:rPr>
      <w:rFonts w:ascii="Shruti" w:eastAsia="Times New Roman" w:hAnsi="Shruti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BF723C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F723C"/>
    <w:rPr>
      <w:rFonts w:eastAsiaTheme="minorEastAsia"/>
    </w:rPr>
  </w:style>
  <w:style w:type="paragraph" w:customStyle="1" w:styleId="Default">
    <w:name w:val="Default"/>
    <w:rsid w:val="005E6AF5"/>
    <w:pPr>
      <w:autoSpaceDE w:val="0"/>
      <w:autoSpaceDN w:val="0"/>
      <w:adjustRightInd w:val="0"/>
      <w:spacing w:after="0" w:line="240" w:lineRule="auto"/>
    </w:pPr>
    <w:rPr>
      <w:rFonts w:ascii="HEIKC G+ Times" w:hAnsi="HEIKC G+ Times" w:cs="HEIKC G+ Times"/>
      <w:color w:val="000000"/>
      <w:sz w:val="24"/>
      <w:szCs w:val="24"/>
    </w:rPr>
  </w:style>
  <w:style w:type="paragraph" w:customStyle="1" w:styleId="SP102412">
    <w:name w:val="SP102412"/>
    <w:basedOn w:val="Default"/>
    <w:next w:val="Default"/>
    <w:uiPriority w:val="99"/>
    <w:rsid w:val="005E6AF5"/>
    <w:pPr>
      <w:spacing w:before="360" w:after="240"/>
    </w:pPr>
    <w:rPr>
      <w:rFonts w:cstheme="minorBidi"/>
      <w:color w:val="auto"/>
    </w:rPr>
  </w:style>
  <w:style w:type="paragraph" w:customStyle="1" w:styleId="SP102414">
    <w:name w:val="SP102414"/>
    <w:basedOn w:val="Default"/>
    <w:next w:val="Default"/>
    <w:uiPriority w:val="99"/>
    <w:rsid w:val="005E6AF5"/>
    <w:pPr>
      <w:spacing w:before="460" w:after="200"/>
    </w:pPr>
    <w:rPr>
      <w:rFonts w:cstheme="minorBidi"/>
      <w:color w:val="auto"/>
    </w:rPr>
  </w:style>
  <w:style w:type="paragraph" w:customStyle="1" w:styleId="SP102469">
    <w:name w:val="SP102469"/>
    <w:basedOn w:val="Default"/>
    <w:next w:val="Default"/>
    <w:uiPriority w:val="99"/>
    <w:rsid w:val="005E6AF5"/>
    <w:rPr>
      <w:rFonts w:cstheme="minorBidi"/>
      <w:color w:val="auto"/>
    </w:rPr>
  </w:style>
  <w:style w:type="character" w:customStyle="1" w:styleId="SC2203">
    <w:name w:val="SC2203"/>
    <w:uiPriority w:val="99"/>
    <w:rsid w:val="005E6AF5"/>
    <w:rPr>
      <w:rFonts w:cs="HEIKC G+ Times"/>
      <w:color w:val="000000"/>
      <w:sz w:val="21"/>
      <w:szCs w:val="21"/>
    </w:rPr>
  </w:style>
  <w:style w:type="table" w:styleId="TableGrid">
    <w:name w:val="Table Grid"/>
    <w:basedOn w:val="TableNormal"/>
    <w:uiPriority w:val="1"/>
    <w:rsid w:val="00AA4B54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AD0801"/>
    <w:rPr>
      <w:color w:val="0000FF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36B1"/>
    <w:pPr>
      <w:widowControl/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autoSpaceDE/>
      <w:autoSpaceDN/>
      <w:adjustRightInd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36B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wql.usgs.gov/WRIR-03-4174.shtml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nwql.usgs.gov/pubs/WRIR/WRIR-03-4174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B81062-DDC1-4D44-827F-14BE0907F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1682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Alkaline Persulfate Digestion for N &amp; P</vt:lpstr>
    </vt:vector>
  </TitlesOfParts>
  <Company>U.S. EPA</Company>
  <LinksUpToDate>false</LinksUpToDate>
  <CharactersWithSpaces>11254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Alkaline Persulfate Digestion for N &amp; P</dc:title>
  <dc:creator>mley</dc:creator>
  <cp:lastModifiedBy>Mary Ellen Ley</cp:lastModifiedBy>
  <cp:revision>1</cp:revision>
  <dcterms:created xsi:type="dcterms:W3CDTF">2016-12-19T22:40:00Z</dcterms:created>
  <dcterms:modified xsi:type="dcterms:W3CDTF">2017-01-03T18:48:00Z</dcterms:modified>
</cp:coreProperties>
</file>