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25677F" w14:textId="77777777" w:rsidR="00B9107B" w:rsidRPr="005832E2" w:rsidRDefault="00571D96" w:rsidP="005832E2">
      <w:pPr>
        <w:pStyle w:val="Heading1"/>
        <w:keepNext/>
        <w:keepLines/>
        <w:pBdr>
          <w:bottom w:val="single" w:sz="4" w:space="1" w:color="595959"/>
        </w:pBdr>
        <w:spacing w:before="360" w:after="160" w:line="259" w:lineRule="auto"/>
        <w:ind w:left="360" w:hanging="360"/>
        <w:rPr>
          <w:rFonts w:ascii="Calibri Light" w:eastAsia="SimSun" w:hAnsi="Calibri Light" w:cs="Times New Roman"/>
          <w:bCs w:val="0"/>
          <w:i/>
          <w:iCs/>
          <w:smallCaps/>
          <w:color w:val="002060"/>
          <w:sz w:val="36"/>
          <w:szCs w:val="36"/>
        </w:rPr>
      </w:pPr>
      <w:r w:rsidRPr="005832E2">
        <w:rPr>
          <w:rFonts w:ascii="Calibri Light" w:eastAsia="SimSun" w:hAnsi="Calibri Light" w:cs="Times New Roman"/>
          <w:smallCaps/>
          <w:color w:val="002060"/>
          <w:sz w:val="36"/>
          <w:szCs w:val="36"/>
        </w:rPr>
        <w:t xml:space="preserve">CHAPTER </w:t>
      </w:r>
      <w:r w:rsidR="005832E2" w:rsidRPr="00C0639C">
        <w:rPr>
          <w:rFonts w:ascii="Calibri Light" w:eastAsia="SimSun" w:hAnsi="Calibri Light" w:cs="Times New Roman"/>
          <w:smallCaps/>
          <w:color w:val="002060"/>
          <w:sz w:val="36"/>
          <w:szCs w:val="36"/>
        </w:rPr>
        <w:t>6</w:t>
      </w:r>
      <w:r w:rsidR="005832E2" w:rsidRPr="00C0639C">
        <w:rPr>
          <w:rFonts w:ascii="Calibri Light" w:eastAsia="SimSun" w:hAnsi="Calibri Light" w:cs="Times New Roman"/>
          <w:bCs w:val="0"/>
          <w:iCs/>
          <w:smallCaps/>
          <w:color w:val="002060"/>
          <w:sz w:val="36"/>
          <w:szCs w:val="36"/>
        </w:rPr>
        <w:t xml:space="preserve"> </w:t>
      </w:r>
      <w:r w:rsidR="00C0639C" w:rsidRPr="00C0639C">
        <w:rPr>
          <w:rFonts w:ascii="Calibri Light" w:eastAsia="SimSun" w:hAnsi="Calibri Light" w:cs="Times New Roman"/>
          <w:bCs w:val="0"/>
          <w:iCs/>
          <w:smallCaps/>
          <w:color w:val="002060"/>
          <w:sz w:val="36"/>
          <w:szCs w:val="36"/>
        </w:rPr>
        <w:tab/>
      </w:r>
      <w:r w:rsidRPr="00C0639C">
        <w:rPr>
          <w:rFonts w:ascii="Calibri Light" w:eastAsia="SimSun" w:hAnsi="Calibri Light" w:cs="Times New Roman"/>
          <w:smallCaps/>
          <w:color w:val="002060"/>
          <w:sz w:val="36"/>
          <w:szCs w:val="36"/>
        </w:rPr>
        <w:t>ANALYTICAL METHODS</w:t>
      </w:r>
      <w:r w:rsidR="00C0639C">
        <w:rPr>
          <w:rFonts w:ascii="Calibri Light" w:eastAsia="SimSun" w:hAnsi="Calibri Light" w:cs="Times New Roman"/>
          <w:smallCaps/>
          <w:color w:val="002060"/>
          <w:sz w:val="36"/>
          <w:szCs w:val="36"/>
        </w:rPr>
        <w:t xml:space="preserve"> </w:t>
      </w:r>
      <w:r w:rsidR="00A77FB3" w:rsidRPr="00C0639C">
        <w:rPr>
          <w:rFonts w:ascii="Calibri Light" w:eastAsia="SimSun" w:hAnsi="Calibri Light" w:cs="Times New Roman"/>
          <w:smallCaps/>
          <w:color w:val="002060"/>
          <w:sz w:val="36"/>
          <w:szCs w:val="36"/>
        </w:rPr>
        <w:t>&amp;</w:t>
      </w:r>
      <w:r w:rsidRPr="00C0639C">
        <w:rPr>
          <w:rFonts w:ascii="Calibri Light" w:eastAsia="SimSun" w:hAnsi="Calibri Light" w:cs="Times New Roman"/>
          <w:smallCaps/>
          <w:color w:val="002060"/>
          <w:sz w:val="36"/>
          <w:szCs w:val="36"/>
        </w:rPr>
        <w:t xml:space="preserve"> Q</w:t>
      </w:r>
      <w:r w:rsidR="00A77FB3" w:rsidRPr="00C0639C">
        <w:rPr>
          <w:rFonts w:ascii="Calibri Light" w:eastAsia="SimSun" w:hAnsi="Calibri Light" w:cs="Times New Roman"/>
          <w:smallCaps/>
          <w:color w:val="002060"/>
          <w:sz w:val="36"/>
          <w:szCs w:val="36"/>
        </w:rPr>
        <w:t xml:space="preserve">UALITY </w:t>
      </w:r>
      <w:r w:rsidRPr="00C0639C">
        <w:rPr>
          <w:rFonts w:ascii="Calibri Light" w:eastAsia="SimSun" w:hAnsi="Calibri Light" w:cs="Times New Roman"/>
          <w:smallCaps/>
          <w:color w:val="002060"/>
          <w:sz w:val="36"/>
          <w:szCs w:val="36"/>
        </w:rPr>
        <w:t>C</w:t>
      </w:r>
      <w:r w:rsidR="00A77FB3" w:rsidRPr="00C0639C">
        <w:rPr>
          <w:rFonts w:ascii="Calibri Light" w:eastAsia="SimSun" w:hAnsi="Calibri Light" w:cs="Times New Roman"/>
          <w:smallCaps/>
          <w:color w:val="002060"/>
          <w:sz w:val="36"/>
          <w:szCs w:val="36"/>
        </w:rPr>
        <w:t>ONTROL</w:t>
      </w:r>
    </w:p>
    <w:p w14:paraId="12003946" w14:textId="77777777" w:rsidR="00B9107B" w:rsidRPr="00A36485" w:rsidRDefault="00B9107B">
      <w:p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rPr>
          <w:rFonts w:ascii="Franklin Gothic Book" w:hAnsi="Franklin Gothic Book" w:cs="Latha"/>
          <w:sz w:val="20"/>
          <w:szCs w:val="20"/>
        </w:rPr>
      </w:pPr>
    </w:p>
    <w:p w14:paraId="2DA1E682" w14:textId="77777777" w:rsidR="00B9107B" w:rsidRPr="00A36485" w:rsidRDefault="00B9107B">
      <w:p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rPr>
          <w:rFonts w:ascii="Franklin Gothic Book" w:hAnsi="Franklin Gothic Book" w:cs="Latha"/>
          <w:sz w:val="20"/>
          <w:szCs w:val="20"/>
        </w:rPr>
      </w:pPr>
    </w:p>
    <w:p w14:paraId="3714C5EB" w14:textId="77777777" w:rsidR="00A77FB3" w:rsidRPr="005832E2" w:rsidRDefault="00B9107B" w:rsidP="005832E2">
      <w:p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ind w:left="330" w:firstLine="0"/>
        <w:rPr>
          <w:rFonts w:ascii="Calibri" w:eastAsia="Times New Roman" w:hAnsi="Calibri" w:cs="Times New Roman"/>
          <w:b/>
          <w:sz w:val="20"/>
          <w:szCs w:val="20"/>
        </w:rPr>
      </w:pPr>
      <w:r w:rsidRPr="005832E2">
        <w:rPr>
          <w:rFonts w:ascii="Calibri" w:eastAsia="Times New Roman" w:hAnsi="Calibri" w:cs="Times New Roman"/>
          <w:b/>
          <w:sz w:val="20"/>
          <w:szCs w:val="20"/>
        </w:rPr>
        <w:t xml:space="preserve">Section </w:t>
      </w:r>
      <w:r w:rsidR="00A77FB3" w:rsidRPr="005832E2">
        <w:rPr>
          <w:rFonts w:ascii="Calibri" w:eastAsia="Times New Roman" w:hAnsi="Calibri" w:cs="Times New Roman"/>
          <w:b/>
          <w:sz w:val="20"/>
          <w:szCs w:val="20"/>
        </w:rPr>
        <w:t>A.</w:t>
      </w:r>
      <w:r w:rsidR="00A77FB3" w:rsidRPr="005832E2">
        <w:rPr>
          <w:rFonts w:ascii="Calibri" w:eastAsia="Times New Roman" w:hAnsi="Calibri" w:cs="Times New Roman"/>
          <w:b/>
          <w:sz w:val="20"/>
          <w:szCs w:val="20"/>
        </w:rPr>
        <w:tab/>
        <w:t>Introduction</w:t>
      </w:r>
    </w:p>
    <w:p w14:paraId="32F9A728" w14:textId="77777777" w:rsidR="00EB5CEF" w:rsidRPr="00A36485" w:rsidRDefault="00A77FB3" w:rsidP="005832E2">
      <w:p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ind w:left="330" w:firstLine="0"/>
        <w:rPr>
          <w:rFonts w:ascii="Franklin Gothic Book" w:hAnsi="Franklin Gothic Book"/>
          <w:sz w:val="20"/>
          <w:szCs w:val="20"/>
        </w:rPr>
      </w:pPr>
      <w:r w:rsidRPr="005832E2">
        <w:rPr>
          <w:rFonts w:ascii="Calibri" w:eastAsia="Times New Roman" w:hAnsi="Calibri" w:cs="Times New Roman"/>
          <w:b/>
          <w:sz w:val="20"/>
          <w:szCs w:val="20"/>
        </w:rPr>
        <w:t>Section B.</w:t>
      </w:r>
      <w:r w:rsidRPr="005832E2">
        <w:rPr>
          <w:rFonts w:ascii="Calibri" w:eastAsia="Times New Roman" w:hAnsi="Calibri" w:cs="Times New Roman"/>
          <w:b/>
          <w:sz w:val="20"/>
          <w:szCs w:val="20"/>
        </w:rPr>
        <w:tab/>
      </w:r>
      <w:r w:rsidR="00EB5CEF" w:rsidRPr="005832E2">
        <w:rPr>
          <w:rFonts w:ascii="Calibri" w:eastAsia="Times New Roman" w:hAnsi="Calibri" w:cs="Times New Roman"/>
          <w:b/>
          <w:sz w:val="20"/>
          <w:szCs w:val="20"/>
        </w:rPr>
        <w:t>Definitions</w:t>
      </w:r>
      <w:r w:rsidR="00456D6D" w:rsidRPr="005832E2">
        <w:rPr>
          <w:rFonts w:ascii="Calibri" w:eastAsia="Times New Roman" w:hAnsi="Calibri" w:cs="Times New Roman"/>
          <w:b/>
          <w:sz w:val="20"/>
          <w:szCs w:val="20"/>
        </w:rPr>
        <w:t xml:space="preserve"> and Terms</w:t>
      </w:r>
    </w:p>
    <w:p w14:paraId="2E8E7AC1" w14:textId="77777777" w:rsidR="00A77FB3" w:rsidRPr="005832E2" w:rsidRDefault="00EB5CEF" w:rsidP="005832E2">
      <w:p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ind w:left="330" w:firstLine="0"/>
        <w:rPr>
          <w:sz w:val="20"/>
          <w:szCs w:val="20"/>
        </w:rPr>
      </w:pPr>
      <w:r w:rsidRPr="005832E2">
        <w:rPr>
          <w:rFonts w:ascii="Calibri" w:eastAsia="Times New Roman" w:hAnsi="Calibri" w:cs="Times New Roman"/>
          <w:b/>
          <w:sz w:val="20"/>
          <w:szCs w:val="20"/>
        </w:rPr>
        <w:t>Section C.</w:t>
      </w:r>
      <w:r w:rsidRPr="005832E2">
        <w:rPr>
          <w:rFonts w:ascii="Calibri" w:eastAsia="Times New Roman" w:hAnsi="Calibri" w:cs="Times New Roman"/>
          <w:b/>
          <w:sz w:val="20"/>
          <w:szCs w:val="20"/>
        </w:rPr>
        <w:tab/>
      </w:r>
      <w:r w:rsidR="00A77FB3" w:rsidRPr="005832E2">
        <w:rPr>
          <w:rFonts w:ascii="Calibri" w:eastAsia="Times New Roman" w:hAnsi="Calibri" w:cs="Times New Roman"/>
          <w:b/>
          <w:sz w:val="20"/>
          <w:szCs w:val="20"/>
        </w:rPr>
        <w:t>Laboratory QA/QC</w:t>
      </w:r>
    </w:p>
    <w:p w14:paraId="2B08140F" w14:textId="77777777" w:rsidR="00FF20B1" w:rsidRPr="005832E2" w:rsidRDefault="00BC5B44" w:rsidP="00C0639C">
      <w:pPr>
        <w:numPr>
          <w:ilvl w:val="0"/>
          <w:numId w:val="4"/>
        </w:numPr>
        <w:tabs>
          <w:tab w:val="left" w:pos="-1440"/>
          <w:tab w:val="left" w:pos="-720"/>
          <w:tab w:val="left" w:pos="0"/>
          <w:tab w:val="left" w:pos="720"/>
          <w:tab w:val="left" w:pos="1170"/>
          <w:tab w:val="num" w:pos="2520"/>
          <w:tab w:val="left" w:pos="3000"/>
          <w:tab w:val="left" w:pos="3600"/>
          <w:tab w:val="left" w:pos="4320"/>
          <w:tab w:val="left" w:pos="5040"/>
          <w:tab w:val="left" w:pos="5760"/>
          <w:tab w:val="left" w:pos="6480"/>
          <w:tab w:val="left" w:pos="7200"/>
          <w:tab w:val="left" w:pos="7920"/>
          <w:tab w:val="left" w:pos="8640"/>
          <w:tab w:val="left" w:pos="9360"/>
        </w:tabs>
        <w:spacing w:after="160"/>
        <w:ind w:hanging="270"/>
        <w:rPr>
          <w:rFonts w:eastAsia="Times New Roman" w:cs="Times New Roman"/>
          <w:sz w:val="20"/>
          <w:szCs w:val="20"/>
        </w:rPr>
      </w:pPr>
      <w:r w:rsidRPr="005832E2">
        <w:rPr>
          <w:rFonts w:eastAsia="Times New Roman" w:cs="Times New Roman"/>
          <w:sz w:val="20"/>
          <w:szCs w:val="20"/>
        </w:rPr>
        <w:t>Sample Preservation and Holding Times</w:t>
      </w:r>
    </w:p>
    <w:p w14:paraId="6FF64409" w14:textId="77777777" w:rsidR="00AA4630" w:rsidRPr="005832E2" w:rsidRDefault="00AA4630" w:rsidP="00C0639C">
      <w:pPr>
        <w:numPr>
          <w:ilvl w:val="0"/>
          <w:numId w:val="4"/>
        </w:numPr>
        <w:tabs>
          <w:tab w:val="left" w:pos="-1440"/>
          <w:tab w:val="left" w:pos="-720"/>
          <w:tab w:val="left" w:pos="0"/>
          <w:tab w:val="left" w:pos="720"/>
          <w:tab w:val="left" w:pos="1170"/>
          <w:tab w:val="left" w:pos="1440"/>
          <w:tab w:val="num" w:pos="2520"/>
          <w:tab w:val="left" w:pos="3000"/>
          <w:tab w:val="left" w:pos="3600"/>
          <w:tab w:val="left" w:pos="4320"/>
          <w:tab w:val="left" w:pos="5040"/>
          <w:tab w:val="left" w:pos="5760"/>
          <w:tab w:val="left" w:pos="6480"/>
          <w:tab w:val="left" w:pos="7200"/>
          <w:tab w:val="left" w:pos="7920"/>
          <w:tab w:val="left" w:pos="8640"/>
          <w:tab w:val="left" w:pos="9360"/>
        </w:tabs>
        <w:spacing w:after="160"/>
        <w:ind w:hanging="270"/>
        <w:rPr>
          <w:rFonts w:eastAsia="Times New Roman" w:cs="Times New Roman"/>
          <w:sz w:val="20"/>
          <w:szCs w:val="20"/>
        </w:rPr>
      </w:pPr>
      <w:r w:rsidRPr="005832E2">
        <w:rPr>
          <w:rFonts w:eastAsia="Times New Roman" w:cs="Times New Roman"/>
          <w:sz w:val="20"/>
          <w:szCs w:val="20"/>
        </w:rPr>
        <w:t>Sample Receiving</w:t>
      </w:r>
    </w:p>
    <w:p w14:paraId="559CFD23" w14:textId="77777777" w:rsidR="00205BC2" w:rsidRPr="005832E2" w:rsidRDefault="00205BC2" w:rsidP="00C0639C">
      <w:pPr>
        <w:numPr>
          <w:ilvl w:val="0"/>
          <w:numId w:val="4"/>
        </w:numPr>
        <w:tabs>
          <w:tab w:val="left" w:pos="-1440"/>
          <w:tab w:val="left" w:pos="-720"/>
          <w:tab w:val="left" w:pos="0"/>
          <w:tab w:val="left" w:pos="720"/>
          <w:tab w:val="left" w:pos="1170"/>
          <w:tab w:val="left" w:pos="1440"/>
          <w:tab w:val="num" w:pos="2520"/>
          <w:tab w:val="left" w:pos="3000"/>
          <w:tab w:val="left" w:pos="3600"/>
          <w:tab w:val="left" w:pos="4320"/>
          <w:tab w:val="left" w:pos="5040"/>
          <w:tab w:val="left" w:pos="5760"/>
          <w:tab w:val="left" w:pos="6480"/>
          <w:tab w:val="left" w:pos="7200"/>
          <w:tab w:val="left" w:pos="7920"/>
          <w:tab w:val="left" w:pos="8640"/>
          <w:tab w:val="left" w:pos="9360"/>
        </w:tabs>
        <w:spacing w:after="160"/>
        <w:ind w:hanging="270"/>
        <w:rPr>
          <w:rFonts w:eastAsia="Times New Roman" w:cs="Times New Roman"/>
          <w:sz w:val="20"/>
          <w:szCs w:val="20"/>
        </w:rPr>
      </w:pPr>
      <w:r w:rsidRPr="005832E2">
        <w:rPr>
          <w:rFonts w:eastAsia="Times New Roman" w:cs="Times New Roman"/>
          <w:sz w:val="20"/>
          <w:szCs w:val="20"/>
        </w:rPr>
        <w:t>Sample Storage</w:t>
      </w:r>
      <w:r w:rsidR="00E35F31" w:rsidRPr="005832E2">
        <w:rPr>
          <w:rFonts w:eastAsia="Times New Roman" w:cs="Times New Roman"/>
          <w:sz w:val="20"/>
          <w:szCs w:val="20"/>
        </w:rPr>
        <w:t xml:space="preserve"> and Disposal</w:t>
      </w:r>
    </w:p>
    <w:p w14:paraId="02A808E7" w14:textId="77777777" w:rsidR="00205BC2" w:rsidRPr="005832E2" w:rsidRDefault="004D4F66" w:rsidP="00C0639C">
      <w:pPr>
        <w:numPr>
          <w:ilvl w:val="0"/>
          <w:numId w:val="4"/>
        </w:numPr>
        <w:tabs>
          <w:tab w:val="left" w:pos="-1440"/>
          <w:tab w:val="left" w:pos="-720"/>
          <w:tab w:val="left" w:pos="0"/>
          <w:tab w:val="left" w:pos="720"/>
          <w:tab w:val="left" w:pos="1170"/>
          <w:tab w:val="left" w:pos="1440"/>
          <w:tab w:val="num" w:pos="2520"/>
          <w:tab w:val="left" w:pos="3000"/>
          <w:tab w:val="left" w:pos="3600"/>
          <w:tab w:val="left" w:pos="4320"/>
          <w:tab w:val="left" w:pos="5040"/>
          <w:tab w:val="left" w:pos="5760"/>
          <w:tab w:val="left" w:pos="6480"/>
          <w:tab w:val="left" w:pos="7200"/>
          <w:tab w:val="left" w:pos="7920"/>
          <w:tab w:val="left" w:pos="8640"/>
          <w:tab w:val="left" w:pos="9360"/>
        </w:tabs>
        <w:spacing w:after="160"/>
        <w:ind w:hanging="270"/>
        <w:rPr>
          <w:rFonts w:eastAsia="Times New Roman" w:cs="Times New Roman"/>
          <w:sz w:val="20"/>
          <w:szCs w:val="20"/>
        </w:rPr>
      </w:pPr>
      <w:r w:rsidRPr="005832E2">
        <w:rPr>
          <w:rFonts w:eastAsia="Times New Roman" w:cs="Times New Roman"/>
          <w:sz w:val="20"/>
          <w:szCs w:val="20"/>
        </w:rPr>
        <w:t xml:space="preserve">Support </w:t>
      </w:r>
      <w:r w:rsidR="00E35F31" w:rsidRPr="005832E2">
        <w:rPr>
          <w:rFonts w:eastAsia="Times New Roman" w:cs="Times New Roman"/>
          <w:sz w:val="20"/>
          <w:szCs w:val="20"/>
        </w:rPr>
        <w:t>Equipment and Supplies</w:t>
      </w:r>
    </w:p>
    <w:p w14:paraId="036A2996" w14:textId="77777777" w:rsidR="004D4F66" w:rsidRPr="005832E2" w:rsidRDefault="004D4F66" w:rsidP="00C0639C">
      <w:pPr>
        <w:numPr>
          <w:ilvl w:val="1"/>
          <w:numId w:val="4"/>
        </w:numPr>
        <w:tabs>
          <w:tab w:val="left" w:pos="-1440"/>
          <w:tab w:val="left" w:pos="-720"/>
          <w:tab w:val="left" w:pos="0"/>
          <w:tab w:val="left" w:pos="720"/>
          <w:tab w:val="left" w:pos="1170"/>
          <w:tab w:val="left" w:pos="1440"/>
          <w:tab w:val="num" w:pos="2520"/>
          <w:tab w:val="left" w:pos="3600"/>
          <w:tab w:val="left" w:pos="4320"/>
          <w:tab w:val="left" w:pos="5040"/>
          <w:tab w:val="left" w:pos="5760"/>
          <w:tab w:val="left" w:pos="6480"/>
          <w:tab w:val="left" w:pos="7200"/>
          <w:tab w:val="left" w:pos="7920"/>
          <w:tab w:val="left" w:pos="8640"/>
          <w:tab w:val="left" w:pos="9360"/>
        </w:tabs>
        <w:spacing w:after="160"/>
        <w:rPr>
          <w:sz w:val="20"/>
          <w:szCs w:val="20"/>
        </w:rPr>
      </w:pPr>
      <w:r w:rsidRPr="005832E2">
        <w:rPr>
          <w:sz w:val="20"/>
          <w:szCs w:val="20"/>
        </w:rPr>
        <w:t>Analytical Balances</w:t>
      </w:r>
    </w:p>
    <w:p w14:paraId="1ACA24A8" w14:textId="77777777" w:rsidR="00226659" w:rsidRPr="005832E2" w:rsidRDefault="00226659" w:rsidP="00C0639C">
      <w:pPr>
        <w:numPr>
          <w:ilvl w:val="1"/>
          <w:numId w:val="4"/>
        </w:numPr>
        <w:tabs>
          <w:tab w:val="left" w:pos="-1440"/>
          <w:tab w:val="left" w:pos="-720"/>
          <w:tab w:val="left" w:pos="0"/>
          <w:tab w:val="left" w:pos="720"/>
          <w:tab w:val="left" w:pos="1170"/>
          <w:tab w:val="left" w:pos="1440"/>
          <w:tab w:val="num" w:pos="2520"/>
          <w:tab w:val="left" w:pos="3600"/>
          <w:tab w:val="left" w:pos="4320"/>
          <w:tab w:val="left" w:pos="5040"/>
          <w:tab w:val="left" w:pos="5760"/>
          <w:tab w:val="left" w:pos="6480"/>
          <w:tab w:val="left" w:pos="7200"/>
          <w:tab w:val="left" w:pos="7920"/>
          <w:tab w:val="left" w:pos="8640"/>
          <w:tab w:val="left" w:pos="9360"/>
        </w:tabs>
        <w:spacing w:after="160"/>
        <w:rPr>
          <w:sz w:val="20"/>
          <w:szCs w:val="20"/>
        </w:rPr>
      </w:pPr>
      <w:r w:rsidRPr="005832E2">
        <w:rPr>
          <w:sz w:val="20"/>
          <w:szCs w:val="20"/>
        </w:rPr>
        <w:t>Reagent Water</w:t>
      </w:r>
    </w:p>
    <w:p w14:paraId="57ECFE3D" w14:textId="77777777" w:rsidR="00226659" w:rsidRPr="005832E2" w:rsidRDefault="00782621" w:rsidP="00C0639C">
      <w:pPr>
        <w:numPr>
          <w:ilvl w:val="1"/>
          <w:numId w:val="4"/>
        </w:numPr>
        <w:tabs>
          <w:tab w:val="left" w:pos="-1440"/>
          <w:tab w:val="left" w:pos="-720"/>
          <w:tab w:val="left" w:pos="0"/>
          <w:tab w:val="left" w:pos="720"/>
          <w:tab w:val="left" w:pos="1170"/>
          <w:tab w:val="left" w:pos="1440"/>
          <w:tab w:val="num" w:pos="2520"/>
          <w:tab w:val="left" w:pos="3600"/>
          <w:tab w:val="left" w:pos="4320"/>
          <w:tab w:val="left" w:pos="5040"/>
          <w:tab w:val="left" w:pos="5760"/>
          <w:tab w:val="left" w:pos="6480"/>
          <w:tab w:val="left" w:pos="7200"/>
          <w:tab w:val="left" w:pos="7920"/>
          <w:tab w:val="left" w:pos="8640"/>
          <w:tab w:val="left" w:pos="9360"/>
        </w:tabs>
        <w:spacing w:after="160"/>
        <w:rPr>
          <w:sz w:val="20"/>
          <w:szCs w:val="20"/>
        </w:rPr>
      </w:pPr>
      <w:r w:rsidRPr="005832E2">
        <w:rPr>
          <w:sz w:val="20"/>
          <w:szCs w:val="20"/>
        </w:rPr>
        <w:t xml:space="preserve">Artificial </w:t>
      </w:r>
      <w:r w:rsidR="00226659" w:rsidRPr="005832E2">
        <w:rPr>
          <w:sz w:val="20"/>
          <w:szCs w:val="20"/>
        </w:rPr>
        <w:t>Seawater</w:t>
      </w:r>
    </w:p>
    <w:p w14:paraId="39E2441D" w14:textId="77777777" w:rsidR="004D4F66" w:rsidRPr="005832E2" w:rsidRDefault="004D4F66" w:rsidP="00C0639C">
      <w:pPr>
        <w:numPr>
          <w:ilvl w:val="1"/>
          <w:numId w:val="4"/>
        </w:numPr>
        <w:tabs>
          <w:tab w:val="left" w:pos="-1440"/>
          <w:tab w:val="left" w:pos="-720"/>
          <w:tab w:val="left" w:pos="0"/>
          <w:tab w:val="left" w:pos="720"/>
          <w:tab w:val="left" w:pos="1170"/>
          <w:tab w:val="left" w:pos="1440"/>
          <w:tab w:val="num" w:pos="2520"/>
          <w:tab w:val="left" w:pos="3600"/>
          <w:tab w:val="left" w:pos="4320"/>
          <w:tab w:val="left" w:pos="5040"/>
          <w:tab w:val="left" w:pos="5760"/>
          <w:tab w:val="left" w:pos="6480"/>
          <w:tab w:val="left" w:pos="7200"/>
          <w:tab w:val="left" w:pos="7920"/>
          <w:tab w:val="left" w:pos="8640"/>
          <w:tab w:val="left" w:pos="9360"/>
        </w:tabs>
        <w:spacing w:after="160"/>
        <w:rPr>
          <w:sz w:val="20"/>
          <w:szCs w:val="20"/>
        </w:rPr>
      </w:pPr>
      <w:r w:rsidRPr="005832E2">
        <w:rPr>
          <w:sz w:val="20"/>
          <w:szCs w:val="20"/>
        </w:rPr>
        <w:t>Glassware</w:t>
      </w:r>
    </w:p>
    <w:p w14:paraId="385BD584" w14:textId="77777777" w:rsidR="004D4F66" w:rsidRPr="005832E2" w:rsidRDefault="004D4F66" w:rsidP="00C0639C">
      <w:pPr>
        <w:numPr>
          <w:ilvl w:val="1"/>
          <w:numId w:val="4"/>
        </w:numPr>
        <w:tabs>
          <w:tab w:val="left" w:pos="-1440"/>
          <w:tab w:val="left" w:pos="-720"/>
          <w:tab w:val="left" w:pos="0"/>
          <w:tab w:val="left" w:pos="720"/>
          <w:tab w:val="left" w:pos="1170"/>
          <w:tab w:val="left" w:pos="1440"/>
          <w:tab w:val="num" w:pos="2520"/>
          <w:tab w:val="left" w:pos="3600"/>
          <w:tab w:val="left" w:pos="4320"/>
          <w:tab w:val="left" w:pos="5040"/>
          <w:tab w:val="left" w:pos="5760"/>
          <w:tab w:val="left" w:pos="6480"/>
          <w:tab w:val="left" w:pos="7200"/>
          <w:tab w:val="left" w:pos="7920"/>
          <w:tab w:val="left" w:pos="8640"/>
          <w:tab w:val="left" w:pos="9360"/>
        </w:tabs>
        <w:spacing w:after="160"/>
        <w:rPr>
          <w:sz w:val="20"/>
          <w:szCs w:val="20"/>
        </w:rPr>
      </w:pPr>
      <w:r w:rsidRPr="005832E2">
        <w:rPr>
          <w:sz w:val="20"/>
          <w:szCs w:val="20"/>
        </w:rPr>
        <w:t>Drying Ovens and Desiccators</w:t>
      </w:r>
    </w:p>
    <w:p w14:paraId="361AFFA5" w14:textId="77777777" w:rsidR="00E35F31" w:rsidRDefault="00E35F31" w:rsidP="00C0639C">
      <w:pPr>
        <w:numPr>
          <w:ilvl w:val="1"/>
          <w:numId w:val="4"/>
        </w:numPr>
        <w:tabs>
          <w:tab w:val="left" w:pos="-1440"/>
          <w:tab w:val="left" w:pos="-720"/>
          <w:tab w:val="left" w:pos="0"/>
          <w:tab w:val="left" w:pos="720"/>
          <w:tab w:val="left" w:pos="1170"/>
          <w:tab w:val="left" w:pos="1440"/>
          <w:tab w:val="num" w:pos="2520"/>
          <w:tab w:val="left" w:pos="3600"/>
          <w:tab w:val="left" w:pos="4320"/>
          <w:tab w:val="left" w:pos="5040"/>
          <w:tab w:val="left" w:pos="5760"/>
          <w:tab w:val="left" w:pos="6480"/>
          <w:tab w:val="left" w:pos="7200"/>
          <w:tab w:val="left" w:pos="7920"/>
          <w:tab w:val="left" w:pos="8640"/>
          <w:tab w:val="left" w:pos="9360"/>
        </w:tabs>
        <w:spacing w:after="160"/>
        <w:rPr>
          <w:sz w:val="20"/>
          <w:szCs w:val="20"/>
        </w:rPr>
      </w:pPr>
      <w:r w:rsidRPr="005832E2">
        <w:rPr>
          <w:sz w:val="20"/>
          <w:szCs w:val="20"/>
        </w:rPr>
        <w:t xml:space="preserve">Reagents and </w:t>
      </w:r>
      <w:r w:rsidR="00AA4630" w:rsidRPr="005832E2">
        <w:rPr>
          <w:sz w:val="20"/>
          <w:szCs w:val="20"/>
        </w:rPr>
        <w:t>Standards</w:t>
      </w:r>
    </w:p>
    <w:p w14:paraId="44CE3CDA" w14:textId="77777777" w:rsidR="009C3D73" w:rsidRDefault="009C3D73" w:rsidP="00C0639C">
      <w:pPr>
        <w:numPr>
          <w:ilvl w:val="1"/>
          <w:numId w:val="4"/>
        </w:numPr>
        <w:tabs>
          <w:tab w:val="left" w:pos="-1440"/>
          <w:tab w:val="left" w:pos="-720"/>
          <w:tab w:val="left" w:pos="0"/>
          <w:tab w:val="left" w:pos="720"/>
          <w:tab w:val="left" w:pos="1170"/>
          <w:tab w:val="left" w:pos="1440"/>
          <w:tab w:val="num" w:pos="2520"/>
          <w:tab w:val="left" w:pos="3600"/>
          <w:tab w:val="left" w:pos="4320"/>
          <w:tab w:val="left" w:pos="5040"/>
          <w:tab w:val="left" w:pos="5760"/>
          <w:tab w:val="left" w:pos="6480"/>
          <w:tab w:val="left" w:pos="7200"/>
          <w:tab w:val="left" w:pos="7920"/>
          <w:tab w:val="left" w:pos="8640"/>
          <w:tab w:val="left" w:pos="9360"/>
        </w:tabs>
        <w:spacing w:after="160"/>
        <w:rPr>
          <w:ins w:id="0" w:author="Mary Ellen Ley" w:date="2017-01-03T12:51:00Z"/>
          <w:sz w:val="20"/>
          <w:szCs w:val="20"/>
        </w:rPr>
      </w:pPr>
      <w:ins w:id="1" w:author="Mary Ellen Ley" w:date="2017-01-03T12:51:00Z">
        <w:r>
          <w:rPr>
            <w:sz w:val="20"/>
            <w:szCs w:val="20"/>
          </w:rPr>
          <w:t>Centrifuge</w:t>
        </w:r>
      </w:ins>
    </w:p>
    <w:p w14:paraId="37013DDB" w14:textId="77777777" w:rsidR="009C3D73" w:rsidRDefault="009C3D73" w:rsidP="00C0639C">
      <w:pPr>
        <w:numPr>
          <w:ilvl w:val="1"/>
          <w:numId w:val="4"/>
        </w:numPr>
        <w:tabs>
          <w:tab w:val="left" w:pos="-1440"/>
          <w:tab w:val="left" w:pos="-720"/>
          <w:tab w:val="left" w:pos="0"/>
          <w:tab w:val="left" w:pos="720"/>
          <w:tab w:val="left" w:pos="1170"/>
          <w:tab w:val="left" w:pos="1440"/>
          <w:tab w:val="num" w:pos="2520"/>
          <w:tab w:val="left" w:pos="3600"/>
          <w:tab w:val="left" w:pos="4320"/>
          <w:tab w:val="left" w:pos="5040"/>
          <w:tab w:val="left" w:pos="5760"/>
          <w:tab w:val="left" w:pos="6480"/>
          <w:tab w:val="left" w:pos="7200"/>
          <w:tab w:val="left" w:pos="7920"/>
          <w:tab w:val="left" w:pos="8640"/>
          <w:tab w:val="left" w:pos="9360"/>
        </w:tabs>
        <w:spacing w:after="160"/>
        <w:rPr>
          <w:ins w:id="2" w:author="Mary Ellen Ley" w:date="2017-01-03T12:51:00Z"/>
          <w:sz w:val="20"/>
          <w:szCs w:val="20"/>
        </w:rPr>
      </w:pPr>
      <w:ins w:id="3" w:author="Mary Ellen Ley" w:date="2017-01-03T12:51:00Z">
        <w:r>
          <w:rPr>
            <w:sz w:val="20"/>
            <w:szCs w:val="20"/>
          </w:rPr>
          <w:t>Thermometers</w:t>
        </w:r>
      </w:ins>
    </w:p>
    <w:p w14:paraId="45AEB90C" w14:textId="77777777" w:rsidR="004D4F66" w:rsidRPr="005832E2" w:rsidRDefault="00226659" w:rsidP="00C0639C">
      <w:pPr>
        <w:numPr>
          <w:ilvl w:val="0"/>
          <w:numId w:val="4"/>
        </w:numPr>
        <w:tabs>
          <w:tab w:val="left" w:pos="-1440"/>
          <w:tab w:val="left" w:pos="-720"/>
          <w:tab w:val="left" w:pos="0"/>
          <w:tab w:val="left" w:pos="720"/>
          <w:tab w:val="left" w:pos="1170"/>
          <w:tab w:val="left" w:pos="1440"/>
          <w:tab w:val="num" w:pos="2520"/>
          <w:tab w:val="left" w:pos="3000"/>
          <w:tab w:val="left" w:pos="3600"/>
          <w:tab w:val="left" w:pos="4320"/>
          <w:tab w:val="left" w:pos="5040"/>
          <w:tab w:val="left" w:pos="5760"/>
          <w:tab w:val="left" w:pos="6480"/>
          <w:tab w:val="left" w:pos="7200"/>
          <w:tab w:val="left" w:pos="7920"/>
          <w:tab w:val="left" w:pos="8640"/>
          <w:tab w:val="left" w:pos="9360"/>
        </w:tabs>
        <w:spacing w:after="160"/>
        <w:ind w:hanging="270"/>
        <w:rPr>
          <w:sz w:val="20"/>
          <w:szCs w:val="20"/>
        </w:rPr>
      </w:pPr>
      <w:r w:rsidRPr="005832E2">
        <w:rPr>
          <w:sz w:val="20"/>
          <w:szCs w:val="20"/>
        </w:rPr>
        <w:t xml:space="preserve">Instrument </w:t>
      </w:r>
      <w:r w:rsidR="00A24A10" w:rsidRPr="005832E2">
        <w:rPr>
          <w:sz w:val="20"/>
          <w:szCs w:val="20"/>
        </w:rPr>
        <w:t>C</w:t>
      </w:r>
      <w:r w:rsidRPr="005832E2">
        <w:rPr>
          <w:sz w:val="20"/>
          <w:szCs w:val="20"/>
        </w:rPr>
        <w:t>alibration</w:t>
      </w:r>
    </w:p>
    <w:p w14:paraId="5AFDEDEE" w14:textId="77777777" w:rsidR="00226659" w:rsidRPr="005832E2" w:rsidRDefault="00F759DE" w:rsidP="00C0639C">
      <w:pPr>
        <w:numPr>
          <w:ilvl w:val="0"/>
          <w:numId w:val="4"/>
        </w:numPr>
        <w:tabs>
          <w:tab w:val="left" w:pos="-1440"/>
          <w:tab w:val="left" w:pos="-720"/>
          <w:tab w:val="left" w:pos="0"/>
          <w:tab w:val="left" w:pos="720"/>
          <w:tab w:val="left" w:pos="1170"/>
          <w:tab w:val="left" w:pos="1440"/>
          <w:tab w:val="num" w:pos="2520"/>
          <w:tab w:val="left" w:pos="3000"/>
          <w:tab w:val="left" w:pos="3600"/>
          <w:tab w:val="left" w:pos="4320"/>
          <w:tab w:val="left" w:pos="5040"/>
          <w:tab w:val="left" w:pos="5760"/>
          <w:tab w:val="left" w:pos="6480"/>
          <w:tab w:val="left" w:pos="7200"/>
          <w:tab w:val="left" w:pos="7920"/>
          <w:tab w:val="left" w:pos="8640"/>
          <w:tab w:val="left" w:pos="9360"/>
        </w:tabs>
        <w:spacing w:after="160"/>
        <w:ind w:hanging="270"/>
        <w:rPr>
          <w:sz w:val="20"/>
          <w:szCs w:val="20"/>
        </w:rPr>
      </w:pPr>
      <w:r w:rsidRPr="005832E2">
        <w:rPr>
          <w:sz w:val="20"/>
          <w:szCs w:val="20"/>
        </w:rPr>
        <w:t>Method Performance</w:t>
      </w:r>
      <w:r w:rsidR="00456D6D" w:rsidRPr="005832E2">
        <w:rPr>
          <w:sz w:val="20"/>
          <w:szCs w:val="20"/>
        </w:rPr>
        <w:t xml:space="preserve"> Checks</w:t>
      </w:r>
    </w:p>
    <w:p w14:paraId="5A9DA4DE" w14:textId="77777777" w:rsidR="00B82C89" w:rsidRPr="005832E2" w:rsidRDefault="00B82C89" w:rsidP="00C0639C">
      <w:pPr>
        <w:numPr>
          <w:ilvl w:val="0"/>
          <w:numId w:val="4"/>
        </w:numPr>
        <w:tabs>
          <w:tab w:val="left" w:pos="-1440"/>
          <w:tab w:val="left" w:pos="-720"/>
          <w:tab w:val="left" w:pos="0"/>
          <w:tab w:val="left" w:pos="720"/>
          <w:tab w:val="left" w:pos="1170"/>
          <w:tab w:val="left" w:pos="1440"/>
          <w:tab w:val="num" w:pos="2520"/>
          <w:tab w:val="left" w:pos="3000"/>
          <w:tab w:val="left" w:pos="3600"/>
          <w:tab w:val="left" w:pos="4320"/>
          <w:tab w:val="left" w:pos="5040"/>
          <w:tab w:val="left" w:pos="5760"/>
          <w:tab w:val="left" w:pos="6480"/>
          <w:tab w:val="left" w:pos="7200"/>
          <w:tab w:val="left" w:pos="7920"/>
          <w:tab w:val="left" w:pos="8640"/>
          <w:tab w:val="left" w:pos="9360"/>
        </w:tabs>
        <w:spacing w:after="160"/>
        <w:ind w:hanging="270"/>
        <w:rPr>
          <w:sz w:val="20"/>
          <w:szCs w:val="20"/>
        </w:rPr>
      </w:pPr>
      <w:r w:rsidRPr="005832E2">
        <w:rPr>
          <w:sz w:val="20"/>
          <w:szCs w:val="20"/>
        </w:rPr>
        <w:t>Control Charts</w:t>
      </w:r>
    </w:p>
    <w:p w14:paraId="6CCAB795" w14:textId="77777777" w:rsidR="00B82C89" w:rsidRPr="005832E2" w:rsidRDefault="00B82C89" w:rsidP="00C0639C">
      <w:pPr>
        <w:numPr>
          <w:ilvl w:val="0"/>
          <w:numId w:val="4"/>
        </w:numPr>
        <w:tabs>
          <w:tab w:val="left" w:pos="-1440"/>
          <w:tab w:val="left" w:pos="-720"/>
          <w:tab w:val="left" w:pos="0"/>
          <w:tab w:val="left" w:pos="720"/>
          <w:tab w:val="left" w:pos="1170"/>
          <w:tab w:val="left" w:pos="1440"/>
          <w:tab w:val="num" w:pos="2520"/>
          <w:tab w:val="left" w:pos="3000"/>
          <w:tab w:val="left" w:pos="3600"/>
          <w:tab w:val="left" w:pos="4320"/>
          <w:tab w:val="left" w:pos="5040"/>
          <w:tab w:val="left" w:pos="5760"/>
          <w:tab w:val="left" w:pos="6480"/>
          <w:tab w:val="left" w:pos="7200"/>
          <w:tab w:val="left" w:pos="7920"/>
          <w:tab w:val="left" w:pos="8640"/>
          <w:tab w:val="left" w:pos="9360"/>
        </w:tabs>
        <w:spacing w:after="160"/>
        <w:ind w:hanging="270"/>
        <w:rPr>
          <w:sz w:val="20"/>
          <w:szCs w:val="20"/>
        </w:rPr>
      </w:pPr>
      <w:r w:rsidRPr="005832E2">
        <w:rPr>
          <w:sz w:val="20"/>
          <w:szCs w:val="20"/>
        </w:rPr>
        <w:t>Method Detection</w:t>
      </w:r>
      <w:r w:rsidR="00366C21" w:rsidRPr="005832E2">
        <w:rPr>
          <w:sz w:val="20"/>
          <w:szCs w:val="20"/>
        </w:rPr>
        <w:t xml:space="preserve"> Limits</w:t>
      </w:r>
    </w:p>
    <w:p w14:paraId="37F1AE4A" w14:textId="77777777" w:rsidR="00366C21" w:rsidRDefault="00366C21" w:rsidP="00C0639C">
      <w:pPr>
        <w:numPr>
          <w:ilvl w:val="0"/>
          <w:numId w:val="4"/>
        </w:numPr>
        <w:tabs>
          <w:tab w:val="left" w:pos="-1440"/>
          <w:tab w:val="left" w:pos="-720"/>
          <w:tab w:val="left" w:pos="0"/>
          <w:tab w:val="left" w:pos="720"/>
          <w:tab w:val="left" w:pos="1170"/>
          <w:tab w:val="left" w:pos="1440"/>
          <w:tab w:val="num" w:pos="2520"/>
          <w:tab w:val="left" w:pos="3000"/>
          <w:tab w:val="left" w:pos="3600"/>
          <w:tab w:val="left" w:pos="4320"/>
          <w:tab w:val="left" w:pos="5040"/>
          <w:tab w:val="left" w:pos="5760"/>
          <w:tab w:val="left" w:pos="6480"/>
          <w:tab w:val="left" w:pos="7200"/>
          <w:tab w:val="left" w:pos="7920"/>
          <w:tab w:val="left" w:pos="8640"/>
          <w:tab w:val="left" w:pos="9360"/>
        </w:tabs>
        <w:spacing w:after="160"/>
        <w:ind w:hanging="270"/>
        <w:rPr>
          <w:sz w:val="20"/>
          <w:szCs w:val="20"/>
        </w:rPr>
      </w:pPr>
      <w:r w:rsidRPr="005832E2">
        <w:rPr>
          <w:sz w:val="20"/>
          <w:szCs w:val="20"/>
        </w:rPr>
        <w:t>Practical Quantitation Limits</w:t>
      </w:r>
    </w:p>
    <w:p w14:paraId="4DB81ABC" w14:textId="77777777" w:rsidR="00C0639C" w:rsidRPr="00C0639C" w:rsidRDefault="00C0639C" w:rsidP="00C0639C">
      <w:pPr>
        <w:pStyle w:val="ListParagraph"/>
        <w:numPr>
          <w:ilvl w:val="0"/>
          <w:numId w:val="4"/>
        </w:numPr>
        <w:tabs>
          <w:tab w:val="left" w:pos="-1440"/>
          <w:tab w:val="left" w:pos="-720"/>
          <w:tab w:val="left" w:pos="0"/>
          <w:tab w:val="left" w:pos="720"/>
          <w:tab w:val="left" w:pos="1170"/>
          <w:tab w:val="left" w:pos="1530"/>
          <w:tab w:val="left" w:pos="3600"/>
          <w:tab w:val="left" w:pos="4320"/>
          <w:tab w:val="left" w:pos="5040"/>
          <w:tab w:val="left" w:pos="5760"/>
          <w:tab w:val="left" w:pos="6480"/>
          <w:tab w:val="left" w:pos="7200"/>
          <w:tab w:val="left" w:pos="7920"/>
          <w:tab w:val="left" w:pos="8640"/>
          <w:tab w:val="left" w:pos="9360"/>
        </w:tabs>
        <w:spacing w:after="160"/>
        <w:rPr>
          <w:rFonts w:ascii="Franklin Gothic Book" w:hAnsi="Franklin Gothic Book"/>
          <w:sz w:val="20"/>
          <w:szCs w:val="20"/>
        </w:rPr>
      </w:pPr>
      <w:r w:rsidRPr="00C0639C">
        <w:rPr>
          <w:sz w:val="20"/>
          <w:szCs w:val="20"/>
        </w:rPr>
        <w:t>References</w:t>
      </w:r>
    </w:p>
    <w:p w14:paraId="2AE66D93" w14:textId="77777777" w:rsidR="00B9107B" w:rsidRPr="00A36485" w:rsidRDefault="00A77FB3" w:rsidP="00C0639C">
      <w:p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ind w:left="330" w:firstLine="0"/>
        <w:rPr>
          <w:rFonts w:ascii="Franklin Gothic Book" w:hAnsi="Franklin Gothic Book"/>
          <w:sz w:val="20"/>
          <w:szCs w:val="20"/>
        </w:rPr>
      </w:pPr>
      <w:r w:rsidRPr="005832E2">
        <w:rPr>
          <w:rFonts w:ascii="Calibri" w:eastAsia="Times New Roman" w:hAnsi="Calibri" w:cs="Times New Roman"/>
          <w:b/>
          <w:sz w:val="20"/>
          <w:szCs w:val="20"/>
        </w:rPr>
        <w:t xml:space="preserve">Section </w:t>
      </w:r>
      <w:r w:rsidR="00EB5CEF" w:rsidRPr="005832E2">
        <w:rPr>
          <w:rFonts w:ascii="Calibri" w:eastAsia="Times New Roman" w:hAnsi="Calibri" w:cs="Times New Roman"/>
          <w:b/>
          <w:sz w:val="20"/>
          <w:szCs w:val="20"/>
        </w:rPr>
        <w:t>D.</w:t>
      </w:r>
      <w:r w:rsidRPr="005832E2">
        <w:rPr>
          <w:rFonts w:ascii="Calibri" w:eastAsia="Times New Roman" w:hAnsi="Calibri" w:cs="Times New Roman"/>
          <w:b/>
          <w:sz w:val="20"/>
          <w:szCs w:val="20"/>
        </w:rPr>
        <w:tab/>
        <w:t>Analytical Methods</w:t>
      </w:r>
    </w:p>
    <w:p w14:paraId="65065A9F" w14:textId="77777777" w:rsidR="00A77FB3" w:rsidRPr="005832E2" w:rsidRDefault="00FB22B6" w:rsidP="00C0639C">
      <w:pPr>
        <w:numPr>
          <w:ilvl w:val="0"/>
          <w:numId w:val="5"/>
        </w:numPr>
        <w:tabs>
          <w:tab w:val="left" w:pos="-1440"/>
          <w:tab w:val="left" w:pos="-720"/>
          <w:tab w:val="left" w:pos="0"/>
          <w:tab w:val="left" w:pos="720"/>
          <w:tab w:val="left" w:pos="1710"/>
          <w:tab w:val="left" w:pos="180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ind w:leftChars="640" w:left="1708" w:hanging="300"/>
        <w:rPr>
          <w:rFonts w:ascii="Calibri" w:eastAsia="Times New Roman" w:hAnsi="Calibri" w:cs="Times New Roman"/>
          <w:sz w:val="20"/>
          <w:szCs w:val="20"/>
        </w:rPr>
      </w:pPr>
      <w:r w:rsidRPr="005832E2">
        <w:rPr>
          <w:rFonts w:ascii="Calibri" w:eastAsia="Times New Roman" w:hAnsi="Calibri" w:cs="Times New Roman"/>
          <w:sz w:val="20"/>
          <w:szCs w:val="20"/>
        </w:rPr>
        <w:t xml:space="preserve">Alkaline Persulfate Digestion for </w:t>
      </w:r>
      <w:r w:rsidR="00D4646B" w:rsidRPr="005832E2">
        <w:rPr>
          <w:rFonts w:ascii="Calibri" w:eastAsia="Times New Roman" w:hAnsi="Calibri" w:cs="Times New Roman"/>
          <w:sz w:val="20"/>
          <w:szCs w:val="20"/>
        </w:rPr>
        <w:t>Nitrogen and Phosphorus, Total and Dissolved</w:t>
      </w:r>
    </w:p>
    <w:p w14:paraId="3FCF64C5" w14:textId="77777777" w:rsidR="005C41A8" w:rsidRPr="005832E2" w:rsidRDefault="005C41A8" w:rsidP="00C0639C">
      <w:pPr>
        <w:numPr>
          <w:ilvl w:val="0"/>
          <w:numId w:val="5"/>
        </w:numPr>
        <w:tabs>
          <w:tab w:val="left" w:pos="-1440"/>
          <w:tab w:val="left" w:pos="-720"/>
          <w:tab w:val="left" w:pos="0"/>
          <w:tab w:val="left" w:pos="720"/>
          <w:tab w:val="left" w:pos="1710"/>
          <w:tab w:val="left" w:pos="180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ind w:leftChars="640" w:left="1708" w:hanging="300"/>
        <w:rPr>
          <w:rFonts w:ascii="Calibri" w:eastAsia="Times New Roman" w:hAnsi="Calibri" w:cs="Times New Roman"/>
          <w:sz w:val="20"/>
          <w:szCs w:val="20"/>
        </w:rPr>
      </w:pPr>
      <w:r w:rsidRPr="005832E2">
        <w:rPr>
          <w:rFonts w:ascii="Calibri" w:eastAsia="Times New Roman" w:hAnsi="Calibri" w:cs="Times New Roman"/>
          <w:sz w:val="20"/>
          <w:szCs w:val="20"/>
        </w:rPr>
        <w:t>Ammonia</w:t>
      </w:r>
    </w:p>
    <w:p w14:paraId="1259BFB2" w14:textId="77777777" w:rsidR="00BE0C81" w:rsidRPr="005832E2" w:rsidRDefault="00BE0C81" w:rsidP="00C0639C">
      <w:pPr>
        <w:numPr>
          <w:ilvl w:val="0"/>
          <w:numId w:val="5"/>
        </w:numPr>
        <w:tabs>
          <w:tab w:val="left" w:pos="-1440"/>
          <w:tab w:val="left" w:pos="-720"/>
          <w:tab w:val="left" w:pos="0"/>
          <w:tab w:val="left" w:pos="720"/>
          <w:tab w:val="left" w:pos="1710"/>
          <w:tab w:val="left" w:pos="180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ind w:leftChars="640" w:left="1708" w:hanging="300"/>
        <w:rPr>
          <w:rFonts w:ascii="Calibri" w:eastAsia="Times New Roman" w:hAnsi="Calibri" w:cs="Times New Roman"/>
          <w:sz w:val="20"/>
          <w:szCs w:val="20"/>
        </w:rPr>
      </w:pPr>
      <w:r w:rsidRPr="005832E2">
        <w:rPr>
          <w:rFonts w:ascii="Calibri" w:eastAsia="Times New Roman" w:hAnsi="Calibri" w:cs="Times New Roman"/>
          <w:sz w:val="20"/>
          <w:szCs w:val="20"/>
        </w:rPr>
        <w:t>Chlorophyll</w:t>
      </w:r>
      <w:r w:rsidR="00D4646B" w:rsidRPr="005832E2">
        <w:rPr>
          <w:rFonts w:ascii="Calibri" w:eastAsia="Times New Roman" w:hAnsi="Calibri" w:cs="Times New Roman"/>
          <w:sz w:val="20"/>
          <w:szCs w:val="20"/>
        </w:rPr>
        <w:t>-</w:t>
      </w:r>
      <w:r w:rsidRPr="005832E2">
        <w:rPr>
          <w:rFonts w:ascii="Calibri" w:eastAsia="Times New Roman" w:hAnsi="Calibri" w:cs="Times New Roman"/>
          <w:sz w:val="20"/>
          <w:szCs w:val="20"/>
        </w:rPr>
        <w:t>a and Pheophytin</w:t>
      </w:r>
    </w:p>
    <w:p w14:paraId="181BD93F" w14:textId="77777777" w:rsidR="00BE0C81" w:rsidRPr="005832E2" w:rsidRDefault="00BE0C81" w:rsidP="00C0639C">
      <w:pPr>
        <w:numPr>
          <w:ilvl w:val="0"/>
          <w:numId w:val="5"/>
        </w:numPr>
        <w:tabs>
          <w:tab w:val="left" w:pos="-1440"/>
          <w:tab w:val="left" w:pos="-720"/>
          <w:tab w:val="left" w:pos="0"/>
          <w:tab w:val="left" w:pos="720"/>
          <w:tab w:val="left" w:pos="1710"/>
          <w:tab w:val="left" w:pos="180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ind w:leftChars="640" w:left="1708" w:hanging="300"/>
        <w:rPr>
          <w:rFonts w:ascii="Calibri" w:eastAsia="Times New Roman" w:hAnsi="Calibri" w:cs="Times New Roman"/>
          <w:sz w:val="20"/>
          <w:szCs w:val="20"/>
        </w:rPr>
      </w:pPr>
      <w:r w:rsidRPr="005832E2">
        <w:rPr>
          <w:rFonts w:ascii="Calibri" w:eastAsia="Times New Roman" w:hAnsi="Calibri" w:cs="Times New Roman"/>
          <w:sz w:val="20"/>
          <w:szCs w:val="20"/>
        </w:rPr>
        <w:t>Dissolved Organic Matter Absorption Coefficient (CDOM)</w:t>
      </w:r>
    </w:p>
    <w:p w14:paraId="7F6A0798" w14:textId="77777777" w:rsidR="005C41A8" w:rsidRPr="005832E2" w:rsidRDefault="005C41A8" w:rsidP="00C0639C">
      <w:pPr>
        <w:numPr>
          <w:ilvl w:val="0"/>
          <w:numId w:val="5"/>
        </w:numPr>
        <w:tabs>
          <w:tab w:val="left" w:pos="-1440"/>
          <w:tab w:val="left" w:pos="-720"/>
          <w:tab w:val="left" w:pos="0"/>
          <w:tab w:val="left" w:pos="720"/>
          <w:tab w:val="left" w:pos="1710"/>
          <w:tab w:val="left" w:pos="180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ind w:leftChars="640" w:left="1708" w:hanging="300"/>
        <w:rPr>
          <w:rFonts w:ascii="Calibri" w:eastAsia="Times New Roman" w:hAnsi="Calibri" w:cs="Times New Roman"/>
          <w:sz w:val="20"/>
          <w:szCs w:val="20"/>
        </w:rPr>
      </w:pPr>
      <w:r w:rsidRPr="005832E2">
        <w:rPr>
          <w:rFonts w:ascii="Calibri" w:eastAsia="Times New Roman" w:hAnsi="Calibri" w:cs="Times New Roman"/>
          <w:sz w:val="20"/>
          <w:szCs w:val="20"/>
        </w:rPr>
        <w:lastRenderedPageBreak/>
        <w:t>Nitrate + Nitrite</w:t>
      </w:r>
    </w:p>
    <w:p w14:paraId="21B25DE3" w14:textId="77777777" w:rsidR="00B9107B" w:rsidRPr="005832E2" w:rsidRDefault="00B9107B" w:rsidP="00C0639C">
      <w:pPr>
        <w:numPr>
          <w:ilvl w:val="0"/>
          <w:numId w:val="5"/>
        </w:numPr>
        <w:tabs>
          <w:tab w:val="left" w:pos="-1440"/>
          <w:tab w:val="left" w:pos="-720"/>
          <w:tab w:val="left" w:pos="0"/>
          <w:tab w:val="left" w:pos="720"/>
          <w:tab w:val="left" w:pos="1710"/>
          <w:tab w:val="left" w:pos="180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ind w:leftChars="640" w:left="1708" w:hanging="300"/>
        <w:rPr>
          <w:rFonts w:ascii="Calibri" w:eastAsia="Times New Roman" w:hAnsi="Calibri" w:cs="Times New Roman"/>
          <w:sz w:val="20"/>
          <w:szCs w:val="20"/>
        </w:rPr>
      </w:pPr>
      <w:r w:rsidRPr="005832E2">
        <w:rPr>
          <w:rFonts w:ascii="Calibri" w:eastAsia="Times New Roman" w:hAnsi="Calibri" w:cs="Times New Roman"/>
          <w:sz w:val="20"/>
          <w:szCs w:val="20"/>
        </w:rPr>
        <w:t>Nitrite</w:t>
      </w:r>
    </w:p>
    <w:p w14:paraId="52C8971E" w14:textId="77777777" w:rsidR="00BE0C81" w:rsidRPr="005832E2" w:rsidRDefault="00BE0C81" w:rsidP="00C0639C">
      <w:pPr>
        <w:numPr>
          <w:ilvl w:val="0"/>
          <w:numId w:val="5"/>
        </w:numPr>
        <w:tabs>
          <w:tab w:val="left" w:pos="-1440"/>
          <w:tab w:val="left" w:pos="-720"/>
          <w:tab w:val="left" w:pos="0"/>
          <w:tab w:val="left" w:pos="720"/>
          <w:tab w:val="left" w:pos="1710"/>
          <w:tab w:val="left" w:pos="180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ind w:leftChars="640" w:left="1708" w:hanging="300"/>
        <w:rPr>
          <w:rFonts w:ascii="Calibri" w:eastAsia="Times New Roman" w:hAnsi="Calibri" w:cs="Times New Roman"/>
          <w:sz w:val="20"/>
          <w:szCs w:val="20"/>
        </w:rPr>
      </w:pPr>
      <w:r w:rsidRPr="005832E2">
        <w:rPr>
          <w:rFonts w:ascii="Calibri" w:eastAsia="Times New Roman" w:hAnsi="Calibri" w:cs="Times New Roman"/>
          <w:sz w:val="20"/>
          <w:szCs w:val="20"/>
        </w:rPr>
        <w:t>Organic Carbon, Total and Dissolved</w:t>
      </w:r>
    </w:p>
    <w:p w14:paraId="745A48F0" w14:textId="77777777" w:rsidR="005C41A8" w:rsidRPr="005832E2" w:rsidRDefault="005C41A8" w:rsidP="00C0639C">
      <w:pPr>
        <w:numPr>
          <w:ilvl w:val="0"/>
          <w:numId w:val="5"/>
        </w:numPr>
        <w:tabs>
          <w:tab w:val="left" w:pos="-1440"/>
          <w:tab w:val="left" w:pos="-720"/>
          <w:tab w:val="left" w:pos="0"/>
          <w:tab w:val="left" w:pos="720"/>
          <w:tab w:val="left" w:pos="1710"/>
          <w:tab w:val="left" w:pos="180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ind w:leftChars="640" w:left="1708" w:hanging="300"/>
        <w:rPr>
          <w:rFonts w:ascii="Calibri" w:eastAsia="Times New Roman" w:hAnsi="Calibri" w:cs="Times New Roman"/>
          <w:sz w:val="20"/>
          <w:szCs w:val="20"/>
        </w:rPr>
      </w:pPr>
      <w:r w:rsidRPr="005832E2">
        <w:rPr>
          <w:rFonts w:ascii="Calibri" w:eastAsia="Times New Roman" w:hAnsi="Calibri" w:cs="Times New Roman"/>
          <w:sz w:val="20"/>
          <w:szCs w:val="20"/>
        </w:rPr>
        <w:t>Orthophosphate, Total and Dissolved</w:t>
      </w:r>
    </w:p>
    <w:p w14:paraId="46AD26BC" w14:textId="77777777" w:rsidR="00A77FB3" w:rsidRPr="005832E2" w:rsidRDefault="005C41A8" w:rsidP="00C0639C">
      <w:pPr>
        <w:numPr>
          <w:ilvl w:val="0"/>
          <w:numId w:val="5"/>
        </w:numPr>
        <w:tabs>
          <w:tab w:val="left" w:pos="-1440"/>
          <w:tab w:val="left" w:pos="-720"/>
          <w:tab w:val="left" w:pos="0"/>
          <w:tab w:val="left" w:pos="720"/>
          <w:tab w:val="left" w:pos="1710"/>
          <w:tab w:val="left" w:pos="180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ind w:leftChars="640" w:left="1708" w:hanging="300"/>
        <w:rPr>
          <w:rFonts w:ascii="Calibri" w:eastAsia="Times New Roman" w:hAnsi="Calibri" w:cs="Times New Roman"/>
          <w:sz w:val="20"/>
          <w:szCs w:val="20"/>
        </w:rPr>
      </w:pPr>
      <w:r w:rsidRPr="005832E2">
        <w:rPr>
          <w:rFonts w:ascii="Calibri" w:eastAsia="Times New Roman" w:hAnsi="Calibri" w:cs="Times New Roman"/>
          <w:sz w:val="20"/>
          <w:szCs w:val="20"/>
        </w:rPr>
        <w:t>Particulate Nitrogen and Particulate Carbon</w:t>
      </w:r>
      <w:r w:rsidRPr="005832E2" w:rsidDel="00FB22B6">
        <w:rPr>
          <w:rFonts w:ascii="Calibri" w:eastAsia="Times New Roman" w:hAnsi="Calibri" w:cs="Times New Roman"/>
          <w:sz w:val="20"/>
          <w:szCs w:val="20"/>
        </w:rPr>
        <w:t xml:space="preserve"> </w:t>
      </w:r>
    </w:p>
    <w:p w14:paraId="7BB3C466" w14:textId="77777777" w:rsidR="00B9107B" w:rsidRPr="005832E2" w:rsidRDefault="00BE0C81" w:rsidP="00C0639C">
      <w:pPr>
        <w:numPr>
          <w:ilvl w:val="0"/>
          <w:numId w:val="5"/>
        </w:numPr>
        <w:tabs>
          <w:tab w:val="left" w:pos="-1440"/>
          <w:tab w:val="left" w:pos="-720"/>
          <w:tab w:val="left" w:pos="0"/>
          <w:tab w:val="left" w:pos="720"/>
          <w:tab w:val="left" w:pos="1710"/>
          <w:tab w:val="left" w:pos="180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ind w:leftChars="640" w:left="1708" w:hanging="300"/>
        <w:rPr>
          <w:rFonts w:ascii="Calibri" w:eastAsia="Times New Roman" w:hAnsi="Calibri" w:cs="Times New Roman"/>
          <w:sz w:val="20"/>
          <w:szCs w:val="20"/>
        </w:rPr>
      </w:pPr>
      <w:r w:rsidRPr="005832E2">
        <w:rPr>
          <w:rFonts w:ascii="Calibri" w:eastAsia="Times New Roman" w:hAnsi="Calibri" w:cs="Times New Roman"/>
          <w:sz w:val="20"/>
          <w:szCs w:val="20"/>
        </w:rPr>
        <w:t>Particulate Phosphorus Digestion</w:t>
      </w:r>
    </w:p>
    <w:p w14:paraId="3A826F8C" w14:textId="77777777" w:rsidR="00B9107B" w:rsidRPr="005832E2" w:rsidRDefault="00B9107B" w:rsidP="00C0639C">
      <w:pPr>
        <w:numPr>
          <w:ilvl w:val="0"/>
          <w:numId w:val="5"/>
        </w:numPr>
        <w:tabs>
          <w:tab w:val="left" w:pos="-1440"/>
          <w:tab w:val="left" w:pos="-720"/>
          <w:tab w:val="left" w:pos="0"/>
          <w:tab w:val="left" w:pos="720"/>
          <w:tab w:val="left" w:pos="1710"/>
          <w:tab w:val="left" w:pos="180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ind w:leftChars="640" w:left="1708" w:hanging="300"/>
        <w:rPr>
          <w:rFonts w:ascii="Calibri" w:eastAsia="Times New Roman" w:hAnsi="Calibri" w:cs="Times New Roman"/>
          <w:sz w:val="20"/>
          <w:szCs w:val="20"/>
        </w:rPr>
      </w:pPr>
      <w:r w:rsidRPr="005832E2">
        <w:rPr>
          <w:rFonts w:ascii="Calibri" w:eastAsia="Times New Roman" w:hAnsi="Calibri" w:cs="Times New Roman"/>
          <w:sz w:val="20"/>
          <w:szCs w:val="20"/>
        </w:rPr>
        <w:t>Total Suspended Solids</w:t>
      </w:r>
    </w:p>
    <w:p w14:paraId="38FE1651" w14:textId="77777777" w:rsidR="00B9107B" w:rsidRPr="005832E2" w:rsidRDefault="00B9107B" w:rsidP="00C0639C">
      <w:pPr>
        <w:numPr>
          <w:ilvl w:val="0"/>
          <w:numId w:val="5"/>
        </w:numPr>
        <w:tabs>
          <w:tab w:val="left" w:pos="-1440"/>
          <w:tab w:val="left" w:pos="-720"/>
          <w:tab w:val="left" w:pos="0"/>
          <w:tab w:val="left" w:pos="720"/>
          <w:tab w:val="left" w:pos="1710"/>
          <w:tab w:val="left" w:pos="180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ind w:leftChars="640" w:left="1708" w:hanging="300"/>
        <w:rPr>
          <w:rFonts w:ascii="Calibri" w:eastAsia="Times New Roman" w:hAnsi="Calibri" w:cs="Times New Roman"/>
          <w:sz w:val="20"/>
          <w:szCs w:val="20"/>
        </w:rPr>
      </w:pPr>
      <w:r w:rsidRPr="005832E2">
        <w:rPr>
          <w:rFonts w:ascii="Calibri" w:eastAsia="Times New Roman" w:hAnsi="Calibri" w:cs="Times New Roman"/>
          <w:sz w:val="20"/>
          <w:szCs w:val="20"/>
        </w:rPr>
        <w:t>Fixed Suspended Solids</w:t>
      </w:r>
    </w:p>
    <w:p w14:paraId="06AAEDB5" w14:textId="77777777" w:rsidR="005C41A8" w:rsidRDefault="00B9107B" w:rsidP="00C0639C">
      <w:pPr>
        <w:numPr>
          <w:ilvl w:val="0"/>
          <w:numId w:val="5"/>
        </w:numPr>
        <w:tabs>
          <w:tab w:val="left" w:pos="-1440"/>
          <w:tab w:val="left" w:pos="-720"/>
          <w:tab w:val="left" w:pos="0"/>
          <w:tab w:val="left" w:pos="720"/>
          <w:tab w:val="left" w:pos="1710"/>
          <w:tab w:val="left" w:pos="180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ind w:leftChars="640" w:left="1708" w:hanging="300"/>
        <w:rPr>
          <w:rFonts w:ascii="Calibri" w:eastAsia="Times New Roman" w:hAnsi="Calibri" w:cs="Times New Roman"/>
          <w:sz w:val="20"/>
          <w:szCs w:val="20"/>
        </w:rPr>
      </w:pPr>
      <w:r w:rsidRPr="005832E2">
        <w:rPr>
          <w:rFonts w:ascii="Calibri" w:eastAsia="Times New Roman" w:hAnsi="Calibri" w:cs="Times New Roman"/>
          <w:sz w:val="20"/>
          <w:szCs w:val="20"/>
        </w:rPr>
        <w:t>Silicates</w:t>
      </w:r>
    </w:p>
    <w:p w14:paraId="666DE8C8" w14:textId="77777777" w:rsidR="005832E2" w:rsidRDefault="005832E2" w:rsidP="005832E2">
      <w:p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rPr>
          <w:rFonts w:ascii="Calibri" w:eastAsia="Times New Roman" w:hAnsi="Calibri" w:cs="Times New Roman"/>
          <w:sz w:val="20"/>
          <w:szCs w:val="20"/>
        </w:rPr>
      </w:pPr>
    </w:p>
    <w:p w14:paraId="21882B0E" w14:textId="77777777" w:rsidR="005832E2" w:rsidRDefault="005832E2" w:rsidP="005832E2">
      <w:p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rPr>
          <w:rFonts w:ascii="Calibri" w:eastAsia="Times New Roman" w:hAnsi="Calibri" w:cs="Times New Roman"/>
          <w:sz w:val="20"/>
          <w:szCs w:val="20"/>
        </w:rPr>
      </w:pPr>
    </w:p>
    <w:p w14:paraId="7FE88F39" w14:textId="77777777" w:rsidR="005832E2" w:rsidRDefault="005832E2" w:rsidP="005832E2">
      <w:p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rPr>
          <w:rFonts w:ascii="Calibri" w:eastAsia="Times New Roman" w:hAnsi="Calibri" w:cs="Times New Roman"/>
          <w:sz w:val="20"/>
          <w:szCs w:val="20"/>
        </w:rPr>
      </w:pPr>
    </w:p>
    <w:p w14:paraId="17CB876E" w14:textId="77777777" w:rsidR="005832E2" w:rsidRDefault="005832E2" w:rsidP="005832E2">
      <w:p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rPr>
          <w:rFonts w:ascii="Calibri" w:eastAsia="Times New Roman" w:hAnsi="Calibri" w:cs="Times New Roman"/>
          <w:sz w:val="20"/>
          <w:szCs w:val="20"/>
        </w:rPr>
      </w:pPr>
    </w:p>
    <w:p w14:paraId="7617350A" w14:textId="77777777" w:rsidR="005832E2" w:rsidRDefault="005832E2" w:rsidP="005832E2">
      <w:p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rPr>
          <w:rFonts w:ascii="Calibri" w:eastAsia="Times New Roman" w:hAnsi="Calibri" w:cs="Times New Roman"/>
          <w:sz w:val="20"/>
          <w:szCs w:val="20"/>
        </w:rPr>
      </w:pPr>
    </w:p>
    <w:p w14:paraId="735AB5AB" w14:textId="77777777" w:rsidR="005832E2" w:rsidRDefault="005832E2" w:rsidP="005832E2">
      <w:p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rPr>
          <w:rFonts w:ascii="Calibri" w:eastAsia="Times New Roman" w:hAnsi="Calibri" w:cs="Times New Roman"/>
          <w:sz w:val="20"/>
          <w:szCs w:val="20"/>
        </w:rPr>
      </w:pPr>
    </w:p>
    <w:p w14:paraId="79F856D5" w14:textId="77777777" w:rsidR="002B2291" w:rsidRDefault="002B2291" w:rsidP="005832E2">
      <w:p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rPr>
          <w:rFonts w:ascii="Calibri" w:eastAsia="Times New Roman" w:hAnsi="Calibri" w:cs="Times New Roman"/>
          <w:sz w:val="20"/>
          <w:szCs w:val="20"/>
        </w:rPr>
      </w:pPr>
    </w:p>
    <w:p w14:paraId="47281101" w14:textId="77777777" w:rsidR="005832E2" w:rsidRDefault="005832E2" w:rsidP="005832E2">
      <w:p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rPr>
          <w:rFonts w:ascii="Calibri" w:eastAsia="Times New Roman" w:hAnsi="Calibri" w:cs="Times New Roman"/>
          <w:sz w:val="20"/>
          <w:szCs w:val="20"/>
        </w:rPr>
      </w:pPr>
    </w:p>
    <w:p w14:paraId="6721354B" w14:textId="77777777" w:rsidR="005832E2" w:rsidRDefault="005832E2" w:rsidP="005832E2">
      <w:p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rPr>
          <w:rFonts w:ascii="Calibri" w:eastAsia="Times New Roman" w:hAnsi="Calibri" w:cs="Times New Roman"/>
          <w:sz w:val="20"/>
          <w:szCs w:val="20"/>
        </w:rPr>
      </w:pPr>
    </w:p>
    <w:p w14:paraId="00066799" w14:textId="77777777" w:rsidR="005832E2" w:rsidRDefault="005832E2" w:rsidP="005832E2">
      <w:p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rPr>
          <w:rFonts w:ascii="Calibri" w:eastAsia="Times New Roman" w:hAnsi="Calibri" w:cs="Times New Roman"/>
          <w:sz w:val="20"/>
          <w:szCs w:val="20"/>
        </w:rPr>
      </w:pPr>
    </w:p>
    <w:p w14:paraId="10C11AE6" w14:textId="77777777" w:rsidR="005832E2" w:rsidRDefault="005832E2" w:rsidP="005832E2">
      <w:p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rPr>
          <w:rFonts w:ascii="Calibri" w:eastAsia="Times New Roman" w:hAnsi="Calibri" w:cs="Times New Roman"/>
          <w:sz w:val="20"/>
          <w:szCs w:val="20"/>
        </w:rPr>
      </w:pPr>
    </w:p>
    <w:p w14:paraId="5B319384" w14:textId="77777777" w:rsidR="005832E2" w:rsidRDefault="005832E2" w:rsidP="005832E2">
      <w:p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rPr>
          <w:rFonts w:ascii="Calibri" w:eastAsia="Times New Roman" w:hAnsi="Calibri" w:cs="Times New Roman"/>
          <w:sz w:val="20"/>
          <w:szCs w:val="20"/>
        </w:rPr>
      </w:pPr>
    </w:p>
    <w:p w14:paraId="17F50BA9" w14:textId="77777777" w:rsidR="005832E2" w:rsidRDefault="005832E2" w:rsidP="005832E2">
      <w:p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rPr>
          <w:rFonts w:ascii="Calibri" w:eastAsia="Times New Roman" w:hAnsi="Calibri" w:cs="Times New Roman"/>
          <w:sz w:val="20"/>
          <w:szCs w:val="20"/>
        </w:rPr>
      </w:pPr>
    </w:p>
    <w:p w14:paraId="2ECD1874" w14:textId="77777777" w:rsidR="00C0639C" w:rsidRDefault="00C0639C">
      <w:pPr>
        <w:rPr>
          <w:rFonts w:ascii="Calibri" w:eastAsia="Times New Roman" w:hAnsi="Calibri" w:cs="Times New Roman"/>
          <w:sz w:val="20"/>
          <w:szCs w:val="20"/>
        </w:rPr>
      </w:pPr>
      <w:r>
        <w:rPr>
          <w:rFonts w:ascii="Calibri" w:eastAsia="Times New Roman" w:hAnsi="Calibri" w:cs="Times New Roman"/>
          <w:sz w:val="20"/>
          <w:szCs w:val="20"/>
        </w:rPr>
        <w:br w:type="page"/>
      </w:r>
    </w:p>
    <w:p w14:paraId="0D2FED9D" w14:textId="77777777" w:rsidR="005832E2" w:rsidRDefault="00A224D4" w:rsidP="005832E2">
      <w:pPr>
        <w:pStyle w:val="IntenseQuote"/>
        <w:pBdr>
          <w:top w:val="single" w:sz="24" w:space="1" w:color="F2F2F2"/>
          <w:left w:val="none" w:sz="0" w:space="0" w:color="auto"/>
          <w:bottom w:val="single" w:sz="24" w:space="1" w:color="F2F2F2"/>
          <w:right w:val="none" w:sz="0" w:space="0" w:color="auto"/>
        </w:pBdr>
        <w:shd w:val="clear" w:color="auto" w:fill="F2F2F2"/>
        <w:spacing w:before="120" w:after="0" w:line="240" w:lineRule="auto"/>
        <w:ind w:left="936" w:right="936" w:firstLine="0"/>
        <w:jc w:val="center"/>
        <w:rPr>
          <w:rFonts w:ascii="Calibri" w:eastAsia="Times New Roman" w:hAnsi="Calibri" w:cs="Times New Roman"/>
          <w:i w:val="0"/>
          <w:iCs w:val="0"/>
          <w:color w:val="002060"/>
          <w:sz w:val="28"/>
          <w:szCs w:val="28"/>
        </w:rPr>
      </w:pPr>
      <w:r w:rsidRPr="005832E2">
        <w:rPr>
          <w:rFonts w:ascii="Calibri" w:eastAsia="Times New Roman" w:hAnsi="Calibri" w:cs="Times New Roman"/>
          <w:i w:val="0"/>
          <w:iCs w:val="0"/>
          <w:color w:val="002060"/>
          <w:sz w:val="28"/>
          <w:szCs w:val="28"/>
        </w:rPr>
        <w:lastRenderedPageBreak/>
        <w:t>SECTION A</w:t>
      </w:r>
    </w:p>
    <w:p w14:paraId="02BB60DA" w14:textId="77777777" w:rsidR="00A224D4" w:rsidRPr="005832E2" w:rsidRDefault="00A224D4" w:rsidP="005832E2">
      <w:pPr>
        <w:pStyle w:val="IntenseQuote"/>
        <w:pBdr>
          <w:top w:val="single" w:sz="24" w:space="1" w:color="F2F2F2"/>
          <w:left w:val="none" w:sz="0" w:space="0" w:color="auto"/>
          <w:bottom w:val="single" w:sz="24" w:space="1" w:color="F2F2F2"/>
          <w:right w:val="none" w:sz="0" w:space="0" w:color="auto"/>
        </w:pBdr>
        <w:shd w:val="clear" w:color="auto" w:fill="F2F2F2"/>
        <w:spacing w:before="120" w:after="0" w:line="240" w:lineRule="auto"/>
        <w:ind w:left="936" w:right="936" w:firstLine="0"/>
        <w:jc w:val="center"/>
        <w:rPr>
          <w:rFonts w:ascii="Calibri" w:eastAsia="Times New Roman" w:hAnsi="Calibri" w:cs="Times New Roman"/>
          <w:i w:val="0"/>
          <w:iCs w:val="0"/>
          <w:color w:val="002060"/>
          <w:sz w:val="28"/>
          <w:szCs w:val="28"/>
        </w:rPr>
      </w:pPr>
      <w:r w:rsidRPr="005832E2">
        <w:rPr>
          <w:rFonts w:ascii="Calibri" w:eastAsia="Times New Roman" w:hAnsi="Calibri" w:cs="Times New Roman"/>
          <w:i w:val="0"/>
          <w:iCs w:val="0"/>
          <w:color w:val="002060"/>
          <w:sz w:val="28"/>
          <w:szCs w:val="28"/>
        </w:rPr>
        <w:t>INTRODUCTION</w:t>
      </w:r>
    </w:p>
    <w:p w14:paraId="697F433D" w14:textId="77777777" w:rsidR="00140BAA" w:rsidRPr="00A36485" w:rsidRDefault="00140BAA" w:rsidP="00EF7D46">
      <w:pPr>
        <w:ind w:right="900"/>
        <w:rPr>
          <w:rFonts w:ascii="Franklin Gothic Book" w:hAnsi="Franklin Gothic Book"/>
          <w:sz w:val="20"/>
          <w:szCs w:val="20"/>
        </w:rPr>
      </w:pPr>
    </w:p>
    <w:p w14:paraId="52437645" w14:textId="77777777" w:rsidR="002D0EF1" w:rsidRPr="008B04A9" w:rsidRDefault="002D0EF1" w:rsidP="00C0639C">
      <w:pPr>
        <w:numPr>
          <w:ilvl w:val="0"/>
          <w:numId w:val="18"/>
        </w:numPr>
        <w:tabs>
          <w:tab w:val="left" w:pos="-1440"/>
          <w:tab w:val="left" w:pos="-720"/>
          <w:tab w:val="left" w:pos="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line="259" w:lineRule="auto"/>
        <w:ind w:right="900"/>
        <w:rPr>
          <w:sz w:val="20"/>
          <w:szCs w:val="20"/>
        </w:rPr>
      </w:pPr>
      <w:r w:rsidRPr="008B04A9">
        <w:rPr>
          <w:rFonts w:eastAsia="Times New Roman" w:cs="Times New Roman"/>
          <w:sz w:val="20"/>
          <w:szCs w:val="20"/>
          <w:u w:val="single"/>
        </w:rPr>
        <w:t>Scope</w:t>
      </w:r>
    </w:p>
    <w:p w14:paraId="011D1042" w14:textId="77777777" w:rsidR="009748F9" w:rsidRPr="00C0639C" w:rsidRDefault="006C6607" w:rsidP="00C0639C">
      <w:pPr>
        <w:pStyle w:val="ListParagraph"/>
        <w:numPr>
          <w:ilvl w:val="1"/>
          <w:numId w:val="18"/>
        </w:numPr>
        <w:spacing w:after="160" w:line="259" w:lineRule="auto"/>
        <w:ind w:right="900"/>
        <w:rPr>
          <w:sz w:val="20"/>
          <w:szCs w:val="20"/>
        </w:rPr>
      </w:pPr>
      <w:r w:rsidRPr="00C0639C">
        <w:rPr>
          <w:sz w:val="20"/>
          <w:szCs w:val="20"/>
        </w:rPr>
        <w:t xml:space="preserve">Chapter </w:t>
      </w:r>
      <w:r w:rsidR="008B04A9">
        <w:rPr>
          <w:sz w:val="20"/>
          <w:szCs w:val="20"/>
        </w:rPr>
        <w:t>6</w:t>
      </w:r>
      <w:r w:rsidRPr="00C0639C">
        <w:rPr>
          <w:sz w:val="20"/>
          <w:szCs w:val="20"/>
        </w:rPr>
        <w:t xml:space="preserve"> </w:t>
      </w:r>
      <w:r w:rsidR="000F4106" w:rsidRPr="00C0639C">
        <w:rPr>
          <w:sz w:val="20"/>
          <w:szCs w:val="20"/>
        </w:rPr>
        <w:t xml:space="preserve">contains analytical </w:t>
      </w:r>
      <w:r w:rsidR="00EF7D46" w:rsidRPr="00C0639C">
        <w:rPr>
          <w:sz w:val="20"/>
          <w:szCs w:val="20"/>
        </w:rPr>
        <w:t>methods</w:t>
      </w:r>
      <w:r w:rsidR="000F4106" w:rsidRPr="00C0639C">
        <w:rPr>
          <w:sz w:val="20"/>
          <w:szCs w:val="20"/>
        </w:rPr>
        <w:t xml:space="preserve"> and QC protocols</w:t>
      </w:r>
      <w:r w:rsidR="00EF7D46" w:rsidRPr="00C0639C">
        <w:rPr>
          <w:sz w:val="20"/>
          <w:szCs w:val="20"/>
        </w:rPr>
        <w:t xml:space="preserve"> for laboratories </w:t>
      </w:r>
      <w:r w:rsidR="000F4106" w:rsidRPr="00C0639C">
        <w:rPr>
          <w:sz w:val="20"/>
          <w:szCs w:val="20"/>
        </w:rPr>
        <w:t>that provide data for the C</w:t>
      </w:r>
      <w:r w:rsidR="00C242D4">
        <w:rPr>
          <w:sz w:val="20"/>
          <w:szCs w:val="20"/>
        </w:rPr>
        <w:t xml:space="preserve">hesapeake </w:t>
      </w:r>
      <w:r w:rsidR="000F4106" w:rsidRPr="00C0639C">
        <w:rPr>
          <w:sz w:val="20"/>
          <w:szCs w:val="20"/>
        </w:rPr>
        <w:t>B</w:t>
      </w:r>
      <w:r w:rsidR="00C242D4">
        <w:rPr>
          <w:sz w:val="20"/>
          <w:szCs w:val="20"/>
        </w:rPr>
        <w:t xml:space="preserve">ay </w:t>
      </w:r>
      <w:r w:rsidR="000F4106" w:rsidRPr="00C0639C">
        <w:rPr>
          <w:sz w:val="20"/>
          <w:szCs w:val="20"/>
        </w:rPr>
        <w:t>P</w:t>
      </w:r>
      <w:r w:rsidR="00C242D4">
        <w:rPr>
          <w:sz w:val="20"/>
          <w:szCs w:val="20"/>
        </w:rPr>
        <w:t>rogram (CBP)</w:t>
      </w:r>
      <w:r w:rsidR="00EF7D46" w:rsidRPr="00C0639C">
        <w:rPr>
          <w:sz w:val="20"/>
          <w:szCs w:val="20"/>
        </w:rPr>
        <w:t xml:space="preserve"> Tidal and/or Nontidal </w:t>
      </w:r>
      <w:r w:rsidR="002D0EF1" w:rsidRPr="00C0639C">
        <w:rPr>
          <w:sz w:val="20"/>
          <w:szCs w:val="20"/>
        </w:rPr>
        <w:t xml:space="preserve">Water Quality </w:t>
      </w:r>
      <w:r w:rsidR="00EF7D46" w:rsidRPr="00C0639C">
        <w:rPr>
          <w:sz w:val="20"/>
          <w:szCs w:val="20"/>
        </w:rPr>
        <w:t xml:space="preserve">Monitoring Programs.  </w:t>
      </w:r>
      <w:r w:rsidR="009748F9" w:rsidRPr="00C0639C">
        <w:rPr>
          <w:sz w:val="20"/>
          <w:szCs w:val="20"/>
        </w:rPr>
        <w:br/>
      </w:r>
    </w:p>
    <w:p w14:paraId="530569A0" w14:textId="77777777" w:rsidR="0087503B" w:rsidRPr="00C0639C" w:rsidRDefault="009748F9" w:rsidP="00C0639C">
      <w:pPr>
        <w:pStyle w:val="ListParagraph"/>
        <w:numPr>
          <w:ilvl w:val="1"/>
          <w:numId w:val="18"/>
        </w:numPr>
        <w:spacing w:after="160" w:line="259" w:lineRule="auto"/>
        <w:ind w:right="900"/>
        <w:rPr>
          <w:sz w:val="20"/>
          <w:szCs w:val="20"/>
        </w:rPr>
      </w:pPr>
      <w:r w:rsidRPr="00C0639C">
        <w:rPr>
          <w:sz w:val="20"/>
          <w:szCs w:val="20"/>
        </w:rPr>
        <w:t xml:space="preserve">The </w:t>
      </w:r>
      <w:r w:rsidR="000F4106" w:rsidRPr="00C0639C">
        <w:rPr>
          <w:sz w:val="20"/>
          <w:szCs w:val="20"/>
        </w:rPr>
        <w:t>procedures</w:t>
      </w:r>
      <w:r w:rsidRPr="00C0639C">
        <w:rPr>
          <w:sz w:val="20"/>
          <w:szCs w:val="20"/>
        </w:rPr>
        <w:t xml:space="preserve"> here</w:t>
      </w:r>
      <w:r w:rsidR="000F4106" w:rsidRPr="00C0639C">
        <w:rPr>
          <w:sz w:val="20"/>
          <w:szCs w:val="20"/>
        </w:rPr>
        <w:t>in</w:t>
      </w:r>
      <w:r w:rsidRPr="00C0639C">
        <w:rPr>
          <w:sz w:val="20"/>
          <w:szCs w:val="20"/>
        </w:rPr>
        <w:t xml:space="preserve"> </w:t>
      </w:r>
      <w:r w:rsidR="002D0EF1" w:rsidRPr="00C0639C">
        <w:rPr>
          <w:sz w:val="20"/>
          <w:szCs w:val="20"/>
        </w:rPr>
        <w:t xml:space="preserve">are </w:t>
      </w:r>
      <w:r w:rsidR="00C77956" w:rsidRPr="00C0639C">
        <w:rPr>
          <w:sz w:val="20"/>
          <w:szCs w:val="20"/>
        </w:rPr>
        <w:t>intended</w:t>
      </w:r>
      <w:r w:rsidR="002D0EF1" w:rsidRPr="00C0639C">
        <w:rPr>
          <w:sz w:val="20"/>
          <w:szCs w:val="20"/>
        </w:rPr>
        <w:t xml:space="preserve"> to </w:t>
      </w:r>
      <w:r w:rsidRPr="00C0639C">
        <w:rPr>
          <w:sz w:val="20"/>
          <w:szCs w:val="20"/>
        </w:rPr>
        <w:t xml:space="preserve">give </w:t>
      </w:r>
      <w:r w:rsidR="002D0EF1" w:rsidRPr="00C0639C">
        <w:rPr>
          <w:sz w:val="20"/>
          <w:szCs w:val="20"/>
        </w:rPr>
        <w:t xml:space="preserve">the basic, </w:t>
      </w:r>
      <w:r w:rsidRPr="00C0639C">
        <w:rPr>
          <w:sz w:val="20"/>
          <w:szCs w:val="20"/>
        </w:rPr>
        <w:t>minimum</w:t>
      </w:r>
      <w:r w:rsidR="002D0EF1" w:rsidRPr="00C0639C">
        <w:rPr>
          <w:sz w:val="20"/>
          <w:szCs w:val="20"/>
        </w:rPr>
        <w:t xml:space="preserve"> requirements</w:t>
      </w:r>
      <w:r w:rsidR="001546E3" w:rsidRPr="00C0639C">
        <w:rPr>
          <w:sz w:val="20"/>
          <w:szCs w:val="20"/>
        </w:rPr>
        <w:t xml:space="preserve"> and recommendations</w:t>
      </w:r>
      <w:r w:rsidR="002D0EF1" w:rsidRPr="00C0639C">
        <w:rPr>
          <w:sz w:val="20"/>
          <w:szCs w:val="20"/>
        </w:rPr>
        <w:t>.</w:t>
      </w:r>
      <w:r w:rsidR="000F4106" w:rsidRPr="00C0639C">
        <w:rPr>
          <w:sz w:val="20"/>
          <w:szCs w:val="20"/>
        </w:rPr>
        <w:t xml:space="preserve"> </w:t>
      </w:r>
      <w:r w:rsidRPr="00C0639C">
        <w:rPr>
          <w:sz w:val="20"/>
          <w:szCs w:val="20"/>
        </w:rPr>
        <w:t>Laboratory SOP</w:t>
      </w:r>
      <w:r w:rsidR="002D0EF1" w:rsidRPr="00C0639C">
        <w:rPr>
          <w:sz w:val="20"/>
          <w:szCs w:val="20"/>
        </w:rPr>
        <w:t>s</w:t>
      </w:r>
      <w:r w:rsidRPr="00C0639C">
        <w:rPr>
          <w:sz w:val="20"/>
          <w:szCs w:val="20"/>
        </w:rPr>
        <w:t xml:space="preserve"> should be </w:t>
      </w:r>
      <w:r w:rsidR="002D0EF1" w:rsidRPr="00C0639C">
        <w:rPr>
          <w:sz w:val="20"/>
          <w:szCs w:val="20"/>
        </w:rPr>
        <w:t>consistent with the procedures of this Chapter, but provide</w:t>
      </w:r>
      <w:r w:rsidR="0087503B" w:rsidRPr="00C0639C">
        <w:rPr>
          <w:sz w:val="20"/>
          <w:szCs w:val="20"/>
        </w:rPr>
        <w:t xml:space="preserve"> more detail.</w:t>
      </w:r>
      <w:r w:rsidR="0087503B" w:rsidRPr="00C0639C">
        <w:rPr>
          <w:sz w:val="20"/>
          <w:szCs w:val="20"/>
        </w:rPr>
        <w:br/>
      </w:r>
    </w:p>
    <w:p w14:paraId="11B1FB11" w14:textId="77777777" w:rsidR="00140BAA" w:rsidRDefault="0087503B" w:rsidP="00C0639C">
      <w:pPr>
        <w:pStyle w:val="ListParagraph"/>
        <w:numPr>
          <w:ilvl w:val="1"/>
          <w:numId w:val="18"/>
        </w:numPr>
        <w:spacing w:after="160" w:line="259" w:lineRule="auto"/>
        <w:ind w:right="900"/>
        <w:rPr>
          <w:sz w:val="20"/>
          <w:szCs w:val="20"/>
        </w:rPr>
      </w:pPr>
      <w:r w:rsidRPr="00C0639C">
        <w:rPr>
          <w:sz w:val="20"/>
          <w:szCs w:val="20"/>
        </w:rPr>
        <w:t xml:space="preserve">As mentioned in Chapter </w:t>
      </w:r>
      <w:r w:rsidR="00C148AB">
        <w:rPr>
          <w:sz w:val="20"/>
          <w:szCs w:val="20"/>
        </w:rPr>
        <w:t>2</w:t>
      </w:r>
      <w:r w:rsidR="00EE01BE" w:rsidRPr="00C0639C">
        <w:rPr>
          <w:sz w:val="20"/>
          <w:szCs w:val="20"/>
        </w:rPr>
        <w:t>.B.5,</w:t>
      </w:r>
      <w:r w:rsidRPr="00C0639C">
        <w:rPr>
          <w:sz w:val="20"/>
          <w:szCs w:val="20"/>
        </w:rPr>
        <w:t xml:space="preserve"> the comparability of CBP data is improved through the use of standard analytical methods and quality controls. </w:t>
      </w:r>
      <w:r w:rsidR="00EE01BE" w:rsidRPr="00C0639C">
        <w:rPr>
          <w:sz w:val="20"/>
          <w:szCs w:val="20"/>
        </w:rPr>
        <w:t>D</w:t>
      </w:r>
      <w:r w:rsidRPr="00C0639C">
        <w:rPr>
          <w:sz w:val="20"/>
          <w:szCs w:val="20"/>
        </w:rPr>
        <w:t xml:space="preserve">eviations </w:t>
      </w:r>
      <w:r w:rsidR="00EE01BE" w:rsidRPr="00C0639C">
        <w:rPr>
          <w:sz w:val="20"/>
          <w:szCs w:val="20"/>
        </w:rPr>
        <w:t>fr</w:t>
      </w:r>
      <w:r w:rsidRPr="00C0639C">
        <w:rPr>
          <w:sz w:val="20"/>
          <w:szCs w:val="20"/>
        </w:rPr>
        <w:t>o</w:t>
      </w:r>
      <w:r w:rsidR="00EE01BE" w:rsidRPr="00C0639C">
        <w:rPr>
          <w:sz w:val="20"/>
          <w:szCs w:val="20"/>
        </w:rPr>
        <w:t>m</w:t>
      </w:r>
      <w:r w:rsidRPr="00C0639C">
        <w:rPr>
          <w:sz w:val="20"/>
          <w:szCs w:val="20"/>
        </w:rPr>
        <w:t xml:space="preserve"> these methods </w:t>
      </w:r>
      <w:r w:rsidR="00EE01BE" w:rsidRPr="00C0639C">
        <w:rPr>
          <w:sz w:val="20"/>
          <w:szCs w:val="20"/>
        </w:rPr>
        <w:t>may be permitted only if the laboratory demonstrates that the changes will not negatively affect the quality of future data. (</w:t>
      </w:r>
      <w:r w:rsidRPr="00C0639C">
        <w:rPr>
          <w:sz w:val="20"/>
          <w:szCs w:val="20"/>
        </w:rPr>
        <w:t xml:space="preserve">Chapter </w:t>
      </w:r>
      <w:r w:rsidR="00C242D4">
        <w:rPr>
          <w:sz w:val="20"/>
          <w:szCs w:val="20"/>
        </w:rPr>
        <w:t>2</w:t>
      </w:r>
      <w:r w:rsidR="00EE01BE" w:rsidRPr="00C0639C">
        <w:rPr>
          <w:sz w:val="20"/>
          <w:szCs w:val="20"/>
        </w:rPr>
        <w:t>.F)</w:t>
      </w:r>
      <w:r w:rsidR="00C0639C">
        <w:rPr>
          <w:sz w:val="20"/>
          <w:szCs w:val="20"/>
        </w:rPr>
        <w:br/>
      </w:r>
    </w:p>
    <w:p w14:paraId="73F9753E" w14:textId="77777777" w:rsidR="001546E3" w:rsidRPr="00C0639C" w:rsidRDefault="00EE01BE" w:rsidP="00C0639C">
      <w:pPr>
        <w:numPr>
          <w:ilvl w:val="0"/>
          <w:numId w:val="18"/>
        </w:numPr>
        <w:tabs>
          <w:tab w:val="left" w:pos="-1440"/>
          <w:tab w:val="left" w:pos="-720"/>
          <w:tab w:val="left" w:pos="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line="259" w:lineRule="auto"/>
        <w:ind w:right="900"/>
        <w:rPr>
          <w:sz w:val="20"/>
          <w:szCs w:val="20"/>
        </w:rPr>
      </w:pPr>
      <w:r w:rsidRPr="00C0639C">
        <w:rPr>
          <w:rFonts w:eastAsia="Times New Roman" w:cs="Times New Roman"/>
          <w:sz w:val="20"/>
          <w:szCs w:val="20"/>
          <w:u w:val="single"/>
        </w:rPr>
        <w:t>Clean Water Act Methods</w:t>
      </w:r>
      <w:r w:rsidR="0087503B" w:rsidRPr="00C0639C">
        <w:rPr>
          <w:rFonts w:eastAsia="Times New Roman" w:cs="Times New Roman"/>
          <w:sz w:val="20"/>
          <w:szCs w:val="20"/>
          <w:u w:val="single"/>
        </w:rPr>
        <w:t xml:space="preserve"> and </w:t>
      </w:r>
      <w:r w:rsidRPr="00C0639C">
        <w:rPr>
          <w:rFonts w:eastAsia="Times New Roman" w:cs="Times New Roman"/>
          <w:sz w:val="20"/>
          <w:szCs w:val="20"/>
          <w:u w:val="single"/>
        </w:rPr>
        <w:t xml:space="preserve">Laboratory </w:t>
      </w:r>
      <w:r w:rsidR="0087503B" w:rsidRPr="00C0639C">
        <w:rPr>
          <w:rFonts w:eastAsia="Times New Roman" w:cs="Times New Roman"/>
          <w:sz w:val="20"/>
          <w:szCs w:val="20"/>
          <w:u w:val="single"/>
        </w:rPr>
        <w:t>Accreditation</w:t>
      </w:r>
      <w:r w:rsidRPr="00C0639C">
        <w:rPr>
          <w:rFonts w:eastAsia="Times New Roman" w:cs="Times New Roman"/>
          <w:sz w:val="20"/>
          <w:szCs w:val="20"/>
          <w:u w:val="single"/>
        </w:rPr>
        <w:t xml:space="preserve"> Requirements</w:t>
      </w:r>
    </w:p>
    <w:p w14:paraId="4413C2F6" w14:textId="77777777" w:rsidR="00151B09" w:rsidRPr="00C0639C" w:rsidRDefault="00456661" w:rsidP="00C0639C">
      <w:pPr>
        <w:pStyle w:val="ListParagraph"/>
        <w:numPr>
          <w:ilvl w:val="1"/>
          <w:numId w:val="18"/>
        </w:numPr>
        <w:spacing w:after="160" w:line="259" w:lineRule="auto"/>
        <w:ind w:right="900"/>
        <w:rPr>
          <w:sz w:val="20"/>
          <w:szCs w:val="20"/>
        </w:rPr>
      </w:pPr>
      <w:r w:rsidRPr="00C0639C">
        <w:rPr>
          <w:sz w:val="20"/>
          <w:szCs w:val="20"/>
        </w:rPr>
        <w:t xml:space="preserve">The CPB methods in this Chapter are considered the authoritative source for Chesapeake Bay Program laboratory methods; they should be used for reviewing SOPs, conducting on-site audits and </w:t>
      </w:r>
      <w:r w:rsidR="009622C8">
        <w:rPr>
          <w:sz w:val="20"/>
          <w:szCs w:val="20"/>
        </w:rPr>
        <w:t>laboratory</w:t>
      </w:r>
      <w:r w:rsidRPr="00C0639C">
        <w:rPr>
          <w:sz w:val="20"/>
          <w:szCs w:val="20"/>
        </w:rPr>
        <w:t xml:space="preserve"> assessments.</w:t>
      </w:r>
      <w:r w:rsidRPr="00C0639C">
        <w:rPr>
          <w:sz w:val="20"/>
          <w:szCs w:val="20"/>
        </w:rPr>
        <w:br/>
      </w:r>
    </w:p>
    <w:p w14:paraId="452B1F86" w14:textId="77777777" w:rsidR="00D80992" w:rsidRPr="00C0639C" w:rsidRDefault="000F4106" w:rsidP="00C0639C">
      <w:pPr>
        <w:pStyle w:val="ListParagraph"/>
        <w:numPr>
          <w:ilvl w:val="1"/>
          <w:numId w:val="18"/>
        </w:numPr>
        <w:spacing w:after="160" w:line="259" w:lineRule="auto"/>
        <w:ind w:right="900"/>
        <w:rPr>
          <w:sz w:val="20"/>
          <w:szCs w:val="20"/>
        </w:rPr>
      </w:pPr>
      <w:r w:rsidRPr="00C0639C">
        <w:rPr>
          <w:sz w:val="20"/>
          <w:szCs w:val="20"/>
        </w:rPr>
        <w:t>S</w:t>
      </w:r>
      <w:r w:rsidR="00D80992" w:rsidRPr="00C0639C">
        <w:rPr>
          <w:sz w:val="20"/>
          <w:szCs w:val="20"/>
        </w:rPr>
        <w:t>everal</w:t>
      </w:r>
      <w:r w:rsidR="00151B09" w:rsidRPr="00C0639C">
        <w:rPr>
          <w:sz w:val="20"/>
          <w:szCs w:val="20"/>
        </w:rPr>
        <w:t xml:space="preserve"> methods </w:t>
      </w:r>
      <w:r w:rsidRPr="00C0639C">
        <w:rPr>
          <w:sz w:val="20"/>
          <w:szCs w:val="20"/>
        </w:rPr>
        <w:t xml:space="preserve">in this chapter </w:t>
      </w:r>
      <w:r w:rsidR="00151B09" w:rsidRPr="00C0639C">
        <w:rPr>
          <w:sz w:val="20"/>
          <w:szCs w:val="20"/>
        </w:rPr>
        <w:t>are not approved methods under 40 CFR Part 136, Analytical Methods for CWA</w:t>
      </w:r>
      <w:r w:rsidRPr="00C0639C">
        <w:rPr>
          <w:sz w:val="20"/>
          <w:szCs w:val="20"/>
        </w:rPr>
        <w:t xml:space="preserve">, but have been carefully </w:t>
      </w:r>
      <w:r w:rsidR="00D80992" w:rsidRPr="00C0639C">
        <w:rPr>
          <w:sz w:val="20"/>
          <w:szCs w:val="20"/>
        </w:rPr>
        <w:t xml:space="preserve">developed, </w:t>
      </w:r>
      <w:r w:rsidRPr="00C0639C">
        <w:rPr>
          <w:sz w:val="20"/>
          <w:szCs w:val="20"/>
        </w:rPr>
        <w:t xml:space="preserve">evaluated and </w:t>
      </w:r>
      <w:r w:rsidR="00D80992" w:rsidRPr="00C0639C">
        <w:rPr>
          <w:sz w:val="20"/>
          <w:szCs w:val="20"/>
        </w:rPr>
        <w:t xml:space="preserve">determined to be the </w:t>
      </w:r>
      <w:r w:rsidR="0087503B" w:rsidRPr="00C0639C">
        <w:rPr>
          <w:sz w:val="20"/>
          <w:szCs w:val="20"/>
        </w:rPr>
        <w:t xml:space="preserve">most </w:t>
      </w:r>
      <w:r w:rsidR="00D80992" w:rsidRPr="00C0639C">
        <w:rPr>
          <w:sz w:val="20"/>
          <w:szCs w:val="20"/>
        </w:rPr>
        <w:t xml:space="preserve">appropriate, particularly for estuarine samples.  </w:t>
      </w:r>
      <w:r w:rsidR="00D80992" w:rsidRPr="00C0639C">
        <w:rPr>
          <w:sz w:val="20"/>
          <w:szCs w:val="20"/>
        </w:rPr>
        <w:br/>
      </w:r>
    </w:p>
    <w:p w14:paraId="22652E73" w14:textId="6EF0055C" w:rsidR="00140BAA" w:rsidRPr="00C0639C" w:rsidRDefault="00456661" w:rsidP="00C0639C">
      <w:pPr>
        <w:pStyle w:val="ListParagraph"/>
        <w:numPr>
          <w:ilvl w:val="1"/>
          <w:numId w:val="18"/>
        </w:numPr>
        <w:spacing w:after="160" w:line="259" w:lineRule="auto"/>
        <w:ind w:right="900"/>
        <w:rPr>
          <w:sz w:val="20"/>
          <w:szCs w:val="20"/>
        </w:rPr>
      </w:pPr>
      <w:r w:rsidRPr="00C0639C">
        <w:rPr>
          <w:sz w:val="20"/>
          <w:szCs w:val="20"/>
        </w:rPr>
        <w:t>Roughly half of the laboratories providing data to the CBP are certified under the National Environmental Laboratory Accreditation Conference (NELAC) Institute</w:t>
      </w:r>
      <w:ins w:id="4" w:author="Mary Ellen Ley" w:date="2017-01-03T12:51:00Z">
        <w:r w:rsidR="00CD2811">
          <w:rPr>
            <w:sz w:val="20"/>
            <w:szCs w:val="20"/>
          </w:rPr>
          <w:t>, or TNI</w:t>
        </w:r>
      </w:ins>
      <w:r w:rsidRPr="00C0639C">
        <w:rPr>
          <w:sz w:val="20"/>
          <w:szCs w:val="20"/>
        </w:rPr>
        <w:t xml:space="preserve">. Many requirements and recommendations in this document are consistent with the related </w:t>
      </w:r>
      <w:del w:id="5" w:author="Mary Ellen Ley" w:date="2017-01-03T12:51:00Z">
        <w:r w:rsidRPr="00C0639C">
          <w:rPr>
            <w:sz w:val="20"/>
            <w:szCs w:val="20"/>
          </w:rPr>
          <w:delText>NELAC Institute</w:delText>
        </w:r>
      </w:del>
      <w:ins w:id="6" w:author="Mary Ellen Ley" w:date="2017-01-03T12:51:00Z">
        <w:r w:rsidR="00CD2811">
          <w:rPr>
            <w:sz w:val="20"/>
            <w:szCs w:val="20"/>
          </w:rPr>
          <w:t>TNI</w:t>
        </w:r>
      </w:ins>
      <w:r w:rsidRPr="00C0639C">
        <w:rPr>
          <w:sz w:val="20"/>
          <w:szCs w:val="20"/>
        </w:rPr>
        <w:t xml:space="preserve"> standards. </w:t>
      </w:r>
      <w:del w:id="7" w:author="Mary Ellen Ley" w:date="2017-01-03T12:51:00Z">
        <w:r w:rsidRPr="00C0639C">
          <w:rPr>
            <w:sz w:val="20"/>
            <w:szCs w:val="20"/>
          </w:rPr>
          <w:delText xml:space="preserve"> </w:delText>
        </w:r>
      </w:del>
      <w:r w:rsidRPr="00C0639C">
        <w:rPr>
          <w:sz w:val="20"/>
          <w:szCs w:val="20"/>
        </w:rPr>
        <w:t xml:space="preserve">However, there are </w:t>
      </w:r>
      <w:del w:id="8" w:author="Mary Ellen Ley" w:date="2017-01-03T12:51:00Z">
        <w:r w:rsidRPr="00C0639C">
          <w:rPr>
            <w:sz w:val="20"/>
            <w:szCs w:val="20"/>
          </w:rPr>
          <w:delText>many NELAC</w:delText>
        </w:r>
      </w:del>
      <w:ins w:id="9" w:author="Mary Ellen Ley" w:date="2017-01-03T12:51:00Z">
        <w:r w:rsidR="0055171D">
          <w:rPr>
            <w:sz w:val="20"/>
            <w:szCs w:val="20"/>
          </w:rPr>
          <w:t xml:space="preserve">some </w:t>
        </w:r>
        <w:r w:rsidR="00CD2811">
          <w:rPr>
            <w:sz w:val="20"/>
            <w:szCs w:val="20"/>
          </w:rPr>
          <w:t>TNI</w:t>
        </w:r>
      </w:ins>
      <w:r w:rsidRPr="00C0639C">
        <w:rPr>
          <w:sz w:val="20"/>
          <w:szCs w:val="20"/>
        </w:rPr>
        <w:t xml:space="preserve"> requirements </w:t>
      </w:r>
      <w:r w:rsidR="0055171D">
        <w:rPr>
          <w:sz w:val="20"/>
          <w:szCs w:val="20"/>
        </w:rPr>
        <w:t>not included in</w:t>
      </w:r>
      <w:r w:rsidR="00CD2811">
        <w:rPr>
          <w:sz w:val="20"/>
          <w:szCs w:val="20"/>
        </w:rPr>
        <w:t xml:space="preserve"> thi</w:t>
      </w:r>
      <w:r w:rsidRPr="00C0639C">
        <w:rPr>
          <w:sz w:val="20"/>
          <w:szCs w:val="20"/>
        </w:rPr>
        <w:t>s document.</w:t>
      </w:r>
      <w:r w:rsidR="00D80992" w:rsidRPr="00C0639C">
        <w:rPr>
          <w:sz w:val="20"/>
          <w:szCs w:val="20"/>
        </w:rPr>
        <w:br/>
      </w:r>
    </w:p>
    <w:p w14:paraId="1EB3B24B" w14:textId="77777777" w:rsidR="00456661" w:rsidRPr="00C0639C" w:rsidRDefault="00A46E94" w:rsidP="00C0639C">
      <w:pPr>
        <w:numPr>
          <w:ilvl w:val="0"/>
          <w:numId w:val="18"/>
        </w:numPr>
        <w:tabs>
          <w:tab w:val="left" w:pos="-1440"/>
          <w:tab w:val="left" w:pos="-720"/>
          <w:tab w:val="left" w:pos="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line="259" w:lineRule="auto"/>
        <w:rPr>
          <w:sz w:val="20"/>
          <w:szCs w:val="20"/>
        </w:rPr>
      </w:pPr>
      <w:r w:rsidRPr="00C0639C">
        <w:rPr>
          <w:rFonts w:eastAsia="Times New Roman" w:cs="Times New Roman"/>
          <w:sz w:val="20"/>
          <w:szCs w:val="20"/>
          <w:u w:val="single"/>
        </w:rPr>
        <w:t>Parameter</w:t>
      </w:r>
      <w:r w:rsidR="00A46884">
        <w:rPr>
          <w:rFonts w:eastAsia="Times New Roman" w:cs="Times New Roman"/>
          <w:sz w:val="20"/>
          <w:szCs w:val="20"/>
          <w:u w:val="single"/>
        </w:rPr>
        <w:t>s</w:t>
      </w:r>
      <w:r w:rsidRPr="00C0639C">
        <w:rPr>
          <w:rFonts w:eastAsia="Times New Roman" w:cs="Times New Roman"/>
          <w:sz w:val="20"/>
          <w:szCs w:val="20"/>
          <w:u w:val="single"/>
        </w:rPr>
        <w:t xml:space="preserve"> and </w:t>
      </w:r>
      <w:r w:rsidR="00140BAA" w:rsidRPr="00C0639C">
        <w:rPr>
          <w:rFonts w:eastAsia="Times New Roman" w:cs="Times New Roman"/>
          <w:sz w:val="20"/>
          <w:szCs w:val="20"/>
          <w:u w:val="single"/>
        </w:rPr>
        <w:t>Method</w:t>
      </w:r>
      <w:r w:rsidRPr="00C0639C">
        <w:rPr>
          <w:rFonts w:eastAsia="Times New Roman" w:cs="Times New Roman"/>
          <w:sz w:val="20"/>
          <w:szCs w:val="20"/>
          <w:u w:val="single"/>
        </w:rPr>
        <w:t xml:space="preserve"> Scheme</w:t>
      </w:r>
      <w:r w:rsidR="00140BAA" w:rsidRPr="00C0639C">
        <w:rPr>
          <w:rFonts w:eastAsia="Times New Roman" w:cs="Times New Roman"/>
          <w:sz w:val="20"/>
          <w:szCs w:val="20"/>
          <w:u w:val="single"/>
        </w:rPr>
        <w:t>s</w:t>
      </w:r>
    </w:p>
    <w:p w14:paraId="6ECBA9C8" w14:textId="77777777" w:rsidR="00456661" w:rsidRPr="00C0639C" w:rsidRDefault="001912CE" w:rsidP="00C0639C">
      <w:pPr>
        <w:pStyle w:val="ListParagraph"/>
        <w:numPr>
          <w:ilvl w:val="1"/>
          <w:numId w:val="18"/>
        </w:numPr>
        <w:spacing w:after="160" w:line="259" w:lineRule="auto"/>
        <w:ind w:right="900"/>
        <w:rPr>
          <w:sz w:val="20"/>
          <w:szCs w:val="20"/>
        </w:rPr>
      </w:pPr>
      <w:r w:rsidRPr="00C0639C">
        <w:rPr>
          <w:sz w:val="20"/>
          <w:szCs w:val="20"/>
        </w:rPr>
        <w:t xml:space="preserve">Tidal </w:t>
      </w:r>
      <w:r w:rsidR="00456661" w:rsidRPr="00C0639C">
        <w:rPr>
          <w:sz w:val="20"/>
          <w:szCs w:val="20"/>
        </w:rPr>
        <w:t>Analytical Methods</w:t>
      </w:r>
      <w:r w:rsidR="00452B6A" w:rsidRPr="00C0639C">
        <w:rPr>
          <w:sz w:val="20"/>
          <w:szCs w:val="20"/>
        </w:rPr>
        <w:t xml:space="preserve"> – T</w:t>
      </w:r>
      <w:r w:rsidRPr="00C0639C">
        <w:rPr>
          <w:sz w:val="20"/>
          <w:szCs w:val="20"/>
        </w:rPr>
        <w:t xml:space="preserve">he methods focus on the directly-measured parameters in Figure </w:t>
      </w:r>
      <w:r w:rsidR="00C148AB">
        <w:rPr>
          <w:sz w:val="20"/>
          <w:szCs w:val="20"/>
        </w:rPr>
        <w:t>6.</w:t>
      </w:r>
      <w:r w:rsidRPr="00C0639C">
        <w:rPr>
          <w:sz w:val="20"/>
          <w:szCs w:val="20"/>
        </w:rPr>
        <w:t>1.</w:t>
      </w:r>
      <w:r w:rsidR="00456661" w:rsidRPr="00C0639C">
        <w:rPr>
          <w:sz w:val="20"/>
          <w:szCs w:val="20"/>
        </w:rPr>
        <w:br/>
      </w:r>
    </w:p>
    <w:p w14:paraId="163D42E3" w14:textId="77777777" w:rsidR="00A46884" w:rsidRDefault="00456661" w:rsidP="00C0639C">
      <w:pPr>
        <w:pStyle w:val="ListParagraph"/>
        <w:numPr>
          <w:ilvl w:val="1"/>
          <w:numId w:val="18"/>
        </w:numPr>
        <w:spacing w:after="160" w:line="259" w:lineRule="auto"/>
        <w:ind w:right="900"/>
        <w:rPr>
          <w:sz w:val="20"/>
          <w:szCs w:val="20"/>
        </w:rPr>
      </w:pPr>
      <w:r w:rsidRPr="00C0639C">
        <w:rPr>
          <w:sz w:val="20"/>
          <w:szCs w:val="20"/>
        </w:rPr>
        <w:t>Nontidal Analytical Methods</w:t>
      </w:r>
      <w:r w:rsidR="00452B6A" w:rsidRPr="00C0639C">
        <w:rPr>
          <w:sz w:val="20"/>
          <w:szCs w:val="20"/>
        </w:rPr>
        <w:t xml:space="preserve"> – I</w:t>
      </w:r>
      <w:r w:rsidRPr="00C0639C">
        <w:rPr>
          <w:sz w:val="20"/>
          <w:szCs w:val="20"/>
        </w:rPr>
        <w:t xml:space="preserve">n most cases, the same method may be used for Tidal and Nontidal samples. </w:t>
      </w:r>
      <w:r w:rsidR="005A77FC" w:rsidRPr="00C0639C">
        <w:rPr>
          <w:sz w:val="20"/>
          <w:szCs w:val="20"/>
        </w:rPr>
        <w:t>A few</w:t>
      </w:r>
      <w:r w:rsidRPr="00C0639C">
        <w:rPr>
          <w:sz w:val="20"/>
          <w:szCs w:val="20"/>
        </w:rPr>
        <w:t xml:space="preserve"> </w:t>
      </w:r>
      <w:proofErr w:type="spellStart"/>
      <w:r w:rsidRPr="00C0639C">
        <w:rPr>
          <w:sz w:val="20"/>
          <w:szCs w:val="20"/>
        </w:rPr>
        <w:t>nontidal</w:t>
      </w:r>
      <w:proofErr w:type="spellEnd"/>
      <w:r w:rsidRPr="00C0639C">
        <w:rPr>
          <w:sz w:val="20"/>
          <w:szCs w:val="20"/>
        </w:rPr>
        <w:t xml:space="preserve"> agencies </w:t>
      </w:r>
      <w:r w:rsidR="005A77FC" w:rsidRPr="00C0639C">
        <w:rPr>
          <w:sz w:val="20"/>
          <w:szCs w:val="20"/>
        </w:rPr>
        <w:t>collect</w:t>
      </w:r>
      <w:r w:rsidRPr="00C0639C">
        <w:rPr>
          <w:sz w:val="20"/>
          <w:szCs w:val="20"/>
        </w:rPr>
        <w:t xml:space="preserve"> whole water samples a</w:t>
      </w:r>
      <w:r w:rsidR="005A77FC" w:rsidRPr="00C0639C">
        <w:rPr>
          <w:sz w:val="20"/>
          <w:szCs w:val="20"/>
        </w:rPr>
        <w:t xml:space="preserve">nd </w:t>
      </w:r>
      <w:r w:rsidRPr="00C0639C">
        <w:rPr>
          <w:sz w:val="20"/>
          <w:szCs w:val="20"/>
        </w:rPr>
        <w:t>analyze</w:t>
      </w:r>
      <w:r w:rsidR="005A77FC" w:rsidRPr="00C0639C">
        <w:rPr>
          <w:sz w:val="20"/>
          <w:szCs w:val="20"/>
        </w:rPr>
        <w:t xml:space="preserve"> them</w:t>
      </w:r>
      <w:r w:rsidRPr="00C0639C">
        <w:rPr>
          <w:sz w:val="20"/>
          <w:szCs w:val="20"/>
        </w:rPr>
        <w:t xml:space="preserve"> directly for TN, TP and/or TOC. In these cases the method for the total dissolved parameter is used on a whole water sample.</w:t>
      </w:r>
      <w:r w:rsidR="00A46884">
        <w:rPr>
          <w:sz w:val="20"/>
          <w:szCs w:val="20"/>
        </w:rPr>
        <w:br/>
      </w:r>
    </w:p>
    <w:p w14:paraId="473BC13A" w14:textId="77777777" w:rsidR="00140BAA" w:rsidRPr="00A46884" w:rsidRDefault="00A46884" w:rsidP="00A46884">
      <w:pPr>
        <w:pStyle w:val="ListParagraph"/>
        <w:numPr>
          <w:ilvl w:val="1"/>
          <w:numId w:val="18"/>
        </w:numPr>
        <w:spacing w:after="160" w:line="259" w:lineRule="auto"/>
        <w:ind w:right="900"/>
        <w:rPr>
          <w:sz w:val="20"/>
          <w:szCs w:val="20"/>
        </w:rPr>
      </w:pPr>
      <w:r w:rsidRPr="00A46884">
        <w:rPr>
          <w:sz w:val="20"/>
          <w:szCs w:val="20"/>
        </w:rPr>
        <w:t>Se</w:t>
      </w:r>
      <w:r w:rsidR="007B363C">
        <w:rPr>
          <w:sz w:val="20"/>
          <w:szCs w:val="20"/>
        </w:rPr>
        <w:t>e Se</w:t>
      </w:r>
      <w:r w:rsidRPr="00A46884">
        <w:rPr>
          <w:sz w:val="20"/>
          <w:szCs w:val="20"/>
        </w:rPr>
        <w:t xml:space="preserve">ction D </w:t>
      </w:r>
      <w:r w:rsidR="007B363C">
        <w:rPr>
          <w:sz w:val="20"/>
          <w:szCs w:val="20"/>
        </w:rPr>
        <w:t>for t</w:t>
      </w:r>
      <w:r w:rsidRPr="00A46884">
        <w:rPr>
          <w:sz w:val="20"/>
          <w:szCs w:val="20"/>
        </w:rPr>
        <w:t>he analytical method specifications for the parameters listed in Table 6.1.</w:t>
      </w:r>
    </w:p>
    <w:p w14:paraId="5A70A1D7" w14:textId="77777777" w:rsidR="0016342E" w:rsidRDefault="0016342E" w:rsidP="00C0639C">
      <w:pPr>
        <w:tabs>
          <w:tab w:val="left" w:pos="-1440"/>
          <w:tab w:val="left" w:pos="-720"/>
          <w:tab w:val="left" w:pos="0"/>
          <w:tab w:val="left" w:pos="600"/>
          <w:tab w:val="left" w:pos="1560"/>
          <w:tab w:val="left" w:pos="2760"/>
          <w:tab w:val="left" w:pos="4950"/>
          <w:tab w:val="left" w:pos="5760"/>
          <w:tab w:val="left" w:pos="6480"/>
          <w:tab w:val="left" w:pos="7200"/>
          <w:tab w:val="left" w:pos="7920"/>
          <w:tab w:val="left" w:pos="8640"/>
          <w:tab w:val="left" w:pos="9360"/>
        </w:tabs>
        <w:spacing w:after="160" w:line="259" w:lineRule="auto"/>
        <w:ind w:right="900"/>
        <w:rPr>
          <w:rFonts w:ascii="Times New Roman" w:hAnsi="Times New Roman"/>
          <w:b/>
          <w:bCs/>
          <w:sz w:val="32"/>
          <w:szCs w:val="32"/>
        </w:rPr>
      </w:pPr>
    </w:p>
    <w:p w14:paraId="2DFD91CB" w14:textId="77777777" w:rsidR="0016342E" w:rsidRPr="008B04A9" w:rsidRDefault="0016342E" w:rsidP="00C0639C">
      <w:pPr>
        <w:pStyle w:val="Caption"/>
        <w:keepNext/>
        <w:spacing w:after="160" w:line="259" w:lineRule="auto"/>
        <w:ind w:left="-450" w:firstLine="810"/>
        <w:rPr>
          <w:sz w:val="22"/>
          <w:szCs w:val="22"/>
        </w:rPr>
      </w:pPr>
      <w:r w:rsidRPr="008B04A9">
        <w:rPr>
          <w:sz w:val="22"/>
          <w:szCs w:val="22"/>
        </w:rPr>
        <w:t>Figure</w:t>
      </w:r>
      <w:r w:rsidR="008B04A9" w:rsidRPr="008B04A9">
        <w:rPr>
          <w:sz w:val="22"/>
          <w:szCs w:val="22"/>
        </w:rPr>
        <w:t xml:space="preserve"> 6.</w:t>
      </w:r>
      <w:r w:rsidR="008F614E" w:rsidRPr="008B04A9">
        <w:rPr>
          <w:sz w:val="22"/>
          <w:szCs w:val="22"/>
        </w:rPr>
        <w:fldChar w:fldCharType="begin"/>
      </w:r>
      <w:r w:rsidRPr="008B04A9">
        <w:rPr>
          <w:sz w:val="22"/>
          <w:szCs w:val="22"/>
        </w:rPr>
        <w:instrText xml:space="preserve"> SEQ Figure \* ARABIC </w:instrText>
      </w:r>
      <w:r w:rsidR="008F614E" w:rsidRPr="008B04A9">
        <w:rPr>
          <w:sz w:val="22"/>
          <w:szCs w:val="22"/>
        </w:rPr>
        <w:fldChar w:fldCharType="separate"/>
      </w:r>
      <w:r w:rsidR="001F5576" w:rsidRPr="008B04A9">
        <w:rPr>
          <w:noProof/>
          <w:sz w:val="22"/>
          <w:szCs w:val="22"/>
        </w:rPr>
        <w:t>1</w:t>
      </w:r>
      <w:r w:rsidR="008F614E" w:rsidRPr="008B04A9">
        <w:rPr>
          <w:sz w:val="22"/>
          <w:szCs w:val="22"/>
        </w:rPr>
        <w:fldChar w:fldCharType="end"/>
      </w:r>
      <w:r w:rsidR="0090158A" w:rsidRPr="008B04A9">
        <w:rPr>
          <w:sz w:val="22"/>
          <w:szCs w:val="22"/>
        </w:rPr>
        <w:t xml:space="preserve">. </w:t>
      </w:r>
      <w:r w:rsidRPr="008B04A9">
        <w:rPr>
          <w:sz w:val="22"/>
          <w:szCs w:val="22"/>
        </w:rPr>
        <w:t xml:space="preserve"> Nitrogen</w:t>
      </w:r>
      <w:r w:rsidR="001C3B21" w:rsidRPr="008B04A9">
        <w:rPr>
          <w:sz w:val="22"/>
          <w:szCs w:val="22"/>
        </w:rPr>
        <w:t xml:space="preserve">, </w:t>
      </w:r>
      <w:r w:rsidRPr="008B04A9">
        <w:rPr>
          <w:sz w:val="22"/>
          <w:szCs w:val="22"/>
        </w:rPr>
        <w:t xml:space="preserve">Phosphorus </w:t>
      </w:r>
      <w:r w:rsidR="001C3B21" w:rsidRPr="008B04A9">
        <w:rPr>
          <w:sz w:val="22"/>
          <w:szCs w:val="22"/>
        </w:rPr>
        <w:t xml:space="preserve">&amp; Carbon </w:t>
      </w:r>
      <w:r w:rsidRPr="008B04A9">
        <w:rPr>
          <w:sz w:val="22"/>
          <w:szCs w:val="22"/>
        </w:rPr>
        <w:t>Parameters</w:t>
      </w:r>
      <w:r w:rsidR="001C3B21" w:rsidRPr="008B04A9">
        <w:rPr>
          <w:sz w:val="22"/>
          <w:szCs w:val="22"/>
        </w:rPr>
        <w:t xml:space="preserve"> from </w:t>
      </w:r>
      <w:r w:rsidRPr="008B04A9">
        <w:rPr>
          <w:sz w:val="22"/>
          <w:szCs w:val="22"/>
        </w:rPr>
        <w:t xml:space="preserve">Tidal </w:t>
      </w:r>
      <w:r w:rsidR="001C3B21" w:rsidRPr="008B04A9">
        <w:rPr>
          <w:sz w:val="22"/>
          <w:szCs w:val="22"/>
        </w:rPr>
        <w:t xml:space="preserve">Monitoring </w:t>
      </w:r>
      <w:r w:rsidRPr="008B04A9">
        <w:rPr>
          <w:sz w:val="22"/>
          <w:szCs w:val="22"/>
        </w:rPr>
        <w:t>Stations</w:t>
      </w:r>
    </w:p>
    <w:p w14:paraId="1E559840" w14:textId="77777777" w:rsidR="000D3C72" w:rsidRDefault="0016342E" w:rsidP="00C0639C">
      <w:pPr>
        <w:spacing w:after="160" w:line="259" w:lineRule="auto"/>
        <w:ind w:left="-360"/>
        <w:rPr>
          <w:del w:id="10" w:author="Mary Ellen Ley" w:date="2017-01-03T12:51:00Z"/>
          <w:rFonts w:ascii="Times New Roman" w:hAnsi="Times New Roman"/>
          <w:b/>
          <w:bCs/>
        </w:rPr>
      </w:pPr>
      <w:del w:id="11" w:author="Mary Ellen Ley" w:date="2017-01-03T12:51:00Z">
        <w:r w:rsidRPr="0016342E">
          <w:rPr>
            <w:rFonts w:ascii="Times New Roman" w:hAnsi="Times New Roman"/>
            <w:b/>
            <w:bCs/>
            <w:noProof/>
          </w:rPr>
          <w:drawing>
            <wp:inline distT="0" distB="0" distL="0" distR="0" wp14:anchorId="302D7741" wp14:editId="5B44CAF5">
              <wp:extent cx="2980749" cy="4043384"/>
              <wp:effectExtent l="0" t="0" r="10160" b="14605"/>
              <wp:docPr id="9"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r w:rsidRPr="0016342E">
          <w:rPr>
            <w:rFonts w:ascii="Times New Roman" w:hAnsi="Times New Roman"/>
            <w:b/>
            <w:bCs/>
            <w:noProof/>
          </w:rPr>
          <w:drawing>
            <wp:inline distT="0" distB="0" distL="0" distR="0" wp14:anchorId="792B0ABE" wp14:editId="034810E4">
              <wp:extent cx="2703195" cy="4051004"/>
              <wp:effectExtent l="0" t="0" r="20955" b="26035"/>
              <wp:docPr id="11"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del>
    </w:p>
    <w:p w14:paraId="54BEA0D9" w14:textId="77777777" w:rsidR="0016342E" w:rsidRPr="008B04A9" w:rsidRDefault="00255553" w:rsidP="008B04A9">
      <w:pPr>
        <w:spacing w:after="160" w:line="259" w:lineRule="auto"/>
        <w:ind w:left="-360"/>
        <w:rPr>
          <w:del w:id="12" w:author="Mary Ellen Ley" w:date="2017-01-03T12:51:00Z"/>
          <w:rFonts w:ascii="Times New Roman" w:hAnsi="Times New Roman"/>
          <w:b/>
          <w:bCs/>
        </w:rPr>
      </w:pPr>
      <w:del w:id="13" w:author="Mary Ellen Ley" w:date="2017-01-03T12:51:00Z">
        <w:r>
          <w:rPr>
            <w:rFonts w:ascii="Times New Roman" w:hAnsi="Times New Roman"/>
            <w:b/>
            <w:bCs/>
            <w:noProof/>
          </w:rPr>
          <mc:AlternateContent>
            <mc:Choice Requires="wps">
              <w:drawing>
                <wp:anchor distT="0" distB="0" distL="114300" distR="114300" simplePos="0" relativeHeight="251669504" behindDoc="0" locked="0" layoutInCell="1" allowOverlap="1" wp14:anchorId="7EBCA3A9" wp14:editId="25DF8A60">
                  <wp:simplePos x="0" y="0"/>
                  <wp:positionH relativeFrom="column">
                    <wp:posOffset>3828415</wp:posOffset>
                  </wp:positionH>
                  <wp:positionV relativeFrom="paragraph">
                    <wp:posOffset>734060</wp:posOffset>
                  </wp:positionV>
                  <wp:extent cx="1435100" cy="226060"/>
                  <wp:effectExtent l="1270" t="0" r="1905" b="0"/>
                  <wp:wrapNone/>
                  <wp:docPr id="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435100" cy="226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0A9276" w14:textId="77777777" w:rsidR="004E6B65" w:rsidRPr="001C3B21" w:rsidRDefault="004E6B65" w:rsidP="001C3B21">
                              <w:pPr>
                                <w:rPr>
                                  <w:del w:id="14" w:author="Mary Ellen Ley" w:date="2017-01-03T12:51:00Z"/>
                                  <w:sz w:val="20"/>
                                  <w:szCs w:val="20"/>
                                </w:rPr>
                              </w:pPr>
                              <w:del w:id="15" w:author="Mary Ellen Ley" w:date="2017-01-03T12:51:00Z">
                                <w:r w:rsidRPr="001C3B21">
                                  <w:rPr>
                                    <w:sz w:val="20"/>
                                    <w:szCs w:val="20"/>
                                  </w:rPr>
                                  <w:delText xml:space="preserve">= </w:delText>
                                </w:r>
                                <w:r>
                                  <w:rPr>
                                    <w:sz w:val="20"/>
                                    <w:szCs w:val="20"/>
                                  </w:rPr>
                                  <w:delText>Directly Measured</w:delText>
                                </w:r>
                              </w:del>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BCA3A9" id="Rectangle 11" o:spid="_x0000_s1026" style="position:absolute;left:0;text-align:left;margin-left:301.45pt;margin-top:57.8pt;width:113pt;height:17.8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" stroked="f">
                  <v:textbox inset="0,0,0,0">
                    <w:txbxContent>
                      <w:p w14:paraId="090A9276" w14:textId="77777777" w:rsidR="004E6B65" w:rsidRPr="001C3B21" w:rsidRDefault="004E6B65" w:rsidP="001C3B21">
                        <w:pPr>
                          <w:rPr>
                            <w:del w:id="16" w:author="Mary Ellen Ley" w:date="2017-01-03T12:51:00Z"/>
                            <w:sz w:val="20"/>
                            <w:szCs w:val="20"/>
                          </w:rPr>
                        </w:pPr>
                        <w:del w:id="17" w:author="Mary Ellen Ley" w:date="2017-01-03T12:51:00Z">
                          <w:r w:rsidRPr="001C3B21">
                            <w:rPr>
                              <w:sz w:val="20"/>
                              <w:szCs w:val="20"/>
                            </w:rPr>
                            <w:delText xml:space="preserve">= </w:delText>
                          </w:r>
                          <w:r>
                            <w:rPr>
                              <w:sz w:val="20"/>
                              <w:szCs w:val="20"/>
                            </w:rPr>
                            <w:delText>Directly Measured</w:delText>
                          </w:r>
                        </w:del>
                      </w:p>
                    </w:txbxContent>
                  </v:textbox>
                </v:rect>
              </w:pict>
            </mc:Fallback>
          </mc:AlternateContent>
        </w:r>
        <w:r>
          <w:rPr>
            <w:rFonts w:ascii="Times New Roman" w:hAnsi="Times New Roman"/>
            <w:b/>
            <w:bCs/>
            <w:noProof/>
          </w:rPr>
          <mc:AlternateContent>
            <mc:Choice Requires="wps">
              <w:drawing>
                <wp:anchor distT="0" distB="0" distL="114300" distR="114300" simplePos="0" relativeHeight="251668480" behindDoc="0" locked="0" layoutInCell="1" allowOverlap="1" wp14:anchorId="0BCC58B9" wp14:editId="39746E80">
                  <wp:simplePos x="0" y="0"/>
                  <wp:positionH relativeFrom="column">
                    <wp:posOffset>3328035</wp:posOffset>
                  </wp:positionH>
                  <wp:positionV relativeFrom="paragraph">
                    <wp:posOffset>734060</wp:posOffset>
                  </wp:positionV>
                  <wp:extent cx="436245" cy="236855"/>
                  <wp:effectExtent l="0" t="0" r="0" b="0"/>
                  <wp:wrapNone/>
                  <wp:docPr id="6"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245" cy="236855"/>
                          </a:xfrm>
                          <a:prstGeom prst="rect">
                            <a:avLst/>
                          </a:prstGeom>
                          <a:solidFill>
                            <a:srgbClr val="4774AB"/>
                          </a:solidFill>
                          <a:ln>
                            <a:noFill/>
                          </a:ln>
                          <a:extLst>
                            <a:ext uri="{91240B29-F687-4F45-9708-019B960494DF}">
                              <a14:hiddenLine xmlns:a14="http://schemas.microsoft.com/office/drawing/2010/main" w="9525">
                                <a:solidFill>
                                  <a:srgbClr val="BAECB6"/>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BAF8A5" id="Rectangle 10" o:spid="_x0000_s1026" style="position:absolute;margin-left:262.05pt;margin-top:57.8pt;width:34.35pt;height:18.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" fillcolor="#4774ab" stroked="f" strokecolor="#baecb6"/>
              </w:pict>
            </mc:Fallback>
          </mc:AlternateContent>
        </w:r>
        <w:r>
          <w:rPr>
            <w:rFonts w:ascii="Times New Roman" w:hAnsi="Times New Roman"/>
            <w:b/>
            <w:bCs/>
            <w:noProof/>
          </w:rPr>
          <mc:AlternateContent>
            <mc:Choice Requires="wps">
              <w:drawing>
                <wp:anchor distT="0" distB="0" distL="114300" distR="114300" simplePos="0" relativeHeight="251666432" behindDoc="0" locked="0" layoutInCell="1" allowOverlap="1" wp14:anchorId="42BFEE4E" wp14:editId="5825FCF4">
                  <wp:simplePos x="0" y="0"/>
                  <wp:positionH relativeFrom="column">
                    <wp:posOffset>3764280</wp:posOffset>
                  </wp:positionH>
                  <wp:positionV relativeFrom="paragraph">
                    <wp:posOffset>288290</wp:posOffset>
                  </wp:positionV>
                  <wp:extent cx="1435100" cy="358140"/>
                  <wp:effectExtent l="3810" t="0" r="0" b="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0" cy="358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BABE28" w14:textId="77777777" w:rsidR="004E6B65" w:rsidRPr="001C3B21" w:rsidRDefault="004E6B65" w:rsidP="0016342E">
                              <w:pPr>
                                <w:jc w:val="center"/>
                                <w:rPr>
                                  <w:del w:id="18" w:author="Mary Ellen Ley" w:date="2017-01-03T12:51:00Z"/>
                                  <w:sz w:val="20"/>
                                  <w:szCs w:val="20"/>
                                </w:rPr>
                              </w:pPr>
                              <w:del w:id="19" w:author="Mary Ellen Ley" w:date="2017-01-03T12:51:00Z">
                                <w:r w:rsidRPr="001C3B21">
                                  <w:rPr>
                                    <w:sz w:val="20"/>
                                    <w:szCs w:val="20"/>
                                  </w:rPr>
                                  <w:delText>= Calculated Parameter</w:delText>
                                </w:r>
                              </w:del>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2BFEE4E" id="Rectangle 6" o:spid="_x0000_s1027" style="position:absolute;left:0;text-align:left;margin-left:296.4pt;margin-top:22.7pt;width:113pt;height:28.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" stroked="f">
                  <v:textbox inset="0,0,0,0">
                    <w:txbxContent>
                      <w:p w14:paraId="4CBABE28" w14:textId="77777777" w:rsidR="004E6B65" w:rsidRPr="001C3B21" w:rsidRDefault="004E6B65" w:rsidP="0016342E">
                        <w:pPr>
                          <w:jc w:val="center"/>
                          <w:rPr>
                            <w:del w:id="20" w:author="Mary Ellen Ley" w:date="2017-01-03T12:51:00Z"/>
                            <w:sz w:val="20"/>
                            <w:szCs w:val="20"/>
                          </w:rPr>
                        </w:pPr>
                        <w:del w:id="21" w:author="Mary Ellen Ley" w:date="2017-01-03T12:51:00Z">
                          <w:r w:rsidRPr="001C3B21">
                            <w:rPr>
                              <w:sz w:val="20"/>
                              <w:szCs w:val="20"/>
                            </w:rPr>
                            <w:delText>= Calculated Parameter</w:delText>
                          </w:r>
                        </w:del>
                      </w:p>
                    </w:txbxContent>
                  </v:textbox>
                </v:rect>
              </w:pict>
            </mc:Fallback>
          </mc:AlternateContent>
        </w:r>
        <w:r>
          <w:rPr>
            <w:rFonts w:ascii="Times New Roman" w:hAnsi="Times New Roman"/>
            <w:b/>
            <w:bCs/>
            <w:noProof/>
          </w:rPr>
          <mc:AlternateContent>
            <mc:Choice Requires="wps">
              <w:drawing>
                <wp:anchor distT="0" distB="0" distL="114300" distR="114300" simplePos="0" relativeHeight="251667456" behindDoc="0" locked="0" layoutInCell="1" allowOverlap="1" wp14:anchorId="4465F595" wp14:editId="168B1FE9">
                  <wp:simplePos x="0" y="0"/>
                  <wp:positionH relativeFrom="column">
                    <wp:posOffset>3328035</wp:posOffset>
                  </wp:positionH>
                  <wp:positionV relativeFrom="paragraph">
                    <wp:posOffset>344805</wp:posOffset>
                  </wp:positionV>
                  <wp:extent cx="436245" cy="236855"/>
                  <wp:effectExtent l="5715" t="6350" r="5715" b="13970"/>
                  <wp:wrapNone/>
                  <wp:docPr id="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245" cy="236855"/>
                          </a:xfrm>
                          <a:prstGeom prst="rect">
                            <a:avLst/>
                          </a:prstGeom>
                          <a:solidFill>
                            <a:srgbClr val="BAECB6"/>
                          </a:solidFill>
                          <a:ln w="9525">
                            <a:solidFill>
                              <a:srgbClr val="BAECB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FE517" id="Rectangle 9" o:spid="_x0000_s1026" style="position:absolute;margin-left:262.05pt;margin-top:27.15pt;width:34.35pt;height:18.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" fillcolor="#baecb6" strokecolor="#baecb6"/>
              </w:pict>
            </mc:Fallback>
          </mc:AlternateContent>
        </w:r>
        <w:r w:rsidR="002C6D92" w:rsidRPr="002C6D92">
          <w:rPr>
            <w:rFonts w:ascii="Times New Roman" w:hAnsi="Times New Roman"/>
            <w:b/>
            <w:bCs/>
            <w:noProof/>
          </w:rPr>
          <w:drawing>
            <wp:inline distT="0" distB="0" distL="0" distR="0" wp14:anchorId="7253EBC2" wp14:editId="18886192">
              <wp:extent cx="3009634" cy="1708032"/>
              <wp:effectExtent l="0" t="0" r="19685" b="26035"/>
              <wp:docPr id="13"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del>
    </w:p>
    <w:p w14:paraId="73CEE6AB" w14:textId="77777777" w:rsidR="000D3C72" w:rsidRDefault="0016342E" w:rsidP="00C0639C">
      <w:pPr>
        <w:spacing w:after="160" w:line="259" w:lineRule="auto"/>
        <w:ind w:left="-360"/>
        <w:rPr>
          <w:ins w:id="22" w:author="Mary Ellen Ley" w:date="2017-01-03T12:51:00Z"/>
          <w:rFonts w:ascii="Times New Roman" w:hAnsi="Times New Roman"/>
          <w:b/>
          <w:bCs/>
        </w:rPr>
      </w:pPr>
      <w:ins w:id="23" w:author="Mary Ellen Ley" w:date="2017-01-03T12:51:00Z">
        <w:r w:rsidRPr="0016342E">
          <w:rPr>
            <w:rFonts w:ascii="Times New Roman" w:hAnsi="Times New Roman"/>
            <w:b/>
            <w:bCs/>
            <w:noProof/>
          </w:rPr>
          <w:lastRenderedPageBreak/>
          <w:drawing>
            <wp:inline distT="0" distB="0" distL="0" distR="0" wp14:anchorId="55C9558D" wp14:editId="27E3EEA5">
              <wp:extent cx="2980749" cy="4043384"/>
              <wp:effectExtent l="0" t="0" r="10160" b="14605"/>
              <wp:docPr id="1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r w:rsidRPr="0016342E">
          <w:rPr>
            <w:rFonts w:ascii="Times New Roman" w:hAnsi="Times New Roman"/>
            <w:b/>
            <w:bCs/>
            <w:noProof/>
          </w:rPr>
          <w:drawing>
            <wp:inline distT="0" distB="0" distL="0" distR="0" wp14:anchorId="6E470369" wp14:editId="355ABA52">
              <wp:extent cx="2703195" cy="4051004"/>
              <wp:effectExtent l="0" t="0" r="20955" b="26035"/>
              <wp:docPr id="10"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ins>
    </w:p>
    <w:p w14:paraId="63742ABA" w14:textId="77777777" w:rsidR="0016342E" w:rsidRPr="008B04A9" w:rsidRDefault="00AF2F6B" w:rsidP="008B04A9">
      <w:pPr>
        <w:spacing w:after="160" w:line="259" w:lineRule="auto"/>
        <w:ind w:left="-360"/>
        <w:rPr>
          <w:ins w:id="24" w:author="Mary Ellen Ley" w:date="2017-01-03T12:51:00Z"/>
          <w:rFonts w:ascii="Times New Roman" w:hAnsi="Times New Roman"/>
          <w:b/>
          <w:bCs/>
        </w:rPr>
      </w:pPr>
      <w:ins w:id="25" w:author="Mary Ellen Ley" w:date="2017-01-03T12:51:00Z">
        <w:r>
          <w:rPr>
            <w:rFonts w:ascii="Times New Roman" w:hAnsi="Times New Roman"/>
            <w:b/>
            <w:bCs/>
            <w:noProof/>
          </w:rPr>
          <mc:AlternateContent>
            <mc:Choice Requires="wps">
              <w:drawing>
                <wp:anchor distT="0" distB="0" distL="114300" distR="114300" simplePos="0" relativeHeight="251661312" behindDoc="0" locked="0" layoutInCell="1" allowOverlap="1" wp14:anchorId="36F48316" wp14:editId="5D55BDBB">
                  <wp:simplePos x="0" y="0"/>
                  <wp:positionH relativeFrom="column">
                    <wp:posOffset>3827145</wp:posOffset>
                  </wp:positionH>
                  <wp:positionV relativeFrom="paragraph">
                    <wp:posOffset>284480</wp:posOffset>
                  </wp:positionV>
                  <wp:extent cx="1435100" cy="358140"/>
                  <wp:effectExtent l="0" t="0" r="0" b="381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0" cy="358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492C4E" w14:textId="77777777" w:rsidR="004E6B65" w:rsidRPr="001C3B21" w:rsidRDefault="004E6B65" w:rsidP="00AF2F6B">
                              <w:pPr>
                                <w:ind w:hanging="180"/>
                                <w:jc w:val="center"/>
                                <w:rPr>
                                  <w:ins w:id="26" w:author="Mary Ellen Ley" w:date="2017-01-03T12:51:00Z"/>
                                  <w:sz w:val="20"/>
                                  <w:szCs w:val="20"/>
                                </w:rPr>
                              </w:pPr>
                              <w:ins w:id="27" w:author="Mary Ellen Ley" w:date="2017-01-03T12:51:00Z">
                                <w:r w:rsidRPr="001C3B21">
                                  <w:rPr>
                                    <w:sz w:val="20"/>
                                    <w:szCs w:val="20"/>
                                  </w:rPr>
                                  <w:t>= Calculated Parameter</w:t>
                                </w:r>
                              </w:ins>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F48316" id="_x0000_s1028" style="position:absolute;left:0;text-align:left;margin-left:301.35pt;margin-top:22.4pt;width:113pt;height:2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" stroked="f">
                  <v:textbox inset="0,0,0,0">
                    <w:txbxContent>
                      <w:p w14:paraId="6A492C4E" w14:textId="77777777" w:rsidR="004E6B65" w:rsidRPr="001C3B21" w:rsidRDefault="004E6B65" w:rsidP="00AF2F6B">
                        <w:pPr>
                          <w:ind w:hanging="180"/>
                          <w:jc w:val="center"/>
                          <w:rPr>
                            <w:ins w:id="28" w:author="Mary Ellen Ley" w:date="2017-01-03T12:51:00Z"/>
                            <w:sz w:val="20"/>
                            <w:szCs w:val="20"/>
                          </w:rPr>
                        </w:pPr>
                        <w:ins w:id="29" w:author="Mary Ellen Ley" w:date="2017-01-03T12:51:00Z">
                          <w:r w:rsidRPr="001C3B21">
                            <w:rPr>
                              <w:sz w:val="20"/>
                              <w:szCs w:val="20"/>
                            </w:rPr>
                            <w:t>= Calculated Parameter</w:t>
                          </w:r>
                        </w:ins>
                      </w:p>
                    </w:txbxContent>
                  </v:textbox>
                </v:rect>
              </w:pict>
            </mc:Fallback>
          </mc:AlternateContent>
        </w:r>
        <w:r w:rsidR="00255553">
          <w:rPr>
            <w:rFonts w:ascii="Times New Roman" w:hAnsi="Times New Roman"/>
            <w:b/>
            <w:bCs/>
            <w:noProof/>
          </w:rPr>
          <mc:AlternateContent>
            <mc:Choice Requires="wps">
              <w:drawing>
                <wp:anchor distT="0" distB="0" distL="114300" distR="114300" simplePos="0" relativeHeight="251664384" behindDoc="0" locked="0" layoutInCell="1" allowOverlap="1" wp14:anchorId="044A20B1" wp14:editId="2AD4DF2C">
                  <wp:simplePos x="0" y="0"/>
                  <wp:positionH relativeFrom="column">
                    <wp:posOffset>3828415</wp:posOffset>
                  </wp:positionH>
                  <wp:positionV relativeFrom="paragraph">
                    <wp:posOffset>734060</wp:posOffset>
                  </wp:positionV>
                  <wp:extent cx="1435100" cy="226060"/>
                  <wp:effectExtent l="1270" t="0" r="1905" b="0"/>
                  <wp:wrapNone/>
                  <wp:docPr id="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435100" cy="226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ED5C73" w14:textId="77777777" w:rsidR="004E6B65" w:rsidRPr="001C3B21" w:rsidRDefault="004E6B65" w:rsidP="00AF2F6B">
                              <w:pPr>
                                <w:ind w:firstLine="90"/>
                                <w:rPr>
                                  <w:ins w:id="30" w:author="Mary Ellen Ley" w:date="2017-01-03T12:51:00Z"/>
                                  <w:sz w:val="20"/>
                                  <w:szCs w:val="20"/>
                                </w:rPr>
                              </w:pPr>
                              <w:ins w:id="31" w:author="Mary Ellen Ley" w:date="2017-01-03T12:51:00Z">
                                <w:r w:rsidRPr="001C3B21">
                                  <w:rPr>
                                    <w:sz w:val="20"/>
                                    <w:szCs w:val="20"/>
                                  </w:rPr>
                                  <w:t xml:space="preserve">= </w:t>
                                </w:r>
                                <w:r>
                                  <w:rPr>
                                    <w:sz w:val="20"/>
                                    <w:szCs w:val="20"/>
                                  </w:rPr>
                                  <w:t>Directly Measured</w:t>
                                </w:r>
                              </w:ins>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4A20B1" id="_x0000_s1029" style="position:absolute;left:0;text-align:left;margin-left:301.45pt;margin-top:57.8pt;width:113pt;height:17.8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" stroked="f">
                  <v:textbox inset="0,0,0,0">
                    <w:txbxContent>
                      <w:p w14:paraId="2FED5C73" w14:textId="77777777" w:rsidR="004E6B65" w:rsidRPr="001C3B21" w:rsidRDefault="004E6B65" w:rsidP="00AF2F6B">
                        <w:pPr>
                          <w:ind w:firstLine="90"/>
                          <w:rPr>
                            <w:ins w:id="32" w:author="Mary Ellen Ley" w:date="2017-01-03T12:51:00Z"/>
                            <w:sz w:val="20"/>
                            <w:szCs w:val="20"/>
                          </w:rPr>
                        </w:pPr>
                        <w:ins w:id="33" w:author="Mary Ellen Ley" w:date="2017-01-03T12:51:00Z">
                          <w:r w:rsidRPr="001C3B21">
                            <w:rPr>
                              <w:sz w:val="20"/>
                              <w:szCs w:val="20"/>
                            </w:rPr>
                            <w:t xml:space="preserve">= </w:t>
                          </w:r>
                          <w:r>
                            <w:rPr>
                              <w:sz w:val="20"/>
                              <w:szCs w:val="20"/>
                            </w:rPr>
                            <w:t>Directly Measured</w:t>
                          </w:r>
                        </w:ins>
                      </w:p>
                    </w:txbxContent>
                  </v:textbox>
                </v:rect>
              </w:pict>
            </mc:Fallback>
          </mc:AlternateContent>
        </w:r>
        <w:r w:rsidR="00255553">
          <w:rPr>
            <w:rFonts w:ascii="Times New Roman" w:hAnsi="Times New Roman"/>
            <w:b/>
            <w:bCs/>
            <w:noProof/>
          </w:rPr>
          <mc:AlternateContent>
            <mc:Choice Requires="wps">
              <w:drawing>
                <wp:anchor distT="0" distB="0" distL="114300" distR="114300" simplePos="0" relativeHeight="251663360" behindDoc="0" locked="0" layoutInCell="1" allowOverlap="1" wp14:anchorId="43826FA7" wp14:editId="7E023D3F">
                  <wp:simplePos x="0" y="0"/>
                  <wp:positionH relativeFrom="column">
                    <wp:posOffset>3328035</wp:posOffset>
                  </wp:positionH>
                  <wp:positionV relativeFrom="paragraph">
                    <wp:posOffset>734060</wp:posOffset>
                  </wp:positionV>
                  <wp:extent cx="436245" cy="236855"/>
                  <wp:effectExtent l="0" t="0" r="0" b="0"/>
                  <wp:wrapNone/>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245" cy="236855"/>
                          </a:xfrm>
                          <a:prstGeom prst="rect">
                            <a:avLst/>
                          </a:prstGeom>
                          <a:solidFill>
                            <a:srgbClr val="4774AB"/>
                          </a:solidFill>
                          <a:ln>
                            <a:noFill/>
                          </a:ln>
                          <a:extLst>
                            <a:ext uri="{91240B29-F687-4F45-9708-019B960494DF}">
                              <a14:hiddenLine xmlns:a14="http://schemas.microsoft.com/office/drawing/2010/main" w="9525">
                                <a:solidFill>
                                  <a:srgbClr val="BAECB6"/>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318B62" id="Rectangle 10" o:spid="_x0000_s1026" style="position:absolute;margin-left:262.05pt;margin-top:57.8pt;width:34.35pt;height:18.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" fillcolor="#4774ab" stroked="f" strokecolor="#baecb6"/>
              </w:pict>
            </mc:Fallback>
          </mc:AlternateContent>
        </w:r>
        <w:r w:rsidR="00255553">
          <w:rPr>
            <w:rFonts w:ascii="Times New Roman" w:hAnsi="Times New Roman"/>
            <w:b/>
            <w:bCs/>
            <w:noProof/>
          </w:rPr>
          <mc:AlternateContent>
            <mc:Choice Requires="wps">
              <w:drawing>
                <wp:anchor distT="0" distB="0" distL="114300" distR="114300" simplePos="0" relativeHeight="251662336" behindDoc="0" locked="0" layoutInCell="1" allowOverlap="1" wp14:anchorId="3BBD1E8C" wp14:editId="6149A3D8">
                  <wp:simplePos x="0" y="0"/>
                  <wp:positionH relativeFrom="column">
                    <wp:posOffset>3328035</wp:posOffset>
                  </wp:positionH>
                  <wp:positionV relativeFrom="paragraph">
                    <wp:posOffset>344805</wp:posOffset>
                  </wp:positionV>
                  <wp:extent cx="436245" cy="236855"/>
                  <wp:effectExtent l="5715" t="6350" r="5715" b="13970"/>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245" cy="236855"/>
                          </a:xfrm>
                          <a:prstGeom prst="rect">
                            <a:avLst/>
                          </a:prstGeom>
                          <a:solidFill>
                            <a:srgbClr val="BAECB6"/>
                          </a:solidFill>
                          <a:ln w="9525">
                            <a:solidFill>
                              <a:srgbClr val="BAECB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FE517" id="Rectangle 9" o:spid="_x0000_s1026" style="position:absolute;margin-left:262.05pt;margin-top:27.15pt;width:34.35pt;height:18.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" fillcolor="#baecb6" strokecolor="#baecb6"/>
              </w:pict>
            </mc:Fallback>
          </mc:AlternateContent>
        </w:r>
        <w:r w:rsidR="002C6D92" w:rsidRPr="002C6D92">
          <w:rPr>
            <w:rFonts w:ascii="Times New Roman" w:hAnsi="Times New Roman"/>
            <w:b/>
            <w:bCs/>
            <w:noProof/>
          </w:rPr>
          <w:drawing>
            <wp:inline distT="0" distB="0" distL="0" distR="0" wp14:anchorId="611F7E24" wp14:editId="103721C5">
              <wp:extent cx="3009634" cy="1708032"/>
              <wp:effectExtent l="0" t="0" r="19685" b="26035"/>
              <wp:docPr id="17"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ins>
    </w:p>
    <w:p w14:paraId="7A97FE1A" w14:textId="77777777" w:rsidR="00EB2934" w:rsidRDefault="00EB2934" w:rsidP="00C0639C">
      <w:pPr>
        <w:spacing w:after="160" w:line="259" w:lineRule="auto"/>
        <w:rPr>
          <w:rFonts w:ascii="Times New Roman" w:hAnsi="Times New Roman"/>
          <w:b/>
          <w:bCs/>
          <w:sz w:val="32"/>
          <w:szCs w:val="32"/>
        </w:rPr>
      </w:pPr>
      <w:r>
        <w:rPr>
          <w:rFonts w:ascii="Times New Roman" w:hAnsi="Times New Roman"/>
          <w:b/>
          <w:bCs/>
          <w:sz w:val="32"/>
          <w:szCs w:val="32"/>
        </w:rPr>
        <w:br w:type="page"/>
      </w:r>
    </w:p>
    <w:p w14:paraId="33FC3829" w14:textId="77777777" w:rsidR="0090158A" w:rsidRPr="005832E2" w:rsidRDefault="009F74D0" w:rsidP="00C0639C">
      <w:pPr>
        <w:pStyle w:val="IntenseQuote"/>
        <w:pBdr>
          <w:top w:val="single" w:sz="24" w:space="1" w:color="F2F2F2"/>
          <w:left w:val="none" w:sz="0" w:space="0" w:color="auto"/>
          <w:bottom w:val="single" w:sz="24" w:space="1" w:color="F2F2F2"/>
          <w:right w:val="none" w:sz="0" w:space="0" w:color="auto"/>
        </w:pBdr>
        <w:shd w:val="clear" w:color="auto" w:fill="F2F2F2"/>
        <w:spacing w:before="0" w:after="160" w:line="259" w:lineRule="auto"/>
        <w:ind w:left="936" w:right="936" w:firstLine="0"/>
        <w:jc w:val="center"/>
        <w:rPr>
          <w:rFonts w:ascii="Calibri" w:eastAsia="Times New Roman" w:hAnsi="Calibri" w:cs="Times New Roman"/>
          <w:i w:val="0"/>
          <w:iCs w:val="0"/>
          <w:color w:val="002060"/>
          <w:sz w:val="28"/>
          <w:szCs w:val="28"/>
        </w:rPr>
      </w:pPr>
      <w:r w:rsidRPr="005832E2">
        <w:rPr>
          <w:rFonts w:ascii="Calibri" w:eastAsia="Times New Roman" w:hAnsi="Calibri" w:cs="Times New Roman"/>
          <w:i w:val="0"/>
          <w:iCs w:val="0"/>
          <w:color w:val="002060"/>
          <w:sz w:val="28"/>
          <w:szCs w:val="28"/>
        </w:rPr>
        <w:lastRenderedPageBreak/>
        <w:t>SECTION B</w:t>
      </w:r>
    </w:p>
    <w:p w14:paraId="6E035B87" w14:textId="77777777" w:rsidR="009F74D0" w:rsidRPr="005832E2" w:rsidRDefault="00AA2C7F" w:rsidP="00C0639C">
      <w:pPr>
        <w:pStyle w:val="IntenseQuote"/>
        <w:pBdr>
          <w:top w:val="single" w:sz="24" w:space="1" w:color="F2F2F2"/>
          <w:left w:val="none" w:sz="0" w:space="0" w:color="auto"/>
          <w:bottom w:val="single" w:sz="24" w:space="1" w:color="F2F2F2"/>
          <w:right w:val="none" w:sz="0" w:space="0" w:color="auto"/>
        </w:pBdr>
        <w:shd w:val="clear" w:color="auto" w:fill="F2F2F2"/>
        <w:spacing w:before="0" w:after="160" w:line="259" w:lineRule="auto"/>
        <w:ind w:left="936" w:right="936" w:firstLine="0"/>
        <w:jc w:val="center"/>
        <w:rPr>
          <w:rFonts w:ascii="Calibri" w:eastAsia="Times New Roman" w:hAnsi="Calibri" w:cs="Times New Roman"/>
          <w:i w:val="0"/>
          <w:iCs w:val="0"/>
          <w:color w:val="002060"/>
          <w:sz w:val="28"/>
          <w:szCs w:val="28"/>
        </w:rPr>
      </w:pPr>
      <w:r w:rsidRPr="005832E2">
        <w:rPr>
          <w:rFonts w:ascii="Calibri" w:eastAsia="Times New Roman" w:hAnsi="Calibri" w:cs="Times New Roman"/>
          <w:i w:val="0"/>
          <w:iCs w:val="0"/>
          <w:color w:val="002060"/>
          <w:sz w:val="28"/>
          <w:szCs w:val="28"/>
        </w:rPr>
        <w:t>DEFINITIONS</w:t>
      </w:r>
      <w:r w:rsidR="00770920" w:rsidRPr="005832E2">
        <w:rPr>
          <w:rFonts w:ascii="Calibri" w:eastAsia="Times New Roman" w:hAnsi="Calibri" w:cs="Times New Roman"/>
          <w:i w:val="0"/>
          <w:iCs w:val="0"/>
          <w:color w:val="002060"/>
          <w:sz w:val="28"/>
          <w:szCs w:val="28"/>
        </w:rPr>
        <w:t xml:space="preserve"> and TERMS</w:t>
      </w:r>
    </w:p>
    <w:p w14:paraId="11DB33B2" w14:textId="77777777" w:rsidR="0090158A" w:rsidRPr="00A36485" w:rsidRDefault="0090158A" w:rsidP="00C0639C">
      <w:pPr>
        <w:tabs>
          <w:tab w:val="left" w:pos="-1440"/>
          <w:tab w:val="left" w:pos="-72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rFonts w:ascii="Franklin Gothic Book" w:hAnsi="Franklin Gothic Book"/>
          <w:sz w:val="20"/>
          <w:szCs w:val="20"/>
          <w:u w:val="single"/>
        </w:rPr>
      </w:pPr>
    </w:p>
    <w:p w14:paraId="215AEBA3" w14:textId="77777777" w:rsidR="00475F76" w:rsidRPr="005832E2" w:rsidRDefault="00475F76" w:rsidP="00C0639C">
      <w:pPr>
        <w:numPr>
          <w:ilvl w:val="0"/>
          <w:numId w:val="1"/>
        </w:numPr>
        <w:spacing w:after="160" w:line="259" w:lineRule="auto"/>
        <w:rPr>
          <w:sz w:val="20"/>
          <w:szCs w:val="20"/>
        </w:rPr>
      </w:pPr>
      <w:r w:rsidRPr="005832E2">
        <w:rPr>
          <w:sz w:val="20"/>
          <w:szCs w:val="20"/>
          <w:u w:val="single"/>
        </w:rPr>
        <w:t>Batch</w:t>
      </w:r>
      <w:r w:rsidRPr="005832E2">
        <w:rPr>
          <w:sz w:val="20"/>
          <w:szCs w:val="20"/>
          <w:vertAlign w:val="superscript"/>
        </w:rPr>
        <w:t>1</w:t>
      </w:r>
      <w:r w:rsidRPr="005832E2">
        <w:rPr>
          <w:sz w:val="20"/>
          <w:szCs w:val="20"/>
        </w:rPr>
        <w:t xml:space="preserve"> – Environmental samples that are prepared and/or analyzed together with the same process and personnel, using the same lot(s) of reagents.</w:t>
      </w:r>
    </w:p>
    <w:p w14:paraId="380E99FE" w14:textId="77777777" w:rsidR="00475F76" w:rsidRPr="005832E2" w:rsidRDefault="00475F76" w:rsidP="00C0639C">
      <w:pPr>
        <w:numPr>
          <w:ilvl w:val="1"/>
          <w:numId w:val="1"/>
        </w:numPr>
        <w:tabs>
          <w:tab w:val="clear" w:pos="720"/>
          <w:tab w:val="num" w:pos="810"/>
        </w:tabs>
        <w:spacing w:after="160" w:line="259" w:lineRule="auto"/>
        <w:ind w:left="810" w:hanging="450"/>
        <w:rPr>
          <w:sz w:val="20"/>
          <w:szCs w:val="20"/>
        </w:rPr>
      </w:pPr>
      <w:r w:rsidRPr="005832E2">
        <w:rPr>
          <w:sz w:val="20"/>
          <w:szCs w:val="20"/>
        </w:rPr>
        <w:t xml:space="preserve">A </w:t>
      </w:r>
      <w:r w:rsidRPr="005832E2">
        <w:rPr>
          <w:b/>
          <w:sz w:val="20"/>
          <w:szCs w:val="20"/>
        </w:rPr>
        <w:t>preparation batch</w:t>
      </w:r>
      <w:r w:rsidRPr="005832E2">
        <w:rPr>
          <w:sz w:val="20"/>
          <w:szCs w:val="20"/>
        </w:rPr>
        <w:t xml:space="preserve"> is composed of 1-20 samples, all analyzed on the same day.</w:t>
      </w:r>
    </w:p>
    <w:p w14:paraId="23366D95" w14:textId="77777777" w:rsidR="000410C8" w:rsidRPr="005832E2" w:rsidRDefault="00475F76" w:rsidP="00C0639C">
      <w:pPr>
        <w:numPr>
          <w:ilvl w:val="1"/>
          <w:numId w:val="1"/>
        </w:numPr>
        <w:tabs>
          <w:tab w:val="clear" w:pos="720"/>
          <w:tab w:val="num" w:pos="810"/>
        </w:tabs>
        <w:spacing w:after="160" w:line="259" w:lineRule="auto"/>
        <w:ind w:left="810" w:hanging="450"/>
        <w:rPr>
          <w:sz w:val="20"/>
          <w:szCs w:val="20"/>
        </w:rPr>
      </w:pPr>
      <w:r w:rsidRPr="005832E2">
        <w:rPr>
          <w:sz w:val="20"/>
          <w:szCs w:val="20"/>
        </w:rPr>
        <w:t xml:space="preserve">An </w:t>
      </w:r>
      <w:r w:rsidRPr="005832E2">
        <w:rPr>
          <w:b/>
          <w:sz w:val="20"/>
          <w:szCs w:val="20"/>
        </w:rPr>
        <w:t>analytical batch</w:t>
      </w:r>
      <w:r w:rsidRPr="005832E2">
        <w:rPr>
          <w:sz w:val="20"/>
          <w:szCs w:val="20"/>
        </w:rPr>
        <w:t xml:space="preserve"> is composed of prepared environmental samples (extracts, </w:t>
      </w:r>
      <w:proofErr w:type="spellStart"/>
      <w:r w:rsidRPr="005832E2">
        <w:rPr>
          <w:sz w:val="20"/>
          <w:szCs w:val="20"/>
        </w:rPr>
        <w:t>digestates</w:t>
      </w:r>
      <w:proofErr w:type="spellEnd"/>
      <w:r w:rsidRPr="005832E2">
        <w:rPr>
          <w:sz w:val="20"/>
          <w:szCs w:val="20"/>
        </w:rPr>
        <w:t xml:space="preserve"> or concentrates), which are analyzed together as a group. An analytical batch may be greater than 20 samples.</w:t>
      </w:r>
    </w:p>
    <w:p w14:paraId="7A16AB77" w14:textId="77777777" w:rsidR="00475F76" w:rsidRPr="005832E2" w:rsidRDefault="00475F76" w:rsidP="00C0639C">
      <w:pPr>
        <w:numPr>
          <w:ilvl w:val="0"/>
          <w:numId w:val="1"/>
        </w:numPr>
        <w:tabs>
          <w:tab w:val="left" w:pos="-1440"/>
          <w:tab w:val="left" w:pos="-720"/>
          <w:tab w:val="left" w:pos="1350"/>
          <w:tab w:val="left" w:pos="144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color w:val="000000" w:themeColor="text1"/>
          <w:sz w:val="20"/>
          <w:szCs w:val="20"/>
          <w:u w:val="single"/>
        </w:rPr>
      </w:pPr>
      <w:r w:rsidRPr="005832E2">
        <w:rPr>
          <w:sz w:val="20"/>
          <w:szCs w:val="20"/>
          <w:u w:val="single"/>
        </w:rPr>
        <w:t xml:space="preserve">Calibration Standard </w:t>
      </w:r>
      <w:r w:rsidRPr="005832E2">
        <w:rPr>
          <w:sz w:val="20"/>
          <w:szCs w:val="20"/>
        </w:rPr>
        <w:t>– A solution prepared from a primary dilution standard solution or stock standard solution containing the analyte. Calibration standards are used to calibrate the instrument response with respect to analyte concentration. Most methods require that calibration standards be carried through the entire analytical procedure, including</w:t>
      </w:r>
      <w:r w:rsidR="000F265E">
        <w:rPr>
          <w:sz w:val="20"/>
          <w:szCs w:val="20"/>
        </w:rPr>
        <w:t xml:space="preserve"> digestion.</w:t>
      </w:r>
      <w:r w:rsidRPr="005832E2">
        <w:rPr>
          <w:sz w:val="20"/>
          <w:szCs w:val="20"/>
        </w:rPr>
        <w:t xml:space="preserve"> </w:t>
      </w:r>
    </w:p>
    <w:p w14:paraId="52BCF93A" w14:textId="6E9255FF" w:rsidR="00475F76" w:rsidRPr="005832E2" w:rsidRDefault="00475F76" w:rsidP="00C0639C">
      <w:pPr>
        <w:numPr>
          <w:ilvl w:val="0"/>
          <w:numId w:val="1"/>
        </w:numPr>
        <w:tabs>
          <w:tab w:val="left" w:pos="-1440"/>
          <w:tab w:val="left" w:pos="-72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5832E2">
        <w:rPr>
          <w:sz w:val="20"/>
          <w:szCs w:val="20"/>
          <w:u w:val="single"/>
        </w:rPr>
        <w:t xml:space="preserve">Calibration </w:t>
      </w:r>
      <w:del w:id="34" w:author="Mary Ellen Ley" w:date="2017-01-03T12:51:00Z">
        <w:r w:rsidRPr="005832E2">
          <w:rPr>
            <w:sz w:val="20"/>
            <w:szCs w:val="20"/>
            <w:u w:val="single"/>
          </w:rPr>
          <w:delText>Check</w:delText>
        </w:r>
      </w:del>
      <w:ins w:id="35" w:author="Mary Ellen Ley" w:date="2017-01-03T12:51:00Z">
        <w:r w:rsidR="00B6741F">
          <w:rPr>
            <w:sz w:val="20"/>
            <w:szCs w:val="20"/>
            <w:u w:val="single"/>
          </w:rPr>
          <w:t>Verification</w:t>
        </w:r>
      </w:ins>
      <w:r w:rsidRPr="005832E2">
        <w:rPr>
          <w:sz w:val="20"/>
          <w:szCs w:val="20"/>
          <w:u w:val="single"/>
        </w:rPr>
        <w:t xml:space="preserve"> Standard</w:t>
      </w:r>
      <w:r w:rsidR="00B6741F" w:rsidRPr="00FF02BF">
        <w:rPr>
          <w:sz w:val="20"/>
          <w:u w:val="single"/>
        </w:rPr>
        <w:t xml:space="preserve"> </w:t>
      </w:r>
      <w:ins w:id="36" w:author="Mary Ellen Ley" w:date="2017-01-03T12:51:00Z">
        <w:r w:rsidR="00B6741F">
          <w:rPr>
            <w:sz w:val="20"/>
            <w:szCs w:val="20"/>
            <w:u w:val="single"/>
          </w:rPr>
          <w:t>(ICV)</w:t>
        </w:r>
        <w:r w:rsidRPr="005832E2">
          <w:rPr>
            <w:bCs/>
            <w:sz w:val="20"/>
            <w:szCs w:val="20"/>
          </w:rPr>
          <w:t xml:space="preserve"> </w:t>
        </w:r>
      </w:ins>
      <w:r w:rsidRPr="005832E2">
        <w:rPr>
          <w:bCs/>
          <w:sz w:val="20"/>
          <w:szCs w:val="20"/>
        </w:rPr>
        <w:t xml:space="preserve">- </w:t>
      </w:r>
      <w:r w:rsidRPr="005832E2">
        <w:rPr>
          <w:sz w:val="20"/>
          <w:szCs w:val="20"/>
        </w:rPr>
        <w:t xml:space="preserve">a quality control sample used to verify </w:t>
      </w:r>
      <w:ins w:id="37" w:author="Mary Ellen Ley" w:date="2017-01-03T12:51:00Z">
        <w:r w:rsidR="00B6741F">
          <w:rPr>
            <w:sz w:val="20"/>
            <w:szCs w:val="20"/>
          </w:rPr>
          <w:t xml:space="preserve">the </w:t>
        </w:r>
      </w:ins>
      <w:r w:rsidRPr="005832E2">
        <w:rPr>
          <w:sz w:val="20"/>
          <w:szCs w:val="20"/>
        </w:rPr>
        <w:t xml:space="preserve">initial instrument </w:t>
      </w:r>
      <w:del w:id="38" w:author="Mary Ellen Ley" w:date="2017-01-03T12:51:00Z">
        <w:r w:rsidRPr="005832E2">
          <w:rPr>
            <w:sz w:val="20"/>
            <w:szCs w:val="20"/>
          </w:rPr>
          <w:delText>calibrations</w:delText>
        </w:r>
      </w:del>
      <w:ins w:id="39" w:author="Mary Ellen Ley" w:date="2017-01-03T12:51:00Z">
        <w:r w:rsidRPr="005832E2">
          <w:rPr>
            <w:sz w:val="20"/>
            <w:szCs w:val="20"/>
          </w:rPr>
          <w:t>calibration</w:t>
        </w:r>
      </w:ins>
      <w:r w:rsidR="00B6741F">
        <w:rPr>
          <w:sz w:val="20"/>
          <w:szCs w:val="20"/>
        </w:rPr>
        <w:t xml:space="preserve">. Traceability shall be to a </w:t>
      </w:r>
      <w:r w:rsidR="00B6741F" w:rsidRPr="005832E2">
        <w:rPr>
          <w:sz w:val="20"/>
          <w:szCs w:val="20"/>
        </w:rPr>
        <w:t>national standard when commercially available</w:t>
      </w:r>
      <w:r w:rsidR="00CD2811">
        <w:rPr>
          <w:sz w:val="20"/>
          <w:szCs w:val="20"/>
        </w:rPr>
        <w:t>.</w:t>
      </w:r>
      <w:ins w:id="40" w:author="Mary Ellen Ley" w:date="2017-01-03T12:51:00Z">
        <w:r w:rsidR="00CD2811">
          <w:rPr>
            <w:sz w:val="20"/>
            <w:szCs w:val="20"/>
          </w:rPr>
          <w:t xml:space="preserve"> Material for the </w:t>
        </w:r>
        <w:r w:rsidR="00A437C7">
          <w:rPr>
            <w:sz w:val="20"/>
            <w:szCs w:val="20"/>
          </w:rPr>
          <w:t>ICV</w:t>
        </w:r>
        <w:r w:rsidR="00CD2811">
          <w:rPr>
            <w:sz w:val="20"/>
            <w:szCs w:val="20"/>
          </w:rPr>
          <w:t xml:space="preserve"> </w:t>
        </w:r>
        <w:r w:rsidR="00B6741F">
          <w:rPr>
            <w:sz w:val="20"/>
            <w:szCs w:val="20"/>
          </w:rPr>
          <w:t xml:space="preserve">must be obtained from </w:t>
        </w:r>
        <w:r w:rsidR="00CD2811">
          <w:rPr>
            <w:sz w:val="20"/>
            <w:szCs w:val="20"/>
          </w:rPr>
          <w:t xml:space="preserve">a different manufacturer or separate lot as </w:t>
        </w:r>
        <w:r w:rsidR="00B6741F">
          <w:rPr>
            <w:sz w:val="20"/>
            <w:szCs w:val="20"/>
          </w:rPr>
          <w:t>that used to pre</w:t>
        </w:r>
        <w:r w:rsidR="00CD2811">
          <w:rPr>
            <w:sz w:val="20"/>
            <w:szCs w:val="20"/>
          </w:rPr>
          <w:t>pare the calibration standards.</w:t>
        </w:r>
      </w:ins>
    </w:p>
    <w:p w14:paraId="36B20FCC" w14:textId="77777777" w:rsidR="00475F76" w:rsidRPr="005832E2" w:rsidRDefault="00475F76" w:rsidP="00C0639C">
      <w:pPr>
        <w:numPr>
          <w:ilvl w:val="0"/>
          <w:numId w:val="1"/>
        </w:numPr>
        <w:tabs>
          <w:tab w:val="left" w:pos="-1440"/>
          <w:tab w:val="left" w:pos="-720"/>
          <w:tab w:val="left" w:pos="1350"/>
          <w:tab w:val="left" w:pos="144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color w:val="000000" w:themeColor="text1"/>
          <w:sz w:val="20"/>
          <w:szCs w:val="20"/>
          <w:u w:val="single"/>
        </w:rPr>
      </w:pPr>
      <w:r w:rsidRPr="005832E2">
        <w:rPr>
          <w:bCs/>
          <w:sz w:val="20"/>
          <w:szCs w:val="20"/>
          <w:u w:val="single"/>
        </w:rPr>
        <w:t>Certified Reference Material</w:t>
      </w:r>
      <w:r w:rsidRPr="005832E2">
        <w:rPr>
          <w:bCs/>
          <w:sz w:val="20"/>
          <w:szCs w:val="20"/>
        </w:rPr>
        <w:t xml:space="preserve"> (CRM)</w:t>
      </w:r>
      <w:r w:rsidRPr="005832E2">
        <w:rPr>
          <w:sz w:val="20"/>
          <w:szCs w:val="20"/>
        </w:rPr>
        <w:t xml:space="preserve"> </w:t>
      </w:r>
      <w:r w:rsidRPr="005832E2">
        <w:rPr>
          <w:sz w:val="20"/>
          <w:szCs w:val="20"/>
        </w:rPr>
        <w:noBreakHyphen/>
        <w:t xml:space="preserve"> A reference material for which one or more property values are certified by a technically valid procedure, accompanied by or traceable to a certificate or other documentation which is issued by a certifying body. CRMs produced by the U.S. National Institute of Science and Technology</w:t>
      </w:r>
      <w:r w:rsidRPr="005832E2">
        <w:rPr>
          <w:bCs/>
          <w:sz w:val="20"/>
          <w:szCs w:val="20"/>
        </w:rPr>
        <w:t xml:space="preserve"> are called </w:t>
      </w:r>
      <w:r w:rsidRPr="005832E2">
        <w:rPr>
          <w:bCs/>
          <w:i/>
          <w:sz w:val="20"/>
          <w:szCs w:val="20"/>
        </w:rPr>
        <w:t>Standard Reference Materials</w:t>
      </w:r>
      <w:r w:rsidRPr="005832E2">
        <w:rPr>
          <w:bCs/>
          <w:sz w:val="20"/>
          <w:szCs w:val="20"/>
        </w:rPr>
        <w:t xml:space="preserve"> (SRMs)</w:t>
      </w:r>
      <w:r w:rsidRPr="005832E2">
        <w:rPr>
          <w:sz w:val="20"/>
          <w:szCs w:val="20"/>
        </w:rPr>
        <w:t>.</w:t>
      </w:r>
    </w:p>
    <w:p w14:paraId="6814C3E6" w14:textId="77777777" w:rsidR="00475F76" w:rsidRPr="005832E2" w:rsidRDefault="00475F76" w:rsidP="00C0639C">
      <w:pPr>
        <w:numPr>
          <w:ilvl w:val="0"/>
          <w:numId w:val="1"/>
        </w:numPr>
        <w:tabs>
          <w:tab w:val="left" w:pos="-1440"/>
          <w:tab w:val="left" w:pos="-72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5832E2">
        <w:rPr>
          <w:sz w:val="20"/>
          <w:szCs w:val="20"/>
          <w:u w:val="single"/>
        </w:rPr>
        <w:t>Continuing Calibration Verification (CCV) Sample</w:t>
      </w:r>
      <w:r w:rsidRPr="005832E2">
        <w:rPr>
          <w:sz w:val="20"/>
          <w:szCs w:val="20"/>
        </w:rPr>
        <w:t xml:space="preserve"> – A calibration standard, check standard or LCS that is analyzed periodically, no less than one per preparation batch and at the end of the analyses. The purpose of the CCV is to ensure that the calibration of the instrument is still valid.</w:t>
      </w:r>
    </w:p>
    <w:p w14:paraId="7FAC30A2" w14:textId="77777777" w:rsidR="00475F76" w:rsidRPr="005832E2" w:rsidRDefault="00475F76" w:rsidP="00C0639C">
      <w:pPr>
        <w:numPr>
          <w:ilvl w:val="0"/>
          <w:numId w:val="1"/>
        </w:numPr>
        <w:spacing w:after="160" w:line="259" w:lineRule="auto"/>
        <w:rPr>
          <w:sz w:val="20"/>
          <w:szCs w:val="20"/>
        </w:rPr>
      </w:pPr>
      <w:r w:rsidRPr="005832E2">
        <w:rPr>
          <w:sz w:val="20"/>
          <w:szCs w:val="20"/>
          <w:u w:val="single"/>
        </w:rPr>
        <w:t>Control Limit</w:t>
      </w:r>
      <w:r w:rsidRPr="009622C8">
        <w:rPr>
          <w:sz w:val="20"/>
          <w:szCs w:val="20"/>
        </w:rPr>
        <w:t xml:space="preserve"> - </w:t>
      </w:r>
      <w:r w:rsidRPr="005832E2">
        <w:rPr>
          <w:sz w:val="20"/>
          <w:szCs w:val="20"/>
        </w:rPr>
        <w:t>The variation in a process data set expressed as ± X standard deviations from the mean and placed on a control chart to indicate the upper and lower acceptable limits of process data and to judge whether the process is in or out of statistical control.</w:t>
      </w:r>
    </w:p>
    <w:p w14:paraId="0BD2AE24" w14:textId="77777777" w:rsidR="00475F76" w:rsidRPr="005832E2" w:rsidRDefault="00475F76" w:rsidP="00C0639C">
      <w:pPr>
        <w:numPr>
          <w:ilvl w:val="0"/>
          <w:numId w:val="1"/>
        </w:numPr>
        <w:spacing w:after="160" w:line="259" w:lineRule="auto"/>
        <w:rPr>
          <w:sz w:val="20"/>
          <w:szCs w:val="20"/>
        </w:rPr>
      </w:pPr>
      <w:r w:rsidRPr="005832E2">
        <w:rPr>
          <w:sz w:val="20"/>
          <w:szCs w:val="20"/>
          <w:u w:val="single"/>
        </w:rPr>
        <w:t>Demonstration of Capability</w:t>
      </w:r>
      <w:r w:rsidRPr="005832E2">
        <w:rPr>
          <w:sz w:val="20"/>
          <w:szCs w:val="20"/>
          <w:vertAlign w:val="superscript"/>
        </w:rPr>
        <w:t xml:space="preserve">1 </w:t>
      </w:r>
      <w:r w:rsidRPr="005832E2">
        <w:rPr>
          <w:sz w:val="20"/>
          <w:szCs w:val="20"/>
        </w:rPr>
        <w:t>– A procedure to establish the ability of an analyst to generate analytical results of acceptable accuracy and precision.</w:t>
      </w:r>
    </w:p>
    <w:p w14:paraId="2C6F5526" w14:textId="77777777" w:rsidR="00475F76" w:rsidRPr="005832E2" w:rsidRDefault="00475F76" w:rsidP="00C0639C">
      <w:pPr>
        <w:numPr>
          <w:ilvl w:val="0"/>
          <w:numId w:val="1"/>
        </w:numPr>
        <w:tabs>
          <w:tab w:val="left" w:pos="-1440"/>
          <w:tab w:val="left" w:pos="-720"/>
          <w:tab w:val="left" w:pos="1350"/>
          <w:tab w:val="left" w:pos="144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color w:val="000000" w:themeColor="text1"/>
          <w:sz w:val="20"/>
          <w:szCs w:val="20"/>
          <w:u w:val="single"/>
        </w:rPr>
      </w:pPr>
      <w:r w:rsidRPr="005832E2">
        <w:rPr>
          <w:bCs/>
          <w:sz w:val="20"/>
          <w:szCs w:val="20"/>
          <w:u w:val="single"/>
        </w:rPr>
        <w:t>Duplicate Analysis</w:t>
      </w:r>
      <w:r w:rsidRPr="005832E2">
        <w:rPr>
          <w:sz w:val="20"/>
          <w:szCs w:val="20"/>
        </w:rPr>
        <w:t xml:space="preserve"> </w:t>
      </w:r>
      <w:r w:rsidRPr="005832E2">
        <w:rPr>
          <w:sz w:val="20"/>
          <w:szCs w:val="20"/>
        </w:rPr>
        <w:noBreakHyphen/>
        <w:t>The analysis or measurement of the analyte of interest,</w:t>
      </w:r>
      <w:r w:rsidRPr="005832E2">
        <w:rPr>
          <w:bCs/>
          <w:sz w:val="20"/>
          <w:szCs w:val="20"/>
        </w:rPr>
        <w:t xml:space="preserve"> performed as identically as poss</w:t>
      </w:r>
      <w:r w:rsidRPr="005832E2">
        <w:rPr>
          <w:sz w:val="20"/>
          <w:szCs w:val="20"/>
        </w:rPr>
        <w:t xml:space="preserve">ible on two subsamples of a sample. The subsamples are prepared in a manner such that they are thought </w:t>
      </w:r>
      <w:r w:rsidRPr="005832E2">
        <w:rPr>
          <w:bCs/>
          <w:sz w:val="20"/>
          <w:szCs w:val="20"/>
        </w:rPr>
        <w:t>to be essentially identical in com</w:t>
      </w:r>
      <w:r w:rsidRPr="005832E2">
        <w:rPr>
          <w:sz w:val="20"/>
          <w:szCs w:val="20"/>
        </w:rPr>
        <w:t>position.</w:t>
      </w:r>
    </w:p>
    <w:p w14:paraId="462263E1" w14:textId="77777777" w:rsidR="00475F76" w:rsidRPr="005832E2" w:rsidRDefault="00475F76" w:rsidP="00C0639C">
      <w:pPr>
        <w:numPr>
          <w:ilvl w:val="0"/>
          <w:numId w:val="1"/>
        </w:numPr>
        <w:tabs>
          <w:tab w:val="left" w:pos="-1440"/>
          <w:tab w:val="left" w:pos="-72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5832E2">
        <w:rPr>
          <w:sz w:val="20"/>
          <w:szCs w:val="20"/>
          <w:u w:val="single"/>
        </w:rPr>
        <w:t>Laboratory Control Sample</w:t>
      </w:r>
      <w:r w:rsidRPr="005832E2">
        <w:rPr>
          <w:sz w:val="20"/>
          <w:szCs w:val="20"/>
          <w:vertAlign w:val="superscript"/>
        </w:rPr>
        <w:t>1</w:t>
      </w:r>
      <w:r w:rsidRPr="005832E2">
        <w:rPr>
          <w:sz w:val="20"/>
          <w:szCs w:val="20"/>
        </w:rPr>
        <w:t xml:space="preserve"> (LCS) – </w:t>
      </w:r>
      <w:r w:rsidR="009622C8">
        <w:rPr>
          <w:sz w:val="20"/>
          <w:szCs w:val="20"/>
        </w:rPr>
        <w:t xml:space="preserve">A </w:t>
      </w:r>
      <w:r w:rsidRPr="005832E2">
        <w:rPr>
          <w:sz w:val="20"/>
          <w:szCs w:val="20"/>
        </w:rPr>
        <w:t xml:space="preserve">sample matrix, free from the </w:t>
      </w:r>
      <w:proofErr w:type="spellStart"/>
      <w:r w:rsidRPr="005832E2">
        <w:rPr>
          <w:sz w:val="20"/>
          <w:szCs w:val="20"/>
        </w:rPr>
        <w:t>analytes</w:t>
      </w:r>
      <w:proofErr w:type="spellEnd"/>
      <w:r w:rsidRPr="005832E2">
        <w:rPr>
          <w:sz w:val="20"/>
          <w:szCs w:val="20"/>
        </w:rPr>
        <w:t xml:space="preserve"> of interest, spiked with verified known amounts of </w:t>
      </w:r>
      <w:proofErr w:type="spellStart"/>
      <w:r w:rsidRPr="005832E2">
        <w:rPr>
          <w:sz w:val="20"/>
          <w:szCs w:val="20"/>
        </w:rPr>
        <w:t>analytes</w:t>
      </w:r>
      <w:proofErr w:type="spellEnd"/>
      <w:r w:rsidRPr="005832E2">
        <w:rPr>
          <w:sz w:val="20"/>
          <w:szCs w:val="20"/>
        </w:rPr>
        <w:t xml:space="preserve"> or a material containing known and verified amounts of </w:t>
      </w:r>
      <w:proofErr w:type="spellStart"/>
      <w:r w:rsidRPr="005832E2">
        <w:rPr>
          <w:sz w:val="20"/>
          <w:szCs w:val="20"/>
        </w:rPr>
        <w:t>analytes</w:t>
      </w:r>
      <w:proofErr w:type="spellEnd"/>
      <w:r w:rsidRPr="005832E2">
        <w:rPr>
          <w:sz w:val="20"/>
          <w:szCs w:val="20"/>
        </w:rPr>
        <w:t>. The LCS is generally used to establish intra-laboratory or analyst specific precision and bias or to assess the performance of all or a portion of the measurement system.</w:t>
      </w:r>
    </w:p>
    <w:p w14:paraId="305E76BF" w14:textId="77777777" w:rsidR="00475F76" w:rsidRPr="005832E2" w:rsidRDefault="00475F76" w:rsidP="00C0639C">
      <w:pPr>
        <w:tabs>
          <w:tab w:val="left" w:pos="-1440"/>
          <w:tab w:val="left" w:pos="-72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ind w:left="360"/>
        <w:rPr>
          <w:color w:val="000000" w:themeColor="text1"/>
          <w:sz w:val="20"/>
          <w:szCs w:val="20"/>
          <w:u w:val="single"/>
        </w:rPr>
      </w:pPr>
      <w:r w:rsidRPr="005832E2">
        <w:rPr>
          <w:sz w:val="20"/>
          <w:szCs w:val="20"/>
        </w:rPr>
        <w:lastRenderedPageBreak/>
        <w:br/>
        <w:t xml:space="preserve">Note:  For the LCS to </w:t>
      </w:r>
      <w:r w:rsidR="00887F12" w:rsidRPr="005832E2">
        <w:rPr>
          <w:sz w:val="20"/>
          <w:szCs w:val="20"/>
        </w:rPr>
        <w:t xml:space="preserve">also </w:t>
      </w:r>
      <w:r w:rsidRPr="005832E2">
        <w:rPr>
          <w:sz w:val="20"/>
          <w:szCs w:val="20"/>
        </w:rPr>
        <w:t>be used as the initial calibration verification check standard, it must be obtained from a second source and be traceable to a national standard.</w:t>
      </w:r>
    </w:p>
    <w:p w14:paraId="32FE4638" w14:textId="77777777" w:rsidR="00DB31A6" w:rsidRPr="005832E2" w:rsidRDefault="009F74D0" w:rsidP="00C0639C">
      <w:pPr>
        <w:numPr>
          <w:ilvl w:val="0"/>
          <w:numId w:val="1"/>
        </w:numPr>
        <w:tabs>
          <w:tab w:val="left" w:pos="-1440"/>
          <w:tab w:val="left" w:pos="-720"/>
          <w:tab w:val="left" w:pos="1350"/>
          <w:tab w:val="left" w:pos="144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color w:val="000000" w:themeColor="text1"/>
          <w:sz w:val="20"/>
          <w:szCs w:val="20"/>
          <w:u w:val="single"/>
        </w:rPr>
      </w:pPr>
      <w:r w:rsidRPr="005832E2">
        <w:rPr>
          <w:color w:val="000000" w:themeColor="text1"/>
          <w:sz w:val="20"/>
          <w:szCs w:val="20"/>
          <w:u w:val="single"/>
        </w:rPr>
        <w:t>Laboratory Reagent Blank</w:t>
      </w:r>
      <w:r w:rsidR="00C317E0" w:rsidRPr="005832E2">
        <w:rPr>
          <w:color w:val="000000" w:themeColor="text1"/>
          <w:sz w:val="20"/>
          <w:szCs w:val="20"/>
        </w:rPr>
        <w:t xml:space="preserve"> (or Method Blank) </w:t>
      </w:r>
      <w:r w:rsidR="007D4BA8" w:rsidRPr="005832E2">
        <w:rPr>
          <w:color w:val="000000" w:themeColor="text1"/>
          <w:sz w:val="20"/>
          <w:szCs w:val="20"/>
        </w:rPr>
        <w:t>– A</w:t>
      </w:r>
      <w:r w:rsidR="00C317E0" w:rsidRPr="005832E2">
        <w:rPr>
          <w:color w:val="000000" w:themeColor="text1"/>
          <w:sz w:val="20"/>
          <w:szCs w:val="20"/>
        </w:rPr>
        <w:t xml:space="preserve">n aliquot of reagent water or reagent-grade </w:t>
      </w:r>
      <w:r w:rsidR="005D0470" w:rsidRPr="005832E2">
        <w:rPr>
          <w:color w:val="000000" w:themeColor="text1"/>
          <w:sz w:val="20"/>
          <w:szCs w:val="20"/>
        </w:rPr>
        <w:t>artificial</w:t>
      </w:r>
      <w:r w:rsidR="005E3AB9" w:rsidRPr="005832E2">
        <w:rPr>
          <w:color w:val="000000" w:themeColor="text1"/>
          <w:sz w:val="20"/>
          <w:szCs w:val="20"/>
        </w:rPr>
        <w:t xml:space="preserve"> </w:t>
      </w:r>
      <w:r w:rsidR="00C317E0" w:rsidRPr="005832E2">
        <w:rPr>
          <w:color w:val="000000" w:themeColor="text1"/>
          <w:sz w:val="20"/>
          <w:szCs w:val="20"/>
        </w:rPr>
        <w:t>sea water that is carried through the entire analytical</w:t>
      </w:r>
      <w:r w:rsidR="00C317E0" w:rsidRPr="005832E2">
        <w:rPr>
          <w:i/>
          <w:color w:val="000000" w:themeColor="text1"/>
          <w:sz w:val="20"/>
          <w:szCs w:val="20"/>
        </w:rPr>
        <w:t xml:space="preserve"> </w:t>
      </w:r>
      <w:r w:rsidR="00C317E0" w:rsidRPr="005832E2">
        <w:rPr>
          <w:color w:val="000000" w:themeColor="text1"/>
          <w:sz w:val="20"/>
          <w:szCs w:val="20"/>
        </w:rPr>
        <w:t>procedure, including exposure to all glassware, equipment, reagents, digestion, combustion, etc.</w:t>
      </w:r>
      <w:r w:rsidR="00AA2C7F" w:rsidRPr="005832E2">
        <w:rPr>
          <w:color w:val="000000" w:themeColor="text1"/>
          <w:sz w:val="20"/>
          <w:szCs w:val="20"/>
        </w:rPr>
        <w:t xml:space="preserve"> </w:t>
      </w:r>
      <w:r w:rsidR="00C317E0" w:rsidRPr="005832E2">
        <w:rPr>
          <w:color w:val="000000" w:themeColor="text1"/>
          <w:sz w:val="20"/>
          <w:szCs w:val="20"/>
        </w:rPr>
        <w:t xml:space="preserve">The purpose of </w:t>
      </w:r>
      <w:r w:rsidR="00BA6F38" w:rsidRPr="005832E2">
        <w:rPr>
          <w:color w:val="000000" w:themeColor="text1"/>
          <w:sz w:val="20"/>
          <w:szCs w:val="20"/>
        </w:rPr>
        <w:t xml:space="preserve">the laboratory reagent </w:t>
      </w:r>
      <w:r w:rsidR="00C317E0" w:rsidRPr="005832E2">
        <w:rPr>
          <w:color w:val="000000" w:themeColor="text1"/>
          <w:sz w:val="20"/>
          <w:szCs w:val="20"/>
        </w:rPr>
        <w:t>blank is to determine the level of contamination associated with the analysis of samples.</w:t>
      </w:r>
    </w:p>
    <w:p w14:paraId="5FD89B19" w14:textId="77777777" w:rsidR="00475F76" w:rsidRPr="005832E2" w:rsidRDefault="00475F76" w:rsidP="00C0639C">
      <w:pPr>
        <w:numPr>
          <w:ilvl w:val="0"/>
          <w:numId w:val="1"/>
        </w:numPr>
        <w:spacing w:after="160" w:line="259" w:lineRule="auto"/>
        <w:rPr>
          <w:sz w:val="20"/>
          <w:szCs w:val="20"/>
        </w:rPr>
      </w:pPr>
      <w:r w:rsidRPr="005832E2">
        <w:rPr>
          <w:sz w:val="20"/>
          <w:szCs w:val="20"/>
          <w:u w:val="single"/>
        </w:rPr>
        <w:t>Limit of Detection</w:t>
      </w:r>
      <w:r w:rsidRPr="005832E2">
        <w:rPr>
          <w:sz w:val="20"/>
          <w:szCs w:val="20"/>
        </w:rPr>
        <w:t xml:space="preserve"> (LOD</w:t>
      </w:r>
      <w:proofErr w:type="gramStart"/>
      <w:r w:rsidRPr="005832E2">
        <w:rPr>
          <w:sz w:val="20"/>
          <w:szCs w:val="20"/>
        </w:rPr>
        <w:t>)</w:t>
      </w:r>
      <w:r w:rsidRPr="005832E2">
        <w:rPr>
          <w:sz w:val="20"/>
          <w:szCs w:val="20"/>
          <w:vertAlign w:val="superscript"/>
        </w:rPr>
        <w:t>1</w:t>
      </w:r>
      <w:proofErr w:type="gramEnd"/>
      <w:r w:rsidRPr="005832E2">
        <w:rPr>
          <w:sz w:val="20"/>
          <w:szCs w:val="20"/>
        </w:rPr>
        <w:t xml:space="preserve"> – A laboratory’s estimate of the minimum amount of an analyte in a given matrix that an analytical process can reliable detect in their facility. Also called the Method Detection Limit (MDL).</w:t>
      </w:r>
    </w:p>
    <w:p w14:paraId="13C2F63C" w14:textId="77777777" w:rsidR="00475F76" w:rsidRPr="005832E2" w:rsidRDefault="00475F76" w:rsidP="00C0639C">
      <w:pPr>
        <w:numPr>
          <w:ilvl w:val="0"/>
          <w:numId w:val="1"/>
        </w:numPr>
        <w:tabs>
          <w:tab w:val="left" w:pos="-1440"/>
          <w:tab w:val="left" w:pos="-72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5832E2">
        <w:rPr>
          <w:sz w:val="20"/>
          <w:szCs w:val="20"/>
          <w:u w:val="single"/>
        </w:rPr>
        <w:t>Limit of Quantitation</w:t>
      </w:r>
      <w:r w:rsidRPr="005832E2">
        <w:rPr>
          <w:sz w:val="20"/>
          <w:szCs w:val="20"/>
        </w:rPr>
        <w:t xml:space="preserve"> (LOQ</w:t>
      </w:r>
      <w:proofErr w:type="gramStart"/>
      <w:r w:rsidRPr="005832E2">
        <w:rPr>
          <w:sz w:val="20"/>
          <w:szCs w:val="20"/>
        </w:rPr>
        <w:t>)</w:t>
      </w:r>
      <w:r w:rsidRPr="005832E2">
        <w:rPr>
          <w:sz w:val="20"/>
          <w:szCs w:val="20"/>
          <w:vertAlign w:val="superscript"/>
        </w:rPr>
        <w:t>1</w:t>
      </w:r>
      <w:proofErr w:type="gramEnd"/>
      <w:r w:rsidRPr="005832E2">
        <w:rPr>
          <w:sz w:val="20"/>
          <w:szCs w:val="20"/>
        </w:rPr>
        <w:t xml:space="preserve"> – The minimum concentration of an analyte that can be reported with a specified degree of confidence. Also called the Method Quantitation Limit (MQL) or Practical Quantitation Limit (PQL).</w:t>
      </w:r>
    </w:p>
    <w:p w14:paraId="396D21B5" w14:textId="77777777" w:rsidR="00475F76" w:rsidRPr="005832E2" w:rsidRDefault="00475F76" w:rsidP="00C0639C">
      <w:pPr>
        <w:numPr>
          <w:ilvl w:val="0"/>
          <w:numId w:val="1"/>
        </w:numPr>
        <w:spacing w:after="160" w:line="259" w:lineRule="auto"/>
        <w:rPr>
          <w:sz w:val="20"/>
          <w:szCs w:val="20"/>
        </w:rPr>
      </w:pPr>
      <w:r w:rsidRPr="005832E2">
        <w:rPr>
          <w:sz w:val="20"/>
          <w:szCs w:val="20"/>
          <w:u w:val="single"/>
        </w:rPr>
        <w:t>Matrix</w:t>
      </w:r>
      <w:r w:rsidRPr="005832E2">
        <w:rPr>
          <w:sz w:val="20"/>
          <w:szCs w:val="20"/>
          <w:vertAlign w:val="superscript"/>
        </w:rPr>
        <w:t>1</w:t>
      </w:r>
      <w:r w:rsidRPr="005832E2">
        <w:rPr>
          <w:sz w:val="20"/>
          <w:szCs w:val="20"/>
        </w:rPr>
        <w:t xml:space="preserve"> – The substrate of a test sample. There are two Chesapeake Bay P</w:t>
      </w:r>
      <w:r w:rsidR="009A513D" w:rsidRPr="005832E2">
        <w:rPr>
          <w:sz w:val="20"/>
          <w:szCs w:val="20"/>
        </w:rPr>
        <w:t>rogram water quality matrices</w:t>
      </w:r>
      <w:proofErr w:type="gramStart"/>
      <w:r w:rsidR="009A513D" w:rsidRPr="005832E2">
        <w:rPr>
          <w:sz w:val="20"/>
          <w:szCs w:val="20"/>
        </w:rPr>
        <w:t>:</w:t>
      </w:r>
      <w:proofErr w:type="gramEnd"/>
      <w:r w:rsidR="009A513D" w:rsidRPr="005832E2">
        <w:rPr>
          <w:sz w:val="20"/>
          <w:szCs w:val="20"/>
        </w:rPr>
        <w:br/>
      </w:r>
      <w:r w:rsidRPr="005832E2">
        <w:rPr>
          <w:sz w:val="20"/>
          <w:szCs w:val="20"/>
        </w:rPr>
        <w:t>a) Saline/Estuarine and b) Fresh surface water (fresh).</w:t>
      </w:r>
    </w:p>
    <w:p w14:paraId="2AB2E24A" w14:textId="77777777" w:rsidR="00281009" w:rsidRPr="005832E2" w:rsidRDefault="00475F76" w:rsidP="00C0639C">
      <w:pPr>
        <w:numPr>
          <w:ilvl w:val="0"/>
          <w:numId w:val="1"/>
        </w:num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5832E2">
        <w:rPr>
          <w:sz w:val="20"/>
          <w:szCs w:val="20"/>
          <w:u w:val="single"/>
        </w:rPr>
        <w:t>Matrix Spike</w:t>
      </w:r>
      <w:r w:rsidRPr="005832E2">
        <w:rPr>
          <w:sz w:val="20"/>
          <w:szCs w:val="20"/>
        </w:rPr>
        <w:t xml:space="preserve"> - An aliquot of sample to which a known quantity of analyte is added in such a manner as to minimize the change in the matrix of the original sample. The matrix spike is analyzed exactly like a sample to determine whether the sample matrix contributes bias to the analytical results. The concentration of analyte in the sample must be measured in a separate aliquot in order to calculate the percent recovery.</w:t>
      </w:r>
    </w:p>
    <w:p w14:paraId="2B9FF9F1" w14:textId="77777777" w:rsidR="00475F76" w:rsidRPr="005832E2" w:rsidRDefault="00281009" w:rsidP="00C0639C">
      <w:pPr>
        <w:numPr>
          <w:ilvl w:val="0"/>
          <w:numId w:val="1"/>
        </w:num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5832E2">
        <w:rPr>
          <w:sz w:val="20"/>
          <w:szCs w:val="20"/>
          <w:u w:val="single"/>
        </w:rPr>
        <w:t>Method Blank</w:t>
      </w:r>
      <w:r w:rsidRPr="005832E2">
        <w:rPr>
          <w:sz w:val="20"/>
          <w:szCs w:val="20"/>
        </w:rPr>
        <w:t xml:space="preserve"> – See Laboratory Reagent Blank.</w:t>
      </w:r>
    </w:p>
    <w:p w14:paraId="334449D9" w14:textId="77777777" w:rsidR="00A55B7F" w:rsidRPr="005832E2" w:rsidRDefault="00475F76" w:rsidP="00C0639C">
      <w:pPr>
        <w:numPr>
          <w:ilvl w:val="0"/>
          <w:numId w:val="1"/>
        </w:numPr>
        <w:tabs>
          <w:tab w:val="left" w:pos="-1440"/>
          <w:tab w:val="left" w:pos="-72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5832E2">
        <w:rPr>
          <w:sz w:val="20"/>
          <w:szCs w:val="20"/>
          <w:u w:val="single"/>
        </w:rPr>
        <w:t>Proficiency Test (PT) Sample</w:t>
      </w:r>
      <w:r w:rsidRPr="005832E2">
        <w:rPr>
          <w:rStyle w:val="FootnoteReference"/>
          <w:sz w:val="20"/>
          <w:szCs w:val="20"/>
          <w:u w:val="single"/>
          <w:vertAlign w:val="superscript"/>
        </w:rPr>
        <w:footnoteReference w:id="2"/>
      </w:r>
      <w:r w:rsidRPr="005832E2">
        <w:rPr>
          <w:sz w:val="20"/>
          <w:szCs w:val="20"/>
          <w:vertAlign w:val="superscript"/>
        </w:rPr>
        <w:t xml:space="preserve"> </w:t>
      </w:r>
      <w:r w:rsidRPr="005832E2">
        <w:rPr>
          <w:sz w:val="20"/>
          <w:szCs w:val="20"/>
        </w:rPr>
        <w:t>– A sample or solution of method analyte(s) whose concentration is unknown to the laboratory. The purpose of PT samples is to test whether the laboratory can produce analytical results within a specified acceptance level. Chesapeake Bay Program laboratories analyze USGS Reference Samples (Nutrients) and Blind Audit Samples from the University of Maryland Chesapeake Biological Laboratory.</w:t>
      </w:r>
    </w:p>
    <w:p w14:paraId="5DD1E59E" w14:textId="77777777" w:rsidR="00475F76" w:rsidRPr="005832E2" w:rsidRDefault="009B471A" w:rsidP="00C0639C">
      <w:pPr>
        <w:numPr>
          <w:ilvl w:val="0"/>
          <w:numId w:val="1"/>
        </w:numPr>
        <w:tabs>
          <w:tab w:val="left" w:pos="-1440"/>
          <w:tab w:val="left" w:pos="-72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5832E2">
        <w:rPr>
          <w:sz w:val="20"/>
          <w:szCs w:val="20"/>
          <w:u w:val="single"/>
        </w:rPr>
        <w:t>Quality Control Sample</w:t>
      </w:r>
      <w:r w:rsidR="007D4BA8" w:rsidRPr="005832E2">
        <w:rPr>
          <w:sz w:val="20"/>
          <w:szCs w:val="20"/>
          <w:vertAlign w:val="superscript"/>
        </w:rPr>
        <w:t>1</w:t>
      </w:r>
      <w:r w:rsidRPr="005832E2">
        <w:rPr>
          <w:sz w:val="20"/>
          <w:szCs w:val="20"/>
        </w:rPr>
        <w:t xml:space="preserve"> (QCS</w:t>
      </w:r>
      <w:r w:rsidR="007D4BA8" w:rsidRPr="005832E2">
        <w:rPr>
          <w:sz w:val="20"/>
          <w:szCs w:val="20"/>
        </w:rPr>
        <w:t>)</w:t>
      </w:r>
      <w:r w:rsidRPr="005832E2">
        <w:rPr>
          <w:sz w:val="20"/>
          <w:szCs w:val="20"/>
        </w:rPr>
        <w:t xml:space="preserve"> – A </w:t>
      </w:r>
      <w:r w:rsidR="003034A6" w:rsidRPr="005832E2">
        <w:rPr>
          <w:sz w:val="20"/>
          <w:szCs w:val="20"/>
        </w:rPr>
        <w:t>sample used to assess the performance of all or a portion of the measurement system. The QCS may be one of any number of samples, such as a Certified Reference Material, a laboratory control sample (LCS) or a matrix spike.</w:t>
      </w:r>
    </w:p>
    <w:p w14:paraId="5862CBCB" w14:textId="77777777" w:rsidR="00475F76" w:rsidRPr="005832E2" w:rsidRDefault="00475F76" w:rsidP="00C0639C">
      <w:pPr>
        <w:numPr>
          <w:ilvl w:val="0"/>
          <w:numId w:val="1"/>
        </w:numPr>
        <w:spacing w:after="160" w:line="259" w:lineRule="auto"/>
        <w:rPr>
          <w:sz w:val="20"/>
          <w:szCs w:val="20"/>
        </w:rPr>
      </w:pPr>
      <w:r w:rsidRPr="005832E2">
        <w:rPr>
          <w:sz w:val="20"/>
          <w:szCs w:val="20"/>
          <w:u w:val="single"/>
        </w:rPr>
        <w:t xml:space="preserve">Reagent Water </w:t>
      </w:r>
      <w:r w:rsidRPr="005832E2">
        <w:rPr>
          <w:sz w:val="20"/>
          <w:szCs w:val="20"/>
        </w:rPr>
        <w:t xml:space="preserve">– Deionized or distilled water (&gt;10 </w:t>
      </w:r>
      <w:proofErr w:type="spellStart"/>
      <w:r w:rsidRPr="005832E2">
        <w:rPr>
          <w:sz w:val="20"/>
          <w:szCs w:val="20"/>
        </w:rPr>
        <w:t>mΩ</w:t>
      </w:r>
      <w:proofErr w:type="spellEnd"/>
      <w:r w:rsidRPr="005832E2">
        <w:rPr>
          <w:sz w:val="20"/>
          <w:szCs w:val="20"/>
        </w:rPr>
        <w:t xml:space="preserve">) that is demonstrated to be free of </w:t>
      </w:r>
      <w:proofErr w:type="spellStart"/>
      <w:r w:rsidRPr="005832E2">
        <w:rPr>
          <w:sz w:val="20"/>
          <w:szCs w:val="20"/>
        </w:rPr>
        <w:t>analytes</w:t>
      </w:r>
      <w:proofErr w:type="spellEnd"/>
      <w:r w:rsidRPr="005832E2">
        <w:rPr>
          <w:sz w:val="20"/>
          <w:szCs w:val="20"/>
        </w:rPr>
        <w:t xml:space="preserve"> of interest. This water is used for the preparation of </w:t>
      </w:r>
      <w:r w:rsidR="00281009" w:rsidRPr="005832E2">
        <w:rPr>
          <w:sz w:val="20"/>
          <w:szCs w:val="20"/>
        </w:rPr>
        <w:t>blanks, reagents and standards.</w:t>
      </w:r>
    </w:p>
    <w:p w14:paraId="61310C14" w14:textId="77777777" w:rsidR="009A513D" w:rsidRPr="005832E2" w:rsidRDefault="00475F76" w:rsidP="008B04A9">
      <w:pPr>
        <w:numPr>
          <w:ilvl w:val="0"/>
          <w:numId w:val="1"/>
        </w:numPr>
        <w:tabs>
          <w:tab w:val="left" w:pos="-1440"/>
          <w:tab w:val="left" w:pos="-72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pPr>
      <w:r w:rsidRPr="00D749D6">
        <w:rPr>
          <w:sz w:val="20"/>
          <w:szCs w:val="20"/>
          <w:u w:val="single"/>
        </w:rPr>
        <w:t>Stock Standard Solution</w:t>
      </w:r>
      <w:r w:rsidRPr="00D749D6">
        <w:rPr>
          <w:sz w:val="20"/>
          <w:szCs w:val="20"/>
        </w:rPr>
        <w:t xml:space="preserve"> – A known concentration solution containing one or more method </w:t>
      </w:r>
      <w:proofErr w:type="spellStart"/>
      <w:r w:rsidRPr="00D749D6">
        <w:rPr>
          <w:sz w:val="20"/>
          <w:szCs w:val="20"/>
        </w:rPr>
        <w:t>analytes</w:t>
      </w:r>
      <w:proofErr w:type="spellEnd"/>
      <w:r w:rsidRPr="00D749D6">
        <w:rPr>
          <w:sz w:val="20"/>
          <w:szCs w:val="20"/>
        </w:rPr>
        <w:t>, prepared in the laboratory using ACS</w:t>
      </w:r>
      <w:r w:rsidRPr="00D749D6" w:rsidDel="008064D9">
        <w:rPr>
          <w:sz w:val="20"/>
          <w:szCs w:val="20"/>
        </w:rPr>
        <w:t xml:space="preserve"> </w:t>
      </w:r>
      <w:r w:rsidRPr="00D749D6">
        <w:rPr>
          <w:sz w:val="20"/>
          <w:szCs w:val="20"/>
        </w:rPr>
        <w:t>Reagent Grade materials (or equivalent), purchased from a reputable commercial source.</w:t>
      </w:r>
      <w:r w:rsidR="009A513D" w:rsidRPr="005832E2">
        <w:br w:type="page"/>
      </w:r>
    </w:p>
    <w:p w14:paraId="31A9333C" w14:textId="77777777" w:rsidR="0090158A" w:rsidRPr="002B2291" w:rsidRDefault="00B9107B" w:rsidP="00C0639C">
      <w:pPr>
        <w:pStyle w:val="IntenseQuote"/>
        <w:pBdr>
          <w:top w:val="single" w:sz="24" w:space="1" w:color="F2F2F2"/>
          <w:left w:val="none" w:sz="0" w:space="0" w:color="auto"/>
          <w:bottom w:val="single" w:sz="24" w:space="1" w:color="F2F2F2"/>
          <w:right w:val="none" w:sz="0" w:space="0" w:color="auto"/>
        </w:pBdr>
        <w:shd w:val="clear" w:color="auto" w:fill="F2F2F2"/>
        <w:spacing w:before="0" w:after="160" w:line="259" w:lineRule="auto"/>
        <w:ind w:left="936" w:right="936" w:firstLine="0"/>
        <w:jc w:val="center"/>
        <w:rPr>
          <w:rFonts w:ascii="Calibri" w:eastAsia="Times New Roman" w:hAnsi="Calibri" w:cs="Times New Roman"/>
          <w:i w:val="0"/>
          <w:iCs w:val="0"/>
          <w:color w:val="002060"/>
          <w:sz w:val="28"/>
          <w:szCs w:val="28"/>
        </w:rPr>
      </w:pPr>
      <w:r w:rsidRPr="002B2291">
        <w:rPr>
          <w:rFonts w:ascii="Calibri" w:eastAsia="Times New Roman" w:hAnsi="Calibri" w:cs="Times New Roman"/>
          <w:i w:val="0"/>
          <w:iCs w:val="0"/>
          <w:color w:val="002060"/>
          <w:sz w:val="28"/>
          <w:szCs w:val="28"/>
        </w:rPr>
        <w:lastRenderedPageBreak/>
        <w:t xml:space="preserve">SECTION </w:t>
      </w:r>
      <w:r w:rsidR="00CE465E" w:rsidRPr="002B2291">
        <w:rPr>
          <w:rFonts w:ascii="Calibri" w:eastAsia="Times New Roman" w:hAnsi="Calibri" w:cs="Times New Roman"/>
          <w:i w:val="0"/>
          <w:iCs w:val="0"/>
          <w:color w:val="002060"/>
          <w:sz w:val="28"/>
          <w:szCs w:val="28"/>
        </w:rPr>
        <w:t>C</w:t>
      </w:r>
    </w:p>
    <w:p w14:paraId="431F41B7" w14:textId="77777777" w:rsidR="00B9107B" w:rsidRPr="002B2291" w:rsidRDefault="00B9107B" w:rsidP="00C0639C">
      <w:pPr>
        <w:pStyle w:val="IntenseQuote"/>
        <w:pBdr>
          <w:top w:val="single" w:sz="24" w:space="1" w:color="F2F2F2"/>
          <w:left w:val="none" w:sz="0" w:space="0" w:color="auto"/>
          <w:bottom w:val="single" w:sz="24" w:space="1" w:color="F2F2F2"/>
          <w:right w:val="none" w:sz="0" w:space="0" w:color="auto"/>
        </w:pBdr>
        <w:shd w:val="clear" w:color="auto" w:fill="F2F2F2"/>
        <w:spacing w:before="0" w:after="160" w:line="259" w:lineRule="auto"/>
        <w:ind w:left="936" w:right="936" w:firstLine="0"/>
        <w:jc w:val="center"/>
        <w:rPr>
          <w:rFonts w:ascii="Calibri" w:eastAsia="Times New Roman" w:hAnsi="Calibri" w:cs="Times New Roman"/>
          <w:i w:val="0"/>
          <w:iCs w:val="0"/>
          <w:color w:val="002060"/>
          <w:sz w:val="28"/>
          <w:szCs w:val="28"/>
        </w:rPr>
      </w:pPr>
      <w:r w:rsidRPr="002B2291">
        <w:rPr>
          <w:rFonts w:ascii="Calibri" w:eastAsia="Times New Roman" w:hAnsi="Calibri" w:cs="Times New Roman"/>
          <w:i w:val="0"/>
          <w:iCs w:val="0"/>
          <w:color w:val="002060"/>
          <w:sz w:val="28"/>
          <w:szCs w:val="28"/>
        </w:rPr>
        <w:t xml:space="preserve">LABORATORY </w:t>
      </w:r>
      <w:r w:rsidR="00CE465E" w:rsidRPr="002B2291">
        <w:rPr>
          <w:rFonts w:ascii="Calibri" w:eastAsia="Times New Roman" w:hAnsi="Calibri" w:cs="Times New Roman"/>
          <w:i w:val="0"/>
          <w:iCs w:val="0"/>
          <w:color w:val="002060"/>
          <w:sz w:val="28"/>
          <w:szCs w:val="28"/>
        </w:rPr>
        <w:t>QA/QC</w:t>
      </w:r>
    </w:p>
    <w:p w14:paraId="2128D6CF" w14:textId="77777777" w:rsidR="003F7ED5" w:rsidRPr="00A36485" w:rsidRDefault="003F7ED5" w:rsidP="00C0639C">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after="160" w:line="259" w:lineRule="auto"/>
        <w:jc w:val="center"/>
        <w:rPr>
          <w:rFonts w:ascii="Franklin Gothic Book" w:hAnsi="Franklin Gothic Book"/>
          <w:b/>
          <w:bCs/>
          <w:sz w:val="32"/>
          <w:szCs w:val="32"/>
        </w:rPr>
      </w:pPr>
    </w:p>
    <w:p w14:paraId="36C5880F" w14:textId="77777777" w:rsidR="00B9107B" w:rsidRPr="00D749D6" w:rsidRDefault="005D4C58" w:rsidP="008B04A9">
      <w:pPr>
        <w:numPr>
          <w:ilvl w:val="0"/>
          <w:numId w:val="9"/>
        </w:numPr>
        <w:tabs>
          <w:tab w:val="left" w:pos="-1440"/>
          <w:tab w:val="left" w:pos="-720"/>
          <w:tab w:val="left" w:pos="0"/>
          <w:tab w:val="left" w:pos="450"/>
          <w:tab w:val="left" w:pos="156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D749D6">
        <w:rPr>
          <w:sz w:val="20"/>
          <w:szCs w:val="20"/>
          <w:u w:val="single"/>
        </w:rPr>
        <w:t xml:space="preserve">Sample </w:t>
      </w:r>
      <w:r w:rsidR="00C22F75" w:rsidRPr="00D749D6">
        <w:rPr>
          <w:sz w:val="20"/>
          <w:szCs w:val="20"/>
          <w:u w:val="single"/>
        </w:rPr>
        <w:t>P</w:t>
      </w:r>
      <w:r w:rsidRPr="00D749D6">
        <w:rPr>
          <w:sz w:val="20"/>
          <w:szCs w:val="20"/>
          <w:u w:val="single"/>
        </w:rPr>
        <w:t xml:space="preserve">reservation and </w:t>
      </w:r>
      <w:r w:rsidR="00C22F75" w:rsidRPr="00D749D6">
        <w:rPr>
          <w:sz w:val="20"/>
          <w:szCs w:val="20"/>
          <w:u w:val="single"/>
        </w:rPr>
        <w:t>H</w:t>
      </w:r>
      <w:r w:rsidRPr="00D749D6">
        <w:rPr>
          <w:sz w:val="20"/>
          <w:szCs w:val="20"/>
          <w:u w:val="single"/>
        </w:rPr>
        <w:t xml:space="preserve">olding </w:t>
      </w:r>
      <w:r w:rsidR="00C22F75" w:rsidRPr="00D749D6">
        <w:rPr>
          <w:sz w:val="20"/>
          <w:szCs w:val="20"/>
          <w:u w:val="single"/>
        </w:rPr>
        <w:t>T</w:t>
      </w:r>
      <w:r w:rsidRPr="00D749D6">
        <w:rPr>
          <w:sz w:val="20"/>
          <w:szCs w:val="20"/>
          <w:u w:val="single"/>
        </w:rPr>
        <w:t>imes</w:t>
      </w:r>
    </w:p>
    <w:p w14:paraId="53017E84" w14:textId="77777777" w:rsidR="00BF67C1" w:rsidRDefault="00857EF9" w:rsidP="00DA1515">
      <w:pPr>
        <w:tabs>
          <w:tab w:val="left" w:pos="-1440"/>
          <w:tab w:val="left" w:pos="-720"/>
          <w:tab w:val="left" w:pos="0"/>
          <w:tab w:val="left" w:pos="360"/>
          <w:tab w:val="left" w:pos="1260"/>
          <w:tab w:val="left" w:pos="2760"/>
          <w:tab w:val="left" w:pos="4200"/>
          <w:tab w:val="left" w:pos="5040"/>
          <w:tab w:val="left" w:pos="5760"/>
          <w:tab w:val="left" w:pos="6480"/>
          <w:tab w:val="left" w:pos="7200"/>
          <w:tab w:val="left" w:pos="7920"/>
          <w:tab w:val="left" w:pos="8640"/>
          <w:tab w:val="left" w:pos="9360"/>
        </w:tabs>
        <w:spacing w:before="40"/>
        <w:ind w:left="360" w:firstLine="0"/>
        <w:rPr>
          <w:sz w:val="20"/>
          <w:szCs w:val="20"/>
        </w:rPr>
      </w:pPr>
      <w:r w:rsidRPr="002B2291">
        <w:rPr>
          <w:sz w:val="20"/>
          <w:szCs w:val="20"/>
        </w:rPr>
        <w:t xml:space="preserve">Laboratories must ensure that samples are properly preserved, stored and analyzed within the required holding times. </w:t>
      </w:r>
      <w:r w:rsidR="00C22F75" w:rsidRPr="002B2291">
        <w:rPr>
          <w:sz w:val="20"/>
          <w:szCs w:val="20"/>
        </w:rPr>
        <w:t>Preservation and holding time r</w:t>
      </w:r>
      <w:r w:rsidRPr="002B2291">
        <w:rPr>
          <w:sz w:val="20"/>
          <w:szCs w:val="20"/>
        </w:rPr>
        <w:t xml:space="preserve">equirements for </w:t>
      </w:r>
      <w:r w:rsidR="00B86929" w:rsidRPr="002B2291">
        <w:rPr>
          <w:sz w:val="20"/>
          <w:szCs w:val="20"/>
        </w:rPr>
        <w:t xml:space="preserve">Chesapeake Bay Program </w:t>
      </w:r>
      <w:r w:rsidRPr="002B2291">
        <w:rPr>
          <w:sz w:val="20"/>
          <w:szCs w:val="20"/>
        </w:rPr>
        <w:t xml:space="preserve">water quality </w:t>
      </w:r>
      <w:r w:rsidR="00B86929" w:rsidRPr="002B2291">
        <w:rPr>
          <w:sz w:val="20"/>
          <w:szCs w:val="20"/>
        </w:rPr>
        <w:t xml:space="preserve">analyses </w:t>
      </w:r>
      <w:r w:rsidRPr="002B2291">
        <w:rPr>
          <w:sz w:val="20"/>
          <w:szCs w:val="20"/>
        </w:rPr>
        <w:t xml:space="preserve">appear in Table </w:t>
      </w:r>
      <w:r w:rsidR="008B04A9">
        <w:rPr>
          <w:sz w:val="20"/>
          <w:szCs w:val="20"/>
        </w:rPr>
        <w:t>6</w:t>
      </w:r>
      <w:r w:rsidRPr="002B2291">
        <w:rPr>
          <w:sz w:val="20"/>
          <w:szCs w:val="20"/>
        </w:rPr>
        <w:t>.1</w:t>
      </w:r>
      <w:r w:rsidR="001753BD" w:rsidRPr="002B2291">
        <w:rPr>
          <w:sz w:val="20"/>
          <w:szCs w:val="20"/>
        </w:rPr>
        <w:t xml:space="preserve"> below</w:t>
      </w:r>
      <w:r w:rsidR="00C22F75" w:rsidRPr="002B2291">
        <w:rPr>
          <w:sz w:val="20"/>
          <w:szCs w:val="20"/>
        </w:rPr>
        <w:t>.</w:t>
      </w:r>
      <w:r w:rsidR="004A0605" w:rsidRPr="002B2291">
        <w:rPr>
          <w:sz w:val="20"/>
          <w:szCs w:val="20"/>
        </w:rPr>
        <w:t xml:space="preserve"> </w:t>
      </w:r>
      <w:r w:rsidR="005322C3" w:rsidRPr="002B2291">
        <w:rPr>
          <w:sz w:val="20"/>
          <w:szCs w:val="20"/>
        </w:rPr>
        <w:t xml:space="preserve">Deviations from these requirements are </w:t>
      </w:r>
      <w:r w:rsidR="0086663B" w:rsidRPr="002B2291">
        <w:rPr>
          <w:sz w:val="20"/>
          <w:szCs w:val="20"/>
        </w:rPr>
        <w:t>allow</w:t>
      </w:r>
      <w:r w:rsidR="004A0605" w:rsidRPr="002B2291">
        <w:rPr>
          <w:sz w:val="20"/>
          <w:szCs w:val="20"/>
        </w:rPr>
        <w:t>ed</w:t>
      </w:r>
      <w:r w:rsidR="0086663B" w:rsidRPr="002B2291">
        <w:rPr>
          <w:sz w:val="20"/>
          <w:szCs w:val="20"/>
        </w:rPr>
        <w:t xml:space="preserve"> if comparability </w:t>
      </w:r>
      <w:r w:rsidR="004A0605" w:rsidRPr="002B2291">
        <w:rPr>
          <w:sz w:val="20"/>
          <w:szCs w:val="20"/>
        </w:rPr>
        <w:t>data</w:t>
      </w:r>
      <w:r w:rsidR="0086663B" w:rsidRPr="002B2291">
        <w:rPr>
          <w:sz w:val="20"/>
          <w:szCs w:val="20"/>
        </w:rPr>
        <w:t xml:space="preserve"> on record show equivalent results.</w:t>
      </w:r>
    </w:p>
    <w:p w14:paraId="7B5F6A56" w14:textId="77777777" w:rsidR="00DA1515" w:rsidRPr="00A36485" w:rsidRDefault="00DA1515" w:rsidP="00DA1515">
      <w:pPr>
        <w:tabs>
          <w:tab w:val="left" w:pos="-1440"/>
          <w:tab w:val="left" w:pos="-720"/>
          <w:tab w:val="left" w:pos="0"/>
          <w:tab w:val="left" w:pos="360"/>
          <w:tab w:val="left" w:pos="1260"/>
          <w:tab w:val="left" w:pos="2760"/>
          <w:tab w:val="left" w:pos="4200"/>
          <w:tab w:val="left" w:pos="5040"/>
          <w:tab w:val="left" w:pos="5760"/>
          <w:tab w:val="left" w:pos="6480"/>
          <w:tab w:val="left" w:pos="7200"/>
          <w:tab w:val="left" w:pos="7920"/>
          <w:tab w:val="left" w:pos="8640"/>
          <w:tab w:val="left" w:pos="9360"/>
        </w:tabs>
        <w:spacing w:before="40"/>
        <w:ind w:left="360" w:firstLine="0"/>
        <w:rPr>
          <w:rFonts w:ascii="Franklin Gothic Book" w:hAnsi="Franklin Gothic Book"/>
          <w:color w:val="FF0000"/>
          <w:sz w:val="20"/>
          <w:szCs w:val="20"/>
        </w:rPr>
      </w:pPr>
    </w:p>
    <w:p w14:paraId="167F6406" w14:textId="77777777" w:rsidR="00B9107B" w:rsidRPr="00DA1515" w:rsidRDefault="00B9107B" w:rsidP="00C0639C">
      <w:pPr>
        <w:tabs>
          <w:tab w:val="center" w:pos="4680"/>
          <w:tab w:val="left" w:pos="5040"/>
          <w:tab w:val="left" w:pos="5760"/>
          <w:tab w:val="left" w:pos="6480"/>
          <w:tab w:val="left" w:pos="7200"/>
          <w:tab w:val="left" w:pos="7920"/>
          <w:tab w:val="left" w:pos="8640"/>
          <w:tab w:val="left" w:pos="9360"/>
        </w:tabs>
        <w:spacing w:after="160" w:line="259" w:lineRule="auto"/>
        <w:rPr>
          <w:b/>
          <w:color w:val="244061" w:themeColor="accent1" w:themeShade="80"/>
        </w:rPr>
      </w:pPr>
      <w:r w:rsidRPr="00A36485">
        <w:rPr>
          <w:rFonts w:ascii="Franklin Gothic Book" w:hAnsi="Franklin Gothic Book"/>
          <w:b/>
          <w:bCs/>
          <w:sz w:val="20"/>
          <w:szCs w:val="20"/>
        </w:rPr>
        <w:tab/>
      </w:r>
      <w:r w:rsidR="00CE465E" w:rsidRPr="00DA1515">
        <w:rPr>
          <w:b/>
          <w:bCs/>
          <w:color w:val="244061" w:themeColor="accent1" w:themeShade="80"/>
        </w:rPr>
        <w:t xml:space="preserve">Table </w:t>
      </w:r>
      <w:r w:rsidR="008B04A9">
        <w:rPr>
          <w:b/>
          <w:bCs/>
          <w:color w:val="244061" w:themeColor="accent1" w:themeShade="80"/>
        </w:rPr>
        <w:t>6</w:t>
      </w:r>
      <w:r w:rsidR="00CE465E" w:rsidRPr="00DA1515">
        <w:rPr>
          <w:b/>
          <w:bCs/>
          <w:color w:val="244061" w:themeColor="accent1" w:themeShade="80"/>
        </w:rPr>
        <w:t xml:space="preserve">.1:  </w:t>
      </w:r>
      <w:r w:rsidR="00C527C8" w:rsidRPr="00DA1515">
        <w:rPr>
          <w:b/>
          <w:bCs/>
          <w:color w:val="244061" w:themeColor="accent1" w:themeShade="80"/>
        </w:rPr>
        <w:t>PRESERVATION</w:t>
      </w:r>
      <w:r w:rsidR="008A06A7" w:rsidRPr="00DA1515">
        <w:rPr>
          <w:b/>
          <w:bCs/>
          <w:color w:val="244061" w:themeColor="accent1" w:themeShade="80"/>
        </w:rPr>
        <w:t xml:space="preserve"> </w:t>
      </w:r>
      <w:r w:rsidR="0090158A" w:rsidRPr="00DA1515">
        <w:rPr>
          <w:b/>
          <w:bCs/>
          <w:color w:val="244061" w:themeColor="accent1" w:themeShade="80"/>
        </w:rPr>
        <w:t>and</w:t>
      </w:r>
      <w:r w:rsidR="00C527C8" w:rsidRPr="00DA1515">
        <w:rPr>
          <w:b/>
          <w:bCs/>
          <w:color w:val="244061" w:themeColor="accent1" w:themeShade="80"/>
        </w:rPr>
        <w:t xml:space="preserve"> HOLDING TIMES</w:t>
      </w:r>
      <w:r w:rsidR="00CE465E" w:rsidRPr="00DA1515">
        <w:rPr>
          <w:b/>
          <w:bCs/>
          <w:color w:val="244061" w:themeColor="accent1" w:themeShade="80"/>
        </w:rPr>
        <w:t xml:space="preserve"> for TIDAL </w:t>
      </w:r>
      <w:r w:rsidR="0090158A" w:rsidRPr="00DA1515">
        <w:rPr>
          <w:b/>
          <w:bCs/>
          <w:color w:val="244061" w:themeColor="accent1" w:themeShade="80"/>
        </w:rPr>
        <w:t>and</w:t>
      </w:r>
      <w:r w:rsidR="00CE465E" w:rsidRPr="00DA1515">
        <w:rPr>
          <w:b/>
          <w:bCs/>
          <w:color w:val="244061" w:themeColor="accent1" w:themeShade="80"/>
        </w:rPr>
        <w:t xml:space="preserve"> NONTIDAL PARAMETERS</w:t>
      </w:r>
    </w:p>
    <w:tbl>
      <w:tblPr>
        <w:tblW w:w="0" w:type="auto"/>
        <w:tblInd w:w="530" w:type="dxa"/>
        <w:tblLayout w:type="fixed"/>
        <w:tblCellMar>
          <w:left w:w="260" w:type="dxa"/>
          <w:right w:w="260" w:type="dxa"/>
        </w:tblCellMar>
        <w:tblLook w:val="0000" w:firstRow="0" w:lastRow="0" w:firstColumn="0" w:lastColumn="0" w:noHBand="0" w:noVBand="0"/>
      </w:tblPr>
      <w:tblGrid>
        <w:gridCol w:w="2531"/>
        <w:gridCol w:w="1524"/>
        <w:gridCol w:w="1286"/>
        <w:gridCol w:w="1814"/>
        <w:gridCol w:w="1600"/>
      </w:tblGrid>
      <w:tr w:rsidR="0007500D" w:rsidRPr="00D749D6" w14:paraId="4A604D72" w14:textId="77777777" w:rsidTr="00DA1515">
        <w:trPr>
          <w:trHeight w:val="426"/>
          <w:tblHeader/>
        </w:trPr>
        <w:tc>
          <w:tcPr>
            <w:tcW w:w="2531" w:type="dxa"/>
            <w:vMerge w:val="restart"/>
            <w:tcBorders>
              <w:top w:val="single" w:sz="4" w:space="0" w:color="365F91" w:themeColor="accent1" w:themeShade="BF"/>
              <w:left w:val="single" w:sz="4" w:space="0" w:color="365F91" w:themeColor="accent1" w:themeShade="BF"/>
              <w:right w:val="single" w:sz="8" w:space="0" w:color="000000"/>
            </w:tcBorders>
            <w:shd w:val="clear" w:color="auto" w:fill="B8CCE4" w:themeFill="accent1" w:themeFillTint="66"/>
          </w:tcPr>
          <w:p w14:paraId="302CFA8B" w14:textId="77777777" w:rsidR="0007500D" w:rsidRPr="00D749D6" w:rsidRDefault="0007500D" w:rsidP="00C0639C">
            <w:pPr>
              <w:spacing w:after="160" w:line="259" w:lineRule="auto"/>
              <w:ind w:left="-144" w:right="-144"/>
              <w:rPr>
                <w:sz w:val="20"/>
                <w:szCs w:val="20"/>
              </w:rPr>
            </w:pPr>
          </w:p>
          <w:p w14:paraId="48948175" w14:textId="77777777" w:rsidR="00040202" w:rsidRPr="00D749D6" w:rsidRDefault="00040202" w:rsidP="00C0639C">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after="160" w:line="259" w:lineRule="auto"/>
              <w:ind w:left="-144" w:right="-144"/>
              <w:jc w:val="center"/>
            </w:pPr>
          </w:p>
          <w:p w14:paraId="043752FA" w14:textId="77777777" w:rsidR="0007500D" w:rsidRPr="00556D40" w:rsidRDefault="0007500D" w:rsidP="00C0639C">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after="160" w:line="259" w:lineRule="auto"/>
              <w:ind w:left="-144" w:right="-144"/>
              <w:jc w:val="center"/>
              <w:rPr>
                <w:b/>
              </w:rPr>
            </w:pPr>
            <w:r w:rsidRPr="00556D40">
              <w:rPr>
                <w:b/>
              </w:rPr>
              <w:t>Parameter</w:t>
            </w:r>
          </w:p>
        </w:tc>
        <w:tc>
          <w:tcPr>
            <w:tcW w:w="2810" w:type="dxa"/>
            <w:gridSpan w:val="2"/>
            <w:tcBorders>
              <w:top w:val="single" w:sz="4" w:space="0" w:color="365F91" w:themeColor="accent1" w:themeShade="BF"/>
              <w:left w:val="single" w:sz="8" w:space="0" w:color="000000"/>
              <w:bottom w:val="single" w:sz="8" w:space="0" w:color="000000"/>
              <w:right w:val="double" w:sz="2" w:space="0" w:color="000000"/>
            </w:tcBorders>
            <w:shd w:val="clear" w:color="auto" w:fill="B8CCE4" w:themeFill="accent1" w:themeFillTint="66"/>
            <w:vAlign w:val="center"/>
          </w:tcPr>
          <w:p w14:paraId="597702C2" w14:textId="77777777" w:rsidR="0007500D" w:rsidRPr="00DA1515" w:rsidRDefault="0007500D" w:rsidP="00DA1515">
            <w:pPr>
              <w:spacing w:before="40"/>
              <w:rPr>
                <w:b/>
                <w:vertAlign w:val="superscript"/>
              </w:rPr>
            </w:pPr>
            <w:r w:rsidRPr="00DA1515">
              <w:rPr>
                <w:b/>
              </w:rPr>
              <w:t xml:space="preserve">Tidal </w:t>
            </w:r>
            <w:proofErr w:type="spellStart"/>
            <w:r w:rsidRPr="00DA1515">
              <w:rPr>
                <w:b/>
              </w:rPr>
              <w:t>WQ</w:t>
            </w:r>
            <w:r w:rsidR="00BE7989" w:rsidRPr="00DA1515">
              <w:rPr>
                <w:b/>
                <w:vertAlign w:val="superscript"/>
              </w:rPr>
              <w:t>a</w:t>
            </w:r>
            <w:proofErr w:type="spellEnd"/>
          </w:p>
        </w:tc>
        <w:tc>
          <w:tcPr>
            <w:tcW w:w="3414" w:type="dxa"/>
            <w:gridSpan w:val="2"/>
            <w:tcBorders>
              <w:top w:val="single" w:sz="4" w:space="0" w:color="365F91" w:themeColor="accent1" w:themeShade="BF"/>
              <w:left w:val="double" w:sz="2" w:space="0" w:color="000000"/>
              <w:bottom w:val="single" w:sz="8" w:space="0" w:color="000000"/>
              <w:right w:val="single" w:sz="4" w:space="0" w:color="365F91" w:themeColor="accent1" w:themeShade="BF"/>
            </w:tcBorders>
            <w:shd w:val="clear" w:color="auto" w:fill="C6D9F1" w:themeFill="text2" w:themeFillTint="33"/>
            <w:vAlign w:val="center"/>
          </w:tcPr>
          <w:p w14:paraId="45B1A052" w14:textId="77777777" w:rsidR="0007500D" w:rsidRPr="00DA1515" w:rsidRDefault="0007500D" w:rsidP="00DA1515">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rPr>
                <w:b/>
                <w:vertAlign w:val="superscript"/>
              </w:rPr>
            </w:pPr>
            <w:r w:rsidRPr="00DA1515">
              <w:rPr>
                <w:b/>
              </w:rPr>
              <w:t xml:space="preserve">Nontidal </w:t>
            </w:r>
            <w:proofErr w:type="spellStart"/>
            <w:r w:rsidRPr="00DA1515">
              <w:rPr>
                <w:b/>
              </w:rPr>
              <w:t>WQ</w:t>
            </w:r>
            <w:r w:rsidR="00BE7989" w:rsidRPr="00DA1515">
              <w:rPr>
                <w:b/>
                <w:vertAlign w:val="superscript"/>
              </w:rPr>
              <w:t>b</w:t>
            </w:r>
            <w:proofErr w:type="spellEnd"/>
          </w:p>
        </w:tc>
      </w:tr>
      <w:tr w:rsidR="0007500D" w:rsidRPr="00D749D6" w14:paraId="107586F2" w14:textId="77777777" w:rsidTr="00DA1515">
        <w:trPr>
          <w:trHeight w:val="60"/>
          <w:tblHeader/>
        </w:trPr>
        <w:tc>
          <w:tcPr>
            <w:tcW w:w="2531" w:type="dxa"/>
            <w:vMerge/>
            <w:tcBorders>
              <w:left w:val="single" w:sz="4" w:space="0" w:color="365F91" w:themeColor="accent1" w:themeShade="BF"/>
              <w:bottom w:val="double" w:sz="7" w:space="0" w:color="000000"/>
              <w:right w:val="single" w:sz="8" w:space="0" w:color="000000"/>
            </w:tcBorders>
            <w:shd w:val="clear" w:color="auto" w:fill="B8CCE4" w:themeFill="accent1" w:themeFillTint="66"/>
          </w:tcPr>
          <w:p w14:paraId="6B87D837" w14:textId="77777777" w:rsidR="0007500D" w:rsidRPr="00D749D6" w:rsidRDefault="0007500D" w:rsidP="00C0639C">
            <w:pPr>
              <w:spacing w:after="160" w:line="259" w:lineRule="auto"/>
              <w:ind w:left="-144" w:right="-144"/>
              <w:rPr>
                <w:sz w:val="20"/>
                <w:szCs w:val="20"/>
              </w:rPr>
            </w:pPr>
          </w:p>
        </w:tc>
        <w:tc>
          <w:tcPr>
            <w:tcW w:w="1524" w:type="dxa"/>
            <w:tcBorders>
              <w:top w:val="single" w:sz="8" w:space="0" w:color="000000"/>
              <w:left w:val="single" w:sz="8" w:space="0" w:color="000000"/>
              <w:bottom w:val="double" w:sz="2" w:space="0" w:color="000000"/>
              <w:right w:val="single" w:sz="8" w:space="0" w:color="000000"/>
            </w:tcBorders>
            <w:shd w:val="clear" w:color="auto" w:fill="D0EBB3"/>
            <w:vAlign w:val="center"/>
          </w:tcPr>
          <w:p w14:paraId="557EB2F6" w14:textId="77777777" w:rsidR="0007500D" w:rsidRPr="00D749D6" w:rsidRDefault="00D77E4B" w:rsidP="00DA1515">
            <w:pPr>
              <w:spacing w:after="160" w:line="259" w:lineRule="auto"/>
              <w:ind w:left="-86" w:right="-170" w:firstLine="0"/>
              <w:rPr>
                <w:sz w:val="20"/>
                <w:szCs w:val="20"/>
              </w:rPr>
            </w:pPr>
            <w:r w:rsidRPr="00D749D6">
              <w:rPr>
                <w:sz w:val="20"/>
                <w:szCs w:val="20"/>
              </w:rPr>
              <w:t>Preservation</w:t>
            </w:r>
          </w:p>
        </w:tc>
        <w:tc>
          <w:tcPr>
            <w:tcW w:w="1286" w:type="dxa"/>
            <w:tcBorders>
              <w:top w:val="single" w:sz="8" w:space="0" w:color="000000"/>
              <w:left w:val="single" w:sz="8" w:space="0" w:color="000000"/>
              <w:bottom w:val="double" w:sz="2" w:space="0" w:color="000000"/>
              <w:right w:val="double" w:sz="2" w:space="0" w:color="000000"/>
            </w:tcBorders>
            <w:shd w:val="clear" w:color="auto" w:fill="D0EBB3"/>
            <w:vAlign w:val="center"/>
          </w:tcPr>
          <w:p w14:paraId="78A4604E" w14:textId="77777777" w:rsidR="0007500D" w:rsidRPr="00D749D6" w:rsidRDefault="00EF4E56" w:rsidP="00C0639C">
            <w:pPr>
              <w:spacing w:after="160" w:line="259" w:lineRule="auto"/>
              <w:ind w:left="-170" w:firstLine="0"/>
              <w:jc w:val="center"/>
              <w:rPr>
                <w:sz w:val="20"/>
                <w:szCs w:val="20"/>
              </w:rPr>
            </w:pPr>
            <w:r w:rsidRPr="00D749D6">
              <w:rPr>
                <w:sz w:val="20"/>
                <w:szCs w:val="20"/>
              </w:rPr>
              <w:t>Max</w:t>
            </w:r>
            <w:r w:rsidR="0090158A" w:rsidRPr="00D749D6">
              <w:rPr>
                <w:sz w:val="20"/>
                <w:szCs w:val="20"/>
              </w:rPr>
              <w:t>imum</w:t>
            </w:r>
            <w:r w:rsidRPr="00D749D6">
              <w:rPr>
                <w:sz w:val="20"/>
                <w:szCs w:val="20"/>
              </w:rPr>
              <w:t xml:space="preserve"> </w:t>
            </w:r>
            <w:r w:rsidR="0007500D" w:rsidRPr="00D749D6">
              <w:rPr>
                <w:sz w:val="20"/>
                <w:szCs w:val="20"/>
              </w:rPr>
              <w:t>Hold</w:t>
            </w:r>
            <w:r w:rsidR="00D77E4B" w:rsidRPr="00D749D6">
              <w:rPr>
                <w:sz w:val="20"/>
                <w:szCs w:val="20"/>
              </w:rPr>
              <w:t xml:space="preserve">ing </w:t>
            </w:r>
            <w:r w:rsidRPr="00D749D6">
              <w:rPr>
                <w:sz w:val="20"/>
                <w:szCs w:val="20"/>
              </w:rPr>
              <w:t>Time</w:t>
            </w:r>
          </w:p>
        </w:tc>
        <w:tc>
          <w:tcPr>
            <w:tcW w:w="1814" w:type="dxa"/>
            <w:tcBorders>
              <w:top w:val="single" w:sz="8" w:space="0" w:color="000000"/>
              <w:left w:val="double" w:sz="2" w:space="0" w:color="000000"/>
              <w:bottom w:val="double" w:sz="7" w:space="0" w:color="000000"/>
              <w:right w:val="double" w:sz="2" w:space="0" w:color="000000"/>
            </w:tcBorders>
            <w:shd w:val="clear" w:color="auto" w:fill="D0EBB3"/>
            <w:vAlign w:val="center"/>
          </w:tcPr>
          <w:p w14:paraId="550F817A" w14:textId="77777777" w:rsidR="0007500D" w:rsidRPr="00D749D6" w:rsidRDefault="00D77E4B" w:rsidP="00C0639C">
            <w:pPr>
              <w:spacing w:after="160" w:line="259" w:lineRule="auto"/>
              <w:ind w:firstLine="0"/>
              <w:rPr>
                <w:sz w:val="20"/>
                <w:szCs w:val="20"/>
              </w:rPr>
            </w:pPr>
            <w:r w:rsidRPr="00D749D6">
              <w:rPr>
                <w:sz w:val="20"/>
                <w:szCs w:val="20"/>
              </w:rPr>
              <w:t>Preservation</w:t>
            </w:r>
          </w:p>
        </w:tc>
        <w:tc>
          <w:tcPr>
            <w:tcW w:w="1600" w:type="dxa"/>
            <w:tcBorders>
              <w:top w:val="single" w:sz="8" w:space="0" w:color="000000"/>
              <w:left w:val="single" w:sz="8" w:space="0" w:color="000000"/>
              <w:bottom w:val="double" w:sz="7" w:space="0" w:color="000000"/>
              <w:right w:val="single" w:sz="4" w:space="0" w:color="365F91" w:themeColor="accent1" w:themeShade="BF"/>
            </w:tcBorders>
            <w:shd w:val="clear" w:color="auto" w:fill="D0EBB3"/>
            <w:vAlign w:val="center"/>
          </w:tcPr>
          <w:p w14:paraId="4EE709F3" w14:textId="77777777" w:rsidR="0007500D" w:rsidRPr="00D749D6" w:rsidRDefault="00910FEF" w:rsidP="00C0639C">
            <w:pPr>
              <w:spacing w:after="160" w:line="259" w:lineRule="auto"/>
              <w:ind w:right="-80" w:firstLine="0"/>
              <w:jc w:val="center"/>
              <w:rPr>
                <w:sz w:val="20"/>
                <w:szCs w:val="20"/>
              </w:rPr>
            </w:pPr>
            <w:r w:rsidRPr="00D749D6">
              <w:rPr>
                <w:sz w:val="20"/>
                <w:szCs w:val="20"/>
              </w:rPr>
              <w:t>Max</w:t>
            </w:r>
            <w:r w:rsidR="0090158A" w:rsidRPr="00D749D6">
              <w:rPr>
                <w:sz w:val="20"/>
                <w:szCs w:val="20"/>
              </w:rPr>
              <w:t>imum</w:t>
            </w:r>
            <w:r w:rsidRPr="00D749D6">
              <w:rPr>
                <w:sz w:val="20"/>
                <w:szCs w:val="20"/>
              </w:rPr>
              <w:t xml:space="preserve"> Hold</w:t>
            </w:r>
            <w:r w:rsidR="00D77E4B" w:rsidRPr="00D749D6">
              <w:rPr>
                <w:sz w:val="20"/>
                <w:szCs w:val="20"/>
              </w:rPr>
              <w:t>ing</w:t>
            </w:r>
            <w:r w:rsidRPr="00D749D6">
              <w:rPr>
                <w:sz w:val="20"/>
                <w:szCs w:val="20"/>
              </w:rPr>
              <w:t xml:space="preserve"> Time</w:t>
            </w:r>
          </w:p>
        </w:tc>
      </w:tr>
      <w:tr w:rsidR="004B3CD9" w:rsidRPr="00D749D6" w14:paraId="68387196" w14:textId="77777777" w:rsidTr="00DA1515">
        <w:trPr>
          <w:trHeight w:val="282"/>
        </w:trPr>
        <w:tc>
          <w:tcPr>
            <w:tcW w:w="2531" w:type="dxa"/>
            <w:tcBorders>
              <w:top w:val="single" w:sz="6" w:space="0" w:color="FFFFFF"/>
              <w:left w:val="single" w:sz="4" w:space="0" w:color="365F91" w:themeColor="accent1" w:themeShade="BF"/>
              <w:bottom w:val="single" w:sz="6" w:space="0" w:color="FFFFFF"/>
              <w:right w:val="single" w:sz="8" w:space="0" w:color="000000"/>
            </w:tcBorders>
            <w:vAlign w:val="center"/>
          </w:tcPr>
          <w:p w14:paraId="07C6B953" w14:textId="77777777" w:rsidR="004B3CD9" w:rsidRPr="00D749D6" w:rsidRDefault="004B3CD9" w:rsidP="00556D40">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Lines="40" w:before="96"/>
              <w:ind w:left="-144" w:right="-144" w:firstLine="64"/>
              <w:jc w:val="center"/>
              <w:rPr>
                <w:sz w:val="20"/>
                <w:szCs w:val="20"/>
              </w:rPr>
            </w:pPr>
            <w:r w:rsidRPr="00D749D6">
              <w:rPr>
                <w:sz w:val="20"/>
                <w:szCs w:val="20"/>
              </w:rPr>
              <w:t>Total dissolved phosphorus</w:t>
            </w:r>
          </w:p>
        </w:tc>
        <w:tc>
          <w:tcPr>
            <w:tcW w:w="1524" w:type="dxa"/>
            <w:tcBorders>
              <w:top w:val="double" w:sz="2" w:space="0" w:color="000000"/>
              <w:left w:val="single" w:sz="8" w:space="0" w:color="000000"/>
              <w:bottom w:val="single" w:sz="8" w:space="0" w:color="000000"/>
              <w:right w:val="single" w:sz="8" w:space="0" w:color="000000"/>
            </w:tcBorders>
            <w:vAlign w:val="center"/>
          </w:tcPr>
          <w:p w14:paraId="6DC05C99" w14:textId="77777777" w:rsidR="004B3CD9" w:rsidRPr="00D749D6" w:rsidRDefault="004B3CD9" w:rsidP="00556D40">
            <w:pPr>
              <w:spacing w:beforeLines="40" w:before="96"/>
              <w:ind w:left="-170" w:right="-80" w:hanging="90"/>
              <w:jc w:val="right"/>
              <w:rPr>
                <w:sz w:val="20"/>
                <w:szCs w:val="20"/>
              </w:rPr>
            </w:pPr>
            <w:r w:rsidRPr="00D749D6">
              <w:rPr>
                <w:sz w:val="20"/>
                <w:szCs w:val="20"/>
              </w:rPr>
              <w:t>Freeze ≤ –20</w:t>
            </w:r>
            <w:r w:rsidR="00444E53" w:rsidRPr="00D749D6">
              <w:rPr>
                <w:sz w:val="20"/>
                <w:szCs w:val="20"/>
              </w:rPr>
              <w:t>°C</w:t>
            </w:r>
          </w:p>
        </w:tc>
        <w:tc>
          <w:tcPr>
            <w:tcW w:w="1286" w:type="dxa"/>
            <w:tcBorders>
              <w:top w:val="double" w:sz="2" w:space="0" w:color="000000"/>
              <w:left w:val="single" w:sz="8" w:space="0" w:color="000000"/>
              <w:bottom w:val="single" w:sz="8" w:space="0" w:color="000000"/>
              <w:right w:val="double" w:sz="2" w:space="0" w:color="000000"/>
            </w:tcBorders>
            <w:vAlign w:val="center"/>
          </w:tcPr>
          <w:p w14:paraId="07AD434F" w14:textId="77777777" w:rsidR="004B3CD9" w:rsidRPr="00D749D6" w:rsidRDefault="004B3CD9" w:rsidP="00556D40">
            <w:pPr>
              <w:spacing w:beforeLines="40" w:before="96"/>
              <w:ind w:firstLine="0"/>
              <w:jc w:val="center"/>
            </w:pPr>
            <w:r w:rsidRPr="00D749D6">
              <w:rPr>
                <w:sz w:val="20"/>
                <w:szCs w:val="20"/>
              </w:rPr>
              <w:t>28</w:t>
            </w:r>
            <w:r w:rsidR="00C14725" w:rsidRPr="00D749D6">
              <w:rPr>
                <w:sz w:val="20"/>
                <w:szCs w:val="20"/>
              </w:rPr>
              <w:t xml:space="preserve"> days</w:t>
            </w:r>
          </w:p>
        </w:tc>
        <w:tc>
          <w:tcPr>
            <w:tcW w:w="1814" w:type="dxa"/>
            <w:tcBorders>
              <w:top w:val="single" w:sz="6" w:space="0" w:color="FFFFFF"/>
              <w:left w:val="double" w:sz="2" w:space="0" w:color="000000"/>
              <w:bottom w:val="single" w:sz="6" w:space="0" w:color="FFFFFF"/>
              <w:right w:val="single" w:sz="6" w:space="0" w:color="FFFFFF"/>
            </w:tcBorders>
            <w:vAlign w:val="center"/>
          </w:tcPr>
          <w:p w14:paraId="1CFBEC91" w14:textId="77777777" w:rsidR="004B3CD9" w:rsidRPr="00D749D6" w:rsidRDefault="0007500D" w:rsidP="00556D40">
            <w:pPr>
              <w:tabs>
                <w:tab w:val="left" w:pos="-1440"/>
                <w:tab w:val="left" w:pos="-720"/>
                <w:tab w:val="left" w:pos="-170"/>
                <w:tab w:val="left" w:pos="600"/>
                <w:tab w:val="left" w:pos="1560"/>
                <w:tab w:val="left" w:pos="2760"/>
                <w:tab w:val="left" w:pos="4200"/>
                <w:tab w:val="left" w:pos="5040"/>
                <w:tab w:val="left" w:pos="5760"/>
                <w:tab w:val="left" w:pos="6480"/>
                <w:tab w:val="left" w:pos="7200"/>
                <w:tab w:val="left" w:pos="7920"/>
                <w:tab w:val="left" w:pos="8640"/>
                <w:tab w:val="left" w:pos="9360"/>
              </w:tabs>
              <w:spacing w:beforeLines="40" w:before="96"/>
              <w:ind w:firstLine="0"/>
              <w:jc w:val="center"/>
              <w:rPr>
                <w:sz w:val="20"/>
                <w:szCs w:val="20"/>
              </w:rPr>
            </w:pPr>
            <w:r w:rsidRPr="00D749D6">
              <w:rPr>
                <w:sz w:val="20"/>
                <w:szCs w:val="20"/>
              </w:rPr>
              <w:t>Cool, ≤ 6°C</w:t>
            </w:r>
          </w:p>
        </w:tc>
        <w:tc>
          <w:tcPr>
            <w:tcW w:w="1600" w:type="dxa"/>
            <w:tcBorders>
              <w:top w:val="single" w:sz="6" w:space="0" w:color="FFFFFF"/>
              <w:left w:val="single" w:sz="7" w:space="0" w:color="000000"/>
              <w:bottom w:val="single" w:sz="6" w:space="0" w:color="FFFFFF"/>
              <w:right w:val="single" w:sz="4" w:space="0" w:color="365F91" w:themeColor="accent1" w:themeShade="BF"/>
            </w:tcBorders>
            <w:vAlign w:val="center"/>
          </w:tcPr>
          <w:p w14:paraId="07AF395E" w14:textId="77777777" w:rsidR="004B3CD9" w:rsidRPr="00D749D6" w:rsidRDefault="0007500D" w:rsidP="00556D40">
            <w:pPr>
              <w:spacing w:beforeLines="40" w:before="96"/>
              <w:jc w:val="center"/>
              <w:rPr>
                <w:sz w:val="20"/>
                <w:szCs w:val="20"/>
              </w:rPr>
            </w:pPr>
            <w:r w:rsidRPr="00D749D6">
              <w:rPr>
                <w:sz w:val="20"/>
                <w:szCs w:val="20"/>
              </w:rPr>
              <w:t>28 days</w:t>
            </w:r>
          </w:p>
        </w:tc>
      </w:tr>
      <w:tr w:rsidR="004B3CD9" w:rsidRPr="00D749D6" w14:paraId="613ECAFE" w14:textId="77777777" w:rsidTr="00DA1515">
        <w:trPr>
          <w:trHeight w:val="367"/>
        </w:trPr>
        <w:tc>
          <w:tcPr>
            <w:tcW w:w="2531" w:type="dxa"/>
            <w:tcBorders>
              <w:top w:val="single" w:sz="7" w:space="0" w:color="000000"/>
              <w:left w:val="single" w:sz="4" w:space="0" w:color="365F91" w:themeColor="accent1" w:themeShade="BF"/>
              <w:bottom w:val="single" w:sz="6" w:space="0" w:color="FFFFFF"/>
              <w:right w:val="single" w:sz="6" w:space="0" w:color="FFFFFF"/>
            </w:tcBorders>
            <w:vAlign w:val="center"/>
          </w:tcPr>
          <w:p w14:paraId="586A684C" w14:textId="77777777" w:rsidR="004B3CD9" w:rsidRPr="00D749D6" w:rsidRDefault="004B3CD9" w:rsidP="00556D40">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Lines="40" w:before="96"/>
              <w:ind w:left="-144" w:right="-144" w:firstLine="64"/>
              <w:jc w:val="center"/>
              <w:rPr>
                <w:sz w:val="20"/>
                <w:szCs w:val="20"/>
              </w:rPr>
            </w:pPr>
            <w:r w:rsidRPr="00D749D6">
              <w:rPr>
                <w:sz w:val="20"/>
                <w:szCs w:val="20"/>
              </w:rPr>
              <w:t>Dissolved orthophosphate</w:t>
            </w:r>
          </w:p>
        </w:tc>
        <w:tc>
          <w:tcPr>
            <w:tcW w:w="1524" w:type="dxa"/>
            <w:tcBorders>
              <w:top w:val="single" w:sz="8" w:space="0" w:color="000000"/>
              <w:left w:val="single" w:sz="7" w:space="0" w:color="000000"/>
              <w:bottom w:val="single" w:sz="6" w:space="0" w:color="FFFFFF"/>
              <w:right w:val="single" w:sz="7" w:space="0" w:color="000000"/>
            </w:tcBorders>
            <w:vAlign w:val="center"/>
          </w:tcPr>
          <w:p w14:paraId="05301F87" w14:textId="77777777" w:rsidR="004B3CD9" w:rsidRPr="00D749D6" w:rsidRDefault="00444E53" w:rsidP="00556D40">
            <w:pPr>
              <w:spacing w:beforeLines="40" w:before="96"/>
              <w:ind w:left="-170" w:right="-80" w:hanging="90"/>
              <w:jc w:val="right"/>
              <w:rPr>
                <w:sz w:val="20"/>
                <w:szCs w:val="20"/>
              </w:rPr>
            </w:pPr>
            <w:r w:rsidRPr="00D749D6">
              <w:rPr>
                <w:sz w:val="20"/>
                <w:szCs w:val="20"/>
              </w:rPr>
              <w:t>Freeze ≤ –20°C</w:t>
            </w:r>
          </w:p>
        </w:tc>
        <w:tc>
          <w:tcPr>
            <w:tcW w:w="1286" w:type="dxa"/>
            <w:tcBorders>
              <w:top w:val="single" w:sz="8" w:space="0" w:color="000000"/>
              <w:left w:val="single" w:sz="7" w:space="0" w:color="000000"/>
              <w:bottom w:val="single" w:sz="6" w:space="0" w:color="FFFFFF"/>
              <w:right w:val="double" w:sz="2" w:space="0" w:color="000000"/>
            </w:tcBorders>
            <w:vAlign w:val="center"/>
          </w:tcPr>
          <w:p w14:paraId="22363172" w14:textId="77777777" w:rsidR="004B3CD9" w:rsidRPr="00D749D6" w:rsidRDefault="004B3CD9" w:rsidP="00556D40">
            <w:pPr>
              <w:spacing w:beforeLines="40" w:before="96"/>
              <w:ind w:firstLine="0"/>
              <w:jc w:val="center"/>
            </w:pPr>
            <w:r w:rsidRPr="00D749D6">
              <w:rPr>
                <w:sz w:val="20"/>
                <w:szCs w:val="20"/>
              </w:rPr>
              <w:t>28</w:t>
            </w:r>
            <w:r w:rsidR="00C14725" w:rsidRPr="00D749D6">
              <w:rPr>
                <w:sz w:val="20"/>
                <w:szCs w:val="20"/>
              </w:rPr>
              <w:t xml:space="preserve"> days</w:t>
            </w:r>
          </w:p>
        </w:tc>
        <w:tc>
          <w:tcPr>
            <w:tcW w:w="1814" w:type="dxa"/>
            <w:tcBorders>
              <w:top w:val="single" w:sz="7" w:space="0" w:color="000000"/>
              <w:left w:val="double" w:sz="2" w:space="0" w:color="000000"/>
              <w:bottom w:val="single" w:sz="6" w:space="0" w:color="FFFFFF"/>
              <w:right w:val="single" w:sz="6" w:space="0" w:color="FFFFFF"/>
            </w:tcBorders>
            <w:vAlign w:val="center"/>
          </w:tcPr>
          <w:p w14:paraId="1413AD1F" w14:textId="77777777" w:rsidR="004B3CD9" w:rsidRPr="00D749D6" w:rsidRDefault="0007500D" w:rsidP="00556D40">
            <w:pPr>
              <w:tabs>
                <w:tab w:val="left" w:pos="-1440"/>
                <w:tab w:val="left" w:pos="-720"/>
                <w:tab w:val="left" w:pos="-170"/>
                <w:tab w:val="left" w:pos="600"/>
                <w:tab w:val="left" w:pos="1560"/>
                <w:tab w:val="left" w:pos="2760"/>
                <w:tab w:val="left" w:pos="4200"/>
                <w:tab w:val="left" w:pos="5040"/>
                <w:tab w:val="left" w:pos="5760"/>
                <w:tab w:val="left" w:pos="6480"/>
                <w:tab w:val="left" w:pos="7200"/>
                <w:tab w:val="left" w:pos="7920"/>
                <w:tab w:val="left" w:pos="8640"/>
                <w:tab w:val="left" w:pos="9360"/>
              </w:tabs>
              <w:spacing w:beforeLines="40" w:before="96"/>
              <w:ind w:firstLine="0"/>
              <w:jc w:val="center"/>
              <w:rPr>
                <w:sz w:val="20"/>
                <w:szCs w:val="20"/>
              </w:rPr>
            </w:pPr>
            <w:r w:rsidRPr="00D749D6">
              <w:rPr>
                <w:sz w:val="20"/>
                <w:szCs w:val="20"/>
              </w:rPr>
              <w:t>Cool, ≤</w:t>
            </w:r>
            <w:r w:rsidR="00C527C8" w:rsidRPr="00D749D6">
              <w:rPr>
                <w:sz w:val="20"/>
                <w:szCs w:val="20"/>
              </w:rPr>
              <w:t xml:space="preserve"> </w:t>
            </w:r>
            <w:r w:rsidRPr="00D749D6">
              <w:rPr>
                <w:sz w:val="20"/>
                <w:szCs w:val="20"/>
              </w:rPr>
              <w:t>6°C</w:t>
            </w:r>
          </w:p>
        </w:tc>
        <w:tc>
          <w:tcPr>
            <w:tcW w:w="1600" w:type="dxa"/>
            <w:tcBorders>
              <w:top w:val="single" w:sz="7" w:space="0" w:color="000000"/>
              <w:left w:val="single" w:sz="7" w:space="0" w:color="000000"/>
              <w:bottom w:val="single" w:sz="6" w:space="0" w:color="FFFFFF"/>
              <w:right w:val="single" w:sz="4" w:space="0" w:color="365F91" w:themeColor="accent1" w:themeShade="BF"/>
            </w:tcBorders>
            <w:vAlign w:val="center"/>
          </w:tcPr>
          <w:p w14:paraId="51E53568" w14:textId="77777777" w:rsidR="004B3CD9" w:rsidRPr="00D749D6" w:rsidRDefault="0007500D" w:rsidP="00556D40">
            <w:pPr>
              <w:spacing w:beforeLines="40" w:before="96"/>
              <w:jc w:val="center"/>
              <w:rPr>
                <w:sz w:val="20"/>
                <w:szCs w:val="20"/>
              </w:rPr>
            </w:pPr>
            <w:r w:rsidRPr="00D749D6">
              <w:rPr>
                <w:sz w:val="20"/>
                <w:szCs w:val="20"/>
              </w:rPr>
              <w:t>48 hrs.</w:t>
            </w:r>
          </w:p>
        </w:tc>
      </w:tr>
      <w:tr w:rsidR="00C14725" w:rsidRPr="00D749D6" w14:paraId="4D96AE24" w14:textId="77777777" w:rsidTr="00DA1515">
        <w:trPr>
          <w:trHeight w:val="478"/>
        </w:trPr>
        <w:tc>
          <w:tcPr>
            <w:tcW w:w="2531" w:type="dxa"/>
            <w:tcBorders>
              <w:top w:val="single" w:sz="7" w:space="0" w:color="000000"/>
              <w:left w:val="single" w:sz="4" w:space="0" w:color="365F91" w:themeColor="accent1" w:themeShade="BF"/>
              <w:bottom w:val="single" w:sz="6" w:space="0" w:color="FFFFFF"/>
              <w:right w:val="single" w:sz="6" w:space="0" w:color="FFFFFF"/>
            </w:tcBorders>
            <w:vAlign w:val="center"/>
          </w:tcPr>
          <w:p w14:paraId="40FE67E9" w14:textId="77777777" w:rsidR="00C14725" w:rsidRPr="00D749D6" w:rsidRDefault="00C14725" w:rsidP="00556D40">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Lines="40" w:before="96"/>
              <w:ind w:left="-144" w:right="-144" w:firstLine="64"/>
              <w:jc w:val="center"/>
              <w:rPr>
                <w:sz w:val="20"/>
                <w:szCs w:val="20"/>
              </w:rPr>
            </w:pPr>
            <w:r w:rsidRPr="00D749D6">
              <w:rPr>
                <w:sz w:val="20"/>
                <w:szCs w:val="20"/>
              </w:rPr>
              <w:t>Particulate phosphorus (filters)</w:t>
            </w:r>
          </w:p>
        </w:tc>
        <w:tc>
          <w:tcPr>
            <w:tcW w:w="1524" w:type="dxa"/>
            <w:tcBorders>
              <w:top w:val="single" w:sz="7" w:space="0" w:color="000000"/>
              <w:left w:val="single" w:sz="7" w:space="0" w:color="000000"/>
              <w:bottom w:val="single" w:sz="6" w:space="0" w:color="FFFFFF"/>
              <w:right w:val="single" w:sz="7" w:space="0" w:color="000000"/>
            </w:tcBorders>
            <w:vAlign w:val="center"/>
          </w:tcPr>
          <w:p w14:paraId="7AE53639" w14:textId="77777777" w:rsidR="00C14725" w:rsidRPr="00D749D6" w:rsidRDefault="00C14725" w:rsidP="00556D40">
            <w:pPr>
              <w:spacing w:beforeLines="40" w:before="96"/>
              <w:ind w:left="-170" w:right="-80" w:hanging="90"/>
              <w:jc w:val="right"/>
            </w:pPr>
            <w:r w:rsidRPr="00D749D6">
              <w:rPr>
                <w:sz w:val="20"/>
                <w:szCs w:val="20"/>
              </w:rPr>
              <w:t>Freeze ≤ –20°C</w:t>
            </w:r>
          </w:p>
        </w:tc>
        <w:tc>
          <w:tcPr>
            <w:tcW w:w="1286" w:type="dxa"/>
            <w:tcBorders>
              <w:top w:val="single" w:sz="7" w:space="0" w:color="000000"/>
              <w:left w:val="single" w:sz="7" w:space="0" w:color="000000"/>
              <w:bottom w:val="single" w:sz="6" w:space="0" w:color="FFFFFF"/>
              <w:right w:val="double" w:sz="2" w:space="0" w:color="000000"/>
            </w:tcBorders>
            <w:vAlign w:val="center"/>
          </w:tcPr>
          <w:p w14:paraId="465E2E14" w14:textId="77777777" w:rsidR="00C14725" w:rsidRPr="00D749D6" w:rsidRDefault="00C14725" w:rsidP="00556D40">
            <w:pPr>
              <w:spacing w:beforeLines="40" w:before="96"/>
              <w:ind w:firstLine="0"/>
              <w:jc w:val="center"/>
            </w:pPr>
            <w:r w:rsidRPr="00D749D6">
              <w:rPr>
                <w:sz w:val="20"/>
                <w:szCs w:val="20"/>
              </w:rPr>
              <w:t>28 days</w:t>
            </w:r>
          </w:p>
        </w:tc>
        <w:tc>
          <w:tcPr>
            <w:tcW w:w="1814" w:type="dxa"/>
            <w:tcBorders>
              <w:top w:val="single" w:sz="7" w:space="0" w:color="000000"/>
              <w:left w:val="double" w:sz="2" w:space="0" w:color="000000"/>
              <w:bottom w:val="single" w:sz="6" w:space="0" w:color="FFFFFF"/>
              <w:right w:val="single" w:sz="6" w:space="0" w:color="FFFFFF"/>
            </w:tcBorders>
            <w:vAlign w:val="center"/>
          </w:tcPr>
          <w:p w14:paraId="261A9B65" w14:textId="77777777" w:rsidR="00C14725" w:rsidRPr="00D749D6" w:rsidRDefault="00C14725" w:rsidP="00556D40">
            <w:pPr>
              <w:tabs>
                <w:tab w:val="left" w:pos="-1440"/>
                <w:tab w:val="left" w:pos="-720"/>
                <w:tab w:val="left" w:pos="-170"/>
                <w:tab w:val="left" w:pos="600"/>
                <w:tab w:val="left" w:pos="1560"/>
                <w:tab w:val="left" w:pos="2760"/>
                <w:tab w:val="left" w:pos="4200"/>
                <w:tab w:val="left" w:pos="5040"/>
                <w:tab w:val="left" w:pos="5760"/>
                <w:tab w:val="left" w:pos="6480"/>
                <w:tab w:val="left" w:pos="7200"/>
                <w:tab w:val="left" w:pos="7920"/>
                <w:tab w:val="left" w:pos="8640"/>
                <w:tab w:val="left" w:pos="9360"/>
              </w:tabs>
              <w:spacing w:beforeLines="40" w:before="96"/>
              <w:ind w:left="-80" w:firstLine="0"/>
              <w:jc w:val="center"/>
              <w:rPr>
                <w:sz w:val="20"/>
                <w:szCs w:val="20"/>
              </w:rPr>
            </w:pPr>
            <w:r w:rsidRPr="00D749D6">
              <w:rPr>
                <w:sz w:val="20"/>
                <w:szCs w:val="20"/>
              </w:rPr>
              <w:t>Freeze, ≤ –20°C</w:t>
            </w:r>
          </w:p>
        </w:tc>
        <w:tc>
          <w:tcPr>
            <w:tcW w:w="1600" w:type="dxa"/>
            <w:tcBorders>
              <w:top w:val="single" w:sz="7" w:space="0" w:color="000000"/>
              <w:left w:val="single" w:sz="7" w:space="0" w:color="000000"/>
              <w:bottom w:val="single" w:sz="6" w:space="0" w:color="FFFFFF"/>
              <w:right w:val="single" w:sz="4" w:space="0" w:color="365F91" w:themeColor="accent1" w:themeShade="BF"/>
            </w:tcBorders>
            <w:vAlign w:val="center"/>
          </w:tcPr>
          <w:p w14:paraId="65C83B45" w14:textId="77777777" w:rsidR="00C14725" w:rsidRPr="00D749D6" w:rsidRDefault="00C14725" w:rsidP="00556D40">
            <w:pPr>
              <w:spacing w:beforeLines="40" w:before="96"/>
              <w:jc w:val="center"/>
              <w:rPr>
                <w:sz w:val="20"/>
                <w:szCs w:val="20"/>
              </w:rPr>
            </w:pPr>
            <w:r w:rsidRPr="00D749D6">
              <w:rPr>
                <w:sz w:val="20"/>
                <w:szCs w:val="20"/>
              </w:rPr>
              <w:t>28 days</w:t>
            </w:r>
          </w:p>
        </w:tc>
      </w:tr>
      <w:tr w:rsidR="00C14725" w:rsidRPr="00D749D6" w14:paraId="6E63C33F" w14:textId="77777777" w:rsidTr="00556D40">
        <w:trPr>
          <w:trHeight w:val="415"/>
        </w:trPr>
        <w:tc>
          <w:tcPr>
            <w:tcW w:w="2531" w:type="dxa"/>
            <w:tcBorders>
              <w:top w:val="single" w:sz="7" w:space="0" w:color="000000"/>
              <w:left w:val="single" w:sz="4" w:space="0" w:color="365F91" w:themeColor="accent1" w:themeShade="BF"/>
              <w:bottom w:val="single" w:sz="6" w:space="0" w:color="FFFFFF"/>
              <w:right w:val="single" w:sz="6" w:space="0" w:color="FFFFFF"/>
            </w:tcBorders>
            <w:vAlign w:val="center"/>
          </w:tcPr>
          <w:p w14:paraId="28A38062" w14:textId="77777777" w:rsidR="00C14725" w:rsidRPr="00D749D6" w:rsidRDefault="00C14725" w:rsidP="00556D40">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Lines="40" w:before="96"/>
              <w:ind w:left="-144" w:right="-144" w:firstLine="64"/>
              <w:jc w:val="center"/>
              <w:rPr>
                <w:sz w:val="20"/>
                <w:szCs w:val="20"/>
              </w:rPr>
            </w:pPr>
            <w:r w:rsidRPr="00D749D6">
              <w:rPr>
                <w:sz w:val="20"/>
                <w:szCs w:val="20"/>
              </w:rPr>
              <w:t>Nitrite</w:t>
            </w:r>
          </w:p>
        </w:tc>
        <w:tc>
          <w:tcPr>
            <w:tcW w:w="1524" w:type="dxa"/>
            <w:tcBorders>
              <w:top w:val="single" w:sz="7" w:space="0" w:color="000000"/>
              <w:left w:val="single" w:sz="7" w:space="0" w:color="000000"/>
              <w:bottom w:val="single" w:sz="6" w:space="0" w:color="FFFFFF"/>
              <w:right w:val="single" w:sz="7" w:space="0" w:color="000000"/>
            </w:tcBorders>
            <w:vAlign w:val="center"/>
          </w:tcPr>
          <w:p w14:paraId="2380F942" w14:textId="77777777" w:rsidR="00C14725" w:rsidRPr="00D749D6" w:rsidRDefault="00C14725" w:rsidP="00556D40">
            <w:pPr>
              <w:spacing w:beforeLines="40" w:before="96"/>
              <w:ind w:left="-170" w:right="-80" w:hanging="90"/>
              <w:jc w:val="right"/>
            </w:pPr>
            <w:r w:rsidRPr="00D749D6">
              <w:rPr>
                <w:sz w:val="20"/>
                <w:szCs w:val="20"/>
              </w:rPr>
              <w:t>Freeze ≤ –20°C</w:t>
            </w:r>
          </w:p>
        </w:tc>
        <w:tc>
          <w:tcPr>
            <w:tcW w:w="1286" w:type="dxa"/>
            <w:tcBorders>
              <w:top w:val="single" w:sz="7" w:space="0" w:color="000000"/>
              <w:left w:val="single" w:sz="7" w:space="0" w:color="000000"/>
              <w:bottom w:val="single" w:sz="6" w:space="0" w:color="FFFFFF"/>
              <w:right w:val="double" w:sz="2" w:space="0" w:color="000000"/>
            </w:tcBorders>
            <w:vAlign w:val="center"/>
          </w:tcPr>
          <w:p w14:paraId="25E721A9" w14:textId="77777777" w:rsidR="00C14725" w:rsidRPr="00D749D6" w:rsidRDefault="00C14725" w:rsidP="00556D40">
            <w:pPr>
              <w:spacing w:beforeLines="40" w:before="96"/>
              <w:ind w:firstLine="0"/>
              <w:jc w:val="center"/>
            </w:pPr>
            <w:r w:rsidRPr="00D749D6">
              <w:rPr>
                <w:sz w:val="20"/>
                <w:szCs w:val="20"/>
              </w:rPr>
              <w:t>28 days</w:t>
            </w:r>
          </w:p>
        </w:tc>
        <w:tc>
          <w:tcPr>
            <w:tcW w:w="1814" w:type="dxa"/>
            <w:tcBorders>
              <w:top w:val="single" w:sz="7" w:space="0" w:color="000000"/>
              <w:left w:val="double" w:sz="2" w:space="0" w:color="000000"/>
              <w:bottom w:val="single" w:sz="6" w:space="0" w:color="FFFFFF"/>
              <w:right w:val="single" w:sz="6" w:space="0" w:color="FFFFFF"/>
            </w:tcBorders>
            <w:vAlign w:val="center"/>
          </w:tcPr>
          <w:p w14:paraId="2F030B37" w14:textId="77777777" w:rsidR="00C14725" w:rsidRPr="00D749D6" w:rsidRDefault="00C14725" w:rsidP="00556D40">
            <w:pPr>
              <w:tabs>
                <w:tab w:val="left" w:pos="-170"/>
              </w:tabs>
              <w:spacing w:beforeLines="40" w:before="96"/>
              <w:ind w:firstLine="0"/>
              <w:jc w:val="center"/>
              <w:rPr>
                <w:sz w:val="20"/>
                <w:szCs w:val="20"/>
              </w:rPr>
            </w:pPr>
            <w:r w:rsidRPr="00D749D6">
              <w:rPr>
                <w:sz w:val="20"/>
                <w:szCs w:val="20"/>
              </w:rPr>
              <w:t>Cool, ≤ 6°C</w:t>
            </w:r>
          </w:p>
        </w:tc>
        <w:tc>
          <w:tcPr>
            <w:tcW w:w="1600" w:type="dxa"/>
            <w:tcBorders>
              <w:top w:val="single" w:sz="7" w:space="0" w:color="000000"/>
              <w:left w:val="single" w:sz="7" w:space="0" w:color="000000"/>
              <w:bottom w:val="single" w:sz="6" w:space="0" w:color="FFFFFF"/>
              <w:right w:val="single" w:sz="4" w:space="0" w:color="365F91" w:themeColor="accent1" w:themeShade="BF"/>
            </w:tcBorders>
            <w:vAlign w:val="center"/>
          </w:tcPr>
          <w:p w14:paraId="22D20703" w14:textId="77777777" w:rsidR="00C14725" w:rsidRPr="00D749D6" w:rsidRDefault="00C14725" w:rsidP="00556D40">
            <w:pPr>
              <w:spacing w:beforeLines="40" w:before="96"/>
              <w:jc w:val="center"/>
              <w:rPr>
                <w:sz w:val="20"/>
                <w:szCs w:val="20"/>
              </w:rPr>
            </w:pPr>
            <w:r w:rsidRPr="00D749D6">
              <w:rPr>
                <w:sz w:val="20"/>
                <w:szCs w:val="20"/>
              </w:rPr>
              <w:t>48 hrs.</w:t>
            </w:r>
          </w:p>
        </w:tc>
      </w:tr>
      <w:tr w:rsidR="00C14725" w:rsidRPr="00D749D6" w14:paraId="448D0298" w14:textId="77777777" w:rsidTr="00DA1515">
        <w:trPr>
          <w:trHeight w:val="325"/>
        </w:trPr>
        <w:tc>
          <w:tcPr>
            <w:tcW w:w="2531" w:type="dxa"/>
            <w:tcBorders>
              <w:top w:val="single" w:sz="7" w:space="0" w:color="000000"/>
              <w:left w:val="single" w:sz="4" w:space="0" w:color="365F91" w:themeColor="accent1" w:themeShade="BF"/>
              <w:bottom w:val="single" w:sz="6" w:space="0" w:color="FFFFFF"/>
              <w:right w:val="single" w:sz="6" w:space="0" w:color="FFFFFF"/>
            </w:tcBorders>
            <w:vAlign w:val="center"/>
          </w:tcPr>
          <w:p w14:paraId="04463AD5" w14:textId="77777777" w:rsidR="00C14725" w:rsidRPr="00D749D6" w:rsidRDefault="00C14725" w:rsidP="00556D40">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Lines="40" w:before="96"/>
              <w:ind w:left="-144" w:right="-144" w:firstLine="64"/>
              <w:jc w:val="center"/>
              <w:rPr>
                <w:sz w:val="20"/>
                <w:szCs w:val="20"/>
              </w:rPr>
            </w:pPr>
            <w:r w:rsidRPr="00D749D6">
              <w:rPr>
                <w:sz w:val="20"/>
                <w:szCs w:val="20"/>
              </w:rPr>
              <w:t>Nitrate + nitrite</w:t>
            </w:r>
          </w:p>
        </w:tc>
        <w:tc>
          <w:tcPr>
            <w:tcW w:w="1524" w:type="dxa"/>
            <w:tcBorders>
              <w:top w:val="single" w:sz="7" w:space="0" w:color="000000"/>
              <w:left w:val="single" w:sz="7" w:space="0" w:color="000000"/>
              <w:bottom w:val="single" w:sz="6" w:space="0" w:color="FFFFFF"/>
              <w:right w:val="single" w:sz="7" w:space="0" w:color="000000"/>
            </w:tcBorders>
            <w:vAlign w:val="center"/>
          </w:tcPr>
          <w:p w14:paraId="154BA312" w14:textId="77777777" w:rsidR="00C14725" w:rsidRPr="00D749D6" w:rsidRDefault="00C14725" w:rsidP="00556D40">
            <w:pPr>
              <w:spacing w:beforeLines="40" w:before="96"/>
              <w:ind w:left="-170" w:right="-80" w:hanging="90"/>
              <w:jc w:val="right"/>
            </w:pPr>
            <w:r w:rsidRPr="00D749D6">
              <w:rPr>
                <w:sz w:val="20"/>
                <w:szCs w:val="20"/>
              </w:rPr>
              <w:t>Freeze ≤ –20°C</w:t>
            </w:r>
          </w:p>
        </w:tc>
        <w:tc>
          <w:tcPr>
            <w:tcW w:w="1286" w:type="dxa"/>
            <w:tcBorders>
              <w:top w:val="single" w:sz="7" w:space="0" w:color="000000"/>
              <w:left w:val="single" w:sz="7" w:space="0" w:color="000000"/>
              <w:bottom w:val="single" w:sz="6" w:space="0" w:color="FFFFFF"/>
              <w:right w:val="double" w:sz="2" w:space="0" w:color="000000"/>
            </w:tcBorders>
            <w:vAlign w:val="center"/>
          </w:tcPr>
          <w:p w14:paraId="11BBAB08" w14:textId="77777777" w:rsidR="00C14725" w:rsidRPr="00D749D6" w:rsidRDefault="00C14725" w:rsidP="00556D40">
            <w:pPr>
              <w:spacing w:beforeLines="40" w:before="96"/>
              <w:ind w:firstLine="0"/>
              <w:jc w:val="center"/>
            </w:pPr>
            <w:r w:rsidRPr="00D749D6">
              <w:rPr>
                <w:sz w:val="20"/>
                <w:szCs w:val="20"/>
              </w:rPr>
              <w:t>28 days</w:t>
            </w:r>
          </w:p>
        </w:tc>
        <w:tc>
          <w:tcPr>
            <w:tcW w:w="1814" w:type="dxa"/>
            <w:tcBorders>
              <w:top w:val="single" w:sz="7" w:space="0" w:color="000000"/>
              <w:left w:val="double" w:sz="2" w:space="0" w:color="000000"/>
              <w:bottom w:val="single" w:sz="6" w:space="0" w:color="FFFFFF"/>
              <w:right w:val="single" w:sz="6" w:space="0" w:color="FFFFFF"/>
            </w:tcBorders>
            <w:vAlign w:val="center"/>
          </w:tcPr>
          <w:p w14:paraId="679CFBF0" w14:textId="77777777" w:rsidR="00C14725" w:rsidRPr="00D749D6" w:rsidRDefault="00C14725" w:rsidP="00556D40">
            <w:pPr>
              <w:tabs>
                <w:tab w:val="left" w:pos="-1440"/>
                <w:tab w:val="left" w:pos="-720"/>
                <w:tab w:val="left" w:pos="-170"/>
                <w:tab w:val="left" w:pos="600"/>
                <w:tab w:val="left" w:pos="1560"/>
                <w:tab w:val="left" w:pos="2760"/>
                <w:tab w:val="left" w:pos="4200"/>
                <w:tab w:val="left" w:pos="5040"/>
                <w:tab w:val="left" w:pos="5760"/>
                <w:tab w:val="left" w:pos="6480"/>
                <w:tab w:val="left" w:pos="7200"/>
                <w:tab w:val="left" w:pos="7920"/>
                <w:tab w:val="left" w:pos="8640"/>
                <w:tab w:val="left" w:pos="9360"/>
              </w:tabs>
              <w:spacing w:beforeLines="40" w:before="96"/>
              <w:ind w:left="-80" w:firstLine="0"/>
              <w:jc w:val="center"/>
              <w:rPr>
                <w:sz w:val="20"/>
                <w:szCs w:val="20"/>
              </w:rPr>
            </w:pPr>
            <w:r w:rsidRPr="00D749D6">
              <w:rPr>
                <w:sz w:val="20"/>
                <w:szCs w:val="20"/>
              </w:rPr>
              <w:t xml:space="preserve">Cool, ≤ 6°C, </w:t>
            </w:r>
            <w:r w:rsidR="002C3F42" w:rsidRPr="00D749D6">
              <w:rPr>
                <w:sz w:val="20"/>
                <w:szCs w:val="20"/>
              </w:rPr>
              <w:t xml:space="preserve">and </w:t>
            </w:r>
            <w:r w:rsidRPr="00D749D6">
              <w:rPr>
                <w:sz w:val="20"/>
                <w:szCs w:val="20"/>
              </w:rPr>
              <w:t>H</w:t>
            </w:r>
            <w:r w:rsidRPr="00D749D6">
              <w:rPr>
                <w:sz w:val="20"/>
                <w:szCs w:val="20"/>
                <w:vertAlign w:val="subscript"/>
              </w:rPr>
              <w:t>2</w:t>
            </w:r>
            <w:r w:rsidRPr="00D749D6">
              <w:rPr>
                <w:sz w:val="20"/>
                <w:szCs w:val="20"/>
              </w:rPr>
              <w:t>SO</w:t>
            </w:r>
            <w:r w:rsidRPr="00D749D6">
              <w:rPr>
                <w:sz w:val="20"/>
                <w:szCs w:val="20"/>
                <w:vertAlign w:val="subscript"/>
              </w:rPr>
              <w:t xml:space="preserve">4 </w:t>
            </w:r>
            <w:r w:rsidRPr="00D749D6">
              <w:rPr>
                <w:sz w:val="20"/>
                <w:szCs w:val="20"/>
              </w:rPr>
              <w:t>to pH&lt;2</w:t>
            </w:r>
          </w:p>
        </w:tc>
        <w:tc>
          <w:tcPr>
            <w:tcW w:w="1600" w:type="dxa"/>
            <w:tcBorders>
              <w:top w:val="single" w:sz="7" w:space="0" w:color="000000"/>
              <w:left w:val="single" w:sz="7" w:space="0" w:color="000000"/>
              <w:bottom w:val="single" w:sz="6" w:space="0" w:color="FFFFFF"/>
              <w:right w:val="single" w:sz="4" w:space="0" w:color="365F91" w:themeColor="accent1" w:themeShade="BF"/>
            </w:tcBorders>
            <w:vAlign w:val="center"/>
          </w:tcPr>
          <w:p w14:paraId="0C7A2292" w14:textId="77777777" w:rsidR="00C14725" w:rsidRPr="00D749D6" w:rsidRDefault="00C14725" w:rsidP="00556D40">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Lines="40" w:before="96"/>
              <w:jc w:val="center"/>
              <w:rPr>
                <w:sz w:val="20"/>
                <w:szCs w:val="20"/>
              </w:rPr>
            </w:pPr>
            <w:r w:rsidRPr="00D749D6">
              <w:rPr>
                <w:sz w:val="20"/>
                <w:szCs w:val="20"/>
              </w:rPr>
              <w:t>28 days</w:t>
            </w:r>
          </w:p>
        </w:tc>
      </w:tr>
      <w:tr w:rsidR="00C14725" w:rsidRPr="00D749D6" w14:paraId="56FB23BC" w14:textId="77777777" w:rsidTr="00DA1515">
        <w:trPr>
          <w:trHeight w:val="433"/>
        </w:trPr>
        <w:tc>
          <w:tcPr>
            <w:tcW w:w="2531" w:type="dxa"/>
            <w:tcBorders>
              <w:top w:val="single" w:sz="7" w:space="0" w:color="000000"/>
              <w:left w:val="single" w:sz="4" w:space="0" w:color="365F91" w:themeColor="accent1" w:themeShade="BF"/>
              <w:bottom w:val="single" w:sz="6" w:space="0" w:color="FFFFFF"/>
              <w:right w:val="single" w:sz="6" w:space="0" w:color="FFFFFF"/>
            </w:tcBorders>
            <w:vAlign w:val="center"/>
          </w:tcPr>
          <w:p w14:paraId="70A96CF7" w14:textId="77777777" w:rsidR="00C14725" w:rsidRPr="00D749D6" w:rsidRDefault="00C14725" w:rsidP="00556D40">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Lines="40" w:before="96"/>
              <w:ind w:left="-144" w:right="-144" w:firstLine="64"/>
              <w:jc w:val="center"/>
              <w:rPr>
                <w:sz w:val="20"/>
                <w:szCs w:val="20"/>
              </w:rPr>
            </w:pPr>
            <w:r w:rsidRPr="00D749D6">
              <w:rPr>
                <w:sz w:val="20"/>
                <w:szCs w:val="20"/>
              </w:rPr>
              <w:t>Ammonia</w:t>
            </w:r>
          </w:p>
        </w:tc>
        <w:tc>
          <w:tcPr>
            <w:tcW w:w="1524" w:type="dxa"/>
            <w:tcBorders>
              <w:top w:val="single" w:sz="7" w:space="0" w:color="000000"/>
              <w:left w:val="single" w:sz="7" w:space="0" w:color="000000"/>
              <w:bottom w:val="single" w:sz="6" w:space="0" w:color="FFFFFF"/>
              <w:right w:val="single" w:sz="7" w:space="0" w:color="000000"/>
            </w:tcBorders>
            <w:vAlign w:val="center"/>
          </w:tcPr>
          <w:p w14:paraId="2EC62137" w14:textId="77777777" w:rsidR="00C14725" w:rsidRPr="00D749D6" w:rsidRDefault="00C14725" w:rsidP="00556D40">
            <w:pPr>
              <w:spacing w:beforeLines="40" w:before="96"/>
              <w:ind w:left="-170" w:right="-80" w:hanging="90"/>
              <w:jc w:val="right"/>
            </w:pPr>
            <w:r w:rsidRPr="00D749D6">
              <w:rPr>
                <w:sz w:val="20"/>
                <w:szCs w:val="20"/>
              </w:rPr>
              <w:t>Freeze ≤ –20°C</w:t>
            </w:r>
          </w:p>
        </w:tc>
        <w:tc>
          <w:tcPr>
            <w:tcW w:w="1286" w:type="dxa"/>
            <w:tcBorders>
              <w:top w:val="single" w:sz="7" w:space="0" w:color="000000"/>
              <w:left w:val="single" w:sz="7" w:space="0" w:color="000000"/>
              <w:bottom w:val="single" w:sz="6" w:space="0" w:color="FFFFFF"/>
              <w:right w:val="double" w:sz="2" w:space="0" w:color="000000"/>
            </w:tcBorders>
            <w:vAlign w:val="center"/>
          </w:tcPr>
          <w:p w14:paraId="01F4FA99" w14:textId="77777777" w:rsidR="00C14725" w:rsidRPr="00D749D6" w:rsidRDefault="00C14725" w:rsidP="00556D40">
            <w:pPr>
              <w:spacing w:beforeLines="40" w:before="96"/>
              <w:ind w:firstLine="0"/>
              <w:jc w:val="center"/>
            </w:pPr>
            <w:r w:rsidRPr="00D749D6">
              <w:rPr>
                <w:sz w:val="20"/>
                <w:szCs w:val="20"/>
              </w:rPr>
              <w:t>28 days</w:t>
            </w:r>
          </w:p>
        </w:tc>
        <w:tc>
          <w:tcPr>
            <w:tcW w:w="1814" w:type="dxa"/>
            <w:tcBorders>
              <w:top w:val="single" w:sz="7" w:space="0" w:color="000000"/>
              <w:left w:val="double" w:sz="2" w:space="0" w:color="000000"/>
              <w:bottom w:val="single" w:sz="6" w:space="0" w:color="FFFFFF"/>
              <w:right w:val="single" w:sz="6" w:space="0" w:color="FFFFFF"/>
            </w:tcBorders>
            <w:vAlign w:val="center"/>
          </w:tcPr>
          <w:p w14:paraId="2E3E7B3A" w14:textId="77777777" w:rsidR="00C14725" w:rsidRPr="00D749D6" w:rsidRDefault="00C14725" w:rsidP="00556D40">
            <w:pPr>
              <w:tabs>
                <w:tab w:val="left" w:pos="-1440"/>
                <w:tab w:val="left" w:pos="-720"/>
                <w:tab w:val="left" w:pos="-170"/>
                <w:tab w:val="left" w:pos="600"/>
                <w:tab w:val="left" w:pos="1560"/>
                <w:tab w:val="left" w:pos="2760"/>
                <w:tab w:val="left" w:pos="4200"/>
                <w:tab w:val="left" w:pos="5040"/>
                <w:tab w:val="left" w:pos="5760"/>
                <w:tab w:val="left" w:pos="6480"/>
                <w:tab w:val="left" w:pos="7200"/>
                <w:tab w:val="left" w:pos="7920"/>
                <w:tab w:val="left" w:pos="8640"/>
                <w:tab w:val="left" w:pos="9360"/>
              </w:tabs>
              <w:spacing w:beforeLines="40" w:before="96"/>
              <w:ind w:left="-80" w:firstLine="0"/>
              <w:jc w:val="center"/>
              <w:rPr>
                <w:sz w:val="20"/>
                <w:szCs w:val="20"/>
              </w:rPr>
            </w:pPr>
            <w:r w:rsidRPr="00D749D6">
              <w:rPr>
                <w:sz w:val="20"/>
                <w:szCs w:val="20"/>
              </w:rPr>
              <w:t>Cool, ≤ 6°C and H</w:t>
            </w:r>
            <w:r w:rsidRPr="00D749D6">
              <w:rPr>
                <w:sz w:val="20"/>
                <w:szCs w:val="20"/>
                <w:vertAlign w:val="subscript"/>
              </w:rPr>
              <w:t>2</w:t>
            </w:r>
            <w:r w:rsidRPr="00D749D6">
              <w:rPr>
                <w:sz w:val="20"/>
                <w:szCs w:val="20"/>
              </w:rPr>
              <w:t>SO</w:t>
            </w:r>
            <w:r w:rsidRPr="00D749D6">
              <w:rPr>
                <w:sz w:val="20"/>
                <w:szCs w:val="20"/>
                <w:vertAlign w:val="subscript"/>
              </w:rPr>
              <w:t xml:space="preserve">4 </w:t>
            </w:r>
            <w:r w:rsidRPr="00D749D6">
              <w:rPr>
                <w:sz w:val="20"/>
                <w:szCs w:val="20"/>
              </w:rPr>
              <w:t>to pH&lt;2</w:t>
            </w:r>
          </w:p>
        </w:tc>
        <w:tc>
          <w:tcPr>
            <w:tcW w:w="1600" w:type="dxa"/>
            <w:tcBorders>
              <w:top w:val="single" w:sz="7" w:space="0" w:color="000000"/>
              <w:left w:val="single" w:sz="7" w:space="0" w:color="000000"/>
              <w:bottom w:val="single" w:sz="6" w:space="0" w:color="FFFFFF"/>
              <w:right w:val="single" w:sz="4" w:space="0" w:color="365F91" w:themeColor="accent1" w:themeShade="BF"/>
            </w:tcBorders>
            <w:vAlign w:val="center"/>
          </w:tcPr>
          <w:p w14:paraId="2E0A2A07" w14:textId="77777777" w:rsidR="00C14725" w:rsidRPr="00D749D6" w:rsidRDefault="00C14725" w:rsidP="00556D40">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Lines="40" w:before="96"/>
              <w:jc w:val="center"/>
              <w:rPr>
                <w:sz w:val="20"/>
                <w:szCs w:val="20"/>
              </w:rPr>
            </w:pPr>
            <w:r w:rsidRPr="00D749D6">
              <w:rPr>
                <w:sz w:val="20"/>
                <w:szCs w:val="20"/>
              </w:rPr>
              <w:t>28 days</w:t>
            </w:r>
          </w:p>
        </w:tc>
      </w:tr>
      <w:tr w:rsidR="00C14725" w:rsidRPr="00D749D6" w14:paraId="02596073" w14:textId="77777777" w:rsidTr="00DA1515">
        <w:trPr>
          <w:trHeight w:val="181"/>
        </w:trPr>
        <w:tc>
          <w:tcPr>
            <w:tcW w:w="2531" w:type="dxa"/>
            <w:tcBorders>
              <w:top w:val="single" w:sz="7" w:space="0" w:color="000000"/>
              <w:left w:val="single" w:sz="4" w:space="0" w:color="365F91" w:themeColor="accent1" w:themeShade="BF"/>
              <w:bottom w:val="single" w:sz="6" w:space="0" w:color="FFFFFF"/>
              <w:right w:val="single" w:sz="6" w:space="0" w:color="FFFFFF"/>
            </w:tcBorders>
            <w:vAlign w:val="center"/>
          </w:tcPr>
          <w:p w14:paraId="7B96D14A" w14:textId="77777777" w:rsidR="00C14725" w:rsidRPr="00D749D6" w:rsidRDefault="00C14725" w:rsidP="00556D40">
            <w:pPr>
              <w:tabs>
                <w:tab w:val="left" w:pos="-1440"/>
                <w:tab w:val="left" w:pos="-720"/>
                <w:tab w:val="left" w:pos="0"/>
                <w:tab w:val="left" w:pos="600"/>
                <w:tab w:val="left" w:pos="1560"/>
                <w:tab w:val="left" w:pos="2890"/>
                <w:tab w:val="left" w:pos="4420"/>
                <w:tab w:val="left" w:pos="5040"/>
                <w:tab w:val="left" w:pos="5760"/>
                <w:tab w:val="left" w:pos="6480"/>
                <w:tab w:val="left" w:pos="7200"/>
                <w:tab w:val="left" w:pos="7920"/>
                <w:tab w:val="left" w:pos="8640"/>
                <w:tab w:val="left" w:pos="9360"/>
              </w:tabs>
              <w:spacing w:beforeLines="40" w:before="96"/>
              <w:ind w:left="-144" w:right="-144" w:firstLine="64"/>
              <w:jc w:val="center"/>
              <w:rPr>
                <w:sz w:val="20"/>
                <w:szCs w:val="20"/>
              </w:rPr>
            </w:pPr>
            <w:r w:rsidRPr="00D749D6">
              <w:rPr>
                <w:sz w:val="20"/>
                <w:szCs w:val="20"/>
              </w:rPr>
              <w:t>Total dissolved nitrogen</w:t>
            </w:r>
          </w:p>
        </w:tc>
        <w:tc>
          <w:tcPr>
            <w:tcW w:w="1524" w:type="dxa"/>
            <w:tcBorders>
              <w:top w:val="single" w:sz="7" w:space="0" w:color="000000"/>
              <w:left w:val="single" w:sz="7" w:space="0" w:color="000000"/>
              <w:bottom w:val="single" w:sz="6" w:space="0" w:color="FFFFFF"/>
              <w:right w:val="single" w:sz="7" w:space="0" w:color="000000"/>
            </w:tcBorders>
            <w:vAlign w:val="center"/>
          </w:tcPr>
          <w:p w14:paraId="63E7F699" w14:textId="77777777" w:rsidR="00C14725" w:rsidRPr="00D749D6" w:rsidRDefault="00C14725" w:rsidP="00556D40">
            <w:pPr>
              <w:spacing w:beforeLines="40" w:before="96"/>
              <w:ind w:left="-170" w:right="-80" w:hanging="90"/>
              <w:jc w:val="right"/>
            </w:pPr>
            <w:r w:rsidRPr="00D749D6">
              <w:rPr>
                <w:sz w:val="20"/>
                <w:szCs w:val="20"/>
              </w:rPr>
              <w:t>Freeze ≤ –20°C</w:t>
            </w:r>
          </w:p>
        </w:tc>
        <w:tc>
          <w:tcPr>
            <w:tcW w:w="1286" w:type="dxa"/>
            <w:tcBorders>
              <w:top w:val="single" w:sz="7" w:space="0" w:color="000000"/>
              <w:left w:val="single" w:sz="7" w:space="0" w:color="000000"/>
              <w:bottom w:val="single" w:sz="6" w:space="0" w:color="FFFFFF"/>
              <w:right w:val="double" w:sz="2" w:space="0" w:color="000000"/>
            </w:tcBorders>
            <w:vAlign w:val="center"/>
          </w:tcPr>
          <w:p w14:paraId="54EC2904" w14:textId="77777777" w:rsidR="00C14725" w:rsidRPr="00D749D6" w:rsidRDefault="00C14725" w:rsidP="00556D40">
            <w:pPr>
              <w:spacing w:beforeLines="40" w:before="96"/>
              <w:ind w:firstLine="0"/>
              <w:jc w:val="center"/>
            </w:pPr>
            <w:r w:rsidRPr="00D749D6">
              <w:rPr>
                <w:sz w:val="20"/>
                <w:szCs w:val="20"/>
              </w:rPr>
              <w:t>28 days</w:t>
            </w:r>
          </w:p>
        </w:tc>
        <w:tc>
          <w:tcPr>
            <w:tcW w:w="1814" w:type="dxa"/>
            <w:tcBorders>
              <w:top w:val="single" w:sz="7" w:space="0" w:color="000000"/>
              <w:left w:val="double" w:sz="2" w:space="0" w:color="000000"/>
              <w:bottom w:val="single" w:sz="6" w:space="0" w:color="FFFFFF"/>
              <w:right w:val="single" w:sz="6" w:space="0" w:color="FFFFFF"/>
            </w:tcBorders>
            <w:vAlign w:val="center"/>
          </w:tcPr>
          <w:p w14:paraId="02EE6BB4" w14:textId="77777777" w:rsidR="00C14725" w:rsidRPr="00D749D6" w:rsidRDefault="00C14725" w:rsidP="00556D40">
            <w:pPr>
              <w:tabs>
                <w:tab w:val="left" w:pos="-1440"/>
                <w:tab w:val="left" w:pos="-720"/>
                <w:tab w:val="left" w:pos="-170"/>
                <w:tab w:val="left" w:pos="600"/>
                <w:tab w:val="left" w:pos="1560"/>
                <w:tab w:val="left" w:pos="2760"/>
                <w:tab w:val="left" w:pos="4200"/>
                <w:tab w:val="left" w:pos="5040"/>
                <w:tab w:val="left" w:pos="5760"/>
                <w:tab w:val="left" w:pos="6480"/>
                <w:tab w:val="left" w:pos="7200"/>
                <w:tab w:val="left" w:pos="7920"/>
                <w:tab w:val="left" w:pos="8640"/>
                <w:tab w:val="left" w:pos="9360"/>
              </w:tabs>
              <w:spacing w:beforeLines="40" w:before="96"/>
              <w:ind w:firstLine="0"/>
              <w:jc w:val="center"/>
              <w:rPr>
                <w:sz w:val="20"/>
                <w:szCs w:val="20"/>
              </w:rPr>
            </w:pPr>
            <w:r w:rsidRPr="00D749D6">
              <w:rPr>
                <w:sz w:val="20"/>
                <w:szCs w:val="20"/>
              </w:rPr>
              <w:t>Cool, ≤ 6°C</w:t>
            </w:r>
          </w:p>
        </w:tc>
        <w:tc>
          <w:tcPr>
            <w:tcW w:w="1600" w:type="dxa"/>
            <w:tcBorders>
              <w:top w:val="single" w:sz="7" w:space="0" w:color="000000"/>
              <w:left w:val="single" w:sz="7" w:space="0" w:color="000000"/>
              <w:bottom w:val="single" w:sz="6" w:space="0" w:color="FFFFFF"/>
              <w:right w:val="single" w:sz="4" w:space="0" w:color="365F91" w:themeColor="accent1" w:themeShade="BF"/>
            </w:tcBorders>
            <w:vAlign w:val="center"/>
          </w:tcPr>
          <w:p w14:paraId="0FA6856D" w14:textId="77777777" w:rsidR="00C14725" w:rsidRPr="00D749D6" w:rsidRDefault="00C14725" w:rsidP="00556D40">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Lines="40" w:before="96"/>
              <w:jc w:val="center"/>
              <w:rPr>
                <w:sz w:val="20"/>
                <w:szCs w:val="20"/>
              </w:rPr>
            </w:pPr>
            <w:r w:rsidRPr="00D749D6">
              <w:rPr>
                <w:sz w:val="20"/>
                <w:szCs w:val="20"/>
              </w:rPr>
              <w:t>28 days</w:t>
            </w:r>
          </w:p>
        </w:tc>
      </w:tr>
      <w:tr w:rsidR="00C14725" w:rsidRPr="00D749D6" w14:paraId="14A57BC2" w14:textId="77777777" w:rsidTr="00DA1515">
        <w:trPr>
          <w:trHeight w:val="91"/>
        </w:trPr>
        <w:tc>
          <w:tcPr>
            <w:tcW w:w="2531" w:type="dxa"/>
            <w:tcBorders>
              <w:top w:val="single" w:sz="7" w:space="0" w:color="000000"/>
              <w:left w:val="single" w:sz="4" w:space="0" w:color="365F91" w:themeColor="accent1" w:themeShade="BF"/>
              <w:bottom w:val="single" w:sz="6" w:space="0" w:color="FFFFFF"/>
              <w:right w:val="single" w:sz="6" w:space="0" w:color="FFFFFF"/>
            </w:tcBorders>
            <w:vAlign w:val="center"/>
          </w:tcPr>
          <w:p w14:paraId="39D5C896" w14:textId="77777777" w:rsidR="00C14725" w:rsidRPr="00D749D6" w:rsidRDefault="00C14725" w:rsidP="00556D40">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Lines="40" w:before="96"/>
              <w:ind w:left="-144" w:right="-144" w:firstLine="64"/>
              <w:jc w:val="center"/>
              <w:rPr>
                <w:sz w:val="20"/>
                <w:szCs w:val="20"/>
              </w:rPr>
            </w:pPr>
            <w:r w:rsidRPr="00D749D6">
              <w:rPr>
                <w:sz w:val="20"/>
                <w:szCs w:val="20"/>
              </w:rPr>
              <w:t>Particulate nitrogen (filters)</w:t>
            </w:r>
          </w:p>
        </w:tc>
        <w:tc>
          <w:tcPr>
            <w:tcW w:w="1524" w:type="dxa"/>
            <w:tcBorders>
              <w:top w:val="single" w:sz="7" w:space="0" w:color="000000"/>
              <w:left w:val="single" w:sz="7" w:space="0" w:color="000000"/>
              <w:bottom w:val="single" w:sz="6" w:space="0" w:color="FFFFFF"/>
              <w:right w:val="single" w:sz="7" w:space="0" w:color="000000"/>
            </w:tcBorders>
            <w:vAlign w:val="center"/>
          </w:tcPr>
          <w:p w14:paraId="597CEDCC" w14:textId="77777777" w:rsidR="00C14725" w:rsidRPr="00D749D6" w:rsidRDefault="00C14725" w:rsidP="00556D40">
            <w:pPr>
              <w:spacing w:beforeLines="40" w:before="96"/>
              <w:ind w:left="-170" w:right="-80" w:hanging="90"/>
              <w:jc w:val="right"/>
            </w:pPr>
            <w:r w:rsidRPr="00D749D6">
              <w:rPr>
                <w:sz w:val="20"/>
                <w:szCs w:val="20"/>
              </w:rPr>
              <w:t>Freeze ≤ –20°C</w:t>
            </w:r>
          </w:p>
        </w:tc>
        <w:tc>
          <w:tcPr>
            <w:tcW w:w="1286" w:type="dxa"/>
            <w:tcBorders>
              <w:top w:val="single" w:sz="7" w:space="0" w:color="000000"/>
              <w:left w:val="single" w:sz="7" w:space="0" w:color="000000"/>
              <w:bottom w:val="single" w:sz="6" w:space="0" w:color="FFFFFF"/>
              <w:right w:val="double" w:sz="2" w:space="0" w:color="000000"/>
            </w:tcBorders>
            <w:vAlign w:val="center"/>
          </w:tcPr>
          <w:p w14:paraId="28BB8AA5" w14:textId="77777777" w:rsidR="00C14725" w:rsidRPr="00D749D6" w:rsidRDefault="00C14725" w:rsidP="00556D40">
            <w:pPr>
              <w:spacing w:beforeLines="40" w:before="96"/>
              <w:ind w:firstLine="0"/>
              <w:jc w:val="center"/>
            </w:pPr>
            <w:r w:rsidRPr="00D749D6">
              <w:rPr>
                <w:sz w:val="20"/>
                <w:szCs w:val="20"/>
              </w:rPr>
              <w:t>28 days</w:t>
            </w:r>
          </w:p>
        </w:tc>
        <w:tc>
          <w:tcPr>
            <w:tcW w:w="1814" w:type="dxa"/>
            <w:tcBorders>
              <w:top w:val="single" w:sz="7" w:space="0" w:color="000000"/>
              <w:left w:val="double" w:sz="2" w:space="0" w:color="000000"/>
              <w:bottom w:val="single" w:sz="6" w:space="0" w:color="FFFFFF"/>
              <w:right w:val="single" w:sz="6" w:space="0" w:color="FFFFFF"/>
            </w:tcBorders>
            <w:vAlign w:val="center"/>
          </w:tcPr>
          <w:p w14:paraId="3DC2A61F" w14:textId="77777777" w:rsidR="00C14725" w:rsidRPr="00D749D6" w:rsidRDefault="00C14725" w:rsidP="00556D40">
            <w:pPr>
              <w:tabs>
                <w:tab w:val="left" w:pos="-1440"/>
                <w:tab w:val="left" w:pos="-720"/>
                <w:tab w:val="left" w:pos="-170"/>
                <w:tab w:val="left" w:pos="600"/>
                <w:tab w:val="left" w:pos="1560"/>
                <w:tab w:val="left" w:pos="2760"/>
                <w:tab w:val="left" w:pos="4200"/>
                <w:tab w:val="left" w:pos="5040"/>
                <w:tab w:val="left" w:pos="5760"/>
                <w:tab w:val="left" w:pos="6480"/>
                <w:tab w:val="left" w:pos="7200"/>
                <w:tab w:val="left" w:pos="7920"/>
                <w:tab w:val="left" w:pos="8640"/>
                <w:tab w:val="left" w:pos="9360"/>
              </w:tabs>
              <w:spacing w:beforeLines="40" w:before="96"/>
              <w:ind w:left="-80" w:firstLine="0"/>
              <w:jc w:val="center"/>
              <w:rPr>
                <w:sz w:val="20"/>
                <w:szCs w:val="20"/>
              </w:rPr>
            </w:pPr>
            <w:r w:rsidRPr="00D749D6">
              <w:rPr>
                <w:sz w:val="20"/>
                <w:szCs w:val="20"/>
              </w:rPr>
              <w:t>Freeze, ≤ –20°C</w:t>
            </w:r>
          </w:p>
        </w:tc>
        <w:tc>
          <w:tcPr>
            <w:tcW w:w="1600" w:type="dxa"/>
            <w:tcBorders>
              <w:top w:val="single" w:sz="7" w:space="0" w:color="000000"/>
              <w:left w:val="single" w:sz="7" w:space="0" w:color="000000"/>
              <w:bottom w:val="single" w:sz="6" w:space="0" w:color="FFFFFF"/>
              <w:right w:val="single" w:sz="4" w:space="0" w:color="365F91" w:themeColor="accent1" w:themeShade="BF"/>
            </w:tcBorders>
            <w:vAlign w:val="center"/>
          </w:tcPr>
          <w:p w14:paraId="6F6BC65B" w14:textId="77777777" w:rsidR="00C14725" w:rsidRPr="00D749D6" w:rsidRDefault="00C14725" w:rsidP="00556D40">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Lines="40" w:before="96"/>
              <w:jc w:val="center"/>
              <w:rPr>
                <w:sz w:val="20"/>
                <w:szCs w:val="20"/>
              </w:rPr>
            </w:pPr>
            <w:r w:rsidRPr="00D749D6">
              <w:rPr>
                <w:sz w:val="20"/>
                <w:szCs w:val="20"/>
              </w:rPr>
              <w:t>28 days</w:t>
            </w:r>
          </w:p>
        </w:tc>
      </w:tr>
      <w:tr w:rsidR="00C14725" w:rsidRPr="00D749D6" w14:paraId="15903B76" w14:textId="77777777" w:rsidTr="00DA1515">
        <w:trPr>
          <w:trHeight w:val="190"/>
        </w:trPr>
        <w:tc>
          <w:tcPr>
            <w:tcW w:w="2531" w:type="dxa"/>
            <w:tcBorders>
              <w:top w:val="single" w:sz="7" w:space="0" w:color="000000"/>
              <w:left w:val="single" w:sz="4" w:space="0" w:color="365F91" w:themeColor="accent1" w:themeShade="BF"/>
              <w:bottom w:val="single" w:sz="6" w:space="0" w:color="FFFFFF"/>
              <w:right w:val="single" w:sz="6" w:space="0" w:color="FFFFFF"/>
            </w:tcBorders>
            <w:vAlign w:val="center"/>
          </w:tcPr>
          <w:p w14:paraId="2B898E21" w14:textId="77777777" w:rsidR="00C14725" w:rsidRPr="00D749D6" w:rsidRDefault="00C14725" w:rsidP="00556D40">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Lines="40" w:before="96"/>
              <w:ind w:left="-144" w:right="-144" w:firstLine="64"/>
              <w:jc w:val="center"/>
              <w:rPr>
                <w:sz w:val="20"/>
                <w:szCs w:val="20"/>
              </w:rPr>
            </w:pPr>
            <w:r w:rsidRPr="00D749D6">
              <w:rPr>
                <w:sz w:val="20"/>
                <w:szCs w:val="20"/>
              </w:rPr>
              <w:t>Particulate carbon (filters)</w:t>
            </w:r>
          </w:p>
        </w:tc>
        <w:tc>
          <w:tcPr>
            <w:tcW w:w="1524" w:type="dxa"/>
            <w:tcBorders>
              <w:top w:val="single" w:sz="7" w:space="0" w:color="000000"/>
              <w:left w:val="single" w:sz="7" w:space="0" w:color="000000"/>
              <w:bottom w:val="single" w:sz="6" w:space="0" w:color="FFFFFF"/>
              <w:right w:val="single" w:sz="7" w:space="0" w:color="000000"/>
            </w:tcBorders>
            <w:vAlign w:val="center"/>
          </w:tcPr>
          <w:p w14:paraId="571E5ADC" w14:textId="77777777" w:rsidR="00C14725" w:rsidRPr="00D749D6" w:rsidRDefault="00C14725" w:rsidP="00556D40">
            <w:pPr>
              <w:spacing w:beforeLines="40" w:before="96"/>
              <w:ind w:left="-170" w:right="-80" w:hanging="90"/>
              <w:jc w:val="right"/>
            </w:pPr>
            <w:r w:rsidRPr="00D749D6">
              <w:rPr>
                <w:sz w:val="20"/>
                <w:szCs w:val="20"/>
              </w:rPr>
              <w:t>Freeze ≤ –20°C</w:t>
            </w:r>
          </w:p>
        </w:tc>
        <w:tc>
          <w:tcPr>
            <w:tcW w:w="1286" w:type="dxa"/>
            <w:tcBorders>
              <w:top w:val="single" w:sz="7" w:space="0" w:color="000000"/>
              <w:left w:val="single" w:sz="7" w:space="0" w:color="000000"/>
              <w:bottom w:val="single" w:sz="6" w:space="0" w:color="FFFFFF"/>
              <w:right w:val="double" w:sz="2" w:space="0" w:color="000000"/>
            </w:tcBorders>
            <w:vAlign w:val="center"/>
          </w:tcPr>
          <w:p w14:paraId="42907FB7" w14:textId="77777777" w:rsidR="00C14725" w:rsidRPr="00D749D6" w:rsidRDefault="00C14725" w:rsidP="00556D40">
            <w:pPr>
              <w:spacing w:beforeLines="40" w:before="96"/>
              <w:ind w:firstLine="0"/>
              <w:jc w:val="center"/>
            </w:pPr>
            <w:r w:rsidRPr="00D749D6">
              <w:rPr>
                <w:sz w:val="20"/>
                <w:szCs w:val="20"/>
              </w:rPr>
              <w:t>28 days</w:t>
            </w:r>
          </w:p>
        </w:tc>
        <w:tc>
          <w:tcPr>
            <w:tcW w:w="1814" w:type="dxa"/>
            <w:tcBorders>
              <w:top w:val="single" w:sz="7" w:space="0" w:color="000000"/>
              <w:left w:val="double" w:sz="2" w:space="0" w:color="000000"/>
              <w:bottom w:val="single" w:sz="6" w:space="0" w:color="FFFFFF"/>
              <w:right w:val="single" w:sz="6" w:space="0" w:color="FFFFFF"/>
            </w:tcBorders>
            <w:vAlign w:val="center"/>
          </w:tcPr>
          <w:p w14:paraId="3C80687F" w14:textId="77777777" w:rsidR="00C14725" w:rsidRPr="00D749D6" w:rsidRDefault="00C14725" w:rsidP="00556D40">
            <w:pPr>
              <w:tabs>
                <w:tab w:val="left" w:pos="-1440"/>
                <w:tab w:val="left" w:pos="-720"/>
                <w:tab w:val="left" w:pos="-170"/>
                <w:tab w:val="left" w:pos="600"/>
                <w:tab w:val="left" w:pos="1560"/>
                <w:tab w:val="left" w:pos="2760"/>
                <w:tab w:val="left" w:pos="4200"/>
                <w:tab w:val="left" w:pos="5040"/>
                <w:tab w:val="left" w:pos="5760"/>
                <w:tab w:val="left" w:pos="6480"/>
                <w:tab w:val="left" w:pos="7200"/>
                <w:tab w:val="left" w:pos="7920"/>
                <w:tab w:val="left" w:pos="8640"/>
                <w:tab w:val="left" w:pos="9360"/>
              </w:tabs>
              <w:spacing w:beforeLines="40" w:before="96"/>
              <w:ind w:left="-80" w:firstLine="0"/>
              <w:jc w:val="center"/>
              <w:rPr>
                <w:sz w:val="20"/>
                <w:szCs w:val="20"/>
              </w:rPr>
            </w:pPr>
            <w:r w:rsidRPr="00D749D6">
              <w:rPr>
                <w:sz w:val="20"/>
                <w:szCs w:val="20"/>
              </w:rPr>
              <w:t>Freeze, ≤ –20°C</w:t>
            </w:r>
          </w:p>
        </w:tc>
        <w:tc>
          <w:tcPr>
            <w:tcW w:w="1600" w:type="dxa"/>
            <w:tcBorders>
              <w:top w:val="single" w:sz="7" w:space="0" w:color="000000"/>
              <w:left w:val="single" w:sz="7" w:space="0" w:color="000000"/>
              <w:bottom w:val="single" w:sz="6" w:space="0" w:color="FFFFFF"/>
              <w:right w:val="single" w:sz="4" w:space="0" w:color="365F91" w:themeColor="accent1" w:themeShade="BF"/>
            </w:tcBorders>
            <w:vAlign w:val="center"/>
          </w:tcPr>
          <w:p w14:paraId="2535A1E3" w14:textId="77777777" w:rsidR="00C14725" w:rsidRPr="00D749D6" w:rsidRDefault="00C14725" w:rsidP="00556D40">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Lines="40" w:before="96"/>
              <w:jc w:val="center"/>
              <w:rPr>
                <w:sz w:val="20"/>
                <w:szCs w:val="20"/>
              </w:rPr>
            </w:pPr>
            <w:r w:rsidRPr="00D749D6">
              <w:rPr>
                <w:sz w:val="20"/>
                <w:szCs w:val="20"/>
              </w:rPr>
              <w:t>28 days</w:t>
            </w:r>
          </w:p>
        </w:tc>
      </w:tr>
      <w:tr w:rsidR="00C14725" w:rsidRPr="00D749D6" w14:paraId="533410F6" w14:textId="77777777" w:rsidTr="00DA1515">
        <w:trPr>
          <w:trHeight w:val="388"/>
        </w:trPr>
        <w:tc>
          <w:tcPr>
            <w:tcW w:w="2531" w:type="dxa"/>
            <w:tcBorders>
              <w:top w:val="single" w:sz="7" w:space="0" w:color="000000"/>
              <w:left w:val="single" w:sz="4" w:space="0" w:color="365F91" w:themeColor="accent1" w:themeShade="BF"/>
              <w:bottom w:val="single" w:sz="6" w:space="0" w:color="FFFFFF"/>
              <w:right w:val="single" w:sz="6" w:space="0" w:color="FFFFFF"/>
            </w:tcBorders>
            <w:vAlign w:val="center"/>
          </w:tcPr>
          <w:p w14:paraId="5945E7F8" w14:textId="77777777" w:rsidR="00C14725" w:rsidRPr="00D749D6" w:rsidRDefault="00C14725" w:rsidP="00556D40">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Lines="40" w:before="96"/>
              <w:ind w:left="-144" w:right="-144" w:firstLine="64"/>
              <w:jc w:val="center"/>
              <w:rPr>
                <w:sz w:val="20"/>
                <w:szCs w:val="20"/>
              </w:rPr>
            </w:pPr>
            <w:r w:rsidRPr="00D749D6">
              <w:rPr>
                <w:sz w:val="20"/>
                <w:szCs w:val="20"/>
              </w:rPr>
              <w:t xml:space="preserve">Dissolved </w:t>
            </w:r>
            <w:r w:rsidR="00D749D6">
              <w:rPr>
                <w:sz w:val="20"/>
                <w:szCs w:val="20"/>
              </w:rPr>
              <w:t>&amp;</w:t>
            </w:r>
            <w:r w:rsidRPr="00D749D6">
              <w:rPr>
                <w:sz w:val="20"/>
                <w:szCs w:val="20"/>
              </w:rPr>
              <w:t xml:space="preserve"> total organic carbon</w:t>
            </w:r>
          </w:p>
        </w:tc>
        <w:tc>
          <w:tcPr>
            <w:tcW w:w="1524" w:type="dxa"/>
            <w:tcBorders>
              <w:top w:val="single" w:sz="7" w:space="0" w:color="000000"/>
              <w:left w:val="single" w:sz="7" w:space="0" w:color="000000"/>
              <w:bottom w:val="single" w:sz="6" w:space="0" w:color="FFFFFF"/>
              <w:right w:val="single" w:sz="7" w:space="0" w:color="000000"/>
            </w:tcBorders>
            <w:vAlign w:val="center"/>
          </w:tcPr>
          <w:p w14:paraId="69E10795" w14:textId="77777777" w:rsidR="00C14725" w:rsidRPr="00D749D6" w:rsidRDefault="00C14725" w:rsidP="00556D40">
            <w:pPr>
              <w:spacing w:beforeLines="40" w:before="96"/>
              <w:ind w:left="-170" w:right="-80" w:hanging="90"/>
              <w:jc w:val="right"/>
            </w:pPr>
            <w:r w:rsidRPr="00D749D6">
              <w:rPr>
                <w:sz w:val="20"/>
                <w:szCs w:val="20"/>
              </w:rPr>
              <w:t>Freeze ≤ –20°C</w:t>
            </w:r>
          </w:p>
        </w:tc>
        <w:tc>
          <w:tcPr>
            <w:tcW w:w="1286" w:type="dxa"/>
            <w:tcBorders>
              <w:top w:val="single" w:sz="7" w:space="0" w:color="000000"/>
              <w:left w:val="single" w:sz="7" w:space="0" w:color="000000"/>
              <w:bottom w:val="single" w:sz="6" w:space="0" w:color="FFFFFF"/>
              <w:right w:val="double" w:sz="2" w:space="0" w:color="000000"/>
            </w:tcBorders>
            <w:vAlign w:val="center"/>
          </w:tcPr>
          <w:p w14:paraId="78ECCDF2" w14:textId="77777777" w:rsidR="00C14725" w:rsidRPr="00D749D6" w:rsidRDefault="00C14725" w:rsidP="00556D40">
            <w:pPr>
              <w:spacing w:beforeLines="40" w:before="96"/>
              <w:ind w:firstLine="0"/>
              <w:jc w:val="center"/>
            </w:pPr>
            <w:r w:rsidRPr="00D749D6">
              <w:rPr>
                <w:sz w:val="20"/>
                <w:szCs w:val="20"/>
              </w:rPr>
              <w:t>28 days</w:t>
            </w:r>
          </w:p>
        </w:tc>
        <w:tc>
          <w:tcPr>
            <w:tcW w:w="1814" w:type="dxa"/>
            <w:tcBorders>
              <w:top w:val="single" w:sz="7" w:space="0" w:color="000000"/>
              <w:left w:val="double" w:sz="2" w:space="0" w:color="000000"/>
              <w:bottom w:val="single" w:sz="6" w:space="0" w:color="FFFFFF"/>
              <w:right w:val="single" w:sz="6" w:space="0" w:color="FFFFFF"/>
            </w:tcBorders>
            <w:vAlign w:val="center"/>
          </w:tcPr>
          <w:p w14:paraId="2FA5AF8E" w14:textId="77777777" w:rsidR="00C14725" w:rsidRPr="00D749D6" w:rsidRDefault="00C14725" w:rsidP="00556D40">
            <w:pPr>
              <w:tabs>
                <w:tab w:val="left" w:pos="-1440"/>
                <w:tab w:val="left" w:pos="-720"/>
                <w:tab w:val="left" w:pos="-170"/>
                <w:tab w:val="left" w:pos="600"/>
                <w:tab w:val="left" w:pos="1560"/>
                <w:tab w:val="left" w:pos="2760"/>
                <w:tab w:val="left" w:pos="4200"/>
                <w:tab w:val="left" w:pos="5040"/>
                <w:tab w:val="left" w:pos="5760"/>
                <w:tab w:val="left" w:pos="6480"/>
                <w:tab w:val="left" w:pos="7200"/>
                <w:tab w:val="left" w:pos="7920"/>
                <w:tab w:val="left" w:pos="8640"/>
                <w:tab w:val="left" w:pos="9360"/>
              </w:tabs>
              <w:spacing w:beforeLines="40" w:before="96"/>
              <w:ind w:firstLine="0"/>
              <w:jc w:val="center"/>
              <w:rPr>
                <w:sz w:val="20"/>
                <w:szCs w:val="20"/>
              </w:rPr>
            </w:pPr>
            <w:r w:rsidRPr="00D749D6">
              <w:rPr>
                <w:sz w:val="20"/>
                <w:szCs w:val="20"/>
              </w:rPr>
              <w:t>Cool, ≤ 6°C and H</w:t>
            </w:r>
            <w:r w:rsidRPr="00D749D6">
              <w:rPr>
                <w:sz w:val="20"/>
                <w:szCs w:val="20"/>
                <w:vertAlign w:val="subscript"/>
              </w:rPr>
              <w:t>2</w:t>
            </w:r>
            <w:r w:rsidRPr="00D749D6">
              <w:rPr>
                <w:sz w:val="20"/>
                <w:szCs w:val="20"/>
              </w:rPr>
              <w:t>SO</w:t>
            </w:r>
            <w:r w:rsidRPr="00D749D6">
              <w:rPr>
                <w:sz w:val="20"/>
                <w:szCs w:val="20"/>
                <w:vertAlign w:val="subscript"/>
              </w:rPr>
              <w:t xml:space="preserve">4 </w:t>
            </w:r>
            <w:r w:rsidRPr="00D749D6">
              <w:rPr>
                <w:sz w:val="20"/>
                <w:szCs w:val="20"/>
              </w:rPr>
              <w:t>to pH&lt;2</w:t>
            </w:r>
          </w:p>
        </w:tc>
        <w:tc>
          <w:tcPr>
            <w:tcW w:w="1600" w:type="dxa"/>
            <w:tcBorders>
              <w:top w:val="single" w:sz="7" w:space="0" w:color="000000"/>
              <w:left w:val="single" w:sz="7" w:space="0" w:color="000000"/>
              <w:bottom w:val="single" w:sz="6" w:space="0" w:color="FFFFFF"/>
              <w:right w:val="single" w:sz="4" w:space="0" w:color="365F91" w:themeColor="accent1" w:themeShade="BF"/>
            </w:tcBorders>
            <w:vAlign w:val="center"/>
          </w:tcPr>
          <w:p w14:paraId="024CB122" w14:textId="77777777" w:rsidR="00C14725" w:rsidRPr="00D749D6" w:rsidRDefault="00C14725" w:rsidP="00556D40">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Lines="40" w:before="96"/>
              <w:jc w:val="center"/>
              <w:rPr>
                <w:sz w:val="20"/>
                <w:szCs w:val="20"/>
              </w:rPr>
            </w:pPr>
            <w:r w:rsidRPr="00D749D6">
              <w:rPr>
                <w:sz w:val="20"/>
                <w:szCs w:val="20"/>
              </w:rPr>
              <w:t>28 days</w:t>
            </w:r>
          </w:p>
        </w:tc>
      </w:tr>
      <w:tr w:rsidR="00C14725" w:rsidRPr="00D749D6" w14:paraId="6D992B03" w14:textId="77777777" w:rsidTr="00556D40">
        <w:trPr>
          <w:trHeight w:val="687"/>
        </w:trPr>
        <w:tc>
          <w:tcPr>
            <w:tcW w:w="2531" w:type="dxa"/>
            <w:tcBorders>
              <w:top w:val="single" w:sz="7" w:space="0" w:color="000000"/>
              <w:left w:val="single" w:sz="4" w:space="0" w:color="365F91" w:themeColor="accent1" w:themeShade="BF"/>
              <w:bottom w:val="single" w:sz="8" w:space="0" w:color="000000"/>
              <w:right w:val="single" w:sz="6" w:space="0" w:color="FFFFFF"/>
            </w:tcBorders>
            <w:vAlign w:val="center"/>
          </w:tcPr>
          <w:p w14:paraId="0F7B7C46" w14:textId="77777777" w:rsidR="00C14725" w:rsidRPr="00D749D6" w:rsidRDefault="00C14725" w:rsidP="00DA1515">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ind w:left="-144" w:right="-144" w:firstLine="64"/>
              <w:jc w:val="center"/>
              <w:rPr>
                <w:sz w:val="20"/>
                <w:szCs w:val="20"/>
              </w:rPr>
            </w:pPr>
            <w:r w:rsidRPr="00D749D6">
              <w:rPr>
                <w:sz w:val="20"/>
                <w:szCs w:val="20"/>
              </w:rPr>
              <w:t xml:space="preserve">Chlorophyll </w:t>
            </w:r>
            <w:r w:rsidRPr="00D749D6">
              <w:rPr>
                <w:i/>
                <w:sz w:val="20"/>
                <w:szCs w:val="20"/>
              </w:rPr>
              <w:t>a</w:t>
            </w:r>
            <w:r w:rsidRPr="00D749D6">
              <w:rPr>
                <w:sz w:val="20"/>
                <w:szCs w:val="20"/>
              </w:rPr>
              <w:t xml:space="preserve"> / Pheophytin (filters)</w:t>
            </w:r>
          </w:p>
        </w:tc>
        <w:tc>
          <w:tcPr>
            <w:tcW w:w="1524" w:type="dxa"/>
            <w:tcBorders>
              <w:top w:val="single" w:sz="7" w:space="0" w:color="000000"/>
              <w:left w:val="single" w:sz="7" w:space="0" w:color="000000"/>
              <w:bottom w:val="single" w:sz="8" w:space="0" w:color="000000"/>
              <w:right w:val="single" w:sz="7" w:space="0" w:color="000000"/>
            </w:tcBorders>
            <w:vAlign w:val="center"/>
          </w:tcPr>
          <w:p w14:paraId="0F5B37D0" w14:textId="77777777" w:rsidR="00C14725" w:rsidRPr="00D749D6" w:rsidRDefault="00C14725" w:rsidP="00FF02BF">
            <w:pPr>
              <w:spacing w:before="40"/>
              <w:ind w:left="-170" w:right="-80" w:hanging="90"/>
              <w:jc w:val="right"/>
            </w:pPr>
            <w:r w:rsidRPr="00D749D6">
              <w:rPr>
                <w:sz w:val="20"/>
                <w:szCs w:val="20"/>
              </w:rPr>
              <w:t>Freeze ≤ –20°C</w:t>
            </w:r>
          </w:p>
        </w:tc>
        <w:tc>
          <w:tcPr>
            <w:tcW w:w="1286" w:type="dxa"/>
            <w:tcBorders>
              <w:top w:val="single" w:sz="7" w:space="0" w:color="000000"/>
              <w:left w:val="single" w:sz="7" w:space="0" w:color="000000"/>
              <w:bottom w:val="single" w:sz="8" w:space="0" w:color="000000"/>
              <w:right w:val="double" w:sz="2" w:space="0" w:color="000000"/>
            </w:tcBorders>
            <w:vAlign w:val="center"/>
          </w:tcPr>
          <w:p w14:paraId="3978EABF" w14:textId="77777777" w:rsidR="00C14725" w:rsidRPr="00D749D6" w:rsidRDefault="00C14725" w:rsidP="00DA1515">
            <w:pPr>
              <w:spacing w:before="40"/>
              <w:ind w:firstLine="0"/>
              <w:jc w:val="center"/>
            </w:pPr>
            <w:r w:rsidRPr="00D749D6">
              <w:rPr>
                <w:sz w:val="20"/>
                <w:szCs w:val="20"/>
              </w:rPr>
              <w:t>28 days</w:t>
            </w:r>
          </w:p>
        </w:tc>
        <w:tc>
          <w:tcPr>
            <w:tcW w:w="1814" w:type="dxa"/>
            <w:tcBorders>
              <w:top w:val="single" w:sz="7" w:space="0" w:color="000000"/>
              <w:left w:val="double" w:sz="2" w:space="0" w:color="000000"/>
              <w:bottom w:val="single" w:sz="8" w:space="0" w:color="000000"/>
              <w:right w:val="single" w:sz="6" w:space="0" w:color="FFFFFF"/>
            </w:tcBorders>
            <w:vAlign w:val="center"/>
          </w:tcPr>
          <w:p w14:paraId="6ED28676" w14:textId="77777777" w:rsidR="00C14725" w:rsidRPr="00D749D6" w:rsidRDefault="00C14725" w:rsidP="00DA1515">
            <w:pPr>
              <w:tabs>
                <w:tab w:val="left" w:pos="-1440"/>
                <w:tab w:val="left" w:pos="-720"/>
                <w:tab w:val="left" w:pos="-17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ind w:left="-80" w:firstLine="0"/>
              <w:jc w:val="center"/>
              <w:rPr>
                <w:sz w:val="20"/>
                <w:szCs w:val="20"/>
              </w:rPr>
            </w:pPr>
            <w:r w:rsidRPr="00D749D6">
              <w:rPr>
                <w:sz w:val="20"/>
                <w:szCs w:val="20"/>
              </w:rPr>
              <w:t>Freeze, ≤ –20°C</w:t>
            </w:r>
          </w:p>
        </w:tc>
        <w:tc>
          <w:tcPr>
            <w:tcW w:w="1600" w:type="dxa"/>
            <w:tcBorders>
              <w:top w:val="single" w:sz="7" w:space="0" w:color="000000"/>
              <w:left w:val="single" w:sz="7" w:space="0" w:color="000000"/>
              <w:bottom w:val="single" w:sz="8" w:space="0" w:color="000000"/>
              <w:right w:val="single" w:sz="4" w:space="0" w:color="365F91" w:themeColor="accent1" w:themeShade="BF"/>
            </w:tcBorders>
            <w:vAlign w:val="center"/>
          </w:tcPr>
          <w:p w14:paraId="1D7D5E59" w14:textId="77777777" w:rsidR="00C14725" w:rsidRPr="00D749D6" w:rsidRDefault="00C14725" w:rsidP="00DA1515">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jc w:val="center"/>
              <w:rPr>
                <w:sz w:val="20"/>
                <w:szCs w:val="20"/>
              </w:rPr>
            </w:pPr>
            <w:r w:rsidRPr="00D749D6">
              <w:rPr>
                <w:sz w:val="20"/>
                <w:szCs w:val="20"/>
              </w:rPr>
              <w:t>28 days</w:t>
            </w:r>
          </w:p>
        </w:tc>
      </w:tr>
      <w:tr w:rsidR="00C14725" w:rsidRPr="00D749D6" w14:paraId="6940682E" w14:textId="77777777" w:rsidTr="00556D40">
        <w:trPr>
          <w:trHeight w:val="451"/>
        </w:trPr>
        <w:tc>
          <w:tcPr>
            <w:tcW w:w="2531" w:type="dxa"/>
            <w:tcBorders>
              <w:top w:val="single" w:sz="8" w:space="0" w:color="000000"/>
              <w:left w:val="single" w:sz="4" w:space="0" w:color="365F91" w:themeColor="accent1" w:themeShade="BF"/>
              <w:bottom w:val="single" w:sz="4" w:space="0" w:color="auto"/>
              <w:right w:val="single" w:sz="6" w:space="0" w:color="FFFFFF"/>
            </w:tcBorders>
            <w:vAlign w:val="center"/>
          </w:tcPr>
          <w:p w14:paraId="2813F226" w14:textId="77777777" w:rsidR="00C14725" w:rsidRPr="00D749D6" w:rsidRDefault="00C14725" w:rsidP="00556D40">
            <w:pPr>
              <w:tabs>
                <w:tab w:val="left" w:pos="-1440"/>
                <w:tab w:val="left" w:pos="-72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ind w:left="-80" w:right="-144" w:firstLine="0"/>
              <w:jc w:val="center"/>
              <w:rPr>
                <w:sz w:val="20"/>
                <w:szCs w:val="20"/>
              </w:rPr>
            </w:pPr>
            <w:bookmarkStart w:id="41" w:name="_GoBack" w:colFirst="0" w:colLast="5"/>
            <w:r w:rsidRPr="00D749D6">
              <w:rPr>
                <w:sz w:val="20"/>
                <w:szCs w:val="20"/>
              </w:rPr>
              <w:t>Suspended solids, Total and Fixed – Field filters</w:t>
            </w:r>
          </w:p>
        </w:tc>
        <w:tc>
          <w:tcPr>
            <w:tcW w:w="1524" w:type="dxa"/>
            <w:tcBorders>
              <w:top w:val="single" w:sz="8" w:space="0" w:color="000000"/>
              <w:left w:val="single" w:sz="7" w:space="0" w:color="000000"/>
              <w:bottom w:val="single" w:sz="4" w:space="0" w:color="auto"/>
              <w:right w:val="single" w:sz="7" w:space="0" w:color="000000"/>
            </w:tcBorders>
            <w:vAlign w:val="center"/>
          </w:tcPr>
          <w:p w14:paraId="203D708D" w14:textId="77777777" w:rsidR="00C14725" w:rsidRPr="00D749D6" w:rsidRDefault="00C14725" w:rsidP="00FF02BF">
            <w:pPr>
              <w:spacing w:before="40"/>
              <w:ind w:left="-170" w:right="-80" w:hanging="90"/>
              <w:jc w:val="right"/>
              <w:rPr>
                <w:sz w:val="20"/>
                <w:szCs w:val="20"/>
              </w:rPr>
            </w:pPr>
            <w:r w:rsidRPr="00D749D6">
              <w:rPr>
                <w:sz w:val="20"/>
                <w:szCs w:val="20"/>
              </w:rPr>
              <w:t>Freeze ≤ –20°C</w:t>
            </w:r>
          </w:p>
        </w:tc>
        <w:tc>
          <w:tcPr>
            <w:tcW w:w="1286" w:type="dxa"/>
            <w:tcBorders>
              <w:top w:val="single" w:sz="8" w:space="0" w:color="000000"/>
              <w:left w:val="single" w:sz="7" w:space="0" w:color="000000"/>
              <w:bottom w:val="single" w:sz="4" w:space="0" w:color="auto"/>
              <w:right w:val="double" w:sz="2" w:space="0" w:color="000000"/>
            </w:tcBorders>
            <w:vAlign w:val="center"/>
          </w:tcPr>
          <w:p w14:paraId="70139568" w14:textId="77777777" w:rsidR="00C14725" w:rsidRPr="00D749D6" w:rsidRDefault="00C14725" w:rsidP="00DA1515">
            <w:pPr>
              <w:spacing w:before="40"/>
              <w:ind w:firstLine="0"/>
              <w:jc w:val="center"/>
            </w:pPr>
            <w:r w:rsidRPr="00D749D6">
              <w:rPr>
                <w:sz w:val="20"/>
                <w:szCs w:val="20"/>
              </w:rPr>
              <w:t>28 days</w:t>
            </w:r>
          </w:p>
        </w:tc>
        <w:tc>
          <w:tcPr>
            <w:tcW w:w="1814" w:type="dxa"/>
            <w:tcBorders>
              <w:top w:val="single" w:sz="8" w:space="0" w:color="000000"/>
              <w:left w:val="double" w:sz="2" w:space="0" w:color="000000"/>
              <w:bottom w:val="single" w:sz="4" w:space="0" w:color="auto"/>
              <w:right w:val="single" w:sz="6" w:space="0" w:color="FFFFFF"/>
            </w:tcBorders>
            <w:vAlign w:val="center"/>
          </w:tcPr>
          <w:p w14:paraId="3A579BDC" w14:textId="77777777" w:rsidR="00C14725" w:rsidRPr="00D749D6" w:rsidRDefault="00C14725" w:rsidP="00DA1515">
            <w:pPr>
              <w:tabs>
                <w:tab w:val="left" w:pos="-1440"/>
                <w:tab w:val="left" w:pos="-720"/>
                <w:tab w:val="left" w:pos="-17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ind w:left="-80" w:firstLine="0"/>
              <w:jc w:val="center"/>
              <w:rPr>
                <w:sz w:val="20"/>
                <w:szCs w:val="20"/>
              </w:rPr>
            </w:pPr>
            <w:r w:rsidRPr="00D749D6">
              <w:rPr>
                <w:sz w:val="20"/>
                <w:szCs w:val="20"/>
              </w:rPr>
              <w:t>Not Applicable</w:t>
            </w:r>
          </w:p>
        </w:tc>
        <w:tc>
          <w:tcPr>
            <w:tcW w:w="1600" w:type="dxa"/>
            <w:tcBorders>
              <w:top w:val="single" w:sz="8" w:space="0" w:color="000000"/>
              <w:left w:val="single" w:sz="7" w:space="0" w:color="000000"/>
              <w:bottom w:val="single" w:sz="4" w:space="0" w:color="auto"/>
              <w:right w:val="single" w:sz="4" w:space="0" w:color="365F91" w:themeColor="accent1" w:themeShade="BF"/>
            </w:tcBorders>
            <w:vAlign w:val="center"/>
          </w:tcPr>
          <w:p w14:paraId="4E03221C" w14:textId="77777777" w:rsidR="00C14725" w:rsidRPr="00D749D6" w:rsidRDefault="00C14725" w:rsidP="00DA1515">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jc w:val="center"/>
              <w:rPr>
                <w:sz w:val="20"/>
                <w:szCs w:val="20"/>
              </w:rPr>
            </w:pPr>
            <w:r w:rsidRPr="00D749D6">
              <w:rPr>
                <w:sz w:val="20"/>
                <w:szCs w:val="20"/>
              </w:rPr>
              <w:t>−</w:t>
            </w:r>
          </w:p>
        </w:tc>
      </w:tr>
      <w:bookmarkEnd w:id="41"/>
      <w:tr w:rsidR="00EB4310" w:rsidRPr="00D749D6" w14:paraId="1AE83305" w14:textId="77777777" w:rsidTr="00556D40">
        <w:trPr>
          <w:trHeight w:val="647"/>
        </w:trPr>
        <w:tc>
          <w:tcPr>
            <w:tcW w:w="2531" w:type="dxa"/>
            <w:tcBorders>
              <w:top w:val="single" w:sz="4" w:space="0" w:color="auto"/>
              <w:left w:val="single" w:sz="4" w:space="0" w:color="365F91" w:themeColor="accent1" w:themeShade="BF"/>
              <w:bottom w:val="single" w:sz="6" w:space="0" w:color="FFFFFF"/>
              <w:right w:val="single" w:sz="6" w:space="0" w:color="FFFFFF"/>
            </w:tcBorders>
            <w:vAlign w:val="center"/>
          </w:tcPr>
          <w:p w14:paraId="66E9AF02" w14:textId="77777777" w:rsidR="002C3F42" w:rsidRPr="00D749D6" w:rsidRDefault="00BA6844" w:rsidP="00556D40">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ind w:left="-86" w:right="-144" w:firstLine="0"/>
              <w:jc w:val="center"/>
              <w:rPr>
                <w:sz w:val="20"/>
                <w:szCs w:val="20"/>
              </w:rPr>
            </w:pPr>
            <w:r w:rsidRPr="00D749D6">
              <w:rPr>
                <w:sz w:val="20"/>
                <w:szCs w:val="20"/>
              </w:rPr>
              <w:lastRenderedPageBreak/>
              <w:t xml:space="preserve">Suspended solids, Total </w:t>
            </w:r>
            <w:r w:rsidR="00DA1515">
              <w:rPr>
                <w:sz w:val="20"/>
                <w:szCs w:val="20"/>
              </w:rPr>
              <w:t>&amp;</w:t>
            </w:r>
            <w:r w:rsidRPr="00D749D6">
              <w:rPr>
                <w:sz w:val="20"/>
                <w:szCs w:val="20"/>
              </w:rPr>
              <w:t xml:space="preserve"> Fixed – W</w:t>
            </w:r>
            <w:r w:rsidR="00EB4310" w:rsidRPr="00D749D6">
              <w:rPr>
                <w:sz w:val="20"/>
                <w:szCs w:val="20"/>
              </w:rPr>
              <w:t>ater</w:t>
            </w:r>
            <w:r w:rsidRPr="00D749D6">
              <w:rPr>
                <w:sz w:val="20"/>
                <w:szCs w:val="20"/>
              </w:rPr>
              <w:t xml:space="preserve"> samples</w:t>
            </w:r>
          </w:p>
        </w:tc>
        <w:tc>
          <w:tcPr>
            <w:tcW w:w="1524" w:type="dxa"/>
            <w:tcBorders>
              <w:top w:val="single" w:sz="4" w:space="0" w:color="auto"/>
              <w:left w:val="single" w:sz="7" w:space="0" w:color="000000"/>
              <w:bottom w:val="single" w:sz="6" w:space="0" w:color="FFFFFF"/>
              <w:right w:val="single" w:sz="7" w:space="0" w:color="000000"/>
            </w:tcBorders>
            <w:vAlign w:val="center"/>
          </w:tcPr>
          <w:p w14:paraId="2DEBDB0F" w14:textId="77777777" w:rsidR="00EB4310" w:rsidRPr="00D749D6" w:rsidRDefault="00EB4310" w:rsidP="00DA1515">
            <w:pPr>
              <w:tabs>
                <w:tab w:val="left" w:pos="-1440"/>
                <w:tab w:val="left" w:pos="-720"/>
                <w:tab w:val="left" w:pos="-17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after="160"/>
              <w:ind w:left="-80" w:right="-80" w:firstLine="0"/>
              <w:jc w:val="center"/>
              <w:rPr>
                <w:sz w:val="20"/>
                <w:szCs w:val="20"/>
              </w:rPr>
            </w:pPr>
            <w:r w:rsidRPr="00D749D6">
              <w:rPr>
                <w:sz w:val="20"/>
                <w:szCs w:val="20"/>
              </w:rPr>
              <w:t>Cool, ≤ 6°C</w:t>
            </w:r>
          </w:p>
        </w:tc>
        <w:tc>
          <w:tcPr>
            <w:tcW w:w="1286" w:type="dxa"/>
            <w:tcBorders>
              <w:top w:val="single" w:sz="4" w:space="0" w:color="auto"/>
              <w:left w:val="single" w:sz="7" w:space="0" w:color="000000"/>
              <w:bottom w:val="single" w:sz="8" w:space="0" w:color="000000"/>
              <w:right w:val="double" w:sz="2" w:space="0" w:color="000000"/>
            </w:tcBorders>
            <w:vAlign w:val="center"/>
          </w:tcPr>
          <w:p w14:paraId="4C3FA78A" w14:textId="77777777" w:rsidR="00EB4310" w:rsidRPr="00D749D6" w:rsidRDefault="00EB4310" w:rsidP="00DA1515">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after="160"/>
              <w:ind w:firstLine="0"/>
              <w:jc w:val="center"/>
              <w:rPr>
                <w:sz w:val="20"/>
                <w:szCs w:val="20"/>
              </w:rPr>
            </w:pPr>
            <w:r w:rsidRPr="00D749D6">
              <w:rPr>
                <w:sz w:val="20"/>
                <w:szCs w:val="20"/>
              </w:rPr>
              <w:t>7</w:t>
            </w:r>
            <w:r w:rsidR="00C14725" w:rsidRPr="00D749D6">
              <w:rPr>
                <w:sz w:val="20"/>
                <w:szCs w:val="20"/>
              </w:rPr>
              <w:t xml:space="preserve"> days</w:t>
            </w:r>
          </w:p>
        </w:tc>
        <w:tc>
          <w:tcPr>
            <w:tcW w:w="1814" w:type="dxa"/>
            <w:tcBorders>
              <w:top w:val="single" w:sz="4" w:space="0" w:color="auto"/>
              <w:left w:val="double" w:sz="2" w:space="0" w:color="000000"/>
              <w:bottom w:val="single" w:sz="6" w:space="0" w:color="FFFFFF"/>
              <w:right w:val="single" w:sz="6" w:space="0" w:color="FFFFFF"/>
            </w:tcBorders>
            <w:vAlign w:val="center"/>
          </w:tcPr>
          <w:p w14:paraId="410B31D9" w14:textId="77777777" w:rsidR="00EB4310" w:rsidRPr="00D749D6" w:rsidRDefault="00EB4310" w:rsidP="00DA1515">
            <w:pPr>
              <w:tabs>
                <w:tab w:val="left" w:pos="-1440"/>
                <w:tab w:val="left" w:pos="-720"/>
                <w:tab w:val="left" w:pos="-17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after="160"/>
              <w:ind w:firstLine="0"/>
              <w:jc w:val="center"/>
              <w:rPr>
                <w:sz w:val="20"/>
                <w:szCs w:val="20"/>
              </w:rPr>
            </w:pPr>
            <w:r w:rsidRPr="00D749D6">
              <w:rPr>
                <w:sz w:val="20"/>
                <w:szCs w:val="20"/>
              </w:rPr>
              <w:t>Cool, ≤ 6°C</w:t>
            </w:r>
          </w:p>
        </w:tc>
        <w:tc>
          <w:tcPr>
            <w:tcW w:w="1600" w:type="dxa"/>
            <w:tcBorders>
              <w:top w:val="single" w:sz="4" w:space="0" w:color="auto"/>
              <w:left w:val="single" w:sz="7" w:space="0" w:color="000000"/>
              <w:bottom w:val="single" w:sz="6" w:space="0" w:color="FFFFFF"/>
              <w:right w:val="single" w:sz="4" w:space="0" w:color="365F91" w:themeColor="accent1" w:themeShade="BF"/>
            </w:tcBorders>
            <w:vAlign w:val="center"/>
          </w:tcPr>
          <w:p w14:paraId="65842E11" w14:textId="77777777" w:rsidR="00EB4310" w:rsidRPr="00D749D6" w:rsidRDefault="00EB4310" w:rsidP="00DA1515">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after="160"/>
              <w:ind w:firstLine="0"/>
              <w:jc w:val="center"/>
              <w:rPr>
                <w:sz w:val="20"/>
                <w:szCs w:val="20"/>
              </w:rPr>
            </w:pPr>
            <w:r w:rsidRPr="00D749D6">
              <w:rPr>
                <w:sz w:val="20"/>
                <w:szCs w:val="20"/>
              </w:rPr>
              <w:t>7 days</w:t>
            </w:r>
          </w:p>
        </w:tc>
      </w:tr>
      <w:tr w:rsidR="00EB4310" w:rsidRPr="00D749D6" w14:paraId="3B3D33CC" w14:textId="77777777" w:rsidTr="00DA1515">
        <w:trPr>
          <w:trHeight w:val="403"/>
        </w:trPr>
        <w:tc>
          <w:tcPr>
            <w:tcW w:w="2531" w:type="dxa"/>
            <w:tcBorders>
              <w:top w:val="single" w:sz="7" w:space="0" w:color="000000"/>
              <w:left w:val="single" w:sz="4" w:space="0" w:color="365F91" w:themeColor="accent1" w:themeShade="BF"/>
              <w:bottom w:val="single" w:sz="6" w:space="0" w:color="FFFFFF"/>
              <w:right w:val="single" w:sz="6" w:space="0" w:color="FFFFFF"/>
            </w:tcBorders>
            <w:vAlign w:val="center"/>
          </w:tcPr>
          <w:p w14:paraId="58FA0F6C" w14:textId="77777777" w:rsidR="00EB4310" w:rsidRPr="00D749D6" w:rsidRDefault="00EB4310" w:rsidP="00DA1515">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ind w:left="-80" w:right="-144" w:firstLine="0"/>
              <w:jc w:val="center"/>
              <w:rPr>
                <w:sz w:val="20"/>
                <w:szCs w:val="20"/>
              </w:rPr>
            </w:pPr>
            <w:r w:rsidRPr="00D749D6">
              <w:rPr>
                <w:sz w:val="20"/>
                <w:szCs w:val="20"/>
              </w:rPr>
              <w:t xml:space="preserve">Suspended Sediment </w:t>
            </w:r>
            <w:r w:rsidR="00BA6844" w:rsidRPr="00D749D6">
              <w:rPr>
                <w:sz w:val="20"/>
                <w:szCs w:val="20"/>
              </w:rPr>
              <w:t>C</w:t>
            </w:r>
            <w:r w:rsidRPr="00D749D6">
              <w:rPr>
                <w:sz w:val="20"/>
                <w:szCs w:val="20"/>
              </w:rPr>
              <w:t>oncentration</w:t>
            </w:r>
          </w:p>
        </w:tc>
        <w:tc>
          <w:tcPr>
            <w:tcW w:w="1524" w:type="dxa"/>
            <w:tcBorders>
              <w:top w:val="single" w:sz="7" w:space="0" w:color="000000"/>
              <w:left w:val="single" w:sz="7" w:space="0" w:color="000000"/>
              <w:bottom w:val="single" w:sz="6" w:space="0" w:color="FFFFFF"/>
              <w:right w:val="single" w:sz="7" w:space="0" w:color="000000"/>
            </w:tcBorders>
            <w:vAlign w:val="center"/>
          </w:tcPr>
          <w:p w14:paraId="0C2E7C74" w14:textId="77777777" w:rsidR="00EB4310" w:rsidRPr="00D749D6" w:rsidRDefault="00EB4310" w:rsidP="00DA1515">
            <w:pPr>
              <w:spacing w:before="40"/>
              <w:ind w:left="-170" w:right="-80" w:hanging="90"/>
              <w:jc w:val="center"/>
              <w:rPr>
                <w:sz w:val="20"/>
                <w:szCs w:val="20"/>
              </w:rPr>
            </w:pPr>
            <w:r w:rsidRPr="00D749D6">
              <w:rPr>
                <w:sz w:val="20"/>
                <w:szCs w:val="20"/>
              </w:rPr>
              <w:t>Not Applicable</w:t>
            </w:r>
          </w:p>
        </w:tc>
        <w:tc>
          <w:tcPr>
            <w:tcW w:w="1286" w:type="dxa"/>
            <w:tcBorders>
              <w:top w:val="single" w:sz="7" w:space="0" w:color="000000"/>
              <w:left w:val="single" w:sz="7" w:space="0" w:color="000000"/>
              <w:bottom w:val="single" w:sz="8" w:space="0" w:color="000000"/>
              <w:right w:val="double" w:sz="2" w:space="0" w:color="000000"/>
            </w:tcBorders>
            <w:vAlign w:val="center"/>
          </w:tcPr>
          <w:p w14:paraId="6E6915ED" w14:textId="77777777" w:rsidR="00EB4310" w:rsidRPr="00D749D6" w:rsidRDefault="00EB4310" w:rsidP="00DA1515">
            <w:pPr>
              <w:spacing w:before="40"/>
              <w:jc w:val="center"/>
              <w:rPr>
                <w:sz w:val="20"/>
                <w:szCs w:val="20"/>
              </w:rPr>
            </w:pPr>
            <w:r w:rsidRPr="00D749D6">
              <w:rPr>
                <w:sz w:val="20"/>
                <w:szCs w:val="20"/>
              </w:rPr>
              <w:t>−</w:t>
            </w:r>
          </w:p>
        </w:tc>
        <w:tc>
          <w:tcPr>
            <w:tcW w:w="1814" w:type="dxa"/>
            <w:tcBorders>
              <w:top w:val="single" w:sz="7" w:space="0" w:color="000000"/>
              <w:left w:val="double" w:sz="2" w:space="0" w:color="000000"/>
              <w:bottom w:val="single" w:sz="6" w:space="0" w:color="FFFFFF"/>
              <w:right w:val="single" w:sz="6" w:space="0" w:color="FFFFFF"/>
            </w:tcBorders>
            <w:vAlign w:val="center"/>
          </w:tcPr>
          <w:p w14:paraId="507B103F" w14:textId="77777777" w:rsidR="00EB4310" w:rsidRPr="00D749D6" w:rsidRDefault="00EB4310" w:rsidP="00DA1515">
            <w:pPr>
              <w:tabs>
                <w:tab w:val="left" w:pos="-1440"/>
                <w:tab w:val="left" w:pos="-720"/>
                <w:tab w:val="left" w:pos="-17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ind w:firstLine="0"/>
              <w:jc w:val="center"/>
              <w:rPr>
                <w:sz w:val="20"/>
                <w:szCs w:val="20"/>
              </w:rPr>
            </w:pPr>
            <w:r w:rsidRPr="00D749D6">
              <w:rPr>
                <w:sz w:val="20"/>
                <w:szCs w:val="20"/>
              </w:rPr>
              <w:t>Cool &amp; Dark</w:t>
            </w:r>
          </w:p>
        </w:tc>
        <w:tc>
          <w:tcPr>
            <w:tcW w:w="1600" w:type="dxa"/>
            <w:tcBorders>
              <w:top w:val="single" w:sz="7" w:space="0" w:color="000000"/>
              <w:left w:val="single" w:sz="7" w:space="0" w:color="000000"/>
              <w:bottom w:val="single" w:sz="6" w:space="0" w:color="FFFFFF"/>
              <w:right w:val="single" w:sz="4" w:space="0" w:color="365F91" w:themeColor="accent1" w:themeShade="BF"/>
            </w:tcBorders>
            <w:vAlign w:val="center"/>
          </w:tcPr>
          <w:p w14:paraId="1C2B1123" w14:textId="77777777" w:rsidR="00EB4310" w:rsidRPr="00D749D6" w:rsidRDefault="00EB4310" w:rsidP="00DA1515">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ind w:firstLine="0"/>
              <w:jc w:val="center"/>
              <w:rPr>
                <w:sz w:val="20"/>
                <w:szCs w:val="20"/>
              </w:rPr>
            </w:pPr>
            <w:r w:rsidRPr="00D749D6">
              <w:rPr>
                <w:sz w:val="20"/>
                <w:szCs w:val="20"/>
              </w:rPr>
              <w:t>120 days</w:t>
            </w:r>
          </w:p>
        </w:tc>
      </w:tr>
      <w:tr w:rsidR="00EB4310" w:rsidRPr="00D749D6" w14:paraId="15E24E82" w14:textId="77777777" w:rsidTr="00556D40">
        <w:trPr>
          <w:trHeight w:val="412"/>
        </w:trPr>
        <w:tc>
          <w:tcPr>
            <w:tcW w:w="2531" w:type="dxa"/>
            <w:tcBorders>
              <w:top w:val="single" w:sz="7" w:space="0" w:color="000000"/>
              <w:left w:val="single" w:sz="4" w:space="0" w:color="365F91" w:themeColor="accent1" w:themeShade="BF"/>
              <w:bottom w:val="single" w:sz="7" w:space="0" w:color="000000"/>
              <w:right w:val="single" w:sz="6" w:space="0" w:color="FFFFFF"/>
            </w:tcBorders>
            <w:vAlign w:val="center"/>
          </w:tcPr>
          <w:p w14:paraId="35F8E8E9" w14:textId="77777777" w:rsidR="00EB4310" w:rsidRPr="00D749D6" w:rsidRDefault="00EB4310" w:rsidP="00DA1515">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ind w:left="-80" w:right="-144" w:firstLine="0"/>
              <w:jc w:val="center"/>
              <w:rPr>
                <w:sz w:val="20"/>
                <w:szCs w:val="20"/>
              </w:rPr>
            </w:pPr>
            <w:r w:rsidRPr="00D749D6">
              <w:rPr>
                <w:sz w:val="20"/>
                <w:szCs w:val="20"/>
              </w:rPr>
              <w:t>Silicates</w:t>
            </w:r>
          </w:p>
        </w:tc>
        <w:tc>
          <w:tcPr>
            <w:tcW w:w="1524" w:type="dxa"/>
            <w:tcBorders>
              <w:top w:val="single" w:sz="7" w:space="0" w:color="000000"/>
              <w:left w:val="single" w:sz="7" w:space="0" w:color="000000"/>
              <w:bottom w:val="single" w:sz="7" w:space="0" w:color="000000"/>
              <w:right w:val="single" w:sz="8" w:space="0" w:color="000000"/>
            </w:tcBorders>
            <w:vAlign w:val="center"/>
          </w:tcPr>
          <w:p w14:paraId="290BF748" w14:textId="77777777" w:rsidR="00EB4310" w:rsidRPr="00D749D6" w:rsidRDefault="00DC61D7" w:rsidP="00DA1515">
            <w:pPr>
              <w:spacing w:before="40"/>
              <w:ind w:left="-170" w:right="-80" w:hanging="90"/>
              <w:jc w:val="center"/>
              <w:rPr>
                <w:sz w:val="20"/>
                <w:szCs w:val="20"/>
              </w:rPr>
            </w:pPr>
            <w:r w:rsidRPr="00D749D6">
              <w:rPr>
                <w:sz w:val="20"/>
                <w:szCs w:val="20"/>
              </w:rPr>
              <w:t xml:space="preserve">Cool, ≤ </w:t>
            </w:r>
            <w:r w:rsidR="008B04A9">
              <w:rPr>
                <w:sz w:val="20"/>
                <w:szCs w:val="20"/>
              </w:rPr>
              <w:t>6</w:t>
            </w:r>
            <w:r w:rsidR="00EB4310" w:rsidRPr="00D749D6">
              <w:rPr>
                <w:sz w:val="20"/>
                <w:szCs w:val="20"/>
              </w:rPr>
              <w:t>°C</w:t>
            </w:r>
          </w:p>
        </w:tc>
        <w:tc>
          <w:tcPr>
            <w:tcW w:w="1286" w:type="dxa"/>
            <w:tcBorders>
              <w:top w:val="single" w:sz="8" w:space="0" w:color="000000"/>
              <w:left w:val="single" w:sz="8" w:space="0" w:color="000000"/>
              <w:bottom w:val="single" w:sz="8" w:space="0" w:color="000000"/>
              <w:right w:val="double" w:sz="2" w:space="0" w:color="000000"/>
            </w:tcBorders>
            <w:vAlign w:val="center"/>
          </w:tcPr>
          <w:p w14:paraId="4B1A4751" w14:textId="77777777" w:rsidR="00EB4310" w:rsidRPr="00D749D6" w:rsidRDefault="00EB4310" w:rsidP="00DA1515">
            <w:pPr>
              <w:spacing w:before="40"/>
              <w:ind w:firstLine="0"/>
              <w:jc w:val="center"/>
              <w:rPr>
                <w:sz w:val="20"/>
                <w:szCs w:val="20"/>
              </w:rPr>
            </w:pPr>
            <w:r w:rsidRPr="00D749D6">
              <w:rPr>
                <w:sz w:val="20"/>
                <w:szCs w:val="20"/>
              </w:rPr>
              <w:t>28</w:t>
            </w:r>
            <w:r w:rsidR="00C14725" w:rsidRPr="00D749D6">
              <w:rPr>
                <w:sz w:val="20"/>
                <w:szCs w:val="20"/>
              </w:rPr>
              <w:t xml:space="preserve"> days</w:t>
            </w:r>
          </w:p>
        </w:tc>
        <w:tc>
          <w:tcPr>
            <w:tcW w:w="1814" w:type="dxa"/>
            <w:tcBorders>
              <w:top w:val="single" w:sz="7" w:space="0" w:color="000000"/>
              <w:left w:val="double" w:sz="2" w:space="0" w:color="000000"/>
              <w:bottom w:val="single" w:sz="7" w:space="0" w:color="000000"/>
              <w:right w:val="single" w:sz="8" w:space="0" w:color="000000"/>
            </w:tcBorders>
            <w:vAlign w:val="center"/>
          </w:tcPr>
          <w:p w14:paraId="4A2ED72D" w14:textId="77777777" w:rsidR="00EB4310" w:rsidRPr="00D749D6" w:rsidRDefault="00EB4310" w:rsidP="00DA1515">
            <w:pPr>
              <w:tabs>
                <w:tab w:val="left" w:pos="-1440"/>
                <w:tab w:val="left" w:pos="-720"/>
                <w:tab w:val="left" w:pos="-17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ind w:firstLine="0"/>
              <w:jc w:val="center"/>
              <w:rPr>
                <w:sz w:val="20"/>
                <w:szCs w:val="20"/>
              </w:rPr>
            </w:pPr>
            <w:r w:rsidRPr="00D749D6">
              <w:rPr>
                <w:sz w:val="20"/>
                <w:szCs w:val="20"/>
              </w:rPr>
              <w:t xml:space="preserve">Cool, </w:t>
            </w:r>
            <w:bookmarkStart w:id="42" w:name="OLE_LINK1"/>
            <w:r w:rsidRPr="00D749D6">
              <w:rPr>
                <w:sz w:val="20"/>
                <w:szCs w:val="20"/>
              </w:rPr>
              <w:t>≤ 6</w:t>
            </w:r>
            <w:bookmarkEnd w:id="42"/>
            <w:r w:rsidRPr="00D749D6">
              <w:rPr>
                <w:sz w:val="20"/>
                <w:szCs w:val="20"/>
              </w:rPr>
              <w:t>°C</w:t>
            </w:r>
          </w:p>
        </w:tc>
        <w:tc>
          <w:tcPr>
            <w:tcW w:w="1600" w:type="dxa"/>
            <w:tcBorders>
              <w:top w:val="single" w:sz="7" w:space="0" w:color="000000"/>
              <w:left w:val="single" w:sz="8" w:space="0" w:color="000000"/>
              <w:bottom w:val="single" w:sz="7" w:space="0" w:color="000000"/>
              <w:right w:val="single" w:sz="4" w:space="0" w:color="365F91" w:themeColor="accent1" w:themeShade="BF"/>
            </w:tcBorders>
            <w:vAlign w:val="center"/>
          </w:tcPr>
          <w:p w14:paraId="0201B0A5" w14:textId="77777777" w:rsidR="00EB4310" w:rsidRPr="00D749D6" w:rsidRDefault="00EB4310" w:rsidP="00DA1515">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ind w:firstLine="0"/>
              <w:jc w:val="center"/>
              <w:rPr>
                <w:sz w:val="20"/>
                <w:szCs w:val="20"/>
              </w:rPr>
            </w:pPr>
            <w:r w:rsidRPr="00D749D6">
              <w:rPr>
                <w:sz w:val="20"/>
                <w:szCs w:val="20"/>
              </w:rPr>
              <w:t>28 days</w:t>
            </w:r>
          </w:p>
        </w:tc>
      </w:tr>
      <w:tr w:rsidR="00EB4310" w:rsidRPr="00D749D6" w14:paraId="4D2CFF3D" w14:textId="77777777" w:rsidTr="00DA1515">
        <w:trPr>
          <w:trHeight w:val="628"/>
        </w:trPr>
        <w:tc>
          <w:tcPr>
            <w:tcW w:w="2531" w:type="dxa"/>
            <w:tcBorders>
              <w:top w:val="single" w:sz="7" w:space="0" w:color="000000"/>
              <w:left w:val="single" w:sz="4" w:space="0" w:color="365F91" w:themeColor="accent1" w:themeShade="BF"/>
              <w:bottom w:val="single" w:sz="7" w:space="0" w:color="000000"/>
              <w:right w:val="single" w:sz="6" w:space="0" w:color="FFFFFF"/>
            </w:tcBorders>
            <w:shd w:val="clear" w:color="auto" w:fill="FFFFFF" w:themeFill="background1"/>
            <w:vAlign w:val="center"/>
          </w:tcPr>
          <w:p w14:paraId="25EA9D48" w14:textId="77777777" w:rsidR="00EB4310" w:rsidRPr="00D749D6" w:rsidRDefault="00EB4310" w:rsidP="00DA1515">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ind w:left="-80" w:right="-144" w:firstLine="0"/>
              <w:jc w:val="center"/>
              <w:rPr>
                <w:sz w:val="20"/>
                <w:szCs w:val="20"/>
              </w:rPr>
            </w:pPr>
            <w:r w:rsidRPr="00D749D6">
              <w:rPr>
                <w:sz w:val="20"/>
                <w:szCs w:val="20"/>
              </w:rPr>
              <w:t>Total Phosphorus</w:t>
            </w:r>
          </w:p>
        </w:tc>
        <w:tc>
          <w:tcPr>
            <w:tcW w:w="1524" w:type="dxa"/>
            <w:tcBorders>
              <w:top w:val="single" w:sz="7" w:space="0" w:color="000000"/>
              <w:left w:val="single" w:sz="7" w:space="0" w:color="000000"/>
              <w:bottom w:val="single" w:sz="7" w:space="0" w:color="000000"/>
              <w:right w:val="single" w:sz="8" w:space="0" w:color="000000"/>
            </w:tcBorders>
            <w:shd w:val="clear" w:color="auto" w:fill="FFFFFF" w:themeFill="background1"/>
            <w:vAlign w:val="center"/>
          </w:tcPr>
          <w:p w14:paraId="34A0ABA6" w14:textId="77777777" w:rsidR="00EB4310" w:rsidRPr="00D749D6" w:rsidRDefault="00EB4310" w:rsidP="00DA1515">
            <w:pPr>
              <w:spacing w:before="40"/>
              <w:ind w:right="-80" w:firstLine="0"/>
              <w:jc w:val="center"/>
            </w:pPr>
            <w:r w:rsidRPr="00D749D6">
              <w:rPr>
                <w:sz w:val="20"/>
                <w:szCs w:val="20"/>
              </w:rPr>
              <w:t>Not Applicable</w:t>
            </w:r>
          </w:p>
        </w:tc>
        <w:tc>
          <w:tcPr>
            <w:tcW w:w="1286" w:type="dxa"/>
            <w:tcBorders>
              <w:top w:val="single" w:sz="8" w:space="0" w:color="000000"/>
              <w:left w:val="single" w:sz="8" w:space="0" w:color="000000"/>
              <w:bottom w:val="single" w:sz="8" w:space="0" w:color="000000"/>
              <w:right w:val="double" w:sz="2" w:space="0" w:color="000000"/>
            </w:tcBorders>
            <w:shd w:val="clear" w:color="auto" w:fill="FFFFFF" w:themeFill="background1"/>
            <w:vAlign w:val="center"/>
          </w:tcPr>
          <w:p w14:paraId="12E5C6A4" w14:textId="77777777" w:rsidR="00EB4310" w:rsidRPr="00D749D6" w:rsidRDefault="00EB4310" w:rsidP="00DA1515">
            <w:pPr>
              <w:spacing w:before="40"/>
              <w:jc w:val="center"/>
              <w:rPr>
                <w:sz w:val="20"/>
                <w:szCs w:val="20"/>
              </w:rPr>
            </w:pPr>
            <w:r w:rsidRPr="00D749D6">
              <w:rPr>
                <w:sz w:val="20"/>
                <w:szCs w:val="20"/>
              </w:rPr>
              <w:t>–</w:t>
            </w:r>
          </w:p>
        </w:tc>
        <w:tc>
          <w:tcPr>
            <w:tcW w:w="1814" w:type="dxa"/>
            <w:tcBorders>
              <w:top w:val="single" w:sz="7" w:space="0" w:color="000000"/>
              <w:left w:val="double" w:sz="2" w:space="0" w:color="000000"/>
              <w:bottom w:val="single" w:sz="7" w:space="0" w:color="000000"/>
              <w:right w:val="single" w:sz="8" w:space="0" w:color="000000"/>
            </w:tcBorders>
            <w:shd w:val="clear" w:color="auto" w:fill="FFFFFF" w:themeFill="background1"/>
            <w:vAlign w:val="center"/>
          </w:tcPr>
          <w:p w14:paraId="1402320F" w14:textId="77777777" w:rsidR="00EB4310" w:rsidRPr="00D749D6" w:rsidRDefault="00EB4310" w:rsidP="00DA1515">
            <w:pPr>
              <w:tabs>
                <w:tab w:val="left" w:pos="-1440"/>
                <w:tab w:val="left" w:pos="-720"/>
                <w:tab w:val="left" w:pos="-17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ind w:left="-80" w:firstLine="0"/>
              <w:jc w:val="center"/>
              <w:rPr>
                <w:sz w:val="20"/>
                <w:szCs w:val="20"/>
              </w:rPr>
            </w:pPr>
            <w:r w:rsidRPr="00D749D6">
              <w:rPr>
                <w:sz w:val="20"/>
                <w:szCs w:val="20"/>
              </w:rPr>
              <w:t>Cool, ≤ 6°C and H</w:t>
            </w:r>
            <w:r w:rsidRPr="00D749D6">
              <w:rPr>
                <w:sz w:val="20"/>
                <w:szCs w:val="20"/>
                <w:vertAlign w:val="subscript"/>
              </w:rPr>
              <w:t>2</w:t>
            </w:r>
            <w:r w:rsidRPr="00D749D6">
              <w:rPr>
                <w:sz w:val="20"/>
                <w:szCs w:val="20"/>
              </w:rPr>
              <w:t>SO</w:t>
            </w:r>
            <w:r w:rsidRPr="00D749D6">
              <w:rPr>
                <w:sz w:val="20"/>
                <w:szCs w:val="20"/>
                <w:vertAlign w:val="subscript"/>
              </w:rPr>
              <w:t xml:space="preserve">4 </w:t>
            </w:r>
            <w:r w:rsidRPr="00D749D6">
              <w:rPr>
                <w:sz w:val="20"/>
                <w:szCs w:val="20"/>
              </w:rPr>
              <w:t>to pH&lt;2. Or freeze</w:t>
            </w:r>
          </w:p>
        </w:tc>
        <w:tc>
          <w:tcPr>
            <w:tcW w:w="1600" w:type="dxa"/>
            <w:tcBorders>
              <w:top w:val="single" w:sz="7" w:space="0" w:color="000000"/>
              <w:left w:val="single" w:sz="8" w:space="0" w:color="000000"/>
              <w:bottom w:val="single" w:sz="7" w:space="0" w:color="000000"/>
              <w:right w:val="single" w:sz="4" w:space="0" w:color="365F91" w:themeColor="accent1" w:themeShade="BF"/>
            </w:tcBorders>
            <w:shd w:val="clear" w:color="auto" w:fill="FFFFFF" w:themeFill="background1"/>
            <w:vAlign w:val="center"/>
          </w:tcPr>
          <w:p w14:paraId="334730EF" w14:textId="77777777" w:rsidR="00EB4310" w:rsidRPr="00D749D6" w:rsidRDefault="00EB4310" w:rsidP="00DA1515">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ind w:firstLine="0"/>
              <w:jc w:val="center"/>
              <w:rPr>
                <w:sz w:val="20"/>
                <w:szCs w:val="20"/>
              </w:rPr>
            </w:pPr>
            <w:r w:rsidRPr="00D749D6">
              <w:rPr>
                <w:sz w:val="20"/>
                <w:szCs w:val="20"/>
              </w:rPr>
              <w:t>28 days</w:t>
            </w:r>
          </w:p>
        </w:tc>
      </w:tr>
      <w:tr w:rsidR="00EB4310" w:rsidRPr="00D749D6" w14:paraId="5874997F" w14:textId="77777777" w:rsidTr="00DA1515">
        <w:trPr>
          <w:trHeight w:val="430"/>
        </w:trPr>
        <w:tc>
          <w:tcPr>
            <w:tcW w:w="2531" w:type="dxa"/>
            <w:tcBorders>
              <w:top w:val="single" w:sz="7" w:space="0" w:color="000000"/>
              <w:left w:val="single" w:sz="4" w:space="0" w:color="365F91" w:themeColor="accent1" w:themeShade="BF"/>
              <w:bottom w:val="single" w:sz="7" w:space="0" w:color="000000"/>
              <w:right w:val="single" w:sz="6" w:space="0" w:color="FFFFFF"/>
            </w:tcBorders>
            <w:shd w:val="clear" w:color="auto" w:fill="FFFFFF" w:themeFill="background1"/>
            <w:vAlign w:val="center"/>
          </w:tcPr>
          <w:p w14:paraId="5248ACC3" w14:textId="77777777" w:rsidR="00EB4310" w:rsidRPr="00D749D6" w:rsidRDefault="00EB4310" w:rsidP="00DA1515">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ind w:left="-80" w:right="-144" w:firstLine="0"/>
              <w:jc w:val="center"/>
              <w:rPr>
                <w:sz w:val="20"/>
                <w:szCs w:val="20"/>
              </w:rPr>
            </w:pPr>
            <w:r w:rsidRPr="00D749D6">
              <w:rPr>
                <w:sz w:val="20"/>
                <w:szCs w:val="20"/>
              </w:rPr>
              <w:t>Total Nitrogen</w:t>
            </w:r>
          </w:p>
        </w:tc>
        <w:tc>
          <w:tcPr>
            <w:tcW w:w="1524" w:type="dxa"/>
            <w:tcBorders>
              <w:top w:val="single" w:sz="7" w:space="0" w:color="000000"/>
              <w:left w:val="single" w:sz="7" w:space="0" w:color="000000"/>
              <w:bottom w:val="single" w:sz="7" w:space="0" w:color="000000"/>
              <w:right w:val="single" w:sz="8" w:space="0" w:color="000000"/>
            </w:tcBorders>
            <w:shd w:val="clear" w:color="auto" w:fill="FFFFFF" w:themeFill="background1"/>
            <w:vAlign w:val="center"/>
          </w:tcPr>
          <w:p w14:paraId="49189A5E" w14:textId="77777777" w:rsidR="00EB4310" w:rsidRPr="00D749D6" w:rsidRDefault="00EB4310" w:rsidP="00DA1515">
            <w:pPr>
              <w:spacing w:before="40"/>
              <w:ind w:right="-80" w:firstLine="0"/>
              <w:jc w:val="center"/>
            </w:pPr>
            <w:r w:rsidRPr="00D749D6">
              <w:rPr>
                <w:sz w:val="20"/>
                <w:szCs w:val="20"/>
              </w:rPr>
              <w:t>Not Applicable</w:t>
            </w:r>
          </w:p>
        </w:tc>
        <w:tc>
          <w:tcPr>
            <w:tcW w:w="1286" w:type="dxa"/>
            <w:tcBorders>
              <w:top w:val="single" w:sz="8" w:space="0" w:color="000000"/>
              <w:left w:val="single" w:sz="8" w:space="0" w:color="000000"/>
              <w:bottom w:val="single" w:sz="8" w:space="0" w:color="000000"/>
              <w:right w:val="double" w:sz="2" w:space="0" w:color="000000"/>
            </w:tcBorders>
            <w:shd w:val="clear" w:color="auto" w:fill="FFFFFF" w:themeFill="background1"/>
            <w:vAlign w:val="center"/>
          </w:tcPr>
          <w:p w14:paraId="4FE6E6B5" w14:textId="77777777" w:rsidR="00EB4310" w:rsidRPr="00D749D6" w:rsidRDefault="00EB4310" w:rsidP="00DA1515">
            <w:pPr>
              <w:spacing w:before="40"/>
              <w:jc w:val="center"/>
              <w:rPr>
                <w:sz w:val="20"/>
                <w:szCs w:val="20"/>
              </w:rPr>
            </w:pPr>
            <w:r w:rsidRPr="00D749D6">
              <w:rPr>
                <w:sz w:val="20"/>
                <w:szCs w:val="20"/>
              </w:rPr>
              <w:t>–</w:t>
            </w:r>
          </w:p>
        </w:tc>
        <w:tc>
          <w:tcPr>
            <w:tcW w:w="1814" w:type="dxa"/>
            <w:tcBorders>
              <w:top w:val="single" w:sz="7" w:space="0" w:color="000000"/>
              <w:left w:val="double" w:sz="2" w:space="0" w:color="000000"/>
              <w:bottom w:val="single" w:sz="7" w:space="0" w:color="000000"/>
              <w:right w:val="single" w:sz="8" w:space="0" w:color="000000"/>
            </w:tcBorders>
            <w:shd w:val="clear" w:color="auto" w:fill="FFFFFF" w:themeFill="background1"/>
            <w:vAlign w:val="center"/>
          </w:tcPr>
          <w:p w14:paraId="682D906F" w14:textId="77777777" w:rsidR="00556D40" w:rsidRDefault="00EB4310" w:rsidP="00DA1515">
            <w:pPr>
              <w:tabs>
                <w:tab w:val="left" w:pos="-1440"/>
                <w:tab w:val="left" w:pos="-720"/>
                <w:tab w:val="left" w:pos="-17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ind w:left="-80" w:firstLine="0"/>
              <w:jc w:val="center"/>
              <w:rPr>
                <w:sz w:val="20"/>
                <w:szCs w:val="20"/>
              </w:rPr>
            </w:pPr>
            <w:r w:rsidRPr="00D749D6">
              <w:rPr>
                <w:sz w:val="20"/>
                <w:szCs w:val="20"/>
              </w:rPr>
              <w:t>Cool, ≤ 6°C</w:t>
            </w:r>
            <w:r w:rsidRPr="00D749D6">
              <w:rPr>
                <w:sz w:val="20"/>
                <w:szCs w:val="20"/>
                <w:vertAlign w:val="superscript"/>
              </w:rPr>
              <w:t xml:space="preserve"> c</w:t>
            </w:r>
          </w:p>
          <w:p w14:paraId="370AD4A2" w14:textId="77777777" w:rsidR="00EB4310" w:rsidRPr="00D749D6" w:rsidRDefault="009622C8" w:rsidP="00DA1515">
            <w:pPr>
              <w:tabs>
                <w:tab w:val="left" w:pos="-1440"/>
                <w:tab w:val="left" w:pos="-720"/>
                <w:tab w:val="left" w:pos="-17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ind w:left="-80" w:firstLine="0"/>
              <w:jc w:val="center"/>
              <w:rPr>
                <w:sz w:val="20"/>
                <w:szCs w:val="20"/>
              </w:rPr>
            </w:pPr>
            <w:r>
              <w:rPr>
                <w:sz w:val="20"/>
                <w:szCs w:val="20"/>
              </w:rPr>
              <w:t>o</w:t>
            </w:r>
            <w:r w:rsidR="00EB4310" w:rsidRPr="00D749D6">
              <w:rPr>
                <w:sz w:val="20"/>
                <w:szCs w:val="20"/>
              </w:rPr>
              <w:t>r freeze</w:t>
            </w:r>
          </w:p>
        </w:tc>
        <w:tc>
          <w:tcPr>
            <w:tcW w:w="1600" w:type="dxa"/>
            <w:tcBorders>
              <w:top w:val="single" w:sz="7" w:space="0" w:color="000000"/>
              <w:left w:val="single" w:sz="8" w:space="0" w:color="000000"/>
              <w:bottom w:val="single" w:sz="7" w:space="0" w:color="000000"/>
              <w:right w:val="single" w:sz="4" w:space="0" w:color="365F91" w:themeColor="accent1" w:themeShade="BF"/>
            </w:tcBorders>
            <w:shd w:val="clear" w:color="auto" w:fill="FFFFFF" w:themeFill="background1"/>
            <w:vAlign w:val="center"/>
          </w:tcPr>
          <w:p w14:paraId="358C0A51" w14:textId="77777777" w:rsidR="00EB4310" w:rsidRPr="00D749D6" w:rsidRDefault="00EB4310" w:rsidP="00DA1515">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ind w:firstLine="0"/>
              <w:jc w:val="center"/>
              <w:rPr>
                <w:sz w:val="20"/>
                <w:szCs w:val="20"/>
              </w:rPr>
            </w:pPr>
            <w:r w:rsidRPr="00D749D6">
              <w:rPr>
                <w:sz w:val="20"/>
                <w:szCs w:val="20"/>
              </w:rPr>
              <w:t>28 days</w:t>
            </w:r>
          </w:p>
        </w:tc>
      </w:tr>
      <w:tr w:rsidR="00EB4310" w:rsidRPr="00D749D6" w14:paraId="79B409FD" w14:textId="77777777" w:rsidTr="00DA1515">
        <w:trPr>
          <w:trHeight w:val="268"/>
        </w:trPr>
        <w:tc>
          <w:tcPr>
            <w:tcW w:w="2531" w:type="dxa"/>
            <w:tcBorders>
              <w:top w:val="single" w:sz="7" w:space="0" w:color="000000"/>
              <w:left w:val="single" w:sz="4" w:space="0" w:color="365F91" w:themeColor="accent1" w:themeShade="BF"/>
              <w:bottom w:val="single" w:sz="8" w:space="0" w:color="000000"/>
              <w:right w:val="single" w:sz="6" w:space="0" w:color="FFFFFF"/>
            </w:tcBorders>
            <w:shd w:val="clear" w:color="auto" w:fill="FFFFFF" w:themeFill="background1"/>
            <w:vAlign w:val="center"/>
          </w:tcPr>
          <w:p w14:paraId="0C316F56" w14:textId="77777777" w:rsidR="00EB4310" w:rsidRPr="00D749D6" w:rsidRDefault="00EB4310" w:rsidP="00DA1515">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ind w:left="-80" w:right="-144" w:firstLine="0"/>
              <w:jc w:val="center"/>
              <w:rPr>
                <w:sz w:val="20"/>
                <w:szCs w:val="20"/>
              </w:rPr>
            </w:pPr>
            <w:r w:rsidRPr="00D749D6">
              <w:rPr>
                <w:sz w:val="20"/>
                <w:szCs w:val="20"/>
              </w:rPr>
              <w:t xml:space="preserve">Total </w:t>
            </w:r>
            <w:proofErr w:type="spellStart"/>
            <w:r w:rsidRPr="00D749D6">
              <w:rPr>
                <w:sz w:val="20"/>
                <w:szCs w:val="20"/>
              </w:rPr>
              <w:t>Kjeldahl</w:t>
            </w:r>
            <w:proofErr w:type="spellEnd"/>
            <w:r w:rsidRPr="00D749D6">
              <w:rPr>
                <w:sz w:val="20"/>
                <w:szCs w:val="20"/>
              </w:rPr>
              <w:t xml:space="preserve"> Nitrogen</w:t>
            </w:r>
          </w:p>
        </w:tc>
        <w:tc>
          <w:tcPr>
            <w:tcW w:w="1524" w:type="dxa"/>
            <w:tcBorders>
              <w:top w:val="single" w:sz="7" w:space="0" w:color="000000"/>
              <w:left w:val="single" w:sz="7" w:space="0" w:color="000000"/>
              <w:bottom w:val="single" w:sz="8" w:space="0" w:color="000000"/>
              <w:right w:val="single" w:sz="8" w:space="0" w:color="000000"/>
            </w:tcBorders>
            <w:shd w:val="clear" w:color="auto" w:fill="FFFFFF" w:themeFill="background1"/>
            <w:vAlign w:val="center"/>
          </w:tcPr>
          <w:p w14:paraId="5F88F3AF" w14:textId="77777777" w:rsidR="00EB4310" w:rsidRPr="00D749D6" w:rsidRDefault="00EB4310" w:rsidP="00DA1515">
            <w:pPr>
              <w:spacing w:before="40"/>
              <w:ind w:right="-80" w:firstLine="0"/>
              <w:jc w:val="center"/>
            </w:pPr>
            <w:r w:rsidRPr="00D749D6">
              <w:rPr>
                <w:sz w:val="20"/>
                <w:szCs w:val="20"/>
              </w:rPr>
              <w:t>Not Applicable</w:t>
            </w:r>
          </w:p>
        </w:tc>
        <w:tc>
          <w:tcPr>
            <w:tcW w:w="1286" w:type="dxa"/>
            <w:tcBorders>
              <w:top w:val="single" w:sz="8" w:space="0" w:color="000000"/>
              <w:left w:val="single" w:sz="8" w:space="0" w:color="000000"/>
              <w:bottom w:val="single" w:sz="8" w:space="0" w:color="000000"/>
              <w:right w:val="double" w:sz="2" w:space="0" w:color="000000"/>
            </w:tcBorders>
            <w:shd w:val="clear" w:color="auto" w:fill="FFFFFF" w:themeFill="background1"/>
            <w:vAlign w:val="center"/>
          </w:tcPr>
          <w:p w14:paraId="23F95851" w14:textId="77777777" w:rsidR="00EB4310" w:rsidRPr="00D749D6" w:rsidRDefault="00EB4310" w:rsidP="00DA1515">
            <w:pPr>
              <w:spacing w:before="40"/>
              <w:jc w:val="center"/>
              <w:rPr>
                <w:sz w:val="20"/>
                <w:szCs w:val="20"/>
              </w:rPr>
            </w:pPr>
            <w:r w:rsidRPr="00D749D6">
              <w:rPr>
                <w:sz w:val="20"/>
                <w:szCs w:val="20"/>
              </w:rPr>
              <w:t>–</w:t>
            </w:r>
          </w:p>
        </w:tc>
        <w:tc>
          <w:tcPr>
            <w:tcW w:w="1814" w:type="dxa"/>
            <w:tcBorders>
              <w:top w:val="single" w:sz="7" w:space="0" w:color="000000"/>
              <w:left w:val="double" w:sz="2" w:space="0" w:color="000000"/>
              <w:bottom w:val="single" w:sz="8" w:space="0" w:color="000000"/>
              <w:right w:val="single" w:sz="8" w:space="0" w:color="000000"/>
            </w:tcBorders>
            <w:shd w:val="clear" w:color="auto" w:fill="FFFFFF" w:themeFill="background1"/>
            <w:vAlign w:val="center"/>
          </w:tcPr>
          <w:p w14:paraId="2FBDE9CD" w14:textId="77777777" w:rsidR="00EB4310" w:rsidRPr="00D749D6" w:rsidRDefault="00EB4310" w:rsidP="00DA1515">
            <w:pPr>
              <w:tabs>
                <w:tab w:val="left" w:pos="-1440"/>
                <w:tab w:val="left" w:pos="-720"/>
                <w:tab w:val="left" w:pos="-17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ind w:left="-80" w:firstLine="0"/>
              <w:jc w:val="center"/>
              <w:rPr>
                <w:sz w:val="20"/>
                <w:szCs w:val="20"/>
              </w:rPr>
            </w:pPr>
            <w:r w:rsidRPr="00D749D6">
              <w:rPr>
                <w:sz w:val="20"/>
                <w:szCs w:val="20"/>
              </w:rPr>
              <w:t xml:space="preserve">Cool, ≤ 6°C, </w:t>
            </w:r>
            <w:r w:rsidR="002C3F42" w:rsidRPr="00D749D6">
              <w:rPr>
                <w:sz w:val="20"/>
                <w:szCs w:val="20"/>
              </w:rPr>
              <w:t xml:space="preserve">and </w:t>
            </w:r>
            <w:r w:rsidRPr="00D749D6">
              <w:rPr>
                <w:sz w:val="20"/>
                <w:szCs w:val="20"/>
              </w:rPr>
              <w:t>H</w:t>
            </w:r>
            <w:r w:rsidRPr="00D749D6">
              <w:rPr>
                <w:sz w:val="20"/>
                <w:szCs w:val="20"/>
                <w:vertAlign w:val="subscript"/>
              </w:rPr>
              <w:t>2</w:t>
            </w:r>
            <w:r w:rsidRPr="00D749D6">
              <w:rPr>
                <w:sz w:val="20"/>
                <w:szCs w:val="20"/>
              </w:rPr>
              <w:t>SO</w:t>
            </w:r>
            <w:r w:rsidRPr="00D749D6">
              <w:rPr>
                <w:sz w:val="20"/>
                <w:szCs w:val="20"/>
                <w:vertAlign w:val="subscript"/>
              </w:rPr>
              <w:t xml:space="preserve">4 </w:t>
            </w:r>
            <w:r w:rsidRPr="00D749D6">
              <w:rPr>
                <w:sz w:val="20"/>
                <w:szCs w:val="20"/>
              </w:rPr>
              <w:t>to pH&lt;2</w:t>
            </w:r>
          </w:p>
        </w:tc>
        <w:tc>
          <w:tcPr>
            <w:tcW w:w="1600" w:type="dxa"/>
            <w:tcBorders>
              <w:top w:val="single" w:sz="7" w:space="0" w:color="000000"/>
              <w:left w:val="single" w:sz="8" w:space="0" w:color="000000"/>
              <w:bottom w:val="single" w:sz="8" w:space="0" w:color="000000"/>
              <w:right w:val="single" w:sz="4" w:space="0" w:color="365F91" w:themeColor="accent1" w:themeShade="BF"/>
            </w:tcBorders>
            <w:shd w:val="clear" w:color="auto" w:fill="FFFFFF" w:themeFill="background1"/>
            <w:vAlign w:val="center"/>
          </w:tcPr>
          <w:p w14:paraId="23BF372A" w14:textId="77777777" w:rsidR="00EB4310" w:rsidRPr="00D749D6" w:rsidRDefault="00EB4310" w:rsidP="00DA1515">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40"/>
              <w:ind w:firstLine="0"/>
              <w:jc w:val="center"/>
              <w:rPr>
                <w:sz w:val="20"/>
                <w:szCs w:val="20"/>
              </w:rPr>
            </w:pPr>
            <w:r w:rsidRPr="00D749D6">
              <w:rPr>
                <w:sz w:val="20"/>
                <w:szCs w:val="20"/>
              </w:rPr>
              <w:t>28 days</w:t>
            </w:r>
          </w:p>
        </w:tc>
      </w:tr>
      <w:tr w:rsidR="00EB4310" w:rsidRPr="00D749D6" w14:paraId="27DACE26" w14:textId="77777777" w:rsidTr="00DA1515">
        <w:trPr>
          <w:trHeight w:val="367"/>
        </w:trPr>
        <w:tc>
          <w:tcPr>
            <w:tcW w:w="8755" w:type="dxa"/>
            <w:gridSpan w:val="5"/>
            <w:tcBorders>
              <w:top w:val="single" w:sz="8" w:space="0" w:color="000000"/>
              <w:left w:val="single" w:sz="4" w:space="0" w:color="365F91" w:themeColor="accent1" w:themeShade="BF"/>
              <w:bottom w:val="single" w:sz="4" w:space="0" w:color="365F91" w:themeColor="accent1" w:themeShade="BF"/>
              <w:right w:val="single" w:sz="4" w:space="0" w:color="365F91" w:themeColor="accent1" w:themeShade="BF"/>
            </w:tcBorders>
            <w:shd w:val="clear" w:color="auto" w:fill="D0EBB3"/>
            <w:vAlign w:val="center"/>
          </w:tcPr>
          <w:p w14:paraId="0AF036E9" w14:textId="77777777" w:rsidR="00EB4310" w:rsidRPr="00556D40" w:rsidRDefault="00EB4310" w:rsidP="00556D40">
            <w:pPr>
              <w:pStyle w:val="FootnoteText"/>
              <w:spacing w:line="259" w:lineRule="auto"/>
              <w:ind w:firstLine="105"/>
            </w:pPr>
            <w:r w:rsidRPr="00556D40">
              <w:rPr>
                <w:rStyle w:val="FootnoteReference"/>
                <w:vertAlign w:val="superscript"/>
              </w:rPr>
              <w:footnoteRef/>
            </w:r>
            <w:r w:rsidRPr="00556D40">
              <w:rPr>
                <w:vertAlign w:val="superscript"/>
              </w:rPr>
              <w:t xml:space="preserve">  </w:t>
            </w:r>
            <w:r w:rsidRPr="00556D40">
              <w:t>Virginia River Input Monitoring (RIM) samples are preserved according to Tidal WQ specifications.</w:t>
            </w:r>
          </w:p>
          <w:p w14:paraId="3C772FD5" w14:textId="77777777" w:rsidR="00EB4310" w:rsidRPr="00556D40" w:rsidRDefault="00EB4310" w:rsidP="00556D40">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line="259" w:lineRule="auto"/>
              <w:ind w:firstLine="105"/>
              <w:rPr>
                <w:sz w:val="20"/>
                <w:szCs w:val="20"/>
              </w:rPr>
            </w:pPr>
            <w:r w:rsidRPr="00556D40">
              <w:rPr>
                <w:rStyle w:val="FootnoteReference"/>
                <w:sz w:val="20"/>
                <w:szCs w:val="20"/>
                <w:vertAlign w:val="superscript"/>
              </w:rPr>
              <w:t>b</w:t>
            </w:r>
            <w:r w:rsidRPr="00556D40">
              <w:rPr>
                <w:sz w:val="20"/>
                <w:szCs w:val="20"/>
                <w:vertAlign w:val="superscript"/>
              </w:rPr>
              <w:t xml:space="preserve"> </w:t>
            </w:r>
            <w:r w:rsidR="00556D40">
              <w:rPr>
                <w:sz w:val="20"/>
                <w:szCs w:val="20"/>
                <w:vertAlign w:val="superscript"/>
              </w:rPr>
              <w:t xml:space="preserve"> </w:t>
            </w:r>
            <w:r w:rsidRPr="00556D40">
              <w:rPr>
                <w:sz w:val="20"/>
                <w:szCs w:val="20"/>
              </w:rPr>
              <w:t>Maryland RIM samples are preserved according to Nontidal WQ specifications.</w:t>
            </w:r>
          </w:p>
          <w:p w14:paraId="4372D825" w14:textId="77777777" w:rsidR="00EB4310" w:rsidRPr="00D749D6" w:rsidRDefault="00556D40" w:rsidP="00556D40">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line="259" w:lineRule="auto"/>
              <w:ind w:firstLine="105"/>
              <w:rPr>
                <w:sz w:val="20"/>
                <w:szCs w:val="20"/>
              </w:rPr>
            </w:pPr>
            <w:r w:rsidRPr="009622C8">
              <w:rPr>
                <w:sz w:val="18"/>
                <w:szCs w:val="18"/>
                <w:vertAlign w:val="superscript"/>
              </w:rPr>
              <w:t>C</w:t>
            </w:r>
            <w:r w:rsidR="00EB4310" w:rsidRPr="00556D40">
              <w:rPr>
                <w:sz w:val="20"/>
                <w:szCs w:val="20"/>
              </w:rPr>
              <w:t xml:space="preserve"> Samples may be acidified but </w:t>
            </w:r>
            <w:r>
              <w:rPr>
                <w:sz w:val="20"/>
                <w:szCs w:val="20"/>
              </w:rPr>
              <w:t xml:space="preserve">would </w:t>
            </w:r>
            <w:r w:rsidR="00EB4310" w:rsidRPr="00556D40">
              <w:rPr>
                <w:sz w:val="20"/>
                <w:szCs w:val="20"/>
              </w:rPr>
              <w:t>require pH adjustment prior to analysis by the alkaline persulfate method.</w:t>
            </w:r>
          </w:p>
        </w:tc>
      </w:tr>
    </w:tbl>
    <w:p w14:paraId="10233EF5" w14:textId="77777777" w:rsidR="00B9107B" w:rsidRPr="00A36485" w:rsidRDefault="00B9107B" w:rsidP="00C0639C">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after="160" w:line="259" w:lineRule="auto"/>
        <w:rPr>
          <w:rFonts w:ascii="Franklin Gothic Book" w:hAnsi="Franklin Gothic Book"/>
          <w:sz w:val="20"/>
          <w:szCs w:val="20"/>
        </w:rPr>
      </w:pPr>
    </w:p>
    <w:p w14:paraId="3332E47E" w14:textId="77777777" w:rsidR="00F86075" w:rsidRPr="00556D40" w:rsidRDefault="005D4C58" w:rsidP="008B04A9">
      <w:pPr>
        <w:keepNext/>
        <w:keepLines/>
        <w:numPr>
          <w:ilvl w:val="0"/>
          <w:numId w:val="10"/>
        </w:num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u w:val="single"/>
        </w:rPr>
      </w:pPr>
      <w:r w:rsidRPr="00556D40">
        <w:rPr>
          <w:sz w:val="20"/>
          <w:szCs w:val="20"/>
          <w:u w:val="single"/>
        </w:rPr>
        <w:lastRenderedPageBreak/>
        <w:t>S</w:t>
      </w:r>
      <w:r w:rsidR="00F86075" w:rsidRPr="00556D40">
        <w:rPr>
          <w:sz w:val="20"/>
          <w:szCs w:val="20"/>
          <w:u w:val="single"/>
        </w:rPr>
        <w:t>ample Receiving</w:t>
      </w:r>
    </w:p>
    <w:p w14:paraId="4274850C" w14:textId="77777777" w:rsidR="00873188" w:rsidRPr="00556D40" w:rsidRDefault="00873188" w:rsidP="008B04A9">
      <w:pPr>
        <w:keepNext/>
        <w:keepLines/>
        <w:numPr>
          <w:ilvl w:val="1"/>
          <w:numId w:val="10"/>
        </w:numPr>
        <w:tabs>
          <w:tab w:val="left" w:pos="-1440"/>
          <w:tab w:val="left" w:pos="-720"/>
          <w:tab w:val="left" w:pos="135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556D40">
        <w:rPr>
          <w:sz w:val="20"/>
          <w:szCs w:val="20"/>
        </w:rPr>
        <w:t>The laboratory must establish p</w:t>
      </w:r>
      <w:r w:rsidR="00F51262" w:rsidRPr="00556D40">
        <w:rPr>
          <w:sz w:val="20"/>
          <w:szCs w:val="20"/>
        </w:rPr>
        <w:t>rocedures</w:t>
      </w:r>
      <w:r w:rsidR="004664A5" w:rsidRPr="00556D40">
        <w:rPr>
          <w:sz w:val="20"/>
          <w:szCs w:val="20"/>
        </w:rPr>
        <w:t xml:space="preserve"> for </w:t>
      </w:r>
      <w:r w:rsidR="002373FF" w:rsidRPr="00556D40">
        <w:rPr>
          <w:sz w:val="20"/>
          <w:szCs w:val="20"/>
        </w:rPr>
        <w:t xml:space="preserve">the </w:t>
      </w:r>
      <w:r w:rsidR="004664A5" w:rsidRPr="00556D40">
        <w:rPr>
          <w:sz w:val="20"/>
          <w:szCs w:val="20"/>
        </w:rPr>
        <w:t>recei</w:t>
      </w:r>
      <w:r w:rsidR="002373FF" w:rsidRPr="00556D40">
        <w:rPr>
          <w:sz w:val="20"/>
          <w:szCs w:val="20"/>
        </w:rPr>
        <w:t>pt</w:t>
      </w:r>
      <w:r w:rsidR="004664A5" w:rsidRPr="00556D40">
        <w:rPr>
          <w:sz w:val="20"/>
          <w:szCs w:val="20"/>
        </w:rPr>
        <w:t>, identification</w:t>
      </w:r>
      <w:r w:rsidR="00F51262" w:rsidRPr="00556D40">
        <w:rPr>
          <w:sz w:val="20"/>
          <w:szCs w:val="20"/>
        </w:rPr>
        <w:t xml:space="preserve"> and custody</w:t>
      </w:r>
      <w:r w:rsidR="002373FF" w:rsidRPr="00556D40">
        <w:rPr>
          <w:sz w:val="20"/>
          <w:szCs w:val="20"/>
        </w:rPr>
        <w:t xml:space="preserve"> of samples</w:t>
      </w:r>
      <w:r w:rsidRPr="00556D40">
        <w:rPr>
          <w:sz w:val="20"/>
          <w:szCs w:val="20"/>
        </w:rPr>
        <w:t>.</w:t>
      </w:r>
    </w:p>
    <w:p w14:paraId="0B20FDF2" w14:textId="77777777" w:rsidR="005D4C58" w:rsidRPr="002B2291" w:rsidRDefault="00FA1E74" w:rsidP="008B04A9">
      <w:pPr>
        <w:keepNext/>
        <w:keepLines/>
        <w:numPr>
          <w:ilvl w:val="2"/>
          <w:numId w:val="10"/>
        </w:numPr>
        <w:tabs>
          <w:tab w:val="left" w:pos="-1440"/>
          <w:tab w:val="left" w:pos="-7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The laboratory shall designate a</w:t>
      </w:r>
      <w:r w:rsidR="005D4C58" w:rsidRPr="002B2291">
        <w:rPr>
          <w:sz w:val="20"/>
          <w:szCs w:val="20"/>
        </w:rPr>
        <w:t xml:space="preserve"> sample custodian and staff responsible for receiving</w:t>
      </w:r>
      <w:r w:rsidRPr="002B2291">
        <w:rPr>
          <w:sz w:val="20"/>
          <w:szCs w:val="20"/>
        </w:rPr>
        <w:t xml:space="preserve"> samples</w:t>
      </w:r>
      <w:r w:rsidR="005D4C58" w:rsidRPr="002B2291">
        <w:rPr>
          <w:sz w:val="20"/>
          <w:szCs w:val="20"/>
        </w:rPr>
        <w:t>.</w:t>
      </w:r>
    </w:p>
    <w:p w14:paraId="0BBAE590" w14:textId="77777777" w:rsidR="005D4C58" w:rsidRPr="002B2291" w:rsidRDefault="005D4C58" w:rsidP="008B04A9">
      <w:pPr>
        <w:keepNext/>
        <w:keepLines/>
        <w:numPr>
          <w:ilvl w:val="2"/>
          <w:numId w:val="10"/>
        </w:numPr>
        <w:tabs>
          <w:tab w:val="left" w:pos="-1440"/>
          <w:tab w:val="left" w:pos="-7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 xml:space="preserve">The condition of the shipping and sample containers </w:t>
      </w:r>
      <w:r w:rsidR="001753BD" w:rsidRPr="002B2291">
        <w:rPr>
          <w:sz w:val="20"/>
          <w:szCs w:val="20"/>
        </w:rPr>
        <w:t>must</w:t>
      </w:r>
      <w:r w:rsidR="008160B8" w:rsidRPr="002B2291">
        <w:rPr>
          <w:sz w:val="20"/>
          <w:szCs w:val="20"/>
        </w:rPr>
        <w:t xml:space="preserve"> </w:t>
      </w:r>
      <w:r w:rsidRPr="002B2291">
        <w:rPr>
          <w:sz w:val="20"/>
          <w:szCs w:val="20"/>
        </w:rPr>
        <w:t>be inspected and documented upon receipt by the sample custodian or his/her representative.</w:t>
      </w:r>
    </w:p>
    <w:p w14:paraId="1C058514" w14:textId="77777777" w:rsidR="000571D6" w:rsidRPr="002B2291" w:rsidRDefault="00F86075" w:rsidP="008B04A9">
      <w:pPr>
        <w:keepNext/>
        <w:keepLines/>
        <w:numPr>
          <w:ilvl w:val="2"/>
          <w:numId w:val="10"/>
        </w:numPr>
        <w:tabs>
          <w:tab w:val="left" w:pos="-1440"/>
          <w:tab w:val="left" w:pos="-7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The sample custodian and representatives will maintain records of sample receipt and condition.</w:t>
      </w:r>
    </w:p>
    <w:p w14:paraId="1ACF19D9" w14:textId="77777777" w:rsidR="00FA1E74" w:rsidRPr="002B2291" w:rsidRDefault="000571D6" w:rsidP="009622C8">
      <w:pPr>
        <w:keepNext/>
        <w:keepLines/>
        <w:numPr>
          <w:ilvl w:val="2"/>
          <w:numId w:val="10"/>
        </w:numPr>
        <w:tabs>
          <w:tab w:val="left" w:pos="-1440"/>
          <w:tab w:val="left" w:pos="-7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 xml:space="preserve">Each sample container </w:t>
      </w:r>
      <w:r w:rsidR="000729AB" w:rsidRPr="002B2291">
        <w:rPr>
          <w:sz w:val="20"/>
          <w:szCs w:val="20"/>
        </w:rPr>
        <w:t xml:space="preserve">must </w:t>
      </w:r>
      <w:r w:rsidRPr="002B2291">
        <w:rPr>
          <w:sz w:val="20"/>
          <w:szCs w:val="20"/>
        </w:rPr>
        <w:t>be labeled with a unique identifier that is cross-referenced with the corresponding field documentation.</w:t>
      </w:r>
    </w:p>
    <w:p w14:paraId="161F5B8C" w14:textId="77777777" w:rsidR="00AB47F9" w:rsidRPr="002B2291" w:rsidRDefault="00AB47F9" w:rsidP="008B04A9">
      <w:pPr>
        <w:keepNext/>
        <w:keepLines/>
        <w:numPr>
          <w:ilvl w:val="1"/>
          <w:numId w:val="10"/>
        </w:numPr>
        <w:tabs>
          <w:tab w:val="left" w:pos="-1440"/>
          <w:tab w:val="left" w:pos="-720"/>
          <w:tab w:val="num" w:pos="144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 xml:space="preserve">The laboratory must establish a sample acceptance policy </w:t>
      </w:r>
      <w:r w:rsidR="006878F6" w:rsidRPr="002B2291">
        <w:rPr>
          <w:sz w:val="20"/>
          <w:szCs w:val="20"/>
        </w:rPr>
        <w:t xml:space="preserve">and procedures </w:t>
      </w:r>
      <w:r w:rsidRPr="002B2291">
        <w:rPr>
          <w:sz w:val="20"/>
          <w:szCs w:val="20"/>
        </w:rPr>
        <w:t xml:space="preserve">that </w:t>
      </w:r>
      <w:r w:rsidR="00981363" w:rsidRPr="002B2291">
        <w:rPr>
          <w:sz w:val="20"/>
          <w:szCs w:val="20"/>
        </w:rPr>
        <w:t>include:</w:t>
      </w:r>
    </w:p>
    <w:p w14:paraId="4C07C8CC" w14:textId="77777777" w:rsidR="00AB47F9" w:rsidRPr="002B2291" w:rsidRDefault="000C69ED" w:rsidP="008B04A9">
      <w:pPr>
        <w:keepNext/>
        <w:keepLines/>
        <w:numPr>
          <w:ilvl w:val="2"/>
          <w:numId w:val="10"/>
        </w:numPr>
        <w:tabs>
          <w:tab w:val="left" w:pos="-1440"/>
          <w:tab w:val="left" w:pos="-7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Procedures</w:t>
      </w:r>
      <w:r w:rsidR="00AB47F9" w:rsidRPr="002B2291">
        <w:rPr>
          <w:sz w:val="20"/>
          <w:szCs w:val="20"/>
        </w:rPr>
        <w:t xml:space="preserve"> to verify that the samples have been properly prese</w:t>
      </w:r>
      <w:r w:rsidR="00FA1E74" w:rsidRPr="002B2291">
        <w:rPr>
          <w:sz w:val="20"/>
          <w:szCs w:val="20"/>
        </w:rPr>
        <w:t>rved</w:t>
      </w:r>
      <w:r w:rsidR="000729AB" w:rsidRPr="002B2291">
        <w:rPr>
          <w:sz w:val="20"/>
          <w:szCs w:val="20"/>
        </w:rPr>
        <w:t xml:space="preserve"> by checking the </w:t>
      </w:r>
      <w:r w:rsidR="00AB47F9" w:rsidRPr="002B2291">
        <w:rPr>
          <w:sz w:val="20"/>
          <w:szCs w:val="20"/>
        </w:rPr>
        <w:t xml:space="preserve">temperature and pH, and </w:t>
      </w:r>
      <w:r w:rsidR="004664A5" w:rsidRPr="002B2291">
        <w:rPr>
          <w:sz w:val="20"/>
          <w:szCs w:val="20"/>
        </w:rPr>
        <w:t xml:space="preserve">ensuring </w:t>
      </w:r>
      <w:r w:rsidR="00AB47F9" w:rsidRPr="002B2291">
        <w:rPr>
          <w:sz w:val="20"/>
          <w:szCs w:val="20"/>
        </w:rPr>
        <w:t xml:space="preserve">that </w:t>
      </w:r>
      <w:r w:rsidR="001A1514" w:rsidRPr="002B2291">
        <w:rPr>
          <w:sz w:val="20"/>
          <w:szCs w:val="20"/>
        </w:rPr>
        <w:t xml:space="preserve">no </w:t>
      </w:r>
      <w:r w:rsidR="00AB47F9" w:rsidRPr="002B2291">
        <w:rPr>
          <w:sz w:val="20"/>
          <w:szCs w:val="20"/>
        </w:rPr>
        <w:t>leakage or cross-contamination has occurred</w:t>
      </w:r>
      <w:r w:rsidR="002405C5" w:rsidRPr="002B2291">
        <w:rPr>
          <w:sz w:val="20"/>
          <w:szCs w:val="20"/>
        </w:rPr>
        <w:t>, and,</w:t>
      </w:r>
    </w:p>
    <w:p w14:paraId="61AF2A20" w14:textId="77777777" w:rsidR="00AB47F9" w:rsidRPr="002B2291" w:rsidRDefault="002405C5" w:rsidP="008B04A9">
      <w:pPr>
        <w:keepNext/>
        <w:keepLines/>
        <w:numPr>
          <w:ilvl w:val="2"/>
          <w:numId w:val="10"/>
        </w:numPr>
        <w:tabs>
          <w:tab w:val="left" w:pos="-1440"/>
          <w:tab w:val="left" w:pos="-7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A p</w:t>
      </w:r>
      <w:r w:rsidR="005F71A9" w:rsidRPr="002B2291">
        <w:rPr>
          <w:sz w:val="20"/>
          <w:szCs w:val="20"/>
        </w:rPr>
        <w:t xml:space="preserve">olicy for analyzing </w:t>
      </w:r>
      <w:r w:rsidR="000729AB" w:rsidRPr="002B2291">
        <w:rPr>
          <w:sz w:val="20"/>
          <w:szCs w:val="20"/>
        </w:rPr>
        <w:t xml:space="preserve">incorrectly preserved </w:t>
      </w:r>
      <w:r w:rsidR="003A72DE" w:rsidRPr="002B2291">
        <w:rPr>
          <w:sz w:val="20"/>
          <w:szCs w:val="20"/>
        </w:rPr>
        <w:t>samples</w:t>
      </w:r>
      <w:r w:rsidR="001A1514" w:rsidRPr="002B2291">
        <w:rPr>
          <w:sz w:val="20"/>
          <w:szCs w:val="20"/>
        </w:rPr>
        <w:t xml:space="preserve"> </w:t>
      </w:r>
      <w:r w:rsidR="000729AB" w:rsidRPr="002B2291">
        <w:rPr>
          <w:sz w:val="20"/>
          <w:szCs w:val="20"/>
        </w:rPr>
        <w:t>and the associated qualifier codes that would accompany data</w:t>
      </w:r>
      <w:r w:rsidR="005F71A9" w:rsidRPr="002B2291">
        <w:rPr>
          <w:sz w:val="20"/>
          <w:szCs w:val="20"/>
        </w:rPr>
        <w:t xml:space="preserve"> from these samples</w:t>
      </w:r>
      <w:r w:rsidR="000729AB" w:rsidRPr="002B2291">
        <w:rPr>
          <w:sz w:val="20"/>
          <w:szCs w:val="20"/>
        </w:rPr>
        <w:t>.</w:t>
      </w:r>
      <w:r w:rsidR="00AB47F9" w:rsidRPr="002B2291">
        <w:rPr>
          <w:sz w:val="20"/>
          <w:szCs w:val="20"/>
        </w:rPr>
        <w:br/>
      </w:r>
    </w:p>
    <w:p w14:paraId="17EFFCAC" w14:textId="77777777" w:rsidR="003B11E2" w:rsidRPr="002B2291" w:rsidRDefault="00BC5B44" w:rsidP="00C0639C">
      <w:pPr>
        <w:keepNext/>
        <w:keepLines/>
        <w:numPr>
          <w:ilvl w:val="0"/>
          <w:numId w:val="10"/>
        </w:numPr>
        <w:tabs>
          <w:tab w:val="left" w:pos="-1440"/>
          <w:tab w:val="left" w:pos="-720"/>
          <w:tab w:val="left" w:pos="990"/>
          <w:tab w:val="left" w:pos="135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u w:val="single"/>
        </w:rPr>
      </w:pPr>
      <w:r w:rsidRPr="002B2291">
        <w:rPr>
          <w:sz w:val="20"/>
          <w:szCs w:val="20"/>
          <w:u w:val="single"/>
        </w:rPr>
        <w:t xml:space="preserve">Sample </w:t>
      </w:r>
      <w:r w:rsidR="00415BBE" w:rsidRPr="002B2291">
        <w:rPr>
          <w:sz w:val="20"/>
          <w:szCs w:val="20"/>
          <w:u w:val="single"/>
        </w:rPr>
        <w:t>Storage</w:t>
      </w:r>
      <w:r w:rsidR="000571D6" w:rsidRPr="002B2291">
        <w:rPr>
          <w:sz w:val="20"/>
          <w:szCs w:val="20"/>
          <w:u w:val="single"/>
        </w:rPr>
        <w:t xml:space="preserve"> and Disposal</w:t>
      </w:r>
    </w:p>
    <w:p w14:paraId="6CBD0D4D" w14:textId="77777777" w:rsidR="00C175B5" w:rsidRPr="002B2291" w:rsidRDefault="003B11E2" w:rsidP="00C0639C">
      <w:pPr>
        <w:keepNext/>
        <w:keepLines/>
        <w:numPr>
          <w:ilvl w:val="1"/>
          <w:numId w:val="10"/>
        </w:numPr>
        <w:tabs>
          <w:tab w:val="left" w:pos="-1440"/>
          <w:tab w:val="left" w:pos="-720"/>
          <w:tab w:val="left" w:pos="1350"/>
          <w:tab w:val="left" w:pos="2760"/>
          <w:tab w:val="left" w:pos="420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 xml:space="preserve">Storage temperatures of refrigerators and freezers must be checked </w:t>
      </w:r>
      <w:r w:rsidR="000729AB" w:rsidRPr="002B2291">
        <w:rPr>
          <w:sz w:val="20"/>
          <w:szCs w:val="20"/>
        </w:rPr>
        <w:t xml:space="preserve">each day of normal </w:t>
      </w:r>
      <w:r w:rsidR="00BA1C7D" w:rsidRPr="002B2291">
        <w:rPr>
          <w:sz w:val="20"/>
          <w:szCs w:val="20"/>
        </w:rPr>
        <w:t xml:space="preserve">laboratory </w:t>
      </w:r>
      <w:r w:rsidR="000729AB" w:rsidRPr="002B2291">
        <w:rPr>
          <w:sz w:val="20"/>
          <w:szCs w:val="20"/>
        </w:rPr>
        <w:t>operation</w:t>
      </w:r>
      <w:r w:rsidRPr="002B2291">
        <w:rPr>
          <w:sz w:val="20"/>
          <w:szCs w:val="20"/>
        </w:rPr>
        <w:t xml:space="preserve"> and recorded in a temperature log.</w:t>
      </w:r>
    </w:p>
    <w:p w14:paraId="2BB4335E" w14:textId="77777777" w:rsidR="003B11E2" w:rsidRPr="002B2291" w:rsidRDefault="00C175B5" w:rsidP="00C0639C">
      <w:pPr>
        <w:keepNext/>
        <w:keepLines/>
        <w:numPr>
          <w:ilvl w:val="1"/>
          <w:numId w:val="10"/>
        </w:numPr>
        <w:tabs>
          <w:tab w:val="left" w:pos="-1440"/>
          <w:tab w:val="left" w:pos="-720"/>
          <w:tab w:val="left" w:pos="1350"/>
          <w:tab w:val="left" w:pos="2760"/>
          <w:tab w:val="left" w:pos="420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 xml:space="preserve">Samples shall be stored according to the conditions specified in Table </w:t>
      </w:r>
      <w:r w:rsidR="008B04A9">
        <w:rPr>
          <w:sz w:val="20"/>
          <w:szCs w:val="20"/>
        </w:rPr>
        <w:t>6</w:t>
      </w:r>
      <w:r w:rsidR="007A620C" w:rsidRPr="002B2291">
        <w:rPr>
          <w:sz w:val="20"/>
          <w:szCs w:val="20"/>
        </w:rPr>
        <w:t>.1</w:t>
      </w:r>
      <w:r w:rsidR="00474FED" w:rsidRPr="002B2291">
        <w:rPr>
          <w:sz w:val="20"/>
          <w:szCs w:val="20"/>
        </w:rPr>
        <w:t xml:space="preserve"> unless the laboratory has demonstrated </w:t>
      </w:r>
      <w:r w:rsidR="00A92130" w:rsidRPr="002B2291">
        <w:rPr>
          <w:sz w:val="20"/>
          <w:szCs w:val="20"/>
        </w:rPr>
        <w:t xml:space="preserve">that </w:t>
      </w:r>
      <w:r w:rsidR="00474FED" w:rsidRPr="002B2291">
        <w:rPr>
          <w:sz w:val="20"/>
          <w:szCs w:val="20"/>
        </w:rPr>
        <w:t xml:space="preserve">an alternative preservation </w:t>
      </w:r>
      <w:r w:rsidR="00DE4F09" w:rsidRPr="002B2291">
        <w:rPr>
          <w:sz w:val="20"/>
          <w:szCs w:val="20"/>
        </w:rPr>
        <w:t>method</w:t>
      </w:r>
      <w:r w:rsidR="00A92130" w:rsidRPr="002B2291">
        <w:rPr>
          <w:sz w:val="20"/>
          <w:szCs w:val="20"/>
        </w:rPr>
        <w:t xml:space="preserve"> </w:t>
      </w:r>
      <w:r w:rsidR="00474FED" w:rsidRPr="002B2291">
        <w:rPr>
          <w:sz w:val="20"/>
          <w:szCs w:val="20"/>
        </w:rPr>
        <w:t>yields equivalent results</w:t>
      </w:r>
      <w:r w:rsidR="008B04A9">
        <w:rPr>
          <w:sz w:val="20"/>
          <w:szCs w:val="20"/>
        </w:rPr>
        <w:t>.</w:t>
      </w:r>
      <w:r w:rsidR="00474FED" w:rsidRPr="002B2291">
        <w:rPr>
          <w:sz w:val="20"/>
          <w:szCs w:val="20"/>
        </w:rPr>
        <w:t xml:space="preserve"> Deviations from these conditions shall be approved by </w:t>
      </w:r>
      <w:r w:rsidR="00727947">
        <w:rPr>
          <w:sz w:val="20"/>
          <w:szCs w:val="20"/>
        </w:rPr>
        <w:t>the CBP Data Integrity Workgroup</w:t>
      </w:r>
      <w:r w:rsidR="00474FED" w:rsidRPr="002B2291">
        <w:rPr>
          <w:sz w:val="20"/>
          <w:szCs w:val="20"/>
        </w:rPr>
        <w:t xml:space="preserve"> and the CBP QA Officer or his/her designee prior to making the change.</w:t>
      </w:r>
      <w:r w:rsidRPr="002B2291">
        <w:rPr>
          <w:sz w:val="20"/>
          <w:szCs w:val="20"/>
        </w:rPr>
        <w:t xml:space="preserve"> </w:t>
      </w:r>
    </w:p>
    <w:p w14:paraId="3B23624F" w14:textId="77777777" w:rsidR="003B11E2" w:rsidRPr="002B2291" w:rsidRDefault="003B11E2" w:rsidP="00C0639C">
      <w:pPr>
        <w:keepNext/>
        <w:keepLines/>
        <w:numPr>
          <w:ilvl w:val="1"/>
          <w:numId w:val="10"/>
        </w:numPr>
        <w:tabs>
          <w:tab w:val="left" w:pos="-1440"/>
          <w:tab w:val="left" w:pos="-720"/>
          <w:tab w:val="left" w:pos="1350"/>
          <w:tab w:val="left" w:pos="2760"/>
          <w:tab w:val="left" w:pos="420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Samples should be stored in an atmosphere free of all potential contaminants</w:t>
      </w:r>
      <w:r w:rsidR="00A1774E" w:rsidRPr="002B2291">
        <w:rPr>
          <w:sz w:val="20"/>
          <w:szCs w:val="20"/>
        </w:rPr>
        <w:t>, away from</w:t>
      </w:r>
      <w:r w:rsidR="00AF1F32" w:rsidRPr="002B2291">
        <w:rPr>
          <w:sz w:val="20"/>
          <w:szCs w:val="20"/>
        </w:rPr>
        <w:t xml:space="preserve"> </w:t>
      </w:r>
      <w:r w:rsidR="00C175B5" w:rsidRPr="002B2291">
        <w:rPr>
          <w:sz w:val="20"/>
          <w:szCs w:val="20"/>
        </w:rPr>
        <w:t xml:space="preserve">analytical </w:t>
      </w:r>
      <w:r w:rsidR="00AF1F32" w:rsidRPr="002B2291">
        <w:rPr>
          <w:sz w:val="20"/>
          <w:szCs w:val="20"/>
        </w:rPr>
        <w:t xml:space="preserve">standards, reagents and </w:t>
      </w:r>
      <w:r w:rsidR="00C175B5" w:rsidRPr="002B2291">
        <w:rPr>
          <w:sz w:val="20"/>
          <w:szCs w:val="20"/>
        </w:rPr>
        <w:t>food.</w:t>
      </w:r>
    </w:p>
    <w:p w14:paraId="577F3D46" w14:textId="77777777" w:rsidR="000571D6" w:rsidRPr="002B2291" w:rsidRDefault="00205BC2" w:rsidP="00C0639C">
      <w:pPr>
        <w:numPr>
          <w:ilvl w:val="1"/>
          <w:numId w:val="10"/>
        </w:numPr>
        <w:tabs>
          <w:tab w:val="left" w:pos="-1440"/>
          <w:tab w:val="left" w:pos="-72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Samples may be disposed after the data have been validated by the laboratory and reported to the State agency.</w:t>
      </w:r>
    </w:p>
    <w:p w14:paraId="475E98B2" w14:textId="77777777" w:rsidR="002B6CCC" w:rsidRPr="002B2291" w:rsidRDefault="00205BC2" w:rsidP="00C0639C">
      <w:pPr>
        <w:numPr>
          <w:ilvl w:val="1"/>
          <w:numId w:val="10"/>
        </w:numPr>
        <w:tabs>
          <w:tab w:val="left" w:pos="-1440"/>
          <w:tab w:val="left" w:pos="-72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Records documenting all phases of sample handling from collection to final analysis should be maintained for at least five years.</w:t>
      </w:r>
      <w:r w:rsidR="002B6CCC" w:rsidRPr="002B2291">
        <w:rPr>
          <w:sz w:val="20"/>
          <w:szCs w:val="20"/>
        </w:rPr>
        <w:br/>
      </w:r>
    </w:p>
    <w:p w14:paraId="1314BE95" w14:textId="77777777" w:rsidR="0079228C" w:rsidRPr="002B2291" w:rsidRDefault="002B6CCC" w:rsidP="00C0639C">
      <w:pPr>
        <w:numPr>
          <w:ilvl w:val="0"/>
          <w:numId w:val="10"/>
        </w:numPr>
        <w:tabs>
          <w:tab w:val="left" w:pos="-1440"/>
          <w:tab w:val="left" w:pos="-72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u w:val="single"/>
        </w:rPr>
      </w:pPr>
      <w:r w:rsidRPr="002B2291">
        <w:rPr>
          <w:sz w:val="20"/>
          <w:szCs w:val="20"/>
          <w:u w:val="single"/>
        </w:rPr>
        <w:t>Support Equipment and Supplies</w:t>
      </w:r>
    </w:p>
    <w:p w14:paraId="1DE00C68" w14:textId="77777777" w:rsidR="007F5B7A" w:rsidRPr="007F5B7A" w:rsidRDefault="007F5B7A" w:rsidP="00C0639C">
      <w:pPr>
        <w:numPr>
          <w:ilvl w:val="1"/>
          <w:numId w:val="10"/>
        </w:numPr>
        <w:tabs>
          <w:tab w:val="left" w:pos="-1440"/>
          <w:tab w:val="left" w:pos="-72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u w:val="single"/>
        </w:rPr>
      </w:pPr>
      <w:r>
        <w:rPr>
          <w:sz w:val="20"/>
          <w:szCs w:val="20"/>
        </w:rPr>
        <w:t xml:space="preserve">Analytical </w:t>
      </w:r>
      <w:r w:rsidR="00BA1C7D" w:rsidRPr="002B2291">
        <w:rPr>
          <w:sz w:val="20"/>
          <w:szCs w:val="20"/>
        </w:rPr>
        <w:t>b</w:t>
      </w:r>
      <w:r w:rsidR="0079228C" w:rsidRPr="002B2291">
        <w:rPr>
          <w:sz w:val="20"/>
          <w:szCs w:val="20"/>
        </w:rPr>
        <w:t>alance</w:t>
      </w:r>
    </w:p>
    <w:p w14:paraId="3748C70D" w14:textId="77777777" w:rsidR="00272BAD" w:rsidRPr="002B2291" w:rsidRDefault="007F5B7A" w:rsidP="007F5B7A">
      <w:pPr>
        <w:numPr>
          <w:ilvl w:val="2"/>
          <w:numId w:val="10"/>
        </w:numPr>
        <w:tabs>
          <w:tab w:val="left" w:pos="-1440"/>
          <w:tab w:val="left" w:pos="-72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u w:val="single"/>
        </w:rPr>
      </w:pPr>
      <w:r>
        <w:rPr>
          <w:sz w:val="20"/>
          <w:szCs w:val="20"/>
        </w:rPr>
        <w:t xml:space="preserve">The analytical balance </w:t>
      </w:r>
      <w:r w:rsidR="0079228C" w:rsidRPr="002B2291">
        <w:rPr>
          <w:sz w:val="20"/>
          <w:szCs w:val="20"/>
        </w:rPr>
        <w:t>is the most important piece of equipment in an analytica</w:t>
      </w:r>
      <w:r w:rsidR="00272BAD" w:rsidRPr="002B2291">
        <w:rPr>
          <w:sz w:val="20"/>
          <w:szCs w:val="20"/>
        </w:rPr>
        <w:t xml:space="preserve">l laboratory. </w:t>
      </w:r>
      <w:r>
        <w:rPr>
          <w:sz w:val="20"/>
          <w:szCs w:val="20"/>
        </w:rPr>
        <w:t xml:space="preserve">A balance with a </w:t>
      </w:r>
      <w:r w:rsidRPr="002B2291">
        <w:rPr>
          <w:sz w:val="20"/>
          <w:szCs w:val="20"/>
        </w:rPr>
        <w:t>sensitivity</w:t>
      </w:r>
      <w:r>
        <w:rPr>
          <w:sz w:val="20"/>
          <w:szCs w:val="20"/>
        </w:rPr>
        <w:t xml:space="preserve"> of a</w:t>
      </w:r>
      <w:r w:rsidRPr="002B2291">
        <w:rPr>
          <w:sz w:val="20"/>
          <w:szCs w:val="20"/>
        </w:rPr>
        <w:t>t least 0.1 milligram</w:t>
      </w:r>
      <w:r>
        <w:rPr>
          <w:sz w:val="20"/>
          <w:szCs w:val="20"/>
        </w:rPr>
        <w:t xml:space="preserve"> is required for weighing analytical standards. Reagents may not need this low sensitivity.</w:t>
      </w:r>
    </w:p>
    <w:p w14:paraId="7E090C52" w14:textId="77777777" w:rsidR="0079228C" w:rsidRPr="002B2291" w:rsidRDefault="00272BAD" w:rsidP="00C0639C">
      <w:pPr>
        <w:numPr>
          <w:ilvl w:val="2"/>
          <w:numId w:val="10"/>
        </w:numPr>
        <w:tabs>
          <w:tab w:val="clear" w:pos="1440"/>
          <w:tab w:val="left" w:pos="-1440"/>
          <w:tab w:val="left" w:pos="-720"/>
          <w:tab w:val="num"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ind w:left="1350" w:hanging="630"/>
        <w:rPr>
          <w:sz w:val="20"/>
          <w:szCs w:val="20"/>
          <w:u w:val="single"/>
        </w:rPr>
      </w:pPr>
      <w:r w:rsidRPr="002B2291">
        <w:rPr>
          <w:sz w:val="20"/>
          <w:szCs w:val="20"/>
        </w:rPr>
        <w:lastRenderedPageBreak/>
        <w:t>Mount the balance on a heavy table away from laboratory traffic, drafts and temperature changes.   Routinely check the level of the balance</w:t>
      </w:r>
      <w:r w:rsidR="0021242B" w:rsidRPr="002B2291">
        <w:rPr>
          <w:sz w:val="20"/>
          <w:szCs w:val="20"/>
        </w:rPr>
        <w:t>;</w:t>
      </w:r>
      <w:r w:rsidRPr="002B2291">
        <w:rPr>
          <w:sz w:val="20"/>
          <w:szCs w:val="20"/>
        </w:rPr>
        <w:t xml:space="preserve"> adjust </w:t>
      </w:r>
      <w:r w:rsidR="00A61AE6" w:rsidRPr="002B2291">
        <w:rPr>
          <w:sz w:val="20"/>
          <w:szCs w:val="20"/>
        </w:rPr>
        <w:t xml:space="preserve">level </w:t>
      </w:r>
      <w:r w:rsidRPr="002B2291">
        <w:rPr>
          <w:sz w:val="20"/>
          <w:szCs w:val="20"/>
        </w:rPr>
        <w:t>when necessary.</w:t>
      </w:r>
      <w:r w:rsidRPr="002B2291">
        <w:rPr>
          <w:sz w:val="20"/>
          <w:szCs w:val="20"/>
        </w:rPr>
        <w:br/>
      </w:r>
    </w:p>
    <w:p w14:paraId="3C2A9462" w14:textId="77777777" w:rsidR="00272BAD" w:rsidRPr="002B2291" w:rsidRDefault="00272BAD" w:rsidP="00C0639C">
      <w:pPr>
        <w:numPr>
          <w:ilvl w:val="2"/>
          <w:numId w:val="10"/>
        </w:numPr>
        <w:tabs>
          <w:tab w:val="clear" w:pos="1440"/>
          <w:tab w:val="left" w:pos="-1440"/>
          <w:tab w:val="left" w:pos="-1350"/>
          <w:tab w:val="left" w:pos="-720"/>
          <w:tab w:val="num" w:pos="1350"/>
          <w:tab w:val="left" w:pos="2760"/>
          <w:tab w:val="left" w:pos="4200"/>
          <w:tab w:val="left" w:pos="5040"/>
          <w:tab w:val="left" w:pos="5760"/>
          <w:tab w:val="left" w:pos="6480"/>
          <w:tab w:val="left" w:pos="7200"/>
          <w:tab w:val="left" w:pos="7920"/>
          <w:tab w:val="left" w:pos="8640"/>
          <w:tab w:val="left" w:pos="9360"/>
        </w:tabs>
        <w:spacing w:after="160" w:line="259" w:lineRule="auto"/>
        <w:ind w:left="1350" w:hanging="630"/>
        <w:rPr>
          <w:sz w:val="20"/>
          <w:szCs w:val="20"/>
          <w:u w:val="single"/>
        </w:rPr>
      </w:pPr>
      <w:r w:rsidRPr="002B2291">
        <w:rPr>
          <w:sz w:val="20"/>
          <w:szCs w:val="20"/>
        </w:rPr>
        <w:t>C</w:t>
      </w:r>
      <w:r w:rsidR="001C350C" w:rsidRPr="002B2291">
        <w:rPr>
          <w:sz w:val="20"/>
          <w:szCs w:val="20"/>
        </w:rPr>
        <w:t>heck c</w:t>
      </w:r>
      <w:r w:rsidRPr="002B2291">
        <w:rPr>
          <w:sz w:val="20"/>
          <w:szCs w:val="20"/>
        </w:rPr>
        <w:t>alibrat</w:t>
      </w:r>
      <w:r w:rsidR="001C350C" w:rsidRPr="002B2291">
        <w:rPr>
          <w:sz w:val="20"/>
          <w:szCs w:val="20"/>
        </w:rPr>
        <w:t>ion of</w:t>
      </w:r>
      <w:r w:rsidRPr="002B2291">
        <w:rPr>
          <w:sz w:val="20"/>
          <w:szCs w:val="20"/>
        </w:rPr>
        <w:t xml:space="preserve"> the balance </w:t>
      </w:r>
      <w:r w:rsidR="001753BD" w:rsidRPr="002B2291">
        <w:rPr>
          <w:sz w:val="20"/>
          <w:szCs w:val="20"/>
        </w:rPr>
        <w:t>each day of use</w:t>
      </w:r>
      <w:r w:rsidR="001C350C" w:rsidRPr="002B2291">
        <w:rPr>
          <w:sz w:val="20"/>
          <w:szCs w:val="20"/>
        </w:rPr>
        <w:t xml:space="preserve"> </w:t>
      </w:r>
      <w:r w:rsidRPr="002B2291">
        <w:rPr>
          <w:sz w:val="20"/>
          <w:szCs w:val="20"/>
        </w:rPr>
        <w:t xml:space="preserve">with </w:t>
      </w:r>
      <w:r w:rsidR="001C350C" w:rsidRPr="002B2291">
        <w:rPr>
          <w:sz w:val="20"/>
          <w:szCs w:val="20"/>
        </w:rPr>
        <w:t>NIST</w:t>
      </w:r>
      <w:r w:rsidR="00A61AE6" w:rsidRPr="002B2291">
        <w:rPr>
          <w:sz w:val="20"/>
          <w:szCs w:val="20"/>
        </w:rPr>
        <w:t>-</w:t>
      </w:r>
      <w:r w:rsidR="001C350C" w:rsidRPr="002B2291">
        <w:rPr>
          <w:sz w:val="20"/>
          <w:szCs w:val="20"/>
        </w:rPr>
        <w:t xml:space="preserve">traceable </w:t>
      </w:r>
      <w:r w:rsidRPr="002B2291">
        <w:rPr>
          <w:sz w:val="20"/>
          <w:szCs w:val="20"/>
        </w:rPr>
        <w:t>weight</w:t>
      </w:r>
      <w:r w:rsidR="001C350C" w:rsidRPr="002B2291">
        <w:rPr>
          <w:sz w:val="20"/>
          <w:szCs w:val="20"/>
        </w:rPr>
        <w:t>s that represent the working range, e.g., a high and low weight</w:t>
      </w:r>
      <w:r w:rsidRPr="002B2291">
        <w:rPr>
          <w:sz w:val="20"/>
          <w:szCs w:val="20"/>
        </w:rPr>
        <w:t>.</w:t>
      </w:r>
      <w:r w:rsidR="0021242B" w:rsidRPr="002B2291">
        <w:rPr>
          <w:sz w:val="20"/>
          <w:szCs w:val="20"/>
        </w:rPr>
        <w:t xml:space="preserve"> Make sure the balance temperature is equilibrated with room temperature.</w:t>
      </w:r>
    </w:p>
    <w:p w14:paraId="488B5156" w14:textId="77777777" w:rsidR="0021242B" w:rsidRPr="002B2291" w:rsidRDefault="001C350C" w:rsidP="00C0639C">
      <w:pPr>
        <w:numPr>
          <w:ilvl w:val="2"/>
          <w:numId w:val="10"/>
        </w:numPr>
        <w:tabs>
          <w:tab w:val="left" w:pos="-1440"/>
          <w:tab w:val="left" w:pos="-72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u w:val="single"/>
        </w:rPr>
      </w:pPr>
      <w:r w:rsidRPr="002B2291">
        <w:rPr>
          <w:sz w:val="20"/>
          <w:szCs w:val="20"/>
        </w:rPr>
        <w:t>The balance should be serviced and fully calibrated annually by a certified vendor</w:t>
      </w:r>
      <w:r w:rsidR="00366C21" w:rsidRPr="002B2291">
        <w:rPr>
          <w:sz w:val="20"/>
          <w:szCs w:val="20"/>
        </w:rPr>
        <w:t>.</w:t>
      </w:r>
    </w:p>
    <w:p w14:paraId="23BC3300" w14:textId="77777777" w:rsidR="00422B1D" w:rsidRPr="002B2291" w:rsidRDefault="0021242B" w:rsidP="00C0639C">
      <w:pPr>
        <w:numPr>
          <w:ilvl w:val="1"/>
          <w:numId w:val="10"/>
        </w:numPr>
        <w:tabs>
          <w:tab w:val="left" w:pos="-1440"/>
          <w:tab w:val="left" w:pos="-72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Reagent Water</w:t>
      </w:r>
    </w:p>
    <w:p w14:paraId="05FD49EA" w14:textId="77777777" w:rsidR="008B363F" w:rsidRPr="002B2291" w:rsidRDefault="00BA1C7D" w:rsidP="00C0639C">
      <w:pPr>
        <w:numPr>
          <w:ilvl w:val="2"/>
          <w:numId w:val="10"/>
        </w:numPr>
        <w:tabs>
          <w:tab w:val="left" w:pos="-1440"/>
          <w:tab w:val="left" w:pos="-72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Use only d</w:t>
      </w:r>
      <w:r w:rsidR="00422B1D" w:rsidRPr="002B2291">
        <w:rPr>
          <w:sz w:val="20"/>
          <w:szCs w:val="20"/>
        </w:rPr>
        <w:t xml:space="preserve">eionized or distilled water (&gt;10 </w:t>
      </w:r>
      <w:proofErr w:type="spellStart"/>
      <w:r w:rsidR="00422B1D" w:rsidRPr="002B2291">
        <w:rPr>
          <w:sz w:val="20"/>
          <w:szCs w:val="20"/>
        </w:rPr>
        <w:t>mΩ</w:t>
      </w:r>
      <w:proofErr w:type="spellEnd"/>
      <w:r w:rsidR="00422B1D" w:rsidRPr="002B2291">
        <w:rPr>
          <w:sz w:val="20"/>
          <w:szCs w:val="20"/>
        </w:rPr>
        <w:t xml:space="preserve">) that is demonstrated to be free of </w:t>
      </w:r>
      <w:proofErr w:type="spellStart"/>
      <w:r w:rsidR="00422B1D" w:rsidRPr="002B2291">
        <w:rPr>
          <w:sz w:val="20"/>
          <w:szCs w:val="20"/>
        </w:rPr>
        <w:t>analytes</w:t>
      </w:r>
      <w:proofErr w:type="spellEnd"/>
      <w:r w:rsidR="00422B1D" w:rsidRPr="002B2291">
        <w:rPr>
          <w:sz w:val="20"/>
          <w:szCs w:val="20"/>
        </w:rPr>
        <w:t xml:space="preserve"> of interest</w:t>
      </w:r>
      <w:r w:rsidRPr="002B2291">
        <w:rPr>
          <w:sz w:val="20"/>
          <w:szCs w:val="20"/>
        </w:rPr>
        <w:t>.</w:t>
      </w:r>
    </w:p>
    <w:p w14:paraId="61095159" w14:textId="77777777" w:rsidR="005D5856" w:rsidRPr="002B2291" w:rsidRDefault="008B363F" w:rsidP="00C0639C">
      <w:pPr>
        <w:numPr>
          <w:ilvl w:val="2"/>
          <w:numId w:val="10"/>
        </w:numPr>
        <w:tabs>
          <w:tab w:val="left" w:pos="-1440"/>
          <w:tab w:val="left" w:pos="-72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 xml:space="preserve">Check the resistivity of the reagent water each day of </w:t>
      </w:r>
      <w:r w:rsidR="00BA1C7D" w:rsidRPr="002B2291">
        <w:rPr>
          <w:sz w:val="20"/>
          <w:szCs w:val="20"/>
        </w:rPr>
        <w:t xml:space="preserve">use </w:t>
      </w:r>
      <w:r w:rsidRPr="002B2291">
        <w:rPr>
          <w:sz w:val="20"/>
          <w:szCs w:val="20"/>
        </w:rPr>
        <w:t>and record in logbook.</w:t>
      </w:r>
    </w:p>
    <w:p w14:paraId="3D82BE24" w14:textId="77777777" w:rsidR="005D5856" w:rsidRPr="002B2291" w:rsidRDefault="003040CE" w:rsidP="00C0639C">
      <w:pPr>
        <w:numPr>
          <w:ilvl w:val="1"/>
          <w:numId w:val="10"/>
        </w:numPr>
        <w:tabs>
          <w:tab w:val="left" w:pos="-1440"/>
          <w:tab w:val="left" w:pos="-72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 xml:space="preserve"> </w:t>
      </w:r>
      <w:r w:rsidR="001C350C" w:rsidRPr="002B2291">
        <w:rPr>
          <w:sz w:val="20"/>
          <w:szCs w:val="20"/>
        </w:rPr>
        <w:t xml:space="preserve">Artificial </w:t>
      </w:r>
      <w:r w:rsidRPr="002B2291">
        <w:rPr>
          <w:sz w:val="20"/>
          <w:szCs w:val="20"/>
        </w:rPr>
        <w:t>Sea Water</w:t>
      </w:r>
      <w:r w:rsidR="001C350C" w:rsidRPr="002B2291">
        <w:rPr>
          <w:sz w:val="20"/>
          <w:szCs w:val="20"/>
        </w:rPr>
        <w:t xml:space="preserve"> (ASW)</w:t>
      </w:r>
      <w:r w:rsidR="008C0DC5" w:rsidRPr="002B2291">
        <w:rPr>
          <w:color w:val="FF0000"/>
          <w:sz w:val="20"/>
          <w:szCs w:val="20"/>
        </w:rPr>
        <w:t xml:space="preserve"> </w:t>
      </w:r>
      <w:r w:rsidR="008C0DC5" w:rsidRPr="002B2291">
        <w:rPr>
          <w:sz w:val="20"/>
          <w:szCs w:val="20"/>
        </w:rPr>
        <w:t xml:space="preserve">– </w:t>
      </w:r>
      <w:r w:rsidR="005D5856" w:rsidRPr="002B2291">
        <w:rPr>
          <w:sz w:val="20"/>
          <w:szCs w:val="20"/>
        </w:rPr>
        <w:t>A p</w:t>
      </w:r>
      <w:r w:rsidR="008C0DC5" w:rsidRPr="002B2291">
        <w:rPr>
          <w:sz w:val="20"/>
          <w:szCs w:val="20"/>
        </w:rPr>
        <w:t>repare</w:t>
      </w:r>
      <w:r w:rsidR="005D5856" w:rsidRPr="002B2291">
        <w:rPr>
          <w:sz w:val="20"/>
          <w:szCs w:val="20"/>
        </w:rPr>
        <w:t>d</w:t>
      </w:r>
      <w:r w:rsidR="008C0DC5" w:rsidRPr="002B2291">
        <w:rPr>
          <w:sz w:val="20"/>
          <w:szCs w:val="20"/>
        </w:rPr>
        <w:t xml:space="preserve"> </w:t>
      </w:r>
      <w:r w:rsidR="005D5856" w:rsidRPr="002B2291">
        <w:rPr>
          <w:sz w:val="20"/>
          <w:szCs w:val="20"/>
        </w:rPr>
        <w:t xml:space="preserve">standard </w:t>
      </w:r>
      <w:r w:rsidR="008C0DC5" w:rsidRPr="002B2291">
        <w:rPr>
          <w:sz w:val="20"/>
          <w:szCs w:val="20"/>
        </w:rPr>
        <w:t>solution of low nutrient synthetic seawater</w:t>
      </w:r>
      <w:r w:rsidR="005D5856" w:rsidRPr="002B2291">
        <w:rPr>
          <w:sz w:val="20"/>
          <w:szCs w:val="20"/>
        </w:rPr>
        <w:t>. The following formula</w:t>
      </w:r>
      <w:r w:rsidR="00843D31" w:rsidRPr="002B2291">
        <w:rPr>
          <w:sz w:val="20"/>
          <w:szCs w:val="20"/>
        </w:rPr>
        <w:t>tion</w:t>
      </w:r>
      <w:r w:rsidR="005D5856" w:rsidRPr="002B2291">
        <w:rPr>
          <w:sz w:val="20"/>
          <w:szCs w:val="20"/>
        </w:rPr>
        <w:t xml:space="preserve"> </w:t>
      </w:r>
      <w:r w:rsidR="002D36C5" w:rsidRPr="002B2291">
        <w:rPr>
          <w:sz w:val="20"/>
          <w:szCs w:val="20"/>
        </w:rPr>
        <w:t xml:space="preserve">yields </w:t>
      </w:r>
      <w:r w:rsidR="005D5856" w:rsidRPr="002B2291">
        <w:rPr>
          <w:sz w:val="20"/>
          <w:szCs w:val="20"/>
        </w:rPr>
        <w:t xml:space="preserve">a </w:t>
      </w:r>
      <w:r w:rsidR="008C0DC5" w:rsidRPr="002B2291">
        <w:rPr>
          <w:sz w:val="20"/>
          <w:szCs w:val="20"/>
        </w:rPr>
        <w:t xml:space="preserve">36 </w:t>
      </w:r>
      <w:proofErr w:type="spellStart"/>
      <w:r w:rsidR="008C0DC5" w:rsidRPr="002B2291">
        <w:rPr>
          <w:sz w:val="20"/>
          <w:szCs w:val="20"/>
        </w:rPr>
        <w:t>p</w:t>
      </w:r>
      <w:r w:rsidR="005D5856" w:rsidRPr="002B2291">
        <w:rPr>
          <w:sz w:val="20"/>
          <w:szCs w:val="20"/>
        </w:rPr>
        <w:t>su</w:t>
      </w:r>
      <w:proofErr w:type="spellEnd"/>
      <w:r w:rsidR="008C0DC5" w:rsidRPr="002B2291">
        <w:rPr>
          <w:sz w:val="20"/>
          <w:szCs w:val="20"/>
        </w:rPr>
        <w:t xml:space="preserve"> salinity</w:t>
      </w:r>
      <w:r w:rsidR="005D5856" w:rsidRPr="002B2291">
        <w:rPr>
          <w:sz w:val="20"/>
          <w:szCs w:val="20"/>
        </w:rPr>
        <w:t xml:space="preserve"> solution which may be </w:t>
      </w:r>
      <w:r w:rsidR="008C0DC5" w:rsidRPr="002B2291">
        <w:rPr>
          <w:sz w:val="20"/>
          <w:szCs w:val="20"/>
        </w:rPr>
        <w:t>dilute</w:t>
      </w:r>
      <w:r w:rsidR="005D5856" w:rsidRPr="002B2291">
        <w:rPr>
          <w:sz w:val="20"/>
          <w:szCs w:val="20"/>
        </w:rPr>
        <w:t>d</w:t>
      </w:r>
      <w:r w:rsidR="008C0DC5" w:rsidRPr="002B2291">
        <w:rPr>
          <w:sz w:val="20"/>
          <w:szCs w:val="20"/>
        </w:rPr>
        <w:t xml:space="preserve"> to </w:t>
      </w:r>
      <w:r w:rsidR="005D5856" w:rsidRPr="002B2291">
        <w:rPr>
          <w:sz w:val="20"/>
          <w:szCs w:val="20"/>
        </w:rPr>
        <w:t xml:space="preserve">match </w:t>
      </w:r>
      <w:r w:rsidR="008C0DC5" w:rsidRPr="002B2291">
        <w:rPr>
          <w:sz w:val="20"/>
          <w:szCs w:val="20"/>
        </w:rPr>
        <w:t>the salinity of the samples.</w:t>
      </w:r>
      <w:r w:rsidR="008555F8" w:rsidRPr="002B2291">
        <w:rPr>
          <w:sz w:val="20"/>
          <w:szCs w:val="20"/>
        </w:rPr>
        <w:t xml:space="preserve"> </w:t>
      </w:r>
      <w:r w:rsidR="00843D31" w:rsidRPr="002B2291">
        <w:rPr>
          <w:sz w:val="20"/>
          <w:szCs w:val="20"/>
        </w:rPr>
        <w:t xml:space="preserve">This formulation is </w:t>
      </w:r>
      <w:r w:rsidR="008555F8" w:rsidRPr="002B2291">
        <w:rPr>
          <w:sz w:val="20"/>
          <w:szCs w:val="20"/>
        </w:rPr>
        <w:t>not recommended for nitrate</w:t>
      </w:r>
      <w:r w:rsidR="000E62B9" w:rsidRPr="002B2291">
        <w:rPr>
          <w:sz w:val="20"/>
          <w:szCs w:val="20"/>
        </w:rPr>
        <w:t xml:space="preserve">, </w:t>
      </w:r>
      <w:r w:rsidR="008555F8" w:rsidRPr="002B2291">
        <w:rPr>
          <w:sz w:val="20"/>
          <w:szCs w:val="20"/>
        </w:rPr>
        <w:t>nitrite</w:t>
      </w:r>
      <w:r w:rsidR="002432A4" w:rsidRPr="002B2291">
        <w:rPr>
          <w:sz w:val="20"/>
          <w:szCs w:val="20"/>
        </w:rPr>
        <w:t xml:space="preserve"> or ammonia</w:t>
      </w:r>
      <w:r w:rsidR="008555F8" w:rsidRPr="002B2291">
        <w:rPr>
          <w:sz w:val="20"/>
          <w:szCs w:val="20"/>
        </w:rPr>
        <w:t xml:space="preserve"> analys</w:t>
      </w:r>
      <w:r w:rsidR="00A05344" w:rsidRPr="002B2291">
        <w:rPr>
          <w:sz w:val="20"/>
          <w:szCs w:val="20"/>
        </w:rPr>
        <w:t>e</w:t>
      </w:r>
      <w:r w:rsidR="008555F8" w:rsidRPr="002B2291">
        <w:rPr>
          <w:sz w:val="20"/>
          <w:szCs w:val="20"/>
        </w:rPr>
        <w:t xml:space="preserve">s </w:t>
      </w:r>
      <w:r w:rsidR="000E62B9" w:rsidRPr="002B2291">
        <w:rPr>
          <w:sz w:val="20"/>
          <w:szCs w:val="20"/>
        </w:rPr>
        <w:t xml:space="preserve">because </w:t>
      </w:r>
      <w:r w:rsidR="002432A4" w:rsidRPr="002B2291">
        <w:rPr>
          <w:sz w:val="20"/>
          <w:szCs w:val="20"/>
        </w:rPr>
        <w:t>magnesium may interfere</w:t>
      </w:r>
      <w:r w:rsidR="008555F8" w:rsidRPr="002B2291">
        <w:rPr>
          <w:sz w:val="20"/>
          <w:szCs w:val="20"/>
        </w:rPr>
        <w:t>.</w:t>
      </w:r>
    </w:p>
    <w:p w14:paraId="5BC539C0" w14:textId="77777777" w:rsidR="0021242B" w:rsidRPr="002B2291" w:rsidRDefault="005D5856" w:rsidP="00556D40">
      <w:pPr>
        <w:tabs>
          <w:tab w:val="left" w:pos="-1440"/>
          <w:tab w:val="left" w:pos="-720"/>
          <w:tab w:val="left" w:pos="72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ind w:left="1440" w:firstLine="0"/>
        <w:rPr>
          <w:sz w:val="20"/>
          <w:szCs w:val="20"/>
        </w:rPr>
      </w:pPr>
      <w:r w:rsidRPr="002B2291">
        <w:rPr>
          <w:sz w:val="20"/>
          <w:szCs w:val="20"/>
        </w:rPr>
        <w:t>Using analytical reagent g</w:t>
      </w:r>
      <w:r w:rsidR="0038285C" w:rsidRPr="002B2291">
        <w:rPr>
          <w:sz w:val="20"/>
          <w:szCs w:val="20"/>
        </w:rPr>
        <w:t>rade reagents, dissolve 31g of s</w:t>
      </w:r>
      <w:r w:rsidRPr="002B2291">
        <w:rPr>
          <w:sz w:val="20"/>
          <w:szCs w:val="20"/>
        </w:rPr>
        <w:t xml:space="preserve">odium </w:t>
      </w:r>
      <w:r w:rsidR="0038285C" w:rsidRPr="002B2291">
        <w:rPr>
          <w:sz w:val="20"/>
          <w:szCs w:val="20"/>
        </w:rPr>
        <w:t>c</w:t>
      </w:r>
      <w:r w:rsidRPr="002B2291">
        <w:rPr>
          <w:sz w:val="20"/>
          <w:szCs w:val="20"/>
        </w:rPr>
        <w:t xml:space="preserve">hloride </w:t>
      </w:r>
      <w:proofErr w:type="spellStart"/>
      <w:r w:rsidRPr="002B2291">
        <w:rPr>
          <w:sz w:val="20"/>
          <w:szCs w:val="20"/>
        </w:rPr>
        <w:t>NaCl</w:t>
      </w:r>
      <w:proofErr w:type="spellEnd"/>
      <w:r w:rsidRPr="002B2291">
        <w:rPr>
          <w:sz w:val="20"/>
          <w:szCs w:val="20"/>
        </w:rPr>
        <w:t xml:space="preserve"> (CAS No. 7647-14-5), 10g of magnesium sulfate, MgSO</w:t>
      </w:r>
      <w:r w:rsidRPr="002B2291">
        <w:rPr>
          <w:sz w:val="20"/>
          <w:szCs w:val="20"/>
          <w:vertAlign w:val="subscript"/>
        </w:rPr>
        <w:t>4</w:t>
      </w:r>
      <w:r w:rsidR="0038285C" w:rsidRPr="002B2291">
        <w:rPr>
          <w:sz w:val="20"/>
          <w:szCs w:val="20"/>
        </w:rPr>
        <w:t>∙</w:t>
      </w:r>
      <w:r w:rsidRPr="002B2291">
        <w:rPr>
          <w:sz w:val="20"/>
          <w:szCs w:val="20"/>
        </w:rPr>
        <w:t>7H</w:t>
      </w:r>
      <w:r w:rsidRPr="002B2291">
        <w:rPr>
          <w:sz w:val="20"/>
          <w:szCs w:val="20"/>
          <w:vertAlign w:val="subscript"/>
        </w:rPr>
        <w:t>2</w:t>
      </w:r>
      <w:r w:rsidR="0038285C" w:rsidRPr="002B2291">
        <w:rPr>
          <w:sz w:val="20"/>
          <w:szCs w:val="20"/>
        </w:rPr>
        <w:t>O</w:t>
      </w:r>
      <w:r w:rsidRPr="002B2291">
        <w:rPr>
          <w:sz w:val="20"/>
          <w:szCs w:val="20"/>
        </w:rPr>
        <w:t xml:space="preserve"> (CAS No. 10034-99-8) and 0.05g sodium bicarbonate (NaHCO3</w:t>
      </w:r>
      <w:r w:rsidR="0038285C" w:rsidRPr="002B2291">
        <w:rPr>
          <w:sz w:val="20"/>
          <w:szCs w:val="20"/>
        </w:rPr>
        <w:t>∙</w:t>
      </w:r>
      <w:r w:rsidRPr="002B2291">
        <w:rPr>
          <w:sz w:val="20"/>
          <w:szCs w:val="20"/>
        </w:rPr>
        <w:t>H</w:t>
      </w:r>
      <w:r w:rsidRPr="002B2291">
        <w:rPr>
          <w:sz w:val="20"/>
          <w:szCs w:val="20"/>
          <w:vertAlign w:val="subscript"/>
        </w:rPr>
        <w:t>2</w:t>
      </w:r>
      <w:r w:rsidRPr="002B2291">
        <w:rPr>
          <w:sz w:val="20"/>
          <w:szCs w:val="20"/>
        </w:rPr>
        <w:t>O) (CAS No. 144-55-8) in 1 liter of reagent water.</w:t>
      </w:r>
    </w:p>
    <w:p w14:paraId="38457050" w14:textId="77777777" w:rsidR="003040CE" w:rsidRPr="002B2291" w:rsidRDefault="0021242B" w:rsidP="00C0639C">
      <w:pPr>
        <w:numPr>
          <w:ilvl w:val="1"/>
          <w:numId w:val="10"/>
        </w:numPr>
        <w:tabs>
          <w:tab w:val="left" w:pos="-1440"/>
          <w:tab w:val="left" w:pos="-72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Glassware</w:t>
      </w:r>
    </w:p>
    <w:p w14:paraId="5AF286AD" w14:textId="77777777" w:rsidR="00093906" w:rsidRPr="002B2291" w:rsidRDefault="003040CE" w:rsidP="00C0639C">
      <w:pPr>
        <w:numPr>
          <w:ilvl w:val="2"/>
          <w:numId w:val="10"/>
        </w:numPr>
        <w:tabs>
          <w:tab w:val="left" w:pos="-1440"/>
          <w:tab w:val="left" w:pos="-720"/>
          <w:tab w:val="left" w:pos="144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Class</w:t>
      </w:r>
      <w:r w:rsidR="00C72E53" w:rsidRPr="002B2291">
        <w:rPr>
          <w:sz w:val="20"/>
          <w:szCs w:val="20"/>
        </w:rPr>
        <w:t xml:space="preserve"> </w:t>
      </w:r>
      <w:proofErr w:type="gramStart"/>
      <w:r w:rsidRPr="002B2291">
        <w:rPr>
          <w:sz w:val="20"/>
          <w:szCs w:val="20"/>
        </w:rPr>
        <w:t>A</w:t>
      </w:r>
      <w:proofErr w:type="gramEnd"/>
      <w:r w:rsidRPr="002B2291">
        <w:rPr>
          <w:sz w:val="20"/>
          <w:szCs w:val="20"/>
        </w:rPr>
        <w:t xml:space="preserve"> Volumetric</w:t>
      </w:r>
      <w:r w:rsidR="00093906" w:rsidRPr="002B2291">
        <w:rPr>
          <w:sz w:val="20"/>
          <w:szCs w:val="20"/>
        </w:rPr>
        <w:t xml:space="preserve"> </w:t>
      </w:r>
      <w:r w:rsidR="003358E3" w:rsidRPr="002B2291">
        <w:rPr>
          <w:sz w:val="20"/>
          <w:szCs w:val="20"/>
        </w:rPr>
        <w:t>lab ware</w:t>
      </w:r>
      <w:r w:rsidR="00093906" w:rsidRPr="002B2291">
        <w:rPr>
          <w:sz w:val="20"/>
          <w:szCs w:val="20"/>
        </w:rPr>
        <w:t xml:space="preserve"> such as pipettes, burettes, graduated cylinders and volumetric flasks shall be used unless </w:t>
      </w:r>
      <w:r w:rsidR="006B3A25" w:rsidRPr="002B2291">
        <w:rPr>
          <w:sz w:val="20"/>
          <w:szCs w:val="20"/>
        </w:rPr>
        <w:t xml:space="preserve">otherwise </w:t>
      </w:r>
      <w:r w:rsidR="00093906" w:rsidRPr="002B2291">
        <w:rPr>
          <w:sz w:val="20"/>
          <w:szCs w:val="20"/>
        </w:rPr>
        <w:t>specified in the procedure.</w:t>
      </w:r>
    </w:p>
    <w:p w14:paraId="25257DFB" w14:textId="77777777" w:rsidR="0021242B" w:rsidRPr="002B2291" w:rsidRDefault="00093906" w:rsidP="00C0639C">
      <w:pPr>
        <w:numPr>
          <w:ilvl w:val="2"/>
          <w:numId w:val="10"/>
        </w:numPr>
        <w:tabs>
          <w:tab w:val="left" w:pos="-1440"/>
          <w:tab w:val="left" w:pos="-720"/>
          <w:tab w:val="left" w:pos="1440"/>
          <w:tab w:val="left" w:pos="2760"/>
          <w:tab w:val="left" w:pos="4200"/>
          <w:tab w:val="left" w:pos="5040"/>
          <w:tab w:val="left" w:pos="5760"/>
          <w:tab w:val="left" w:pos="6480"/>
          <w:tab w:val="left" w:pos="7200"/>
          <w:tab w:val="left" w:pos="7920"/>
          <w:tab w:val="left" w:pos="8640"/>
          <w:tab w:val="left" w:pos="9360"/>
        </w:tabs>
        <w:spacing w:after="160" w:line="259" w:lineRule="auto"/>
        <w:rPr>
          <w:color w:val="FF0000"/>
          <w:sz w:val="20"/>
          <w:szCs w:val="20"/>
        </w:rPr>
      </w:pPr>
      <w:r w:rsidRPr="002B2291">
        <w:rPr>
          <w:sz w:val="20"/>
          <w:szCs w:val="20"/>
        </w:rPr>
        <w:t>Auto</w:t>
      </w:r>
      <w:r w:rsidR="003358E3" w:rsidRPr="002B2291">
        <w:rPr>
          <w:sz w:val="20"/>
          <w:szCs w:val="20"/>
        </w:rPr>
        <w:t>-</w:t>
      </w:r>
      <w:r w:rsidRPr="002B2291">
        <w:rPr>
          <w:sz w:val="20"/>
          <w:szCs w:val="20"/>
        </w:rPr>
        <w:t xml:space="preserve">pipette volumes should be verified quarterly using gravimetric or spectrophotometric </w:t>
      </w:r>
      <w:r w:rsidR="00573A61" w:rsidRPr="002B2291">
        <w:rPr>
          <w:sz w:val="20"/>
          <w:szCs w:val="20"/>
        </w:rPr>
        <w:t>m</w:t>
      </w:r>
      <w:r w:rsidRPr="002B2291">
        <w:rPr>
          <w:sz w:val="20"/>
          <w:szCs w:val="20"/>
        </w:rPr>
        <w:t>ethod</w:t>
      </w:r>
      <w:r w:rsidR="00BC7DE1" w:rsidRPr="002B2291">
        <w:rPr>
          <w:sz w:val="20"/>
          <w:szCs w:val="20"/>
        </w:rPr>
        <w:t>s</w:t>
      </w:r>
      <w:r w:rsidRPr="002B2291">
        <w:rPr>
          <w:sz w:val="20"/>
          <w:szCs w:val="20"/>
        </w:rPr>
        <w:t>.</w:t>
      </w:r>
    </w:p>
    <w:p w14:paraId="2A5EC593" w14:textId="77777777" w:rsidR="00093906" w:rsidRPr="002B2291" w:rsidRDefault="0021242B" w:rsidP="00C0639C">
      <w:pPr>
        <w:numPr>
          <w:ilvl w:val="1"/>
          <w:numId w:val="10"/>
        </w:numPr>
        <w:tabs>
          <w:tab w:val="left" w:pos="-1440"/>
          <w:tab w:val="left" w:pos="-72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Drying Ovens</w:t>
      </w:r>
      <w:r w:rsidR="008B363F" w:rsidRPr="002B2291">
        <w:rPr>
          <w:sz w:val="20"/>
          <w:szCs w:val="20"/>
        </w:rPr>
        <w:t>, Muffle Furnace</w:t>
      </w:r>
      <w:r w:rsidRPr="002B2291">
        <w:rPr>
          <w:sz w:val="20"/>
          <w:szCs w:val="20"/>
        </w:rPr>
        <w:t xml:space="preserve"> and Desiccators</w:t>
      </w:r>
    </w:p>
    <w:p w14:paraId="10CE6582" w14:textId="77777777" w:rsidR="008B363F" w:rsidRPr="002B2291" w:rsidRDefault="00093906" w:rsidP="00C0639C">
      <w:pPr>
        <w:numPr>
          <w:ilvl w:val="2"/>
          <w:numId w:val="10"/>
        </w:numPr>
        <w:tabs>
          <w:tab w:val="left" w:pos="-1440"/>
          <w:tab w:val="left" w:pos="-720"/>
          <w:tab w:val="left" w:pos="144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 xml:space="preserve">Check </w:t>
      </w:r>
      <w:r w:rsidR="008B363F" w:rsidRPr="002B2291">
        <w:rPr>
          <w:sz w:val="20"/>
          <w:szCs w:val="20"/>
        </w:rPr>
        <w:t xml:space="preserve">the </w:t>
      </w:r>
      <w:r w:rsidRPr="002B2291">
        <w:rPr>
          <w:sz w:val="20"/>
          <w:szCs w:val="20"/>
        </w:rPr>
        <w:t xml:space="preserve">temperature </w:t>
      </w:r>
      <w:r w:rsidR="008B363F" w:rsidRPr="002B2291">
        <w:rPr>
          <w:sz w:val="20"/>
          <w:szCs w:val="20"/>
        </w:rPr>
        <w:t xml:space="preserve">of drying ovens </w:t>
      </w:r>
      <w:r w:rsidRPr="002B2291">
        <w:rPr>
          <w:sz w:val="20"/>
          <w:szCs w:val="20"/>
        </w:rPr>
        <w:t>each day of operation</w:t>
      </w:r>
      <w:r w:rsidR="008B363F" w:rsidRPr="002B2291">
        <w:rPr>
          <w:sz w:val="20"/>
          <w:szCs w:val="20"/>
        </w:rPr>
        <w:t xml:space="preserve"> using </w:t>
      </w:r>
      <w:r w:rsidRPr="002B2291">
        <w:rPr>
          <w:sz w:val="20"/>
          <w:szCs w:val="20"/>
        </w:rPr>
        <w:t>a thermometer traceable to NIST</w:t>
      </w:r>
      <w:r w:rsidR="008B363F" w:rsidRPr="002B2291">
        <w:rPr>
          <w:sz w:val="20"/>
          <w:szCs w:val="20"/>
        </w:rPr>
        <w:t>. Adjust temperature if needed</w:t>
      </w:r>
      <w:r w:rsidR="00511BCC" w:rsidRPr="002B2291">
        <w:rPr>
          <w:sz w:val="20"/>
          <w:szCs w:val="20"/>
        </w:rPr>
        <w:t xml:space="preserve"> and</w:t>
      </w:r>
      <w:r w:rsidR="008B363F" w:rsidRPr="002B2291">
        <w:rPr>
          <w:sz w:val="20"/>
          <w:szCs w:val="20"/>
        </w:rPr>
        <w:t xml:space="preserve"> </w:t>
      </w:r>
      <w:r w:rsidRPr="002B2291">
        <w:rPr>
          <w:sz w:val="20"/>
          <w:szCs w:val="20"/>
        </w:rPr>
        <w:t xml:space="preserve">record </w:t>
      </w:r>
      <w:r w:rsidR="00511BCC" w:rsidRPr="002B2291">
        <w:rPr>
          <w:sz w:val="20"/>
          <w:szCs w:val="20"/>
        </w:rPr>
        <w:t xml:space="preserve">observations and actions </w:t>
      </w:r>
      <w:r w:rsidRPr="002B2291">
        <w:rPr>
          <w:sz w:val="20"/>
          <w:szCs w:val="20"/>
        </w:rPr>
        <w:t xml:space="preserve">in </w:t>
      </w:r>
      <w:r w:rsidR="00511BCC" w:rsidRPr="002B2291">
        <w:rPr>
          <w:sz w:val="20"/>
          <w:szCs w:val="20"/>
        </w:rPr>
        <w:t xml:space="preserve">a </w:t>
      </w:r>
      <w:r w:rsidRPr="002B2291">
        <w:rPr>
          <w:sz w:val="20"/>
          <w:szCs w:val="20"/>
        </w:rPr>
        <w:t>logbook.</w:t>
      </w:r>
    </w:p>
    <w:p w14:paraId="5918DC2E" w14:textId="77777777" w:rsidR="00093906" w:rsidRPr="002B2291" w:rsidRDefault="008B363F" w:rsidP="00C0639C">
      <w:pPr>
        <w:numPr>
          <w:ilvl w:val="2"/>
          <w:numId w:val="10"/>
        </w:numPr>
        <w:tabs>
          <w:tab w:val="left" w:pos="-1440"/>
          <w:tab w:val="left" w:pos="-72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Check the temperature of muffle furnace annually using a thermometer traceable to NIST. Adjust temperature if needed</w:t>
      </w:r>
      <w:r w:rsidR="00511BCC" w:rsidRPr="002B2291">
        <w:rPr>
          <w:sz w:val="20"/>
          <w:szCs w:val="20"/>
        </w:rPr>
        <w:t xml:space="preserve"> and record observations and actions in a logbook.</w:t>
      </w:r>
    </w:p>
    <w:p w14:paraId="29C3B424" w14:textId="77777777" w:rsidR="00E45FCE" w:rsidRPr="002B2291" w:rsidRDefault="00093906" w:rsidP="00C0639C">
      <w:pPr>
        <w:numPr>
          <w:ilvl w:val="2"/>
          <w:numId w:val="10"/>
        </w:numPr>
        <w:tabs>
          <w:tab w:val="left" w:pos="-1440"/>
          <w:tab w:val="left" w:pos="-720"/>
          <w:tab w:val="left" w:pos="144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 xml:space="preserve">Check accuracy of digital temperature display readings at least once a year with a </w:t>
      </w:r>
      <w:r w:rsidR="00E45FCE" w:rsidRPr="002B2291">
        <w:rPr>
          <w:sz w:val="20"/>
          <w:szCs w:val="20"/>
        </w:rPr>
        <w:t>thermometer traceable to NIST. If temperature of thermometer is different, develop a correction factor for displayed reading</w:t>
      </w:r>
      <w:r w:rsidR="00511BCC" w:rsidRPr="002B2291">
        <w:rPr>
          <w:sz w:val="20"/>
          <w:szCs w:val="20"/>
        </w:rPr>
        <w:t>s</w:t>
      </w:r>
      <w:r w:rsidR="00E45FCE" w:rsidRPr="002B2291">
        <w:rPr>
          <w:sz w:val="20"/>
          <w:szCs w:val="20"/>
        </w:rPr>
        <w:t xml:space="preserve"> and record corrected value</w:t>
      </w:r>
      <w:r w:rsidR="002405C5" w:rsidRPr="002B2291">
        <w:rPr>
          <w:sz w:val="20"/>
          <w:szCs w:val="20"/>
        </w:rPr>
        <w:t>s</w:t>
      </w:r>
      <w:r w:rsidR="00E45FCE" w:rsidRPr="002B2291">
        <w:rPr>
          <w:sz w:val="20"/>
          <w:szCs w:val="20"/>
        </w:rPr>
        <w:t xml:space="preserve"> in </w:t>
      </w:r>
      <w:r w:rsidR="002405C5" w:rsidRPr="002B2291">
        <w:rPr>
          <w:sz w:val="20"/>
          <w:szCs w:val="20"/>
        </w:rPr>
        <w:t xml:space="preserve">the </w:t>
      </w:r>
      <w:r w:rsidR="00E45FCE" w:rsidRPr="002B2291">
        <w:rPr>
          <w:sz w:val="20"/>
          <w:szCs w:val="20"/>
        </w:rPr>
        <w:t>logbook.</w:t>
      </w:r>
    </w:p>
    <w:p w14:paraId="53E2A457" w14:textId="77777777" w:rsidR="0021242B" w:rsidRPr="002B2291" w:rsidRDefault="00E45FCE" w:rsidP="00C0639C">
      <w:pPr>
        <w:numPr>
          <w:ilvl w:val="2"/>
          <w:numId w:val="10"/>
        </w:numPr>
        <w:tabs>
          <w:tab w:val="left" w:pos="-1440"/>
          <w:tab w:val="left" w:pos="-72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 xml:space="preserve">Desiccators must contain a chemical drying agent and color indicator to show </w:t>
      </w:r>
      <w:r w:rsidR="00511BCC" w:rsidRPr="002B2291">
        <w:rPr>
          <w:sz w:val="20"/>
          <w:szCs w:val="20"/>
        </w:rPr>
        <w:t xml:space="preserve">that the </w:t>
      </w:r>
      <w:r w:rsidRPr="002B2291">
        <w:rPr>
          <w:sz w:val="20"/>
          <w:szCs w:val="20"/>
        </w:rPr>
        <w:t xml:space="preserve">drying agent is </w:t>
      </w:r>
      <w:r w:rsidR="00511BCC" w:rsidRPr="002B2291">
        <w:rPr>
          <w:sz w:val="20"/>
          <w:szCs w:val="20"/>
        </w:rPr>
        <w:t>active</w:t>
      </w:r>
      <w:r w:rsidRPr="002B2291">
        <w:rPr>
          <w:sz w:val="20"/>
          <w:szCs w:val="20"/>
        </w:rPr>
        <w:t>.</w:t>
      </w:r>
    </w:p>
    <w:p w14:paraId="38C78096" w14:textId="77777777" w:rsidR="008258F1" w:rsidRPr="002B2291" w:rsidRDefault="002C750B" w:rsidP="00C0639C">
      <w:pPr>
        <w:numPr>
          <w:ilvl w:val="1"/>
          <w:numId w:val="10"/>
        </w:numPr>
        <w:tabs>
          <w:tab w:val="left" w:pos="-1440"/>
          <w:tab w:val="left" w:pos="-72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Reagents</w:t>
      </w:r>
      <w:r w:rsidR="00C2195E" w:rsidRPr="002B2291">
        <w:rPr>
          <w:sz w:val="20"/>
          <w:szCs w:val="20"/>
        </w:rPr>
        <w:t xml:space="preserve"> </w:t>
      </w:r>
      <w:r w:rsidRPr="002B2291">
        <w:rPr>
          <w:sz w:val="20"/>
          <w:szCs w:val="20"/>
        </w:rPr>
        <w:t xml:space="preserve">and </w:t>
      </w:r>
      <w:r w:rsidR="00C2195E" w:rsidRPr="002B2291">
        <w:rPr>
          <w:sz w:val="20"/>
          <w:szCs w:val="20"/>
        </w:rPr>
        <w:t>Standards</w:t>
      </w:r>
    </w:p>
    <w:p w14:paraId="589CD24F" w14:textId="77777777" w:rsidR="00246B5A" w:rsidRPr="002B2291" w:rsidRDefault="00E45FCE" w:rsidP="00C0639C">
      <w:pPr>
        <w:numPr>
          <w:ilvl w:val="2"/>
          <w:numId w:val="10"/>
        </w:numPr>
        <w:tabs>
          <w:tab w:val="left" w:pos="-1440"/>
          <w:tab w:val="left" w:pos="-720"/>
          <w:tab w:val="left" w:pos="144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 xml:space="preserve">Reagents </w:t>
      </w:r>
      <w:r w:rsidR="000A5422" w:rsidRPr="002B2291">
        <w:rPr>
          <w:sz w:val="20"/>
          <w:szCs w:val="20"/>
        </w:rPr>
        <w:t xml:space="preserve">and </w:t>
      </w:r>
      <w:r w:rsidR="00C2195E" w:rsidRPr="002B2291">
        <w:rPr>
          <w:sz w:val="20"/>
          <w:szCs w:val="20"/>
        </w:rPr>
        <w:t xml:space="preserve">standards </w:t>
      </w:r>
      <w:r w:rsidRPr="002B2291">
        <w:rPr>
          <w:sz w:val="20"/>
          <w:szCs w:val="20"/>
        </w:rPr>
        <w:t xml:space="preserve">must </w:t>
      </w:r>
      <w:r w:rsidR="00246B5A" w:rsidRPr="002B2291">
        <w:rPr>
          <w:sz w:val="20"/>
          <w:szCs w:val="20"/>
        </w:rPr>
        <w:t xml:space="preserve">meet </w:t>
      </w:r>
      <w:r w:rsidRPr="002B2291">
        <w:rPr>
          <w:sz w:val="20"/>
          <w:szCs w:val="20"/>
        </w:rPr>
        <w:t>AC</w:t>
      </w:r>
      <w:r w:rsidR="00E01D0F" w:rsidRPr="002B2291">
        <w:rPr>
          <w:sz w:val="20"/>
          <w:szCs w:val="20"/>
        </w:rPr>
        <w:t>S</w:t>
      </w:r>
      <w:r w:rsidRPr="002B2291">
        <w:rPr>
          <w:sz w:val="20"/>
          <w:szCs w:val="20"/>
        </w:rPr>
        <w:t xml:space="preserve"> </w:t>
      </w:r>
      <w:r w:rsidR="00246B5A" w:rsidRPr="002B2291">
        <w:rPr>
          <w:sz w:val="20"/>
          <w:szCs w:val="20"/>
        </w:rPr>
        <w:t>Reagent G</w:t>
      </w:r>
      <w:r w:rsidRPr="002B2291">
        <w:rPr>
          <w:sz w:val="20"/>
          <w:szCs w:val="20"/>
        </w:rPr>
        <w:t>rade</w:t>
      </w:r>
      <w:r w:rsidR="00246B5A" w:rsidRPr="002B2291">
        <w:rPr>
          <w:sz w:val="20"/>
          <w:szCs w:val="20"/>
        </w:rPr>
        <w:t xml:space="preserve"> </w:t>
      </w:r>
      <w:r w:rsidR="00316068" w:rsidRPr="002B2291">
        <w:rPr>
          <w:sz w:val="20"/>
          <w:szCs w:val="20"/>
        </w:rPr>
        <w:t>specifications and requirements</w:t>
      </w:r>
      <w:r w:rsidRPr="002B2291">
        <w:rPr>
          <w:sz w:val="20"/>
          <w:szCs w:val="20"/>
        </w:rPr>
        <w:t xml:space="preserve">. If </w:t>
      </w:r>
      <w:r w:rsidR="00E01D0F" w:rsidRPr="002B2291">
        <w:rPr>
          <w:sz w:val="20"/>
          <w:szCs w:val="20"/>
        </w:rPr>
        <w:t>A</w:t>
      </w:r>
      <w:r w:rsidR="00422B1D" w:rsidRPr="002B2291">
        <w:rPr>
          <w:sz w:val="20"/>
          <w:szCs w:val="20"/>
        </w:rPr>
        <w:t>C</w:t>
      </w:r>
      <w:r w:rsidR="00E01D0F" w:rsidRPr="002B2291">
        <w:rPr>
          <w:sz w:val="20"/>
          <w:szCs w:val="20"/>
        </w:rPr>
        <w:t>S</w:t>
      </w:r>
      <w:r w:rsidR="00C72E53" w:rsidRPr="002B2291">
        <w:rPr>
          <w:sz w:val="20"/>
          <w:szCs w:val="20"/>
        </w:rPr>
        <w:t>-</w:t>
      </w:r>
      <w:r w:rsidR="000A5422" w:rsidRPr="002B2291">
        <w:rPr>
          <w:sz w:val="20"/>
          <w:szCs w:val="20"/>
        </w:rPr>
        <w:t>grade</w:t>
      </w:r>
      <w:r w:rsidR="00316068" w:rsidRPr="002B2291">
        <w:rPr>
          <w:sz w:val="20"/>
          <w:szCs w:val="20"/>
        </w:rPr>
        <w:t xml:space="preserve"> </w:t>
      </w:r>
      <w:r w:rsidR="00422B1D" w:rsidRPr="002B2291">
        <w:rPr>
          <w:sz w:val="20"/>
          <w:szCs w:val="20"/>
        </w:rPr>
        <w:t>reagents</w:t>
      </w:r>
      <w:r w:rsidRPr="002B2291">
        <w:rPr>
          <w:sz w:val="20"/>
          <w:szCs w:val="20"/>
        </w:rPr>
        <w:t xml:space="preserve"> are </w:t>
      </w:r>
      <w:r w:rsidR="00422B1D" w:rsidRPr="002B2291">
        <w:rPr>
          <w:sz w:val="20"/>
          <w:szCs w:val="20"/>
        </w:rPr>
        <w:t xml:space="preserve">not </w:t>
      </w:r>
      <w:r w:rsidR="00511BCC" w:rsidRPr="002B2291">
        <w:rPr>
          <w:sz w:val="20"/>
          <w:szCs w:val="20"/>
        </w:rPr>
        <w:t xml:space="preserve">commercially </w:t>
      </w:r>
      <w:r w:rsidRPr="002B2291">
        <w:rPr>
          <w:sz w:val="20"/>
          <w:szCs w:val="20"/>
        </w:rPr>
        <w:t>available then the lab must demonstrate that the reagent</w:t>
      </w:r>
      <w:r w:rsidR="00BA1C7D" w:rsidRPr="002B2291">
        <w:rPr>
          <w:sz w:val="20"/>
          <w:szCs w:val="20"/>
        </w:rPr>
        <w:t>s</w:t>
      </w:r>
      <w:r w:rsidRPr="002B2291">
        <w:rPr>
          <w:sz w:val="20"/>
          <w:szCs w:val="20"/>
        </w:rPr>
        <w:t xml:space="preserve"> </w:t>
      </w:r>
      <w:r w:rsidR="00422B1D" w:rsidRPr="002B2291">
        <w:rPr>
          <w:sz w:val="20"/>
          <w:szCs w:val="20"/>
        </w:rPr>
        <w:t xml:space="preserve">used </w:t>
      </w:r>
      <w:r w:rsidR="00BA1C7D" w:rsidRPr="002B2291">
        <w:rPr>
          <w:sz w:val="20"/>
          <w:szCs w:val="20"/>
        </w:rPr>
        <w:t>are</w:t>
      </w:r>
      <w:r w:rsidRPr="002B2291">
        <w:rPr>
          <w:sz w:val="20"/>
          <w:szCs w:val="20"/>
        </w:rPr>
        <w:t xml:space="preserve"> free from the contaminant of interest.</w:t>
      </w:r>
    </w:p>
    <w:p w14:paraId="133CF60C" w14:textId="77777777" w:rsidR="00BA1C7D" w:rsidRPr="00556D40" w:rsidRDefault="00697684" w:rsidP="008B04A9">
      <w:pPr>
        <w:numPr>
          <w:ilvl w:val="2"/>
          <w:numId w:val="10"/>
        </w:numPr>
        <w:tabs>
          <w:tab w:val="left" w:pos="-1440"/>
          <w:tab w:val="left" w:pos="-720"/>
          <w:tab w:val="left" w:pos="144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556D40">
        <w:rPr>
          <w:sz w:val="20"/>
          <w:szCs w:val="20"/>
        </w:rPr>
        <w:lastRenderedPageBreak/>
        <w:t xml:space="preserve">Standard </w:t>
      </w:r>
      <w:r w:rsidR="00246B5A" w:rsidRPr="00556D40">
        <w:rPr>
          <w:sz w:val="20"/>
          <w:szCs w:val="20"/>
        </w:rPr>
        <w:t xml:space="preserve">solutions </w:t>
      </w:r>
      <w:r w:rsidRPr="00556D40">
        <w:rPr>
          <w:sz w:val="20"/>
          <w:szCs w:val="20"/>
        </w:rPr>
        <w:t xml:space="preserve">must be </w:t>
      </w:r>
      <w:r w:rsidR="00246B5A" w:rsidRPr="00556D40">
        <w:rPr>
          <w:sz w:val="20"/>
          <w:szCs w:val="20"/>
        </w:rPr>
        <w:t>prepared and diluted with r</w:t>
      </w:r>
      <w:r w:rsidR="00605829" w:rsidRPr="00556D40">
        <w:rPr>
          <w:sz w:val="20"/>
          <w:szCs w:val="20"/>
        </w:rPr>
        <w:t>eagent water by using C</w:t>
      </w:r>
      <w:r w:rsidR="00246B5A" w:rsidRPr="00556D40">
        <w:rPr>
          <w:sz w:val="20"/>
          <w:szCs w:val="20"/>
        </w:rPr>
        <w:t xml:space="preserve">lass A volumetric </w:t>
      </w:r>
      <w:r w:rsidR="002432A4" w:rsidRPr="00556D40">
        <w:rPr>
          <w:sz w:val="20"/>
          <w:szCs w:val="20"/>
        </w:rPr>
        <w:t>pipettes</w:t>
      </w:r>
      <w:r w:rsidR="00246B5A" w:rsidRPr="00556D40">
        <w:rPr>
          <w:sz w:val="20"/>
          <w:szCs w:val="20"/>
        </w:rPr>
        <w:t xml:space="preserve"> and flasks. Weigh</w:t>
      </w:r>
      <w:r w:rsidR="00C72E53" w:rsidRPr="00556D40">
        <w:rPr>
          <w:sz w:val="20"/>
          <w:szCs w:val="20"/>
        </w:rPr>
        <w:t xml:space="preserve"> </w:t>
      </w:r>
      <w:r w:rsidR="00957093" w:rsidRPr="00556D40">
        <w:rPr>
          <w:sz w:val="20"/>
          <w:szCs w:val="20"/>
        </w:rPr>
        <w:t>solid standard materials</w:t>
      </w:r>
      <w:r w:rsidR="00C72E53" w:rsidRPr="00556D40">
        <w:rPr>
          <w:sz w:val="20"/>
          <w:szCs w:val="20"/>
        </w:rPr>
        <w:t xml:space="preserve"> </w:t>
      </w:r>
      <w:r w:rsidR="00246B5A" w:rsidRPr="00556D40">
        <w:rPr>
          <w:sz w:val="20"/>
          <w:szCs w:val="20"/>
        </w:rPr>
        <w:t>on a</w:t>
      </w:r>
      <w:r w:rsidR="00C72E53" w:rsidRPr="00556D40">
        <w:rPr>
          <w:sz w:val="20"/>
          <w:szCs w:val="20"/>
        </w:rPr>
        <w:t xml:space="preserve"> calibrated analytical </w:t>
      </w:r>
      <w:r w:rsidR="00246B5A" w:rsidRPr="00556D40">
        <w:rPr>
          <w:sz w:val="20"/>
          <w:szCs w:val="20"/>
        </w:rPr>
        <w:t>balance</w:t>
      </w:r>
      <w:r w:rsidR="00C72E53" w:rsidRPr="00556D40">
        <w:rPr>
          <w:sz w:val="20"/>
          <w:szCs w:val="20"/>
        </w:rPr>
        <w:t xml:space="preserve"> to 0.</w:t>
      </w:r>
      <w:r w:rsidR="00957093" w:rsidRPr="00556D40">
        <w:rPr>
          <w:sz w:val="20"/>
          <w:szCs w:val="20"/>
        </w:rPr>
        <w:t>000</w:t>
      </w:r>
      <w:r w:rsidR="00C72E53" w:rsidRPr="00556D40">
        <w:rPr>
          <w:sz w:val="20"/>
          <w:szCs w:val="20"/>
        </w:rPr>
        <w:t>1 g</w:t>
      </w:r>
      <w:r w:rsidR="00246B5A" w:rsidRPr="00556D40">
        <w:rPr>
          <w:sz w:val="20"/>
          <w:szCs w:val="20"/>
        </w:rPr>
        <w:t>.</w:t>
      </w:r>
    </w:p>
    <w:p w14:paraId="24B7D991" w14:textId="77777777" w:rsidR="00422B1D" w:rsidRPr="002B2291" w:rsidRDefault="008258F1" w:rsidP="00C0639C">
      <w:pPr>
        <w:numPr>
          <w:ilvl w:val="2"/>
          <w:numId w:val="10"/>
        </w:numPr>
        <w:tabs>
          <w:tab w:val="left" w:pos="-1440"/>
          <w:tab w:val="left" w:pos="-72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All reagents must be stored in the appropriate bottles and labeled with the following information:</w:t>
      </w:r>
    </w:p>
    <w:p w14:paraId="3C2253C9" w14:textId="77777777" w:rsidR="00422B1D" w:rsidRPr="00556D40" w:rsidRDefault="00422B1D" w:rsidP="00556D40">
      <w:pPr>
        <w:pStyle w:val="ListParagraph"/>
        <w:numPr>
          <w:ilvl w:val="0"/>
          <w:numId w:val="21"/>
        </w:numPr>
        <w:tabs>
          <w:tab w:val="left" w:pos="-1440"/>
          <w:tab w:val="left" w:pos="-720"/>
          <w:tab w:val="left" w:pos="1350"/>
          <w:tab w:val="left" w:pos="1620"/>
          <w:tab w:val="left" w:pos="324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556D40">
        <w:rPr>
          <w:sz w:val="20"/>
          <w:szCs w:val="20"/>
        </w:rPr>
        <w:t>Identity (e.g., 15N NaOH)</w:t>
      </w:r>
    </w:p>
    <w:p w14:paraId="0BF52422" w14:textId="77777777" w:rsidR="00422B1D" w:rsidRPr="00556D40" w:rsidRDefault="00422B1D" w:rsidP="00556D40">
      <w:pPr>
        <w:pStyle w:val="ListParagraph"/>
        <w:numPr>
          <w:ilvl w:val="0"/>
          <w:numId w:val="21"/>
        </w:numPr>
        <w:tabs>
          <w:tab w:val="left" w:pos="-1440"/>
          <w:tab w:val="left" w:pos="-720"/>
          <w:tab w:val="left" w:pos="1350"/>
          <w:tab w:val="left" w:pos="1620"/>
          <w:tab w:val="left" w:pos="324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556D40">
        <w:rPr>
          <w:sz w:val="20"/>
          <w:szCs w:val="20"/>
        </w:rPr>
        <w:t>Preparation Date</w:t>
      </w:r>
    </w:p>
    <w:p w14:paraId="5677E539" w14:textId="77777777" w:rsidR="00422B1D" w:rsidRPr="00556D40" w:rsidRDefault="00422B1D" w:rsidP="00556D40">
      <w:pPr>
        <w:pStyle w:val="ListParagraph"/>
        <w:numPr>
          <w:ilvl w:val="0"/>
          <w:numId w:val="21"/>
        </w:numPr>
        <w:tabs>
          <w:tab w:val="left" w:pos="-1440"/>
          <w:tab w:val="left" w:pos="-72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556D40">
        <w:rPr>
          <w:sz w:val="20"/>
          <w:szCs w:val="20"/>
        </w:rPr>
        <w:t>Expiration Date</w:t>
      </w:r>
    </w:p>
    <w:p w14:paraId="50A19060" w14:textId="77777777" w:rsidR="00422B1D" w:rsidRPr="00556D40" w:rsidRDefault="00422B1D" w:rsidP="00556D40">
      <w:pPr>
        <w:pStyle w:val="ListParagraph"/>
        <w:numPr>
          <w:ilvl w:val="0"/>
          <w:numId w:val="21"/>
        </w:numPr>
        <w:tabs>
          <w:tab w:val="left" w:pos="-1440"/>
          <w:tab w:val="left" w:pos="-72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556D40">
        <w:rPr>
          <w:sz w:val="20"/>
          <w:szCs w:val="20"/>
        </w:rPr>
        <w:t>Concentration (</w:t>
      </w:r>
      <w:r w:rsidR="00AC2137" w:rsidRPr="00556D40">
        <w:rPr>
          <w:sz w:val="20"/>
          <w:szCs w:val="20"/>
        </w:rPr>
        <w:t xml:space="preserve">e.g., </w:t>
      </w:r>
      <w:r w:rsidRPr="00556D40">
        <w:rPr>
          <w:sz w:val="20"/>
          <w:szCs w:val="20"/>
        </w:rPr>
        <w:t>mg N/L)</w:t>
      </w:r>
    </w:p>
    <w:p w14:paraId="612C9674" w14:textId="77777777" w:rsidR="00422B1D" w:rsidRPr="00556D40" w:rsidRDefault="00422B1D" w:rsidP="00556D40">
      <w:pPr>
        <w:pStyle w:val="ListParagraph"/>
        <w:numPr>
          <w:ilvl w:val="0"/>
          <w:numId w:val="21"/>
        </w:numPr>
        <w:tabs>
          <w:tab w:val="left" w:pos="-1440"/>
          <w:tab w:val="left" w:pos="-72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556D40">
        <w:rPr>
          <w:sz w:val="20"/>
          <w:szCs w:val="20"/>
        </w:rPr>
        <w:t>Initials of Preparer</w:t>
      </w:r>
    </w:p>
    <w:p w14:paraId="0694C958" w14:textId="77777777" w:rsidR="00A95748" w:rsidRPr="002B2291" w:rsidRDefault="009F72AF" w:rsidP="00C0639C">
      <w:pPr>
        <w:numPr>
          <w:ilvl w:val="2"/>
          <w:numId w:val="10"/>
        </w:numPr>
        <w:tabs>
          <w:tab w:val="left" w:pos="-1440"/>
          <w:tab w:val="left" w:pos="-720"/>
          <w:tab w:val="left" w:pos="144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 xml:space="preserve">Do not use chemicals past the </w:t>
      </w:r>
      <w:r w:rsidR="00014E23" w:rsidRPr="002B2291">
        <w:rPr>
          <w:sz w:val="20"/>
          <w:szCs w:val="20"/>
        </w:rPr>
        <w:t xml:space="preserve">manufacturer’s </w:t>
      </w:r>
      <w:r w:rsidRPr="002B2291">
        <w:rPr>
          <w:sz w:val="20"/>
          <w:szCs w:val="20"/>
        </w:rPr>
        <w:t xml:space="preserve">expiration date. If a purchased chemical has no expiration date on the original label, then there is no </w:t>
      </w:r>
      <w:r w:rsidR="000E62B9" w:rsidRPr="002B2291">
        <w:rPr>
          <w:sz w:val="20"/>
          <w:szCs w:val="20"/>
        </w:rPr>
        <w:t>age limit</w:t>
      </w:r>
      <w:r w:rsidR="00014E23" w:rsidRPr="002B2291">
        <w:rPr>
          <w:sz w:val="20"/>
          <w:szCs w:val="20"/>
        </w:rPr>
        <w:t xml:space="preserve">. </w:t>
      </w:r>
      <w:r w:rsidR="000E62B9" w:rsidRPr="002B2291">
        <w:rPr>
          <w:sz w:val="20"/>
          <w:szCs w:val="20"/>
        </w:rPr>
        <w:t xml:space="preserve">However, </w:t>
      </w:r>
      <w:r w:rsidR="00014E23" w:rsidRPr="002B2291">
        <w:rPr>
          <w:sz w:val="20"/>
          <w:szCs w:val="20"/>
        </w:rPr>
        <w:t>lab</w:t>
      </w:r>
      <w:r w:rsidR="00843D31" w:rsidRPr="002B2291">
        <w:rPr>
          <w:sz w:val="20"/>
          <w:szCs w:val="20"/>
        </w:rPr>
        <w:t>oratories</w:t>
      </w:r>
      <w:r w:rsidR="00014E23" w:rsidRPr="002B2291">
        <w:rPr>
          <w:sz w:val="20"/>
          <w:szCs w:val="20"/>
        </w:rPr>
        <w:t xml:space="preserve"> </w:t>
      </w:r>
      <w:r w:rsidR="00843D31" w:rsidRPr="002B2291">
        <w:rPr>
          <w:sz w:val="20"/>
          <w:szCs w:val="20"/>
        </w:rPr>
        <w:t xml:space="preserve">may </w:t>
      </w:r>
      <w:r w:rsidRPr="002B2291">
        <w:rPr>
          <w:sz w:val="20"/>
          <w:szCs w:val="20"/>
        </w:rPr>
        <w:t>set a standard expiration date for these</w:t>
      </w:r>
      <w:r w:rsidR="000E62B9" w:rsidRPr="002B2291">
        <w:rPr>
          <w:sz w:val="20"/>
          <w:szCs w:val="20"/>
        </w:rPr>
        <w:t xml:space="preserve"> instances</w:t>
      </w:r>
      <w:r w:rsidR="00C72E53" w:rsidRPr="002B2291">
        <w:rPr>
          <w:sz w:val="20"/>
          <w:szCs w:val="20"/>
        </w:rPr>
        <w:t xml:space="preserve"> (e.g., 5 years from date received)</w:t>
      </w:r>
      <w:r w:rsidRPr="002B2291">
        <w:rPr>
          <w:sz w:val="20"/>
          <w:szCs w:val="20"/>
        </w:rPr>
        <w:t>.</w:t>
      </w:r>
    </w:p>
    <w:p w14:paraId="14FCE959" w14:textId="77777777" w:rsidR="002432A4" w:rsidRPr="002B2291" w:rsidRDefault="00A95748" w:rsidP="00C0639C">
      <w:pPr>
        <w:numPr>
          <w:ilvl w:val="2"/>
          <w:numId w:val="10"/>
        </w:numPr>
        <w:tabs>
          <w:tab w:val="left" w:pos="-1440"/>
          <w:tab w:val="left" w:pos="-720"/>
          <w:tab w:val="left" w:pos="144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The laboratory shall maintain records on the preparation of reagents and standards which to demonstrate traceability. Preparation records must include the date of preparation, expiration date and preparer’s initials.</w:t>
      </w:r>
    </w:p>
    <w:p w14:paraId="4590AD89" w14:textId="77777777" w:rsidR="00A95748" w:rsidRPr="002B2291" w:rsidRDefault="00A95748" w:rsidP="00C0639C">
      <w:pPr>
        <w:numPr>
          <w:ilvl w:val="2"/>
          <w:numId w:val="10"/>
        </w:numPr>
        <w:tabs>
          <w:tab w:val="left" w:pos="-1440"/>
          <w:tab w:val="left" w:pos="-720"/>
          <w:tab w:val="left" w:pos="144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 xml:space="preserve">It is recommended that </w:t>
      </w:r>
      <w:r w:rsidR="00A05344" w:rsidRPr="002B2291">
        <w:rPr>
          <w:sz w:val="20"/>
          <w:szCs w:val="20"/>
        </w:rPr>
        <w:t xml:space="preserve">stock </w:t>
      </w:r>
      <w:r w:rsidRPr="002B2291">
        <w:rPr>
          <w:sz w:val="20"/>
          <w:szCs w:val="20"/>
        </w:rPr>
        <w:t>standard</w:t>
      </w:r>
      <w:r w:rsidR="00A05344" w:rsidRPr="002B2291">
        <w:rPr>
          <w:sz w:val="20"/>
          <w:szCs w:val="20"/>
        </w:rPr>
        <w:t xml:space="preserve"> solutions</w:t>
      </w:r>
      <w:r w:rsidRPr="002B2291">
        <w:rPr>
          <w:sz w:val="20"/>
          <w:szCs w:val="20"/>
        </w:rPr>
        <w:t xml:space="preserve"> be assigned a unique identifier t</w:t>
      </w:r>
      <w:r w:rsidR="00482106" w:rsidRPr="002B2291">
        <w:rPr>
          <w:sz w:val="20"/>
          <w:szCs w:val="20"/>
        </w:rPr>
        <w:t xml:space="preserve">o be </w:t>
      </w:r>
      <w:r w:rsidRPr="002B2291">
        <w:rPr>
          <w:sz w:val="20"/>
          <w:szCs w:val="20"/>
        </w:rPr>
        <w:t xml:space="preserve">associated with the calibration </w:t>
      </w:r>
      <w:r w:rsidR="00A05344" w:rsidRPr="002B2291">
        <w:rPr>
          <w:sz w:val="20"/>
          <w:szCs w:val="20"/>
        </w:rPr>
        <w:t>record</w:t>
      </w:r>
      <w:r w:rsidRPr="002B2291">
        <w:rPr>
          <w:sz w:val="20"/>
          <w:szCs w:val="20"/>
        </w:rPr>
        <w:t>.</w:t>
      </w:r>
      <w:r w:rsidR="00E40196" w:rsidRPr="002B2291">
        <w:rPr>
          <w:sz w:val="20"/>
          <w:szCs w:val="20"/>
        </w:rPr>
        <w:t xml:space="preserve"> NELAC certified laboratories must assign a unique identifier to both stock and working standards.</w:t>
      </w:r>
    </w:p>
    <w:p w14:paraId="5A5E2F11" w14:textId="77777777" w:rsidR="00A95748" w:rsidRPr="00556D40" w:rsidRDefault="00E40196" w:rsidP="008B04A9">
      <w:pPr>
        <w:numPr>
          <w:ilvl w:val="2"/>
          <w:numId w:val="10"/>
        </w:numPr>
        <w:tabs>
          <w:tab w:val="left" w:pos="-1440"/>
          <w:tab w:val="left" w:pos="-720"/>
          <w:tab w:val="left" w:pos="144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556D40">
        <w:rPr>
          <w:sz w:val="20"/>
          <w:szCs w:val="20"/>
        </w:rPr>
        <w:t>When an instrument prepares working standards from a concentrated solution, check the concentrations with manual dilutions of a certified reference material.</w:t>
      </w:r>
    </w:p>
    <w:p w14:paraId="6A409842" w14:textId="77777777" w:rsidR="00AE54FF" w:rsidRPr="002B2291" w:rsidRDefault="00422B1D" w:rsidP="00C0639C">
      <w:pPr>
        <w:numPr>
          <w:ilvl w:val="1"/>
          <w:numId w:val="10"/>
        </w:numPr>
        <w:tabs>
          <w:tab w:val="left" w:pos="-1440"/>
          <w:tab w:val="left" w:pos="-72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ind w:hanging="450"/>
        <w:rPr>
          <w:sz w:val="20"/>
          <w:szCs w:val="20"/>
        </w:rPr>
      </w:pPr>
      <w:r w:rsidRPr="002B2291">
        <w:rPr>
          <w:sz w:val="20"/>
          <w:szCs w:val="20"/>
        </w:rPr>
        <w:t>Centrifuge</w:t>
      </w:r>
      <w:r w:rsidR="008D5FD2" w:rsidRPr="002B2291">
        <w:rPr>
          <w:sz w:val="20"/>
          <w:szCs w:val="20"/>
        </w:rPr>
        <w:t xml:space="preserve"> – </w:t>
      </w:r>
      <w:r w:rsidR="008555F8" w:rsidRPr="002B2291">
        <w:rPr>
          <w:sz w:val="20"/>
          <w:szCs w:val="20"/>
        </w:rPr>
        <w:t xml:space="preserve">The removal of turbidity for </w:t>
      </w:r>
      <w:r w:rsidR="008D5FD2" w:rsidRPr="002B2291">
        <w:rPr>
          <w:sz w:val="20"/>
          <w:szCs w:val="20"/>
        </w:rPr>
        <w:t xml:space="preserve">Chlorophyll </w:t>
      </w:r>
      <w:r w:rsidR="00697684" w:rsidRPr="002B2291">
        <w:rPr>
          <w:sz w:val="20"/>
          <w:szCs w:val="20"/>
        </w:rPr>
        <w:t>extracts</w:t>
      </w:r>
      <w:r w:rsidR="008555F8" w:rsidRPr="002B2291">
        <w:rPr>
          <w:sz w:val="20"/>
          <w:szCs w:val="20"/>
        </w:rPr>
        <w:t xml:space="preserve"> </w:t>
      </w:r>
      <w:r w:rsidR="008D5FD2" w:rsidRPr="002B2291">
        <w:rPr>
          <w:sz w:val="20"/>
          <w:szCs w:val="20"/>
        </w:rPr>
        <w:t xml:space="preserve">requires a centrifuge capable of </w:t>
      </w:r>
      <w:ins w:id="43" w:author="Mary Ellen Ley" w:date="2017-01-03T12:51:00Z">
        <w:r w:rsidR="00236E99">
          <w:rPr>
            <w:sz w:val="20"/>
            <w:szCs w:val="20"/>
          </w:rPr>
          <w:t xml:space="preserve">500 - </w:t>
        </w:r>
      </w:ins>
      <w:r w:rsidR="008D5FD2" w:rsidRPr="002B2291">
        <w:rPr>
          <w:sz w:val="20"/>
          <w:szCs w:val="20"/>
        </w:rPr>
        <w:t>675</w:t>
      </w:r>
      <w:r w:rsidR="00AE54FF" w:rsidRPr="002B2291">
        <w:rPr>
          <w:sz w:val="20"/>
          <w:szCs w:val="20"/>
        </w:rPr>
        <w:t xml:space="preserve"> </w:t>
      </w:r>
      <w:r w:rsidR="008D5FD2" w:rsidRPr="008B04A9">
        <w:rPr>
          <w:b/>
          <w:sz w:val="20"/>
          <w:szCs w:val="20"/>
        </w:rPr>
        <w:t>g</w:t>
      </w:r>
      <w:r w:rsidR="00697684" w:rsidRPr="002B2291">
        <w:rPr>
          <w:sz w:val="20"/>
          <w:szCs w:val="20"/>
        </w:rPr>
        <w:t>.</w:t>
      </w:r>
      <w:r w:rsidR="00556D40">
        <w:rPr>
          <w:sz w:val="20"/>
          <w:szCs w:val="20"/>
        </w:rPr>
        <w:t xml:space="preserve"> T</w:t>
      </w:r>
      <w:r w:rsidR="00AE54FF" w:rsidRPr="002B2291">
        <w:rPr>
          <w:sz w:val="20"/>
          <w:szCs w:val="20"/>
        </w:rPr>
        <w:t>he</w:t>
      </w:r>
      <w:r w:rsidR="003D0635" w:rsidRPr="002B2291">
        <w:rPr>
          <w:sz w:val="20"/>
          <w:szCs w:val="20"/>
        </w:rPr>
        <w:t xml:space="preserve"> </w:t>
      </w:r>
      <w:r w:rsidR="00AE54FF" w:rsidRPr="002B2291">
        <w:rPr>
          <w:sz w:val="20"/>
          <w:szCs w:val="20"/>
        </w:rPr>
        <w:t xml:space="preserve">relationship between RPM and </w:t>
      </w:r>
      <w:r w:rsidR="003D0635" w:rsidRPr="002B2291">
        <w:rPr>
          <w:sz w:val="20"/>
          <w:szCs w:val="20"/>
        </w:rPr>
        <w:t>g</w:t>
      </w:r>
      <w:r w:rsidR="00AE54FF" w:rsidRPr="002B2291">
        <w:rPr>
          <w:sz w:val="20"/>
          <w:szCs w:val="20"/>
        </w:rPr>
        <w:t xml:space="preserve"> is as follows:</w:t>
      </w:r>
    </w:p>
    <w:p w14:paraId="4B1E0A32" w14:textId="77777777" w:rsidR="0088734F" w:rsidRPr="002B2291" w:rsidRDefault="00AE54FF" w:rsidP="00C0639C">
      <w:pPr>
        <w:tabs>
          <w:tab w:val="left" w:pos="-1440"/>
          <w:tab w:val="left" w:pos="-72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ind w:left="1350"/>
        <w:rPr>
          <w:sz w:val="20"/>
          <w:szCs w:val="20"/>
        </w:rPr>
      </w:pPr>
      <w:r w:rsidRPr="002B2291">
        <w:rPr>
          <w:sz w:val="20"/>
          <w:szCs w:val="20"/>
        </w:rPr>
        <w:tab/>
      </w:r>
      <w:r w:rsidRPr="002B2291">
        <w:rPr>
          <w:sz w:val="20"/>
          <w:szCs w:val="20"/>
        </w:rPr>
        <w:tab/>
      </w:r>
      <w:r w:rsidRPr="008B04A9">
        <w:rPr>
          <w:b/>
          <w:sz w:val="20"/>
          <w:szCs w:val="20"/>
        </w:rPr>
        <w:t>g</w:t>
      </w:r>
      <w:r w:rsidRPr="002B2291">
        <w:rPr>
          <w:sz w:val="20"/>
          <w:szCs w:val="20"/>
        </w:rPr>
        <w:t xml:space="preserve"> = (1.118 × 10</w:t>
      </w:r>
      <w:r w:rsidRPr="002B2291">
        <w:rPr>
          <w:sz w:val="20"/>
          <w:szCs w:val="20"/>
          <w:vertAlign w:val="superscript"/>
        </w:rPr>
        <w:t>-5</w:t>
      </w:r>
      <w:r w:rsidRPr="002B2291">
        <w:rPr>
          <w:sz w:val="20"/>
          <w:szCs w:val="20"/>
        </w:rPr>
        <w:t>) R</w:t>
      </w:r>
      <w:r w:rsidR="003D0635" w:rsidRPr="002B2291">
        <w:rPr>
          <w:sz w:val="20"/>
          <w:szCs w:val="20"/>
        </w:rPr>
        <w:t>∙</w:t>
      </w:r>
      <w:r w:rsidRPr="002B2291">
        <w:rPr>
          <w:sz w:val="20"/>
          <w:szCs w:val="20"/>
        </w:rPr>
        <w:t xml:space="preserve"> S</w:t>
      </w:r>
      <w:r w:rsidRPr="002B2291">
        <w:rPr>
          <w:sz w:val="20"/>
          <w:szCs w:val="20"/>
          <w:vertAlign w:val="superscript"/>
        </w:rPr>
        <w:t>2</w:t>
      </w:r>
      <w:r w:rsidRPr="002B2291">
        <w:rPr>
          <w:sz w:val="20"/>
          <w:szCs w:val="20"/>
        </w:rPr>
        <w:t xml:space="preserve">, </w:t>
      </w:r>
      <w:r w:rsidRPr="002B2291">
        <w:rPr>
          <w:sz w:val="20"/>
          <w:szCs w:val="20"/>
        </w:rPr>
        <w:br/>
      </w:r>
      <w:r w:rsidRPr="002B2291">
        <w:rPr>
          <w:sz w:val="20"/>
          <w:szCs w:val="20"/>
        </w:rPr>
        <w:br/>
        <w:t xml:space="preserve">where </w:t>
      </w:r>
      <w:r w:rsidRPr="008B04A9">
        <w:rPr>
          <w:b/>
          <w:sz w:val="20"/>
          <w:szCs w:val="20"/>
        </w:rPr>
        <w:t>g</w:t>
      </w:r>
      <w:r w:rsidRPr="002B2291">
        <w:rPr>
          <w:sz w:val="20"/>
          <w:szCs w:val="20"/>
        </w:rPr>
        <w:t xml:space="preserve"> is the relative centrifugal force, R is the radius of the rotor in centimeters, and S is the speed of the centrifuge in revolutions per minute. Values of </w:t>
      </w:r>
      <w:ins w:id="44" w:author="Mary Ellen Ley" w:date="2017-01-03T12:51:00Z">
        <w:r w:rsidR="00236E99">
          <w:rPr>
            <w:sz w:val="20"/>
            <w:szCs w:val="20"/>
          </w:rPr>
          <w:t>relative centrifugal force (</w:t>
        </w:r>
      </w:ins>
      <w:r w:rsidRPr="002B2291">
        <w:rPr>
          <w:sz w:val="20"/>
          <w:szCs w:val="20"/>
        </w:rPr>
        <w:t>RCF</w:t>
      </w:r>
      <w:ins w:id="45" w:author="Mary Ellen Ley" w:date="2017-01-03T12:51:00Z">
        <w:r w:rsidR="00236E99">
          <w:rPr>
            <w:sz w:val="20"/>
            <w:szCs w:val="20"/>
          </w:rPr>
          <w:t>)</w:t>
        </w:r>
      </w:ins>
      <w:r w:rsidRPr="002B2291">
        <w:rPr>
          <w:sz w:val="20"/>
          <w:szCs w:val="20"/>
        </w:rPr>
        <w:t xml:space="preserve"> in units of times gravity (× g) for common micro</w:t>
      </w:r>
      <w:r w:rsidR="002432A4" w:rsidRPr="002B2291">
        <w:rPr>
          <w:sz w:val="20"/>
          <w:szCs w:val="20"/>
        </w:rPr>
        <w:t>-</w:t>
      </w:r>
      <w:r w:rsidRPr="002B2291">
        <w:rPr>
          <w:sz w:val="20"/>
          <w:szCs w:val="20"/>
        </w:rPr>
        <w:t xml:space="preserve">centrifuge rotor radii are found in </w:t>
      </w:r>
      <w:hyperlink r:id="rId38" w:history="1">
        <w:r w:rsidRPr="002B2291">
          <w:rPr>
            <w:rStyle w:val="Hyperlink"/>
            <w:sz w:val="20"/>
            <w:szCs w:val="20"/>
          </w:rPr>
          <w:t>standard conversion tables</w:t>
        </w:r>
      </w:hyperlink>
      <w:r w:rsidRPr="002B2291">
        <w:rPr>
          <w:sz w:val="20"/>
          <w:szCs w:val="20"/>
        </w:rPr>
        <w:t>.</w:t>
      </w:r>
    </w:p>
    <w:p w14:paraId="5A7A016B" w14:textId="77777777" w:rsidR="00422B1D" w:rsidRPr="002B2291" w:rsidRDefault="0088734F" w:rsidP="00C0639C">
      <w:pPr>
        <w:tabs>
          <w:tab w:val="left" w:pos="-1440"/>
          <w:tab w:val="left" w:pos="-72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ind w:left="720"/>
        <w:rPr>
          <w:sz w:val="20"/>
          <w:szCs w:val="20"/>
        </w:rPr>
      </w:pPr>
      <w:r w:rsidRPr="002B2291">
        <w:rPr>
          <w:sz w:val="20"/>
          <w:szCs w:val="20"/>
        </w:rPr>
        <w:t xml:space="preserve">It is recommended that the centrifuge </w:t>
      </w:r>
      <w:r w:rsidR="00697684" w:rsidRPr="002B2291">
        <w:rPr>
          <w:sz w:val="20"/>
          <w:szCs w:val="20"/>
        </w:rPr>
        <w:t>RPMs be</w:t>
      </w:r>
      <w:r w:rsidRPr="002B2291">
        <w:rPr>
          <w:sz w:val="20"/>
          <w:szCs w:val="20"/>
        </w:rPr>
        <w:t xml:space="preserve"> verified every 1-3 years. </w:t>
      </w:r>
    </w:p>
    <w:p w14:paraId="15955D3C" w14:textId="77777777" w:rsidR="000770D7" w:rsidRPr="002B2291" w:rsidRDefault="000770D7" w:rsidP="00C0639C">
      <w:pPr>
        <w:numPr>
          <w:ilvl w:val="1"/>
          <w:numId w:val="10"/>
        </w:numPr>
        <w:tabs>
          <w:tab w:val="left" w:pos="-1440"/>
          <w:tab w:val="left" w:pos="-72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ind w:hanging="450"/>
        <w:rPr>
          <w:sz w:val="20"/>
          <w:szCs w:val="20"/>
        </w:rPr>
      </w:pPr>
      <w:r w:rsidRPr="002B2291">
        <w:rPr>
          <w:sz w:val="20"/>
          <w:szCs w:val="20"/>
        </w:rPr>
        <w:t>Thermometers</w:t>
      </w:r>
    </w:p>
    <w:p w14:paraId="1E2687D6" w14:textId="77777777" w:rsidR="0088734F" w:rsidRPr="002B2291" w:rsidRDefault="00422B1D" w:rsidP="00C0639C">
      <w:pPr>
        <w:numPr>
          <w:ilvl w:val="2"/>
          <w:numId w:val="10"/>
        </w:numPr>
        <w:tabs>
          <w:tab w:val="left" w:pos="-1440"/>
          <w:tab w:val="left" w:pos="-720"/>
          <w:tab w:val="left" w:pos="144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NIST</w:t>
      </w:r>
      <w:r w:rsidR="00AA4630" w:rsidRPr="002B2291">
        <w:rPr>
          <w:sz w:val="20"/>
          <w:szCs w:val="20"/>
        </w:rPr>
        <w:t>-certified</w:t>
      </w:r>
      <w:r w:rsidRPr="002B2291">
        <w:rPr>
          <w:sz w:val="20"/>
          <w:szCs w:val="20"/>
        </w:rPr>
        <w:t xml:space="preserve"> </w:t>
      </w:r>
      <w:r w:rsidR="000770D7" w:rsidRPr="002B2291">
        <w:rPr>
          <w:sz w:val="20"/>
          <w:szCs w:val="20"/>
        </w:rPr>
        <w:t>t</w:t>
      </w:r>
      <w:r w:rsidRPr="002B2291">
        <w:rPr>
          <w:sz w:val="20"/>
          <w:szCs w:val="20"/>
        </w:rPr>
        <w:t>hermometer</w:t>
      </w:r>
      <w:r w:rsidR="000770D7" w:rsidRPr="002B2291">
        <w:rPr>
          <w:sz w:val="20"/>
          <w:szCs w:val="20"/>
        </w:rPr>
        <w:t>s must be f</w:t>
      </w:r>
      <w:r w:rsidRPr="002B2291">
        <w:rPr>
          <w:sz w:val="20"/>
          <w:szCs w:val="20"/>
        </w:rPr>
        <w:t>ully calibrat</w:t>
      </w:r>
      <w:r w:rsidR="008B363F" w:rsidRPr="002B2291">
        <w:rPr>
          <w:sz w:val="20"/>
          <w:szCs w:val="20"/>
        </w:rPr>
        <w:t>e</w:t>
      </w:r>
      <w:r w:rsidR="000770D7" w:rsidRPr="002B2291">
        <w:rPr>
          <w:sz w:val="20"/>
          <w:szCs w:val="20"/>
        </w:rPr>
        <w:t>d</w:t>
      </w:r>
      <w:r w:rsidRPr="002B2291">
        <w:rPr>
          <w:sz w:val="20"/>
          <w:szCs w:val="20"/>
        </w:rPr>
        <w:t xml:space="preserve"> </w:t>
      </w:r>
      <w:r w:rsidR="00AA4630" w:rsidRPr="002B2291">
        <w:rPr>
          <w:sz w:val="20"/>
          <w:szCs w:val="20"/>
        </w:rPr>
        <w:t xml:space="preserve">by </w:t>
      </w:r>
      <w:r w:rsidR="00843D31" w:rsidRPr="002B2291">
        <w:rPr>
          <w:sz w:val="20"/>
          <w:szCs w:val="20"/>
        </w:rPr>
        <w:t xml:space="preserve">NIST </w:t>
      </w:r>
      <w:r w:rsidRPr="002B2291">
        <w:rPr>
          <w:sz w:val="20"/>
          <w:szCs w:val="20"/>
        </w:rPr>
        <w:t>at least once every 5 years</w:t>
      </w:r>
      <w:r w:rsidR="00843D31" w:rsidRPr="002B2291">
        <w:rPr>
          <w:sz w:val="20"/>
          <w:szCs w:val="20"/>
        </w:rPr>
        <w:t xml:space="preserve">.  Laboratories must </w:t>
      </w:r>
      <w:r w:rsidR="000770D7" w:rsidRPr="002B2291">
        <w:rPr>
          <w:sz w:val="20"/>
          <w:szCs w:val="20"/>
        </w:rPr>
        <w:t>verif</w:t>
      </w:r>
      <w:r w:rsidR="00843D31" w:rsidRPr="002B2291">
        <w:rPr>
          <w:sz w:val="20"/>
          <w:szCs w:val="20"/>
        </w:rPr>
        <w:t xml:space="preserve">y the calibration </w:t>
      </w:r>
      <w:r w:rsidR="000770D7" w:rsidRPr="002B2291">
        <w:rPr>
          <w:sz w:val="20"/>
          <w:szCs w:val="20"/>
        </w:rPr>
        <w:t>annually by ice-point determination.</w:t>
      </w:r>
    </w:p>
    <w:p w14:paraId="4735E9B2" w14:textId="77777777" w:rsidR="000770D7" w:rsidRPr="002B2291" w:rsidRDefault="00AA4630" w:rsidP="00C0639C">
      <w:pPr>
        <w:numPr>
          <w:ilvl w:val="2"/>
          <w:numId w:val="10"/>
        </w:numPr>
        <w:tabs>
          <w:tab w:val="left" w:pos="-1440"/>
          <w:tab w:val="left" w:pos="-72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W</w:t>
      </w:r>
      <w:r w:rsidR="0088734F" w:rsidRPr="002B2291">
        <w:rPr>
          <w:sz w:val="20"/>
          <w:szCs w:val="20"/>
        </w:rPr>
        <w:t>orking thermometers</w:t>
      </w:r>
      <w:r w:rsidR="000770D7" w:rsidRPr="002B2291">
        <w:rPr>
          <w:sz w:val="20"/>
          <w:szCs w:val="20"/>
        </w:rPr>
        <w:t xml:space="preserve"> </w:t>
      </w:r>
      <w:r w:rsidRPr="002B2291">
        <w:rPr>
          <w:sz w:val="20"/>
          <w:szCs w:val="20"/>
        </w:rPr>
        <w:t xml:space="preserve">must be verified </w:t>
      </w:r>
      <w:r w:rsidR="000770D7" w:rsidRPr="002B2291">
        <w:rPr>
          <w:sz w:val="20"/>
          <w:szCs w:val="20"/>
        </w:rPr>
        <w:t>annually at the temperatures at which they are used</w:t>
      </w:r>
      <w:r w:rsidRPr="002B2291">
        <w:rPr>
          <w:sz w:val="20"/>
          <w:szCs w:val="20"/>
        </w:rPr>
        <w:t>,</w:t>
      </w:r>
      <w:r w:rsidR="000770D7" w:rsidRPr="002B2291">
        <w:rPr>
          <w:sz w:val="20"/>
          <w:szCs w:val="20"/>
        </w:rPr>
        <w:t xml:space="preserve"> </w:t>
      </w:r>
      <w:r w:rsidR="0088734F" w:rsidRPr="002B2291">
        <w:rPr>
          <w:sz w:val="20"/>
          <w:szCs w:val="20"/>
        </w:rPr>
        <w:t xml:space="preserve">against </w:t>
      </w:r>
      <w:r w:rsidRPr="002B2291">
        <w:rPr>
          <w:sz w:val="20"/>
          <w:szCs w:val="20"/>
        </w:rPr>
        <w:t xml:space="preserve">a </w:t>
      </w:r>
      <w:r w:rsidR="0088734F" w:rsidRPr="002B2291">
        <w:rPr>
          <w:sz w:val="20"/>
          <w:szCs w:val="20"/>
        </w:rPr>
        <w:t>certified calibration standard thermometer, tr</w:t>
      </w:r>
      <w:r w:rsidR="000770D7" w:rsidRPr="002B2291">
        <w:rPr>
          <w:sz w:val="20"/>
          <w:szCs w:val="20"/>
        </w:rPr>
        <w:t>aceable to NIST.</w:t>
      </w:r>
    </w:p>
    <w:p w14:paraId="7A531A0B" w14:textId="77777777" w:rsidR="00422B1D" w:rsidRPr="002B2291" w:rsidRDefault="000770D7" w:rsidP="00C0639C">
      <w:pPr>
        <w:numPr>
          <w:ilvl w:val="2"/>
          <w:numId w:val="10"/>
        </w:numPr>
        <w:tabs>
          <w:tab w:val="left" w:pos="-1440"/>
          <w:tab w:val="left" w:pos="-72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 xml:space="preserve">Label </w:t>
      </w:r>
      <w:r w:rsidR="004D68BE" w:rsidRPr="002B2291">
        <w:rPr>
          <w:sz w:val="20"/>
          <w:szCs w:val="20"/>
        </w:rPr>
        <w:t xml:space="preserve">or tag </w:t>
      </w:r>
      <w:r w:rsidRPr="002B2291">
        <w:rPr>
          <w:sz w:val="20"/>
          <w:szCs w:val="20"/>
        </w:rPr>
        <w:t>the working thermometer with an identification number, date of calibration, calibration tem</w:t>
      </w:r>
      <w:r w:rsidR="004D68BE" w:rsidRPr="002B2291">
        <w:rPr>
          <w:sz w:val="20"/>
          <w:szCs w:val="20"/>
        </w:rPr>
        <w:t>perature and correction factor.</w:t>
      </w:r>
      <w:r w:rsidR="008258F1" w:rsidRPr="002B2291">
        <w:rPr>
          <w:sz w:val="20"/>
          <w:szCs w:val="20"/>
        </w:rPr>
        <w:br/>
      </w:r>
    </w:p>
    <w:p w14:paraId="611B03AB" w14:textId="77777777" w:rsidR="00562128" w:rsidRPr="002B2291" w:rsidRDefault="0022260E" w:rsidP="00C0639C">
      <w:pPr>
        <w:keepNext/>
        <w:keepLines/>
        <w:numPr>
          <w:ilvl w:val="0"/>
          <w:numId w:val="10"/>
        </w:numPr>
        <w:tabs>
          <w:tab w:val="left" w:pos="-1440"/>
          <w:tab w:val="left" w:pos="-72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u w:val="single"/>
        </w:rPr>
        <w:lastRenderedPageBreak/>
        <w:t>Instrument Calibration</w:t>
      </w:r>
    </w:p>
    <w:p w14:paraId="646891B5" w14:textId="77777777" w:rsidR="00EC0BE3" w:rsidRPr="002B2291" w:rsidRDefault="00EC0BE3" w:rsidP="00C0639C">
      <w:pPr>
        <w:keepNext/>
        <w:keepLines/>
        <w:numPr>
          <w:ilvl w:val="1"/>
          <w:numId w:val="10"/>
        </w:numPr>
        <w:spacing w:after="160" w:line="259" w:lineRule="auto"/>
        <w:rPr>
          <w:rFonts w:cs="Arial"/>
          <w:sz w:val="20"/>
          <w:szCs w:val="20"/>
        </w:rPr>
      </w:pPr>
      <w:r w:rsidRPr="002B2291">
        <w:rPr>
          <w:rFonts w:cs="Arial"/>
          <w:sz w:val="20"/>
          <w:szCs w:val="20"/>
        </w:rPr>
        <w:t xml:space="preserve">Details of the initial instrument calibration procedures including calculations, integrations, </w:t>
      </w:r>
      <w:r w:rsidR="00FF5CE9" w:rsidRPr="002B2291">
        <w:rPr>
          <w:rFonts w:cs="Arial"/>
          <w:sz w:val="20"/>
          <w:szCs w:val="20"/>
        </w:rPr>
        <w:t xml:space="preserve">background corrections, </w:t>
      </w:r>
      <w:r w:rsidRPr="002B2291">
        <w:rPr>
          <w:rFonts w:cs="Arial"/>
          <w:sz w:val="20"/>
          <w:szCs w:val="20"/>
        </w:rPr>
        <w:t>acceptance criteria and associated statistics, must be included or ref</w:t>
      </w:r>
      <w:r w:rsidR="00556D40">
        <w:rPr>
          <w:rFonts w:cs="Arial"/>
          <w:sz w:val="20"/>
          <w:szCs w:val="20"/>
        </w:rPr>
        <w:t>erenced in the laboratory SOP.</w:t>
      </w:r>
    </w:p>
    <w:p w14:paraId="1AAABDC0" w14:textId="77777777" w:rsidR="00EC0BE3" w:rsidRPr="002B2291" w:rsidRDefault="007B36B3" w:rsidP="00C0639C">
      <w:pPr>
        <w:numPr>
          <w:ilvl w:val="1"/>
          <w:numId w:val="10"/>
        </w:numPr>
        <w:tabs>
          <w:tab w:val="left" w:pos="-1440"/>
          <w:tab w:val="left" w:pos="-72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Prepare a series of cali</w:t>
      </w:r>
      <w:r w:rsidR="007B3B57" w:rsidRPr="002B2291">
        <w:rPr>
          <w:sz w:val="20"/>
          <w:szCs w:val="20"/>
        </w:rPr>
        <w:t>bration standards by diluting s</w:t>
      </w:r>
      <w:r w:rsidRPr="002B2291">
        <w:rPr>
          <w:sz w:val="20"/>
          <w:szCs w:val="20"/>
        </w:rPr>
        <w:t>uitable volumes of primary dilution standard</w:t>
      </w:r>
      <w:r w:rsidR="006B3A25" w:rsidRPr="002B2291">
        <w:rPr>
          <w:sz w:val="20"/>
          <w:szCs w:val="20"/>
        </w:rPr>
        <w:t>s</w:t>
      </w:r>
      <w:r w:rsidRPr="002B2291">
        <w:rPr>
          <w:sz w:val="20"/>
          <w:szCs w:val="20"/>
        </w:rPr>
        <w:t xml:space="preserve"> with reagent </w:t>
      </w:r>
      <w:r w:rsidR="007B3B57" w:rsidRPr="002B2291">
        <w:rPr>
          <w:sz w:val="20"/>
          <w:szCs w:val="20"/>
        </w:rPr>
        <w:t>water or artificial</w:t>
      </w:r>
      <w:r w:rsidR="00A61AE6" w:rsidRPr="002B2291">
        <w:rPr>
          <w:sz w:val="20"/>
          <w:szCs w:val="20"/>
        </w:rPr>
        <w:t xml:space="preserve"> </w:t>
      </w:r>
      <w:r w:rsidR="007B3B57" w:rsidRPr="002B2291">
        <w:rPr>
          <w:sz w:val="20"/>
          <w:szCs w:val="20"/>
        </w:rPr>
        <w:t>seawater</w:t>
      </w:r>
      <w:r w:rsidR="00474FED" w:rsidRPr="002B2291">
        <w:rPr>
          <w:sz w:val="20"/>
          <w:szCs w:val="20"/>
        </w:rPr>
        <w:t xml:space="preserve"> </w:t>
      </w:r>
      <w:r w:rsidR="007B3B57" w:rsidRPr="002B2291">
        <w:rPr>
          <w:sz w:val="20"/>
          <w:szCs w:val="20"/>
        </w:rPr>
        <w:t>according to t</w:t>
      </w:r>
      <w:r w:rsidR="00474FED" w:rsidRPr="002B2291">
        <w:rPr>
          <w:sz w:val="20"/>
          <w:szCs w:val="20"/>
        </w:rPr>
        <w:t xml:space="preserve">he </w:t>
      </w:r>
      <w:r w:rsidR="007B3B57" w:rsidRPr="002B2291">
        <w:rPr>
          <w:sz w:val="20"/>
          <w:szCs w:val="20"/>
        </w:rPr>
        <w:t>salinity of the samples.</w:t>
      </w:r>
    </w:p>
    <w:p w14:paraId="233E1EEE" w14:textId="77777777" w:rsidR="006B3A25" w:rsidRPr="002B2291" w:rsidRDefault="007B3B57" w:rsidP="00C0639C">
      <w:pPr>
        <w:numPr>
          <w:ilvl w:val="2"/>
          <w:numId w:val="10"/>
        </w:numPr>
        <w:tabs>
          <w:tab w:val="clear" w:pos="1440"/>
          <w:tab w:val="left" w:pos="-1440"/>
          <w:tab w:val="left" w:pos="-720"/>
          <w:tab w:val="left" w:pos="1350"/>
          <w:tab w:val="left" w:pos="2760"/>
          <w:tab w:val="left" w:pos="4200"/>
          <w:tab w:val="left" w:pos="5040"/>
          <w:tab w:val="left" w:pos="5760"/>
          <w:tab w:val="left" w:pos="6480"/>
          <w:tab w:val="left" w:pos="7200"/>
          <w:tab w:val="left" w:pos="7920"/>
          <w:tab w:val="left" w:pos="8640"/>
          <w:tab w:val="left" w:pos="9360"/>
        </w:tabs>
        <w:spacing w:after="160" w:line="259" w:lineRule="auto"/>
        <w:ind w:left="1350" w:hanging="630"/>
        <w:rPr>
          <w:sz w:val="20"/>
          <w:szCs w:val="20"/>
        </w:rPr>
      </w:pPr>
      <w:r w:rsidRPr="002B2291">
        <w:rPr>
          <w:sz w:val="20"/>
          <w:szCs w:val="20"/>
        </w:rPr>
        <w:t>The concentration range of the calibration standards should bracket the expected concentrations of samples</w:t>
      </w:r>
      <w:r w:rsidR="006B3A25" w:rsidRPr="002B2291">
        <w:rPr>
          <w:sz w:val="20"/>
          <w:szCs w:val="20"/>
        </w:rPr>
        <w:t xml:space="preserve">, </w:t>
      </w:r>
      <w:r w:rsidRPr="002B2291">
        <w:rPr>
          <w:sz w:val="20"/>
          <w:szCs w:val="20"/>
        </w:rPr>
        <w:t xml:space="preserve">not </w:t>
      </w:r>
      <w:r w:rsidR="006B3A25" w:rsidRPr="002B2291">
        <w:rPr>
          <w:sz w:val="20"/>
          <w:szCs w:val="20"/>
        </w:rPr>
        <w:t xml:space="preserve">to </w:t>
      </w:r>
      <w:r w:rsidRPr="002B2291">
        <w:rPr>
          <w:sz w:val="20"/>
          <w:szCs w:val="20"/>
        </w:rPr>
        <w:t>exceed two orders of magnitude.</w:t>
      </w:r>
    </w:p>
    <w:p w14:paraId="2135626F" w14:textId="77777777" w:rsidR="007B3B57" w:rsidRPr="002B2291" w:rsidRDefault="006B3A25" w:rsidP="00C0639C">
      <w:pPr>
        <w:numPr>
          <w:ilvl w:val="2"/>
          <w:numId w:val="10"/>
        </w:numPr>
        <w:tabs>
          <w:tab w:val="left" w:pos="-1440"/>
          <w:tab w:val="left" w:pos="-720"/>
          <w:tab w:val="left" w:pos="135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The concentrations of the standards should be evenly spaced across the calibration range.</w:t>
      </w:r>
    </w:p>
    <w:p w14:paraId="180E0B3A" w14:textId="77777777" w:rsidR="00C32897" w:rsidRPr="002B2291" w:rsidRDefault="00C274C1" w:rsidP="00C0639C">
      <w:pPr>
        <w:numPr>
          <w:ilvl w:val="2"/>
          <w:numId w:val="10"/>
        </w:numPr>
        <w:tabs>
          <w:tab w:val="clear" w:pos="1440"/>
          <w:tab w:val="left" w:pos="-1440"/>
          <w:tab w:val="left" w:pos="-720"/>
          <w:tab w:val="left" w:pos="1350"/>
          <w:tab w:val="left" w:pos="2760"/>
          <w:tab w:val="left" w:pos="4200"/>
          <w:tab w:val="left" w:pos="5040"/>
          <w:tab w:val="left" w:pos="5760"/>
          <w:tab w:val="left" w:pos="6480"/>
          <w:tab w:val="left" w:pos="7200"/>
          <w:tab w:val="left" w:pos="7920"/>
          <w:tab w:val="left" w:pos="8640"/>
          <w:tab w:val="left" w:pos="9360"/>
        </w:tabs>
        <w:spacing w:after="160" w:line="259" w:lineRule="auto"/>
        <w:ind w:left="1350" w:hanging="630"/>
        <w:rPr>
          <w:sz w:val="20"/>
          <w:szCs w:val="20"/>
        </w:rPr>
      </w:pPr>
      <w:r w:rsidRPr="002B2291">
        <w:rPr>
          <w:sz w:val="20"/>
          <w:szCs w:val="20"/>
        </w:rPr>
        <w:t xml:space="preserve">The number of calibration standards and frequency of preparation for each test are </w:t>
      </w:r>
      <w:r w:rsidR="002D36C5" w:rsidRPr="002B2291">
        <w:rPr>
          <w:sz w:val="20"/>
          <w:szCs w:val="20"/>
        </w:rPr>
        <w:t xml:space="preserve">to be </w:t>
      </w:r>
      <w:r w:rsidRPr="002B2291">
        <w:rPr>
          <w:sz w:val="20"/>
          <w:szCs w:val="20"/>
        </w:rPr>
        <w:t xml:space="preserve">specified in </w:t>
      </w:r>
      <w:r w:rsidR="00A1774E" w:rsidRPr="002B2291">
        <w:rPr>
          <w:sz w:val="20"/>
          <w:szCs w:val="20"/>
        </w:rPr>
        <w:t xml:space="preserve">the </w:t>
      </w:r>
      <w:r w:rsidR="002D36C5" w:rsidRPr="002B2291">
        <w:rPr>
          <w:sz w:val="20"/>
          <w:szCs w:val="20"/>
        </w:rPr>
        <w:t xml:space="preserve">laboratory’s SOP. Recommended </w:t>
      </w:r>
      <w:r w:rsidR="009D4E75" w:rsidRPr="002B2291">
        <w:rPr>
          <w:sz w:val="20"/>
          <w:szCs w:val="20"/>
        </w:rPr>
        <w:t xml:space="preserve">methods </w:t>
      </w:r>
      <w:r w:rsidR="002D36C5" w:rsidRPr="002B2291">
        <w:rPr>
          <w:sz w:val="20"/>
          <w:szCs w:val="20"/>
        </w:rPr>
        <w:t xml:space="preserve">for Chesapeake Bay Program laboratories appear </w:t>
      </w:r>
      <w:r w:rsidR="009D4E75" w:rsidRPr="002B2291">
        <w:rPr>
          <w:sz w:val="20"/>
          <w:szCs w:val="20"/>
        </w:rPr>
        <w:t xml:space="preserve">in </w:t>
      </w:r>
      <w:r w:rsidR="007B3B57" w:rsidRPr="002B2291">
        <w:rPr>
          <w:sz w:val="20"/>
          <w:szCs w:val="20"/>
        </w:rPr>
        <w:t>Section D</w:t>
      </w:r>
      <w:r w:rsidR="009D4E75" w:rsidRPr="002B2291">
        <w:rPr>
          <w:sz w:val="20"/>
          <w:szCs w:val="20"/>
        </w:rPr>
        <w:t xml:space="preserve"> of this chapter</w:t>
      </w:r>
      <w:r w:rsidRPr="002B2291">
        <w:rPr>
          <w:sz w:val="20"/>
          <w:szCs w:val="20"/>
        </w:rPr>
        <w:t>.</w:t>
      </w:r>
    </w:p>
    <w:p w14:paraId="6DD16DCF" w14:textId="7EFA0866" w:rsidR="00525A61" w:rsidRPr="002B2291" w:rsidRDefault="00C32897" w:rsidP="00C0639C">
      <w:pPr>
        <w:numPr>
          <w:ilvl w:val="2"/>
          <w:numId w:val="10"/>
        </w:numPr>
        <w:tabs>
          <w:tab w:val="clear" w:pos="1440"/>
          <w:tab w:val="left" w:pos="-1440"/>
          <w:tab w:val="left" w:pos="-720"/>
          <w:tab w:val="left" w:pos="1350"/>
          <w:tab w:val="left" w:pos="2760"/>
          <w:tab w:val="left" w:pos="4200"/>
          <w:tab w:val="left" w:pos="5040"/>
          <w:tab w:val="left" w:pos="5760"/>
          <w:tab w:val="left" w:pos="6480"/>
          <w:tab w:val="left" w:pos="7200"/>
          <w:tab w:val="left" w:pos="7920"/>
          <w:tab w:val="left" w:pos="8640"/>
          <w:tab w:val="left" w:pos="9360"/>
        </w:tabs>
        <w:spacing w:after="160" w:line="259" w:lineRule="auto"/>
        <w:ind w:left="1350" w:hanging="630"/>
        <w:rPr>
          <w:sz w:val="20"/>
          <w:szCs w:val="20"/>
        </w:rPr>
      </w:pPr>
      <w:r w:rsidRPr="00824036">
        <w:rPr>
          <w:sz w:val="20"/>
          <w:rPrChange w:id="46" w:author="Mary Ellen Ley" w:date="2017-01-03T12:51:00Z">
            <w:rPr>
              <w:sz w:val="20"/>
              <w:highlight w:val="yellow"/>
            </w:rPr>
          </w:rPrChange>
        </w:rPr>
        <w:t xml:space="preserve">The lowest calibration standard must be at or below the lowest </w:t>
      </w:r>
      <w:r w:rsidR="00E40196" w:rsidRPr="00824036">
        <w:rPr>
          <w:sz w:val="20"/>
          <w:rPrChange w:id="47" w:author="Mary Ellen Ley" w:date="2017-01-03T12:51:00Z">
            <w:rPr>
              <w:sz w:val="20"/>
              <w:highlight w:val="yellow"/>
            </w:rPr>
          </w:rPrChange>
        </w:rPr>
        <w:t>quantitation or reporting</w:t>
      </w:r>
      <w:r w:rsidRPr="00824036">
        <w:rPr>
          <w:sz w:val="20"/>
          <w:rPrChange w:id="48" w:author="Mary Ellen Ley" w:date="2017-01-03T12:51:00Z">
            <w:rPr>
              <w:sz w:val="20"/>
              <w:highlight w:val="yellow"/>
            </w:rPr>
          </w:rPrChange>
        </w:rPr>
        <w:t xml:space="preserve"> level </w:t>
      </w:r>
      <w:del w:id="49" w:author="Mary Ellen Ley" w:date="2017-01-03T12:51:00Z">
        <w:r w:rsidRPr="009021EA">
          <w:rPr>
            <w:rFonts w:cs="Arial"/>
            <w:sz w:val="20"/>
            <w:szCs w:val="20"/>
            <w:highlight w:val="yellow"/>
          </w:rPr>
          <w:delText xml:space="preserve">(e.g. </w:delText>
        </w:r>
        <w:r w:rsidR="009A3C38" w:rsidRPr="009021EA">
          <w:rPr>
            <w:rFonts w:cs="Arial"/>
            <w:sz w:val="20"/>
            <w:szCs w:val="20"/>
            <w:highlight w:val="yellow"/>
          </w:rPr>
          <w:delText xml:space="preserve">MQL </w:delText>
        </w:r>
        <w:r w:rsidR="009D4E75" w:rsidRPr="009021EA">
          <w:rPr>
            <w:rFonts w:cs="Arial"/>
            <w:sz w:val="20"/>
            <w:szCs w:val="20"/>
            <w:highlight w:val="yellow"/>
          </w:rPr>
          <w:delText>or PQL</w:delText>
        </w:r>
        <w:r w:rsidRPr="009021EA">
          <w:rPr>
            <w:rFonts w:cs="Arial"/>
            <w:sz w:val="20"/>
            <w:szCs w:val="20"/>
            <w:highlight w:val="yellow"/>
          </w:rPr>
          <w:delText>)</w:delText>
        </w:r>
        <w:r w:rsidRPr="002B2291">
          <w:rPr>
            <w:rFonts w:cs="Arial"/>
            <w:sz w:val="20"/>
            <w:szCs w:val="20"/>
          </w:rPr>
          <w:delText>.</w:delText>
        </w:r>
      </w:del>
      <w:ins w:id="50" w:author="Mary Ellen Ley" w:date="2017-01-03T12:51:00Z">
        <w:r w:rsidR="00824036">
          <w:rPr>
            <w:rFonts w:cs="Arial"/>
            <w:sz w:val="20"/>
            <w:szCs w:val="20"/>
          </w:rPr>
          <w:t>for which quantitative data are reported without qualification.</w:t>
        </w:r>
      </w:ins>
    </w:p>
    <w:p w14:paraId="166E91D1" w14:textId="77777777" w:rsidR="001F151D" w:rsidRPr="002B2291" w:rsidRDefault="00C32897" w:rsidP="00C0639C">
      <w:pPr>
        <w:numPr>
          <w:ilvl w:val="2"/>
          <w:numId w:val="10"/>
        </w:numPr>
        <w:tabs>
          <w:tab w:val="clear" w:pos="1440"/>
          <w:tab w:val="left" w:pos="-1440"/>
          <w:tab w:val="left" w:pos="-720"/>
          <w:tab w:val="left" w:pos="1350"/>
          <w:tab w:val="left" w:pos="2760"/>
          <w:tab w:val="left" w:pos="4200"/>
          <w:tab w:val="left" w:pos="5040"/>
          <w:tab w:val="left" w:pos="5760"/>
          <w:tab w:val="left" w:pos="6480"/>
          <w:tab w:val="left" w:pos="7200"/>
          <w:tab w:val="left" w:pos="7920"/>
          <w:tab w:val="left" w:pos="8640"/>
          <w:tab w:val="left" w:pos="9360"/>
        </w:tabs>
        <w:spacing w:after="160" w:line="259" w:lineRule="auto"/>
        <w:ind w:left="1350" w:hanging="630"/>
        <w:rPr>
          <w:sz w:val="20"/>
          <w:szCs w:val="20"/>
        </w:rPr>
      </w:pPr>
      <w:r w:rsidRPr="002B2291">
        <w:rPr>
          <w:sz w:val="20"/>
          <w:szCs w:val="20"/>
        </w:rPr>
        <w:t xml:space="preserve">Calibration standards </w:t>
      </w:r>
      <w:r w:rsidR="002D36C5" w:rsidRPr="002B2291">
        <w:rPr>
          <w:sz w:val="20"/>
          <w:szCs w:val="20"/>
        </w:rPr>
        <w:t xml:space="preserve">must be </w:t>
      </w:r>
      <w:r w:rsidRPr="002B2291">
        <w:rPr>
          <w:sz w:val="20"/>
          <w:szCs w:val="20"/>
        </w:rPr>
        <w:t>s</w:t>
      </w:r>
      <w:r w:rsidR="00525A61" w:rsidRPr="002B2291">
        <w:rPr>
          <w:sz w:val="20"/>
          <w:szCs w:val="20"/>
        </w:rPr>
        <w:t xml:space="preserve">ubject to </w:t>
      </w:r>
      <w:r w:rsidR="00FF5CE9" w:rsidRPr="002B2291">
        <w:rPr>
          <w:sz w:val="20"/>
          <w:szCs w:val="20"/>
        </w:rPr>
        <w:t xml:space="preserve">the same </w:t>
      </w:r>
      <w:r w:rsidR="00525A61" w:rsidRPr="002B2291">
        <w:rPr>
          <w:sz w:val="20"/>
          <w:szCs w:val="20"/>
        </w:rPr>
        <w:t>sample preparation and analysis steps</w:t>
      </w:r>
      <w:r w:rsidR="00FF5CE9" w:rsidRPr="002B2291">
        <w:rPr>
          <w:sz w:val="20"/>
          <w:szCs w:val="20"/>
        </w:rPr>
        <w:t xml:space="preserve"> as samples</w:t>
      </w:r>
      <w:r w:rsidR="00525A61" w:rsidRPr="002B2291">
        <w:rPr>
          <w:sz w:val="20"/>
          <w:szCs w:val="20"/>
        </w:rPr>
        <w:t xml:space="preserve">, e.g., </w:t>
      </w:r>
      <w:r w:rsidRPr="002B2291">
        <w:rPr>
          <w:sz w:val="20"/>
          <w:szCs w:val="20"/>
        </w:rPr>
        <w:t>d</w:t>
      </w:r>
      <w:r w:rsidR="00525A61" w:rsidRPr="002B2291">
        <w:rPr>
          <w:sz w:val="20"/>
          <w:szCs w:val="20"/>
        </w:rPr>
        <w:t>igestion, combustion, etc.</w:t>
      </w:r>
    </w:p>
    <w:p w14:paraId="2ADCBCE5" w14:textId="59213F7E" w:rsidR="00670F2D" w:rsidRPr="002B2291" w:rsidRDefault="00562128" w:rsidP="00C0639C">
      <w:pPr>
        <w:numPr>
          <w:ilvl w:val="1"/>
          <w:numId w:val="10"/>
        </w:numPr>
        <w:tabs>
          <w:tab w:val="left" w:pos="-1440"/>
          <w:tab w:val="left" w:pos="-72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Initial Calibration (</w:t>
      </w:r>
      <w:r w:rsidR="0079229C" w:rsidRPr="002B2291">
        <w:rPr>
          <w:sz w:val="20"/>
          <w:szCs w:val="20"/>
        </w:rPr>
        <w:t>A</w:t>
      </w:r>
      <w:r w:rsidRPr="002B2291">
        <w:rPr>
          <w:sz w:val="20"/>
          <w:szCs w:val="20"/>
        </w:rPr>
        <w:t xml:space="preserve">dapted from </w:t>
      </w:r>
      <w:r w:rsidR="0079229C" w:rsidRPr="002B2291">
        <w:rPr>
          <w:sz w:val="20"/>
          <w:szCs w:val="20"/>
        </w:rPr>
        <w:t>T</w:t>
      </w:r>
      <w:r w:rsidR="00D132A6" w:rsidRPr="002B2291">
        <w:rPr>
          <w:sz w:val="20"/>
          <w:szCs w:val="20"/>
        </w:rPr>
        <w:t>N</w:t>
      </w:r>
      <w:r w:rsidR="0079229C" w:rsidRPr="002B2291">
        <w:rPr>
          <w:sz w:val="20"/>
          <w:szCs w:val="20"/>
        </w:rPr>
        <w:t xml:space="preserve">I </w:t>
      </w:r>
      <w:r w:rsidRPr="002B2291">
        <w:rPr>
          <w:sz w:val="20"/>
          <w:szCs w:val="20"/>
        </w:rPr>
        <w:t xml:space="preserve">Standard </w:t>
      </w:r>
      <w:r w:rsidR="0079229C" w:rsidRPr="002B2291">
        <w:rPr>
          <w:sz w:val="20"/>
          <w:szCs w:val="20"/>
        </w:rPr>
        <w:t>EL-V1M4-</w:t>
      </w:r>
      <w:del w:id="51" w:author="Mary Ellen Ley" w:date="2017-01-03T12:51:00Z">
        <w:r w:rsidR="0079229C" w:rsidRPr="002B2291">
          <w:rPr>
            <w:sz w:val="20"/>
            <w:szCs w:val="20"/>
          </w:rPr>
          <w:delText>2011</w:delText>
        </w:r>
      </w:del>
      <w:ins w:id="52" w:author="Mary Ellen Ley" w:date="2017-01-03T12:51:00Z">
        <w:r w:rsidR="0079229C" w:rsidRPr="002B2291">
          <w:rPr>
            <w:sz w:val="20"/>
            <w:szCs w:val="20"/>
          </w:rPr>
          <w:t>201</w:t>
        </w:r>
        <w:r w:rsidR="00824036">
          <w:rPr>
            <w:sz w:val="20"/>
            <w:szCs w:val="20"/>
          </w:rPr>
          <w:t>5</w:t>
        </w:r>
      </w:ins>
      <w:r w:rsidRPr="002B2291">
        <w:rPr>
          <w:sz w:val="20"/>
          <w:szCs w:val="20"/>
        </w:rPr>
        <w:t>)</w:t>
      </w:r>
    </w:p>
    <w:p w14:paraId="714758FB" w14:textId="77777777" w:rsidR="006B3A25" w:rsidRPr="002B2291" w:rsidRDefault="00395722" w:rsidP="00C0639C">
      <w:pPr>
        <w:numPr>
          <w:ilvl w:val="2"/>
          <w:numId w:val="10"/>
        </w:numPr>
        <w:tabs>
          <w:tab w:val="left" w:pos="-1440"/>
          <w:tab w:val="left" w:pos="-7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rFonts w:cs="Arial"/>
          <w:sz w:val="20"/>
          <w:szCs w:val="20"/>
        </w:rPr>
        <w:t>Each day</w:t>
      </w:r>
      <w:r w:rsidR="00737C2B" w:rsidRPr="002B2291">
        <w:rPr>
          <w:rFonts w:cs="Arial"/>
          <w:sz w:val="20"/>
          <w:szCs w:val="20"/>
        </w:rPr>
        <w:t>,</w:t>
      </w:r>
      <w:r w:rsidRPr="002B2291">
        <w:rPr>
          <w:rFonts w:cs="Arial"/>
          <w:sz w:val="20"/>
          <w:szCs w:val="20"/>
        </w:rPr>
        <w:t xml:space="preserve"> p</w:t>
      </w:r>
      <w:r w:rsidR="00562128" w:rsidRPr="002B2291">
        <w:rPr>
          <w:rFonts w:cs="Arial"/>
          <w:sz w:val="20"/>
          <w:szCs w:val="20"/>
        </w:rPr>
        <w:t>rior to the analysis of samples</w:t>
      </w:r>
      <w:r w:rsidR="00737C2B" w:rsidRPr="002B2291">
        <w:rPr>
          <w:rFonts w:cs="Arial"/>
          <w:sz w:val="20"/>
          <w:szCs w:val="20"/>
        </w:rPr>
        <w:t>,</w:t>
      </w:r>
      <w:r w:rsidR="00562128" w:rsidRPr="002B2291">
        <w:rPr>
          <w:rFonts w:cs="Arial"/>
          <w:sz w:val="20"/>
          <w:szCs w:val="20"/>
        </w:rPr>
        <w:t xml:space="preserve"> </w:t>
      </w:r>
      <w:r w:rsidR="00C32897" w:rsidRPr="002B2291">
        <w:rPr>
          <w:rFonts w:cs="Arial"/>
          <w:sz w:val="20"/>
          <w:szCs w:val="20"/>
        </w:rPr>
        <w:t xml:space="preserve">establish </w:t>
      </w:r>
      <w:r w:rsidR="00562128" w:rsidRPr="002B2291">
        <w:rPr>
          <w:rFonts w:cs="Arial"/>
          <w:sz w:val="20"/>
          <w:szCs w:val="20"/>
        </w:rPr>
        <w:t xml:space="preserve">the linear </w:t>
      </w:r>
      <w:r w:rsidR="000C44EE" w:rsidRPr="002B2291">
        <w:rPr>
          <w:rFonts w:cs="Arial"/>
          <w:sz w:val="20"/>
          <w:szCs w:val="20"/>
        </w:rPr>
        <w:t xml:space="preserve">working </w:t>
      </w:r>
      <w:r w:rsidR="00562128" w:rsidRPr="002B2291">
        <w:rPr>
          <w:rFonts w:cs="Arial"/>
          <w:sz w:val="20"/>
          <w:szCs w:val="20"/>
        </w:rPr>
        <w:t xml:space="preserve">range of the instrument </w:t>
      </w:r>
      <w:r w:rsidR="00C32897" w:rsidRPr="002B2291">
        <w:rPr>
          <w:rFonts w:cs="Arial"/>
          <w:sz w:val="20"/>
          <w:szCs w:val="20"/>
        </w:rPr>
        <w:t xml:space="preserve">with </w:t>
      </w:r>
      <w:r w:rsidR="00562128" w:rsidRPr="002B2291">
        <w:rPr>
          <w:rFonts w:cs="Arial"/>
          <w:sz w:val="20"/>
          <w:szCs w:val="20"/>
        </w:rPr>
        <w:t xml:space="preserve">at least </w:t>
      </w:r>
      <w:r w:rsidR="00562128" w:rsidRPr="00824036">
        <w:rPr>
          <w:sz w:val="20"/>
          <w:rPrChange w:id="53" w:author="Mary Ellen Ley" w:date="2017-01-03T12:51:00Z">
            <w:rPr>
              <w:sz w:val="20"/>
              <w:highlight w:val="yellow"/>
            </w:rPr>
          </w:rPrChange>
        </w:rPr>
        <w:t xml:space="preserve">three </w:t>
      </w:r>
      <w:r w:rsidR="006E7F24" w:rsidRPr="00824036">
        <w:rPr>
          <w:sz w:val="20"/>
          <w:rPrChange w:id="54" w:author="Mary Ellen Ley" w:date="2017-01-03T12:51:00Z">
            <w:rPr>
              <w:sz w:val="20"/>
              <w:highlight w:val="yellow"/>
            </w:rPr>
          </w:rPrChange>
        </w:rPr>
        <w:t xml:space="preserve">calibration </w:t>
      </w:r>
      <w:r w:rsidR="00562128" w:rsidRPr="00824036">
        <w:rPr>
          <w:sz w:val="20"/>
          <w:rPrChange w:id="55" w:author="Mary Ellen Ley" w:date="2017-01-03T12:51:00Z">
            <w:rPr>
              <w:sz w:val="20"/>
              <w:highlight w:val="yellow"/>
            </w:rPr>
          </w:rPrChange>
        </w:rPr>
        <w:t>standards</w:t>
      </w:r>
      <w:r w:rsidR="00E40196" w:rsidRPr="00824036">
        <w:rPr>
          <w:sz w:val="20"/>
          <w:rPrChange w:id="56" w:author="Mary Ellen Ley" w:date="2017-01-03T12:51:00Z">
            <w:rPr>
              <w:sz w:val="20"/>
              <w:highlight w:val="yellow"/>
            </w:rPr>
          </w:rPrChange>
        </w:rPr>
        <w:t xml:space="preserve"> per decade</w:t>
      </w:r>
      <w:r w:rsidR="00562128" w:rsidRPr="002B2291">
        <w:rPr>
          <w:rFonts w:cs="Arial"/>
          <w:sz w:val="20"/>
          <w:szCs w:val="20"/>
        </w:rPr>
        <w:t xml:space="preserve">, </w:t>
      </w:r>
      <w:r w:rsidR="006E7F24" w:rsidRPr="002B2291">
        <w:rPr>
          <w:rFonts w:cs="Arial"/>
          <w:sz w:val="20"/>
          <w:szCs w:val="20"/>
        </w:rPr>
        <w:t xml:space="preserve">the lowest </w:t>
      </w:r>
      <w:r w:rsidR="00562128" w:rsidRPr="002B2291">
        <w:rPr>
          <w:rFonts w:cs="Arial"/>
          <w:sz w:val="20"/>
          <w:szCs w:val="20"/>
        </w:rPr>
        <w:t xml:space="preserve">of which must be at </w:t>
      </w:r>
      <w:r w:rsidR="006E7F24" w:rsidRPr="002B2291">
        <w:rPr>
          <w:rFonts w:cs="Arial"/>
          <w:sz w:val="20"/>
          <w:szCs w:val="20"/>
        </w:rPr>
        <w:t xml:space="preserve">or below </w:t>
      </w:r>
      <w:r w:rsidR="00562128" w:rsidRPr="002B2291">
        <w:rPr>
          <w:rFonts w:cs="Arial"/>
          <w:sz w:val="20"/>
          <w:szCs w:val="20"/>
        </w:rPr>
        <w:t>the lowest quantitation level</w:t>
      </w:r>
      <w:r w:rsidR="00670F2D" w:rsidRPr="002B2291">
        <w:rPr>
          <w:rFonts w:cs="Arial"/>
          <w:sz w:val="20"/>
          <w:szCs w:val="20"/>
        </w:rPr>
        <w:t xml:space="preserve"> (e.g., PQL).</w:t>
      </w:r>
    </w:p>
    <w:p w14:paraId="592D9370" w14:textId="77777777" w:rsidR="00670F2D" w:rsidRPr="002B2291" w:rsidRDefault="00F877B2" w:rsidP="00C0639C">
      <w:pPr>
        <w:numPr>
          <w:ilvl w:val="2"/>
          <w:numId w:val="10"/>
        </w:numPr>
        <w:tabs>
          <w:tab w:val="left" w:pos="-1440"/>
          <w:tab w:val="left" w:pos="-7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rFonts w:cs="Arial"/>
          <w:sz w:val="20"/>
          <w:szCs w:val="20"/>
        </w:rPr>
        <w:t>Include a standard with zero analyte concentration to estimate the y-intercept. (Do not force curve through zero</w:t>
      </w:r>
      <w:r w:rsidR="00605829" w:rsidRPr="002B2291">
        <w:rPr>
          <w:rFonts w:cs="Arial"/>
          <w:sz w:val="20"/>
          <w:szCs w:val="20"/>
        </w:rPr>
        <w:t xml:space="preserve"> because instruments auto-correct for the y-intercept</w:t>
      </w:r>
      <w:r w:rsidRPr="002B2291">
        <w:rPr>
          <w:rFonts w:cs="Arial"/>
          <w:sz w:val="20"/>
          <w:szCs w:val="20"/>
        </w:rPr>
        <w:t>.)</w:t>
      </w:r>
    </w:p>
    <w:p w14:paraId="447E0C13" w14:textId="77777777" w:rsidR="00670F2D" w:rsidRPr="002B2291" w:rsidRDefault="00C32897" w:rsidP="00C0639C">
      <w:pPr>
        <w:numPr>
          <w:ilvl w:val="2"/>
          <w:numId w:val="10"/>
        </w:numPr>
        <w:tabs>
          <w:tab w:val="left" w:pos="-1440"/>
          <w:tab w:val="left" w:pos="-720"/>
          <w:tab w:val="left" w:pos="2760"/>
          <w:tab w:val="left" w:pos="4200"/>
          <w:tab w:val="left" w:pos="5040"/>
          <w:tab w:val="left" w:pos="5760"/>
          <w:tab w:val="left" w:pos="6480"/>
          <w:tab w:val="left" w:pos="7200"/>
          <w:tab w:val="left" w:pos="7920"/>
          <w:tab w:val="left" w:pos="8640"/>
          <w:tab w:val="left" w:pos="9360"/>
        </w:tabs>
        <w:spacing w:after="160" w:line="259" w:lineRule="auto"/>
        <w:rPr>
          <w:rFonts w:cs="Arial"/>
          <w:sz w:val="20"/>
          <w:szCs w:val="20"/>
        </w:rPr>
      </w:pPr>
      <w:r w:rsidRPr="002B2291">
        <w:rPr>
          <w:rFonts w:cs="Arial"/>
          <w:sz w:val="20"/>
          <w:szCs w:val="20"/>
        </w:rPr>
        <w:t xml:space="preserve">Verify the </w:t>
      </w:r>
      <w:r w:rsidR="00395722" w:rsidRPr="002B2291">
        <w:rPr>
          <w:rFonts w:cs="Arial"/>
          <w:sz w:val="20"/>
          <w:szCs w:val="20"/>
        </w:rPr>
        <w:t>initial i</w:t>
      </w:r>
      <w:r w:rsidR="00562128" w:rsidRPr="002B2291">
        <w:rPr>
          <w:rFonts w:cs="Arial"/>
          <w:sz w:val="20"/>
          <w:szCs w:val="20"/>
        </w:rPr>
        <w:t xml:space="preserve">nstrument calibration </w:t>
      </w:r>
      <w:r w:rsidR="006E7F24" w:rsidRPr="002B2291">
        <w:rPr>
          <w:rFonts w:cs="Arial"/>
          <w:sz w:val="20"/>
          <w:szCs w:val="20"/>
          <w:u w:val="single"/>
        </w:rPr>
        <w:t>prior to analysis</w:t>
      </w:r>
      <w:r w:rsidR="006E7F24" w:rsidRPr="002B2291">
        <w:rPr>
          <w:rFonts w:cs="Arial"/>
          <w:sz w:val="20"/>
          <w:szCs w:val="20"/>
        </w:rPr>
        <w:t xml:space="preserve"> </w:t>
      </w:r>
      <w:r w:rsidR="00562128" w:rsidRPr="002B2291">
        <w:rPr>
          <w:rFonts w:cs="Arial"/>
          <w:sz w:val="20"/>
          <w:szCs w:val="20"/>
        </w:rPr>
        <w:t>with a certified reference material (</w:t>
      </w:r>
      <w:r w:rsidR="006E7F24" w:rsidRPr="002B2291">
        <w:rPr>
          <w:rFonts w:cs="Arial"/>
          <w:sz w:val="20"/>
          <w:szCs w:val="20"/>
        </w:rPr>
        <w:t>C</w:t>
      </w:r>
      <w:r w:rsidR="00562128" w:rsidRPr="002B2291">
        <w:rPr>
          <w:rFonts w:cs="Arial"/>
          <w:sz w:val="20"/>
          <w:szCs w:val="20"/>
        </w:rPr>
        <w:t>RM)</w:t>
      </w:r>
      <w:r w:rsidR="00395722" w:rsidRPr="002B2291">
        <w:rPr>
          <w:rFonts w:cs="Arial"/>
          <w:sz w:val="20"/>
          <w:szCs w:val="20"/>
        </w:rPr>
        <w:t xml:space="preserve"> </w:t>
      </w:r>
      <w:r w:rsidR="00700881" w:rsidRPr="002B2291">
        <w:rPr>
          <w:rFonts w:cs="Arial"/>
          <w:sz w:val="20"/>
          <w:szCs w:val="20"/>
        </w:rPr>
        <w:t xml:space="preserve">or LCS </w:t>
      </w:r>
      <w:r w:rsidR="00395722" w:rsidRPr="002B2291">
        <w:rPr>
          <w:rFonts w:cs="Arial"/>
          <w:sz w:val="20"/>
          <w:szCs w:val="20"/>
        </w:rPr>
        <w:t>that is</w:t>
      </w:r>
      <w:r w:rsidR="006E7F24" w:rsidRPr="002B2291">
        <w:rPr>
          <w:rFonts w:cs="Arial"/>
          <w:sz w:val="20"/>
          <w:szCs w:val="20"/>
        </w:rPr>
        <w:t xml:space="preserve"> </w:t>
      </w:r>
      <w:r w:rsidR="00395722" w:rsidRPr="002B2291">
        <w:rPr>
          <w:rFonts w:cs="Arial"/>
          <w:sz w:val="20"/>
          <w:szCs w:val="20"/>
        </w:rPr>
        <w:t>traceable to a national standard. If a C</w:t>
      </w:r>
      <w:r w:rsidR="00562128" w:rsidRPr="002B2291">
        <w:rPr>
          <w:rFonts w:cs="Arial"/>
          <w:sz w:val="20"/>
          <w:szCs w:val="20"/>
        </w:rPr>
        <w:t xml:space="preserve">RM is commercially unavailable, the </w:t>
      </w:r>
      <w:r w:rsidR="00700881" w:rsidRPr="002B2291">
        <w:rPr>
          <w:rFonts w:cs="Arial"/>
          <w:sz w:val="20"/>
          <w:szCs w:val="20"/>
        </w:rPr>
        <w:t xml:space="preserve">initial </w:t>
      </w:r>
      <w:r w:rsidRPr="002B2291">
        <w:rPr>
          <w:rFonts w:cs="Arial"/>
          <w:sz w:val="20"/>
          <w:szCs w:val="20"/>
        </w:rPr>
        <w:t xml:space="preserve">calibration </w:t>
      </w:r>
      <w:r w:rsidR="00700881" w:rsidRPr="002B2291">
        <w:rPr>
          <w:rFonts w:cs="Arial"/>
          <w:sz w:val="20"/>
          <w:szCs w:val="20"/>
        </w:rPr>
        <w:t xml:space="preserve">verification (ICV) </w:t>
      </w:r>
      <w:r w:rsidR="00562128" w:rsidRPr="002B2291">
        <w:rPr>
          <w:rFonts w:cs="Arial"/>
          <w:sz w:val="20"/>
          <w:szCs w:val="20"/>
        </w:rPr>
        <w:t>sample may be prepared from material obtained from a second manufacturer or an independently prepared lot</w:t>
      </w:r>
      <w:r w:rsidR="00700881" w:rsidRPr="002B2291">
        <w:rPr>
          <w:rFonts w:cs="Arial"/>
          <w:sz w:val="20"/>
          <w:szCs w:val="20"/>
        </w:rPr>
        <w:t>.</w:t>
      </w:r>
    </w:p>
    <w:p w14:paraId="32A20D52" w14:textId="34C56ACB" w:rsidR="004234EA" w:rsidRPr="002B2291" w:rsidRDefault="00562128" w:rsidP="00C0639C">
      <w:pPr>
        <w:numPr>
          <w:ilvl w:val="2"/>
          <w:numId w:val="10"/>
        </w:numPr>
        <w:tabs>
          <w:tab w:val="left" w:pos="-1440"/>
          <w:tab w:val="left" w:pos="-7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rFonts w:cs="Arial"/>
          <w:sz w:val="20"/>
          <w:szCs w:val="20"/>
        </w:rPr>
        <w:t>Criteria for the acceptance of calibration curve</w:t>
      </w:r>
      <w:r w:rsidR="00873188" w:rsidRPr="002B2291">
        <w:rPr>
          <w:rFonts w:cs="Arial"/>
          <w:sz w:val="20"/>
          <w:szCs w:val="20"/>
        </w:rPr>
        <w:t>s</w:t>
      </w:r>
      <w:r w:rsidRPr="002B2291">
        <w:rPr>
          <w:rFonts w:cs="Arial"/>
          <w:sz w:val="20"/>
          <w:szCs w:val="20"/>
        </w:rPr>
        <w:t xml:space="preserve"> must be established, e.g., correlation coefficient or response factor, </w:t>
      </w:r>
      <w:commentRangeStart w:id="57"/>
      <w:r w:rsidR="00A277E3">
        <w:rPr>
          <w:rFonts w:cs="Arial"/>
          <w:sz w:val="20"/>
          <w:szCs w:val="20"/>
        </w:rPr>
        <w:t xml:space="preserve">and be </w:t>
      </w:r>
      <w:del w:id="58" w:author="Mary Ellen Ley" w:date="2017-01-03T12:51:00Z">
        <w:r w:rsidRPr="002B2291">
          <w:rPr>
            <w:rFonts w:cs="Arial"/>
            <w:sz w:val="20"/>
            <w:szCs w:val="20"/>
          </w:rPr>
          <w:delText>appropriate to the calibration technique employed</w:delText>
        </w:r>
        <w:r w:rsidRPr="009021EA">
          <w:rPr>
            <w:rFonts w:cs="Arial"/>
            <w:sz w:val="20"/>
            <w:szCs w:val="20"/>
            <w:highlight w:val="yellow"/>
          </w:rPr>
          <w:delText>.</w:delText>
        </w:r>
        <w:r w:rsidR="004234EA" w:rsidRPr="009021EA">
          <w:rPr>
            <w:rFonts w:cs="Arial"/>
            <w:sz w:val="20"/>
            <w:szCs w:val="20"/>
            <w:highlight w:val="yellow"/>
          </w:rPr>
          <w:delText xml:space="preserve"> </w:delText>
        </w:r>
      </w:del>
      <w:ins w:id="59" w:author="Mary Ellen Ley" w:date="2017-01-03T12:51:00Z">
        <w:r w:rsidR="00A277E3">
          <w:rPr>
            <w:rFonts w:cs="Arial"/>
            <w:sz w:val="20"/>
            <w:szCs w:val="20"/>
          </w:rPr>
          <w:t>no more than ± 10% relative error</w:t>
        </w:r>
        <w:r w:rsidRPr="00A277E3">
          <w:rPr>
            <w:rFonts w:cs="Arial"/>
            <w:sz w:val="20"/>
            <w:szCs w:val="20"/>
          </w:rPr>
          <w:t>.</w:t>
        </w:r>
        <w:r w:rsidR="004234EA" w:rsidRPr="00A277E3">
          <w:rPr>
            <w:rFonts w:cs="Arial"/>
            <w:sz w:val="20"/>
            <w:szCs w:val="20"/>
          </w:rPr>
          <w:t xml:space="preserve"> </w:t>
        </w:r>
        <w:commentRangeEnd w:id="57"/>
        <w:r w:rsidR="00A277E3">
          <w:rPr>
            <w:rStyle w:val="CommentReference"/>
          </w:rPr>
          <w:commentReference w:id="57"/>
        </w:r>
      </w:ins>
      <w:r w:rsidRPr="00A277E3">
        <w:rPr>
          <w:sz w:val="20"/>
          <w:rPrChange w:id="60" w:author="Mary Ellen Ley" w:date="2017-01-03T12:51:00Z">
            <w:rPr>
              <w:sz w:val="20"/>
              <w:highlight w:val="yellow"/>
            </w:rPr>
          </w:rPrChange>
        </w:rPr>
        <w:t xml:space="preserve">If the initial calibration </w:t>
      </w:r>
      <w:r w:rsidR="000C44EE" w:rsidRPr="00A277E3">
        <w:rPr>
          <w:sz w:val="20"/>
          <w:rPrChange w:id="61" w:author="Mary Ellen Ley" w:date="2017-01-03T12:51:00Z">
            <w:rPr>
              <w:sz w:val="20"/>
              <w:highlight w:val="yellow"/>
            </w:rPr>
          </w:rPrChange>
        </w:rPr>
        <w:t xml:space="preserve">or verification </w:t>
      </w:r>
      <w:r w:rsidRPr="00A277E3">
        <w:rPr>
          <w:sz w:val="20"/>
          <w:rPrChange w:id="62" w:author="Mary Ellen Ley" w:date="2017-01-03T12:51:00Z">
            <w:rPr>
              <w:sz w:val="20"/>
              <w:highlight w:val="yellow"/>
            </w:rPr>
          </w:rPrChange>
        </w:rPr>
        <w:t>results are outside established acceptance criteria,</w:t>
      </w:r>
      <w:r w:rsidRPr="002B2291">
        <w:rPr>
          <w:rFonts w:cs="Arial"/>
          <w:sz w:val="20"/>
          <w:szCs w:val="20"/>
        </w:rPr>
        <w:t xml:space="preserve"> corrective actions must be performed and all associated samples reanalyzed. </w:t>
      </w:r>
      <w:r w:rsidR="008C0DC5" w:rsidRPr="002B2291">
        <w:rPr>
          <w:rFonts w:cs="Arial"/>
          <w:sz w:val="20"/>
          <w:szCs w:val="20"/>
        </w:rPr>
        <w:t>If</w:t>
      </w:r>
      <w:del w:id="63" w:author="Mary Ellen Ley" w:date="2017-01-03T12:51:00Z">
        <w:r w:rsidR="008C0DC5" w:rsidRPr="002B2291">
          <w:rPr>
            <w:rFonts w:cs="Arial"/>
            <w:sz w:val="20"/>
            <w:szCs w:val="20"/>
          </w:rPr>
          <w:delText xml:space="preserve"> sample</w:delText>
        </w:r>
      </w:del>
      <w:r w:rsidR="008C0DC5" w:rsidRPr="002B2291">
        <w:rPr>
          <w:rFonts w:cs="Arial"/>
          <w:sz w:val="20"/>
          <w:szCs w:val="20"/>
        </w:rPr>
        <w:t xml:space="preserve"> reanalysis is not feasible, do not report the data.</w:t>
      </w:r>
    </w:p>
    <w:p w14:paraId="0DE5C328" w14:textId="77777777" w:rsidR="00BF5C56" w:rsidRPr="002B2291" w:rsidRDefault="00BA1C7D" w:rsidP="00C0639C">
      <w:pPr>
        <w:numPr>
          <w:ilvl w:val="2"/>
          <w:numId w:val="10"/>
        </w:numPr>
        <w:tabs>
          <w:tab w:val="left" w:pos="-1440"/>
          <w:tab w:val="left" w:pos="-72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rFonts w:cs="Arial"/>
          <w:sz w:val="20"/>
          <w:szCs w:val="20"/>
        </w:rPr>
        <w:t>Other Calibration Requirements</w:t>
      </w:r>
    </w:p>
    <w:p w14:paraId="427C8A22" w14:textId="77777777" w:rsidR="00F877B2" w:rsidRPr="002B2291" w:rsidRDefault="00A06B6A" w:rsidP="00C0639C">
      <w:pPr>
        <w:numPr>
          <w:ilvl w:val="3"/>
          <w:numId w:val="10"/>
        </w:numPr>
        <w:tabs>
          <w:tab w:val="left" w:pos="-1440"/>
          <w:tab w:val="left" w:pos="-72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rFonts w:cs="Arial"/>
          <w:sz w:val="20"/>
          <w:szCs w:val="20"/>
        </w:rPr>
        <w:t>Sample results must be quantitated from the initial instrument calibration curve and may not be quantitated from any continuing instrument calibration verification</w:t>
      </w:r>
      <w:r w:rsidR="00456D6D" w:rsidRPr="002B2291">
        <w:rPr>
          <w:rFonts w:cs="Arial"/>
          <w:sz w:val="20"/>
          <w:szCs w:val="20"/>
        </w:rPr>
        <w:t xml:space="preserve"> sample</w:t>
      </w:r>
      <w:r w:rsidRPr="002B2291">
        <w:rPr>
          <w:rFonts w:cs="Arial"/>
          <w:sz w:val="20"/>
          <w:szCs w:val="20"/>
        </w:rPr>
        <w:t>.</w:t>
      </w:r>
    </w:p>
    <w:p w14:paraId="3ECC0175" w14:textId="77777777" w:rsidR="003C0EAB" w:rsidRPr="002B2291" w:rsidRDefault="00F877B2" w:rsidP="00C0639C">
      <w:pPr>
        <w:numPr>
          <w:ilvl w:val="3"/>
          <w:numId w:val="10"/>
        </w:numPr>
        <w:tabs>
          <w:tab w:val="left" w:pos="-1440"/>
          <w:tab w:val="left" w:pos="-72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rFonts w:cs="Arial"/>
          <w:sz w:val="20"/>
          <w:szCs w:val="20"/>
        </w:rPr>
        <w:t>Standards may not be “dropped” from the calibration curve to meet the acceptance criteria.</w:t>
      </w:r>
      <w:r w:rsidR="0038729C" w:rsidRPr="002B2291">
        <w:rPr>
          <w:rFonts w:cs="Arial"/>
          <w:sz w:val="20"/>
          <w:szCs w:val="20"/>
        </w:rPr>
        <w:t xml:space="preserve">  However, it is permissible to omit high</w:t>
      </w:r>
      <w:r w:rsidR="009C3DB0" w:rsidRPr="002B2291">
        <w:rPr>
          <w:rFonts w:cs="Arial"/>
          <w:sz w:val="20"/>
          <w:szCs w:val="20"/>
        </w:rPr>
        <w:t xml:space="preserve"> and/or low </w:t>
      </w:r>
      <w:r w:rsidR="0038729C" w:rsidRPr="002B2291">
        <w:rPr>
          <w:rFonts w:cs="Arial"/>
          <w:sz w:val="20"/>
          <w:szCs w:val="20"/>
        </w:rPr>
        <w:t>e</w:t>
      </w:r>
      <w:r w:rsidR="009C3DB0" w:rsidRPr="002B2291">
        <w:rPr>
          <w:rFonts w:cs="Arial"/>
          <w:sz w:val="20"/>
          <w:szCs w:val="20"/>
        </w:rPr>
        <w:t>nd</w:t>
      </w:r>
      <w:r w:rsidR="0038729C" w:rsidRPr="002B2291">
        <w:rPr>
          <w:rFonts w:cs="Arial"/>
          <w:sz w:val="20"/>
          <w:szCs w:val="20"/>
        </w:rPr>
        <w:t xml:space="preserve"> calibration point</w:t>
      </w:r>
      <w:r w:rsidR="009C3DB0" w:rsidRPr="002B2291">
        <w:rPr>
          <w:rFonts w:cs="Arial"/>
          <w:sz w:val="20"/>
          <w:szCs w:val="20"/>
        </w:rPr>
        <w:t>s</w:t>
      </w:r>
      <w:r w:rsidR="0038729C" w:rsidRPr="002B2291">
        <w:rPr>
          <w:rFonts w:cs="Arial"/>
          <w:sz w:val="20"/>
          <w:szCs w:val="20"/>
        </w:rPr>
        <w:t xml:space="preserve"> from the curve if all sample results </w:t>
      </w:r>
      <w:r w:rsidR="00873188" w:rsidRPr="002B2291">
        <w:rPr>
          <w:rFonts w:cs="Arial"/>
          <w:sz w:val="20"/>
          <w:szCs w:val="20"/>
        </w:rPr>
        <w:t xml:space="preserve">reported </w:t>
      </w:r>
      <w:r w:rsidR="0038729C" w:rsidRPr="002B2291">
        <w:rPr>
          <w:rFonts w:cs="Arial"/>
          <w:sz w:val="20"/>
          <w:szCs w:val="20"/>
        </w:rPr>
        <w:t>fall within the “new” working range.</w:t>
      </w:r>
    </w:p>
    <w:p w14:paraId="3360CDCE" w14:textId="77777777" w:rsidR="008C0DC5" w:rsidRPr="002B2291" w:rsidRDefault="00F877B2" w:rsidP="00C0639C">
      <w:pPr>
        <w:numPr>
          <w:ilvl w:val="3"/>
          <w:numId w:val="10"/>
        </w:numPr>
        <w:tabs>
          <w:tab w:val="left" w:pos="-1440"/>
          <w:tab w:val="left" w:pos="-72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rFonts w:cs="Arial"/>
          <w:sz w:val="20"/>
          <w:szCs w:val="20"/>
        </w:rPr>
        <w:lastRenderedPageBreak/>
        <w:t>If replicate standards are prepared, use the</w:t>
      </w:r>
      <w:r w:rsidR="0038729C" w:rsidRPr="002B2291">
        <w:rPr>
          <w:rFonts w:cs="Arial"/>
          <w:sz w:val="20"/>
          <w:szCs w:val="20"/>
        </w:rPr>
        <w:t>ir</w:t>
      </w:r>
      <w:r w:rsidRPr="002B2291">
        <w:rPr>
          <w:rFonts w:cs="Arial"/>
          <w:sz w:val="20"/>
          <w:szCs w:val="20"/>
        </w:rPr>
        <w:t xml:space="preserve"> mean concentration to establish the curve.</w:t>
      </w:r>
    </w:p>
    <w:p w14:paraId="23C42BAF" w14:textId="77777777" w:rsidR="00E00FD5" w:rsidRPr="002B2291" w:rsidRDefault="00E00FD5" w:rsidP="00C0639C">
      <w:pPr>
        <w:numPr>
          <w:ilvl w:val="3"/>
          <w:numId w:val="10"/>
        </w:numPr>
        <w:tabs>
          <w:tab w:val="left" w:pos="-1440"/>
          <w:tab w:val="left" w:pos="-72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rFonts w:cs="Arial"/>
          <w:sz w:val="20"/>
          <w:szCs w:val="20"/>
        </w:rPr>
        <w:t>O</w:t>
      </w:r>
      <w:r w:rsidR="003C0EAB" w:rsidRPr="002B2291">
        <w:rPr>
          <w:rFonts w:cs="Arial"/>
          <w:sz w:val="20"/>
          <w:szCs w:val="20"/>
        </w:rPr>
        <w:t xml:space="preserve">nly </w:t>
      </w:r>
      <w:r w:rsidRPr="002B2291">
        <w:rPr>
          <w:rFonts w:cs="Arial"/>
          <w:sz w:val="20"/>
          <w:szCs w:val="20"/>
        </w:rPr>
        <w:t xml:space="preserve">values </w:t>
      </w:r>
      <w:r w:rsidR="003C0EAB" w:rsidRPr="002B2291">
        <w:rPr>
          <w:rFonts w:cs="Arial"/>
          <w:sz w:val="20"/>
          <w:szCs w:val="20"/>
        </w:rPr>
        <w:t xml:space="preserve">below the highest calibration standard </w:t>
      </w:r>
      <w:r w:rsidRPr="002B2291">
        <w:rPr>
          <w:rFonts w:cs="Arial"/>
          <w:sz w:val="20"/>
          <w:szCs w:val="20"/>
        </w:rPr>
        <w:t>are considered valid</w:t>
      </w:r>
      <w:r w:rsidR="003C0EAB" w:rsidRPr="002B2291">
        <w:rPr>
          <w:rFonts w:cs="Arial"/>
          <w:sz w:val="20"/>
          <w:szCs w:val="20"/>
        </w:rPr>
        <w:t>.</w:t>
      </w:r>
      <w:r w:rsidRPr="002B2291">
        <w:rPr>
          <w:rFonts w:cs="Arial"/>
          <w:sz w:val="20"/>
          <w:szCs w:val="20"/>
        </w:rPr>
        <w:t xml:space="preserve"> Samples may be diluted quantitatively to bring the concentration within the calibrated range.</w:t>
      </w:r>
    </w:p>
    <w:p w14:paraId="37CC95DE" w14:textId="77777777" w:rsidR="00205BC2" w:rsidRPr="002B2291" w:rsidRDefault="00E00FD5" w:rsidP="00C0639C">
      <w:pPr>
        <w:numPr>
          <w:ilvl w:val="3"/>
          <w:numId w:val="10"/>
        </w:numPr>
        <w:spacing w:after="160" w:line="259" w:lineRule="auto"/>
        <w:rPr>
          <w:rFonts w:cs="Arial"/>
          <w:color w:val="009900"/>
          <w:sz w:val="20"/>
          <w:szCs w:val="20"/>
        </w:rPr>
      </w:pPr>
      <w:r w:rsidRPr="002B2291">
        <w:rPr>
          <w:rFonts w:cs="Arial"/>
          <w:sz w:val="20"/>
          <w:szCs w:val="20"/>
        </w:rPr>
        <w:t>Measured concentrations below the LOQ or reporting limit shall be reported as having less certainty and shall be reported using the appropriate problem code.</w:t>
      </w:r>
    </w:p>
    <w:p w14:paraId="3E9E2F74" w14:textId="77777777" w:rsidR="007F2600" w:rsidRPr="002B2291" w:rsidRDefault="009F74D0" w:rsidP="00C0639C">
      <w:pPr>
        <w:numPr>
          <w:ilvl w:val="1"/>
          <w:numId w:val="10"/>
        </w:numPr>
        <w:tabs>
          <w:tab w:val="left" w:pos="-1440"/>
          <w:tab w:val="left" w:pos="-72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Cont</w:t>
      </w:r>
      <w:r w:rsidR="00670F2D" w:rsidRPr="002B2291">
        <w:rPr>
          <w:sz w:val="20"/>
          <w:szCs w:val="20"/>
        </w:rPr>
        <w:t>inuing Calibration Verification</w:t>
      </w:r>
    </w:p>
    <w:p w14:paraId="558F4BC2" w14:textId="77777777" w:rsidR="00790429" w:rsidRPr="002B2291" w:rsidRDefault="00670F2D" w:rsidP="00C0639C">
      <w:pPr>
        <w:numPr>
          <w:ilvl w:val="2"/>
          <w:numId w:val="10"/>
        </w:numPr>
        <w:spacing w:after="160" w:line="259" w:lineRule="auto"/>
        <w:rPr>
          <w:rFonts w:cs="Arial"/>
          <w:sz w:val="20"/>
          <w:szCs w:val="20"/>
        </w:rPr>
      </w:pPr>
      <w:r w:rsidRPr="002B2291">
        <w:rPr>
          <w:rFonts w:cs="Arial"/>
          <w:sz w:val="20"/>
          <w:szCs w:val="20"/>
        </w:rPr>
        <w:t>A continuing calibration verif</w:t>
      </w:r>
      <w:r w:rsidR="00C8642C" w:rsidRPr="002B2291">
        <w:rPr>
          <w:rFonts w:cs="Arial"/>
          <w:sz w:val="20"/>
          <w:szCs w:val="20"/>
        </w:rPr>
        <w:t xml:space="preserve">ication standard is to </w:t>
      </w:r>
      <w:r w:rsidRPr="002B2291">
        <w:rPr>
          <w:rFonts w:cs="Arial"/>
          <w:sz w:val="20"/>
          <w:szCs w:val="20"/>
        </w:rPr>
        <w:t xml:space="preserve">be analyzed </w:t>
      </w:r>
      <w:r w:rsidRPr="002B2291">
        <w:rPr>
          <w:rFonts w:cs="Arial"/>
          <w:b/>
          <w:i/>
          <w:sz w:val="20"/>
          <w:szCs w:val="20"/>
        </w:rPr>
        <w:t xml:space="preserve">with each </w:t>
      </w:r>
      <w:r w:rsidR="00456D6D" w:rsidRPr="002B2291">
        <w:rPr>
          <w:rFonts w:cs="Arial"/>
          <w:b/>
          <w:i/>
          <w:sz w:val="20"/>
          <w:szCs w:val="20"/>
        </w:rPr>
        <w:t xml:space="preserve">preparation </w:t>
      </w:r>
      <w:r w:rsidRPr="002B2291">
        <w:rPr>
          <w:rFonts w:cs="Arial"/>
          <w:b/>
          <w:i/>
          <w:sz w:val="20"/>
          <w:szCs w:val="20"/>
        </w:rPr>
        <w:t>batch</w:t>
      </w:r>
      <w:r w:rsidR="00790429" w:rsidRPr="002B2291">
        <w:rPr>
          <w:rFonts w:cs="Arial"/>
          <w:sz w:val="20"/>
          <w:szCs w:val="20"/>
        </w:rPr>
        <w:t>, i.e.</w:t>
      </w:r>
      <w:r w:rsidR="00790429" w:rsidRPr="002B2291">
        <w:rPr>
          <w:sz w:val="20"/>
          <w:szCs w:val="20"/>
        </w:rPr>
        <w:t xml:space="preserve"> </w:t>
      </w:r>
      <w:r w:rsidR="001E206F" w:rsidRPr="002B2291">
        <w:rPr>
          <w:sz w:val="20"/>
          <w:szCs w:val="20"/>
        </w:rPr>
        <w:t>no less than on</w:t>
      </w:r>
      <w:r w:rsidR="00790429" w:rsidRPr="002B2291">
        <w:rPr>
          <w:sz w:val="20"/>
          <w:szCs w:val="20"/>
        </w:rPr>
        <w:t>e per 20 CBP samples</w:t>
      </w:r>
      <w:r w:rsidR="00BE485E" w:rsidRPr="002B2291">
        <w:rPr>
          <w:sz w:val="20"/>
          <w:szCs w:val="20"/>
        </w:rPr>
        <w:t>,</w:t>
      </w:r>
      <w:r w:rsidR="00FD4424" w:rsidRPr="002B2291">
        <w:rPr>
          <w:rFonts w:cs="Arial"/>
          <w:color w:val="009900"/>
          <w:sz w:val="20"/>
          <w:szCs w:val="20"/>
        </w:rPr>
        <w:t xml:space="preserve"> </w:t>
      </w:r>
      <w:r w:rsidR="0038285C" w:rsidRPr="002B2291">
        <w:rPr>
          <w:rFonts w:cs="Arial"/>
          <w:sz w:val="20"/>
          <w:szCs w:val="20"/>
        </w:rPr>
        <w:t>and</w:t>
      </w:r>
      <w:r w:rsidR="0038285C" w:rsidRPr="002B2291">
        <w:rPr>
          <w:rFonts w:cs="Arial"/>
          <w:color w:val="009900"/>
          <w:sz w:val="20"/>
          <w:szCs w:val="20"/>
        </w:rPr>
        <w:t xml:space="preserve"> </w:t>
      </w:r>
      <w:r w:rsidR="00FD4424" w:rsidRPr="002B2291">
        <w:rPr>
          <w:rFonts w:cs="Arial"/>
          <w:sz w:val="20"/>
          <w:szCs w:val="20"/>
        </w:rPr>
        <w:t>at the end of the sample run</w:t>
      </w:r>
      <w:r w:rsidR="00D46842" w:rsidRPr="002B2291">
        <w:rPr>
          <w:rFonts w:cs="Arial"/>
          <w:sz w:val="20"/>
          <w:szCs w:val="20"/>
        </w:rPr>
        <w:t>.</w:t>
      </w:r>
    </w:p>
    <w:p w14:paraId="755A2A6A" w14:textId="77777777" w:rsidR="001E206F" w:rsidRPr="002B2291" w:rsidRDefault="00790429" w:rsidP="00C0639C">
      <w:pPr>
        <w:numPr>
          <w:ilvl w:val="2"/>
          <w:numId w:val="10"/>
        </w:numPr>
        <w:tabs>
          <w:tab w:val="left" w:pos="-1440"/>
          <w:tab w:val="left" w:pos="-7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 xml:space="preserve">The </w:t>
      </w:r>
      <w:r w:rsidR="00ED3FE4" w:rsidRPr="002B2291">
        <w:rPr>
          <w:sz w:val="20"/>
          <w:szCs w:val="20"/>
        </w:rPr>
        <w:t>CCV</w:t>
      </w:r>
      <w:r w:rsidRPr="002B2291">
        <w:rPr>
          <w:sz w:val="20"/>
          <w:szCs w:val="20"/>
        </w:rPr>
        <w:t xml:space="preserve"> s</w:t>
      </w:r>
      <w:r w:rsidR="00ED3FE4" w:rsidRPr="002B2291">
        <w:rPr>
          <w:sz w:val="20"/>
          <w:szCs w:val="20"/>
        </w:rPr>
        <w:t>tandard</w:t>
      </w:r>
      <w:r w:rsidRPr="002B2291">
        <w:rPr>
          <w:sz w:val="20"/>
          <w:szCs w:val="20"/>
        </w:rPr>
        <w:t xml:space="preserve"> must be within 90-110% of the known analyte concentration.</w:t>
      </w:r>
    </w:p>
    <w:p w14:paraId="1F1A15A7" w14:textId="77777777" w:rsidR="00790429" w:rsidRPr="0055171D" w:rsidRDefault="00A06B6A" w:rsidP="00C0639C">
      <w:pPr>
        <w:numPr>
          <w:ilvl w:val="2"/>
          <w:numId w:val="10"/>
        </w:numPr>
        <w:tabs>
          <w:tab w:val="left" w:pos="-1440"/>
          <w:tab w:val="left" w:pos="-720"/>
          <w:tab w:val="left" w:pos="2160"/>
          <w:tab w:val="left" w:pos="4200"/>
          <w:tab w:val="left" w:pos="5040"/>
          <w:tab w:val="left" w:pos="5760"/>
          <w:tab w:val="left" w:pos="6480"/>
          <w:tab w:val="left" w:pos="7200"/>
          <w:tab w:val="left" w:pos="7920"/>
          <w:tab w:val="left" w:pos="8640"/>
          <w:tab w:val="left" w:pos="9360"/>
        </w:tabs>
        <w:spacing w:after="160" w:line="259" w:lineRule="auto"/>
        <w:rPr>
          <w:sz w:val="20"/>
          <w:highlight w:val="yellow"/>
          <w:rPrChange w:id="64" w:author="Mary Ellen Ley" w:date="2017-01-03T12:51:00Z">
            <w:rPr>
              <w:sz w:val="20"/>
            </w:rPr>
          </w:rPrChange>
        </w:rPr>
      </w:pPr>
      <w:r w:rsidRPr="0055171D">
        <w:rPr>
          <w:sz w:val="20"/>
          <w:highlight w:val="yellow"/>
          <w:rPrChange w:id="65" w:author="Mary Ellen Ley" w:date="2017-01-03T12:51:00Z">
            <w:rPr>
              <w:sz w:val="20"/>
            </w:rPr>
          </w:rPrChange>
        </w:rPr>
        <w:t xml:space="preserve">Low-level </w:t>
      </w:r>
      <w:r w:rsidR="00ED3FE4" w:rsidRPr="0055171D">
        <w:rPr>
          <w:sz w:val="20"/>
          <w:highlight w:val="yellow"/>
          <w:rPrChange w:id="66" w:author="Mary Ellen Ley" w:date="2017-01-03T12:51:00Z">
            <w:rPr>
              <w:sz w:val="20"/>
            </w:rPr>
          </w:rPrChange>
        </w:rPr>
        <w:t>accuracy</w:t>
      </w:r>
      <w:r w:rsidRPr="0055171D">
        <w:rPr>
          <w:sz w:val="20"/>
          <w:highlight w:val="yellow"/>
          <w:rPrChange w:id="67" w:author="Mary Ellen Ley" w:date="2017-01-03T12:51:00Z">
            <w:rPr>
              <w:sz w:val="20"/>
            </w:rPr>
          </w:rPrChange>
        </w:rPr>
        <w:t xml:space="preserve"> may be demonstrated by analyzing a</w:t>
      </w:r>
      <w:r w:rsidR="00ED3FE4" w:rsidRPr="0055171D">
        <w:rPr>
          <w:sz w:val="20"/>
          <w:highlight w:val="yellow"/>
          <w:rPrChange w:id="68" w:author="Mary Ellen Ley" w:date="2017-01-03T12:51:00Z">
            <w:rPr>
              <w:sz w:val="20"/>
            </w:rPr>
          </w:rPrChange>
        </w:rPr>
        <w:t xml:space="preserve"> </w:t>
      </w:r>
      <w:r w:rsidR="00605829" w:rsidRPr="0055171D">
        <w:rPr>
          <w:sz w:val="20"/>
          <w:highlight w:val="yellow"/>
          <w:rPrChange w:id="69" w:author="Mary Ellen Ley" w:date="2017-01-03T12:51:00Z">
            <w:rPr>
              <w:sz w:val="20"/>
            </w:rPr>
          </w:rPrChange>
        </w:rPr>
        <w:t>standard</w:t>
      </w:r>
      <w:r w:rsidRPr="0055171D">
        <w:rPr>
          <w:color w:val="009900"/>
          <w:sz w:val="20"/>
          <w:highlight w:val="yellow"/>
          <w:rPrChange w:id="70" w:author="Mary Ellen Ley" w:date="2017-01-03T12:51:00Z">
            <w:rPr>
              <w:color w:val="009900"/>
              <w:sz w:val="20"/>
            </w:rPr>
          </w:rPrChange>
        </w:rPr>
        <w:t xml:space="preserve"> </w:t>
      </w:r>
      <w:r w:rsidRPr="0055171D">
        <w:rPr>
          <w:sz w:val="20"/>
          <w:highlight w:val="yellow"/>
          <w:rPrChange w:id="71" w:author="Mary Ellen Ley" w:date="2017-01-03T12:51:00Z">
            <w:rPr>
              <w:sz w:val="20"/>
            </w:rPr>
          </w:rPrChange>
        </w:rPr>
        <w:t xml:space="preserve">corresponding to the </w:t>
      </w:r>
      <w:r w:rsidR="00605829" w:rsidRPr="0055171D">
        <w:rPr>
          <w:sz w:val="20"/>
          <w:highlight w:val="yellow"/>
          <w:rPrChange w:id="72" w:author="Mary Ellen Ley" w:date="2017-01-03T12:51:00Z">
            <w:rPr>
              <w:sz w:val="20"/>
            </w:rPr>
          </w:rPrChange>
        </w:rPr>
        <w:t>PQL</w:t>
      </w:r>
      <w:r w:rsidR="00ED3FE4" w:rsidRPr="0055171D">
        <w:rPr>
          <w:sz w:val="20"/>
          <w:highlight w:val="yellow"/>
          <w:rPrChange w:id="73" w:author="Mary Ellen Ley" w:date="2017-01-03T12:51:00Z">
            <w:rPr>
              <w:sz w:val="20"/>
            </w:rPr>
          </w:rPrChange>
        </w:rPr>
        <w:t>.</w:t>
      </w:r>
    </w:p>
    <w:p w14:paraId="46BD65EF" w14:textId="77777777" w:rsidR="00C072F4" w:rsidRPr="006B6DB1" w:rsidRDefault="00ED3FE4" w:rsidP="006B6DB1">
      <w:pPr>
        <w:numPr>
          <w:ilvl w:val="2"/>
          <w:numId w:val="10"/>
        </w:numPr>
        <w:tabs>
          <w:tab w:val="left" w:pos="-1440"/>
          <w:tab w:val="left" w:pos="-720"/>
          <w:tab w:val="left" w:pos="2160"/>
          <w:tab w:val="left" w:pos="4200"/>
          <w:tab w:val="left" w:pos="5040"/>
          <w:tab w:val="left" w:pos="5760"/>
          <w:tab w:val="left" w:pos="6480"/>
          <w:tab w:val="left" w:pos="7200"/>
          <w:tab w:val="left" w:pos="7920"/>
          <w:tab w:val="left" w:pos="8640"/>
          <w:tab w:val="left" w:pos="9360"/>
        </w:tabs>
        <w:spacing w:after="160" w:line="259" w:lineRule="auto"/>
        <w:rPr>
          <w:rFonts w:cs="Arial"/>
          <w:sz w:val="20"/>
          <w:szCs w:val="20"/>
        </w:rPr>
      </w:pPr>
      <w:r w:rsidRPr="002B2291">
        <w:rPr>
          <w:sz w:val="20"/>
          <w:szCs w:val="20"/>
        </w:rPr>
        <w:t xml:space="preserve">For calibration curves spanning </w:t>
      </w:r>
      <w:r w:rsidR="00544BB5" w:rsidRPr="002B2291">
        <w:rPr>
          <w:sz w:val="20"/>
          <w:szCs w:val="20"/>
        </w:rPr>
        <w:t>two</w:t>
      </w:r>
      <w:r w:rsidRPr="002B2291">
        <w:rPr>
          <w:sz w:val="20"/>
          <w:szCs w:val="20"/>
        </w:rPr>
        <w:t xml:space="preserve"> orders of magnitude, a high and low CCV is recommended.</w:t>
      </w:r>
    </w:p>
    <w:p w14:paraId="6AFC597D" w14:textId="77777777" w:rsidR="00392E7F" w:rsidRPr="002B2291" w:rsidRDefault="00392E7F" w:rsidP="00C0639C">
      <w:pPr>
        <w:numPr>
          <w:ilvl w:val="1"/>
          <w:numId w:val="10"/>
        </w:numPr>
        <w:spacing w:after="160" w:line="259" w:lineRule="auto"/>
        <w:rPr>
          <w:rFonts w:cs="Arial"/>
          <w:sz w:val="20"/>
          <w:szCs w:val="20"/>
        </w:rPr>
      </w:pPr>
      <w:r w:rsidRPr="002B2291">
        <w:rPr>
          <w:rFonts w:cs="Arial"/>
          <w:sz w:val="20"/>
          <w:szCs w:val="20"/>
        </w:rPr>
        <w:t>Calibration Records</w:t>
      </w:r>
    </w:p>
    <w:p w14:paraId="6E01FE2D" w14:textId="77777777" w:rsidR="00392E7F" w:rsidRPr="002B2291" w:rsidRDefault="00670F2D" w:rsidP="00C0639C">
      <w:pPr>
        <w:numPr>
          <w:ilvl w:val="2"/>
          <w:numId w:val="10"/>
        </w:numPr>
        <w:spacing w:after="160" w:line="259" w:lineRule="auto"/>
        <w:rPr>
          <w:rFonts w:cs="Arial"/>
          <w:sz w:val="20"/>
          <w:szCs w:val="20"/>
        </w:rPr>
      </w:pPr>
      <w:r w:rsidRPr="002B2291">
        <w:rPr>
          <w:rFonts w:cs="Arial"/>
          <w:sz w:val="20"/>
          <w:szCs w:val="20"/>
        </w:rPr>
        <w:t xml:space="preserve">Sufficient raw data records must be retained </w:t>
      </w:r>
      <w:r w:rsidR="008D55DB" w:rsidRPr="002B2291">
        <w:rPr>
          <w:rFonts w:cs="Arial"/>
          <w:sz w:val="20"/>
          <w:szCs w:val="20"/>
        </w:rPr>
        <w:t xml:space="preserve">for </w:t>
      </w:r>
      <w:r w:rsidR="003C0EAB" w:rsidRPr="002B2291">
        <w:rPr>
          <w:rFonts w:cs="Arial"/>
          <w:sz w:val="20"/>
          <w:szCs w:val="20"/>
        </w:rPr>
        <w:t xml:space="preserve">at least </w:t>
      </w:r>
      <w:r w:rsidR="008D55DB" w:rsidRPr="002B2291">
        <w:rPr>
          <w:rFonts w:cs="Arial"/>
          <w:sz w:val="20"/>
          <w:szCs w:val="20"/>
        </w:rPr>
        <w:t xml:space="preserve">5 years </w:t>
      </w:r>
      <w:r w:rsidRPr="002B2291">
        <w:rPr>
          <w:rFonts w:cs="Arial"/>
          <w:sz w:val="20"/>
          <w:szCs w:val="20"/>
        </w:rPr>
        <w:t xml:space="preserve">to permit reconstruction of the initial instrument calibration, e.g., calibration date, test method, instrument, analysis date, each analyte name, analyst’s initials or signature; </w:t>
      </w:r>
      <w:r w:rsidR="00B446F4" w:rsidRPr="002B2291">
        <w:rPr>
          <w:rFonts w:cs="Arial"/>
          <w:sz w:val="20"/>
          <w:szCs w:val="20"/>
        </w:rPr>
        <w:t xml:space="preserve">preparation of standards, </w:t>
      </w:r>
      <w:r w:rsidRPr="002B2291">
        <w:rPr>
          <w:rFonts w:cs="Arial"/>
          <w:sz w:val="20"/>
          <w:szCs w:val="20"/>
        </w:rPr>
        <w:t>concentration and response, calibration curve or response factor; or unique equation or coefficient used to reduce instrument responses to concentration.</w:t>
      </w:r>
    </w:p>
    <w:p w14:paraId="5D810898" w14:textId="77777777" w:rsidR="00172376" w:rsidRDefault="00392E7F" w:rsidP="00C0639C">
      <w:pPr>
        <w:numPr>
          <w:ilvl w:val="2"/>
          <w:numId w:val="10"/>
        </w:numPr>
        <w:tabs>
          <w:tab w:val="left" w:pos="-1440"/>
          <w:tab w:val="left" w:pos="-720"/>
          <w:tab w:val="left" w:pos="144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 xml:space="preserve">It is recommended that </w:t>
      </w:r>
      <w:r w:rsidR="00482106" w:rsidRPr="002B2291">
        <w:rPr>
          <w:sz w:val="20"/>
          <w:szCs w:val="20"/>
        </w:rPr>
        <w:t>each</w:t>
      </w:r>
      <w:r w:rsidRPr="002B2291">
        <w:rPr>
          <w:sz w:val="20"/>
          <w:szCs w:val="20"/>
        </w:rPr>
        <w:t xml:space="preserve"> </w:t>
      </w:r>
      <w:r w:rsidR="00482106" w:rsidRPr="002B2291">
        <w:rPr>
          <w:sz w:val="20"/>
          <w:szCs w:val="20"/>
        </w:rPr>
        <w:t xml:space="preserve">calibration record contain or display the unique ID of the </w:t>
      </w:r>
      <w:r w:rsidRPr="002B2291">
        <w:rPr>
          <w:sz w:val="20"/>
          <w:szCs w:val="20"/>
        </w:rPr>
        <w:t>calibration standard</w:t>
      </w:r>
      <w:r w:rsidR="00482106" w:rsidRPr="002B2291">
        <w:rPr>
          <w:sz w:val="20"/>
          <w:szCs w:val="20"/>
        </w:rPr>
        <w:t>(</w:t>
      </w:r>
      <w:r w:rsidRPr="002B2291">
        <w:rPr>
          <w:sz w:val="20"/>
          <w:szCs w:val="20"/>
        </w:rPr>
        <w:t>s</w:t>
      </w:r>
      <w:r w:rsidR="00482106" w:rsidRPr="002B2291">
        <w:rPr>
          <w:sz w:val="20"/>
          <w:szCs w:val="20"/>
        </w:rPr>
        <w:t>)</w:t>
      </w:r>
      <w:r w:rsidRPr="002B2291">
        <w:rPr>
          <w:sz w:val="20"/>
          <w:szCs w:val="20"/>
        </w:rPr>
        <w:t xml:space="preserve"> </w:t>
      </w:r>
      <w:r w:rsidR="00482106" w:rsidRPr="002B2291">
        <w:rPr>
          <w:sz w:val="20"/>
          <w:szCs w:val="20"/>
        </w:rPr>
        <w:t>used.</w:t>
      </w:r>
      <w:r w:rsidR="009023C4" w:rsidRPr="002B2291">
        <w:rPr>
          <w:sz w:val="20"/>
          <w:szCs w:val="20"/>
        </w:rPr>
        <w:t xml:space="preserve"> This is a requirement for NELAC certified laboratories.</w:t>
      </w:r>
    </w:p>
    <w:p w14:paraId="3A339FFD" w14:textId="77777777" w:rsidR="006B6DB1" w:rsidRPr="002B2291" w:rsidRDefault="006B6DB1" w:rsidP="006B6DB1">
      <w:pPr>
        <w:tabs>
          <w:tab w:val="left" w:pos="-1440"/>
          <w:tab w:val="left" w:pos="-720"/>
          <w:tab w:val="left" w:pos="144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ind w:firstLine="0"/>
        <w:rPr>
          <w:sz w:val="20"/>
          <w:szCs w:val="20"/>
        </w:rPr>
      </w:pPr>
    </w:p>
    <w:p w14:paraId="698D6E8C" w14:textId="77777777" w:rsidR="000C573D" w:rsidRPr="002B2291" w:rsidRDefault="00F759DE" w:rsidP="00C0639C">
      <w:pPr>
        <w:numPr>
          <w:ilvl w:val="0"/>
          <w:numId w:val="10"/>
        </w:numPr>
        <w:tabs>
          <w:tab w:val="left" w:pos="-1440"/>
          <w:tab w:val="left" w:pos="-720"/>
          <w:tab w:val="left" w:pos="126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rFonts w:cs="Arial"/>
          <w:sz w:val="20"/>
          <w:szCs w:val="20"/>
          <w:u w:val="single"/>
        </w:rPr>
        <w:t>Method Performance Checks</w:t>
      </w:r>
    </w:p>
    <w:p w14:paraId="71D6CF31" w14:textId="77777777" w:rsidR="00556C71" w:rsidRPr="002B2291" w:rsidRDefault="00556C71" w:rsidP="00C0639C">
      <w:pPr>
        <w:numPr>
          <w:ilvl w:val="1"/>
          <w:numId w:val="10"/>
        </w:numPr>
        <w:tabs>
          <w:tab w:val="left" w:pos="-1440"/>
          <w:tab w:val="left" w:pos="-72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 xml:space="preserve">Method Blank </w:t>
      </w:r>
      <w:r w:rsidR="00221BC2" w:rsidRPr="002B2291">
        <w:rPr>
          <w:sz w:val="20"/>
          <w:szCs w:val="20"/>
        </w:rPr>
        <w:t>(i.e., L</w:t>
      </w:r>
      <w:r w:rsidR="005E3AB9" w:rsidRPr="002B2291">
        <w:rPr>
          <w:sz w:val="20"/>
          <w:szCs w:val="20"/>
        </w:rPr>
        <w:t xml:space="preserve">aboratory </w:t>
      </w:r>
      <w:r w:rsidR="00221BC2" w:rsidRPr="002B2291">
        <w:rPr>
          <w:sz w:val="20"/>
          <w:szCs w:val="20"/>
        </w:rPr>
        <w:t>R</w:t>
      </w:r>
      <w:r w:rsidR="005E3AB9" w:rsidRPr="002B2291">
        <w:rPr>
          <w:sz w:val="20"/>
          <w:szCs w:val="20"/>
        </w:rPr>
        <w:t xml:space="preserve">eagent </w:t>
      </w:r>
      <w:r w:rsidR="00221BC2" w:rsidRPr="002B2291">
        <w:rPr>
          <w:sz w:val="20"/>
          <w:szCs w:val="20"/>
        </w:rPr>
        <w:t>B</w:t>
      </w:r>
      <w:r w:rsidR="005E3AB9" w:rsidRPr="002B2291">
        <w:rPr>
          <w:sz w:val="20"/>
          <w:szCs w:val="20"/>
        </w:rPr>
        <w:t>lank</w:t>
      </w:r>
      <w:r w:rsidR="00221BC2" w:rsidRPr="002B2291">
        <w:rPr>
          <w:sz w:val="20"/>
          <w:szCs w:val="20"/>
        </w:rPr>
        <w:t>)</w:t>
      </w:r>
    </w:p>
    <w:p w14:paraId="58D77EF0" w14:textId="77777777" w:rsidR="00556C71" w:rsidRPr="002B2291" w:rsidRDefault="00A736C6" w:rsidP="00C0639C">
      <w:pPr>
        <w:numPr>
          <w:ilvl w:val="2"/>
          <w:numId w:val="10"/>
        </w:numPr>
        <w:tabs>
          <w:tab w:val="left" w:pos="-1440"/>
          <w:tab w:val="left" w:pos="-72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 xml:space="preserve">A method blank shall be analyzed at the beginning and end of each preparation batch, i.e., </w:t>
      </w:r>
      <w:r w:rsidR="00BA1C7D" w:rsidRPr="002B2291">
        <w:rPr>
          <w:sz w:val="20"/>
          <w:szCs w:val="20"/>
        </w:rPr>
        <w:t xml:space="preserve">no less than one per </w:t>
      </w:r>
      <w:r w:rsidRPr="002B2291">
        <w:rPr>
          <w:sz w:val="20"/>
          <w:szCs w:val="20"/>
        </w:rPr>
        <w:t>20 CBP samples. The method blank is carried through all steps of sample preparation and analysis, along with samples in the preparation batch.</w:t>
      </w:r>
    </w:p>
    <w:p w14:paraId="5E2DAC01" w14:textId="77777777" w:rsidR="00A736C6" w:rsidRPr="002B2291" w:rsidRDefault="00BA4A8C" w:rsidP="00C0639C">
      <w:pPr>
        <w:numPr>
          <w:ilvl w:val="2"/>
          <w:numId w:val="10"/>
        </w:numPr>
        <w:tabs>
          <w:tab w:val="left" w:pos="-1440"/>
          <w:tab w:val="left" w:pos="-7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Results of the method blank are used to check for possible contamination of samples in the preparation and analysis of samples</w:t>
      </w:r>
      <w:r w:rsidR="00AC2137" w:rsidRPr="002B2291">
        <w:rPr>
          <w:sz w:val="20"/>
          <w:szCs w:val="20"/>
        </w:rPr>
        <w:t>.</w:t>
      </w:r>
    </w:p>
    <w:p w14:paraId="192C9502" w14:textId="149EB24F" w:rsidR="005E3AB9" w:rsidRPr="002B2291" w:rsidRDefault="00AC2137" w:rsidP="00C0639C">
      <w:pPr>
        <w:numPr>
          <w:ilvl w:val="2"/>
          <w:numId w:val="10"/>
        </w:numPr>
        <w:tabs>
          <w:tab w:val="left" w:pos="-1440"/>
          <w:tab w:val="left" w:pos="-7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824036">
        <w:rPr>
          <w:sz w:val="20"/>
          <w:rPrChange w:id="74" w:author="Mary Ellen Ley" w:date="2017-01-03T12:51:00Z">
            <w:rPr>
              <w:sz w:val="20"/>
              <w:highlight w:val="yellow"/>
            </w:rPr>
          </w:rPrChange>
        </w:rPr>
        <w:t xml:space="preserve">If the method blank concentration </w:t>
      </w:r>
      <w:r w:rsidR="00DF281A" w:rsidRPr="00824036">
        <w:rPr>
          <w:sz w:val="20"/>
          <w:rPrChange w:id="75" w:author="Mary Ellen Ley" w:date="2017-01-03T12:51:00Z">
            <w:rPr>
              <w:sz w:val="20"/>
              <w:highlight w:val="yellow"/>
            </w:rPr>
          </w:rPrChange>
        </w:rPr>
        <w:t xml:space="preserve">≥ </w:t>
      </w:r>
      <w:r w:rsidRPr="00824036">
        <w:rPr>
          <w:sz w:val="20"/>
          <w:rPrChange w:id="76" w:author="Mary Ellen Ley" w:date="2017-01-03T12:51:00Z">
            <w:rPr>
              <w:sz w:val="20"/>
              <w:highlight w:val="yellow"/>
            </w:rPr>
          </w:rPrChange>
        </w:rPr>
        <w:t>PQL,</w:t>
      </w:r>
      <w:r w:rsidRPr="002B2291">
        <w:rPr>
          <w:sz w:val="20"/>
          <w:szCs w:val="20"/>
        </w:rPr>
        <w:t xml:space="preserve"> </w:t>
      </w:r>
      <w:r w:rsidR="009023C4" w:rsidRPr="002B2291">
        <w:rPr>
          <w:sz w:val="20"/>
          <w:szCs w:val="20"/>
        </w:rPr>
        <w:t xml:space="preserve">or </w:t>
      </w:r>
      <w:ins w:id="77" w:author="Mary Ellen Ley" w:date="2017-01-03T12:51:00Z">
        <w:r w:rsidR="00D462D7">
          <w:rPr>
            <w:sz w:val="20"/>
            <w:szCs w:val="20"/>
          </w:rPr>
          <w:t xml:space="preserve">a </w:t>
        </w:r>
      </w:ins>
      <w:r w:rsidR="009023C4" w:rsidRPr="002B2291">
        <w:rPr>
          <w:sz w:val="20"/>
          <w:szCs w:val="20"/>
        </w:rPr>
        <w:t xml:space="preserve">more stringent </w:t>
      </w:r>
      <w:del w:id="78" w:author="Mary Ellen Ley" w:date="2017-01-03T12:51:00Z">
        <w:r w:rsidR="009023C4" w:rsidRPr="002B2291">
          <w:rPr>
            <w:sz w:val="20"/>
            <w:szCs w:val="20"/>
          </w:rPr>
          <w:delText>criteria</w:delText>
        </w:r>
      </w:del>
      <w:ins w:id="79" w:author="Mary Ellen Ley" w:date="2017-01-03T12:51:00Z">
        <w:r w:rsidR="009023C4" w:rsidRPr="002B2291">
          <w:rPr>
            <w:sz w:val="20"/>
            <w:szCs w:val="20"/>
          </w:rPr>
          <w:t>criteri</w:t>
        </w:r>
        <w:r w:rsidR="00D462D7">
          <w:rPr>
            <w:sz w:val="20"/>
            <w:szCs w:val="20"/>
          </w:rPr>
          <w:t>on</w:t>
        </w:r>
      </w:ins>
      <w:r w:rsidR="009023C4" w:rsidRPr="002B2291">
        <w:rPr>
          <w:sz w:val="20"/>
          <w:szCs w:val="20"/>
        </w:rPr>
        <w:t xml:space="preserve">, </w:t>
      </w:r>
      <w:r w:rsidRPr="002B2291">
        <w:rPr>
          <w:sz w:val="20"/>
          <w:szCs w:val="20"/>
        </w:rPr>
        <w:t xml:space="preserve">laboratory or reagent contamination should be suspected. </w:t>
      </w:r>
      <w:r w:rsidR="00556C71" w:rsidRPr="002B2291">
        <w:rPr>
          <w:sz w:val="20"/>
          <w:szCs w:val="20"/>
        </w:rPr>
        <w:t xml:space="preserve">Re-analyze </w:t>
      </w:r>
      <w:r w:rsidR="00ED3FE4" w:rsidRPr="002B2291">
        <w:rPr>
          <w:sz w:val="20"/>
          <w:szCs w:val="20"/>
        </w:rPr>
        <w:t>another</w:t>
      </w:r>
      <w:r w:rsidR="00556C71" w:rsidRPr="002B2291">
        <w:rPr>
          <w:sz w:val="20"/>
          <w:szCs w:val="20"/>
        </w:rPr>
        <w:t xml:space="preserve"> </w:t>
      </w:r>
      <w:r w:rsidR="00ED3FE4" w:rsidRPr="002B2291">
        <w:rPr>
          <w:sz w:val="20"/>
          <w:szCs w:val="20"/>
        </w:rPr>
        <w:t xml:space="preserve">aliquot of </w:t>
      </w:r>
      <w:r w:rsidR="00556C71" w:rsidRPr="002B2291">
        <w:rPr>
          <w:sz w:val="20"/>
          <w:szCs w:val="20"/>
        </w:rPr>
        <w:t>blank</w:t>
      </w:r>
      <w:r w:rsidR="00ED3FE4" w:rsidRPr="002B2291">
        <w:rPr>
          <w:sz w:val="20"/>
          <w:szCs w:val="20"/>
        </w:rPr>
        <w:t xml:space="preserve"> solution</w:t>
      </w:r>
      <w:r w:rsidR="00556C71" w:rsidRPr="002B2291">
        <w:rPr>
          <w:sz w:val="20"/>
          <w:szCs w:val="20"/>
        </w:rPr>
        <w:t>. If the problem remains, investigate and take appropriate corrective action before continuing analyses.</w:t>
      </w:r>
    </w:p>
    <w:p w14:paraId="5E5D1DC1" w14:textId="77777777" w:rsidR="005E3AB9" w:rsidRPr="002B2291" w:rsidRDefault="004D68BE" w:rsidP="00C0639C">
      <w:pPr>
        <w:numPr>
          <w:ilvl w:val="2"/>
          <w:numId w:val="10"/>
        </w:numPr>
        <w:tabs>
          <w:tab w:val="left" w:pos="-1440"/>
          <w:tab w:val="left" w:pos="-7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 xml:space="preserve">Reanalyze all samples related to the </w:t>
      </w:r>
      <w:r w:rsidR="00700881" w:rsidRPr="002B2291">
        <w:rPr>
          <w:sz w:val="20"/>
          <w:szCs w:val="20"/>
        </w:rPr>
        <w:t>high</w:t>
      </w:r>
      <w:r w:rsidRPr="002B2291">
        <w:rPr>
          <w:sz w:val="20"/>
          <w:szCs w:val="20"/>
        </w:rPr>
        <w:t xml:space="preserve"> blank</w:t>
      </w:r>
      <w:r w:rsidR="00C51E9A" w:rsidRPr="002B2291">
        <w:rPr>
          <w:sz w:val="20"/>
          <w:szCs w:val="20"/>
        </w:rPr>
        <w:t xml:space="preserve"> and report the new values</w:t>
      </w:r>
      <w:r w:rsidRPr="002B2291">
        <w:rPr>
          <w:sz w:val="20"/>
          <w:szCs w:val="20"/>
        </w:rPr>
        <w:t xml:space="preserve">. If unable to reanalyze the samples, </w:t>
      </w:r>
      <w:r w:rsidR="00C51E9A" w:rsidRPr="002B2291">
        <w:rPr>
          <w:sz w:val="20"/>
          <w:szCs w:val="20"/>
        </w:rPr>
        <w:t xml:space="preserve">the analyst will discuss the situation with the program manager and decide to either: </w:t>
      </w:r>
      <w:r w:rsidR="007F4DE9" w:rsidRPr="002B2291">
        <w:rPr>
          <w:sz w:val="20"/>
          <w:szCs w:val="20"/>
        </w:rPr>
        <w:br/>
      </w:r>
      <w:r w:rsidR="00C51E9A" w:rsidRPr="002B2291">
        <w:rPr>
          <w:sz w:val="20"/>
          <w:szCs w:val="20"/>
        </w:rPr>
        <w:t xml:space="preserve">1) reject the results and report only the problem code, or 2) </w:t>
      </w:r>
      <w:r w:rsidRPr="002B2291">
        <w:rPr>
          <w:sz w:val="20"/>
          <w:szCs w:val="20"/>
        </w:rPr>
        <w:t xml:space="preserve">report the </w:t>
      </w:r>
      <w:r w:rsidR="00C51E9A" w:rsidRPr="002B2291">
        <w:rPr>
          <w:sz w:val="20"/>
          <w:szCs w:val="20"/>
        </w:rPr>
        <w:t xml:space="preserve">original </w:t>
      </w:r>
      <w:r w:rsidR="00A736C6" w:rsidRPr="002B2291">
        <w:rPr>
          <w:sz w:val="20"/>
          <w:szCs w:val="20"/>
        </w:rPr>
        <w:t xml:space="preserve">sample results </w:t>
      </w:r>
      <w:r w:rsidRPr="002B2291">
        <w:rPr>
          <w:sz w:val="20"/>
          <w:szCs w:val="20"/>
        </w:rPr>
        <w:t xml:space="preserve">with </w:t>
      </w:r>
      <w:r w:rsidR="006B6DB1">
        <w:rPr>
          <w:sz w:val="20"/>
          <w:szCs w:val="20"/>
        </w:rPr>
        <w:t>the appropriate a problem code.</w:t>
      </w:r>
    </w:p>
    <w:p w14:paraId="354B5F83" w14:textId="3109E616" w:rsidR="005E3AB9" w:rsidRPr="0055171D" w:rsidRDefault="005E3AB9" w:rsidP="00C0639C">
      <w:pPr>
        <w:numPr>
          <w:ilvl w:val="1"/>
          <w:numId w:val="10"/>
        </w:numPr>
        <w:tabs>
          <w:tab w:val="left" w:pos="-1440"/>
          <w:tab w:val="left" w:pos="-720"/>
          <w:tab w:val="left" w:pos="2760"/>
          <w:tab w:val="left" w:pos="4200"/>
          <w:tab w:val="left" w:pos="5040"/>
          <w:tab w:val="left" w:pos="5760"/>
          <w:tab w:val="left" w:pos="6480"/>
          <w:tab w:val="left" w:pos="7200"/>
          <w:tab w:val="left" w:pos="7920"/>
          <w:tab w:val="left" w:pos="8640"/>
          <w:tab w:val="left" w:pos="9360"/>
        </w:tabs>
        <w:spacing w:after="160" w:line="259" w:lineRule="auto"/>
        <w:rPr>
          <w:sz w:val="20"/>
          <w:highlight w:val="yellow"/>
          <w:rPrChange w:id="80" w:author="Mary Ellen Ley" w:date="2017-01-03T12:51:00Z">
            <w:rPr>
              <w:sz w:val="20"/>
            </w:rPr>
          </w:rPrChange>
        </w:rPr>
      </w:pPr>
      <w:r w:rsidRPr="0055171D">
        <w:rPr>
          <w:sz w:val="20"/>
          <w:highlight w:val="yellow"/>
          <w:rPrChange w:id="81" w:author="Mary Ellen Ley" w:date="2017-01-03T12:51:00Z">
            <w:rPr>
              <w:sz w:val="20"/>
            </w:rPr>
          </w:rPrChange>
        </w:rPr>
        <w:lastRenderedPageBreak/>
        <w:t>Laboratory Control Sample</w:t>
      </w:r>
      <w:ins w:id="82" w:author="Mary Ellen Ley" w:date="2017-01-03T12:51:00Z">
        <w:r w:rsidR="0055171D">
          <w:rPr>
            <w:sz w:val="20"/>
            <w:szCs w:val="20"/>
            <w:highlight w:val="yellow"/>
          </w:rPr>
          <w:t xml:space="preserve"> CCV?</w:t>
        </w:r>
      </w:ins>
    </w:p>
    <w:p w14:paraId="279BFBBC" w14:textId="77777777" w:rsidR="00AC61EA" w:rsidRPr="002B2291" w:rsidRDefault="00AC61EA" w:rsidP="00C0639C">
      <w:pPr>
        <w:numPr>
          <w:ilvl w:val="2"/>
          <w:numId w:val="10"/>
        </w:numPr>
        <w:tabs>
          <w:tab w:val="left" w:pos="-1440"/>
          <w:tab w:val="left" w:pos="-7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At least o</w:t>
      </w:r>
      <w:r w:rsidR="005D04F2" w:rsidRPr="002B2291">
        <w:rPr>
          <w:sz w:val="20"/>
          <w:szCs w:val="20"/>
        </w:rPr>
        <w:t>ne</w:t>
      </w:r>
      <w:r w:rsidR="005E3AB9" w:rsidRPr="002B2291">
        <w:rPr>
          <w:sz w:val="20"/>
          <w:szCs w:val="20"/>
        </w:rPr>
        <w:t xml:space="preserve"> laboratory control sample (LCS)</w:t>
      </w:r>
      <w:r w:rsidR="00BA64E6" w:rsidRPr="002B2291">
        <w:rPr>
          <w:sz w:val="20"/>
          <w:szCs w:val="20"/>
        </w:rPr>
        <w:t xml:space="preserve"> </w:t>
      </w:r>
      <w:r w:rsidR="005E3AB9" w:rsidRPr="002B2291">
        <w:rPr>
          <w:sz w:val="20"/>
          <w:szCs w:val="20"/>
        </w:rPr>
        <w:t xml:space="preserve">shall be analyzed </w:t>
      </w:r>
      <w:r w:rsidR="00ED3FE4" w:rsidRPr="002B2291">
        <w:rPr>
          <w:sz w:val="20"/>
          <w:szCs w:val="20"/>
        </w:rPr>
        <w:t xml:space="preserve">for </w:t>
      </w:r>
      <w:r w:rsidRPr="002B2291">
        <w:rPr>
          <w:sz w:val="20"/>
          <w:szCs w:val="20"/>
        </w:rPr>
        <w:t xml:space="preserve">every </w:t>
      </w:r>
      <w:r w:rsidR="001A7A9A" w:rsidRPr="002B2291">
        <w:rPr>
          <w:sz w:val="20"/>
          <w:szCs w:val="20"/>
        </w:rPr>
        <w:t>preparation batch (</w:t>
      </w:r>
      <w:r w:rsidR="00981363" w:rsidRPr="002B2291">
        <w:rPr>
          <w:sz w:val="20"/>
          <w:szCs w:val="20"/>
        </w:rPr>
        <w:t xml:space="preserve">i.e., </w:t>
      </w:r>
      <w:r w:rsidR="00BA1C7D" w:rsidRPr="002B2291">
        <w:rPr>
          <w:sz w:val="20"/>
          <w:szCs w:val="20"/>
        </w:rPr>
        <w:t xml:space="preserve">no less than one </w:t>
      </w:r>
      <w:r w:rsidR="00981363" w:rsidRPr="002B2291">
        <w:rPr>
          <w:sz w:val="20"/>
          <w:szCs w:val="20"/>
        </w:rPr>
        <w:t xml:space="preserve">LCS </w:t>
      </w:r>
      <w:r w:rsidR="00BA1C7D" w:rsidRPr="002B2291">
        <w:rPr>
          <w:sz w:val="20"/>
          <w:szCs w:val="20"/>
        </w:rPr>
        <w:t xml:space="preserve">per </w:t>
      </w:r>
      <w:r w:rsidRPr="002B2291">
        <w:rPr>
          <w:sz w:val="20"/>
          <w:szCs w:val="20"/>
        </w:rPr>
        <w:t>20 CBP samples</w:t>
      </w:r>
      <w:r w:rsidR="001A7A9A" w:rsidRPr="002B2291">
        <w:rPr>
          <w:sz w:val="20"/>
          <w:szCs w:val="20"/>
        </w:rPr>
        <w:t>)</w:t>
      </w:r>
      <w:r w:rsidRPr="002B2291">
        <w:rPr>
          <w:sz w:val="20"/>
          <w:szCs w:val="20"/>
        </w:rPr>
        <w:t>.</w:t>
      </w:r>
      <w:r w:rsidR="001A7A9A" w:rsidRPr="002B2291">
        <w:rPr>
          <w:sz w:val="20"/>
          <w:szCs w:val="20"/>
        </w:rPr>
        <w:t xml:space="preserve"> The LCS concentration must be within the calibration range of the method</w:t>
      </w:r>
      <w:r w:rsidR="00A736C6" w:rsidRPr="002B2291">
        <w:rPr>
          <w:sz w:val="20"/>
          <w:szCs w:val="20"/>
        </w:rPr>
        <w:t xml:space="preserve"> and be carried through all steps of sample preparation </w:t>
      </w:r>
      <w:r w:rsidR="00B2019F" w:rsidRPr="002B2291">
        <w:rPr>
          <w:sz w:val="20"/>
          <w:szCs w:val="20"/>
        </w:rPr>
        <w:t xml:space="preserve">and </w:t>
      </w:r>
      <w:r w:rsidR="00A736C6" w:rsidRPr="002B2291">
        <w:rPr>
          <w:sz w:val="20"/>
          <w:szCs w:val="20"/>
        </w:rPr>
        <w:t>analysis, along with samples in the preparation batch</w:t>
      </w:r>
      <w:r w:rsidR="001A7A9A" w:rsidRPr="002B2291">
        <w:rPr>
          <w:sz w:val="20"/>
          <w:szCs w:val="20"/>
        </w:rPr>
        <w:t>.</w:t>
      </w:r>
    </w:p>
    <w:p w14:paraId="2615184A" w14:textId="77777777" w:rsidR="00DF281A" w:rsidRPr="006B6DB1" w:rsidRDefault="00A736C6" w:rsidP="008B04A9">
      <w:pPr>
        <w:numPr>
          <w:ilvl w:val="2"/>
          <w:numId w:val="10"/>
        </w:numPr>
        <w:tabs>
          <w:tab w:val="left" w:pos="-1440"/>
          <w:tab w:val="left" w:pos="-7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6B6DB1">
        <w:rPr>
          <w:sz w:val="20"/>
          <w:szCs w:val="20"/>
        </w:rPr>
        <w:t>Results of t</w:t>
      </w:r>
      <w:r w:rsidR="00BA4A8C" w:rsidRPr="006B6DB1">
        <w:rPr>
          <w:sz w:val="20"/>
          <w:szCs w:val="20"/>
        </w:rPr>
        <w:t xml:space="preserve">he LCS </w:t>
      </w:r>
      <w:r w:rsidRPr="006B6DB1">
        <w:rPr>
          <w:sz w:val="20"/>
          <w:szCs w:val="20"/>
        </w:rPr>
        <w:t>are</w:t>
      </w:r>
      <w:r w:rsidR="00BA4A8C" w:rsidRPr="006B6DB1">
        <w:rPr>
          <w:sz w:val="20"/>
          <w:szCs w:val="20"/>
        </w:rPr>
        <w:t xml:space="preserve"> used to evaluate the performance of the total analytical system, including all preparation and analytical steps. The acceptance criterion for the LCS is ± 10% of the known or certified value.</w:t>
      </w:r>
    </w:p>
    <w:p w14:paraId="1251A32E" w14:textId="272B3BE5" w:rsidR="00A736C6" w:rsidRPr="002B2291" w:rsidRDefault="00DF281A" w:rsidP="00C0639C">
      <w:pPr>
        <w:numPr>
          <w:ilvl w:val="2"/>
          <w:numId w:val="10"/>
        </w:numPr>
        <w:tabs>
          <w:tab w:val="left" w:pos="-1440"/>
          <w:tab w:val="left" w:pos="-7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 xml:space="preserve">If the LCS is &gt; 10% of the known concentration, </w:t>
      </w:r>
      <w:del w:id="83" w:author="Mary Ellen Ley" w:date="2017-01-03T12:51:00Z">
        <w:r w:rsidRPr="002B2291">
          <w:rPr>
            <w:sz w:val="20"/>
            <w:szCs w:val="20"/>
          </w:rPr>
          <w:delText>re</w:delText>
        </w:r>
        <w:r w:rsidR="00966A85" w:rsidRPr="002B2291">
          <w:rPr>
            <w:sz w:val="20"/>
            <w:szCs w:val="20"/>
          </w:rPr>
          <w:delText>ject all results back to the last acceptable LCS. Investigate</w:delText>
        </w:r>
      </w:del>
      <w:ins w:id="84" w:author="Mary Ellen Ley" w:date="2017-01-03T12:51:00Z">
        <w:r w:rsidR="00187B4B">
          <w:rPr>
            <w:sz w:val="20"/>
            <w:szCs w:val="20"/>
          </w:rPr>
          <w:t>i</w:t>
        </w:r>
        <w:r w:rsidR="00187B4B" w:rsidRPr="002B2291">
          <w:rPr>
            <w:sz w:val="20"/>
            <w:szCs w:val="20"/>
          </w:rPr>
          <w:t>nvestigate</w:t>
        </w:r>
      </w:ins>
      <w:r w:rsidR="00187B4B" w:rsidRPr="002B2291">
        <w:rPr>
          <w:sz w:val="20"/>
          <w:szCs w:val="20"/>
        </w:rPr>
        <w:t xml:space="preserve"> the cause of the problem and take corrective actions as necessary.</w:t>
      </w:r>
    </w:p>
    <w:p w14:paraId="76CED47B" w14:textId="4B93AD5D" w:rsidR="00187B4B" w:rsidRDefault="00C51E9A" w:rsidP="00C0639C">
      <w:pPr>
        <w:numPr>
          <w:ilvl w:val="2"/>
          <w:numId w:val="10"/>
        </w:numPr>
        <w:tabs>
          <w:tab w:val="left" w:pos="-1440"/>
          <w:tab w:val="left" w:pos="-720"/>
          <w:tab w:val="left" w:pos="2760"/>
          <w:tab w:val="left" w:pos="4200"/>
          <w:tab w:val="left" w:pos="5040"/>
          <w:tab w:val="left" w:pos="5760"/>
          <w:tab w:val="left" w:pos="6480"/>
          <w:tab w:val="left" w:pos="7200"/>
          <w:tab w:val="left" w:pos="7920"/>
          <w:tab w:val="left" w:pos="8640"/>
          <w:tab w:val="left" w:pos="9360"/>
        </w:tabs>
        <w:spacing w:after="160" w:line="259" w:lineRule="auto"/>
        <w:rPr>
          <w:ins w:id="85" w:author="Mary Ellen Ley" w:date="2017-01-03T12:51:00Z"/>
          <w:sz w:val="20"/>
          <w:szCs w:val="20"/>
        </w:rPr>
      </w:pPr>
      <w:r w:rsidRPr="002B2291">
        <w:rPr>
          <w:sz w:val="20"/>
          <w:szCs w:val="20"/>
        </w:rPr>
        <w:t xml:space="preserve">Reanalyze all samples </w:t>
      </w:r>
      <w:del w:id="86" w:author="Mary Ellen Ley" w:date="2017-01-03T12:51:00Z">
        <w:r w:rsidRPr="002B2291">
          <w:rPr>
            <w:sz w:val="20"/>
            <w:szCs w:val="20"/>
          </w:rPr>
          <w:delText>in</w:delText>
        </w:r>
      </w:del>
      <w:ins w:id="87" w:author="Mary Ellen Ley" w:date="2017-01-03T12:51:00Z">
        <w:r w:rsidR="00187B4B">
          <w:rPr>
            <w:sz w:val="20"/>
            <w:szCs w:val="20"/>
          </w:rPr>
          <w:t xml:space="preserve">and LCS </w:t>
        </w:r>
        <w:r w:rsidR="00187B4B" w:rsidRPr="002B2291">
          <w:rPr>
            <w:sz w:val="20"/>
            <w:szCs w:val="20"/>
          </w:rPr>
          <w:t>back to</w:t>
        </w:r>
      </w:ins>
      <w:r w:rsidR="00187B4B" w:rsidRPr="002B2291">
        <w:rPr>
          <w:sz w:val="20"/>
          <w:szCs w:val="20"/>
        </w:rPr>
        <w:t xml:space="preserve"> the </w:t>
      </w:r>
      <w:del w:id="88" w:author="Mary Ellen Ley" w:date="2017-01-03T12:51:00Z">
        <w:r w:rsidRPr="002B2291">
          <w:rPr>
            <w:sz w:val="20"/>
            <w:szCs w:val="20"/>
          </w:rPr>
          <w:delText xml:space="preserve">preparation batch and </w:delText>
        </w:r>
      </w:del>
      <w:ins w:id="89" w:author="Mary Ellen Ley" w:date="2017-01-03T12:51:00Z">
        <w:r w:rsidR="00187B4B" w:rsidRPr="002B2291">
          <w:rPr>
            <w:sz w:val="20"/>
            <w:szCs w:val="20"/>
          </w:rPr>
          <w:t>last acceptable LCS</w:t>
        </w:r>
        <w:r w:rsidR="00187B4B">
          <w:rPr>
            <w:sz w:val="20"/>
            <w:szCs w:val="20"/>
          </w:rPr>
          <w:t>. If the LCS</w:t>
        </w:r>
        <w:r w:rsidR="00187B4B" w:rsidRPr="002B2291">
          <w:rPr>
            <w:sz w:val="20"/>
            <w:szCs w:val="20"/>
          </w:rPr>
          <w:t xml:space="preserve"> </w:t>
        </w:r>
        <w:r w:rsidR="00187B4B">
          <w:rPr>
            <w:sz w:val="20"/>
            <w:szCs w:val="20"/>
          </w:rPr>
          <w:t xml:space="preserve">is within </w:t>
        </w:r>
        <w:r w:rsidR="00187B4B" w:rsidRPr="006B6DB1">
          <w:rPr>
            <w:sz w:val="20"/>
            <w:szCs w:val="20"/>
          </w:rPr>
          <w:t xml:space="preserve">± 10% of </w:t>
        </w:r>
        <w:r w:rsidR="00187B4B">
          <w:rPr>
            <w:sz w:val="20"/>
            <w:szCs w:val="20"/>
          </w:rPr>
          <w:t>expected</w:t>
        </w:r>
        <w:r w:rsidR="00187B4B" w:rsidRPr="006B6DB1">
          <w:rPr>
            <w:sz w:val="20"/>
            <w:szCs w:val="20"/>
          </w:rPr>
          <w:t xml:space="preserve"> value</w:t>
        </w:r>
        <w:r w:rsidR="00187B4B">
          <w:rPr>
            <w:sz w:val="20"/>
            <w:szCs w:val="20"/>
          </w:rPr>
          <w:t>,</w:t>
        </w:r>
        <w:r w:rsidR="00187B4B" w:rsidRPr="002B2291">
          <w:rPr>
            <w:sz w:val="20"/>
            <w:szCs w:val="20"/>
          </w:rPr>
          <w:t xml:space="preserve"> </w:t>
        </w:r>
      </w:ins>
      <w:r w:rsidR="00187B4B">
        <w:rPr>
          <w:sz w:val="20"/>
          <w:szCs w:val="20"/>
        </w:rPr>
        <w:t xml:space="preserve">report the </w:t>
      </w:r>
      <w:del w:id="90" w:author="Mary Ellen Ley" w:date="2017-01-03T12:51:00Z">
        <w:r w:rsidRPr="002B2291">
          <w:rPr>
            <w:sz w:val="20"/>
            <w:szCs w:val="20"/>
          </w:rPr>
          <w:delText xml:space="preserve">new values. </w:delText>
        </w:r>
      </w:del>
      <w:ins w:id="91" w:author="Mary Ellen Ley" w:date="2017-01-03T12:51:00Z">
        <w:r w:rsidR="00187B4B">
          <w:rPr>
            <w:sz w:val="20"/>
            <w:szCs w:val="20"/>
          </w:rPr>
          <w:t>reanalyzed sample results.</w:t>
        </w:r>
      </w:ins>
    </w:p>
    <w:p w14:paraId="60EDDC73" w14:textId="7B6EA970" w:rsidR="00994A4C" w:rsidRPr="002B2291" w:rsidRDefault="00C51E9A" w:rsidP="00C0639C">
      <w:pPr>
        <w:numPr>
          <w:ilvl w:val="2"/>
          <w:numId w:val="10"/>
        </w:numPr>
        <w:tabs>
          <w:tab w:val="left" w:pos="-1440"/>
          <w:tab w:val="left" w:pos="-7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 xml:space="preserve">If unable to reanalyze the samples, </w:t>
      </w:r>
      <w:r w:rsidR="0089570C" w:rsidRPr="002B2291">
        <w:rPr>
          <w:sz w:val="20"/>
          <w:szCs w:val="20"/>
        </w:rPr>
        <w:t>the analyst will discuss the situation with the program m</w:t>
      </w:r>
      <w:r w:rsidR="007F4DE9" w:rsidRPr="002B2291">
        <w:rPr>
          <w:sz w:val="20"/>
          <w:szCs w:val="20"/>
        </w:rPr>
        <w:t xml:space="preserve">anager and decide to either: </w:t>
      </w:r>
      <w:del w:id="92" w:author="Mary Ellen Ley" w:date="2017-01-03T12:51:00Z">
        <w:r w:rsidR="007F4DE9" w:rsidRPr="002B2291">
          <w:rPr>
            <w:sz w:val="20"/>
            <w:szCs w:val="20"/>
          </w:rPr>
          <w:br/>
        </w:r>
      </w:del>
      <w:ins w:id="93" w:author="Mary Ellen Ley" w:date="2017-01-03T12:51:00Z">
        <w:r w:rsidR="00187B4B">
          <w:rPr>
            <w:sz w:val="20"/>
            <w:szCs w:val="20"/>
          </w:rPr>
          <w:t xml:space="preserve"> </w:t>
        </w:r>
      </w:ins>
      <w:r w:rsidR="007F4DE9" w:rsidRPr="002B2291">
        <w:rPr>
          <w:sz w:val="20"/>
          <w:szCs w:val="20"/>
        </w:rPr>
        <w:t>1) r</w:t>
      </w:r>
      <w:r w:rsidR="0089570C" w:rsidRPr="002B2291">
        <w:rPr>
          <w:sz w:val="20"/>
          <w:szCs w:val="20"/>
        </w:rPr>
        <w:t>eject the results and report only the problem code, or 2) report the original sample results with the appropriate a problem code</w:t>
      </w:r>
    </w:p>
    <w:p w14:paraId="202EFF39" w14:textId="77777777" w:rsidR="00172376" w:rsidRPr="002B2291" w:rsidRDefault="00172376" w:rsidP="00C0639C">
      <w:pPr>
        <w:numPr>
          <w:ilvl w:val="1"/>
          <w:numId w:val="10"/>
        </w:numPr>
        <w:tabs>
          <w:tab w:val="left" w:pos="-1440"/>
          <w:tab w:val="left" w:pos="-7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Laboratory Replicates</w:t>
      </w:r>
    </w:p>
    <w:p w14:paraId="4601E035" w14:textId="77777777" w:rsidR="008D1060" w:rsidRPr="002B2291" w:rsidRDefault="008D1060" w:rsidP="00C0639C">
      <w:pPr>
        <w:numPr>
          <w:ilvl w:val="2"/>
          <w:numId w:val="10"/>
        </w:numPr>
        <w:tabs>
          <w:tab w:val="left" w:pos="-1440"/>
          <w:tab w:val="left" w:pos="-720"/>
          <w:tab w:val="left" w:pos="0"/>
          <w:tab w:val="left" w:pos="60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Laboratory replicate analyses provide a measure of laboratory precision. A</w:t>
      </w:r>
      <w:r w:rsidR="000C44EE" w:rsidRPr="002B2291">
        <w:rPr>
          <w:sz w:val="20"/>
          <w:szCs w:val="20"/>
        </w:rPr>
        <w:t>t least one</w:t>
      </w:r>
      <w:r w:rsidRPr="002B2291">
        <w:rPr>
          <w:sz w:val="20"/>
          <w:szCs w:val="20"/>
        </w:rPr>
        <w:t xml:space="preserve"> duplicate should be analyzed for every 20 CBP samples</w:t>
      </w:r>
      <w:r w:rsidR="000C44EE" w:rsidRPr="002B2291">
        <w:rPr>
          <w:sz w:val="20"/>
          <w:szCs w:val="20"/>
        </w:rPr>
        <w:t>,</w:t>
      </w:r>
      <w:r w:rsidRPr="002B2291">
        <w:rPr>
          <w:sz w:val="20"/>
          <w:szCs w:val="20"/>
        </w:rPr>
        <w:t xml:space="preserve"> including field duplicates.</w:t>
      </w:r>
    </w:p>
    <w:p w14:paraId="51033B6D" w14:textId="77777777" w:rsidR="008D1060" w:rsidRPr="006B6DB1" w:rsidRDefault="00AC2137" w:rsidP="008B04A9">
      <w:pPr>
        <w:numPr>
          <w:ilvl w:val="2"/>
          <w:numId w:val="10"/>
        </w:numPr>
        <w:tabs>
          <w:tab w:val="left" w:pos="-1440"/>
          <w:tab w:val="left" w:pos="-720"/>
          <w:tab w:val="left" w:pos="0"/>
          <w:tab w:val="left" w:pos="60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6B6DB1">
        <w:rPr>
          <w:sz w:val="20"/>
          <w:szCs w:val="20"/>
        </w:rPr>
        <w:t>Prepare d</w:t>
      </w:r>
      <w:r w:rsidR="008D1060" w:rsidRPr="006B6DB1">
        <w:rPr>
          <w:sz w:val="20"/>
          <w:szCs w:val="20"/>
        </w:rPr>
        <w:t>uplicates by taking two aliquots from a well homogenized sample. The duplicate sample must be subjected to all steps in the analytical process, including digestion, dilution, etc. More replicates may be analyzed and reported</w:t>
      </w:r>
      <w:r w:rsidR="00040202" w:rsidRPr="006B6DB1">
        <w:rPr>
          <w:sz w:val="20"/>
          <w:szCs w:val="20"/>
        </w:rPr>
        <w:t xml:space="preserve"> if desired</w:t>
      </w:r>
      <w:r w:rsidR="008D1060" w:rsidRPr="006B6DB1">
        <w:rPr>
          <w:sz w:val="20"/>
          <w:szCs w:val="20"/>
        </w:rPr>
        <w:t>.</w:t>
      </w:r>
    </w:p>
    <w:p w14:paraId="040BAD34" w14:textId="77777777" w:rsidR="0030302B" w:rsidRPr="002B2291" w:rsidRDefault="00172376" w:rsidP="006B6DB1">
      <w:pPr>
        <w:numPr>
          <w:ilvl w:val="2"/>
          <w:numId w:val="10"/>
        </w:numPr>
        <w:tabs>
          <w:tab w:val="left" w:pos="-1440"/>
          <w:tab w:val="left" w:pos="-720"/>
          <w:tab w:val="left" w:pos="0"/>
          <w:tab w:val="left" w:pos="600"/>
          <w:tab w:val="left" w:pos="2700"/>
          <w:tab w:val="left" w:pos="4200"/>
          <w:tab w:val="left" w:pos="5040"/>
          <w:tab w:val="left" w:pos="5760"/>
          <w:tab w:val="left" w:pos="6480"/>
          <w:tab w:val="left" w:pos="7200"/>
          <w:tab w:val="left" w:pos="7920"/>
          <w:tab w:val="left" w:pos="8640"/>
          <w:tab w:val="left" w:pos="9360"/>
        </w:tabs>
        <w:spacing w:line="259" w:lineRule="auto"/>
        <w:ind w:left="1800"/>
        <w:rPr>
          <w:sz w:val="20"/>
          <w:szCs w:val="20"/>
        </w:rPr>
      </w:pPr>
      <w:r w:rsidRPr="002B2291">
        <w:rPr>
          <w:sz w:val="20"/>
          <w:szCs w:val="20"/>
        </w:rPr>
        <w:t xml:space="preserve">Precision may be </w:t>
      </w:r>
      <w:r w:rsidR="00AC2137" w:rsidRPr="002B2291">
        <w:rPr>
          <w:sz w:val="20"/>
          <w:szCs w:val="20"/>
        </w:rPr>
        <w:t xml:space="preserve">estimated </w:t>
      </w:r>
      <w:r w:rsidRPr="002B2291">
        <w:rPr>
          <w:sz w:val="20"/>
          <w:szCs w:val="20"/>
        </w:rPr>
        <w:t xml:space="preserve">by calculating the </w:t>
      </w:r>
      <w:r w:rsidR="00AC2137" w:rsidRPr="002B2291">
        <w:rPr>
          <w:sz w:val="20"/>
          <w:szCs w:val="20"/>
        </w:rPr>
        <w:t xml:space="preserve">relative percent difference (RPD) or the </w:t>
      </w:r>
      <w:r w:rsidRPr="002B2291">
        <w:rPr>
          <w:sz w:val="20"/>
          <w:szCs w:val="20"/>
        </w:rPr>
        <w:t>coefficient of variation (CV)</w:t>
      </w:r>
      <w:r w:rsidR="00AC2137" w:rsidRPr="002B2291">
        <w:rPr>
          <w:sz w:val="20"/>
          <w:szCs w:val="20"/>
        </w:rPr>
        <w:t>, however, the RPD is preferred</w:t>
      </w:r>
      <w:r w:rsidR="00BA1C7D" w:rsidRPr="002B2291">
        <w:rPr>
          <w:sz w:val="20"/>
          <w:szCs w:val="20"/>
        </w:rPr>
        <w:t xml:space="preserve"> metric</w:t>
      </w:r>
      <w:r w:rsidR="00AC2137" w:rsidRPr="002B2291">
        <w:rPr>
          <w:sz w:val="20"/>
          <w:szCs w:val="20"/>
        </w:rPr>
        <w:t>.</w:t>
      </w:r>
      <w:r w:rsidR="00D46842" w:rsidRPr="002B2291">
        <w:rPr>
          <w:sz w:val="20"/>
          <w:szCs w:val="20"/>
        </w:rPr>
        <w:br/>
      </w:r>
      <w:r w:rsidR="00D46842" w:rsidRPr="002B2291">
        <w:rPr>
          <w:sz w:val="20"/>
          <w:szCs w:val="20"/>
        </w:rPr>
        <w:br/>
      </w:r>
      <w:r w:rsidR="00AC2137" w:rsidRPr="002B2291">
        <w:rPr>
          <w:sz w:val="20"/>
          <w:szCs w:val="20"/>
        </w:rPr>
        <w:t>The following equation is used to calculate RPD:</w:t>
      </w:r>
      <w:r w:rsidR="00994A4C" w:rsidRPr="002B2291">
        <w:rPr>
          <w:sz w:val="20"/>
          <w:szCs w:val="20"/>
        </w:rPr>
        <w:br/>
      </w:r>
      <w:r w:rsidR="00AC2137" w:rsidRPr="002B2291">
        <w:rPr>
          <w:sz w:val="20"/>
          <w:szCs w:val="20"/>
        </w:rPr>
        <w:br/>
      </w:r>
      <m:oMathPara>
        <m:oMathParaPr>
          <m:jc m:val="left"/>
        </m:oMathParaPr>
        <m:oMath>
          <m:r>
            <m:rPr>
              <m:sty m:val="p"/>
            </m:rPr>
            <w:rPr>
              <w:rFonts w:ascii="Cambria Math" w:hAnsi="Cambria Math"/>
              <w:sz w:val="20"/>
              <w:szCs w:val="20"/>
            </w:rPr>
            <m:t xml:space="preserve">RPD(%) = </m:t>
          </m:r>
          <m:d>
            <m:dPr>
              <m:ctrlPr>
                <w:rPr>
                  <w:rFonts w:ascii="Cambria Math" w:hAnsi="Cambria Math"/>
                  <w:sz w:val="20"/>
                  <w:szCs w:val="20"/>
                </w:rPr>
              </m:ctrlPr>
            </m:dPr>
            <m:e>
              <m:f>
                <m:fPr>
                  <m:ctrlPr>
                    <w:rPr>
                      <w:rFonts w:ascii="Cambria Math" w:hAnsi="Cambria Math"/>
                      <w:sz w:val="20"/>
                      <w:szCs w:val="20"/>
                    </w:rPr>
                  </m:ctrlPr>
                </m:fPr>
                <m:num>
                  <m:d>
                    <m:dPr>
                      <m:begChr m:val="|"/>
                      <m:endChr m:val="|"/>
                      <m:ctrlPr>
                        <w:rPr>
                          <w:rFonts w:ascii="Cambria Math" w:hAnsi="Cambria Math"/>
                          <w:sz w:val="20"/>
                          <w:szCs w:val="20"/>
                        </w:rPr>
                      </m:ctrlPr>
                    </m:dPr>
                    <m:e>
                      <m:r>
                        <m:rPr>
                          <m:sty m:val="p"/>
                        </m:rPr>
                        <w:rPr>
                          <w:rFonts w:ascii="Cambria Math" w:hAnsi="Cambria Math"/>
                          <w:sz w:val="20"/>
                          <w:szCs w:val="20"/>
                        </w:rPr>
                        <m:t>A1-A2</m:t>
                      </m:r>
                    </m:e>
                  </m:d>
                </m:num>
                <m:den>
                  <m:f>
                    <m:fPr>
                      <m:type m:val="lin"/>
                      <m:ctrlPr>
                        <w:rPr>
                          <w:rFonts w:ascii="Cambria Math" w:hAnsi="Cambria Math"/>
                          <w:sz w:val="20"/>
                          <w:szCs w:val="20"/>
                        </w:rPr>
                      </m:ctrlPr>
                    </m:fPr>
                    <m:num>
                      <m:d>
                        <m:dPr>
                          <m:ctrlPr>
                            <w:rPr>
                              <w:rFonts w:ascii="Cambria Math" w:hAnsi="Cambria Math"/>
                              <w:sz w:val="20"/>
                              <w:szCs w:val="20"/>
                            </w:rPr>
                          </m:ctrlPr>
                        </m:dPr>
                        <m:e>
                          <m:r>
                            <m:rPr>
                              <m:sty m:val="p"/>
                            </m:rPr>
                            <w:rPr>
                              <w:rFonts w:ascii="Cambria Math" w:hAnsi="Cambria Math"/>
                              <w:sz w:val="20"/>
                              <w:szCs w:val="20"/>
                            </w:rPr>
                            <m:t>A1+A2</m:t>
                          </m:r>
                        </m:e>
                      </m:d>
                    </m:num>
                    <m:den>
                      <m:r>
                        <m:rPr>
                          <m:sty m:val="p"/>
                        </m:rPr>
                        <w:rPr>
                          <w:rFonts w:ascii="Cambria Math" w:hAnsi="Cambria Math"/>
                          <w:sz w:val="20"/>
                          <w:szCs w:val="20"/>
                        </w:rPr>
                        <m:t>2</m:t>
                      </m:r>
                    </m:den>
                  </m:f>
                </m:den>
              </m:f>
            </m:e>
          </m:d>
          <m:r>
            <m:rPr>
              <m:sty m:val="p"/>
            </m:rPr>
            <w:rPr>
              <w:rFonts w:ascii="Cambria Math" w:hAnsi="Cambria Math"/>
              <w:sz w:val="20"/>
              <w:szCs w:val="20"/>
            </w:rPr>
            <m:t xml:space="preserve"> *100</m:t>
          </m:r>
          <m:r>
            <m:rPr>
              <m:sty m:val="p"/>
            </m:rPr>
            <w:rPr>
              <w:rFonts w:ascii="Cambria Math" w:hAnsi="Cambria Math"/>
              <w:sz w:val="20"/>
              <w:szCs w:val="20"/>
            </w:rPr>
            <w:br/>
          </m:r>
        </m:oMath>
        <m:oMath>
          <m:r>
            <m:rPr>
              <m:sty m:val="p"/>
            </m:rPr>
            <w:rPr>
              <w:rFonts w:ascii="Cambria Math" w:hAnsi="Cambria Math"/>
              <w:sz w:val="20"/>
              <w:szCs w:val="20"/>
            </w:rPr>
            <w:br/>
          </m:r>
        </m:oMath>
      </m:oMathPara>
      <w:r w:rsidR="007F4DE9" w:rsidRPr="002B2291">
        <w:rPr>
          <w:sz w:val="20"/>
          <w:szCs w:val="20"/>
        </w:rPr>
        <w:t>where:</w:t>
      </w:r>
      <w:r w:rsidR="007F4DE9" w:rsidRPr="002B2291">
        <w:rPr>
          <w:sz w:val="20"/>
          <w:szCs w:val="20"/>
        </w:rPr>
        <w:tab/>
      </w:r>
      <w:r w:rsidR="0030302B" w:rsidRPr="002B2291">
        <w:rPr>
          <w:sz w:val="20"/>
          <w:szCs w:val="20"/>
        </w:rPr>
        <w:t>A1</w:t>
      </w:r>
      <w:r w:rsidR="003D5E3D" w:rsidRPr="002B2291">
        <w:rPr>
          <w:sz w:val="20"/>
          <w:szCs w:val="20"/>
        </w:rPr>
        <w:t xml:space="preserve"> </w:t>
      </w:r>
      <w:r w:rsidR="0030302B" w:rsidRPr="002B2291">
        <w:rPr>
          <w:sz w:val="20"/>
          <w:szCs w:val="20"/>
        </w:rPr>
        <w:t xml:space="preserve">= Sample </w:t>
      </w:r>
      <w:r w:rsidR="009B4012" w:rsidRPr="002B2291">
        <w:rPr>
          <w:sz w:val="20"/>
          <w:szCs w:val="20"/>
        </w:rPr>
        <w:t>r</w:t>
      </w:r>
      <w:r w:rsidR="0030302B" w:rsidRPr="002B2291">
        <w:rPr>
          <w:sz w:val="20"/>
          <w:szCs w:val="20"/>
        </w:rPr>
        <w:t>esult</w:t>
      </w:r>
    </w:p>
    <w:p w14:paraId="4F0046E2" w14:textId="77777777" w:rsidR="00172376" w:rsidRPr="002B2291" w:rsidRDefault="0030302B" w:rsidP="006B6DB1">
      <w:pPr>
        <w:tabs>
          <w:tab w:val="left" w:pos="-1440"/>
          <w:tab w:val="left" w:pos="-720"/>
          <w:tab w:val="left" w:pos="0"/>
          <w:tab w:val="left" w:pos="600"/>
          <w:tab w:val="left" w:pos="2700"/>
          <w:tab w:val="left" w:pos="5040"/>
          <w:tab w:val="left" w:pos="5760"/>
          <w:tab w:val="left" w:pos="6480"/>
          <w:tab w:val="left" w:pos="7200"/>
          <w:tab w:val="left" w:pos="7920"/>
          <w:tab w:val="left" w:pos="8640"/>
          <w:tab w:val="left" w:pos="9360"/>
        </w:tabs>
        <w:spacing w:line="259" w:lineRule="auto"/>
        <w:ind w:left="1440"/>
        <w:rPr>
          <w:sz w:val="20"/>
          <w:szCs w:val="20"/>
        </w:rPr>
      </w:pPr>
      <w:r w:rsidRPr="002B2291">
        <w:rPr>
          <w:sz w:val="20"/>
          <w:szCs w:val="20"/>
        </w:rPr>
        <w:tab/>
        <w:t>A2</w:t>
      </w:r>
      <w:r w:rsidR="003D5E3D" w:rsidRPr="002B2291">
        <w:rPr>
          <w:sz w:val="20"/>
          <w:szCs w:val="20"/>
        </w:rPr>
        <w:t xml:space="preserve"> </w:t>
      </w:r>
      <w:r w:rsidRPr="002B2291">
        <w:rPr>
          <w:sz w:val="20"/>
          <w:szCs w:val="20"/>
        </w:rPr>
        <w:t xml:space="preserve">= Duplicate </w:t>
      </w:r>
      <w:r w:rsidR="009B4012" w:rsidRPr="002B2291">
        <w:rPr>
          <w:sz w:val="20"/>
          <w:szCs w:val="20"/>
        </w:rPr>
        <w:t>s</w:t>
      </w:r>
      <w:r w:rsidRPr="002B2291">
        <w:rPr>
          <w:sz w:val="20"/>
          <w:szCs w:val="20"/>
        </w:rPr>
        <w:t xml:space="preserve">ample </w:t>
      </w:r>
      <w:r w:rsidR="009B4012" w:rsidRPr="002B2291">
        <w:rPr>
          <w:sz w:val="20"/>
          <w:szCs w:val="20"/>
        </w:rPr>
        <w:t>r</w:t>
      </w:r>
      <w:r w:rsidRPr="002B2291">
        <w:rPr>
          <w:sz w:val="20"/>
          <w:szCs w:val="20"/>
        </w:rPr>
        <w:t>esult</w:t>
      </w:r>
      <w:r w:rsidR="00BA1C7D" w:rsidRPr="002B2291">
        <w:rPr>
          <w:sz w:val="20"/>
          <w:szCs w:val="20"/>
        </w:rPr>
        <w:t xml:space="preserve"> (or matrix spike duplicate)</w:t>
      </w:r>
      <w:r w:rsidR="008E1F81" w:rsidRPr="002B2291">
        <w:rPr>
          <w:sz w:val="20"/>
          <w:szCs w:val="20"/>
        </w:rPr>
        <w:br/>
      </w:r>
    </w:p>
    <w:p w14:paraId="58AC1F45" w14:textId="77777777" w:rsidR="00956DFA" w:rsidRPr="002B2291" w:rsidRDefault="004C4B87" w:rsidP="00C0639C">
      <w:pPr>
        <w:numPr>
          <w:ilvl w:val="2"/>
          <w:numId w:val="10"/>
        </w:num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after="160" w:line="259" w:lineRule="auto"/>
        <w:ind w:left="1800"/>
        <w:rPr>
          <w:sz w:val="20"/>
          <w:szCs w:val="20"/>
        </w:rPr>
      </w:pPr>
      <w:r w:rsidRPr="002B2291">
        <w:rPr>
          <w:sz w:val="20"/>
          <w:szCs w:val="20"/>
        </w:rPr>
        <w:t xml:space="preserve">The following equations </w:t>
      </w:r>
      <w:r w:rsidR="00BA1C7D" w:rsidRPr="002B2291">
        <w:rPr>
          <w:sz w:val="20"/>
          <w:szCs w:val="20"/>
        </w:rPr>
        <w:t xml:space="preserve">are </w:t>
      </w:r>
      <w:r w:rsidRPr="002B2291">
        <w:rPr>
          <w:sz w:val="20"/>
          <w:szCs w:val="20"/>
        </w:rPr>
        <w:t>used to calculate the coefficient of variation (</w:t>
      </w:r>
      <w:r w:rsidR="00956DFA" w:rsidRPr="002B2291">
        <w:rPr>
          <w:sz w:val="20"/>
          <w:szCs w:val="20"/>
        </w:rPr>
        <w:t xml:space="preserve">also called the </w:t>
      </w:r>
      <w:r w:rsidRPr="002B2291">
        <w:rPr>
          <w:sz w:val="20"/>
          <w:szCs w:val="20"/>
        </w:rPr>
        <w:t>relative standard deviation).</w:t>
      </w:r>
    </w:p>
    <w:p w14:paraId="5E388BBB" w14:textId="77777777" w:rsidR="004C4B87" w:rsidRPr="002B2291" w:rsidRDefault="009B4012" w:rsidP="00C0639C">
      <w:pPr>
        <w:tabs>
          <w:tab w:val="left" w:pos="-1440"/>
          <w:tab w:val="left" w:pos="-720"/>
          <w:tab w:val="left" w:pos="1800"/>
          <w:tab w:val="left" w:pos="2430"/>
          <w:tab w:val="left" w:pos="3240"/>
          <w:tab w:val="left" w:pos="4410"/>
          <w:tab w:val="left" w:pos="4950"/>
          <w:tab w:val="left" w:pos="5760"/>
          <w:tab w:val="left" w:pos="6480"/>
          <w:tab w:val="left" w:pos="7200"/>
          <w:tab w:val="left" w:pos="7920"/>
          <w:tab w:val="left" w:pos="8640"/>
          <w:tab w:val="left" w:pos="9360"/>
        </w:tabs>
        <w:spacing w:after="160" w:line="259" w:lineRule="auto"/>
        <w:ind w:left="1800"/>
        <w:rPr>
          <w:sz w:val="20"/>
          <w:szCs w:val="20"/>
        </w:rPr>
      </w:pPr>
      <m:oMath>
        <m:r>
          <m:rPr>
            <m:sty m:val="p"/>
          </m:rPr>
          <w:rPr>
            <w:rFonts w:ascii="Cambria Math" w:hAnsi="Cambria Math"/>
            <w:sz w:val="20"/>
            <w:szCs w:val="20"/>
          </w:rPr>
          <m:t>CV</m:t>
        </m:r>
        <m:d>
          <m:dPr>
            <m:ctrlPr>
              <w:rPr>
                <w:rFonts w:ascii="Cambria Math" w:hAnsi="Cambria Math"/>
                <w:sz w:val="20"/>
                <w:szCs w:val="20"/>
              </w:rPr>
            </m:ctrlPr>
          </m:dPr>
          <m:e>
            <m:r>
              <m:rPr>
                <m:sty m:val="p"/>
              </m:rPr>
              <w:rPr>
                <w:rFonts w:ascii="Cambria Math" w:hAnsi="Cambria Math"/>
                <w:sz w:val="20"/>
                <w:szCs w:val="20"/>
              </w:rPr>
              <m:t>%</m:t>
            </m:r>
          </m:e>
        </m:d>
        <m:r>
          <m:rPr>
            <m:sty m:val="p"/>
          </m:rPr>
          <w:rPr>
            <w:rFonts w:ascii="Cambria Math" w:hAnsi="Cambria Math"/>
            <w:sz w:val="20"/>
            <w:szCs w:val="20"/>
          </w:rPr>
          <m:t xml:space="preserve"> = </m:t>
        </m:r>
        <m:f>
          <m:fPr>
            <m:ctrlPr>
              <w:rPr>
                <w:rFonts w:ascii="Cambria Math" w:hAnsi="Cambria Math"/>
                <w:sz w:val="20"/>
                <w:szCs w:val="20"/>
              </w:rPr>
            </m:ctrlPr>
          </m:fPr>
          <m:num>
            <m:r>
              <m:rPr>
                <m:sty m:val="p"/>
              </m:rPr>
              <w:rPr>
                <w:rFonts w:ascii="Cambria Math" w:hAnsi="Cambria Math"/>
                <w:sz w:val="20"/>
                <w:szCs w:val="20"/>
              </w:rPr>
              <m:t xml:space="preserve">SD </m:t>
            </m:r>
          </m:num>
          <m:den>
            <m:r>
              <m:rPr>
                <m:sty m:val="p"/>
              </m:rPr>
              <w:rPr>
                <w:rFonts w:ascii="Cambria Math" w:hAnsi="Cambria Math"/>
                <w:sz w:val="20"/>
                <w:szCs w:val="20"/>
              </w:rPr>
              <m:t>MEAN</m:t>
            </m:r>
          </m:den>
        </m:f>
        <m:r>
          <m:rPr>
            <m:sty m:val="p"/>
          </m:rPr>
          <w:rPr>
            <w:rFonts w:ascii="Cambria Math" w:hAnsi="Cambria Math"/>
            <w:sz w:val="20"/>
            <w:szCs w:val="20"/>
          </w:rPr>
          <m:t xml:space="preserve">*100;   </m:t>
        </m:r>
      </m:oMath>
      <w:r w:rsidR="005E7733" w:rsidRPr="002B2291">
        <w:rPr>
          <w:sz w:val="20"/>
          <w:szCs w:val="20"/>
        </w:rPr>
        <w:t xml:space="preserve"> </w:t>
      </w:r>
      <w:r w:rsidR="00E82C8C" w:rsidRPr="002B2291">
        <w:rPr>
          <w:sz w:val="20"/>
          <w:szCs w:val="20"/>
        </w:rPr>
        <w:t>And</w:t>
      </w:r>
      <w:r w:rsidR="005E7733" w:rsidRPr="002B2291">
        <w:rPr>
          <w:sz w:val="20"/>
          <w:szCs w:val="20"/>
        </w:rPr>
        <w:tab/>
        <w:t xml:space="preserve"> </w:t>
      </w:r>
      <m:oMath>
        <m:r>
          <m:rPr>
            <m:sty m:val="p"/>
          </m:rPr>
          <w:rPr>
            <w:rFonts w:ascii="Cambria Math" w:hAnsi="Cambria Math"/>
            <w:sz w:val="20"/>
            <w:szCs w:val="20"/>
          </w:rPr>
          <m:t>SD=</m:t>
        </m:r>
        <m:r>
          <m:rPr>
            <m:sty m:val="p"/>
          </m:rPr>
          <w:rPr>
            <w:rFonts w:ascii="Cambria Math" w:hAnsi="Cambria Math"/>
            <w:position w:val="-30"/>
            <w:sz w:val="20"/>
            <w:szCs w:val="20"/>
          </w:rPr>
          <w:object w:dxaOrig="1240" w:dyaOrig="780" w14:anchorId="2E172B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05pt;height:38.9pt" o:ole="">
              <v:imagedata r:id="rId41" o:title=""/>
            </v:shape>
            <o:OLEObject Type="Embed" ProgID="Equation.3" ShapeID="_x0000_i1025" DrawAspect="Content" ObjectID="_1544955188" r:id="rId42"/>
          </w:object>
        </m:r>
      </m:oMath>
    </w:p>
    <w:p w14:paraId="3A5573D4" w14:textId="77777777" w:rsidR="00956DFA" w:rsidRPr="002B2291" w:rsidRDefault="007F4DE9" w:rsidP="006B6DB1">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firstLine="1800"/>
        <w:rPr>
          <w:sz w:val="20"/>
          <w:szCs w:val="20"/>
        </w:rPr>
      </w:pPr>
      <w:proofErr w:type="gramStart"/>
      <w:r w:rsidRPr="002B2291">
        <w:rPr>
          <w:sz w:val="20"/>
          <w:szCs w:val="20"/>
        </w:rPr>
        <w:lastRenderedPageBreak/>
        <w:t>w</w:t>
      </w:r>
      <w:r w:rsidR="00E82C8C" w:rsidRPr="002B2291">
        <w:rPr>
          <w:sz w:val="20"/>
          <w:szCs w:val="20"/>
        </w:rPr>
        <w:t>here</w:t>
      </w:r>
      <w:proofErr w:type="gramEnd"/>
      <w:r w:rsidR="00956DFA" w:rsidRPr="002B2291">
        <w:rPr>
          <w:sz w:val="20"/>
          <w:szCs w:val="20"/>
        </w:rPr>
        <w:t>:</w:t>
      </w:r>
      <w:r w:rsidR="00956DFA" w:rsidRPr="002B2291">
        <w:rPr>
          <w:sz w:val="20"/>
          <w:szCs w:val="20"/>
        </w:rPr>
        <w:tab/>
        <w:t>CV   = Coefficient of variation</w:t>
      </w:r>
    </w:p>
    <w:p w14:paraId="7B495F42" w14:textId="77777777" w:rsidR="00956DFA" w:rsidRPr="002B2291" w:rsidRDefault="00956DFA" w:rsidP="006B6DB1">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firstLine="2760"/>
        <w:rPr>
          <w:sz w:val="20"/>
          <w:szCs w:val="20"/>
        </w:rPr>
      </w:pPr>
      <w:r w:rsidRPr="002B2291">
        <w:rPr>
          <w:sz w:val="20"/>
          <w:szCs w:val="20"/>
        </w:rPr>
        <w:t>SD   = Standard deviation</w:t>
      </w:r>
    </w:p>
    <w:p w14:paraId="48D85F9C" w14:textId="77777777" w:rsidR="00956DFA" w:rsidRPr="002B2291" w:rsidRDefault="00956DFA" w:rsidP="006B6DB1">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firstLine="2760"/>
        <w:rPr>
          <w:sz w:val="20"/>
          <w:szCs w:val="20"/>
        </w:rPr>
      </w:pPr>
      <w:r w:rsidRPr="002B2291">
        <w:rPr>
          <w:sz w:val="20"/>
          <w:szCs w:val="20"/>
        </w:rPr>
        <w:t xml:space="preserve">Mean = Mean of </w:t>
      </w:r>
      <w:r w:rsidR="009B4012" w:rsidRPr="002B2291">
        <w:rPr>
          <w:sz w:val="20"/>
          <w:szCs w:val="20"/>
        </w:rPr>
        <w:t>dup</w:t>
      </w:r>
      <w:r w:rsidRPr="002B2291">
        <w:rPr>
          <w:sz w:val="20"/>
          <w:szCs w:val="20"/>
        </w:rPr>
        <w:t xml:space="preserve">licate </w:t>
      </w:r>
      <w:r w:rsidR="003D5E3D" w:rsidRPr="002B2291">
        <w:rPr>
          <w:sz w:val="20"/>
          <w:szCs w:val="20"/>
        </w:rPr>
        <w:t xml:space="preserve">(or replicate) </w:t>
      </w:r>
      <w:r w:rsidR="009B4012" w:rsidRPr="002B2291">
        <w:rPr>
          <w:sz w:val="20"/>
          <w:szCs w:val="20"/>
        </w:rPr>
        <w:t xml:space="preserve">sample </w:t>
      </w:r>
      <w:r w:rsidRPr="002B2291">
        <w:rPr>
          <w:sz w:val="20"/>
          <w:szCs w:val="20"/>
        </w:rPr>
        <w:t>re</w:t>
      </w:r>
      <w:r w:rsidR="009B4012" w:rsidRPr="002B2291">
        <w:rPr>
          <w:sz w:val="20"/>
          <w:szCs w:val="20"/>
        </w:rPr>
        <w:t>sult</w:t>
      </w:r>
      <w:r w:rsidRPr="002B2291">
        <w:rPr>
          <w:sz w:val="20"/>
          <w:szCs w:val="20"/>
        </w:rPr>
        <w:t>s</w:t>
      </w:r>
    </w:p>
    <w:p w14:paraId="2FD8CE99" w14:textId="77777777" w:rsidR="00956DFA" w:rsidRPr="002B2291" w:rsidRDefault="00956DFA" w:rsidP="006B6DB1">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firstLine="1560"/>
        <w:rPr>
          <w:sz w:val="20"/>
          <w:szCs w:val="20"/>
        </w:rPr>
      </w:pPr>
      <w:r w:rsidRPr="002B2291">
        <w:rPr>
          <w:sz w:val="20"/>
          <w:szCs w:val="20"/>
        </w:rPr>
        <w:tab/>
        <w:t>N    =</w:t>
      </w:r>
      <w:r w:rsidR="007F4DE9" w:rsidRPr="002B2291">
        <w:rPr>
          <w:sz w:val="20"/>
          <w:szCs w:val="20"/>
        </w:rPr>
        <w:t xml:space="preserve"> </w:t>
      </w:r>
      <w:r w:rsidRPr="002B2291">
        <w:rPr>
          <w:sz w:val="20"/>
          <w:szCs w:val="20"/>
        </w:rPr>
        <w:t>Number of samples</w:t>
      </w:r>
    </w:p>
    <w:p w14:paraId="2B7A7EC7" w14:textId="77777777" w:rsidR="00482EE4" w:rsidRPr="002B2291" w:rsidRDefault="00482EE4" w:rsidP="006B6DB1">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firstLine="1560"/>
        <w:rPr>
          <w:sz w:val="20"/>
          <w:szCs w:val="20"/>
        </w:rPr>
      </w:pPr>
      <w:r w:rsidRPr="002B2291">
        <w:rPr>
          <w:sz w:val="20"/>
          <w:szCs w:val="20"/>
        </w:rPr>
        <w:tab/>
        <w:t>X    = Sample result</w:t>
      </w:r>
    </w:p>
    <w:p w14:paraId="155E5ECE" w14:textId="77777777" w:rsidR="00482EE4" w:rsidRPr="002B2291" w:rsidRDefault="00482EE4" w:rsidP="006B6DB1">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firstLine="1560"/>
        <w:rPr>
          <w:sz w:val="20"/>
          <w:szCs w:val="20"/>
        </w:rPr>
      </w:pPr>
      <w:r w:rsidRPr="002B2291">
        <w:rPr>
          <w:sz w:val="20"/>
          <w:szCs w:val="20"/>
        </w:rPr>
        <w:tab/>
      </w:r>
      <m:oMath>
        <m:bar>
          <m:barPr>
            <m:pos m:val="top"/>
            <m:ctrlPr>
              <w:rPr>
                <w:rFonts w:ascii="Cambria Math" w:hAnsi="Cambria Math"/>
                <w:i/>
                <w:sz w:val="20"/>
                <w:szCs w:val="20"/>
              </w:rPr>
            </m:ctrlPr>
          </m:barPr>
          <m:e>
            <m:r>
              <w:rPr>
                <w:rFonts w:ascii="Cambria Math" w:hAnsi="Cambria Math"/>
                <w:sz w:val="20"/>
                <w:szCs w:val="20"/>
              </w:rPr>
              <m:t>X</m:t>
            </m:r>
          </m:e>
        </m:bar>
      </m:oMath>
      <w:r w:rsidRPr="002B2291">
        <w:rPr>
          <w:sz w:val="20"/>
          <w:szCs w:val="20"/>
        </w:rPr>
        <w:t xml:space="preserve">   </w:t>
      </w:r>
      <w:r w:rsidR="009021EA">
        <w:rPr>
          <w:sz w:val="20"/>
          <w:szCs w:val="20"/>
        </w:rPr>
        <w:t xml:space="preserve"> </w:t>
      </w:r>
      <w:r w:rsidRPr="002B2291">
        <w:rPr>
          <w:sz w:val="20"/>
          <w:szCs w:val="20"/>
        </w:rPr>
        <w:t xml:space="preserve">= </w:t>
      </w:r>
      <w:r w:rsidR="007F4DE9" w:rsidRPr="002B2291">
        <w:rPr>
          <w:sz w:val="20"/>
          <w:szCs w:val="20"/>
        </w:rPr>
        <w:t>M</w:t>
      </w:r>
      <w:r w:rsidRPr="002B2291">
        <w:rPr>
          <w:sz w:val="20"/>
          <w:szCs w:val="20"/>
        </w:rPr>
        <w:t>ean of duplicate (or replicate) samples</w:t>
      </w:r>
    </w:p>
    <w:p w14:paraId="6067B563" w14:textId="77777777" w:rsidR="00172376" w:rsidRPr="002B2291" w:rsidRDefault="00172376" w:rsidP="00C0639C">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after="160" w:line="259" w:lineRule="auto"/>
        <w:ind w:left="1800"/>
        <w:rPr>
          <w:sz w:val="20"/>
          <w:szCs w:val="20"/>
        </w:rPr>
      </w:pPr>
    </w:p>
    <w:p w14:paraId="05A68BC8" w14:textId="77777777" w:rsidR="00B9107B" w:rsidRPr="002B2291" w:rsidRDefault="00B9107B" w:rsidP="00C0639C">
      <w:pPr>
        <w:numPr>
          <w:ilvl w:val="1"/>
          <w:numId w:val="10"/>
        </w:num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 xml:space="preserve">Matrix Spike (not required for chlorophyll, PN, </w:t>
      </w:r>
      <w:r w:rsidR="005A0238" w:rsidRPr="002B2291">
        <w:rPr>
          <w:sz w:val="20"/>
          <w:szCs w:val="20"/>
        </w:rPr>
        <w:t>PC</w:t>
      </w:r>
      <w:r w:rsidR="005F143C">
        <w:rPr>
          <w:sz w:val="20"/>
          <w:szCs w:val="20"/>
        </w:rPr>
        <w:t>, PIC</w:t>
      </w:r>
      <w:r w:rsidR="005A0238" w:rsidRPr="002B2291">
        <w:rPr>
          <w:sz w:val="20"/>
          <w:szCs w:val="20"/>
        </w:rPr>
        <w:t xml:space="preserve"> or</w:t>
      </w:r>
      <w:r w:rsidRPr="002B2291">
        <w:rPr>
          <w:sz w:val="20"/>
          <w:szCs w:val="20"/>
        </w:rPr>
        <w:t xml:space="preserve"> TSS)</w:t>
      </w:r>
    </w:p>
    <w:p w14:paraId="614D31F3" w14:textId="77777777" w:rsidR="005E0414" w:rsidRPr="002B2291" w:rsidRDefault="005E0414" w:rsidP="00C0639C">
      <w:pPr>
        <w:numPr>
          <w:ilvl w:val="2"/>
          <w:numId w:val="10"/>
        </w:numPr>
        <w:spacing w:after="160" w:line="259" w:lineRule="auto"/>
        <w:rPr>
          <w:rFonts w:cs="Arial"/>
          <w:color w:val="009900"/>
          <w:sz w:val="20"/>
          <w:szCs w:val="20"/>
        </w:rPr>
      </w:pPr>
      <w:r w:rsidRPr="002B2291">
        <w:rPr>
          <w:sz w:val="20"/>
          <w:szCs w:val="20"/>
        </w:rPr>
        <w:t>A matrix spike is used primarily as a means of evaluating bias that may result from the analysis of a particular matrix when using a specific procedure. The saline, aqueous matrix has been demonstrated to impart bias in some analyses. Sample spike analysis involves the introduction of a known amount of the analyte of interest into one of two aliquots from a well homogenized sample and a calculation of spike recovery.</w:t>
      </w:r>
    </w:p>
    <w:p w14:paraId="69821D41" w14:textId="77777777" w:rsidR="005E0414" w:rsidRPr="002B2291" w:rsidRDefault="005E0414" w:rsidP="00C0639C">
      <w:pPr>
        <w:numPr>
          <w:ilvl w:val="2"/>
          <w:numId w:val="10"/>
        </w:numPr>
        <w:spacing w:after="160" w:line="259" w:lineRule="auto"/>
        <w:rPr>
          <w:rFonts w:cs="Arial"/>
          <w:color w:val="009900"/>
          <w:sz w:val="20"/>
          <w:szCs w:val="20"/>
        </w:rPr>
      </w:pPr>
      <w:r w:rsidRPr="002B2291">
        <w:rPr>
          <w:sz w:val="20"/>
          <w:szCs w:val="20"/>
        </w:rPr>
        <w:t xml:space="preserve">The spike concentration must be </w:t>
      </w:r>
      <w:r w:rsidR="00966A85" w:rsidRPr="002B2291">
        <w:rPr>
          <w:sz w:val="20"/>
          <w:szCs w:val="20"/>
        </w:rPr>
        <w:t>at least</w:t>
      </w:r>
      <w:r w:rsidRPr="002B2291">
        <w:rPr>
          <w:sz w:val="20"/>
          <w:szCs w:val="20"/>
        </w:rPr>
        <w:t xml:space="preserve"> four times the calculated MDL.</w:t>
      </w:r>
    </w:p>
    <w:p w14:paraId="3FA9289F" w14:textId="77777777" w:rsidR="005E0414" w:rsidRPr="002B2291" w:rsidRDefault="005E0414" w:rsidP="00C0639C">
      <w:pPr>
        <w:numPr>
          <w:ilvl w:val="2"/>
          <w:numId w:val="10"/>
        </w:numPr>
        <w:spacing w:after="160" w:line="259" w:lineRule="auto"/>
        <w:rPr>
          <w:rFonts w:cs="Arial"/>
          <w:color w:val="009900"/>
          <w:sz w:val="20"/>
          <w:szCs w:val="20"/>
        </w:rPr>
      </w:pPr>
      <w:r w:rsidRPr="002B2291">
        <w:rPr>
          <w:sz w:val="20"/>
          <w:szCs w:val="20"/>
        </w:rPr>
        <w:t>The sample is spiked prior to all steps in the analytical process, particularly when a digestion is involved.</w:t>
      </w:r>
    </w:p>
    <w:p w14:paraId="578825B7" w14:textId="77777777" w:rsidR="005E0414" w:rsidRPr="002B2291" w:rsidRDefault="005E0414" w:rsidP="00C0639C">
      <w:pPr>
        <w:numPr>
          <w:ilvl w:val="2"/>
          <w:numId w:val="10"/>
        </w:numPr>
        <w:spacing w:after="160" w:line="259" w:lineRule="auto"/>
        <w:rPr>
          <w:rFonts w:cs="Arial"/>
          <w:color w:val="009900"/>
          <w:sz w:val="20"/>
          <w:szCs w:val="20"/>
        </w:rPr>
      </w:pPr>
      <w:r w:rsidRPr="002B2291">
        <w:rPr>
          <w:sz w:val="20"/>
          <w:szCs w:val="20"/>
        </w:rPr>
        <w:t>Proper assessment requires that the integrity of the sample matrix be maintained. The original sample must not be diluted more than 10% due to the spike process.</w:t>
      </w:r>
    </w:p>
    <w:p w14:paraId="1D1BC209" w14:textId="77777777" w:rsidR="005E0414" w:rsidRPr="002B2291" w:rsidRDefault="005E0414" w:rsidP="00C0639C">
      <w:pPr>
        <w:numPr>
          <w:ilvl w:val="2"/>
          <w:numId w:val="10"/>
        </w:numPr>
        <w:spacing w:after="160" w:line="259" w:lineRule="auto"/>
        <w:rPr>
          <w:rFonts w:cs="Arial"/>
          <w:color w:val="009900"/>
          <w:sz w:val="20"/>
          <w:szCs w:val="20"/>
        </w:rPr>
      </w:pPr>
      <w:r w:rsidRPr="002B2291">
        <w:rPr>
          <w:sz w:val="20"/>
          <w:szCs w:val="20"/>
        </w:rPr>
        <w:t>The analytical system response from the sample plus the spike should be in the same range as the sample set undergoing analysis, ideally approximating 50-75% of a full scale response.</w:t>
      </w:r>
    </w:p>
    <w:p w14:paraId="4CEFA3F8" w14:textId="77777777" w:rsidR="005E0414" w:rsidRPr="002B2291" w:rsidRDefault="005E0414" w:rsidP="00C0639C">
      <w:pPr>
        <w:numPr>
          <w:ilvl w:val="2"/>
          <w:numId w:val="10"/>
        </w:numPr>
        <w:spacing w:after="160" w:line="259" w:lineRule="auto"/>
        <w:rPr>
          <w:rFonts w:cs="Arial"/>
          <w:color w:val="009900"/>
          <w:sz w:val="20"/>
          <w:szCs w:val="20"/>
        </w:rPr>
      </w:pPr>
      <w:r w:rsidRPr="002B2291">
        <w:rPr>
          <w:sz w:val="20"/>
          <w:szCs w:val="20"/>
        </w:rPr>
        <w:t>A matrix spike should be analyzed once for every 20 CBP samples.</w:t>
      </w:r>
    </w:p>
    <w:p w14:paraId="20722CA0" w14:textId="77777777" w:rsidR="00B9107B" w:rsidRPr="002B2291" w:rsidRDefault="005E0414" w:rsidP="00C0639C">
      <w:pPr>
        <w:numPr>
          <w:ilvl w:val="2"/>
          <w:numId w:val="10"/>
        </w:numPr>
        <w:spacing w:after="160" w:line="259" w:lineRule="auto"/>
        <w:rPr>
          <w:sz w:val="20"/>
          <w:szCs w:val="20"/>
        </w:rPr>
      </w:pPr>
      <w:r w:rsidRPr="002B2291">
        <w:rPr>
          <w:sz w:val="20"/>
          <w:szCs w:val="20"/>
        </w:rPr>
        <w:t>Matrix spikes cannot be performed on lab or field blanks.</w:t>
      </w:r>
    </w:p>
    <w:p w14:paraId="5726AD32" w14:textId="77777777" w:rsidR="006B6DB1" w:rsidRPr="002B2291" w:rsidRDefault="006B6DB1" w:rsidP="00D62512">
      <w:pPr>
        <w:framePr w:hSpace="120" w:vSpace="120" w:wrap="auto" w:vAnchor="text" w:hAnchor="page" w:x="3061" w:y="642"/>
        <w:spacing w:after="160" w:line="259" w:lineRule="auto"/>
        <w:jc w:val="center"/>
        <w:rPr>
          <w:sz w:val="20"/>
          <w:szCs w:val="20"/>
        </w:rPr>
      </w:pPr>
      <w:r w:rsidRPr="002B2291">
        <w:rPr>
          <w:sz w:val="20"/>
          <w:szCs w:val="20"/>
        </w:rPr>
        <w:fldChar w:fldCharType="begin"/>
      </w:r>
      <w:r w:rsidRPr="002B2291">
        <w:rPr>
          <w:sz w:val="20"/>
          <w:szCs w:val="20"/>
        </w:rPr>
        <w:instrText xml:space="preserve"> EQ Matrix Spike Recovery = \F(SSR - SR,SA) ´ 100 </w:instrText>
      </w:r>
      <w:r w:rsidRPr="002B2291">
        <w:rPr>
          <w:sz w:val="20"/>
          <w:szCs w:val="20"/>
        </w:rPr>
        <w:fldChar w:fldCharType="end"/>
      </w:r>
    </w:p>
    <w:p w14:paraId="01CF446A" w14:textId="77777777" w:rsidR="00B9107B" w:rsidRPr="002B2291" w:rsidRDefault="00B9107B" w:rsidP="00C0639C">
      <w:pPr>
        <w:numPr>
          <w:ilvl w:val="2"/>
          <w:numId w:val="10"/>
        </w:numPr>
        <w:tabs>
          <w:tab w:val="left" w:pos="-1440"/>
          <w:tab w:val="left" w:pos="-720"/>
          <w:tab w:val="left" w:pos="0"/>
          <w:tab w:val="left" w:pos="600"/>
          <w:tab w:val="left" w:pos="135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The percent recovery of analyte from the matrix spike sample is calculated using the following equation:</w:t>
      </w:r>
    </w:p>
    <w:p w14:paraId="0780438B" w14:textId="77777777" w:rsidR="00B9107B" w:rsidRPr="002B2291" w:rsidRDefault="00B9107B" w:rsidP="006B6DB1">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after="160" w:line="259" w:lineRule="auto"/>
        <w:ind w:firstLine="0"/>
        <w:rPr>
          <w:sz w:val="20"/>
          <w:szCs w:val="20"/>
        </w:rPr>
      </w:pPr>
    </w:p>
    <w:p w14:paraId="5EABE557" w14:textId="77777777" w:rsidR="001B54C6" w:rsidRPr="002B2291" w:rsidRDefault="001B54C6" w:rsidP="00C0639C">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after="160" w:line="259" w:lineRule="auto"/>
        <w:ind w:firstLine="1560"/>
        <w:rPr>
          <w:sz w:val="20"/>
          <w:szCs w:val="20"/>
        </w:rPr>
      </w:pPr>
    </w:p>
    <w:p w14:paraId="038A3422" w14:textId="77777777" w:rsidR="00B9107B" w:rsidRPr="002B2291" w:rsidRDefault="00956DFA" w:rsidP="006B6DB1">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line="259" w:lineRule="auto"/>
        <w:ind w:firstLine="1560"/>
        <w:rPr>
          <w:sz w:val="20"/>
          <w:szCs w:val="20"/>
        </w:rPr>
      </w:pPr>
      <w:proofErr w:type="gramStart"/>
      <w:r w:rsidRPr="002B2291">
        <w:rPr>
          <w:sz w:val="20"/>
          <w:szCs w:val="20"/>
        </w:rPr>
        <w:t>w</w:t>
      </w:r>
      <w:r w:rsidR="00B9107B" w:rsidRPr="002B2291">
        <w:rPr>
          <w:sz w:val="20"/>
          <w:szCs w:val="20"/>
        </w:rPr>
        <w:t>here</w:t>
      </w:r>
      <w:proofErr w:type="gramEnd"/>
      <w:r w:rsidRPr="002B2291">
        <w:rPr>
          <w:sz w:val="20"/>
          <w:szCs w:val="20"/>
        </w:rPr>
        <w:t>:</w:t>
      </w:r>
      <w:r w:rsidR="00790383" w:rsidRPr="002B2291">
        <w:rPr>
          <w:sz w:val="20"/>
          <w:szCs w:val="20"/>
        </w:rPr>
        <w:tab/>
      </w:r>
      <w:r w:rsidR="00B9107B" w:rsidRPr="002B2291">
        <w:rPr>
          <w:sz w:val="20"/>
          <w:szCs w:val="20"/>
        </w:rPr>
        <w:t xml:space="preserve">SSR </w:t>
      </w:r>
      <w:r w:rsidR="00087C5E" w:rsidRPr="002B2291">
        <w:rPr>
          <w:sz w:val="20"/>
          <w:szCs w:val="20"/>
        </w:rPr>
        <w:t xml:space="preserve"> </w:t>
      </w:r>
      <w:r w:rsidR="00B9107B" w:rsidRPr="002B2291">
        <w:rPr>
          <w:sz w:val="20"/>
          <w:szCs w:val="20"/>
        </w:rPr>
        <w:t>=  Spike sample result</w:t>
      </w:r>
    </w:p>
    <w:p w14:paraId="67FEB85E" w14:textId="77777777" w:rsidR="00B9107B" w:rsidRPr="002B2291" w:rsidRDefault="00B9107B" w:rsidP="006B6DB1">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line="259" w:lineRule="auto"/>
        <w:ind w:firstLine="2760"/>
        <w:rPr>
          <w:sz w:val="20"/>
          <w:szCs w:val="20"/>
        </w:rPr>
      </w:pPr>
      <w:r w:rsidRPr="002B2291">
        <w:rPr>
          <w:sz w:val="20"/>
          <w:szCs w:val="20"/>
        </w:rPr>
        <w:t xml:space="preserve">SR   =  </w:t>
      </w:r>
      <w:r w:rsidR="003D5E3D" w:rsidRPr="002B2291">
        <w:rPr>
          <w:sz w:val="20"/>
          <w:szCs w:val="20"/>
        </w:rPr>
        <w:t xml:space="preserve"> </w:t>
      </w:r>
      <w:r w:rsidRPr="002B2291">
        <w:rPr>
          <w:sz w:val="20"/>
          <w:szCs w:val="20"/>
        </w:rPr>
        <w:t>Sample result</w:t>
      </w:r>
    </w:p>
    <w:p w14:paraId="31F3DAF2" w14:textId="77777777" w:rsidR="00B9107B" w:rsidRPr="002B2291" w:rsidRDefault="00B9107B" w:rsidP="006B6DB1">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line="259" w:lineRule="auto"/>
        <w:ind w:firstLine="2760"/>
        <w:rPr>
          <w:sz w:val="20"/>
          <w:szCs w:val="20"/>
        </w:rPr>
      </w:pPr>
      <w:r w:rsidRPr="002B2291">
        <w:rPr>
          <w:sz w:val="20"/>
          <w:szCs w:val="20"/>
        </w:rPr>
        <w:t xml:space="preserve">SA   =  </w:t>
      </w:r>
      <w:r w:rsidR="003D5E3D" w:rsidRPr="002B2291">
        <w:rPr>
          <w:sz w:val="20"/>
          <w:szCs w:val="20"/>
        </w:rPr>
        <w:t xml:space="preserve"> </w:t>
      </w:r>
      <w:r w:rsidRPr="002B2291">
        <w:rPr>
          <w:sz w:val="20"/>
          <w:szCs w:val="20"/>
        </w:rPr>
        <w:t>Spike added</w:t>
      </w:r>
    </w:p>
    <w:p w14:paraId="732345DC" w14:textId="77777777" w:rsidR="008D1060" w:rsidRPr="002B2291" w:rsidRDefault="008D1060" w:rsidP="00C0639C">
      <w:pPr>
        <w:tabs>
          <w:tab w:val="num" w:pos="1350"/>
        </w:tabs>
        <w:spacing w:after="160" w:line="259" w:lineRule="auto"/>
        <w:ind w:left="1350"/>
        <w:rPr>
          <w:rFonts w:cs="Arial"/>
          <w:color w:val="009900"/>
          <w:sz w:val="20"/>
          <w:szCs w:val="20"/>
        </w:rPr>
      </w:pPr>
      <w:r w:rsidRPr="002B2291">
        <w:rPr>
          <w:sz w:val="20"/>
          <w:szCs w:val="20"/>
        </w:rPr>
        <w:tab/>
      </w:r>
    </w:p>
    <w:p w14:paraId="2B3C01DC" w14:textId="77777777" w:rsidR="00D62512" w:rsidRDefault="008D1060" w:rsidP="00D62512">
      <w:pPr>
        <w:numPr>
          <w:ilvl w:val="2"/>
          <w:numId w:val="10"/>
        </w:numPr>
        <w:tabs>
          <w:tab w:val="left" w:pos="-1440"/>
          <w:tab w:val="left" w:pos="-720"/>
          <w:tab w:val="left" w:pos="0"/>
          <w:tab w:val="left" w:pos="60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 xml:space="preserve">If the spike recovery is outside the range designated in Table </w:t>
      </w:r>
      <w:r w:rsidR="008B04A9">
        <w:rPr>
          <w:sz w:val="20"/>
          <w:szCs w:val="20"/>
        </w:rPr>
        <w:t>6</w:t>
      </w:r>
      <w:r w:rsidR="00EB1E94" w:rsidRPr="002B2291">
        <w:rPr>
          <w:sz w:val="20"/>
          <w:szCs w:val="20"/>
        </w:rPr>
        <w:t>.2</w:t>
      </w:r>
      <w:r w:rsidRPr="002B2291">
        <w:rPr>
          <w:sz w:val="20"/>
          <w:szCs w:val="20"/>
        </w:rPr>
        <w:t xml:space="preserve">, the spike analysis is repeated after checking for obvious sources of error. At a minimum, this involves an immediate repeat of the instrumental analysis. If the result is still beyond acceptance limits and the analytical process employed a digestion step, the matrix spike should be reanalyzed including </w:t>
      </w:r>
      <w:proofErr w:type="spellStart"/>
      <w:r w:rsidRPr="002B2291">
        <w:rPr>
          <w:sz w:val="20"/>
          <w:szCs w:val="20"/>
        </w:rPr>
        <w:t>redigestion</w:t>
      </w:r>
      <w:proofErr w:type="spellEnd"/>
      <w:r w:rsidRPr="002B2291">
        <w:rPr>
          <w:sz w:val="20"/>
          <w:szCs w:val="20"/>
        </w:rPr>
        <w:t>.</w:t>
      </w:r>
    </w:p>
    <w:p w14:paraId="38200EFE" w14:textId="77777777" w:rsidR="008D1060" w:rsidRPr="00D62512" w:rsidRDefault="008D1060" w:rsidP="00D62512">
      <w:pPr>
        <w:numPr>
          <w:ilvl w:val="2"/>
          <w:numId w:val="10"/>
        </w:numPr>
        <w:tabs>
          <w:tab w:val="left" w:pos="-1440"/>
          <w:tab w:val="left" w:pos="-720"/>
          <w:tab w:val="left" w:pos="0"/>
          <w:tab w:val="left" w:pos="60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 xml:space="preserve">If the recovery of the </w:t>
      </w:r>
      <w:r w:rsidRPr="002B2291">
        <w:rPr>
          <w:color w:val="000000" w:themeColor="text1"/>
          <w:sz w:val="20"/>
          <w:szCs w:val="20"/>
        </w:rPr>
        <w:t>repeated</w:t>
      </w:r>
      <w:r w:rsidR="00966A85" w:rsidRPr="002B2291">
        <w:rPr>
          <w:color w:val="000000" w:themeColor="text1"/>
          <w:sz w:val="20"/>
          <w:szCs w:val="20"/>
        </w:rPr>
        <w:t xml:space="preserve"> </w:t>
      </w:r>
      <w:r w:rsidRPr="002B2291">
        <w:rPr>
          <w:sz w:val="20"/>
          <w:szCs w:val="20"/>
        </w:rPr>
        <w:t xml:space="preserve">sample spike </w:t>
      </w:r>
      <w:r w:rsidRPr="002B2291">
        <w:rPr>
          <w:color w:val="000000" w:themeColor="text1"/>
          <w:sz w:val="20"/>
          <w:szCs w:val="20"/>
        </w:rPr>
        <w:t>is</w:t>
      </w:r>
      <w:r w:rsidRPr="002B2291">
        <w:rPr>
          <w:color w:val="FF0000"/>
          <w:sz w:val="20"/>
          <w:szCs w:val="20"/>
        </w:rPr>
        <w:t xml:space="preserve"> </w:t>
      </w:r>
      <w:r w:rsidRPr="002B2291">
        <w:rPr>
          <w:sz w:val="20"/>
          <w:szCs w:val="20"/>
        </w:rPr>
        <w:t xml:space="preserve">outside the </w:t>
      </w:r>
      <w:r w:rsidRPr="002B2291">
        <w:rPr>
          <w:color w:val="000000" w:themeColor="text1"/>
          <w:sz w:val="20"/>
          <w:szCs w:val="20"/>
        </w:rPr>
        <w:t>acceptance</w:t>
      </w:r>
      <w:r w:rsidRPr="002B2291">
        <w:rPr>
          <w:sz w:val="20"/>
          <w:szCs w:val="20"/>
        </w:rPr>
        <w:t xml:space="preserve"> range, the recovery problem </w:t>
      </w:r>
      <w:r w:rsidR="007B242F" w:rsidRPr="002B2291">
        <w:rPr>
          <w:sz w:val="20"/>
          <w:szCs w:val="20"/>
        </w:rPr>
        <w:t xml:space="preserve">may </w:t>
      </w:r>
      <w:r w:rsidRPr="002B2291">
        <w:rPr>
          <w:sz w:val="20"/>
          <w:szCs w:val="20"/>
        </w:rPr>
        <w:t>be matrix related</w:t>
      </w:r>
      <w:r w:rsidR="00966A85" w:rsidRPr="002B2291">
        <w:rPr>
          <w:sz w:val="20"/>
          <w:szCs w:val="20"/>
        </w:rPr>
        <w:t>.</w:t>
      </w:r>
      <w:r w:rsidR="00D62512">
        <w:rPr>
          <w:sz w:val="20"/>
          <w:szCs w:val="20"/>
        </w:rPr>
        <w:t xml:space="preserve"> </w:t>
      </w:r>
      <w:r w:rsidR="001B240D" w:rsidRPr="00D62512">
        <w:rPr>
          <w:sz w:val="20"/>
          <w:szCs w:val="20"/>
        </w:rPr>
        <w:t xml:space="preserve">If possible, take steps </w:t>
      </w:r>
      <w:r w:rsidR="00966A85" w:rsidRPr="00D62512">
        <w:rPr>
          <w:sz w:val="20"/>
          <w:szCs w:val="20"/>
        </w:rPr>
        <w:t xml:space="preserve">to </w:t>
      </w:r>
      <w:r w:rsidR="001B240D" w:rsidRPr="00D62512">
        <w:rPr>
          <w:sz w:val="20"/>
          <w:szCs w:val="20"/>
        </w:rPr>
        <w:t xml:space="preserve">identify and </w:t>
      </w:r>
      <w:r w:rsidR="00966A85" w:rsidRPr="00D62512">
        <w:rPr>
          <w:sz w:val="20"/>
          <w:szCs w:val="20"/>
        </w:rPr>
        <w:t xml:space="preserve">remove </w:t>
      </w:r>
      <w:r w:rsidR="001B240D" w:rsidRPr="00D62512">
        <w:rPr>
          <w:sz w:val="20"/>
          <w:szCs w:val="20"/>
        </w:rPr>
        <w:t xml:space="preserve">the </w:t>
      </w:r>
      <w:r w:rsidR="00966A85" w:rsidRPr="00D62512">
        <w:rPr>
          <w:sz w:val="20"/>
          <w:szCs w:val="20"/>
        </w:rPr>
        <w:t>interference</w:t>
      </w:r>
      <w:r w:rsidR="001B240D" w:rsidRPr="00D62512">
        <w:rPr>
          <w:sz w:val="20"/>
          <w:szCs w:val="20"/>
        </w:rPr>
        <w:t xml:space="preserve">. If unable to </w:t>
      </w:r>
      <w:r w:rsidR="001B240D" w:rsidRPr="00D62512">
        <w:rPr>
          <w:sz w:val="20"/>
          <w:szCs w:val="20"/>
        </w:rPr>
        <w:lastRenderedPageBreak/>
        <w:t>correct the problem</w:t>
      </w:r>
      <w:r w:rsidR="00966A85" w:rsidRPr="00D62512">
        <w:rPr>
          <w:sz w:val="20"/>
          <w:szCs w:val="20"/>
        </w:rPr>
        <w:t xml:space="preserve">, report </w:t>
      </w:r>
      <w:r w:rsidR="001B240D" w:rsidRPr="00D62512">
        <w:rPr>
          <w:sz w:val="20"/>
          <w:szCs w:val="20"/>
        </w:rPr>
        <w:t xml:space="preserve">the concentration </w:t>
      </w:r>
      <w:r w:rsidR="00966A85" w:rsidRPr="00D62512">
        <w:rPr>
          <w:sz w:val="20"/>
          <w:szCs w:val="20"/>
        </w:rPr>
        <w:t xml:space="preserve">with the problem code </w:t>
      </w:r>
      <w:r w:rsidRPr="00D62512">
        <w:rPr>
          <w:sz w:val="20"/>
          <w:szCs w:val="20"/>
        </w:rPr>
        <w:t>“Possible Matrix Interference”.</w:t>
      </w:r>
      <w:r w:rsidRPr="00D62512">
        <w:rPr>
          <w:sz w:val="20"/>
          <w:szCs w:val="20"/>
        </w:rPr>
        <w:br/>
      </w:r>
    </w:p>
    <w:p w14:paraId="40EBF759" w14:textId="77777777" w:rsidR="006C16F7" w:rsidRPr="006B6DB1" w:rsidRDefault="009B4012" w:rsidP="008B04A9">
      <w:pPr>
        <w:keepNext/>
        <w:keepLines/>
        <w:numPr>
          <w:ilvl w:val="0"/>
          <w:numId w:val="10"/>
        </w:numPr>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6B6DB1">
        <w:rPr>
          <w:sz w:val="20"/>
          <w:szCs w:val="20"/>
          <w:u w:val="single"/>
        </w:rPr>
        <w:t>Control Charts</w:t>
      </w:r>
    </w:p>
    <w:p w14:paraId="377CD957" w14:textId="77777777" w:rsidR="008160B8" w:rsidRPr="002B2291" w:rsidRDefault="008160B8" w:rsidP="00C0639C">
      <w:pPr>
        <w:keepNext/>
        <w:keepLines/>
        <w:numPr>
          <w:ilvl w:val="1"/>
          <w:numId w:val="10"/>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Real-time quality control charts for precision and accuracy should be developed and maintained for each parameter and appropriate concentration range</w:t>
      </w:r>
      <w:r w:rsidR="00782621" w:rsidRPr="002B2291">
        <w:rPr>
          <w:sz w:val="20"/>
          <w:szCs w:val="20"/>
        </w:rPr>
        <w:t>s</w:t>
      </w:r>
      <w:r w:rsidRPr="002B2291">
        <w:rPr>
          <w:sz w:val="20"/>
          <w:szCs w:val="20"/>
        </w:rPr>
        <w:t>, using the most recent 12 months of data</w:t>
      </w:r>
      <w:ins w:id="94" w:author="Mary Ellen Ley" w:date="2017-01-03T12:51:00Z">
        <w:r w:rsidR="00B350CB">
          <w:rPr>
            <w:sz w:val="20"/>
            <w:szCs w:val="20"/>
          </w:rPr>
          <w:t>,</w:t>
        </w:r>
      </w:ins>
      <w:r w:rsidR="001B240D" w:rsidRPr="002B2291">
        <w:rPr>
          <w:sz w:val="20"/>
          <w:szCs w:val="20"/>
        </w:rPr>
        <w:t xml:space="preserve"> or </w:t>
      </w:r>
      <w:r w:rsidR="009021EA">
        <w:rPr>
          <w:sz w:val="20"/>
          <w:szCs w:val="20"/>
        </w:rPr>
        <w:t xml:space="preserve">at least </w:t>
      </w:r>
      <w:r w:rsidR="001B240D" w:rsidRPr="002B2291">
        <w:rPr>
          <w:sz w:val="20"/>
          <w:szCs w:val="20"/>
        </w:rPr>
        <w:t>the last 30 data points</w:t>
      </w:r>
      <w:r w:rsidRPr="002B2291">
        <w:rPr>
          <w:sz w:val="20"/>
          <w:szCs w:val="20"/>
        </w:rPr>
        <w:t xml:space="preserve">. More points may be used if deemed necessary. </w:t>
      </w:r>
    </w:p>
    <w:p w14:paraId="4BAAA76F" w14:textId="77777777" w:rsidR="008160B8" w:rsidRPr="002B2291" w:rsidRDefault="008160B8" w:rsidP="00C0639C">
      <w:pPr>
        <w:numPr>
          <w:ilvl w:val="2"/>
          <w:numId w:val="10"/>
        </w:numPr>
        <w:tabs>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spacing w:after="160" w:line="259" w:lineRule="auto"/>
        <w:rPr>
          <w:sz w:val="20"/>
          <w:szCs w:val="20"/>
        </w:rPr>
      </w:pPr>
      <w:r w:rsidRPr="00D62AB6">
        <w:rPr>
          <w:sz w:val="20"/>
          <w:rPrChange w:id="95" w:author="Mary Ellen Ley" w:date="2017-01-03T12:51:00Z">
            <w:rPr>
              <w:sz w:val="20"/>
              <w:highlight w:val="yellow"/>
            </w:rPr>
          </w:rPrChange>
        </w:rPr>
        <w:t>Control charts are centered at the arithmetic mean</w:t>
      </w:r>
      <w:r w:rsidRPr="00D62AB6">
        <w:rPr>
          <w:sz w:val="20"/>
          <w:szCs w:val="20"/>
        </w:rPr>
        <w:t>.</w:t>
      </w:r>
      <w:r w:rsidRPr="002B2291">
        <w:rPr>
          <w:sz w:val="20"/>
          <w:szCs w:val="20"/>
        </w:rPr>
        <w:t xml:space="preserve"> Unless otherwise specified in the method, the upper and lower control limits are defined at </w:t>
      </w:r>
      <w:r w:rsidRPr="002B2291">
        <w:rPr>
          <w:sz w:val="20"/>
          <w:szCs w:val="20"/>
          <w:u w:val="single"/>
        </w:rPr>
        <w:t>+</w:t>
      </w:r>
      <w:r w:rsidRPr="002B2291">
        <w:rPr>
          <w:sz w:val="20"/>
          <w:szCs w:val="20"/>
        </w:rPr>
        <w:t xml:space="preserve"> 3 standard deviations from the mean and the upper and lower warning limits are defined at </w:t>
      </w:r>
      <w:r w:rsidRPr="002B2291">
        <w:rPr>
          <w:sz w:val="20"/>
          <w:szCs w:val="20"/>
          <w:u w:val="single"/>
        </w:rPr>
        <w:t>+</w:t>
      </w:r>
      <w:r w:rsidRPr="002B2291">
        <w:rPr>
          <w:sz w:val="20"/>
          <w:szCs w:val="20"/>
        </w:rPr>
        <w:t xml:space="preserve"> 2 standard deviations from the mean.</w:t>
      </w:r>
    </w:p>
    <w:p w14:paraId="5F673A07" w14:textId="77777777" w:rsidR="008160B8" w:rsidRPr="002B2291" w:rsidRDefault="008160B8" w:rsidP="00C0639C">
      <w:pPr>
        <w:numPr>
          <w:ilvl w:val="2"/>
          <w:numId w:val="10"/>
        </w:numPr>
        <w:tabs>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spacing w:after="160" w:line="259" w:lineRule="auto"/>
        <w:rPr>
          <w:del w:id="96" w:author="Mary Ellen Ley" w:date="2017-01-03T12:51:00Z"/>
          <w:sz w:val="20"/>
          <w:szCs w:val="20"/>
        </w:rPr>
      </w:pPr>
      <w:del w:id="97" w:author="Mary Ellen Ley" w:date="2017-01-03T12:51:00Z">
        <w:r w:rsidRPr="002B2291">
          <w:rPr>
            <w:sz w:val="20"/>
            <w:szCs w:val="20"/>
          </w:rPr>
          <w:delText xml:space="preserve">Typical precision and accuracy acceptance windows for are provided within each method and in </w:delText>
        </w:r>
        <w:r w:rsidR="00C0517C" w:rsidRPr="002B2291">
          <w:rPr>
            <w:sz w:val="20"/>
            <w:szCs w:val="20"/>
          </w:rPr>
          <w:delText xml:space="preserve">Table </w:delText>
        </w:r>
        <w:r w:rsidR="008B04A9">
          <w:rPr>
            <w:sz w:val="20"/>
            <w:szCs w:val="20"/>
          </w:rPr>
          <w:delText>6</w:delText>
        </w:r>
        <w:r w:rsidR="00782621" w:rsidRPr="002B2291">
          <w:rPr>
            <w:sz w:val="20"/>
            <w:szCs w:val="20"/>
          </w:rPr>
          <w:delText>.2</w:delText>
        </w:r>
        <w:r w:rsidRPr="002B2291">
          <w:rPr>
            <w:sz w:val="20"/>
            <w:szCs w:val="20"/>
          </w:rPr>
          <w:delText xml:space="preserve"> below.</w:delText>
        </w:r>
      </w:del>
    </w:p>
    <w:p w14:paraId="6CE63C71" w14:textId="4ED9A48C" w:rsidR="008160B8" w:rsidRPr="002B2291" w:rsidRDefault="00055E98" w:rsidP="00C0639C">
      <w:pPr>
        <w:numPr>
          <w:ilvl w:val="2"/>
          <w:numId w:val="10"/>
        </w:numPr>
        <w:tabs>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spacing w:after="160" w:line="259" w:lineRule="auto"/>
        <w:rPr>
          <w:ins w:id="98" w:author="Mary Ellen Ley" w:date="2017-01-03T12:51:00Z"/>
          <w:sz w:val="20"/>
          <w:szCs w:val="20"/>
        </w:rPr>
      </w:pPr>
      <w:ins w:id="99" w:author="Mary Ellen Ley" w:date="2017-01-03T12:51:00Z">
        <w:r>
          <w:rPr>
            <w:sz w:val="20"/>
            <w:szCs w:val="20"/>
          </w:rPr>
          <w:t>The laboratory may use the upper and lower control chart limits as acceptance criteria for duplicate and spiked samples. Alternatively, the</w:t>
        </w:r>
        <w:r w:rsidR="008160B8" w:rsidRPr="002B2291">
          <w:rPr>
            <w:sz w:val="20"/>
            <w:szCs w:val="20"/>
          </w:rPr>
          <w:t xml:space="preserve"> </w:t>
        </w:r>
        <w:r>
          <w:rPr>
            <w:sz w:val="20"/>
            <w:szCs w:val="20"/>
          </w:rPr>
          <w:t>precision and accuracy objectives listed i</w:t>
        </w:r>
        <w:r w:rsidRPr="002B2291">
          <w:rPr>
            <w:sz w:val="20"/>
            <w:szCs w:val="20"/>
          </w:rPr>
          <w:t xml:space="preserve">n </w:t>
        </w:r>
        <w:r w:rsidRPr="00D62AB6">
          <w:rPr>
            <w:sz w:val="20"/>
            <w:szCs w:val="20"/>
          </w:rPr>
          <w:t>Chapter 2, Table 2.3. Quality Objectives for Laboratory Analyses</w:t>
        </w:r>
        <w:r>
          <w:rPr>
            <w:sz w:val="20"/>
            <w:szCs w:val="20"/>
          </w:rPr>
          <w:t>, may be used.</w:t>
        </w:r>
        <w:r w:rsidR="00D62AB6">
          <w:rPr>
            <w:sz w:val="20"/>
            <w:szCs w:val="20"/>
          </w:rPr>
          <w:t xml:space="preserve"> </w:t>
        </w:r>
      </w:ins>
    </w:p>
    <w:p w14:paraId="57A9A333" w14:textId="77777777" w:rsidR="008160B8" w:rsidRPr="002B2291" w:rsidRDefault="008160B8" w:rsidP="00C0639C">
      <w:pPr>
        <w:numPr>
          <w:ilvl w:val="2"/>
          <w:numId w:val="10"/>
        </w:numPr>
        <w:tabs>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 xml:space="preserve">Once control charts have been established, they should be used to determine if a given analytical or measurement process is </w:t>
      </w:r>
      <w:r w:rsidR="003968A6" w:rsidRPr="002B2291">
        <w:rPr>
          <w:sz w:val="20"/>
          <w:szCs w:val="20"/>
        </w:rPr>
        <w:t xml:space="preserve">out of </w:t>
      </w:r>
      <w:r w:rsidRPr="002B2291">
        <w:rPr>
          <w:sz w:val="20"/>
          <w:szCs w:val="20"/>
        </w:rPr>
        <w:t>control</w:t>
      </w:r>
      <w:r w:rsidR="00670C60" w:rsidRPr="002B2291">
        <w:rPr>
          <w:sz w:val="20"/>
          <w:szCs w:val="20"/>
        </w:rPr>
        <w:t xml:space="preserve"> and corrective actions initiated</w:t>
      </w:r>
      <w:r w:rsidRPr="002B2291">
        <w:rPr>
          <w:sz w:val="20"/>
          <w:szCs w:val="20"/>
        </w:rPr>
        <w:t>.</w:t>
      </w:r>
    </w:p>
    <w:p w14:paraId="21E6C7F3" w14:textId="77777777" w:rsidR="008160B8" w:rsidRPr="002B2291" w:rsidRDefault="008160B8" w:rsidP="00C0639C">
      <w:pPr>
        <w:numPr>
          <w:ilvl w:val="3"/>
          <w:numId w:val="10"/>
        </w:numPr>
        <w:tabs>
          <w:tab w:val="left" w:pos="-720"/>
          <w:tab w:val="left" w:pos="0"/>
          <w:tab w:val="left" w:pos="720"/>
          <w:tab w:val="left" w:pos="1440"/>
          <w:tab w:val="left" w:pos="2160"/>
          <w:tab w:val="num" w:pos="3600"/>
          <w:tab w:val="left" w:pos="432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A process is out of control if 3 or more data points are outside either control limit.</w:t>
      </w:r>
    </w:p>
    <w:p w14:paraId="2D9188C0" w14:textId="77777777" w:rsidR="008160B8" w:rsidRPr="002B2291" w:rsidRDefault="008160B8" w:rsidP="00C0639C">
      <w:pPr>
        <w:numPr>
          <w:ilvl w:val="3"/>
          <w:numId w:val="10"/>
        </w:numPr>
        <w:tabs>
          <w:tab w:val="left" w:pos="-720"/>
          <w:tab w:val="left" w:pos="0"/>
          <w:tab w:val="left" w:pos="720"/>
          <w:tab w:val="left" w:pos="1440"/>
          <w:tab w:val="left" w:pos="2160"/>
          <w:tab w:val="num" w:pos="3600"/>
          <w:tab w:val="left" w:pos="432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Immediate corrective action is necessary for any process identified as being out of normal control limits. Where possible, this should include reanalysis.</w:t>
      </w:r>
    </w:p>
    <w:p w14:paraId="4337EE90" w14:textId="77777777" w:rsidR="003968A6" w:rsidRPr="002B2291" w:rsidRDefault="008160B8" w:rsidP="00C0639C">
      <w:pPr>
        <w:numPr>
          <w:ilvl w:val="3"/>
          <w:numId w:val="10"/>
        </w:numPr>
        <w:tabs>
          <w:tab w:val="left" w:pos="-720"/>
          <w:tab w:val="left" w:pos="0"/>
          <w:tab w:val="left" w:pos="720"/>
          <w:tab w:val="left" w:pos="1440"/>
          <w:tab w:val="left" w:pos="2160"/>
          <w:tab w:val="num" w:pos="3600"/>
          <w:tab w:val="left" w:pos="432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A warning of possible systematic error is indicated if 7 successive data points fall away from the mean on the same side of the center line, if 7 or more data points fall outside of either warning limit, or if a discernible trend develops.</w:t>
      </w:r>
    </w:p>
    <w:p w14:paraId="53C7E8B9" w14:textId="77777777" w:rsidR="00A2242F" w:rsidRPr="002B2291" w:rsidRDefault="003968A6" w:rsidP="00D62512">
      <w:pPr>
        <w:numPr>
          <w:ilvl w:val="1"/>
          <w:numId w:val="10"/>
        </w:numPr>
        <w:tabs>
          <w:tab w:val="left" w:pos="-720"/>
          <w:tab w:val="left" w:pos="0"/>
          <w:tab w:val="left" w:pos="1440"/>
          <w:tab w:val="left" w:pos="2160"/>
          <w:tab w:val="num" w:pos="3600"/>
          <w:tab w:val="left" w:pos="432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 xml:space="preserve">Control charts for </w:t>
      </w:r>
      <w:r w:rsidR="008B1D40" w:rsidRPr="002B2291">
        <w:rPr>
          <w:sz w:val="20"/>
          <w:szCs w:val="20"/>
        </w:rPr>
        <w:t xml:space="preserve">method </w:t>
      </w:r>
      <w:r w:rsidRPr="002B2291">
        <w:rPr>
          <w:sz w:val="20"/>
          <w:szCs w:val="20"/>
        </w:rPr>
        <w:t>blanks</w:t>
      </w:r>
      <w:r w:rsidR="002A0055" w:rsidRPr="002B2291">
        <w:rPr>
          <w:sz w:val="20"/>
          <w:szCs w:val="20"/>
        </w:rPr>
        <w:t xml:space="preserve"> and laboratory co</w:t>
      </w:r>
      <w:r w:rsidRPr="002B2291">
        <w:rPr>
          <w:sz w:val="20"/>
          <w:szCs w:val="20"/>
        </w:rPr>
        <w:t xml:space="preserve">ntrol samples </w:t>
      </w:r>
      <w:r w:rsidR="002A0055" w:rsidRPr="002B2291">
        <w:rPr>
          <w:sz w:val="20"/>
          <w:szCs w:val="20"/>
        </w:rPr>
        <w:t xml:space="preserve">are </w:t>
      </w:r>
      <w:r w:rsidRPr="002B2291">
        <w:rPr>
          <w:sz w:val="20"/>
          <w:szCs w:val="20"/>
        </w:rPr>
        <w:t>recommended</w:t>
      </w:r>
      <w:r w:rsidR="002A0055" w:rsidRPr="002B2291">
        <w:rPr>
          <w:sz w:val="20"/>
          <w:szCs w:val="20"/>
        </w:rPr>
        <w:t>.</w:t>
      </w:r>
      <w:r w:rsidR="008B1D40" w:rsidRPr="002B2291">
        <w:rPr>
          <w:sz w:val="20"/>
          <w:szCs w:val="20"/>
        </w:rPr>
        <w:br/>
      </w:r>
    </w:p>
    <w:p w14:paraId="3737D5F4" w14:textId="77777777" w:rsidR="001432AD" w:rsidRPr="00B23981" w:rsidRDefault="00A2242F" w:rsidP="00C0639C">
      <w:pPr>
        <w:numPr>
          <w:ilvl w:val="0"/>
          <w:numId w:val="10"/>
        </w:numPr>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highlight w:val="yellow"/>
          <w:u w:val="single"/>
        </w:rPr>
      </w:pPr>
      <w:r w:rsidRPr="00B23981">
        <w:rPr>
          <w:sz w:val="20"/>
          <w:szCs w:val="20"/>
          <w:highlight w:val="yellow"/>
          <w:u w:val="single"/>
        </w:rPr>
        <w:t>Method Detection Limit</w:t>
      </w:r>
      <w:r w:rsidR="00AA4630" w:rsidRPr="00B23981">
        <w:rPr>
          <w:sz w:val="20"/>
          <w:szCs w:val="20"/>
          <w:highlight w:val="yellow"/>
          <w:u w:val="single"/>
        </w:rPr>
        <w:t>s</w:t>
      </w:r>
    </w:p>
    <w:p w14:paraId="7417B5D3" w14:textId="77777777" w:rsidR="00020C7C" w:rsidRPr="002B2291" w:rsidRDefault="00013D0F" w:rsidP="00C0639C">
      <w:pPr>
        <w:pStyle w:val="ListParagraph"/>
        <w:numPr>
          <w:ilvl w:val="1"/>
          <w:numId w:val="10"/>
        </w:numPr>
        <w:spacing w:after="160" w:line="259" w:lineRule="auto"/>
        <w:rPr>
          <w:sz w:val="20"/>
          <w:szCs w:val="20"/>
        </w:rPr>
      </w:pPr>
      <w:r w:rsidRPr="002B2291">
        <w:rPr>
          <w:sz w:val="20"/>
          <w:szCs w:val="20"/>
        </w:rPr>
        <w:t>V</w:t>
      </w:r>
      <w:r w:rsidR="00020C7C" w:rsidRPr="002B2291">
        <w:rPr>
          <w:sz w:val="20"/>
          <w:szCs w:val="20"/>
        </w:rPr>
        <w:t>erify the m</w:t>
      </w:r>
      <w:r w:rsidR="007303B3" w:rsidRPr="002B2291">
        <w:rPr>
          <w:sz w:val="20"/>
          <w:szCs w:val="20"/>
        </w:rPr>
        <w:t xml:space="preserve">ethod detection limit (MDL) for each analyte using low-level estuarine </w:t>
      </w:r>
      <w:r w:rsidR="0031292A" w:rsidRPr="002B2291">
        <w:rPr>
          <w:sz w:val="20"/>
          <w:szCs w:val="20"/>
        </w:rPr>
        <w:t xml:space="preserve">or </w:t>
      </w:r>
      <w:r w:rsidR="005F143C">
        <w:rPr>
          <w:sz w:val="20"/>
          <w:szCs w:val="20"/>
        </w:rPr>
        <w:t>reagent</w:t>
      </w:r>
      <w:r w:rsidR="0031292A" w:rsidRPr="002B2291">
        <w:rPr>
          <w:sz w:val="20"/>
          <w:szCs w:val="20"/>
        </w:rPr>
        <w:t xml:space="preserve"> </w:t>
      </w:r>
      <w:r w:rsidRPr="002B2291">
        <w:rPr>
          <w:sz w:val="20"/>
          <w:szCs w:val="20"/>
        </w:rPr>
        <w:t>water</w:t>
      </w:r>
      <w:r w:rsidR="007303B3" w:rsidRPr="002B2291">
        <w:rPr>
          <w:sz w:val="20"/>
          <w:szCs w:val="20"/>
        </w:rPr>
        <w:t xml:space="preserve"> containing</w:t>
      </w:r>
      <w:r w:rsidR="007B2AD1" w:rsidRPr="002B2291">
        <w:rPr>
          <w:sz w:val="20"/>
          <w:szCs w:val="20"/>
        </w:rPr>
        <w:t xml:space="preserve"> </w:t>
      </w:r>
      <w:r w:rsidR="00020C7C" w:rsidRPr="002B2291">
        <w:rPr>
          <w:sz w:val="20"/>
          <w:szCs w:val="20"/>
        </w:rPr>
        <w:t xml:space="preserve">the </w:t>
      </w:r>
      <w:r w:rsidR="007B2AD1" w:rsidRPr="002B2291">
        <w:rPr>
          <w:sz w:val="20"/>
          <w:szCs w:val="20"/>
        </w:rPr>
        <w:t xml:space="preserve">analyte </w:t>
      </w:r>
      <w:r w:rsidR="00020C7C" w:rsidRPr="002B2291">
        <w:rPr>
          <w:sz w:val="20"/>
          <w:szCs w:val="20"/>
        </w:rPr>
        <w:t xml:space="preserve">at </w:t>
      </w:r>
      <w:r w:rsidR="007303B3" w:rsidRPr="002B2291">
        <w:rPr>
          <w:sz w:val="20"/>
          <w:szCs w:val="20"/>
        </w:rPr>
        <w:t xml:space="preserve">approximately the </w:t>
      </w:r>
      <w:r w:rsidR="007B2AD1" w:rsidRPr="002B2291">
        <w:rPr>
          <w:sz w:val="20"/>
          <w:szCs w:val="20"/>
        </w:rPr>
        <w:t xml:space="preserve">current </w:t>
      </w:r>
      <w:r w:rsidR="007303B3" w:rsidRPr="002B2291">
        <w:rPr>
          <w:sz w:val="20"/>
          <w:szCs w:val="20"/>
        </w:rPr>
        <w:t>detection limit.</w:t>
      </w:r>
      <w:r w:rsidRPr="002B2291">
        <w:rPr>
          <w:sz w:val="20"/>
          <w:szCs w:val="20"/>
        </w:rPr>
        <w:t xml:space="preserve"> </w:t>
      </w:r>
      <w:r w:rsidR="00C66122" w:rsidRPr="002B2291">
        <w:rPr>
          <w:sz w:val="20"/>
          <w:szCs w:val="20"/>
        </w:rPr>
        <w:t>The water sample may be spiked with reagent water if necessary</w:t>
      </w:r>
      <w:r w:rsidR="0031292A" w:rsidRPr="002B2291">
        <w:rPr>
          <w:sz w:val="20"/>
          <w:szCs w:val="20"/>
        </w:rPr>
        <w:t xml:space="preserve"> to make the concentration approximately </w:t>
      </w:r>
      <w:r w:rsidR="00C66122" w:rsidRPr="002B2291">
        <w:rPr>
          <w:sz w:val="20"/>
          <w:szCs w:val="20"/>
        </w:rPr>
        <w:t xml:space="preserve">1 </w:t>
      </w:r>
      <w:r w:rsidR="0031292A" w:rsidRPr="002B2291">
        <w:rPr>
          <w:sz w:val="20"/>
          <w:szCs w:val="20"/>
        </w:rPr>
        <w:t xml:space="preserve">– 5 </w:t>
      </w:r>
      <w:r w:rsidR="00C66122" w:rsidRPr="002B2291">
        <w:rPr>
          <w:sz w:val="20"/>
          <w:szCs w:val="20"/>
        </w:rPr>
        <w:t xml:space="preserve">times the current method </w:t>
      </w:r>
      <w:r w:rsidR="00C0517C" w:rsidRPr="002B2291">
        <w:rPr>
          <w:sz w:val="20"/>
          <w:szCs w:val="20"/>
        </w:rPr>
        <w:t>detection limit.</w:t>
      </w:r>
      <w:r w:rsidR="00C66122" w:rsidRPr="002B2291">
        <w:rPr>
          <w:sz w:val="20"/>
          <w:szCs w:val="20"/>
        </w:rPr>
        <w:br/>
      </w:r>
    </w:p>
    <w:p w14:paraId="4CA744BB" w14:textId="77777777" w:rsidR="002A0055" w:rsidRPr="002B2291" w:rsidRDefault="002A0055" w:rsidP="00C0639C">
      <w:pPr>
        <w:pStyle w:val="ListParagraph"/>
        <w:numPr>
          <w:ilvl w:val="1"/>
          <w:numId w:val="10"/>
        </w:numPr>
        <w:spacing w:after="160" w:line="259" w:lineRule="auto"/>
        <w:rPr>
          <w:sz w:val="20"/>
          <w:szCs w:val="20"/>
        </w:rPr>
      </w:pPr>
      <w:r w:rsidRPr="002B2291">
        <w:rPr>
          <w:sz w:val="20"/>
          <w:szCs w:val="20"/>
        </w:rPr>
        <w:t xml:space="preserve">Alternatively, </w:t>
      </w:r>
      <w:r w:rsidR="00C66122" w:rsidRPr="002B2291">
        <w:rPr>
          <w:sz w:val="20"/>
          <w:szCs w:val="20"/>
        </w:rPr>
        <w:t>determine the MDL in reagent (blank) water by preparing a laboratory standard (i.e., analyte in reagent water) at a concentration which is at least equal to or in the same concentration range as the current method detection limit.</w:t>
      </w:r>
      <w:r w:rsidR="00C66122" w:rsidRPr="002B2291">
        <w:rPr>
          <w:sz w:val="20"/>
          <w:szCs w:val="20"/>
        </w:rPr>
        <w:br/>
      </w:r>
    </w:p>
    <w:p w14:paraId="4804951F" w14:textId="77777777" w:rsidR="00DA087F" w:rsidRPr="002B2291" w:rsidRDefault="00020C7C" w:rsidP="00C0639C">
      <w:pPr>
        <w:pStyle w:val="ListParagraph"/>
        <w:numPr>
          <w:ilvl w:val="1"/>
          <w:numId w:val="10"/>
        </w:numPr>
        <w:spacing w:after="160" w:line="259" w:lineRule="auto"/>
        <w:rPr>
          <w:sz w:val="20"/>
          <w:szCs w:val="20"/>
        </w:rPr>
      </w:pPr>
      <w:r w:rsidRPr="002B2291">
        <w:rPr>
          <w:sz w:val="20"/>
          <w:szCs w:val="20"/>
        </w:rPr>
        <w:t>A</w:t>
      </w:r>
      <w:r w:rsidR="007303B3" w:rsidRPr="002B2291">
        <w:rPr>
          <w:sz w:val="20"/>
          <w:szCs w:val="20"/>
        </w:rPr>
        <w:t xml:space="preserve">nalyze at least seven replicate aliquots of water </w:t>
      </w:r>
      <w:r w:rsidR="007303B3" w:rsidRPr="002B2291">
        <w:rPr>
          <w:i/>
          <w:sz w:val="20"/>
          <w:szCs w:val="20"/>
        </w:rPr>
        <w:t>which have been pr</w:t>
      </w:r>
      <w:r w:rsidR="00641D94" w:rsidRPr="002B2291">
        <w:rPr>
          <w:i/>
          <w:sz w:val="20"/>
          <w:szCs w:val="20"/>
        </w:rPr>
        <w:t xml:space="preserve">epared </w:t>
      </w:r>
      <w:r w:rsidR="001D1902" w:rsidRPr="002B2291">
        <w:rPr>
          <w:i/>
          <w:sz w:val="20"/>
          <w:szCs w:val="20"/>
        </w:rPr>
        <w:t>individually</w:t>
      </w:r>
      <w:r w:rsidR="001D1902" w:rsidRPr="002B2291">
        <w:rPr>
          <w:sz w:val="20"/>
          <w:szCs w:val="20"/>
        </w:rPr>
        <w:t xml:space="preserve"> (e.g</w:t>
      </w:r>
      <w:r w:rsidR="00641D94" w:rsidRPr="002B2291">
        <w:rPr>
          <w:sz w:val="20"/>
          <w:szCs w:val="20"/>
        </w:rPr>
        <w:t xml:space="preserve">., </w:t>
      </w:r>
      <w:r w:rsidR="001D1902" w:rsidRPr="002B2291">
        <w:rPr>
          <w:sz w:val="20"/>
          <w:szCs w:val="20"/>
        </w:rPr>
        <w:t xml:space="preserve">digested) </w:t>
      </w:r>
      <w:r w:rsidR="00641D94" w:rsidRPr="002B2291">
        <w:rPr>
          <w:sz w:val="20"/>
          <w:szCs w:val="20"/>
        </w:rPr>
        <w:t xml:space="preserve">and subjected to </w:t>
      </w:r>
      <w:r w:rsidR="007303B3" w:rsidRPr="002B2291">
        <w:rPr>
          <w:sz w:val="20"/>
          <w:szCs w:val="20"/>
        </w:rPr>
        <w:t>the entire analytical method</w:t>
      </w:r>
      <w:r w:rsidR="00DA087F" w:rsidRPr="002B2291">
        <w:rPr>
          <w:sz w:val="20"/>
          <w:szCs w:val="20"/>
        </w:rPr>
        <w:t xml:space="preserve">. </w:t>
      </w:r>
      <w:r w:rsidR="0089570C" w:rsidRPr="002B2291">
        <w:rPr>
          <w:sz w:val="20"/>
          <w:szCs w:val="20"/>
        </w:rPr>
        <w:t xml:space="preserve">It is recommended that </w:t>
      </w:r>
      <w:r w:rsidR="00014E23" w:rsidRPr="002B2291">
        <w:rPr>
          <w:sz w:val="20"/>
          <w:szCs w:val="20"/>
        </w:rPr>
        <w:t xml:space="preserve">some of the </w:t>
      </w:r>
      <w:r w:rsidR="0089570C" w:rsidRPr="002B2291">
        <w:rPr>
          <w:sz w:val="20"/>
          <w:szCs w:val="20"/>
        </w:rPr>
        <w:t xml:space="preserve">replicates be analyzed on </w:t>
      </w:r>
      <w:r w:rsidR="00014E23" w:rsidRPr="002B2291">
        <w:rPr>
          <w:sz w:val="20"/>
          <w:szCs w:val="20"/>
        </w:rPr>
        <w:t>a</w:t>
      </w:r>
      <w:r w:rsidR="0089570C" w:rsidRPr="002B2291">
        <w:rPr>
          <w:sz w:val="20"/>
          <w:szCs w:val="20"/>
        </w:rPr>
        <w:t xml:space="preserve"> different </w:t>
      </w:r>
      <w:r w:rsidR="00DA087F" w:rsidRPr="002B2291">
        <w:rPr>
          <w:sz w:val="20"/>
          <w:szCs w:val="20"/>
        </w:rPr>
        <w:t>day to include the day-to-day variability</w:t>
      </w:r>
      <w:r w:rsidR="00014E23" w:rsidRPr="002B2291">
        <w:rPr>
          <w:sz w:val="20"/>
          <w:szCs w:val="20"/>
        </w:rPr>
        <w:t xml:space="preserve"> in the MDL determination</w:t>
      </w:r>
      <w:r w:rsidR="00DA087F" w:rsidRPr="002B2291">
        <w:rPr>
          <w:sz w:val="20"/>
          <w:szCs w:val="20"/>
        </w:rPr>
        <w:t>.</w:t>
      </w:r>
      <w:r w:rsidR="004B210A" w:rsidRPr="002B2291">
        <w:rPr>
          <w:sz w:val="20"/>
          <w:szCs w:val="20"/>
        </w:rPr>
        <w:br/>
      </w:r>
    </w:p>
    <w:p w14:paraId="72D9A245" w14:textId="77777777" w:rsidR="007B2AD1" w:rsidRPr="002B2291" w:rsidRDefault="007303B3" w:rsidP="00C0639C">
      <w:pPr>
        <w:pStyle w:val="ListParagraph"/>
        <w:numPr>
          <w:ilvl w:val="1"/>
          <w:numId w:val="10"/>
        </w:numPr>
        <w:spacing w:after="160" w:line="259" w:lineRule="auto"/>
        <w:rPr>
          <w:sz w:val="20"/>
          <w:szCs w:val="20"/>
        </w:rPr>
      </w:pPr>
      <w:r w:rsidRPr="002B2291">
        <w:rPr>
          <w:sz w:val="20"/>
          <w:szCs w:val="20"/>
        </w:rPr>
        <w:lastRenderedPageBreak/>
        <w:t>Perform all calculations defined in the method and report concentration</w:t>
      </w:r>
      <w:r w:rsidR="00020C7C" w:rsidRPr="002B2291">
        <w:rPr>
          <w:sz w:val="20"/>
          <w:szCs w:val="20"/>
        </w:rPr>
        <w:t>s</w:t>
      </w:r>
      <w:r w:rsidRPr="002B2291">
        <w:rPr>
          <w:sz w:val="20"/>
          <w:szCs w:val="20"/>
        </w:rPr>
        <w:t xml:space="preserve"> in app</w:t>
      </w:r>
      <w:r w:rsidR="00C66122" w:rsidRPr="002B2291">
        <w:rPr>
          <w:sz w:val="20"/>
          <w:szCs w:val="20"/>
        </w:rPr>
        <w:t>ropriate units.</w:t>
      </w:r>
      <w:r w:rsidR="007B2AD1" w:rsidRPr="002B2291">
        <w:rPr>
          <w:sz w:val="20"/>
          <w:szCs w:val="20"/>
        </w:rPr>
        <w:br/>
      </w:r>
    </w:p>
    <w:p w14:paraId="2233335E" w14:textId="77777777" w:rsidR="007303B3" w:rsidRPr="002B2291" w:rsidRDefault="007B2AD1" w:rsidP="00C0639C">
      <w:pPr>
        <w:pStyle w:val="ListParagraph"/>
        <w:numPr>
          <w:ilvl w:val="1"/>
          <w:numId w:val="10"/>
        </w:numPr>
        <w:spacing w:after="160" w:line="259" w:lineRule="auto"/>
        <w:rPr>
          <w:sz w:val="20"/>
          <w:szCs w:val="20"/>
        </w:rPr>
      </w:pPr>
      <w:r w:rsidRPr="002B2291">
        <w:rPr>
          <w:sz w:val="20"/>
          <w:szCs w:val="20"/>
        </w:rPr>
        <w:t xml:space="preserve">If a blank measurement is required to calculate </w:t>
      </w:r>
      <w:r w:rsidR="00013D0F" w:rsidRPr="002B2291">
        <w:rPr>
          <w:sz w:val="20"/>
          <w:szCs w:val="20"/>
        </w:rPr>
        <w:t>a particular</w:t>
      </w:r>
      <w:r w:rsidR="00020C7C" w:rsidRPr="002B2291">
        <w:rPr>
          <w:sz w:val="20"/>
          <w:szCs w:val="20"/>
        </w:rPr>
        <w:t xml:space="preserve"> </w:t>
      </w:r>
      <w:r w:rsidRPr="002B2291">
        <w:rPr>
          <w:sz w:val="20"/>
          <w:szCs w:val="20"/>
        </w:rPr>
        <w:t>analyte, obtain a separate blank measurement for each sample aliquot analyzed. The average blank measurement is subtracted from the respective sample measurements.</w:t>
      </w:r>
      <w:r w:rsidR="007303B3" w:rsidRPr="002B2291">
        <w:rPr>
          <w:sz w:val="20"/>
          <w:szCs w:val="20"/>
        </w:rPr>
        <w:br/>
      </w:r>
    </w:p>
    <w:p w14:paraId="21467232" w14:textId="77777777" w:rsidR="007303B3" w:rsidRPr="002B2291" w:rsidRDefault="007303B3" w:rsidP="00C0639C">
      <w:pPr>
        <w:pStyle w:val="ListParagraph"/>
        <w:numPr>
          <w:ilvl w:val="1"/>
          <w:numId w:val="10"/>
        </w:numPr>
        <w:spacing w:after="160" w:line="259" w:lineRule="auto"/>
        <w:rPr>
          <w:sz w:val="20"/>
          <w:szCs w:val="20"/>
        </w:rPr>
      </w:pPr>
      <w:r w:rsidRPr="002B2291">
        <w:rPr>
          <w:sz w:val="20"/>
          <w:szCs w:val="20"/>
        </w:rPr>
        <w:t>Calculate the MDL as follows:</w:t>
      </w:r>
      <w:r w:rsidR="009C43C1" w:rsidRPr="002B2291">
        <w:rPr>
          <w:sz w:val="20"/>
          <w:szCs w:val="20"/>
        </w:rPr>
        <w:t xml:space="preserve"> (Online calculator available at: </w:t>
      </w:r>
      <w:hyperlink r:id="rId43" w:history="1">
        <w:r w:rsidR="00981363" w:rsidRPr="002B2291">
          <w:rPr>
            <w:rStyle w:val="Hyperlink"/>
            <w:sz w:val="20"/>
            <w:szCs w:val="20"/>
          </w:rPr>
          <w:t>http://www.chemiasoft.com/mdl_by_epa.html</w:t>
        </w:r>
      </w:hyperlink>
      <w:r w:rsidR="009C43C1" w:rsidRPr="002B2291">
        <w:rPr>
          <w:sz w:val="20"/>
          <w:szCs w:val="20"/>
        </w:rPr>
        <w:t>)</w:t>
      </w:r>
      <w:r w:rsidRPr="002B2291">
        <w:rPr>
          <w:sz w:val="20"/>
          <w:szCs w:val="20"/>
        </w:rPr>
        <w:br/>
      </w:r>
    </w:p>
    <w:p w14:paraId="2697A1DC" w14:textId="77777777" w:rsidR="00020C7C" w:rsidRPr="002B2291" w:rsidRDefault="007303B3" w:rsidP="00111003">
      <w:pPr>
        <w:pStyle w:val="ListParagraph"/>
        <w:spacing w:after="160" w:line="259" w:lineRule="auto"/>
        <w:ind w:left="1440"/>
        <w:rPr>
          <w:sz w:val="20"/>
          <w:szCs w:val="20"/>
        </w:rPr>
      </w:pPr>
      <w:r w:rsidRPr="002B2291">
        <w:rPr>
          <w:sz w:val="20"/>
          <w:szCs w:val="20"/>
        </w:rPr>
        <w:t>MDL = (t</w:t>
      </w:r>
      <w:proofErr w:type="gramStart"/>
      <w:r w:rsidRPr="002B2291">
        <w:rPr>
          <w:sz w:val="20"/>
          <w:szCs w:val="20"/>
        </w:rPr>
        <w:t>)(</w:t>
      </w:r>
      <w:proofErr w:type="gramEnd"/>
      <w:r w:rsidRPr="002B2291">
        <w:rPr>
          <w:sz w:val="20"/>
          <w:szCs w:val="20"/>
        </w:rPr>
        <w:t>S), where:</w:t>
      </w:r>
      <w:r w:rsidRPr="002B2291">
        <w:rPr>
          <w:sz w:val="20"/>
          <w:szCs w:val="20"/>
        </w:rPr>
        <w:br/>
      </w:r>
      <w:r w:rsidRPr="002B2291">
        <w:rPr>
          <w:sz w:val="20"/>
          <w:szCs w:val="20"/>
        </w:rPr>
        <w:br/>
        <w:t>S = the standard deviation of the replicate analyses</w:t>
      </w:r>
      <w:r w:rsidR="00693B53" w:rsidRPr="002B2291">
        <w:rPr>
          <w:sz w:val="20"/>
          <w:szCs w:val="20"/>
        </w:rPr>
        <w:t>,</w:t>
      </w:r>
      <w:r w:rsidRPr="002B2291">
        <w:rPr>
          <w:sz w:val="20"/>
          <w:szCs w:val="20"/>
        </w:rPr>
        <w:br/>
        <w:t>t = Student's t value for n-1 degrees of freedom at the 99% confidence limit;</w:t>
      </w:r>
      <w:r w:rsidR="00693B53" w:rsidRPr="002B2291">
        <w:rPr>
          <w:sz w:val="20"/>
          <w:szCs w:val="20"/>
        </w:rPr>
        <w:t xml:space="preserve"> where</w:t>
      </w:r>
    </w:p>
    <w:p w14:paraId="22294985" w14:textId="77777777" w:rsidR="00CF0ABD" w:rsidRPr="002B2291" w:rsidRDefault="007303B3" w:rsidP="006B6DB1">
      <w:pPr>
        <w:pStyle w:val="ListParagraph"/>
        <w:spacing w:after="160" w:line="259" w:lineRule="auto"/>
        <w:ind w:left="1440" w:firstLine="0"/>
        <w:rPr>
          <w:sz w:val="20"/>
          <w:szCs w:val="20"/>
          <w:u w:val="single"/>
        </w:rPr>
      </w:pPr>
      <w:r w:rsidRPr="002B2291">
        <w:rPr>
          <w:sz w:val="20"/>
          <w:szCs w:val="20"/>
        </w:rPr>
        <w:t>t = 3.143 for six degrees of freedom</w:t>
      </w:r>
      <w:r w:rsidR="00CF0ABD" w:rsidRPr="002B2291">
        <w:rPr>
          <w:sz w:val="20"/>
          <w:szCs w:val="20"/>
        </w:rPr>
        <w:br/>
      </w:r>
    </w:p>
    <w:p w14:paraId="24F62991" w14:textId="77777777" w:rsidR="001432AD" w:rsidRPr="002B2291" w:rsidRDefault="007303B3" w:rsidP="00C0639C">
      <w:pPr>
        <w:pStyle w:val="ListParagraph"/>
        <w:numPr>
          <w:ilvl w:val="1"/>
          <w:numId w:val="10"/>
        </w:numPr>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u w:val="single"/>
        </w:rPr>
      </w:pPr>
      <w:r w:rsidRPr="002B2291">
        <w:rPr>
          <w:sz w:val="20"/>
          <w:szCs w:val="20"/>
        </w:rPr>
        <w:t xml:space="preserve">MDLs should be determined every 12 months or whenever a significant change in </w:t>
      </w:r>
      <w:r w:rsidR="00693B53" w:rsidRPr="002B2291">
        <w:rPr>
          <w:sz w:val="20"/>
          <w:szCs w:val="20"/>
        </w:rPr>
        <w:t xml:space="preserve">method, instrument, operator, or instrument </w:t>
      </w:r>
      <w:r w:rsidRPr="002B2291">
        <w:rPr>
          <w:sz w:val="20"/>
          <w:szCs w:val="20"/>
        </w:rPr>
        <w:t>response occurs</w:t>
      </w:r>
      <w:r w:rsidR="00693B53" w:rsidRPr="002B2291">
        <w:rPr>
          <w:sz w:val="20"/>
          <w:szCs w:val="20"/>
        </w:rPr>
        <w:t>,</w:t>
      </w:r>
      <w:r w:rsidRPr="002B2291">
        <w:rPr>
          <w:sz w:val="20"/>
          <w:szCs w:val="20"/>
        </w:rPr>
        <w:t xml:space="preserve"> or a new matrix is encountered</w:t>
      </w:r>
      <w:r w:rsidR="00020C7C" w:rsidRPr="002B2291">
        <w:rPr>
          <w:sz w:val="20"/>
          <w:szCs w:val="20"/>
        </w:rPr>
        <w:t>.</w:t>
      </w:r>
      <w:r w:rsidR="004F3021" w:rsidRPr="002B2291">
        <w:rPr>
          <w:sz w:val="20"/>
          <w:szCs w:val="20"/>
        </w:rPr>
        <w:t xml:space="preserve">  </w:t>
      </w:r>
      <w:r w:rsidR="00993327" w:rsidRPr="002B2291">
        <w:rPr>
          <w:sz w:val="20"/>
          <w:szCs w:val="20"/>
        </w:rPr>
        <w:br/>
      </w:r>
    </w:p>
    <w:p w14:paraId="12A566A3" w14:textId="77777777" w:rsidR="004F3021" w:rsidRPr="002B2291" w:rsidRDefault="00795D57" w:rsidP="00C0639C">
      <w:pPr>
        <w:pStyle w:val="ListParagraph"/>
        <w:numPr>
          <w:ilvl w:val="1"/>
          <w:numId w:val="10"/>
        </w:numPr>
        <w:spacing w:after="160" w:line="259" w:lineRule="auto"/>
        <w:rPr>
          <w:sz w:val="20"/>
          <w:szCs w:val="20"/>
          <w:u w:val="single"/>
        </w:rPr>
      </w:pPr>
      <w:r w:rsidRPr="002B2291">
        <w:rPr>
          <w:sz w:val="20"/>
          <w:szCs w:val="20"/>
        </w:rPr>
        <w:t>MDL</w:t>
      </w:r>
      <w:r w:rsidR="00886EBB" w:rsidRPr="002B2291">
        <w:rPr>
          <w:sz w:val="20"/>
          <w:szCs w:val="20"/>
        </w:rPr>
        <w:t>s</w:t>
      </w:r>
      <w:r w:rsidRPr="002B2291">
        <w:rPr>
          <w:sz w:val="20"/>
          <w:szCs w:val="20"/>
        </w:rPr>
        <w:t xml:space="preserve"> should always be calculated using the same calibration curve that would be used for typical sample analysis. If more</w:t>
      </w:r>
      <w:r w:rsidR="00993327" w:rsidRPr="002B2291">
        <w:rPr>
          <w:sz w:val="20"/>
          <w:szCs w:val="20"/>
        </w:rPr>
        <w:t xml:space="preserve"> than one instrument or calibration range is used in the lab, determine the MDL on the instrument that will be used to report low-level results, under realistic conditions.</w:t>
      </w:r>
      <w:r w:rsidR="004F3021" w:rsidRPr="002B2291">
        <w:rPr>
          <w:sz w:val="20"/>
          <w:szCs w:val="20"/>
        </w:rPr>
        <w:br/>
      </w:r>
    </w:p>
    <w:p w14:paraId="6E5F2F36" w14:textId="77777777" w:rsidR="0031292A" w:rsidRPr="002B2291" w:rsidRDefault="004F3021" w:rsidP="00C0639C">
      <w:pPr>
        <w:pStyle w:val="ListParagraph"/>
        <w:numPr>
          <w:ilvl w:val="1"/>
          <w:numId w:val="10"/>
        </w:numPr>
        <w:spacing w:after="160" w:line="259" w:lineRule="auto"/>
        <w:rPr>
          <w:sz w:val="20"/>
          <w:szCs w:val="20"/>
          <w:u w:val="single"/>
        </w:rPr>
      </w:pPr>
      <w:r w:rsidRPr="002B2291">
        <w:rPr>
          <w:sz w:val="20"/>
          <w:szCs w:val="20"/>
        </w:rPr>
        <w:t>A table of MDL</w:t>
      </w:r>
      <w:r w:rsidR="001B02D9" w:rsidRPr="002B2291">
        <w:rPr>
          <w:sz w:val="20"/>
          <w:szCs w:val="20"/>
        </w:rPr>
        <w:t xml:space="preserve"> </w:t>
      </w:r>
      <w:r w:rsidR="00270B3A" w:rsidRPr="002B2291">
        <w:rPr>
          <w:sz w:val="20"/>
          <w:szCs w:val="20"/>
        </w:rPr>
        <w:t xml:space="preserve">and PQL </w:t>
      </w:r>
      <w:r w:rsidRPr="002B2291">
        <w:rPr>
          <w:sz w:val="20"/>
          <w:szCs w:val="20"/>
        </w:rPr>
        <w:t xml:space="preserve">values </w:t>
      </w:r>
      <w:r w:rsidR="00270B3A" w:rsidRPr="002B2291">
        <w:rPr>
          <w:sz w:val="20"/>
          <w:szCs w:val="20"/>
        </w:rPr>
        <w:t>shall be submitted annually</w:t>
      </w:r>
      <w:r w:rsidRPr="002B2291">
        <w:rPr>
          <w:sz w:val="20"/>
          <w:szCs w:val="20"/>
        </w:rPr>
        <w:t xml:space="preserve">. When values change, </w:t>
      </w:r>
      <w:r w:rsidR="00270B3A" w:rsidRPr="002B2291">
        <w:rPr>
          <w:sz w:val="20"/>
          <w:szCs w:val="20"/>
        </w:rPr>
        <w:t xml:space="preserve">a </w:t>
      </w:r>
      <w:r w:rsidRPr="002B2291">
        <w:rPr>
          <w:sz w:val="20"/>
          <w:szCs w:val="20"/>
        </w:rPr>
        <w:t xml:space="preserve">revised table of MDL </w:t>
      </w:r>
      <w:r w:rsidR="001B02D9" w:rsidRPr="002B2291">
        <w:rPr>
          <w:sz w:val="20"/>
          <w:szCs w:val="20"/>
        </w:rPr>
        <w:t>and PQL</w:t>
      </w:r>
      <w:r w:rsidR="00270B3A" w:rsidRPr="002B2291">
        <w:rPr>
          <w:sz w:val="20"/>
          <w:szCs w:val="20"/>
        </w:rPr>
        <w:t xml:space="preserve"> </w:t>
      </w:r>
      <w:r w:rsidRPr="002B2291">
        <w:rPr>
          <w:sz w:val="20"/>
          <w:szCs w:val="20"/>
        </w:rPr>
        <w:t xml:space="preserve">values </w:t>
      </w:r>
      <w:r w:rsidR="00270B3A" w:rsidRPr="002B2291">
        <w:rPr>
          <w:sz w:val="20"/>
          <w:szCs w:val="20"/>
        </w:rPr>
        <w:t xml:space="preserve">and their effective dates </w:t>
      </w:r>
      <w:r w:rsidRPr="002B2291">
        <w:rPr>
          <w:sz w:val="20"/>
          <w:szCs w:val="20"/>
        </w:rPr>
        <w:t xml:space="preserve">should be included with </w:t>
      </w:r>
      <w:r w:rsidR="00270B3A" w:rsidRPr="002B2291">
        <w:rPr>
          <w:sz w:val="20"/>
          <w:szCs w:val="20"/>
        </w:rPr>
        <w:t xml:space="preserve">the next </w:t>
      </w:r>
      <w:r w:rsidRPr="002B2291">
        <w:rPr>
          <w:sz w:val="20"/>
          <w:szCs w:val="20"/>
        </w:rPr>
        <w:t>data submittal.</w:t>
      </w:r>
      <w:r w:rsidR="0031292A" w:rsidRPr="002B2291">
        <w:rPr>
          <w:sz w:val="20"/>
          <w:szCs w:val="20"/>
        </w:rPr>
        <w:br/>
      </w:r>
    </w:p>
    <w:p w14:paraId="54A32D11" w14:textId="77777777" w:rsidR="009A536F" w:rsidRPr="002B2291" w:rsidRDefault="0031292A" w:rsidP="00C0639C">
      <w:pPr>
        <w:pStyle w:val="ListParagraph"/>
        <w:keepNext/>
        <w:numPr>
          <w:ilvl w:val="0"/>
          <w:numId w:val="10"/>
        </w:numPr>
        <w:spacing w:after="160" w:line="259" w:lineRule="auto"/>
        <w:rPr>
          <w:sz w:val="20"/>
          <w:szCs w:val="20"/>
          <w:u w:val="single"/>
        </w:rPr>
      </w:pPr>
      <w:r w:rsidRPr="00B23981">
        <w:rPr>
          <w:sz w:val="20"/>
          <w:szCs w:val="20"/>
          <w:highlight w:val="yellow"/>
          <w:u w:val="single"/>
        </w:rPr>
        <w:t>Practical Quantitation L</w:t>
      </w:r>
      <w:r w:rsidR="00366C21" w:rsidRPr="00B23981">
        <w:rPr>
          <w:sz w:val="20"/>
          <w:szCs w:val="20"/>
          <w:highlight w:val="yellow"/>
          <w:u w:val="single"/>
        </w:rPr>
        <w:t>imits</w:t>
      </w:r>
      <w:r w:rsidR="009A536F" w:rsidRPr="002B2291">
        <w:rPr>
          <w:sz w:val="20"/>
          <w:szCs w:val="20"/>
          <w:u w:val="single"/>
        </w:rPr>
        <w:br/>
      </w:r>
    </w:p>
    <w:p w14:paraId="1304C829" w14:textId="77777777" w:rsidR="00AA3112" w:rsidRPr="002B2291" w:rsidRDefault="009A536F" w:rsidP="00C0639C">
      <w:pPr>
        <w:pStyle w:val="ListParagraph"/>
        <w:keepNext/>
        <w:numPr>
          <w:ilvl w:val="1"/>
          <w:numId w:val="10"/>
        </w:numPr>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szCs w:val="20"/>
        </w:rPr>
      </w:pPr>
      <w:r w:rsidRPr="002B2291">
        <w:rPr>
          <w:sz w:val="20"/>
          <w:szCs w:val="20"/>
        </w:rPr>
        <w:t>The method quantitation limit (MQL or PQL) is approximately 3</w:t>
      </w:r>
      <w:r w:rsidR="00C0517C" w:rsidRPr="002B2291">
        <w:rPr>
          <w:sz w:val="20"/>
          <w:szCs w:val="20"/>
        </w:rPr>
        <w:t>.18</w:t>
      </w:r>
      <w:r w:rsidRPr="002B2291">
        <w:rPr>
          <w:sz w:val="20"/>
          <w:szCs w:val="20"/>
        </w:rPr>
        <w:t xml:space="preserve"> (MDL)</w:t>
      </w:r>
      <w:r w:rsidR="007F4DE9" w:rsidRPr="002B2291">
        <w:rPr>
          <w:sz w:val="20"/>
          <w:szCs w:val="20"/>
        </w:rPr>
        <w:t>;</w:t>
      </w:r>
      <w:r w:rsidRPr="002B2291">
        <w:rPr>
          <w:sz w:val="20"/>
          <w:szCs w:val="20"/>
        </w:rPr>
        <w:t xml:space="preserve"> or</w:t>
      </w:r>
      <w:proofErr w:type="gramStart"/>
      <w:r w:rsidRPr="002B2291">
        <w:rPr>
          <w:sz w:val="20"/>
          <w:szCs w:val="20"/>
        </w:rPr>
        <w:t>:</w:t>
      </w:r>
      <w:proofErr w:type="gramEnd"/>
      <w:r w:rsidRPr="002B2291">
        <w:rPr>
          <w:sz w:val="20"/>
          <w:szCs w:val="20"/>
        </w:rPr>
        <w:br/>
      </w:r>
      <w:r w:rsidR="00AA3112" w:rsidRPr="002B2291">
        <w:rPr>
          <w:sz w:val="20"/>
          <w:szCs w:val="20"/>
        </w:rPr>
        <w:br/>
      </w:r>
      <w:r w:rsidR="00312189" w:rsidRPr="002B2291">
        <w:rPr>
          <w:sz w:val="20"/>
          <w:szCs w:val="20"/>
        </w:rPr>
        <w:t>M</w:t>
      </w:r>
      <w:r w:rsidRPr="002B2291">
        <w:rPr>
          <w:sz w:val="20"/>
          <w:szCs w:val="20"/>
        </w:rPr>
        <w:t>QL = 10 (S), where S = the standard deviation of the replicate analyses</w:t>
      </w:r>
      <w:r w:rsidR="00312189" w:rsidRPr="002B2291">
        <w:rPr>
          <w:sz w:val="20"/>
          <w:szCs w:val="20"/>
        </w:rPr>
        <w:t xml:space="preserve"> </w:t>
      </w:r>
      <w:r w:rsidR="00E904C6" w:rsidRPr="002B2291">
        <w:rPr>
          <w:sz w:val="20"/>
          <w:szCs w:val="20"/>
        </w:rPr>
        <w:t xml:space="preserve">as </w:t>
      </w:r>
      <w:r w:rsidR="00312189" w:rsidRPr="002B2291">
        <w:rPr>
          <w:sz w:val="20"/>
          <w:szCs w:val="20"/>
        </w:rPr>
        <w:t xml:space="preserve">described in </w:t>
      </w:r>
      <w:r w:rsidR="00E904C6" w:rsidRPr="002B2291">
        <w:rPr>
          <w:sz w:val="20"/>
          <w:szCs w:val="20"/>
        </w:rPr>
        <w:t>s</w:t>
      </w:r>
      <w:r w:rsidR="00312189" w:rsidRPr="002B2291">
        <w:rPr>
          <w:sz w:val="20"/>
          <w:szCs w:val="20"/>
        </w:rPr>
        <w:t>ubsection C.8.6 above.</w:t>
      </w:r>
      <w:r w:rsidR="00AA3112" w:rsidRPr="002B2291">
        <w:rPr>
          <w:sz w:val="20"/>
          <w:szCs w:val="20"/>
        </w:rPr>
        <w:br/>
      </w:r>
    </w:p>
    <w:p w14:paraId="397F7E59" w14:textId="77777777" w:rsidR="00E904C6" w:rsidRPr="002B2291" w:rsidRDefault="00312189" w:rsidP="00C0639C">
      <w:pPr>
        <w:pStyle w:val="ListParagraph"/>
        <w:numPr>
          <w:ilvl w:val="1"/>
          <w:numId w:val="10"/>
        </w:numPr>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b/>
          <w:sz w:val="20"/>
          <w:szCs w:val="20"/>
          <w:u w:val="single"/>
        </w:rPr>
      </w:pPr>
      <w:r w:rsidRPr="002B2291">
        <w:rPr>
          <w:sz w:val="20"/>
          <w:szCs w:val="20"/>
        </w:rPr>
        <w:t xml:space="preserve">The lowest calibration standard concentration must be at or below the PQL </w:t>
      </w:r>
      <w:r w:rsidR="00E904C6" w:rsidRPr="002B2291">
        <w:rPr>
          <w:sz w:val="20"/>
          <w:szCs w:val="20"/>
        </w:rPr>
        <w:t>(see subsection C.5.2.4).</w:t>
      </w:r>
      <w:r w:rsidR="00E904C6" w:rsidRPr="002B2291">
        <w:rPr>
          <w:sz w:val="20"/>
          <w:szCs w:val="20"/>
        </w:rPr>
        <w:br/>
      </w:r>
    </w:p>
    <w:p w14:paraId="7C3E2F65" w14:textId="5B2BA358" w:rsidR="00111003" w:rsidRDefault="00E904C6" w:rsidP="00014F64">
      <w:pPr>
        <w:pStyle w:val="ListParagraph"/>
        <w:numPr>
          <w:ilvl w:val="1"/>
          <w:numId w:val="10"/>
        </w:numPr>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ins w:id="100" w:author="Mary Ellen Ley" w:date="2017-01-03T12:51:00Z"/>
          <w:b/>
          <w:sz w:val="20"/>
          <w:szCs w:val="20"/>
          <w:u w:val="single"/>
        </w:rPr>
      </w:pPr>
      <w:r w:rsidRPr="006B6DB1">
        <w:rPr>
          <w:sz w:val="20"/>
          <w:szCs w:val="20"/>
        </w:rPr>
        <w:t xml:space="preserve">Analytical results between the MDL and PQL shall be quantified. Report the </w:t>
      </w:r>
      <w:r w:rsidR="00887F12" w:rsidRPr="006B6DB1">
        <w:rPr>
          <w:sz w:val="20"/>
          <w:szCs w:val="20"/>
        </w:rPr>
        <w:t xml:space="preserve">numerical </w:t>
      </w:r>
      <w:r w:rsidRPr="006B6DB1">
        <w:rPr>
          <w:sz w:val="20"/>
          <w:szCs w:val="20"/>
        </w:rPr>
        <w:t xml:space="preserve">value and qualify with the appropriate </w:t>
      </w:r>
      <w:r w:rsidR="009023C4" w:rsidRPr="006B6DB1">
        <w:rPr>
          <w:sz w:val="20"/>
          <w:szCs w:val="20"/>
        </w:rPr>
        <w:t>qualifier</w:t>
      </w:r>
      <w:r w:rsidRPr="006B6DB1">
        <w:rPr>
          <w:sz w:val="20"/>
          <w:szCs w:val="20"/>
        </w:rPr>
        <w:t xml:space="preserve"> code</w:t>
      </w:r>
      <w:ins w:id="101" w:author="Mary Ellen Ley" w:date="2017-01-03T12:51:00Z">
        <w:r w:rsidR="00F44BC5">
          <w:rPr>
            <w:sz w:val="20"/>
            <w:szCs w:val="20"/>
          </w:rPr>
          <w:t>, i.e.,</w:t>
        </w:r>
      </w:ins>
      <w:r w:rsidR="009023C4" w:rsidRPr="006B6DB1">
        <w:rPr>
          <w:sz w:val="20"/>
          <w:szCs w:val="20"/>
        </w:rPr>
        <w:t xml:space="preserve"> “G”</w:t>
      </w:r>
      <w:r w:rsidRPr="006B6DB1">
        <w:rPr>
          <w:sz w:val="20"/>
          <w:szCs w:val="20"/>
        </w:rPr>
        <w:t>.</w:t>
      </w:r>
    </w:p>
    <w:p w14:paraId="78AD1D50" w14:textId="77777777" w:rsidR="00111003" w:rsidRPr="00111003" w:rsidRDefault="00111003" w:rsidP="008A6EFB">
      <w:pPr>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b/>
          <w:sz w:val="20"/>
          <w:szCs w:val="20"/>
          <w:u w:val="single"/>
        </w:rPr>
      </w:pPr>
    </w:p>
    <w:tbl>
      <w:tblPr>
        <w:tblpPr w:leftFromText="180" w:rightFromText="180" w:vertAnchor="text" w:horzAnchor="page" w:tblpX="2566" w:tblpY="341"/>
        <w:tblW w:w="2886" w:type="pct"/>
        <w:tblBorders>
          <w:top w:val="outset" w:sz="6" w:space="0" w:color="auto"/>
          <w:left w:val="outset" w:sz="6" w:space="0" w:color="auto"/>
          <w:bottom w:val="outset" w:sz="6" w:space="0" w:color="auto"/>
          <w:right w:val="outset" w:sz="6" w:space="0" w:color="auto"/>
        </w:tblBorders>
        <w:tblCellMar>
          <w:top w:w="120" w:type="dxa"/>
          <w:left w:w="15" w:type="dxa"/>
          <w:bottom w:w="15" w:type="dxa"/>
          <w:right w:w="15" w:type="dxa"/>
        </w:tblCellMar>
        <w:tblLook w:val="0000" w:firstRow="0" w:lastRow="0" w:firstColumn="0" w:lastColumn="0" w:noHBand="0" w:noVBand="0"/>
      </w:tblPr>
      <w:tblGrid>
        <w:gridCol w:w="1952"/>
        <w:gridCol w:w="2401"/>
        <w:gridCol w:w="1290"/>
      </w:tblGrid>
      <w:tr w:rsidR="004D319B" w:rsidRPr="006B6DB1" w14:paraId="525CDD80" w14:textId="77777777" w:rsidTr="004D319B">
        <w:trPr>
          <w:trHeight w:val="20"/>
        </w:trPr>
        <w:tc>
          <w:tcPr>
            <w:tcW w:w="1730" w:type="pct"/>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bottom"/>
          </w:tcPr>
          <w:p w14:paraId="7B358021" w14:textId="77777777" w:rsidR="004D319B" w:rsidRPr="004D319B" w:rsidRDefault="004D319B" w:rsidP="004D319B">
            <w:pPr>
              <w:keepNext/>
              <w:keepLines/>
              <w:ind w:left="125" w:hanging="125"/>
              <w:rPr>
                <w:b/>
                <w:bCs/>
                <w:sz w:val="20"/>
                <w:szCs w:val="20"/>
              </w:rPr>
            </w:pPr>
            <w:r w:rsidRPr="004D319B">
              <w:rPr>
                <w:b/>
                <w:bCs/>
                <w:sz w:val="20"/>
                <w:szCs w:val="20"/>
              </w:rPr>
              <w:t>Number of replicates</w:t>
            </w:r>
          </w:p>
        </w:tc>
        <w:tc>
          <w:tcPr>
            <w:tcW w:w="2127" w:type="pct"/>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bottom"/>
          </w:tcPr>
          <w:p w14:paraId="4E815E09" w14:textId="77777777" w:rsidR="004D319B" w:rsidRPr="004D319B" w:rsidRDefault="004D319B" w:rsidP="004D319B">
            <w:pPr>
              <w:keepNext/>
              <w:keepLines/>
              <w:ind w:firstLine="0"/>
              <w:jc w:val="center"/>
              <w:rPr>
                <w:b/>
                <w:bCs/>
                <w:sz w:val="20"/>
                <w:szCs w:val="20"/>
              </w:rPr>
            </w:pPr>
            <w:r w:rsidRPr="004D319B">
              <w:rPr>
                <w:b/>
                <w:bCs/>
                <w:sz w:val="20"/>
                <w:szCs w:val="20"/>
              </w:rPr>
              <w:t>Degrees of freedom (n-1)</w:t>
            </w:r>
          </w:p>
        </w:tc>
        <w:tc>
          <w:tcPr>
            <w:tcW w:w="1143" w:type="pct"/>
            <w:tcBorders>
              <w:top w:val="single" w:sz="6" w:space="0" w:color="000000"/>
              <w:left w:val="single" w:sz="6" w:space="0" w:color="000000"/>
              <w:bottom w:val="single" w:sz="6" w:space="0" w:color="000000"/>
              <w:right w:val="single" w:sz="6" w:space="0" w:color="000000"/>
            </w:tcBorders>
            <w:shd w:val="clear" w:color="auto" w:fill="C6D9F1" w:themeFill="text2" w:themeFillTint="33"/>
            <w:vAlign w:val="bottom"/>
          </w:tcPr>
          <w:p w14:paraId="01DEC0F8" w14:textId="77777777" w:rsidR="004D319B" w:rsidRDefault="004D319B" w:rsidP="004D319B">
            <w:pPr>
              <w:keepNext/>
              <w:keepLines/>
              <w:ind w:firstLine="0"/>
              <w:jc w:val="center"/>
              <w:rPr>
                <w:ins w:id="102" w:author="Mary Ellen Ley" w:date="2017-01-03T12:51:00Z"/>
                <w:b/>
                <w:bCs/>
              </w:rPr>
            </w:pPr>
            <w:r w:rsidRPr="004D319B">
              <w:rPr>
                <w:b/>
                <w:bCs/>
                <w:i/>
              </w:rPr>
              <w:t>t</w:t>
            </w:r>
            <w:r w:rsidRPr="004D319B">
              <w:rPr>
                <w:b/>
                <w:bCs/>
              </w:rPr>
              <w:t xml:space="preserve"> (</w:t>
            </w:r>
            <w:r w:rsidRPr="004D319B">
              <w:rPr>
                <w:b/>
                <w:bCs/>
                <w:vertAlign w:val="subscript"/>
              </w:rPr>
              <w:t>n-1,</w:t>
            </w:r>
            <w:r w:rsidR="00F76FD5">
              <w:rPr>
                <w:b/>
                <w:bCs/>
                <w:vertAlign w:val="subscript"/>
              </w:rPr>
              <w:t xml:space="preserve"> 1-α=</w:t>
            </w:r>
            <w:r w:rsidRPr="004D319B">
              <w:rPr>
                <w:b/>
                <w:bCs/>
                <w:vertAlign w:val="subscript"/>
              </w:rPr>
              <w:t>.99</w:t>
            </w:r>
            <w:r w:rsidRPr="004D319B">
              <w:rPr>
                <w:b/>
                <w:bCs/>
              </w:rPr>
              <w:t>)</w:t>
            </w:r>
          </w:p>
          <w:p w14:paraId="54015669" w14:textId="77777777" w:rsidR="00111003" w:rsidRPr="004D319B" w:rsidRDefault="00111003" w:rsidP="004D319B">
            <w:pPr>
              <w:keepNext/>
              <w:keepLines/>
              <w:ind w:firstLine="0"/>
              <w:jc w:val="center"/>
              <w:rPr>
                <w:b/>
                <w:bCs/>
              </w:rPr>
            </w:pPr>
          </w:p>
        </w:tc>
      </w:tr>
      <w:tr w:rsidR="004D319B" w:rsidRPr="006B6DB1" w14:paraId="1EB29B4C" w14:textId="77777777" w:rsidTr="004D319B">
        <w:trPr>
          <w:trHeight w:val="29"/>
        </w:trPr>
        <w:tc>
          <w:tcPr>
            <w:tcW w:w="1730" w:type="pct"/>
            <w:tcBorders>
              <w:top w:val="single" w:sz="6" w:space="0" w:color="000000"/>
              <w:left w:val="single" w:sz="6" w:space="0" w:color="000000"/>
              <w:bottom w:val="single" w:sz="6" w:space="0" w:color="000000"/>
              <w:right w:val="single" w:sz="6" w:space="0" w:color="000000"/>
            </w:tcBorders>
            <w:vAlign w:val="center"/>
          </w:tcPr>
          <w:p w14:paraId="4FAA4BCB" w14:textId="77777777" w:rsidR="004D319B" w:rsidRPr="006B6DB1" w:rsidRDefault="004D319B" w:rsidP="004D319B">
            <w:pPr>
              <w:keepNext/>
              <w:keepLines/>
              <w:spacing w:before="40" w:after="40"/>
              <w:jc w:val="center"/>
              <w:rPr>
                <w:sz w:val="20"/>
                <w:szCs w:val="20"/>
              </w:rPr>
            </w:pPr>
            <w:r w:rsidRPr="006B6DB1">
              <w:rPr>
                <w:sz w:val="20"/>
                <w:szCs w:val="20"/>
              </w:rPr>
              <w:t>7</w:t>
            </w:r>
          </w:p>
        </w:tc>
        <w:tc>
          <w:tcPr>
            <w:tcW w:w="2127" w:type="pct"/>
            <w:tcBorders>
              <w:top w:val="single" w:sz="6" w:space="0" w:color="000000"/>
              <w:left w:val="single" w:sz="6" w:space="0" w:color="000000"/>
              <w:bottom w:val="single" w:sz="6" w:space="0" w:color="000000"/>
              <w:right w:val="single" w:sz="6" w:space="0" w:color="000000"/>
            </w:tcBorders>
            <w:vAlign w:val="center"/>
          </w:tcPr>
          <w:p w14:paraId="532A91D9" w14:textId="77777777" w:rsidR="004D319B" w:rsidRPr="006B6DB1" w:rsidRDefault="004D319B" w:rsidP="004D319B">
            <w:pPr>
              <w:keepNext/>
              <w:keepLines/>
              <w:spacing w:before="40" w:after="40"/>
              <w:jc w:val="center"/>
              <w:rPr>
                <w:sz w:val="20"/>
                <w:szCs w:val="20"/>
              </w:rPr>
            </w:pPr>
            <w:r w:rsidRPr="006B6DB1">
              <w:rPr>
                <w:sz w:val="20"/>
                <w:szCs w:val="20"/>
              </w:rPr>
              <w:t>6</w:t>
            </w:r>
          </w:p>
        </w:tc>
        <w:tc>
          <w:tcPr>
            <w:tcW w:w="1143" w:type="pct"/>
            <w:tcBorders>
              <w:top w:val="single" w:sz="6" w:space="0" w:color="000000"/>
              <w:left w:val="single" w:sz="6" w:space="0" w:color="000000"/>
              <w:bottom w:val="single" w:sz="6" w:space="0" w:color="000000"/>
              <w:right w:val="single" w:sz="6" w:space="0" w:color="000000"/>
            </w:tcBorders>
            <w:vAlign w:val="center"/>
          </w:tcPr>
          <w:p w14:paraId="232A0947" w14:textId="77777777" w:rsidR="004D319B" w:rsidRPr="006B6DB1" w:rsidRDefault="004D319B" w:rsidP="004D319B">
            <w:pPr>
              <w:keepNext/>
              <w:keepLines/>
              <w:spacing w:before="40" w:after="40"/>
              <w:jc w:val="center"/>
              <w:rPr>
                <w:sz w:val="20"/>
                <w:szCs w:val="20"/>
              </w:rPr>
            </w:pPr>
            <w:r w:rsidRPr="006B6DB1">
              <w:rPr>
                <w:sz w:val="20"/>
                <w:szCs w:val="20"/>
              </w:rPr>
              <w:t>3.143</w:t>
            </w:r>
          </w:p>
        </w:tc>
      </w:tr>
      <w:tr w:rsidR="004D319B" w:rsidRPr="006B6DB1" w14:paraId="59FAB63B" w14:textId="77777777" w:rsidTr="004D319B">
        <w:trPr>
          <w:trHeight w:val="29"/>
        </w:trPr>
        <w:tc>
          <w:tcPr>
            <w:tcW w:w="1730" w:type="pct"/>
            <w:tcBorders>
              <w:top w:val="single" w:sz="6" w:space="0" w:color="000000"/>
              <w:left w:val="single" w:sz="6" w:space="0" w:color="000000"/>
              <w:bottom w:val="single" w:sz="6" w:space="0" w:color="000000"/>
              <w:right w:val="single" w:sz="6" w:space="0" w:color="000000"/>
            </w:tcBorders>
            <w:vAlign w:val="center"/>
          </w:tcPr>
          <w:p w14:paraId="44FC766B" w14:textId="77777777" w:rsidR="004D319B" w:rsidRPr="006B6DB1" w:rsidRDefault="004D319B" w:rsidP="004D319B">
            <w:pPr>
              <w:keepNext/>
              <w:keepLines/>
              <w:spacing w:before="40" w:after="40"/>
              <w:jc w:val="center"/>
              <w:rPr>
                <w:sz w:val="20"/>
                <w:szCs w:val="20"/>
              </w:rPr>
            </w:pPr>
            <w:r w:rsidRPr="006B6DB1">
              <w:rPr>
                <w:sz w:val="20"/>
                <w:szCs w:val="20"/>
              </w:rPr>
              <w:t>8</w:t>
            </w:r>
          </w:p>
        </w:tc>
        <w:tc>
          <w:tcPr>
            <w:tcW w:w="2127" w:type="pct"/>
            <w:tcBorders>
              <w:top w:val="single" w:sz="6" w:space="0" w:color="000000"/>
              <w:left w:val="single" w:sz="6" w:space="0" w:color="000000"/>
              <w:bottom w:val="single" w:sz="6" w:space="0" w:color="000000"/>
              <w:right w:val="single" w:sz="6" w:space="0" w:color="000000"/>
            </w:tcBorders>
            <w:vAlign w:val="center"/>
          </w:tcPr>
          <w:p w14:paraId="2457CF79" w14:textId="77777777" w:rsidR="004D319B" w:rsidRPr="006B6DB1" w:rsidRDefault="004D319B" w:rsidP="004D319B">
            <w:pPr>
              <w:keepNext/>
              <w:keepLines/>
              <w:spacing w:before="40" w:after="40"/>
              <w:jc w:val="center"/>
              <w:rPr>
                <w:sz w:val="20"/>
                <w:szCs w:val="20"/>
              </w:rPr>
            </w:pPr>
            <w:r w:rsidRPr="006B6DB1">
              <w:rPr>
                <w:sz w:val="20"/>
                <w:szCs w:val="20"/>
              </w:rPr>
              <w:t>7</w:t>
            </w:r>
          </w:p>
        </w:tc>
        <w:tc>
          <w:tcPr>
            <w:tcW w:w="1143" w:type="pct"/>
            <w:tcBorders>
              <w:top w:val="single" w:sz="6" w:space="0" w:color="000000"/>
              <w:left w:val="single" w:sz="6" w:space="0" w:color="000000"/>
              <w:bottom w:val="single" w:sz="6" w:space="0" w:color="000000"/>
              <w:right w:val="single" w:sz="6" w:space="0" w:color="000000"/>
            </w:tcBorders>
            <w:vAlign w:val="center"/>
          </w:tcPr>
          <w:p w14:paraId="57BF1E50" w14:textId="77777777" w:rsidR="004D319B" w:rsidRPr="006B6DB1" w:rsidRDefault="004D319B" w:rsidP="004D319B">
            <w:pPr>
              <w:keepNext/>
              <w:keepLines/>
              <w:spacing w:before="40" w:after="40"/>
              <w:jc w:val="center"/>
              <w:rPr>
                <w:sz w:val="20"/>
                <w:szCs w:val="20"/>
              </w:rPr>
            </w:pPr>
            <w:r w:rsidRPr="006B6DB1">
              <w:rPr>
                <w:sz w:val="20"/>
                <w:szCs w:val="20"/>
              </w:rPr>
              <w:t>2.998</w:t>
            </w:r>
          </w:p>
        </w:tc>
      </w:tr>
      <w:tr w:rsidR="004D319B" w:rsidRPr="006B6DB1" w14:paraId="627EAF73" w14:textId="77777777" w:rsidTr="004D319B">
        <w:trPr>
          <w:trHeight w:val="29"/>
        </w:trPr>
        <w:tc>
          <w:tcPr>
            <w:tcW w:w="1730" w:type="pct"/>
            <w:tcBorders>
              <w:top w:val="single" w:sz="6" w:space="0" w:color="000000"/>
              <w:left w:val="single" w:sz="6" w:space="0" w:color="000000"/>
              <w:bottom w:val="single" w:sz="6" w:space="0" w:color="000000"/>
              <w:right w:val="single" w:sz="6" w:space="0" w:color="000000"/>
            </w:tcBorders>
            <w:vAlign w:val="center"/>
          </w:tcPr>
          <w:p w14:paraId="022DE71B" w14:textId="77777777" w:rsidR="004D319B" w:rsidRPr="006B6DB1" w:rsidRDefault="004D319B" w:rsidP="004D319B">
            <w:pPr>
              <w:keepNext/>
              <w:keepLines/>
              <w:spacing w:before="40" w:after="40"/>
              <w:jc w:val="center"/>
              <w:rPr>
                <w:sz w:val="20"/>
                <w:szCs w:val="20"/>
              </w:rPr>
            </w:pPr>
            <w:r w:rsidRPr="006B6DB1">
              <w:rPr>
                <w:sz w:val="20"/>
                <w:szCs w:val="20"/>
              </w:rPr>
              <w:lastRenderedPageBreak/>
              <w:t>9</w:t>
            </w:r>
          </w:p>
        </w:tc>
        <w:tc>
          <w:tcPr>
            <w:tcW w:w="2127" w:type="pct"/>
            <w:tcBorders>
              <w:top w:val="single" w:sz="6" w:space="0" w:color="000000"/>
              <w:left w:val="single" w:sz="6" w:space="0" w:color="000000"/>
              <w:bottom w:val="single" w:sz="6" w:space="0" w:color="000000"/>
              <w:right w:val="single" w:sz="6" w:space="0" w:color="000000"/>
            </w:tcBorders>
            <w:vAlign w:val="center"/>
          </w:tcPr>
          <w:p w14:paraId="360798FA" w14:textId="77777777" w:rsidR="004D319B" w:rsidRPr="006B6DB1" w:rsidRDefault="004D319B" w:rsidP="004D319B">
            <w:pPr>
              <w:keepNext/>
              <w:keepLines/>
              <w:spacing w:before="40" w:after="40"/>
              <w:jc w:val="center"/>
              <w:rPr>
                <w:sz w:val="20"/>
                <w:szCs w:val="20"/>
              </w:rPr>
            </w:pPr>
            <w:r w:rsidRPr="006B6DB1">
              <w:rPr>
                <w:sz w:val="20"/>
                <w:szCs w:val="20"/>
              </w:rPr>
              <w:t>8</w:t>
            </w:r>
          </w:p>
        </w:tc>
        <w:tc>
          <w:tcPr>
            <w:tcW w:w="1143" w:type="pct"/>
            <w:tcBorders>
              <w:top w:val="single" w:sz="6" w:space="0" w:color="000000"/>
              <w:left w:val="single" w:sz="6" w:space="0" w:color="000000"/>
              <w:bottom w:val="single" w:sz="6" w:space="0" w:color="000000"/>
              <w:right w:val="single" w:sz="6" w:space="0" w:color="000000"/>
            </w:tcBorders>
            <w:vAlign w:val="center"/>
          </w:tcPr>
          <w:p w14:paraId="5C848211" w14:textId="77777777" w:rsidR="004D319B" w:rsidRPr="006B6DB1" w:rsidRDefault="004D319B" w:rsidP="004D319B">
            <w:pPr>
              <w:keepNext/>
              <w:keepLines/>
              <w:spacing w:before="40" w:after="40"/>
              <w:jc w:val="center"/>
              <w:rPr>
                <w:sz w:val="20"/>
                <w:szCs w:val="20"/>
              </w:rPr>
            </w:pPr>
            <w:r w:rsidRPr="006B6DB1">
              <w:rPr>
                <w:sz w:val="20"/>
                <w:szCs w:val="20"/>
              </w:rPr>
              <w:t>2.896</w:t>
            </w:r>
          </w:p>
        </w:tc>
      </w:tr>
      <w:tr w:rsidR="004D319B" w:rsidRPr="006B6DB1" w14:paraId="3403DBFA" w14:textId="77777777" w:rsidTr="004D319B">
        <w:trPr>
          <w:trHeight w:val="29"/>
        </w:trPr>
        <w:tc>
          <w:tcPr>
            <w:tcW w:w="1730" w:type="pct"/>
            <w:tcBorders>
              <w:top w:val="single" w:sz="6" w:space="0" w:color="000000"/>
              <w:left w:val="single" w:sz="6" w:space="0" w:color="000000"/>
              <w:bottom w:val="single" w:sz="6" w:space="0" w:color="000000"/>
              <w:right w:val="single" w:sz="6" w:space="0" w:color="000000"/>
            </w:tcBorders>
            <w:vAlign w:val="center"/>
          </w:tcPr>
          <w:p w14:paraId="311DB07C" w14:textId="77777777" w:rsidR="004D319B" w:rsidRPr="006B6DB1" w:rsidRDefault="004D319B" w:rsidP="004D319B">
            <w:pPr>
              <w:keepNext/>
              <w:keepLines/>
              <w:spacing w:before="40" w:after="40"/>
              <w:jc w:val="center"/>
              <w:rPr>
                <w:sz w:val="20"/>
                <w:szCs w:val="20"/>
              </w:rPr>
            </w:pPr>
            <w:r w:rsidRPr="006B6DB1">
              <w:rPr>
                <w:sz w:val="20"/>
                <w:szCs w:val="20"/>
              </w:rPr>
              <w:t>10</w:t>
            </w:r>
          </w:p>
        </w:tc>
        <w:tc>
          <w:tcPr>
            <w:tcW w:w="2127" w:type="pct"/>
            <w:tcBorders>
              <w:top w:val="single" w:sz="6" w:space="0" w:color="000000"/>
              <w:left w:val="single" w:sz="6" w:space="0" w:color="000000"/>
              <w:bottom w:val="single" w:sz="6" w:space="0" w:color="000000"/>
              <w:right w:val="single" w:sz="6" w:space="0" w:color="000000"/>
            </w:tcBorders>
            <w:vAlign w:val="center"/>
          </w:tcPr>
          <w:p w14:paraId="5B08597D" w14:textId="77777777" w:rsidR="004D319B" w:rsidRPr="006B6DB1" w:rsidRDefault="004D319B" w:rsidP="004D319B">
            <w:pPr>
              <w:keepNext/>
              <w:keepLines/>
              <w:spacing w:before="40" w:after="40"/>
              <w:jc w:val="center"/>
              <w:rPr>
                <w:sz w:val="20"/>
                <w:szCs w:val="20"/>
              </w:rPr>
            </w:pPr>
            <w:r w:rsidRPr="006B6DB1">
              <w:rPr>
                <w:sz w:val="20"/>
                <w:szCs w:val="20"/>
              </w:rPr>
              <w:t>9</w:t>
            </w:r>
          </w:p>
        </w:tc>
        <w:tc>
          <w:tcPr>
            <w:tcW w:w="1143" w:type="pct"/>
            <w:tcBorders>
              <w:top w:val="single" w:sz="6" w:space="0" w:color="000000"/>
              <w:left w:val="single" w:sz="6" w:space="0" w:color="000000"/>
              <w:bottom w:val="single" w:sz="6" w:space="0" w:color="000000"/>
              <w:right w:val="single" w:sz="6" w:space="0" w:color="000000"/>
            </w:tcBorders>
            <w:vAlign w:val="center"/>
          </w:tcPr>
          <w:p w14:paraId="6A5E0572" w14:textId="77777777" w:rsidR="004D319B" w:rsidRPr="006B6DB1" w:rsidRDefault="004D319B" w:rsidP="004D319B">
            <w:pPr>
              <w:keepNext/>
              <w:keepLines/>
              <w:spacing w:before="40" w:after="40"/>
              <w:jc w:val="center"/>
              <w:rPr>
                <w:sz w:val="20"/>
                <w:szCs w:val="20"/>
              </w:rPr>
            </w:pPr>
            <w:r w:rsidRPr="006B6DB1">
              <w:rPr>
                <w:sz w:val="20"/>
                <w:szCs w:val="20"/>
              </w:rPr>
              <w:t>2.821</w:t>
            </w:r>
          </w:p>
        </w:tc>
      </w:tr>
      <w:tr w:rsidR="004D319B" w:rsidRPr="006B6DB1" w14:paraId="6ED5B14A" w14:textId="77777777" w:rsidTr="004D319B">
        <w:trPr>
          <w:trHeight w:val="29"/>
        </w:trPr>
        <w:tc>
          <w:tcPr>
            <w:tcW w:w="1730" w:type="pct"/>
            <w:tcBorders>
              <w:top w:val="single" w:sz="6" w:space="0" w:color="000000"/>
              <w:left w:val="single" w:sz="6" w:space="0" w:color="000000"/>
              <w:bottom w:val="single" w:sz="6" w:space="0" w:color="000000"/>
              <w:right w:val="single" w:sz="6" w:space="0" w:color="000000"/>
            </w:tcBorders>
            <w:vAlign w:val="center"/>
          </w:tcPr>
          <w:p w14:paraId="131ADF70" w14:textId="77777777" w:rsidR="004D319B" w:rsidRPr="006B6DB1" w:rsidRDefault="004D319B" w:rsidP="004D319B">
            <w:pPr>
              <w:keepNext/>
              <w:keepLines/>
              <w:spacing w:before="40" w:after="40"/>
              <w:jc w:val="center"/>
              <w:rPr>
                <w:sz w:val="20"/>
                <w:szCs w:val="20"/>
              </w:rPr>
            </w:pPr>
            <w:r w:rsidRPr="006B6DB1">
              <w:rPr>
                <w:sz w:val="20"/>
                <w:szCs w:val="20"/>
              </w:rPr>
              <w:t>11</w:t>
            </w:r>
          </w:p>
        </w:tc>
        <w:tc>
          <w:tcPr>
            <w:tcW w:w="2127" w:type="pct"/>
            <w:tcBorders>
              <w:top w:val="single" w:sz="6" w:space="0" w:color="000000"/>
              <w:left w:val="single" w:sz="6" w:space="0" w:color="000000"/>
              <w:bottom w:val="single" w:sz="6" w:space="0" w:color="000000"/>
              <w:right w:val="single" w:sz="6" w:space="0" w:color="000000"/>
            </w:tcBorders>
            <w:vAlign w:val="center"/>
          </w:tcPr>
          <w:p w14:paraId="08FA8875" w14:textId="77777777" w:rsidR="004D319B" w:rsidRPr="006B6DB1" w:rsidRDefault="004D319B" w:rsidP="004D319B">
            <w:pPr>
              <w:keepNext/>
              <w:keepLines/>
              <w:spacing w:before="40" w:after="40"/>
              <w:jc w:val="center"/>
              <w:rPr>
                <w:sz w:val="20"/>
                <w:szCs w:val="20"/>
              </w:rPr>
            </w:pPr>
            <w:r w:rsidRPr="006B6DB1">
              <w:rPr>
                <w:sz w:val="20"/>
                <w:szCs w:val="20"/>
              </w:rPr>
              <w:t>10</w:t>
            </w:r>
          </w:p>
        </w:tc>
        <w:tc>
          <w:tcPr>
            <w:tcW w:w="1143" w:type="pct"/>
            <w:tcBorders>
              <w:top w:val="single" w:sz="6" w:space="0" w:color="000000"/>
              <w:left w:val="single" w:sz="6" w:space="0" w:color="000000"/>
              <w:bottom w:val="single" w:sz="6" w:space="0" w:color="000000"/>
              <w:right w:val="single" w:sz="6" w:space="0" w:color="000000"/>
            </w:tcBorders>
            <w:vAlign w:val="center"/>
          </w:tcPr>
          <w:p w14:paraId="0E51AFE6" w14:textId="77777777" w:rsidR="004D319B" w:rsidRPr="006B6DB1" w:rsidRDefault="004D319B" w:rsidP="004D319B">
            <w:pPr>
              <w:keepNext/>
              <w:keepLines/>
              <w:spacing w:before="40" w:after="40"/>
              <w:jc w:val="center"/>
              <w:rPr>
                <w:sz w:val="20"/>
                <w:szCs w:val="20"/>
              </w:rPr>
            </w:pPr>
            <w:r w:rsidRPr="006B6DB1">
              <w:rPr>
                <w:sz w:val="20"/>
                <w:szCs w:val="20"/>
              </w:rPr>
              <w:t>2.764</w:t>
            </w:r>
          </w:p>
        </w:tc>
      </w:tr>
      <w:tr w:rsidR="004D319B" w:rsidRPr="006B6DB1" w14:paraId="3A7AA680" w14:textId="77777777" w:rsidTr="004D319B">
        <w:trPr>
          <w:trHeight w:val="29"/>
        </w:trPr>
        <w:tc>
          <w:tcPr>
            <w:tcW w:w="1730" w:type="pct"/>
            <w:tcBorders>
              <w:top w:val="single" w:sz="6" w:space="0" w:color="000000"/>
              <w:left w:val="single" w:sz="6" w:space="0" w:color="000000"/>
              <w:bottom w:val="single" w:sz="6" w:space="0" w:color="000000"/>
              <w:right w:val="single" w:sz="6" w:space="0" w:color="000000"/>
            </w:tcBorders>
            <w:vAlign w:val="center"/>
          </w:tcPr>
          <w:p w14:paraId="16FF6091" w14:textId="77777777" w:rsidR="004D319B" w:rsidRPr="006B6DB1" w:rsidRDefault="004D319B" w:rsidP="004D319B">
            <w:pPr>
              <w:keepNext/>
              <w:keepLines/>
              <w:spacing w:before="40" w:after="40"/>
              <w:jc w:val="center"/>
              <w:rPr>
                <w:sz w:val="20"/>
                <w:szCs w:val="20"/>
              </w:rPr>
            </w:pPr>
            <w:r w:rsidRPr="006B6DB1">
              <w:rPr>
                <w:sz w:val="20"/>
                <w:szCs w:val="20"/>
              </w:rPr>
              <w:t>16</w:t>
            </w:r>
          </w:p>
        </w:tc>
        <w:tc>
          <w:tcPr>
            <w:tcW w:w="2127" w:type="pct"/>
            <w:tcBorders>
              <w:top w:val="single" w:sz="6" w:space="0" w:color="000000"/>
              <w:left w:val="single" w:sz="6" w:space="0" w:color="000000"/>
              <w:bottom w:val="single" w:sz="6" w:space="0" w:color="000000"/>
              <w:right w:val="single" w:sz="6" w:space="0" w:color="000000"/>
            </w:tcBorders>
            <w:vAlign w:val="center"/>
          </w:tcPr>
          <w:p w14:paraId="5E2857BE" w14:textId="77777777" w:rsidR="004D319B" w:rsidRPr="006B6DB1" w:rsidRDefault="004D319B" w:rsidP="004D319B">
            <w:pPr>
              <w:keepNext/>
              <w:keepLines/>
              <w:spacing w:before="40" w:after="40"/>
              <w:jc w:val="center"/>
              <w:rPr>
                <w:sz w:val="20"/>
                <w:szCs w:val="20"/>
              </w:rPr>
            </w:pPr>
            <w:r w:rsidRPr="006B6DB1">
              <w:rPr>
                <w:sz w:val="20"/>
                <w:szCs w:val="20"/>
              </w:rPr>
              <w:t>15</w:t>
            </w:r>
          </w:p>
        </w:tc>
        <w:tc>
          <w:tcPr>
            <w:tcW w:w="1143" w:type="pct"/>
            <w:tcBorders>
              <w:top w:val="single" w:sz="6" w:space="0" w:color="000000"/>
              <w:left w:val="single" w:sz="6" w:space="0" w:color="000000"/>
              <w:bottom w:val="single" w:sz="6" w:space="0" w:color="000000"/>
              <w:right w:val="single" w:sz="6" w:space="0" w:color="000000"/>
            </w:tcBorders>
            <w:vAlign w:val="center"/>
          </w:tcPr>
          <w:p w14:paraId="4CBAEF49" w14:textId="77777777" w:rsidR="004D319B" w:rsidRPr="006B6DB1" w:rsidRDefault="004D319B" w:rsidP="004D319B">
            <w:pPr>
              <w:keepNext/>
              <w:keepLines/>
              <w:spacing w:before="40" w:after="40"/>
              <w:jc w:val="center"/>
              <w:rPr>
                <w:sz w:val="20"/>
                <w:szCs w:val="20"/>
              </w:rPr>
            </w:pPr>
            <w:r w:rsidRPr="006B6DB1">
              <w:rPr>
                <w:sz w:val="20"/>
                <w:szCs w:val="20"/>
              </w:rPr>
              <w:t>2.602</w:t>
            </w:r>
          </w:p>
        </w:tc>
      </w:tr>
    </w:tbl>
    <w:p w14:paraId="0E525452" w14:textId="77777777" w:rsidR="00087C5E" w:rsidRPr="00A36485" w:rsidRDefault="00223181" w:rsidP="006B6DB1">
      <w:pPr>
        <w:pStyle w:val="ListParagraph"/>
        <w:keepNext/>
        <w:keepLines/>
        <w:spacing w:after="160" w:line="259" w:lineRule="auto"/>
        <w:ind w:left="1440" w:firstLine="720"/>
        <w:rPr>
          <w:rFonts w:ascii="Franklin Gothic Book" w:hAnsi="Franklin Gothic Book"/>
          <w:sz w:val="20"/>
          <w:szCs w:val="20"/>
        </w:rPr>
      </w:pPr>
      <w:proofErr w:type="gramStart"/>
      <w:r w:rsidRPr="004D319B">
        <w:rPr>
          <w:b/>
          <w:sz w:val="20"/>
          <w:szCs w:val="20"/>
        </w:rPr>
        <w:t xml:space="preserve">Students’ </w:t>
      </w:r>
      <w:r w:rsidRPr="004D319B">
        <w:rPr>
          <w:b/>
          <w:i/>
          <w:sz w:val="20"/>
          <w:szCs w:val="20"/>
        </w:rPr>
        <w:t>t</w:t>
      </w:r>
      <w:proofErr w:type="gramEnd"/>
      <w:r w:rsidRPr="004D319B">
        <w:rPr>
          <w:b/>
          <w:i/>
          <w:sz w:val="20"/>
          <w:szCs w:val="20"/>
        </w:rPr>
        <w:t xml:space="preserve"> </w:t>
      </w:r>
      <w:r w:rsidRPr="004D319B">
        <w:rPr>
          <w:b/>
          <w:sz w:val="20"/>
          <w:szCs w:val="20"/>
        </w:rPr>
        <w:t>Values at the 99 Percent Confidence Level</w:t>
      </w:r>
    </w:p>
    <w:p w14:paraId="07797CC6" w14:textId="77777777" w:rsidR="00223181" w:rsidRPr="00A36485" w:rsidRDefault="00223181" w:rsidP="00C0639C">
      <w:pPr>
        <w:spacing w:after="160" w:line="259" w:lineRule="auto"/>
        <w:rPr>
          <w:rFonts w:ascii="Franklin Gothic Book" w:hAnsi="Franklin Gothic Book"/>
          <w:sz w:val="20"/>
          <w:szCs w:val="20"/>
        </w:rPr>
      </w:pPr>
    </w:p>
    <w:p w14:paraId="5AB46722" w14:textId="77777777" w:rsidR="008B1D40" w:rsidRPr="00A36485" w:rsidRDefault="008B1D40" w:rsidP="00C0639C">
      <w:pPr>
        <w:spacing w:after="160" w:line="259" w:lineRule="auto"/>
        <w:rPr>
          <w:rFonts w:ascii="Franklin Gothic Book" w:hAnsi="Franklin Gothic Book"/>
          <w:sz w:val="20"/>
          <w:szCs w:val="20"/>
        </w:rPr>
      </w:pPr>
    </w:p>
    <w:p w14:paraId="55E56DD3" w14:textId="77777777" w:rsidR="00366C21" w:rsidRPr="00A36485" w:rsidRDefault="00366C21" w:rsidP="00C0639C">
      <w:pPr>
        <w:spacing w:after="160" w:line="259" w:lineRule="auto"/>
        <w:rPr>
          <w:rFonts w:ascii="Franklin Gothic Book" w:hAnsi="Franklin Gothic Book"/>
          <w:sz w:val="20"/>
          <w:szCs w:val="20"/>
        </w:rPr>
      </w:pPr>
      <w:r w:rsidRPr="00A36485">
        <w:rPr>
          <w:rFonts w:ascii="Franklin Gothic Book" w:hAnsi="Franklin Gothic Book"/>
          <w:sz w:val="20"/>
          <w:szCs w:val="20"/>
        </w:rPr>
        <w:br w:type="page"/>
      </w:r>
    </w:p>
    <w:p w14:paraId="5DB315C3" w14:textId="77777777" w:rsidR="008B1D40" w:rsidRPr="00A36485" w:rsidRDefault="008B1D40" w:rsidP="00C0639C">
      <w:pPr>
        <w:spacing w:after="160" w:line="259" w:lineRule="auto"/>
        <w:rPr>
          <w:rFonts w:ascii="Franklin Gothic Book" w:hAnsi="Franklin Gothic Book"/>
          <w:sz w:val="20"/>
          <w:szCs w:val="20"/>
        </w:rPr>
      </w:pPr>
    </w:p>
    <w:p w14:paraId="3A56B913" w14:textId="77777777" w:rsidR="00571D96" w:rsidRPr="004D319B" w:rsidRDefault="00456D6D" w:rsidP="00C0639C">
      <w:pPr>
        <w:spacing w:after="160" w:line="259" w:lineRule="auto"/>
        <w:jc w:val="center"/>
        <w:rPr>
          <w:b/>
          <w:sz w:val="20"/>
          <w:szCs w:val="20"/>
        </w:rPr>
      </w:pPr>
      <w:r w:rsidRPr="004D319B">
        <w:rPr>
          <w:b/>
          <w:sz w:val="20"/>
          <w:szCs w:val="20"/>
        </w:rPr>
        <w:t xml:space="preserve">Table </w:t>
      </w:r>
      <w:r w:rsidR="00F76FD5">
        <w:rPr>
          <w:b/>
          <w:sz w:val="20"/>
          <w:szCs w:val="20"/>
        </w:rPr>
        <w:t>6</w:t>
      </w:r>
      <w:r w:rsidR="00482EE4" w:rsidRPr="004D319B">
        <w:rPr>
          <w:b/>
          <w:sz w:val="20"/>
          <w:szCs w:val="20"/>
        </w:rPr>
        <w:t>.2</w:t>
      </w:r>
      <w:r w:rsidRPr="004D319B">
        <w:rPr>
          <w:b/>
          <w:sz w:val="20"/>
          <w:szCs w:val="20"/>
        </w:rPr>
        <w:t xml:space="preserve">.  </w:t>
      </w:r>
      <w:r w:rsidRPr="004D319B">
        <w:rPr>
          <w:b/>
          <w:caps/>
          <w:sz w:val="20"/>
          <w:szCs w:val="20"/>
        </w:rPr>
        <w:t xml:space="preserve">Frequency of </w:t>
      </w:r>
      <w:r w:rsidR="006D4B4C" w:rsidRPr="004D319B">
        <w:rPr>
          <w:b/>
          <w:caps/>
          <w:sz w:val="20"/>
          <w:szCs w:val="20"/>
        </w:rPr>
        <w:t>Routine</w:t>
      </w:r>
      <w:r w:rsidR="00014AC1" w:rsidRPr="004D319B">
        <w:rPr>
          <w:b/>
          <w:caps/>
          <w:sz w:val="20"/>
          <w:szCs w:val="20"/>
        </w:rPr>
        <w:t xml:space="preserve"> </w:t>
      </w:r>
      <w:r w:rsidRPr="004D319B">
        <w:rPr>
          <w:b/>
          <w:caps/>
          <w:sz w:val="20"/>
          <w:szCs w:val="20"/>
        </w:rPr>
        <w:t>Calibration, Blank and QC Sample</w:t>
      </w:r>
      <w:r w:rsidR="00014AC1" w:rsidRPr="004D319B">
        <w:rPr>
          <w:b/>
          <w:caps/>
          <w:sz w:val="20"/>
          <w:szCs w:val="20"/>
        </w:rPr>
        <w:t>s</w:t>
      </w:r>
    </w:p>
    <w:tbl>
      <w:tblPr>
        <w:tblStyle w:val="TableGrid8"/>
        <w:tblW w:w="9064" w:type="dxa"/>
        <w:tblInd w:w="828" w:type="dxa"/>
        <w:tblLook w:val="0420" w:firstRow="1" w:lastRow="0" w:firstColumn="0" w:lastColumn="0" w:noHBand="0" w:noVBand="1"/>
      </w:tblPr>
      <w:tblGrid>
        <w:gridCol w:w="1954"/>
        <w:gridCol w:w="2430"/>
        <w:gridCol w:w="1980"/>
        <w:gridCol w:w="2700"/>
        <w:tblGridChange w:id="103">
          <w:tblGrid>
            <w:gridCol w:w="1954"/>
            <w:gridCol w:w="2430"/>
            <w:gridCol w:w="1980"/>
            <w:gridCol w:w="2700"/>
          </w:tblGrid>
        </w:tblGridChange>
      </w:tblGrid>
      <w:tr w:rsidR="00EB2F3C" w:rsidRPr="004D319B" w14:paraId="369AE65B" w14:textId="77777777" w:rsidTr="00502C4A">
        <w:trPr>
          <w:cnfStyle w:val="100000000000" w:firstRow="1" w:lastRow="0" w:firstColumn="0" w:lastColumn="0" w:oddVBand="0" w:evenVBand="0" w:oddHBand="0" w:evenHBand="0" w:firstRowFirstColumn="0" w:firstRowLastColumn="0" w:lastRowFirstColumn="0" w:lastRowLastColumn="0"/>
          <w:trHeight w:val="422"/>
        </w:trPr>
        <w:tc>
          <w:tcPr>
            <w:tcW w:w="1954" w:type="dxa"/>
            <w:tcBorders>
              <w:top w:val="single" w:sz="6" w:space="0" w:color="1F497D" w:themeColor="text2"/>
              <w:left w:val="single" w:sz="6" w:space="0" w:color="1F497D" w:themeColor="text2"/>
              <w:bottom w:val="single" w:sz="6" w:space="0" w:color="1F497D" w:themeColor="text2"/>
              <w:right w:val="single" w:sz="6" w:space="0" w:color="1F497D" w:themeColor="text2"/>
            </w:tcBorders>
            <w:shd w:val="clear" w:color="auto" w:fill="C6D9F1" w:themeFill="text2" w:themeFillTint="33"/>
            <w:vAlign w:val="center"/>
          </w:tcPr>
          <w:p w14:paraId="2C06E293" w14:textId="77777777" w:rsidR="00D47F41" w:rsidRPr="004D319B" w:rsidRDefault="00087C5E" w:rsidP="004D319B">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color w:val="auto"/>
                <w:sz w:val="20"/>
                <w:szCs w:val="20"/>
                <w:shd w:val="clear" w:color="000080" w:fill="B8CCE4" w:themeFill="accent1" w:themeFillTint="66"/>
              </w:rPr>
            </w:pPr>
            <w:r w:rsidRPr="004D319B">
              <w:rPr>
                <w:color w:val="auto"/>
                <w:sz w:val="20"/>
                <w:szCs w:val="20"/>
                <w:shd w:val="clear" w:color="000080" w:fill="B8CCE4" w:themeFill="accent1" w:themeFillTint="66"/>
              </w:rPr>
              <w:t xml:space="preserve">  </w:t>
            </w:r>
            <w:r w:rsidR="00D47F41" w:rsidRPr="004D319B">
              <w:rPr>
                <w:color w:val="auto"/>
                <w:sz w:val="20"/>
                <w:szCs w:val="20"/>
                <w:shd w:val="clear" w:color="000080" w:fill="B8CCE4" w:themeFill="accent1" w:themeFillTint="66"/>
              </w:rPr>
              <w:t>Control Sample</w:t>
            </w:r>
          </w:p>
        </w:tc>
        <w:tc>
          <w:tcPr>
            <w:tcW w:w="2430" w:type="dxa"/>
            <w:tcBorders>
              <w:top w:val="single" w:sz="6" w:space="0" w:color="1F497D" w:themeColor="text2"/>
              <w:left w:val="single" w:sz="6" w:space="0" w:color="1F497D" w:themeColor="text2"/>
              <w:bottom w:val="single" w:sz="6" w:space="0" w:color="1F497D" w:themeColor="text2"/>
              <w:right w:val="single" w:sz="6" w:space="0" w:color="1F497D" w:themeColor="text2"/>
            </w:tcBorders>
            <w:shd w:val="clear" w:color="auto" w:fill="C6D9F1" w:themeFill="text2" w:themeFillTint="33"/>
            <w:vAlign w:val="center"/>
          </w:tcPr>
          <w:p w14:paraId="1F2EDE9F" w14:textId="77777777" w:rsidR="00D47F41" w:rsidRPr="004D319B" w:rsidRDefault="00D47F41" w:rsidP="004D319B">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color w:val="auto"/>
                <w:sz w:val="20"/>
                <w:szCs w:val="20"/>
                <w:shd w:val="clear" w:color="000080" w:fill="B8CCE4" w:themeFill="accent1" w:themeFillTint="66"/>
              </w:rPr>
            </w:pPr>
            <w:r w:rsidRPr="004D319B">
              <w:rPr>
                <w:color w:val="auto"/>
                <w:sz w:val="20"/>
                <w:szCs w:val="20"/>
                <w:shd w:val="clear" w:color="000080" w:fill="B8CCE4" w:themeFill="accent1" w:themeFillTint="66"/>
              </w:rPr>
              <w:t>Frequency of Application</w:t>
            </w:r>
          </w:p>
        </w:tc>
        <w:tc>
          <w:tcPr>
            <w:tcW w:w="1980" w:type="dxa"/>
            <w:tcBorders>
              <w:top w:val="single" w:sz="6" w:space="0" w:color="1F497D" w:themeColor="text2"/>
              <w:left w:val="single" w:sz="6" w:space="0" w:color="1F497D" w:themeColor="text2"/>
              <w:bottom w:val="single" w:sz="6" w:space="0" w:color="1F497D" w:themeColor="text2"/>
              <w:right w:val="single" w:sz="6" w:space="0" w:color="1F497D" w:themeColor="text2"/>
            </w:tcBorders>
            <w:shd w:val="clear" w:color="auto" w:fill="C6D9F1" w:themeFill="text2" w:themeFillTint="33"/>
            <w:vAlign w:val="center"/>
          </w:tcPr>
          <w:p w14:paraId="641F3C99" w14:textId="77777777" w:rsidR="00D47F41" w:rsidRPr="004D319B" w:rsidRDefault="00D47F41" w:rsidP="004D319B">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color w:val="auto"/>
                <w:sz w:val="20"/>
                <w:szCs w:val="20"/>
                <w:shd w:val="clear" w:color="000080" w:fill="B8CCE4" w:themeFill="accent1" w:themeFillTint="66"/>
              </w:rPr>
            </w:pPr>
            <w:r w:rsidRPr="004D319B">
              <w:rPr>
                <w:color w:val="auto"/>
                <w:sz w:val="20"/>
                <w:szCs w:val="20"/>
                <w:shd w:val="clear" w:color="000080" w:fill="B8CCE4" w:themeFill="accent1" w:themeFillTint="66"/>
              </w:rPr>
              <w:t>Acceptance Criteri</w:t>
            </w:r>
            <w:r w:rsidR="00800A6E" w:rsidRPr="004D319B">
              <w:rPr>
                <w:color w:val="auto"/>
                <w:sz w:val="20"/>
                <w:szCs w:val="20"/>
                <w:shd w:val="clear" w:color="000080" w:fill="B8CCE4" w:themeFill="accent1" w:themeFillTint="66"/>
              </w:rPr>
              <w:t>a</w:t>
            </w:r>
          </w:p>
        </w:tc>
        <w:tc>
          <w:tcPr>
            <w:tcW w:w="2700" w:type="dxa"/>
            <w:tcBorders>
              <w:top w:val="single" w:sz="6" w:space="0" w:color="1F497D" w:themeColor="text2"/>
              <w:left w:val="single" w:sz="6" w:space="0" w:color="1F497D" w:themeColor="text2"/>
              <w:bottom w:val="single" w:sz="6" w:space="0" w:color="1F497D" w:themeColor="text2"/>
              <w:right w:val="single" w:sz="6" w:space="0" w:color="1F497D" w:themeColor="text2"/>
            </w:tcBorders>
            <w:shd w:val="clear" w:color="auto" w:fill="C6D9F1" w:themeFill="text2" w:themeFillTint="33"/>
            <w:vAlign w:val="center"/>
          </w:tcPr>
          <w:p w14:paraId="1D649453" w14:textId="77777777" w:rsidR="00D47F41" w:rsidRPr="004D319B" w:rsidRDefault="00D47F41" w:rsidP="004D319B">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rPr>
                <w:color w:val="auto"/>
                <w:sz w:val="20"/>
                <w:szCs w:val="20"/>
                <w:shd w:val="clear" w:color="000080" w:fill="B8CCE4" w:themeFill="accent1" w:themeFillTint="66"/>
              </w:rPr>
            </w:pPr>
            <w:r w:rsidRPr="004D319B">
              <w:rPr>
                <w:color w:val="auto"/>
                <w:sz w:val="20"/>
                <w:szCs w:val="20"/>
                <w:shd w:val="clear" w:color="000080" w:fill="B8CCE4" w:themeFill="accent1" w:themeFillTint="66"/>
              </w:rPr>
              <w:t>Corrective Action</w:t>
            </w:r>
          </w:p>
        </w:tc>
      </w:tr>
      <w:tr w:rsidR="00D47F41" w:rsidRPr="004D319B" w14:paraId="536AB46B" w14:textId="77777777" w:rsidTr="008A6EFB">
        <w:trPr>
          <w:trHeight w:val="750"/>
        </w:trPr>
        <w:tc>
          <w:tcPr>
            <w:tcW w:w="1954" w:type="dxa"/>
            <w:tcBorders>
              <w:top w:val="single" w:sz="6" w:space="0" w:color="1F497D" w:themeColor="text2"/>
            </w:tcBorders>
            <w:shd w:val="clear" w:color="auto" w:fill="E6F9CF"/>
            <w:vAlign w:val="center"/>
          </w:tcPr>
          <w:p w14:paraId="6F83FF5B" w14:textId="77777777" w:rsidR="00D47F41" w:rsidRPr="004D319B" w:rsidRDefault="00D47F41" w:rsidP="004D319B">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sz w:val="20"/>
              </w:rPr>
            </w:pPr>
            <w:r w:rsidRPr="004D319B">
              <w:rPr>
                <w:sz w:val="20"/>
              </w:rPr>
              <w:t>Instrument Calibration</w:t>
            </w:r>
          </w:p>
        </w:tc>
        <w:tc>
          <w:tcPr>
            <w:tcW w:w="2430" w:type="dxa"/>
            <w:tcBorders>
              <w:top w:val="single" w:sz="6" w:space="0" w:color="1F497D" w:themeColor="text2"/>
            </w:tcBorders>
            <w:vAlign w:val="center"/>
          </w:tcPr>
          <w:p w14:paraId="35E83F25" w14:textId="3B2F0C15" w:rsidR="00D47F41" w:rsidRPr="004D319B" w:rsidRDefault="00D47F41" w:rsidP="004D319B">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sz w:val="20"/>
              </w:rPr>
            </w:pPr>
            <w:r w:rsidRPr="004D319B">
              <w:rPr>
                <w:sz w:val="20"/>
              </w:rPr>
              <w:t>Each analy</w:t>
            </w:r>
            <w:r w:rsidR="00014AC1" w:rsidRPr="004D319B">
              <w:rPr>
                <w:sz w:val="20"/>
              </w:rPr>
              <w:t>sis day</w:t>
            </w:r>
            <w:r w:rsidR="00AA3112" w:rsidRPr="004D319B">
              <w:rPr>
                <w:sz w:val="20"/>
              </w:rPr>
              <w:t xml:space="preserve"> unless otherwise specified in</w:t>
            </w:r>
            <w:r w:rsidR="00F965A6" w:rsidRPr="004D319B">
              <w:rPr>
                <w:sz w:val="20"/>
              </w:rPr>
              <w:t xml:space="preserve"> </w:t>
            </w:r>
            <w:r w:rsidR="00AA3112" w:rsidRPr="004D319B">
              <w:rPr>
                <w:sz w:val="20"/>
              </w:rPr>
              <w:t>method</w:t>
            </w:r>
            <w:ins w:id="104" w:author="Mary Ellen Ley" w:date="2017-01-03T12:51:00Z">
              <w:r w:rsidR="00CE481B">
                <w:rPr>
                  <w:sz w:val="20"/>
                </w:rPr>
                <w:t>.</w:t>
              </w:r>
            </w:ins>
          </w:p>
        </w:tc>
        <w:tc>
          <w:tcPr>
            <w:tcW w:w="1980" w:type="dxa"/>
            <w:tcBorders>
              <w:top w:val="single" w:sz="6" w:space="0" w:color="1F497D" w:themeColor="text2"/>
            </w:tcBorders>
            <w:vAlign w:val="center"/>
          </w:tcPr>
          <w:p w14:paraId="29CB364D" w14:textId="77777777" w:rsidR="00AA3112" w:rsidRPr="004D319B" w:rsidRDefault="00F965A6" w:rsidP="004D319B">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sz w:val="20"/>
              </w:rPr>
            </w:pPr>
            <w:r w:rsidRPr="004D319B">
              <w:rPr>
                <w:sz w:val="20"/>
              </w:rPr>
              <w:t xml:space="preserve">Using all </w:t>
            </w:r>
            <w:r w:rsidR="003943CF" w:rsidRPr="004D319B">
              <w:rPr>
                <w:sz w:val="20"/>
              </w:rPr>
              <w:t>standards in curve</w:t>
            </w:r>
            <w:r w:rsidRPr="004D319B">
              <w:rPr>
                <w:sz w:val="20"/>
              </w:rPr>
              <w:t xml:space="preserve">, </w:t>
            </w:r>
            <w:r w:rsidR="00AE6DCB" w:rsidRPr="004D319B">
              <w:rPr>
                <w:sz w:val="20"/>
              </w:rPr>
              <w:t xml:space="preserve">r </w:t>
            </w:r>
            <w:r w:rsidRPr="004D319B">
              <w:rPr>
                <w:sz w:val="20"/>
              </w:rPr>
              <w:t>≥</w:t>
            </w:r>
            <w:r w:rsidR="00AE6DCB" w:rsidRPr="004D319B">
              <w:rPr>
                <w:sz w:val="20"/>
              </w:rPr>
              <w:t xml:space="preserve"> 0.995</w:t>
            </w:r>
            <w:r w:rsidRPr="004D319B">
              <w:rPr>
                <w:sz w:val="20"/>
              </w:rPr>
              <w:t>.</w:t>
            </w:r>
          </w:p>
          <w:p w14:paraId="73EEE2DD" w14:textId="77777777" w:rsidR="00AE6DCB" w:rsidRPr="004D319B" w:rsidRDefault="00AA3112" w:rsidP="004D319B">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sz w:val="20"/>
              </w:rPr>
            </w:pPr>
            <w:r w:rsidRPr="004D319B">
              <w:rPr>
                <w:sz w:val="20"/>
              </w:rPr>
              <w:t>L</w:t>
            </w:r>
            <w:r w:rsidR="00AE6DCB" w:rsidRPr="004D319B">
              <w:rPr>
                <w:sz w:val="20"/>
              </w:rPr>
              <w:t>inear at PQL</w:t>
            </w:r>
          </w:p>
        </w:tc>
        <w:tc>
          <w:tcPr>
            <w:tcW w:w="2700" w:type="dxa"/>
            <w:tcBorders>
              <w:top w:val="single" w:sz="6" w:space="0" w:color="1F497D" w:themeColor="text2"/>
            </w:tcBorders>
            <w:vAlign w:val="center"/>
          </w:tcPr>
          <w:p w14:paraId="2E822FA6" w14:textId="77777777" w:rsidR="00D47F41" w:rsidRPr="004D319B" w:rsidRDefault="00D47F41" w:rsidP="004D319B">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sz w:val="20"/>
              </w:rPr>
            </w:pPr>
            <w:r w:rsidRPr="004D319B">
              <w:rPr>
                <w:sz w:val="20"/>
              </w:rPr>
              <w:t xml:space="preserve">Repeat </w:t>
            </w:r>
            <w:r w:rsidR="00F965A6" w:rsidRPr="004D319B">
              <w:rPr>
                <w:sz w:val="20"/>
              </w:rPr>
              <w:t>f</w:t>
            </w:r>
            <w:r w:rsidR="00800A6E" w:rsidRPr="004D319B">
              <w:rPr>
                <w:sz w:val="20"/>
              </w:rPr>
              <w:t xml:space="preserve">ull </w:t>
            </w:r>
            <w:r w:rsidR="00F965A6" w:rsidRPr="004D319B">
              <w:rPr>
                <w:sz w:val="20"/>
              </w:rPr>
              <w:t>c</w:t>
            </w:r>
            <w:r w:rsidRPr="004D319B">
              <w:rPr>
                <w:sz w:val="20"/>
              </w:rPr>
              <w:t>alibration</w:t>
            </w:r>
            <w:r w:rsidR="00087C5E" w:rsidRPr="004D319B">
              <w:rPr>
                <w:sz w:val="20"/>
              </w:rPr>
              <w:t>.</w:t>
            </w:r>
          </w:p>
        </w:tc>
      </w:tr>
      <w:tr w:rsidR="00711058" w:rsidRPr="004D319B" w14:paraId="0636CD36" w14:textId="77777777" w:rsidTr="008A6EFB">
        <w:trPr>
          <w:trHeight w:val="741"/>
        </w:trPr>
        <w:tc>
          <w:tcPr>
            <w:tcW w:w="1954" w:type="dxa"/>
            <w:shd w:val="clear" w:color="auto" w:fill="E6F9CF"/>
            <w:vAlign w:val="center"/>
          </w:tcPr>
          <w:p w14:paraId="3F9840CB" w14:textId="77777777" w:rsidR="00711058" w:rsidRPr="004D319B" w:rsidRDefault="00711058" w:rsidP="004D319B">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sz w:val="20"/>
              </w:rPr>
            </w:pPr>
            <w:r w:rsidRPr="004D319B">
              <w:rPr>
                <w:sz w:val="20"/>
              </w:rPr>
              <w:t>Initial Calibration Verification</w:t>
            </w:r>
            <w:r w:rsidR="00B74155" w:rsidRPr="004D319B">
              <w:rPr>
                <w:sz w:val="20"/>
              </w:rPr>
              <w:t xml:space="preserve"> (ICV)</w:t>
            </w:r>
          </w:p>
        </w:tc>
        <w:tc>
          <w:tcPr>
            <w:tcW w:w="2430" w:type="dxa"/>
            <w:vAlign w:val="center"/>
          </w:tcPr>
          <w:p w14:paraId="4EFA7001" w14:textId="16EF5268" w:rsidR="00711058" w:rsidRPr="004D319B" w:rsidRDefault="00B74155" w:rsidP="004D319B">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sz w:val="20"/>
              </w:rPr>
            </w:pPr>
            <w:r w:rsidRPr="004D319B">
              <w:rPr>
                <w:sz w:val="20"/>
              </w:rPr>
              <w:t>After calibration standards, prior to sample analysis</w:t>
            </w:r>
            <w:ins w:id="105" w:author="Mary Ellen Ley" w:date="2017-01-03T12:51:00Z">
              <w:r w:rsidR="00CE481B">
                <w:rPr>
                  <w:sz w:val="20"/>
                </w:rPr>
                <w:t>.</w:t>
              </w:r>
            </w:ins>
          </w:p>
        </w:tc>
        <w:tc>
          <w:tcPr>
            <w:tcW w:w="1980" w:type="dxa"/>
            <w:vAlign w:val="center"/>
          </w:tcPr>
          <w:p w14:paraId="78A7C268" w14:textId="162A00A1" w:rsidR="00711058" w:rsidRPr="004D319B" w:rsidRDefault="00641D94" w:rsidP="004D319B">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sz w:val="20"/>
              </w:rPr>
            </w:pPr>
            <w:r w:rsidRPr="004D319B">
              <w:rPr>
                <w:sz w:val="20"/>
              </w:rPr>
              <w:t xml:space="preserve">90-110% </w:t>
            </w:r>
            <w:del w:id="106" w:author="Mary Ellen Ley" w:date="2017-01-03T12:51:00Z">
              <w:r w:rsidRPr="004D319B">
                <w:rPr>
                  <w:sz w:val="20"/>
                </w:rPr>
                <w:delText>recovery</w:delText>
              </w:r>
            </w:del>
            <w:ins w:id="107" w:author="Mary Ellen Ley" w:date="2017-01-03T12:51:00Z">
              <w:r w:rsidRPr="004D319B">
                <w:rPr>
                  <w:sz w:val="20"/>
                </w:rPr>
                <w:t>recovery</w:t>
              </w:r>
              <w:r w:rsidR="00AF2F6B" w:rsidRPr="00AF2F6B">
                <w:rPr>
                  <w:sz w:val="20"/>
                  <w:vertAlign w:val="superscript"/>
                </w:rPr>
                <w:t>1</w:t>
              </w:r>
            </w:ins>
            <w:r w:rsidRPr="004D319B">
              <w:rPr>
                <w:sz w:val="20"/>
              </w:rPr>
              <w:t xml:space="preserve"> </w:t>
            </w:r>
            <w:r w:rsidR="00B74155" w:rsidRPr="004D319B">
              <w:rPr>
                <w:sz w:val="20"/>
              </w:rPr>
              <w:t>of known concentration</w:t>
            </w:r>
          </w:p>
        </w:tc>
        <w:tc>
          <w:tcPr>
            <w:tcW w:w="2700" w:type="dxa"/>
            <w:vAlign w:val="center"/>
          </w:tcPr>
          <w:p w14:paraId="56DA0D23" w14:textId="77777777" w:rsidR="00711058" w:rsidRPr="004D319B" w:rsidRDefault="00B74155" w:rsidP="004D319B">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sz w:val="20"/>
              </w:rPr>
            </w:pPr>
            <w:r w:rsidRPr="004D319B">
              <w:rPr>
                <w:sz w:val="20"/>
              </w:rPr>
              <w:t>Recalibrate and verify prior to analysis</w:t>
            </w:r>
            <w:r w:rsidR="00053B2C" w:rsidRPr="004D319B">
              <w:rPr>
                <w:sz w:val="20"/>
              </w:rPr>
              <w:t>.</w:t>
            </w:r>
          </w:p>
        </w:tc>
      </w:tr>
      <w:tr w:rsidR="00A31F62" w:rsidRPr="004D319B" w14:paraId="380CF489" w14:textId="77777777" w:rsidTr="008A6EFB">
        <w:trPr>
          <w:trHeight w:val="809"/>
        </w:trPr>
        <w:tc>
          <w:tcPr>
            <w:tcW w:w="1954" w:type="dxa"/>
            <w:shd w:val="clear" w:color="auto" w:fill="E6F9CF"/>
            <w:vAlign w:val="center"/>
          </w:tcPr>
          <w:p w14:paraId="78CFA65B" w14:textId="6466CB0C" w:rsidR="00A31F62" w:rsidRPr="004D319B" w:rsidRDefault="00A31F62" w:rsidP="004D319B">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sz w:val="20"/>
              </w:rPr>
            </w:pPr>
            <w:moveToRangeStart w:id="108" w:author="Mary Ellen Ley" w:date="2017-01-03T12:51:00Z" w:name="move471211244"/>
            <w:moveTo w:id="109" w:author="Mary Ellen Ley" w:date="2017-01-03T12:51:00Z">
              <w:r w:rsidRPr="004D319B">
                <w:rPr>
                  <w:sz w:val="20"/>
                </w:rPr>
                <w:t>Method Blank</w:t>
              </w:r>
            </w:moveTo>
            <w:moveToRangeEnd w:id="108"/>
            <w:del w:id="110" w:author="Mary Ellen Ley" w:date="2017-01-03T12:51:00Z">
              <w:r w:rsidR="00F965A6" w:rsidRPr="004D319B">
                <w:rPr>
                  <w:sz w:val="20"/>
                </w:rPr>
                <w:delText>Lab Control Sample  (LCS) – 2</w:delText>
              </w:r>
              <w:r w:rsidR="00F965A6" w:rsidRPr="004D319B">
                <w:rPr>
                  <w:sz w:val="20"/>
                  <w:vertAlign w:val="superscript"/>
                </w:rPr>
                <w:delText>nd</w:delText>
              </w:r>
              <w:r w:rsidR="00F965A6" w:rsidRPr="004D319B">
                <w:rPr>
                  <w:sz w:val="20"/>
                </w:rPr>
                <w:delText xml:space="preserve"> source </w:delText>
              </w:r>
              <w:r w:rsidR="00087C5E" w:rsidRPr="004D319B">
                <w:rPr>
                  <w:sz w:val="20"/>
                </w:rPr>
                <w:delText xml:space="preserve">or </w:delText>
              </w:r>
              <w:r w:rsidR="00F965A6" w:rsidRPr="004D319B">
                <w:rPr>
                  <w:sz w:val="20"/>
                </w:rPr>
                <w:delText>CRM</w:delText>
              </w:r>
            </w:del>
          </w:p>
        </w:tc>
        <w:tc>
          <w:tcPr>
            <w:tcW w:w="2430" w:type="dxa"/>
            <w:vAlign w:val="center"/>
          </w:tcPr>
          <w:p w14:paraId="512DD9E2" w14:textId="56886BCB" w:rsidR="00A31F62" w:rsidRPr="004D319B" w:rsidRDefault="00F965A6" w:rsidP="004D319B">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sz w:val="20"/>
              </w:rPr>
            </w:pPr>
            <w:del w:id="111" w:author="Mary Ellen Ley" w:date="2017-01-03T12:51:00Z">
              <w:r w:rsidRPr="004D319B">
                <w:rPr>
                  <w:sz w:val="20"/>
                </w:rPr>
                <w:delText>After</w:delText>
              </w:r>
              <w:r w:rsidR="00B74155" w:rsidRPr="004D319B">
                <w:rPr>
                  <w:sz w:val="20"/>
                </w:rPr>
                <w:delText xml:space="preserve"> calibration, prior to sample analysis</w:delText>
              </w:r>
            </w:del>
            <w:ins w:id="112" w:author="Mary Ellen Ley" w:date="2017-01-03T12:51:00Z">
              <w:r w:rsidR="00A31F62" w:rsidRPr="004D319B">
                <w:rPr>
                  <w:sz w:val="20"/>
                </w:rPr>
                <w:t>Beginning and end of preparation batch (20 samples)</w:t>
              </w:r>
              <w:r w:rsidR="00CE481B">
                <w:rPr>
                  <w:sz w:val="20"/>
                </w:rPr>
                <w:t>.</w:t>
              </w:r>
            </w:ins>
          </w:p>
        </w:tc>
        <w:tc>
          <w:tcPr>
            <w:tcW w:w="1980" w:type="dxa"/>
            <w:vAlign w:val="center"/>
          </w:tcPr>
          <w:p w14:paraId="670C916F" w14:textId="4A9C1BD1" w:rsidR="00A31F62" w:rsidRPr="004D319B" w:rsidRDefault="00641D94" w:rsidP="00502C4A">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sz w:val="20"/>
              </w:rPr>
            </w:pPr>
            <w:del w:id="113" w:author="Mary Ellen Ley" w:date="2017-01-03T12:51:00Z">
              <w:r w:rsidRPr="004D319B">
                <w:rPr>
                  <w:sz w:val="20"/>
                </w:rPr>
                <w:delText>90-110% recovery</w:delText>
              </w:r>
              <w:r w:rsidR="00F965A6" w:rsidRPr="004D319B">
                <w:rPr>
                  <w:sz w:val="20"/>
                </w:rPr>
                <w:delText xml:space="preserve"> of known concentration</w:delText>
              </w:r>
            </w:del>
            <w:ins w:id="114" w:author="Mary Ellen Ley" w:date="2017-01-03T12:51:00Z">
              <w:r w:rsidR="00502C4A">
                <w:rPr>
                  <w:sz w:val="20"/>
                </w:rPr>
                <w:t>&lt;</w:t>
              </w:r>
              <w:r w:rsidR="00A31F62" w:rsidRPr="004D319B">
                <w:rPr>
                  <w:sz w:val="20"/>
                </w:rPr>
                <w:t xml:space="preserve"> </w:t>
              </w:r>
              <w:r w:rsidR="00502C4A">
                <w:rPr>
                  <w:sz w:val="20"/>
                </w:rPr>
                <w:t>Reporting limit or PQL</w:t>
              </w:r>
            </w:ins>
          </w:p>
        </w:tc>
        <w:tc>
          <w:tcPr>
            <w:tcW w:w="2700" w:type="dxa"/>
            <w:vAlign w:val="center"/>
          </w:tcPr>
          <w:p w14:paraId="68344376" w14:textId="61E40F4B" w:rsidR="00A31F62" w:rsidRPr="004D319B" w:rsidRDefault="00A31F62" w:rsidP="004D319B">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sz w:val="20"/>
              </w:rPr>
            </w:pPr>
            <w:moveToRangeStart w:id="115" w:author="Mary Ellen Ley" w:date="2017-01-03T12:51:00Z" w:name="move471211245"/>
            <w:moveTo w:id="116" w:author="Mary Ellen Ley" w:date="2017-01-03T12:51:00Z">
              <w:r w:rsidRPr="004D319B">
                <w:rPr>
                  <w:sz w:val="20"/>
                </w:rPr>
                <w:t xml:space="preserve">Reanalyze another aliquot of blank solution. </w:t>
              </w:r>
            </w:moveTo>
            <w:moveToRangeEnd w:id="115"/>
            <w:del w:id="117" w:author="Mary Ellen Ley" w:date="2017-01-03T12:51:00Z">
              <w:r w:rsidR="00F965A6" w:rsidRPr="004D319B">
                <w:rPr>
                  <w:sz w:val="20"/>
                </w:rPr>
                <w:delText>Recalibrate</w:delText>
              </w:r>
              <w:r w:rsidR="00053B2C" w:rsidRPr="004D319B">
                <w:rPr>
                  <w:sz w:val="20"/>
                </w:rPr>
                <w:delText xml:space="preserve"> and verify prior to analysis.</w:delText>
              </w:r>
            </w:del>
            <w:ins w:id="118" w:author="Mary Ellen Ley" w:date="2017-01-03T12:51:00Z">
              <w:r w:rsidRPr="004D319B">
                <w:rPr>
                  <w:sz w:val="20"/>
                </w:rPr>
                <w:t xml:space="preserve">Investigate </w:t>
              </w:r>
              <w:r w:rsidR="00B71658">
                <w:rPr>
                  <w:sz w:val="20"/>
                </w:rPr>
                <w:t xml:space="preserve">possible </w:t>
              </w:r>
              <w:r w:rsidRPr="004D319B">
                <w:rPr>
                  <w:sz w:val="20"/>
                </w:rPr>
                <w:t xml:space="preserve">sources of contamination.  </w:t>
              </w:r>
            </w:ins>
          </w:p>
        </w:tc>
      </w:tr>
      <w:tr w:rsidR="00A31F62" w:rsidRPr="004D319B" w14:paraId="56A2A3A3" w14:textId="77777777" w:rsidTr="008A6EFB">
        <w:trPr>
          <w:trHeight w:val="764"/>
        </w:trPr>
        <w:tc>
          <w:tcPr>
            <w:tcW w:w="1954" w:type="dxa"/>
            <w:shd w:val="clear" w:color="auto" w:fill="E6F9CF"/>
            <w:vAlign w:val="center"/>
          </w:tcPr>
          <w:p w14:paraId="640E1079" w14:textId="052B9F72" w:rsidR="00A31F62" w:rsidRPr="004D319B" w:rsidRDefault="00A31F62" w:rsidP="008A6EFB">
            <w:pPr>
              <w:widowControl/>
              <w:tabs>
                <w:tab w:val="left" w:pos="-1440"/>
                <w:tab w:val="left" w:pos="-720"/>
                <w:tab w:val="left" w:pos="1890"/>
                <w:tab w:val="left" w:pos="2760"/>
                <w:tab w:val="left" w:pos="4200"/>
                <w:tab w:val="left" w:pos="5040"/>
                <w:tab w:val="left" w:pos="5760"/>
                <w:tab w:val="left" w:pos="6480"/>
                <w:tab w:val="left" w:pos="7200"/>
                <w:tab w:val="left" w:pos="7920"/>
                <w:tab w:val="left" w:pos="8640"/>
                <w:tab w:val="left" w:pos="9360"/>
              </w:tabs>
              <w:spacing w:before="40" w:after="40"/>
              <w:ind w:right="-108" w:firstLine="0"/>
              <w:rPr>
                <w:sz w:val="20"/>
              </w:rPr>
            </w:pPr>
            <w:ins w:id="119" w:author="Mary Ellen Ley" w:date="2017-01-03T12:51:00Z">
              <w:r w:rsidRPr="004D319B">
                <w:rPr>
                  <w:sz w:val="20"/>
                </w:rPr>
                <w:t>Continuing Calibration Verification (</w:t>
              </w:r>
              <w:commentRangeStart w:id="120"/>
              <w:r w:rsidRPr="004D319B">
                <w:rPr>
                  <w:sz w:val="20"/>
                </w:rPr>
                <w:t>CCV</w:t>
              </w:r>
              <w:commentRangeEnd w:id="120"/>
              <w:r w:rsidR="00B350CB">
                <w:rPr>
                  <w:rStyle w:val="CommentReference"/>
                </w:rPr>
                <w:commentReference w:id="120"/>
              </w:r>
              <w:r w:rsidRPr="004D319B">
                <w:rPr>
                  <w:sz w:val="20"/>
                </w:rPr>
                <w:t>)</w:t>
              </w:r>
            </w:ins>
            <w:moveFromRangeStart w:id="121" w:author="Mary Ellen Ley" w:date="2017-01-03T12:51:00Z" w:name="move471211244"/>
            <w:moveFrom w:id="122" w:author="Mary Ellen Ley" w:date="2017-01-03T12:51:00Z">
              <w:r w:rsidRPr="004D319B">
                <w:rPr>
                  <w:sz w:val="20"/>
                </w:rPr>
                <w:t>Method Blank</w:t>
              </w:r>
            </w:moveFrom>
            <w:moveFromRangeEnd w:id="121"/>
          </w:p>
        </w:tc>
        <w:tc>
          <w:tcPr>
            <w:tcW w:w="2430" w:type="dxa"/>
            <w:vAlign w:val="center"/>
          </w:tcPr>
          <w:p w14:paraId="0A9AD098" w14:textId="42C418FD" w:rsidR="00A31F62" w:rsidRPr="004D319B" w:rsidRDefault="00A31F62" w:rsidP="004D319B">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sz w:val="20"/>
              </w:rPr>
            </w:pPr>
            <w:del w:id="123" w:author="Mary Ellen Ley" w:date="2017-01-03T12:51:00Z">
              <w:r w:rsidRPr="004D319B">
                <w:rPr>
                  <w:sz w:val="20"/>
                </w:rPr>
                <w:delText>Beginning</w:delText>
              </w:r>
            </w:del>
            <w:ins w:id="124" w:author="Mary Ellen Ley" w:date="2017-01-03T12:51:00Z">
              <w:r w:rsidRPr="004D319B">
                <w:rPr>
                  <w:sz w:val="20"/>
                </w:rPr>
                <w:t xml:space="preserve">After </w:t>
              </w:r>
              <w:r w:rsidR="00B74155" w:rsidRPr="004D319B">
                <w:rPr>
                  <w:sz w:val="20"/>
                </w:rPr>
                <w:t>every 10 samples</w:t>
              </w:r>
            </w:ins>
            <w:r w:rsidR="00B74155" w:rsidRPr="004D319B">
              <w:rPr>
                <w:sz w:val="20"/>
              </w:rPr>
              <w:t xml:space="preserve"> and end of </w:t>
            </w:r>
            <w:del w:id="125" w:author="Mary Ellen Ley" w:date="2017-01-03T12:51:00Z">
              <w:r w:rsidRPr="004D319B">
                <w:rPr>
                  <w:sz w:val="20"/>
                </w:rPr>
                <w:delText>preparation batch (20 samples)</w:delText>
              </w:r>
            </w:del>
            <w:ins w:id="126" w:author="Mary Ellen Ley" w:date="2017-01-03T12:51:00Z">
              <w:r w:rsidR="00B74155" w:rsidRPr="004D319B">
                <w:rPr>
                  <w:sz w:val="20"/>
                </w:rPr>
                <w:t>run</w:t>
              </w:r>
              <w:r w:rsidR="00CE481B">
                <w:rPr>
                  <w:sz w:val="20"/>
                </w:rPr>
                <w:t>.</w:t>
              </w:r>
            </w:ins>
          </w:p>
        </w:tc>
        <w:tc>
          <w:tcPr>
            <w:tcW w:w="1980" w:type="dxa"/>
            <w:vAlign w:val="center"/>
          </w:tcPr>
          <w:p w14:paraId="70411A80" w14:textId="77FF67F7" w:rsidR="00A31F62" w:rsidRPr="004D319B" w:rsidRDefault="00C96FC0" w:rsidP="004D319B">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sz w:val="20"/>
              </w:rPr>
            </w:pPr>
            <w:del w:id="127" w:author="Mary Ellen Ley" w:date="2017-01-03T12:51:00Z">
              <w:r>
                <w:rPr>
                  <w:sz w:val="20"/>
                </w:rPr>
                <w:delText>Qualify</w:delText>
              </w:r>
              <w:r w:rsidR="00A31F62" w:rsidRPr="004D319B">
                <w:rPr>
                  <w:sz w:val="20"/>
                </w:rPr>
                <w:delText xml:space="preserve"> sample results if blank ≥ PQL</w:delText>
              </w:r>
            </w:del>
            <w:ins w:id="128" w:author="Mary Ellen Ley" w:date="2017-01-03T12:51:00Z">
              <w:r w:rsidR="00641D94" w:rsidRPr="004D319B">
                <w:rPr>
                  <w:sz w:val="20"/>
                </w:rPr>
                <w:t>90-110% recovery</w:t>
              </w:r>
              <w:r w:rsidR="00AF2F6B" w:rsidRPr="00AF2F6B">
                <w:rPr>
                  <w:sz w:val="20"/>
                  <w:vertAlign w:val="superscript"/>
                </w:rPr>
                <w:t>1</w:t>
              </w:r>
              <w:r w:rsidR="00A31F62" w:rsidRPr="004D319B">
                <w:rPr>
                  <w:sz w:val="20"/>
                </w:rPr>
                <w:t xml:space="preserve"> of known concentration</w:t>
              </w:r>
            </w:ins>
          </w:p>
        </w:tc>
        <w:tc>
          <w:tcPr>
            <w:tcW w:w="2700" w:type="dxa"/>
            <w:vAlign w:val="center"/>
          </w:tcPr>
          <w:p w14:paraId="0CA2A50D" w14:textId="076C43A4" w:rsidR="00A31F62" w:rsidRPr="004D319B" w:rsidRDefault="00A31F62" w:rsidP="004D319B">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sz w:val="20"/>
              </w:rPr>
            </w:pPr>
            <w:moveFromRangeStart w:id="129" w:author="Mary Ellen Ley" w:date="2017-01-03T12:51:00Z" w:name="move471211245"/>
            <w:moveFrom w:id="130" w:author="Mary Ellen Ley" w:date="2017-01-03T12:51:00Z">
              <w:r w:rsidRPr="004D319B">
                <w:rPr>
                  <w:sz w:val="20"/>
                </w:rPr>
                <w:t xml:space="preserve">Reanalyze another aliquot of blank solution. </w:t>
              </w:r>
            </w:moveFrom>
            <w:moveFromRangeEnd w:id="129"/>
            <w:r w:rsidRPr="004D319B">
              <w:rPr>
                <w:sz w:val="20"/>
              </w:rPr>
              <w:t xml:space="preserve">Investigate </w:t>
            </w:r>
            <w:del w:id="131" w:author="Mary Ellen Ley" w:date="2017-01-03T12:51:00Z">
              <w:r w:rsidR="00B71658">
                <w:rPr>
                  <w:sz w:val="20"/>
                </w:rPr>
                <w:delText xml:space="preserve">possible </w:delText>
              </w:r>
              <w:r w:rsidRPr="004D319B">
                <w:rPr>
                  <w:sz w:val="20"/>
                </w:rPr>
                <w:delText xml:space="preserve">sources of contamination. </w:delText>
              </w:r>
            </w:del>
            <w:ins w:id="132" w:author="Mary Ellen Ley" w:date="2017-01-03T12:51:00Z">
              <w:r w:rsidRPr="004D319B">
                <w:rPr>
                  <w:sz w:val="20"/>
                </w:rPr>
                <w:t>problem; rerun all samples following the last in-control CCV.</w:t>
              </w:r>
            </w:ins>
            <w:r w:rsidRPr="004D319B">
              <w:rPr>
                <w:sz w:val="20"/>
              </w:rPr>
              <w:t xml:space="preserve"> </w:t>
            </w:r>
          </w:p>
        </w:tc>
      </w:tr>
      <w:tr w:rsidR="00A31F62" w:rsidRPr="004D319B" w14:paraId="3D80D5DE" w14:textId="77777777" w:rsidTr="008A6EFB">
        <w:trPr>
          <w:trHeight w:val="980"/>
        </w:trPr>
        <w:tc>
          <w:tcPr>
            <w:tcW w:w="1954" w:type="dxa"/>
            <w:shd w:val="clear" w:color="auto" w:fill="E6F9CF"/>
            <w:vAlign w:val="center"/>
          </w:tcPr>
          <w:p w14:paraId="386C7BBB" w14:textId="5F6BB08F" w:rsidR="00A31F62" w:rsidRPr="004D319B" w:rsidRDefault="00A31F62" w:rsidP="008A6EFB">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sz w:val="20"/>
              </w:rPr>
            </w:pPr>
            <w:del w:id="133" w:author="Mary Ellen Ley" w:date="2017-01-03T12:51:00Z">
              <w:r w:rsidRPr="004D319B">
                <w:rPr>
                  <w:sz w:val="20"/>
                </w:rPr>
                <w:delText>Continuing Calibration Verification (CCV)</w:delText>
              </w:r>
            </w:del>
            <w:ins w:id="134" w:author="Mary Ellen Ley" w:date="2017-01-03T12:51:00Z">
              <w:r w:rsidRPr="004D319B">
                <w:rPr>
                  <w:sz w:val="20"/>
                </w:rPr>
                <w:t>Spike</w:t>
              </w:r>
              <w:r w:rsidR="00111003">
                <w:rPr>
                  <w:sz w:val="20"/>
                </w:rPr>
                <w:t>d</w:t>
              </w:r>
              <w:r w:rsidRPr="004D319B">
                <w:rPr>
                  <w:sz w:val="20"/>
                </w:rPr>
                <w:t xml:space="preserve"> Sample</w:t>
              </w:r>
            </w:ins>
          </w:p>
        </w:tc>
        <w:tc>
          <w:tcPr>
            <w:tcW w:w="2430" w:type="dxa"/>
            <w:vAlign w:val="center"/>
          </w:tcPr>
          <w:p w14:paraId="34D394C5" w14:textId="4D6626DC" w:rsidR="00A31F62" w:rsidRPr="004D319B" w:rsidRDefault="00A31F62" w:rsidP="00CE481B">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sz w:val="20"/>
              </w:rPr>
            </w:pPr>
            <w:del w:id="135" w:author="Mary Ellen Ley" w:date="2017-01-03T12:51:00Z">
              <w:r w:rsidRPr="004D319B">
                <w:rPr>
                  <w:sz w:val="20"/>
                </w:rPr>
                <w:delText xml:space="preserve">After </w:delText>
              </w:r>
              <w:r w:rsidR="00B74155" w:rsidRPr="004D319B">
                <w:rPr>
                  <w:sz w:val="20"/>
                </w:rPr>
                <w:delText>every 10</w:delText>
              </w:r>
            </w:del>
            <w:ins w:id="136" w:author="Mary Ellen Ley" w:date="2017-01-03T12:51:00Z">
              <w:r w:rsidR="00CE481B">
                <w:rPr>
                  <w:sz w:val="20"/>
                </w:rPr>
                <w:t xml:space="preserve">≥ 1 </w:t>
              </w:r>
              <w:r w:rsidRPr="004D319B">
                <w:rPr>
                  <w:sz w:val="20"/>
                </w:rPr>
                <w:t>per 20</w:t>
              </w:r>
            </w:ins>
            <w:r w:rsidRPr="004D319B">
              <w:rPr>
                <w:sz w:val="20"/>
              </w:rPr>
              <w:t xml:space="preserve"> samples</w:t>
            </w:r>
            <w:del w:id="137" w:author="Mary Ellen Ley" w:date="2017-01-03T12:51:00Z">
              <w:r w:rsidR="00B74155" w:rsidRPr="004D319B">
                <w:rPr>
                  <w:sz w:val="20"/>
                </w:rPr>
                <w:delText xml:space="preserve"> and end of run</w:delText>
              </w:r>
            </w:del>
          </w:p>
        </w:tc>
        <w:tc>
          <w:tcPr>
            <w:tcW w:w="1980" w:type="dxa"/>
            <w:vAlign w:val="center"/>
          </w:tcPr>
          <w:p w14:paraId="33FF0942" w14:textId="62EDA3F4" w:rsidR="00A31F62" w:rsidRPr="004D319B" w:rsidRDefault="00A31F62" w:rsidP="004D319B">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ins w:id="138" w:author="Mary Ellen Ley" w:date="2017-01-03T12:51:00Z"/>
                <w:sz w:val="20"/>
              </w:rPr>
            </w:pPr>
            <w:moveToRangeStart w:id="139" w:author="Mary Ellen Ley" w:date="2017-01-03T12:51:00Z" w:name="move471211246"/>
            <w:moveTo w:id="140" w:author="Mary Ellen Ley" w:date="2017-01-03T12:51:00Z">
              <w:r w:rsidRPr="004D319B">
                <w:rPr>
                  <w:sz w:val="20"/>
                </w:rPr>
                <w:t>Analyte</w:t>
              </w:r>
              <w:r w:rsidR="00053B2C" w:rsidRPr="004D319B">
                <w:rPr>
                  <w:sz w:val="20"/>
                </w:rPr>
                <w:t>-</w:t>
              </w:r>
              <w:r w:rsidRPr="004D319B">
                <w:rPr>
                  <w:sz w:val="20"/>
                </w:rPr>
                <w:t>specific</w:t>
              </w:r>
            </w:moveTo>
            <w:moveToRangeEnd w:id="139"/>
            <w:del w:id="141" w:author="Mary Ellen Ley" w:date="2017-01-03T12:51:00Z">
              <w:r w:rsidR="00641D94" w:rsidRPr="004D319B">
                <w:rPr>
                  <w:sz w:val="20"/>
                </w:rPr>
                <w:delText>90-110% recovery</w:delText>
              </w:r>
              <w:r w:rsidRPr="004D319B">
                <w:rPr>
                  <w:sz w:val="20"/>
                </w:rPr>
                <w:delText xml:space="preserve"> of known concentration</w:delText>
              </w:r>
            </w:del>
            <w:ins w:id="142" w:author="Mary Ellen Ley" w:date="2017-01-03T12:51:00Z">
              <w:r w:rsidR="00C96FC0">
                <w:rPr>
                  <w:sz w:val="20"/>
                </w:rPr>
                <w:t xml:space="preserve"> </w:t>
              </w:r>
            </w:ins>
          </w:p>
          <w:p w14:paraId="5A12EB96" w14:textId="77777777" w:rsidR="00A31F62" w:rsidRPr="004D319B" w:rsidRDefault="00A31F62" w:rsidP="004D319B">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sz w:val="20"/>
              </w:rPr>
            </w:pPr>
            <w:ins w:id="143" w:author="Mary Ellen Ley" w:date="2017-01-03T12:51:00Z">
              <w:r w:rsidRPr="004D319B">
                <w:rPr>
                  <w:sz w:val="20"/>
                </w:rPr>
                <w:t xml:space="preserve">See Table </w:t>
              </w:r>
              <w:r w:rsidR="00C148AB">
                <w:rPr>
                  <w:sz w:val="20"/>
                </w:rPr>
                <w:t>2</w:t>
              </w:r>
              <w:r w:rsidRPr="004D319B">
                <w:rPr>
                  <w:sz w:val="20"/>
                </w:rPr>
                <w:t>.3</w:t>
              </w:r>
              <w:r w:rsidR="00C96FC0">
                <w:rPr>
                  <w:sz w:val="20"/>
                </w:rPr>
                <w:t>.</w:t>
              </w:r>
            </w:ins>
          </w:p>
        </w:tc>
        <w:tc>
          <w:tcPr>
            <w:tcW w:w="2700" w:type="dxa"/>
            <w:vAlign w:val="center"/>
          </w:tcPr>
          <w:p w14:paraId="22E4C5B1" w14:textId="51B7C645" w:rsidR="00A31F62" w:rsidRPr="004D319B" w:rsidRDefault="00A31F62" w:rsidP="00CE481B">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sz w:val="20"/>
              </w:rPr>
            </w:pPr>
            <w:del w:id="144" w:author="Mary Ellen Ley" w:date="2017-01-03T12:51:00Z">
              <w:r w:rsidRPr="004D319B">
                <w:rPr>
                  <w:sz w:val="20"/>
                </w:rPr>
                <w:delText xml:space="preserve">Investigate problem; rerun all samples following the last in-control CCV. </w:delText>
              </w:r>
            </w:del>
            <w:ins w:id="145" w:author="Mary Ellen Ley" w:date="2017-01-03T12:51:00Z">
              <w:r w:rsidRPr="004D319B">
                <w:rPr>
                  <w:sz w:val="20"/>
                </w:rPr>
                <w:t>Spike another sample aliquot and analyze.</w:t>
              </w:r>
              <w:r w:rsidR="00B71658">
                <w:rPr>
                  <w:sz w:val="20"/>
                </w:rPr>
                <w:t xml:space="preserve"> If still exceeds </w:t>
              </w:r>
              <w:r w:rsidR="006958B6">
                <w:rPr>
                  <w:sz w:val="20"/>
                </w:rPr>
                <w:t>criteri</w:t>
              </w:r>
              <w:r w:rsidR="00CE481B">
                <w:rPr>
                  <w:sz w:val="20"/>
                </w:rPr>
                <w:t>on</w:t>
              </w:r>
              <w:r w:rsidR="00B71658">
                <w:rPr>
                  <w:sz w:val="20"/>
                </w:rPr>
                <w:t>, s</w:t>
              </w:r>
              <w:r w:rsidRPr="004D319B">
                <w:rPr>
                  <w:sz w:val="20"/>
                </w:rPr>
                <w:t>uspect matrix interference</w:t>
              </w:r>
              <w:r w:rsidR="00255553" w:rsidRPr="004D319B">
                <w:rPr>
                  <w:sz w:val="20"/>
                </w:rPr>
                <w:t xml:space="preserve"> and</w:t>
              </w:r>
              <w:r w:rsidRPr="004D319B">
                <w:rPr>
                  <w:sz w:val="20"/>
                </w:rPr>
                <w:t xml:space="preserve"> remove interference if possible.</w:t>
              </w:r>
              <w:r w:rsidR="007A6E3E">
                <w:rPr>
                  <w:sz w:val="20"/>
                </w:rPr>
                <w:t xml:space="preserve"> </w:t>
              </w:r>
            </w:ins>
          </w:p>
        </w:tc>
      </w:tr>
      <w:tr w:rsidR="00A31F62" w:rsidRPr="004D319B" w14:paraId="678A9C89" w14:textId="77777777" w:rsidTr="008A6EFB">
        <w:trPr>
          <w:trHeight w:val="813"/>
        </w:trPr>
        <w:tc>
          <w:tcPr>
            <w:tcW w:w="1954" w:type="dxa"/>
            <w:shd w:val="clear" w:color="auto" w:fill="E6F9CF"/>
            <w:vAlign w:val="center"/>
          </w:tcPr>
          <w:p w14:paraId="129972D4" w14:textId="123E1DDC" w:rsidR="00A31F62" w:rsidRPr="004D319B" w:rsidRDefault="00A31F62" w:rsidP="00B135E2">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sz w:val="20"/>
              </w:rPr>
            </w:pPr>
            <w:del w:id="146" w:author="Mary Ellen Ley" w:date="2017-01-03T12:51:00Z">
              <w:r w:rsidRPr="004D319B">
                <w:rPr>
                  <w:sz w:val="20"/>
                </w:rPr>
                <w:delText>Spike</w:delText>
              </w:r>
            </w:del>
            <w:ins w:id="147" w:author="Mary Ellen Ley" w:date="2017-01-03T12:51:00Z">
              <w:r w:rsidR="00B135E2">
                <w:rPr>
                  <w:sz w:val="20"/>
                </w:rPr>
                <w:t>Laboratory</w:t>
              </w:r>
              <w:r w:rsidR="00B135E2" w:rsidRPr="004D319B">
                <w:rPr>
                  <w:sz w:val="20"/>
                </w:rPr>
                <w:t xml:space="preserve"> </w:t>
              </w:r>
              <w:r w:rsidRPr="004D319B">
                <w:rPr>
                  <w:sz w:val="20"/>
                </w:rPr>
                <w:t>Duplicate</w:t>
              </w:r>
            </w:ins>
            <w:r w:rsidRPr="004D319B">
              <w:rPr>
                <w:sz w:val="20"/>
              </w:rPr>
              <w:t xml:space="preserve"> Sample</w:t>
            </w:r>
          </w:p>
        </w:tc>
        <w:tc>
          <w:tcPr>
            <w:tcW w:w="2430" w:type="dxa"/>
            <w:vAlign w:val="center"/>
          </w:tcPr>
          <w:p w14:paraId="23D6E5F1" w14:textId="740C3DC3" w:rsidR="00A31F62" w:rsidRPr="004D319B" w:rsidRDefault="00A31F62" w:rsidP="004D319B">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sz w:val="20"/>
              </w:rPr>
            </w:pPr>
            <w:del w:id="148" w:author="Mary Ellen Ley" w:date="2017-01-03T12:51:00Z">
              <w:r w:rsidRPr="004D319B">
                <w:rPr>
                  <w:sz w:val="20"/>
                </w:rPr>
                <w:delText>One</w:delText>
              </w:r>
            </w:del>
            <w:ins w:id="149" w:author="Mary Ellen Ley" w:date="2017-01-03T12:51:00Z">
              <w:r w:rsidR="00CE481B">
                <w:rPr>
                  <w:sz w:val="20"/>
                </w:rPr>
                <w:t>≥ 1</w:t>
              </w:r>
            </w:ins>
            <w:r w:rsidR="00502C4A">
              <w:rPr>
                <w:sz w:val="20"/>
              </w:rPr>
              <w:t xml:space="preserve"> </w:t>
            </w:r>
            <w:r w:rsidRPr="004D319B">
              <w:rPr>
                <w:sz w:val="20"/>
              </w:rPr>
              <w:t>per 20 samples</w:t>
            </w:r>
          </w:p>
        </w:tc>
        <w:tc>
          <w:tcPr>
            <w:tcW w:w="1980" w:type="dxa"/>
            <w:vAlign w:val="center"/>
          </w:tcPr>
          <w:p w14:paraId="06400780" w14:textId="14AA4E90" w:rsidR="00C96FC0" w:rsidRPr="00C96FC0" w:rsidRDefault="00C96FC0" w:rsidP="00C96FC0">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sz w:val="20"/>
              </w:rPr>
            </w:pPr>
            <w:r w:rsidRPr="00C96FC0">
              <w:rPr>
                <w:sz w:val="20"/>
              </w:rPr>
              <w:t>Analyte-specific</w:t>
            </w:r>
            <w:del w:id="150" w:author="Mary Ellen Ley" w:date="2017-01-03T12:51:00Z">
              <w:r>
                <w:rPr>
                  <w:sz w:val="20"/>
                </w:rPr>
                <w:delText xml:space="preserve"> </w:delText>
              </w:r>
            </w:del>
          </w:p>
          <w:p w14:paraId="616C6EC6" w14:textId="6494B35E" w:rsidR="00A31F62" w:rsidRPr="004D319B" w:rsidRDefault="00C96FC0" w:rsidP="00C96FC0">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sz w:val="20"/>
              </w:rPr>
            </w:pPr>
            <w:r w:rsidRPr="00C96FC0">
              <w:rPr>
                <w:sz w:val="20"/>
              </w:rPr>
              <w:t>See Table 2.3</w:t>
            </w:r>
            <w:del w:id="151" w:author="Mary Ellen Ley" w:date="2017-01-03T12:51:00Z">
              <w:r>
                <w:rPr>
                  <w:sz w:val="20"/>
                </w:rPr>
                <w:delText>.</w:delText>
              </w:r>
            </w:del>
          </w:p>
        </w:tc>
        <w:tc>
          <w:tcPr>
            <w:tcW w:w="2700" w:type="dxa"/>
            <w:vAlign w:val="center"/>
          </w:tcPr>
          <w:p w14:paraId="17E28164" w14:textId="0C57B0E3" w:rsidR="00A31F62" w:rsidRPr="004D319B" w:rsidRDefault="00A31F62" w:rsidP="00CE481B">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sz w:val="20"/>
              </w:rPr>
            </w:pPr>
            <w:del w:id="152" w:author="Mary Ellen Ley" w:date="2017-01-03T12:51:00Z">
              <w:r w:rsidRPr="004D319B">
                <w:rPr>
                  <w:sz w:val="20"/>
                </w:rPr>
                <w:delText>Spike</w:delText>
              </w:r>
            </w:del>
            <w:ins w:id="153" w:author="Mary Ellen Ley" w:date="2017-01-03T12:51:00Z">
              <w:r w:rsidR="00B71658">
                <w:rPr>
                  <w:sz w:val="20"/>
                </w:rPr>
                <w:t>A</w:t>
              </w:r>
              <w:r w:rsidRPr="004D319B">
                <w:rPr>
                  <w:sz w:val="20"/>
                </w:rPr>
                <w:t>nalyze</w:t>
              </w:r>
            </w:ins>
            <w:r w:rsidRPr="004D319B">
              <w:rPr>
                <w:sz w:val="20"/>
              </w:rPr>
              <w:t xml:space="preserve"> </w:t>
            </w:r>
            <w:r w:rsidR="00B71658">
              <w:rPr>
                <w:sz w:val="20"/>
              </w:rPr>
              <w:t xml:space="preserve">another </w:t>
            </w:r>
            <w:r w:rsidR="00B71658" w:rsidRPr="004D319B">
              <w:rPr>
                <w:sz w:val="20"/>
              </w:rPr>
              <w:t>sample</w:t>
            </w:r>
            <w:r w:rsidR="00B71658">
              <w:rPr>
                <w:sz w:val="20"/>
              </w:rPr>
              <w:t xml:space="preserve"> aliquot</w:t>
            </w:r>
            <w:del w:id="154" w:author="Mary Ellen Ley" w:date="2017-01-03T12:51:00Z">
              <w:r w:rsidRPr="004D319B">
                <w:rPr>
                  <w:sz w:val="20"/>
                </w:rPr>
                <w:delText xml:space="preserve"> and analyze</w:delText>
              </w:r>
            </w:del>
            <w:r w:rsidR="00CF582E">
              <w:rPr>
                <w:sz w:val="20"/>
              </w:rPr>
              <w:t>.</w:t>
            </w:r>
            <w:r w:rsidRPr="004D319B">
              <w:rPr>
                <w:sz w:val="20"/>
              </w:rPr>
              <w:t xml:space="preserve"> </w:t>
            </w:r>
            <w:r w:rsidR="00CF582E">
              <w:rPr>
                <w:sz w:val="20"/>
              </w:rPr>
              <w:t>I</w:t>
            </w:r>
            <w:r w:rsidRPr="004D319B">
              <w:rPr>
                <w:sz w:val="20"/>
              </w:rPr>
              <w:t>f</w:t>
            </w:r>
            <w:r w:rsidR="00B71658">
              <w:rPr>
                <w:sz w:val="20"/>
              </w:rPr>
              <w:t xml:space="preserve"> </w:t>
            </w:r>
            <w:r w:rsidR="00CF582E">
              <w:rPr>
                <w:sz w:val="20"/>
              </w:rPr>
              <w:t xml:space="preserve">still </w:t>
            </w:r>
            <w:r w:rsidR="00B71658">
              <w:rPr>
                <w:sz w:val="20"/>
              </w:rPr>
              <w:t xml:space="preserve">exceeds </w:t>
            </w:r>
            <w:del w:id="155" w:author="Mary Ellen Ley" w:date="2017-01-03T12:51:00Z">
              <w:r w:rsidR="00B71658">
                <w:rPr>
                  <w:sz w:val="20"/>
                </w:rPr>
                <w:delText>control limits, s</w:delText>
              </w:r>
              <w:r w:rsidRPr="004D319B">
                <w:rPr>
                  <w:sz w:val="20"/>
                </w:rPr>
                <w:delText>uspect matrix interference</w:delText>
              </w:r>
              <w:r w:rsidR="00255553" w:rsidRPr="004D319B">
                <w:rPr>
                  <w:sz w:val="20"/>
                </w:rPr>
                <w:delText xml:space="preserve"> and</w:delText>
              </w:r>
              <w:r w:rsidRPr="004D319B">
                <w:rPr>
                  <w:sz w:val="20"/>
                </w:rPr>
                <w:delText xml:space="preserve"> remove interference</w:delText>
              </w:r>
            </w:del>
            <w:ins w:id="156" w:author="Mary Ellen Ley" w:date="2017-01-03T12:51:00Z">
              <w:r w:rsidR="006958B6">
                <w:rPr>
                  <w:sz w:val="20"/>
                </w:rPr>
                <w:t>criteri</w:t>
              </w:r>
              <w:r w:rsidR="00CE481B">
                <w:rPr>
                  <w:sz w:val="20"/>
                </w:rPr>
                <w:t>on</w:t>
              </w:r>
              <w:r w:rsidR="00CF582E">
                <w:rPr>
                  <w:sz w:val="20"/>
                </w:rPr>
                <w:t xml:space="preserve">, </w:t>
              </w:r>
              <w:r w:rsidR="006958B6">
                <w:rPr>
                  <w:sz w:val="20"/>
                </w:rPr>
                <w:t>analyze additional samples in duplicate to determine</w:t>
              </w:r>
            </w:ins>
            <w:r w:rsidR="006958B6">
              <w:rPr>
                <w:sz w:val="20"/>
              </w:rPr>
              <w:t xml:space="preserve"> if </w:t>
            </w:r>
            <w:del w:id="157" w:author="Mary Ellen Ley" w:date="2017-01-03T12:51:00Z">
              <w:r w:rsidRPr="004D319B">
                <w:rPr>
                  <w:sz w:val="20"/>
                </w:rPr>
                <w:delText>possible</w:delText>
              </w:r>
            </w:del>
            <w:ins w:id="158" w:author="Mary Ellen Ley" w:date="2017-01-03T12:51:00Z">
              <w:r w:rsidR="006958B6">
                <w:rPr>
                  <w:sz w:val="20"/>
                </w:rPr>
                <w:t>problem is systematic or sample-specific</w:t>
              </w:r>
            </w:ins>
            <w:r w:rsidR="006958B6">
              <w:rPr>
                <w:sz w:val="20"/>
              </w:rPr>
              <w:t>.</w:t>
            </w:r>
          </w:p>
        </w:tc>
      </w:tr>
      <w:tr w:rsidR="00CE481B" w:rsidRPr="004D319B" w14:paraId="1B285114" w14:textId="77777777" w:rsidTr="008A6EFB">
        <w:trPr>
          <w:trHeight w:val="813"/>
        </w:trPr>
        <w:tc>
          <w:tcPr>
            <w:tcW w:w="1954" w:type="dxa"/>
            <w:shd w:val="clear" w:color="auto" w:fill="E6F9CF"/>
            <w:vAlign w:val="center"/>
          </w:tcPr>
          <w:p w14:paraId="0776D8DE" w14:textId="1B29A612" w:rsidR="00502C4A" w:rsidRDefault="00B135E2" w:rsidP="00502C4A">
            <w:pPr>
              <w:ind w:firstLine="0"/>
              <w:rPr>
                <w:ins w:id="159" w:author="Mary Ellen Ley" w:date="2017-01-03T12:51:00Z"/>
                <w:sz w:val="20"/>
                <w:szCs w:val="20"/>
              </w:rPr>
            </w:pPr>
            <w:del w:id="160" w:author="Mary Ellen Ley" w:date="2017-01-03T12:51:00Z">
              <w:r>
                <w:rPr>
                  <w:sz w:val="20"/>
                </w:rPr>
                <w:delText>Laboratory</w:delText>
              </w:r>
              <w:r w:rsidRPr="004D319B">
                <w:rPr>
                  <w:sz w:val="20"/>
                </w:rPr>
                <w:delText xml:space="preserve"> </w:delText>
              </w:r>
              <w:r w:rsidR="00A31F62" w:rsidRPr="004D319B">
                <w:rPr>
                  <w:sz w:val="20"/>
                </w:rPr>
                <w:delText>Duplicate Sample</w:delText>
              </w:r>
            </w:del>
            <w:ins w:id="161" w:author="Mary Ellen Ley" w:date="2017-01-03T12:51:00Z">
              <w:r w:rsidR="00502C4A">
                <w:rPr>
                  <w:sz w:val="20"/>
                  <w:szCs w:val="20"/>
                </w:rPr>
                <w:t>MDL and PQL Verification Spike</w:t>
              </w:r>
            </w:ins>
          </w:p>
          <w:p w14:paraId="26AAA7CE" w14:textId="77777777" w:rsidR="00CE481B" w:rsidRDefault="00CE481B" w:rsidP="008A6EFB">
            <w:pPr>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sz w:val="20"/>
              </w:rPr>
            </w:pPr>
          </w:p>
        </w:tc>
        <w:tc>
          <w:tcPr>
            <w:tcW w:w="2430" w:type="dxa"/>
            <w:vAlign w:val="center"/>
          </w:tcPr>
          <w:p w14:paraId="54C6EC58" w14:textId="77777777" w:rsidR="00B23981" w:rsidRDefault="00A31F62" w:rsidP="008A6EFB">
            <w:pPr>
              <w:ind w:firstLine="0"/>
              <w:rPr>
                <w:sz w:val="20"/>
              </w:rPr>
            </w:pPr>
            <w:del w:id="162" w:author="Mary Ellen Ley" w:date="2017-01-03T12:51:00Z">
              <w:r w:rsidRPr="004D319B">
                <w:rPr>
                  <w:sz w:val="20"/>
                </w:rPr>
                <w:delText>One per 20 samples</w:delText>
              </w:r>
            </w:del>
          </w:p>
          <w:p w14:paraId="7BF45609" w14:textId="6E65BFF6" w:rsidR="00CE481B" w:rsidRDefault="00502C4A" w:rsidP="008A6EFB">
            <w:pPr>
              <w:ind w:firstLine="0"/>
              <w:rPr>
                <w:sz w:val="20"/>
              </w:rPr>
            </w:pPr>
            <w:ins w:id="163" w:author="Mary Ellen Ley" w:date="2017-01-03T12:51:00Z">
              <w:r>
                <w:rPr>
                  <w:sz w:val="20"/>
                  <w:szCs w:val="20"/>
                </w:rPr>
                <w:t>Every 3 months, two low-level spikes in separate batches. (EPA: at MDL spike conc.)</w:t>
              </w:r>
            </w:ins>
          </w:p>
        </w:tc>
        <w:tc>
          <w:tcPr>
            <w:tcW w:w="1980" w:type="dxa"/>
            <w:vAlign w:val="center"/>
          </w:tcPr>
          <w:p w14:paraId="4E60F63D" w14:textId="77777777" w:rsidR="00C96FC0" w:rsidRPr="00C96FC0" w:rsidRDefault="00502C4A" w:rsidP="00C96FC0">
            <w:pPr>
              <w:widowControl/>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del w:id="164" w:author="Mary Ellen Ley" w:date="2017-01-03T12:51:00Z"/>
                <w:sz w:val="20"/>
              </w:rPr>
            </w:pPr>
            <w:ins w:id="165" w:author="Mary Ellen Ley" w:date="2017-01-03T12:51:00Z">
              <w:r>
                <w:rPr>
                  <w:sz w:val="20"/>
                  <w:szCs w:val="20"/>
                </w:rPr>
                <w:t xml:space="preserve">Detected ≥ MDL and </w:t>
              </w:r>
              <w:r>
                <w:rPr>
                  <w:rFonts w:ascii="Calibri" w:hAnsi="Calibri"/>
                  <w:sz w:val="20"/>
                  <w:szCs w:val="20"/>
                </w:rPr>
                <w:t xml:space="preserve">≤ </w:t>
              </w:r>
              <w:r>
                <w:rPr>
                  <w:sz w:val="20"/>
                  <w:szCs w:val="20"/>
                </w:rPr>
                <w:t>PQL.</w:t>
              </w:r>
            </w:ins>
            <w:moveFromRangeStart w:id="166" w:author="Mary Ellen Ley" w:date="2017-01-03T12:51:00Z" w:name="move471211246"/>
            <w:moveFrom w:id="167" w:author="Mary Ellen Ley" w:date="2017-01-03T12:51:00Z">
              <w:r w:rsidR="00A31F62" w:rsidRPr="004D319B">
                <w:rPr>
                  <w:sz w:val="20"/>
                </w:rPr>
                <w:t>Analyte</w:t>
              </w:r>
              <w:r w:rsidR="00053B2C" w:rsidRPr="004D319B">
                <w:rPr>
                  <w:sz w:val="20"/>
                </w:rPr>
                <w:t>-</w:t>
              </w:r>
              <w:r w:rsidR="00A31F62" w:rsidRPr="004D319B">
                <w:rPr>
                  <w:sz w:val="20"/>
                </w:rPr>
                <w:t>specific</w:t>
              </w:r>
            </w:moveFrom>
            <w:moveFromRangeEnd w:id="166"/>
          </w:p>
          <w:p w14:paraId="67958D0E" w14:textId="78D35939" w:rsidR="00CE481B" w:rsidRPr="00C96FC0" w:rsidRDefault="00C96FC0" w:rsidP="008A6EFB">
            <w:pPr>
              <w:widowControl/>
              <w:autoSpaceDE/>
              <w:autoSpaceDN/>
              <w:adjustRightInd/>
              <w:ind w:firstLine="0"/>
              <w:rPr>
                <w:sz w:val="20"/>
              </w:rPr>
            </w:pPr>
            <w:del w:id="168" w:author="Mary Ellen Ley" w:date="2017-01-03T12:51:00Z">
              <w:r w:rsidRPr="00C96FC0">
                <w:rPr>
                  <w:sz w:val="20"/>
                </w:rPr>
                <w:delText>See Table 2.3</w:delText>
              </w:r>
            </w:del>
          </w:p>
        </w:tc>
        <w:tc>
          <w:tcPr>
            <w:tcW w:w="2700" w:type="dxa"/>
            <w:vAlign w:val="center"/>
          </w:tcPr>
          <w:p w14:paraId="6F51409A" w14:textId="5F12E275" w:rsidR="00CE481B" w:rsidRDefault="00B71658" w:rsidP="008A6EFB">
            <w:pPr>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before="40" w:after="40"/>
              <w:ind w:firstLine="0"/>
              <w:rPr>
                <w:sz w:val="20"/>
              </w:rPr>
            </w:pPr>
            <w:del w:id="169" w:author="Mary Ellen Ley" w:date="2017-01-03T12:51:00Z">
              <w:r>
                <w:rPr>
                  <w:sz w:val="20"/>
                </w:rPr>
                <w:delText>A</w:delText>
              </w:r>
              <w:r w:rsidR="00A31F62" w:rsidRPr="004D319B">
                <w:rPr>
                  <w:sz w:val="20"/>
                </w:rPr>
                <w:delText xml:space="preserve">nalyze </w:delText>
              </w:r>
              <w:r>
                <w:rPr>
                  <w:sz w:val="20"/>
                </w:rPr>
                <w:delText xml:space="preserve">another </w:delText>
              </w:r>
              <w:r w:rsidRPr="004D319B">
                <w:rPr>
                  <w:sz w:val="20"/>
                </w:rPr>
                <w:delText>sample</w:delText>
              </w:r>
              <w:r>
                <w:rPr>
                  <w:sz w:val="20"/>
                </w:rPr>
                <w:delText xml:space="preserve"> aliquot</w:delText>
              </w:r>
              <w:r w:rsidR="00A31F62" w:rsidRPr="004D319B">
                <w:rPr>
                  <w:sz w:val="20"/>
                </w:rPr>
                <w:delText xml:space="preserve">; </w:delText>
              </w:r>
              <w:r>
                <w:rPr>
                  <w:sz w:val="20"/>
                </w:rPr>
                <w:delText xml:space="preserve">qualify </w:delText>
              </w:r>
              <w:r w:rsidR="00A31F62" w:rsidRPr="004D319B">
                <w:rPr>
                  <w:sz w:val="20"/>
                </w:rPr>
                <w:delText>result</w:delText>
              </w:r>
              <w:r>
                <w:rPr>
                  <w:sz w:val="20"/>
                </w:rPr>
                <w:delText>s</w:delText>
              </w:r>
              <w:r w:rsidR="00A31F62" w:rsidRPr="004D319B">
                <w:rPr>
                  <w:sz w:val="20"/>
                </w:rPr>
                <w:delText xml:space="preserve"> </w:delText>
              </w:r>
              <w:r w:rsidR="00A31F62" w:rsidRPr="00C33343">
                <w:rPr>
                  <w:sz w:val="20"/>
                  <w:highlight w:val="yellow"/>
                </w:rPr>
                <w:delText>(</w:delText>
              </w:r>
              <w:r w:rsidRPr="00C33343">
                <w:rPr>
                  <w:sz w:val="20"/>
                  <w:highlight w:val="yellow"/>
                </w:rPr>
                <w:delText>f</w:delText>
              </w:r>
              <w:r w:rsidR="00A31F62" w:rsidRPr="00C33343">
                <w:rPr>
                  <w:sz w:val="20"/>
                  <w:highlight w:val="yellow"/>
                </w:rPr>
                <w:delText>or batch</w:delText>
              </w:r>
              <w:r w:rsidRPr="00C33343">
                <w:rPr>
                  <w:sz w:val="20"/>
                  <w:highlight w:val="yellow"/>
                </w:rPr>
                <w:delText>?</w:delText>
              </w:r>
              <w:r w:rsidR="00A31F62" w:rsidRPr="004D319B">
                <w:rPr>
                  <w:sz w:val="20"/>
                </w:rPr>
                <w:delText>) if</w:delText>
              </w:r>
              <w:r>
                <w:rPr>
                  <w:sz w:val="20"/>
                </w:rPr>
                <w:delText xml:space="preserve"> exceeds control limits.</w:delText>
              </w:r>
            </w:del>
            <w:ins w:id="170" w:author="Mary Ellen Ley" w:date="2017-01-03T12:51:00Z">
              <w:r w:rsidR="00502C4A" w:rsidRPr="00502C4A">
                <w:rPr>
                  <w:sz w:val="20"/>
                </w:rPr>
                <w:t>If the spike is not detected, repeat with a higher concentration spike.</w:t>
              </w:r>
            </w:ins>
          </w:p>
        </w:tc>
      </w:tr>
    </w:tbl>
    <w:p w14:paraId="4BA43159" w14:textId="77777777" w:rsidR="00011733" w:rsidRDefault="00011733" w:rsidP="00C0639C">
      <w:pPr>
        <w:spacing w:after="160" w:line="259" w:lineRule="auto"/>
        <w:rPr>
          <w:rFonts w:ascii="Franklin Gothic Book" w:hAnsi="Franklin Gothic Book"/>
          <w:sz w:val="20"/>
        </w:rPr>
      </w:pPr>
    </w:p>
    <w:p w14:paraId="75060DA7" w14:textId="77777777" w:rsidR="00231AE1" w:rsidRDefault="00231AE1" w:rsidP="00187ACD">
      <w:pPr>
        <w:spacing w:after="120"/>
        <w:ind w:left="720"/>
        <w:rPr>
          <w:ins w:id="171" w:author="Mary Ellen Ley" w:date="2017-01-03T12:51:00Z"/>
          <w:sz w:val="24"/>
          <w:szCs w:val="24"/>
        </w:rPr>
      </w:pPr>
      <w:commentRangeStart w:id="172"/>
      <w:ins w:id="173" w:author="Mary Ellen Ley" w:date="2017-01-03T12:51:00Z">
        <w:r w:rsidRPr="00C1547A">
          <w:rPr>
            <w:sz w:val="20"/>
            <w:vertAlign w:val="superscript"/>
          </w:rPr>
          <w:t>1</w:t>
        </w:r>
        <w:commentRangeEnd w:id="172"/>
        <w:r w:rsidR="00187ACD">
          <w:rPr>
            <w:rStyle w:val="CommentReference"/>
          </w:rPr>
          <w:commentReference w:id="172"/>
        </w:r>
        <w:r w:rsidRPr="00C1547A">
          <w:rPr>
            <w:sz w:val="20"/>
          </w:rPr>
          <w:t xml:space="preserve"> </w:t>
        </w:r>
        <w:r w:rsidR="00C1547A" w:rsidRPr="00C1547A">
          <w:rPr>
            <w:sz w:val="20"/>
          </w:rPr>
          <w:t>Express percent recovery as</w:t>
        </w:r>
        <w:r w:rsidR="00C1547A">
          <w:rPr>
            <w:sz w:val="20"/>
          </w:rPr>
          <w:t>:</w:t>
        </w:r>
        <w:r w:rsidR="00C1547A">
          <w:rPr>
            <w:sz w:val="20"/>
          </w:rPr>
          <w:tab/>
        </w:r>
        <w:r w:rsidR="00C1547A" w:rsidRPr="00C1547A">
          <w:rPr>
            <w:sz w:val="20"/>
          </w:rPr>
          <w:t xml:space="preserve"> </w:t>
        </w:r>
        <w:r w:rsidRPr="00C1547A">
          <w:rPr>
            <w:b/>
            <w:sz w:val="20"/>
          </w:rPr>
          <w:t>%</w:t>
        </w:r>
        <w:r w:rsidR="00C1547A" w:rsidRPr="00C1547A">
          <w:rPr>
            <w:b/>
            <w:sz w:val="20"/>
          </w:rPr>
          <w:t xml:space="preserve"> </w:t>
        </w:r>
        <w:r w:rsidRPr="00C1547A">
          <w:rPr>
            <w:b/>
            <w:sz w:val="20"/>
          </w:rPr>
          <w:t xml:space="preserve">Relative </w:t>
        </w:r>
        <w:proofErr w:type="gramStart"/>
        <w:r w:rsidRPr="00C1547A">
          <w:rPr>
            <w:b/>
            <w:sz w:val="20"/>
          </w:rPr>
          <w:t>Error</w:t>
        </w:r>
        <w:r w:rsidR="00187ACD">
          <w:rPr>
            <w:b/>
            <w:sz w:val="20"/>
          </w:rPr>
          <w:t xml:space="preserve"> </w:t>
        </w:r>
        <w:proofErr w:type="gramEnd"/>
        <m:oMath>
          <m:r>
            <w:rPr>
              <w:rFonts w:ascii="Cambria Math" w:hAnsi="Cambria Math"/>
              <w:sz w:val="24"/>
              <w:szCs w:val="24"/>
            </w:rPr>
            <m:t>=</m:t>
          </m:r>
          <m:f>
            <m:fPr>
              <m:ctrlPr>
                <w:rPr>
                  <w:rFonts w:ascii="Cambria Math" w:hAnsi="Cambria Math"/>
                  <w:b/>
                  <w:i/>
                  <w:sz w:val="24"/>
                  <w:szCs w:val="24"/>
                </w:rPr>
              </m:ctrlPr>
            </m:fPr>
            <m:num>
              <m:sSubSup>
                <m:sSubSupPr>
                  <m:ctrlPr>
                    <w:rPr>
                      <w:rFonts w:ascii="Cambria Math" w:hAnsi="Cambria Math"/>
                      <w:b/>
                      <w:i/>
                      <w:sz w:val="24"/>
                      <w:szCs w:val="24"/>
                    </w:rPr>
                  </m:ctrlPr>
                </m:sSubSupPr>
                <m:e>
                  <m:r>
                    <m:rPr>
                      <m:sty m:val="bi"/>
                    </m:rPr>
                    <w:rPr>
                      <w:rFonts w:ascii="Cambria Math" w:hAnsi="Cambria Math"/>
                      <w:sz w:val="24"/>
                      <w:szCs w:val="24"/>
                    </w:rPr>
                    <m:t>x</m:t>
                  </m:r>
                </m:e>
                <m:sub>
                  <m:r>
                    <m:rPr>
                      <m:sty m:val="bi"/>
                    </m:rPr>
                    <w:rPr>
                      <w:rFonts w:ascii="Cambria Math" w:hAnsi="Cambria Math"/>
                      <w:sz w:val="24"/>
                      <w:szCs w:val="24"/>
                    </w:rPr>
                    <m:t>i</m:t>
                  </m:r>
                </m:sub>
                <m:sup>
                  <m:r>
                    <m:rPr>
                      <m:sty m:val="bi"/>
                    </m:rPr>
                    <w:rPr>
                      <w:rFonts w:ascii="Cambria Math" w:hAnsi="Cambria Math"/>
                      <w:sz w:val="24"/>
                      <w:szCs w:val="24"/>
                    </w:rPr>
                    <m:t>'</m:t>
                  </m:r>
                </m:sup>
              </m:sSubSup>
              <m:r>
                <m:rPr>
                  <m:sty m:val="bi"/>
                </m:rPr>
                <w:rPr>
                  <w:rFonts w:ascii="Cambria Math" w:hAnsi="Cambria Math"/>
                  <w:sz w:val="24"/>
                  <w:szCs w:val="24"/>
                </w:rPr>
                <m:t xml:space="preserve">- </m:t>
              </m:r>
              <m:sSub>
                <m:sSubPr>
                  <m:ctrlPr>
                    <w:rPr>
                      <w:rFonts w:ascii="Cambria Math" w:hAnsi="Cambria Math"/>
                      <w:b/>
                      <w:i/>
                      <w:sz w:val="24"/>
                      <w:szCs w:val="24"/>
                    </w:rPr>
                  </m:ctrlPr>
                </m:sSubPr>
                <m:e>
                  <m:r>
                    <m:rPr>
                      <m:sty m:val="bi"/>
                    </m:rPr>
                    <w:rPr>
                      <w:rFonts w:ascii="Cambria Math" w:hAnsi="Cambria Math"/>
                      <w:sz w:val="24"/>
                      <w:szCs w:val="24"/>
                    </w:rPr>
                    <m:t>x</m:t>
                  </m:r>
                </m:e>
                <m:sub>
                  <m:r>
                    <m:rPr>
                      <m:sty m:val="bi"/>
                    </m:rPr>
                    <w:rPr>
                      <w:rFonts w:ascii="Cambria Math" w:hAnsi="Cambria Math"/>
                      <w:sz w:val="24"/>
                      <w:szCs w:val="24"/>
                    </w:rPr>
                    <m:t>i</m:t>
                  </m:r>
                </m:sub>
              </m:sSub>
            </m:num>
            <m:den>
              <m:sSub>
                <m:sSubPr>
                  <m:ctrlPr>
                    <w:rPr>
                      <w:rFonts w:ascii="Cambria Math" w:hAnsi="Cambria Math"/>
                      <w:b/>
                      <w:i/>
                      <w:sz w:val="24"/>
                      <w:szCs w:val="24"/>
                    </w:rPr>
                  </m:ctrlPr>
                </m:sSubPr>
                <m:e>
                  <m:r>
                    <m:rPr>
                      <m:sty m:val="bi"/>
                    </m:rPr>
                    <w:rPr>
                      <w:rFonts w:ascii="Cambria Math" w:hAnsi="Cambria Math"/>
                      <w:sz w:val="24"/>
                      <w:szCs w:val="24"/>
                    </w:rPr>
                    <m:t>x</m:t>
                  </m:r>
                </m:e>
                <m:sub>
                  <m:r>
                    <m:rPr>
                      <m:sty m:val="bi"/>
                    </m:rPr>
                    <w:rPr>
                      <w:rFonts w:ascii="Cambria Math" w:hAnsi="Cambria Math"/>
                      <w:sz w:val="24"/>
                      <w:szCs w:val="24"/>
                    </w:rPr>
                    <m:t>i</m:t>
                  </m:r>
                </m:sub>
              </m:sSub>
            </m:den>
          </m:f>
          <m:r>
            <w:rPr>
              <w:rFonts w:ascii="Cambria Math" w:hAnsi="Cambria Math"/>
              <w:sz w:val="24"/>
              <w:szCs w:val="24"/>
            </w:rPr>
            <m:t xml:space="preserve"> ×100</m:t>
          </m:r>
        </m:oMath>
        <w:r w:rsidR="00187ACD" w:rsidRPr="00187ACD">
          <w:rPr>
            <w:sz w:val="20"/>
            <w:szCs w:val="20"/>
          </w:rPr>
          <w:t>, where</w:t>
        </w:r>
      </w:ins>
    </w:p>
    <w:p w14:paraId="0446B635" w14:textId="77777777" w:rsidR="00187ACD" w:rsidRDefault="00C1547A" w:rsidP="007A6E3E">
      <w:pPr>
        <w:spacing w:after="60"/>
        <w:ind w:left="720" w:firstLine="720"/>
        <w:rPr>
          <w:ins w:id="174" w:author="Mary Ellen Ley" w:date="2017-01-03T12:51:00Z"/>
          <w:sz w:val="20"/>
          <w:szCs w:val="20"/>
        </w:rPr>
      </w:pPr>
      <w:proofErr w:type="gramStart"/>
      <w:ins w:id="175" w:author="Mary Ellen Ley" w:date="2017-01-03T12:51:00Z">
        <w:r w:rsidRPr="00C1547A">
          <w:rPr>
            <w:i/>
            <w:sz w:val="24"/>
            <w:szCs w:val="24"/>
          </w:rPr>
          <w:t>x</w:t>
        </w:r>
        <w:r w:rsidRPr="00C1547A">
          <w:rPr>
            <w:i/>
            <w:sz w:val="24"/>
            <w:szCs w:val="24"/>
            <w:vertAlign w:val="subscript"/>
          </w:rPr>
          <w:t>i</w:t>
        </w:r>
        <w:proofErr w:type="gramEnd"/>
        <w:r>
          <w:rPr>
            <w:sz w:val="20"/>
            <w:szCs w:val="20"/>
          </w:rPr>
          <w:t xml:space="preserve"> = True value for the calibration standard</w:t>
        </w:r>
      </w:ins>
    </w:p>
    <w:p w14:paraId="27C8D085" w14:textId="77777777" w:rsidR="00FC09FF" w:rsidRPr="00187ACD" w:rsidRDefault="00187ACD" w:rsidP="007A6E3E">
      <w:pPr>
        <w:spacing w:after="60"/>
        <w:ind w:left="720" w:firstLine="720"/>
        <w:rPr>
          <w:ins w:id="176" w:author="Mary Ellen Ley" w:date="2017-01-03T12:51:00Z"/>
          <w:sz w:val="20"/>
          <w:szCs w:val="20"/>
        </w:rPr>
      </w:pPr>
      <w:proofErr w:type="spellStart"/>
      <w:ins w:id="177" w:author="Mary Ellen Ley" w:date="2017-01-03T12:51:00Z">
        <w:r>
          <w:rPr>
            <w:i/>
            <w:sz w:val="24"/>
            <w:szCs w:val="24"/>
          </w:rPr>
          <w:t>x</w:t>
        </w:r>
        <w:r w:rsidR="00C1547A">
          <w:rPr>
            <w:i/>
            <w:sz w:val="24"/>
            <w:szCs w:val="24"/>
          </w:rPr>
          <w:t>’</w:t>
        </w:r>
        <w:r>
          <w:rPr>
            <w:i/>
            <w:sz w:val="24"/>
            <w:szCs w:val="24"/>
            <w:vertAlign w:val="subscript"/>
          </w:rPr>
          <w:t>i</w:t>
        </w:r>
        <w:proofErr w:type="spellEnd"/>
        <w:r w:rsidR="00C1547A">
          <w:rPr>
            <w:sz w:val="24"/>
            <w:szCs w:val="24"/>
          </w:rPr>
          <w:t xml:space="preserve"> </w:t>
        </w:r>
        <w:r w:rsidR="00C1547A" w:rsidRPr="00187ACD">
          <w:rPr>
            <w:sz w:val="20"/>
            <w:szCs w:val="20"/>
          </w:rPr>
          <w:t>= Measured concentration of the calibration standard</w:t>
        </w:r>
        <w:r w:rsidR="00C1547A">
          <w:rPr>
            <w:sz w:val="20"/>
            <w:szCs w:val="20"/>
          </w:rPr>
          <w:br/>
        </w:r>
        <w:r w:rsidR="002B2524" w:rsidRPr="00C1547A">
          <w:rPr>
            <w:sz w:val="20"/>
          </w:rPr>
          <w:br w:type="page"/>
        </w:r>
        <w:r w:rsidR="00C1547A">
          <w:rPr>
            <w:sz w:val="20"/>
          </w:rPr>
          <w:lastRenderedPageBreak/>
          <w:tab/>
        </w:r>
      </w:ins>
    </w:p>
    <w:p w14:paraId="5DF439CF" w14:textId="77777777" w:rsidR="002B2524" w:rsidRPr="002B2291" w:rsidRDefault="002B2524" w:rsidP="00C0639C">
      <w:pPr>
        <w:spacing w:after="160" w:line="259" w:lineRule="auto"/>
        <w:rPr>
          <w:sz w:val="20"/>
        </w:rPr>
      </w:pPr>
    </w:p>
    <w:p w14:paraId="7D5A9C94" w14:textId="77777777" w:rsidR="001432AD" w:rsidRPr="002B2291" w:rsidRDefault="001432AD" w:rsidP="00C0639C">
      <w:pPr>
        <w:pStyle w:val="ListParagraph"/>
        <w:numPr>
          <w:ilvl w:val="0"/>
          <w:numId w:val="10"/>
        </w:numPr>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sz w:val="20"/>
          <w:u w:val="single"/>
        </w:rPr>
      </w:pPr>
      <w:r w:rsidRPr="002B2291">
        <w:rPr>
          <w:sz w:val="20"/>
        </w:rPr>
        <w:t xml:space="preserve"> </w:t>
      </w:r>
      <w:r w:rsidRPr="002B2291">
        <w:rPr>
          <w:sz w:val="20"/>
          <w:u w:val="single"/>
        </w:rPr>
        <w:t>References</w:t>
      </w:r>
    </w:p>
    <w:p w14:paraId="1835C690" w14:textId="77777777" w:rsidR="00C0517C" w:rsidRPr="002B2291" w:rsidRDefault="00C20F45" w:rsidP="00C0639C">
      <w:pPr>
        <w:pStyle w:val="FootnoteText"/>
        <w:numPr>
          <w:ilvl w:val="1"/>
          <w:numId w:val="10"/>
        </w:numPr>
        <w:tabs>
          <w:tab w:val="clear" w:pos="720"/>
          <w:tab w:val="num" w:pos="900"/>
        </w:tabs>
        <w:spacing w:after="160" w:line="259" w:lineRule="auto"/>
        <w:ind w:left="900" w:hanging="450"/>
      </w:pPr>
      <w:r w:rsidRPr="002B2291">
        <w:t xml:space="preserve">The NELAC Institute (2011). </w:t>
      </w:r>
      <w:r w:rsidR="00B66765" w:rsidRPr="002B2291">
        <w:t xml:space="preserve">Volume 1, </w:t>
      </w:r>
      <w:hyperlink r:id="rId44" w:history="1">
        <w:r w:rsidRPr="002B2291">
          <w:rPr>
            <w:rStyle w:val="Hyperlink"/>
          </w:rPr>
          <w:t xml:space="preserve">Management and Technical Requirements for Laboratories Performing Environmental Analyses, Module </w:t>
        </w:r>
        <w:r w:rsidR="00B66765" w:rsidRPr="002B2291">
          <w:rPr>
            <w:rStyle w:val="Hyperlink"/>
          </w:rPr>
          <w:t>2</w:t>
        </w:r>
        <w:r w:rsidRPr="002B2291">
          <w:rPr>
            <w:rStyle w:val="Hyperlink"/>
          </w:rPr>
          <w:t xml:space="preserve">: Quality Systems </w:t>
        </w:r>
        <w:r w:rsidR="00B66765" w:rsidRPr="002B2291">
          <w:rPr>
            <w:rStyle w:val="Hyperlink"/>
          </w:rPr>
          <w:t>General Requirements</w:t>
        </w:r>
        <w:r w:rsidRPr="002B2291">
          <w:rPr>
            <w:rStyle w:val="Hyperlink"/>
          </w:rPr>
          <w:t>.</w:t>
        </w:r>
        <w:r w:rsidR="00B66765" w:rsidRPr="002B2291">
          <w:rPr>
            <w:rStyle w:val="Hyperlink"/>
          </w:rPr>
          <w:t xml:space="preserve"> </w:t>
        </w:r>
        <w:r w:rsidRPr="002B2291">
          <w:rPr>
            <w:rStyle w:val="Hyperlink"/>
          </w:rPr>
          <w:t>The NELAC Institute Standard EL-V1M4-2011</w:t>
        </w:r>
      </w:hyperlink>
    </w:p>
    <w:p w14:paraId="620F5242" w14:textId="3BD815E6" w:rsidR="00C20F45" w:rsidRPr="00D26147" w:rsidRDefault="00B66765" w:rsidP="00C0639C">
      <w:pPr>
        <w:pStyle w:val="FootnoteText"/>
        <w:numPr>
          <w:ilvl w:val="1"/>
          <w:numId w:val="10"/>
        </w:numPr>
        <w:tabs>
          <w:tab w:val="clear" w:pos="720"/>
          <w:tab w:val="num" w:pos="900"/>
        </w:tabs>
        <w:spacing w:after="160" w:line="259" w:lineRule="auto"/>
        <w:ind w:left="900" w:hanging="450"/>
        <w:rPr>
          <w:rStyle w:val="Hyperlink"/>
          <w:color w:val="auto"/>
          <w:u w:val="none"/>
          <w:rPrChange w:id="178" w:author="Mary Ellen Ley" w:date="2017-01-03T12:51:00Z">
            <w:rPr/>
          </w:rPrChange>
        </w:rPr>
      </w:pPr>
      <w:r w:rsidRPr="002B2291">
        <w:t>The NELAC Institute (</w:t>
      </w:r>
      <w:del w:id="179" w:author="Mary Ellen Ley" w:date="2017-01-03T12:51:00Z">
        <w:r w:rsidRPr="002B2291">
          <w:delText>2011</w:delText>
        </w:r>
      </w:del>
      <w:ins w:id="180" w:author="Mary Ellen Ley" w:date="2017-01-03T12:51:00Z">
        <w:r w:rsidRPr="002B2291">
          <w:t>201</w:t>
        </w:r>
        <w:r w:rsidR="007A6E3E">
          <w:t>6</w:t>
        </w:r>
      </w:ins>
      <w:r w:rsidRPr="002B2291">
        <w:t xml:space="preserve">). </w:t>
      </w:r>
      <w:r w:rsidR="004E6B65">
        <w:fldChar w:fldCharType="begin"/>
      </w:r>
      <w:r w:rsidR="004E6B65">
        <w:instrText xml:space="preserve"> HYPERLINK "http://www.nelac-institute.org/docs/standards/2009/EL_Volume1_2011.pdf" </w:instrText>
      </w:r>
      <w:r w:rsidR="004E6B65">
        <w:fldChar w:fldCharType="separate"/>
      </w:r>
      <w:r w:rsidRPr="002B2291">
        <w:rPr>
          <w:rStyle w:val="Hyperlink"/>
        </w:rPr>
        <w:t>Management and Technical Requirements for Laboratories Performing Environmental Analyses, Module 4:  Quality Systems for Chemical Testing. The NELAC Institute Standard EL-V1M4-</w:t>
      </w:r>
      <w:del w:id="181" w:author="Mary Ellen Ley" w:date="2017-01-03T12:51:00Z">
        <w:r w:rsidRPr="002B2291">
          <w:rPr>
            <w:rStyle w:val="Hyperlink"/>
          </w:rPr>
          <w:delText>2011</w:delText>
        </w:r>
      </w:del>
      <w:ins w:id="182" w:author="Mary Ellen Ley" w:date="2017-01-03T12:51:00Z">
        <w:r w:rsidRPr="002B2291">
          <w:rPr>
            <w:rStyle w:val="Hyperlink"/>
          </w:rPr>
          <w:t>201</w:t>
        </w:r>
        <w:r w:rsidR="007A6E3E">
          <w:rPr>
            <w:rStyle w:val="Hyperlink"/>
          </w:rPr>
          <w:t>6</w:t>
        </w:r>
      </w:ins>
      <w:r w:rsidR="004E6B65">
        <w:rPr>
          <w:rStyle w:val="Hyperlink"/>
        </w:rPr>
        <w:fldChar w:fldCharType="end"/>
      </w:r>
    </w:p>
    <w:p w14:paraId="6BCCFE28" w14:textId="77777777" w:rsidR="004E2C75" w:rsidRPr="002B2291" w:rsidRDefault="004E2C75" w:rsidP="00C0639C">
      <w:pPr>
        <w:pStyle w:val="FootnoteText"/>
        <w:numPr>
          <w:ilvl w:val="1"/>
          <w:numId w:val="10"/>
        </w:numPr>
        <w:tabs>
          <w:tab w:val="clear" w:pos="720"/>
          <w:tab w:val="num" w:pos="900"/>
        </w:tabs>
        <w:spacing w:after="160" w:line="259" w:lineRule="auto"/>
        <w:ind w:left="900" w:hanging="450"/>
        <w:rPr>
          <w:del w:id="183" w:author="Mary Ellen Ley" w:date="2017-01-03T12:51:00Z"/>
          <w:u w:val="single"/>
        </w:rPr>
      </w:pPr>
      <w:del w:id="184" w:author="Mary Ellen Ley" w:date="2017-01-03T12:51:00Z">
        <w:r w:rsidRPr="002B2291">
          <w:rPr>
            <w:u w:val="single"/>
          </w:rPr>
          <w:delText>40 CFR, [part] 136 Appendix B. Definition and Procedure for the Determination of the Method Detection Limit. Revision 1.11.</w:delText>
        </w:r>
      </w:del>
    </w:p>
    <w:p w14:paraId="00D3A6EA" w14:textId="323F2A0F" w:rsidR="004E2C75" w:rsidRPr="00D26147" w:rsidRDefault="008D5FD2" w:rsidP="00D26147">
      <w:pPr>
        <w:pStyle w:val="FootnoteText"/>
        <w:numPr>
          <w:ilvl w:val="1"/>
          <w:numId w:val="10"/>
        </w:numPr>
        <w:tabs>
          <w:tab w:val="clear" w:pos="720"/>
          <w:tab w:val="num" w:pos="900"/>
        </w:tabs>
        <w:spacing w:after="160" w:line="259" w:lineRule="auto"/>
        <w:ind w:left="900" w:hanging="450"/>
        <w:rPr>
          <w:ins w:id="185" w:author="Mary Ellen Ley" w:date="2017-01-03T12:51:00Z"/>
        </w:rPr>
      </w:pPr>
      <w:del w:id="186" w:author="Mary Ellen Ley" w:date="2017-01-03T12:51:00Z">
        <w:r w:rsidRPr="002B2291">
          <w:delText>U.S. EPA (1997).  Methods for the Determination of Chemical Substances in Marine and Estuarine Environmental Matrices – 2</w:delText>
        </w:r>
        <w:r w:rsidRPr="002B2291">
          <w:rPr>
            <w:vertAlign w:val="superscript"/>
          </w:rPr>
          <w:delText>nd</w:delText>
        </w:r>
        <w:r w:rsidRPr="002B2291">
          <w:delText xml:space="preserve"> Edition.</w:delText>
        </w:r>
      </w:del>
      <w:ins w:id="187" w:author="Mary Ellen Ley" w:date="2017-01-03T12:51:00Z">
        <w:r w:rsidR="00D26147" w:rsidRPr="002B2291">
          <w:t>U.S. EPA (</w:t>
        </w:r>
        <w:r w:rsidR="00D26147">
          <w:t>2016</w:t>
        </w:r>
        <w:r w:rsidR="00D26147" w:rsidRPr="002B2291">
          <w:t>).</w:t>
        </w:r>
        <w:r w:rsidR="00D26147">
          <w:t xml:space="preserve"> </w:t>
        </w:r>
        <w:r w:rsidR="004E6B65">
          <w:fldChar w:fldCharType="begin"/>
        </w:r>
        <w:r w:rsidR="004E6B65">
          <w:instrText xml:space="preserve"> HYPERLINK "https://www.epa.gov/cwa-methods/procedures-detection-and-quantitation-documents" </w:instrText>
        </w:r>
        <w:r w:rsidR="004E6B65">
          <w:fldChar w:fldCharType="separate"/>
        </w:r>
        <w:r w:rsidR="004E2C75" w:rsidRPr="00D26147">
          <w:rPr>
            <w:rStyle w:val="Hyperlink"/>
          </w:rPr>
          <w:t xml:space="preserve">40 CFR, [part] 136 Appendix B. Definition and Procedure for the Determination of the Method Detection Limit. Revision </w:t>
        </w:r>
        <w:r w:rsidR="00D26147" w:rsidRPr="00D26147">
          <w:rPr>
            <w:rStyle w:val="Hyperlink"/>
          </w:rPr>
          <w:t>2</w:t>
        </w:r>
        <w:r w:rsidR="004E6B65">
          <w:rPr>
            <w:rStyle w:val="Hyperlink"/>
          </w:rPr>
          <w:fldChar w:fldCharType="end"/>
        </w:r>
        <w:r w:rsidR="004E2C75" w:rsidRPr="00D26147">
          <w:t>.</w:t>
        </w:r>
        <w:r w:rsidR="00D26147" w:rsidRPr="00D26147">
          <w:t xml:space="preserve"> EPA 821-R-16-006, December 2016.</w:t>
        </w:r>
      </w:ins>
    </w:p>
    <w:p w14:paraId="52B718ED" w14:textId="77777777" w:rsidR="008D5FD2" w:rsidRPr="002B2291" w:rsidRDefault="008D5FD2" w:rsidP="00C0639C">
      <w:pPr>
        <w:pStyle w:val="FootnoteText"/>
        <w:numPr>
          <w:ilvl w:val="1"/>
          <w:numId w:val="10"/>
        </w:numPr>
        <w:tabs>
          <w:tab w:val="clear" w:pos="720"/>
          <w:tab w:val="num" w:pos="900"/>
        </w:tabs>
        <w:spacing w:after="160" w:line="259" w:lineRule="auto"/>
        <w:ind w:left="900" w:hanging="450"/>
      </w:pPr>
      <w:ins w:id="188" w:author="Mary Ellen Ley" w:date="2017-01-03T12:51:00Z">
        <w:r w:rsidRPr="002B2291">
          <w:t xml:space="preserve">U.S. EPA (1997).  </w:t>
        </w:r>
        <w:r w:rsidR="004E6B65">
          <w:fldChar w:fldCharType="begin"/>
        </w:r>
        <w:r w:rsidR="004E6B65">
          <w:instrText xml:space="preserve"> HYPERLINK "http://archive.chesapeakebay.net/pubs/quality_assurance/EPA_Marine_Methods_2nd_ed.pdf" </w:instrText>
        </w:r>
        <w:r w:rsidR="004E6B65">
          <w:fldChar w:fldCharType="separate"/>
        </w:r>
        <w:r w:rsidRPr="000051CB">
          <w:rPr>
            <w:rStyle w:val="Hyperlink"/>
          </w:rPr>
          <w:t>Methods for the Determination of Chemical Substances in Marine and Estuarine Environmental Matrices – 2</w:t>
        </w:r>
        <w:r w:rsidRPr="000051CB">
          <w:rPr>
            <w:rStyle w:val="Hyperlink"/>
            <w:vertAlign w:val="superscript"/>
          </w:rPr>
          <w:t>nd</w:t>
        </w:r>
        <w:r w:rsidRPr="000051CB">
          <w:rPr>
            <w:rStyle w:val="Hyperlink"/>
          </w:rPr>
          <w:t xml:space="preserve"> Edition</w:t>
        </w:r>
        <w:r w:rsidR="004E6B65">
          <w:rPr>
            <w:rStyle w:val="Hyperlink"/>
          </w:rPr>
          <w:fldChar w:fldCharType="end"/>
        </w:r>
        <w:r w:rsidRPr="002B2291">
          <w:t>.</w:t>
        </w:r>
      </w:ins>
      <w:r w:rsidRPr="002B2291">
        <w:t xml:space="preserve"> EPA/600/R-97/072, September, 1997</w:t>
      </w:r>
    </w:p>
    <w:p w14:paraId="55442599" w14:textId="77777777" w:rsidR="001432AD" w:rsidRPr="002B2291" w:rsidRDefault="004E6B65" w:rsidP="00C0639C">
      <w:pPr>
        <w:pStyle w:val="FootnoteText"/>
        <w:numPr>
          <w:ilvl w:val="1"/>
          <w:numId w:val="10"/>
        </w:numPr>
        <w:tabs>
          <w:tab w:val="clear" w:pos="720"/>
          <w:tab w:val="num" w:pos="900"/>
        </w:tabs>
        <w:spacing w:after="160" w:line="259" w:lineRule="auto"/>
        <w:ind w:left="900" w:hanging="450"/>
      </w:pPr>
      <w:hyperlink r:id="rId45" w:history="1">
        <w:proofErr w:type="spellStart"/>
        <w:r w:rsidR="000860CE" w:rsidRPr="002B2291">
          <w:rPr>
            <w:rStyle w:val="Hyperlink"/>
          </w:rPr>
          <w:t>Salley</w:t>
        </w:r>
        <w:proofErr w:type="spellEnd"/>
        <w:r w:rsidR="000860CE" w:rsidRPr="002B2291">
          <w:rPr>
            <w:rStyle w:val="Hyperlink"/>
          </w:rPr>
          <w:t>, B.A., J.G. Bradshaw and B.J. Neilson. 1986. Results of comparative studies of preservation techniques for nutrient analysis on water samples. VIMS, Gloucester Point, VA., 23062. 32pp</w:t>
        </w:r>
      </w:hyperlink>
      <w:r w:rsidR="000860CE" w:rsidRPr="002B2291">
        <w:t xml:space="preserve"> </w:t>
      </w:r>
    </w:p>
    <w:p w14:paraId="32633A4C" w14:textId="77777777" w:rsidR="001432AD" w:rsidRPr="002B2291" w:rsidRDefault="001432AD" w:rsidP="00C0639C">
      <w:pPr>
        <w:pStyle w:val="FootnoteText"/>
        <w:numPr>
          <w:ilvl w:val="1"/>
          <w:numId w:val="10"/>
        </w:numPr>
        <w:tabs>
          <w:tab w:val="clear" w:pos="720"/>
          <w:tab w:val="num" w:pos="900"/>
        </w:tabs>
        <w:spacing w:after="160" w:line="259" w:lineRule="auto"/>
        <w:ind w:left="900" w:hanging="450"/>
      </w:pPr>
      <w:r w:rsidRPr="002B2291">
        <w:t>Macdonald, R.W. and F.A. McLaughlin. 1982. The effect of storage by freezing on dissolved inorganic phosphate, nitrate and reactive silicate for samples from coastal and estuarine waters. Water Research. 16: 95</w:t>
      </w:r>
      <w:r w:rsidRPr="002B2291">
        <w:noBreakHyphen/>
        <w:t>104.</w:t>
      </w:r>
    </w:p>
    <w:p w14:paraId="23C035AD" w14:textId="77777777" w:rsidR="001432AD" w:rsidRPr="004D319B" w:rsidRDefault="001432AD" w:rsidP="008B04A9">
      <w:pPr>
        <w:pStyle w:val="FootnoteText"/>
        <w:numPr>
          <w:ilvl w:val="1"/>
          <w:numId w:val="10"/>
        </w:numPr>
        <w:tabs>
          <w:tab w:val="clear" w:pos="720"/>
          <w:tab w:val="left" w:pos="-1440"/>
          <w:tab w:val="left" w:pos="-720"/>
          <w:tab w:val="left" w:pos="0"/>
          <w:tab w:val="left" w:pos="600"/>
          <w:tab w:val="num" w:pos="900"/>
          <w:tab w:val="left" w:pos="1560"/>
          <w:tab w:val="left" w:pos="2760"/>
          <w:tab w:val="left" w:pos="4200"/>
          <w:tab w:val="left" w:pos="5040"/>
          <w:tab w:val="left" w:pos="5760"/>
          <w:tab w:val="left" w:pos="6480"/>
          <w:tab w:val="left" w:pos="7200"/>
          <w:tab w:val="left" w:pos="7920"/>
          <w:tab w:val="left" w:pos="8640"/>
          <w:tab w:val="left" w:pos="9360"/>
        </w:tabs>
        <w:spacing w:after="160" w:line="259" w:lineRule="auto"/>
        <w:ind w:left="900" w:hanging="450"/>
        <w:rPr>
          <w:rFonts w:ascii="Franklin Gothic Book" w:hAnsi="Franklin Gothic Book"/>
        </w:rPr>
      </w:pPr>
      <w:r w:rsidRPr="002B2291">
        <w:t xml:space="preserve">Thayer, G.W. 1970. Comparison of two storage methods for the analysis of Nitrogen and Phosphorus fractions in estuarine water. </w:t>
      </w:r>
      <w:proofErr w:type="spellStart"/>
      <w:r w:rsidRPr="002B2291">
        <w:t>Ches.</w:t>
      </w:r>
      <w:proofErr w:type="spellEnd"/>
      <w:r w:rsidRPr="002B2291">
        <w:t xml:space="preserve"> Sci. 11:3, 155</w:t>
      </w:r>
      <w:r w:rsidRPr="002B2291">
        <w:noBreakHyphen/>
        <w:t>158.</w:t>
      </w:r>
    </w:p>
    <w:p w14:paraId="1FD7ECF1" w14:textId="77777777" w:rsidR="00255553" w:rsidRDefault="00255553" w:rsidP="00C0639C">
      <w:pPr>
        <w:spacing w:after="160" w:line="259" w:lineRule="auto"/>
        <w:rPr>
          <w:rFonts w:asciiTheme="majorHAnsi" w:eastAsiaTheme="majorEastAsia" w:hAnsiTheme="majorHAnsi" w:cstheme="majorBidi"/>
          <w:b/>
          <w:bCs/>
          <w:color w:val="365F91" w:themeColor="accent1" w:themeShade="BF"/>
          <w:sz w:val="24"/>
          <w:szCs w:val="24"/>
        </w:rPr>
      </w:pPr>
      <w:r>
        <w:br w:type="page"/>
      </w:r>
    </w:p>
    <w:p w14:paraId="39A98AC8" w14:textId="77777777" w:rsidR="00A36485" w:rsidRPr="002B2291" w:rsidRDefault="00D03378" w:rsidP="00C0639C">
      <w:pPr>
        <w:pStyle w:val="IntenseQuote"/>
        <w:pBdr>
          <w:top w:val="single" w:sz="24" w:space="1" w:color="F2F2F2"/>
          <w:left w:val="none" w:sz="0" w:space="0" w:color="auto"/>
          <w:bottom w:val="single" w:sz="24" w:space="1" w:color="F2F2F2"/>
          <w:right w:val="none" w:sz="0" w:space="0" w:color="auto"/>
        </w:pBdr>
        <w:shd w:val="clear" w:color="auto" w:fill="F2F2F2"/>
        <w:spacing w:before="0" w:after="160" w:line="259" w:lineRule="auto"/>
        <w:ind w:left="936" w:right="936" w:firstLine="0"/>
        <w:jc w:val="center"/>
        <w:rPr>
          <w:rFonts w:ascii="Calibri" w:eastAsia="Times New Roman" w:hAnsi="Calibri" w:cs="Times New Roman"/>
          <w:i w:val="0"/>
          <w:iCs w:val="0"/>
          <w:color w:val="002060"/>
          <w:sz w:val="28"/>
          <w:szCs w:val="28"/>
        </w:rPr>
      </w:pPr>
      <w:r w:rsidRPr="002B2291">
        <w:rPr>
          <w:rFonts w:ascii="Calibri" w:eastAsia="Times New Roman" w:hAnsi="Calibri" w:cs="Times New Roman"/>
          <w:i w:val="0"/>
          <w:iCs w:val="0"/>
          <w:color w:val="002060"/>
          <w:sz w:val="28"/>
          <w:szCs w:val="28"/>
        </w:rPr>
        <w:lastRenderedPageBreak/>
        <w:t xml:space="preserve">SECTION </w:t>
      </w:r>
      <w:r w:rsidR="00720F09" w:rsidRPr="002B2291">
        <w:rPr>
          <w:rFonts w:ascii="Calibri" w:eastAsia="Times New Roman" w:hAnsi="Calibri" w:cs="Times New Roman"/>
          <w:i w:val="0"/>
          <w:iCs w:val="0"/>
          <w:color w:val="002060"/>
          <w:sz w:val="28"/>
          <w:szCs w:val="28"/>
        </w:rPr>
        <w:t>D</w:t>
      </w:r>
    </w:p>
    <w:p w14:paraId="383DDB18" w14:textId="77777777" w:rsidR="001432AD" w:rsidRPr="00A36485" w:rsidRDefault="00720F09" w:rsidP="00C0639C">
      <w:pPr>
        <w:pStyle w:val="IntenseQuote"/>
        <w:pBdr>
          <w:top w:val="single" w:sz="24" w:space="1" w:color="F2F2F2"/>
          <w:left w:val="none" w:sz="0" w:space="0" w:color="auto"/>
          <w:bottom w:val="single" w:sz="24" w:space="1" w:color="F2F2F2"/>
          <w:right w:val="none" w:sz="0" w:space="0" w:color="auto"/>
        </w:pBdr>
        <w:shd w:val="clear" w:color="auto" w:fill="F2F2F2"/>
        <w:spacing w:before="0" w:after="160" w:line="259" w:lineRule="auto"/>
        <w:ind w:left="936" w:right="936" w:firstLine="0"/>
        <w:jc w:val="center"/>
        <w:rPr>
          <w:rFonts w:ascii="Franklin Gothic Book" w:hAnsi="Franklin Gothic Book"/>
          <w:sz w:val="20"/>
          <w:highlight w:val="yellow"/>
        </w:rPr>
      </w:pPr>
      <w:r w:rsidRPr="002B2291">
        <w:rPr>
          <w:rFonts w:ascii="Calibri" w:eastAsia="Times New Roman" w:hAnsi="Calibri" w:cs="Times New Roman"/>
          <w:i w:val="0"/>
          <w:iCs w:val="0"/>
          <w:color w:val="002060"/>
          <w:sz w:val="28"/>
          <w:szCs w:val="28"/>
        </w:rPr>
        <w:t>ANALYTICAL METHODS</w:t>
      </w:r>
      <w:r w:rsidR="00644A61" w:rsidRPr="00A36485">
        <w:rPr>
          <w:rFonts w:ascii="Franklin Gothic Book" w:hAnsi="Franklin Gothic Book"/>
          <w:b/>
          <w:bCs/>
          <w:sz w:val="32"/>
          <w:szCs w:val="32"/>
        </w:rPr>
        <w:br/>
      </w:r>
    </w:p>
    <w:p w14:paraId="380B09A7" w14:textId="77777777" w:rsidR="00644A61" w:rsidRPr="00A36485" w:rsidRDefault="00644A61" w:rsidP="00C0639C">
      <w:pPr>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rFonts w:ascii="Franklin Gothic Book" w:hAnsi="Franklin Gothic Book"/>
          <w:sz w:val="20"/>
          <w:highlight w:val="yellow"/>
        </w:rPr>
      </w:pPr>
    </w:p>
    <w:p w14:paraId="1A7E0EA8" w14:textId="77777777" w:rsidR="00644A61" w:rsidRPr="002B2291" w:rsidRDefault="00644A61" w:rsidP="00C0639C">
      <w:pPr>
        <w:numPr>
          <w:ilvl w:val="0"/>
          <w:numId w:val="20"/>
        </w:num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line="259" w:lineRule="auto"/>
        <w:ind w:left="1483"/>
        <w:rPr>
          <w:sz w:val="20"/>
          <w:szCs w:val="20"/>
        </w:rPr>
      </w:pPr>
      <w:r w:rsidRPr="002B2291">
        <w:rPr>
          <w:sz w:val="20"/>
          <w:szCs w:val="20"/>
        </w:rPr>
        <w:t xml:space="preserve">Alkaline Persulfate Digestion for </w:t>
      </w:r>
      <w:r w:rsidRPr="002B2291">
        <w:rPr>
          <w:sz w:val="20"/>
        </w:rPr>
        <w:t>Nitrogen and Phosphorus, Total and Dissolved</w:t>
      </w:r>
    </w:p>
    <w:p w14:paraId="71050557" w14:textId="77777777" w:rsidR="00644A61" w:rsidRPr="002B2291" w:rsidRDefault="00644A61" w:rsidP="00C0639C">
      <w:pPr>
        <w:numPr>
          <w:ilvl w:val="0"/>
          <w:numId w:val="20"/>
        </w:num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line="259" w:lineRule="auto"/>
        <w:ind w:left="1483"/>
        <w:rPr>
          <w:sz w:val="20"/>
          <w:szCs w:val="20"/>
        </w:rPr>
      </w:pPr>
      <w:r w:rsidRPr="002B2291">
        <w:rPr>
          <w:sz w:val="20"/>
          <w:szCs w:val="20"/>
        </w:rPr>
        <w:t>Ammonia</w:t>
      </w:r>
    </w:p>
    <w:p w14:paraId="68AAD14A" w14:textId="77777777" w:rsidR="00644A61" w:rsidRPr="002B2291" w:rsidRDefault="00644A61" w:rsidP="00C0639C">
      <w:pPr>
        <w:numPr>
          <w:ilvl w:val="0"/>
          <w:numId w:val="20"/>
        </w:num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line="259" w:lineRule="auto"/>
        <w:ind w:left="1483"/>
        <w:rPr>
          <w:sz w:val="20"/>
          <w:szCs w:val="20"/>
        </w:rPr>
      </w:pPr>
      <w:r w:rsidRPr="002B2291">
        <w:rPr>
          <w:sz w:val="20"/>
          <w:szCs w:val="20"/>
        </w:rPr>
        <w:t>Chlorophyll-</w:t>
      </w:r>
      <w:r w:rsidRPr="002B2291">
        <w:rPr>
          <w:i/>
          <w:sz w:val="20"/>
          <w:szCs w:val="20"/>
        </w:rPr>
        <w:t xml:space="preserve">a </w:t>
      </w:r>
      <w:r w:rsidRPr="002B2291">
        <w:rPr>
          <w:sz w:val="20"/>
          <w:szCs w:val="20"/>
        </w:rPr>
        <w:t>and Pheophytin</w:t>
      </w:r>
    </w:p>
    <w:p w14:paraId="7C2BF94B" w14:textId="77777777" w:rsidR="00644A61" w:rsidRPr="002B2291" w:rsidRDefault="00644A61" w:rsidP="00C0639C">
      <w:pPr>
        <w:numPr>
          <w:ilvl w:val="0"/>
          <w:numId w:val="20"/>
        </w:num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line="259" w:lineRule="auto"/>
        <w:ind w:left="1483"/>
        <w:rPr>
          <w:sz w:val="20"/>
          <w:szCs w:val="20"/>
        </w:rPr>
      </w:pPr>
      <w:r w:rsidRPr="002B2291">
        <w:rPr>
          <w:sz w:val="20"/>
          <w:szCs w:val="20"/>
        </w:rPr>
        <w:t>Dissolved Organic Matter Absorption Coefficient (CDOM)</w:t>
      </w:r>
    </w:p>
    <w:p w14:paraId="3E07A44A" w14:textId="77777777" w:rsidR="00644A61" w:rsidRPr="002B2291" w:rsidRDefault="00644A61" w:rsidP="00C0639C">
      <w:pPr>
        <w:numPr>
          <w:ilvl w:val="0"/>
          <w:numId w:val="20"/>
        </w:num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line="259" w:lineRule="auto"/>
        <w:ind w:left="1483"/>
        <w:rPr>
          <w:sz w:val="20"/>
          <w:szCs w:val="20"/>
        </w:rPr>
      </w:pPr>
      <w:r w:rsidRPr="002B2291">
        <w:rPr>
          <w:sz w:val="20"/>
          <w:szCs w:val="20"/>
        </w:rPr>
        <w:t>Nitrate + Nitrite</w:t>
      </w:r>
    </w:p>
    <w:p w14:paraId="4636700B" w14:textId="77777777" w:rsidR="00644A61" w:rsidRPr="002B2291" w:rsidRDefault="00644A61" w:rsidP="00C0639C">
      <w:pPr>
        <w:numPr>
          <w:ilvl w:val="0"/>
          <w:numId w:val="20"/>
        </w:num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line="259" w:lineRule="auto"/>
        <w:ind w:left="1483"/>
        <w:rPr>
          <w:sz w:val="20"/>
          <w:szCs w:val="20"/>
        </w:rPr>
      </w:pPr>
      <w:r w:rsidRPr="002B2291">
        <w:rPr>
          <w:sz w:val="20"/>
          <w:szCs w:val="20"/>
        </w:rPr>
        <w:t>Nitrite</w:t>
      </w:r>
    </w:p>
    <w:p w14:paraId="31752293" w14:textId="77777777" w:rsidR="00644A61" w:rsidRPr="002B2291" w:rsidRDefault="00644A61" w:rsidP="00C0639C">
      <w:pPr>
        <w:numPr>
          <w:ilvl w:val="0"/>
          <w:numId w:val="20"/>
        </w:num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line="259" w:lineRule="auto"/>
        <w:ind w:left="1483"/>
        <w:rPr>
          <w:sz w:val="20"/>
          <w:szCs w:val="20"/>
        </w:rPr>
      </w:pPr>
      <w:r w:rsidRPr="002B2291">
        <w:rPr>
          <w:sz w:val="20"/>
          <w:szCs w:val="20"/>
        </w:rPr>
        <w:t>Organic Carbon, Total and Dissolved</w:t>
      </w:r>
    </w:p>
    <w:p w14:paraId="75BC2D4D" w14:textId="77777777" w:rsidR="00644A61" w:rsidRPr="002B2291" w:rsidRDefault="00644A61" w:rsidP="00C0639C">
      <w:pPr>
        <w:numPr>
          <w:ilvl w:val="0"/>
          <w:numId w:val="20"/>
        </w:num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line="259" w:lineRule="auto"/>
        <w:ind w:left="1483"/>
        <w:rPr>
          <w:sz w:val="20"/>
          <w:szCs w:val="20"/>
        </w:rPr>
      </w:pPr>
      <w:r w:rsidRPr="002B2291">
        <w:rPr>
          <w:sz w:val="20"/>
          <w:szCs w:val="20"/>
        </w:rPr>
        <w:t>Orthophosphate, Total and Dissolved</w:t>
      </w:r>
    </w:p>
    <w:p w14:paraId="4F22E340" w14:textId="77777777" w:rsidR="00644A61" w:rsidRPr="002B2291" w:rsidRDefault="00644A61" w:rsidP="00C0639C">
      <w:pPr>
        <w:numPr>
          <w:ilvl w:val="0"/>
          <w:numId w:val="20"/>
        </w:num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line="259" w:lineRule="auto"/>
        <w:ind w:left="1483"/>
        <w:rPr>
          <w:sz w:val="20"/>
          <w:szCs w:val="20"/>
        </w:rPr>
      </w:pPr>
      <w:r w:rsidRPr="002B2291">
        <w:rPr>
          <w:sz w:val="20"/>
          <w:szCs w:val="20"/>
        </w:rPr>
        <w:t>Particulate Nitrogen and Particulate Carbon</w:t>
      </w:r>
      <w:r w:rsidRPr="002B2291" w:rsidDel="00FB22B6">
        <w:rPr>
          <w:sz w:val="20"/>
          <w:szCs w:val="20"/>
        </w:rPr>
        <w:t xml:space="preserve"> </w:t>
      </w:r>
    </w:p>
    <w:p w14:paraId="0874E6E5" w14:textId="77777777" w:rsidR="00644A61" w:rsidRPr="002B2291" w:rsidRDefault="00644A61" w:rsidP="00C0639C">
      <w:pPr>
        <w:numPr>
          <w:ilvl w:val="0"/>
          <w:numId w:val="20"/>
        </w:num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line="259" w:lineRule="auto"/>
        <w:ind w:left="1483"/>
        <w:rPr>
          <w:sz w:val="20"/>
          <w:szCs w:val="20"/>
        </w:rPr>
      </w:pPr>
      <w:r w:rsidRPr="002B2291">
        <w:rPr>
          <w:sz w:val="20"/>
          <w:szCs w:val="20"/>
        </w:rPr>
        <w:t>Particulate Phosphorus Digestion</w:t>
      </w:r>
    </w:p>
    <w:p w14:paraId="07CA8E1A" w14:textId="77777777" w:rsidR="00644A61" w:rsidRPr="002B2291" w:rsidRDefault="00644A61" w:rsidP="00C0639C">
      <w:pPr>
        <w:numPr>
          <w:ilvl w:val="0"/>
          <w:numId w:val="20"/>
        </w:num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line="259" w:lineRule="auto"/>
        <w:ind w:left="1483"/>
        <w:rPr>
          <w:sz w:val="20"/>
          <w:szCs w:val="20"/>
        </w:rPr>
      </w:pPr>
      <w:r w:rsidRPr="002B2291">
        <w:rPr>
          <w:sz w:val="20"/>
          <w:szCs w:val="20"/>
        </w:rPr>
        <w:t>Total Suspended Solids</w:t>
      </w:r>
    </w:p>
    <w:p w14:paraId="00BA23B0" w14:textId="77777777" w:rsidR="00644A61" w:rsidRPr="002B2291" w:rsidRDefault="00644A61" w:rsidP="00C0639C">
      <w:pPr>
        <w:numPr>
          <w:ilvl w:val="0"/>
          <w:numId w:val="20"/>
        </w:num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line="259" w:lineRule="auto"/>
        <w:ind w:left="1483"/>
        <w:rPr>
          <w:sz w:val="20"/>
          <w:szCs w:val="20"/>
        </w:rPr>
      </w:pPr>
      <w:r w:rsidRPr="002B2291">
        <w:rPr>
          <w:sz w:val="20"/>
          <w:szCs w:val="20"/>
        </w:rPr>
        <w:t>Fixed Suspended Solids</w:t>
      </w:r>
    </w:p>
    <w:p w14:paraId="7FF7B8CD" w14:textId="77777777" w:rsidR="00644A61" w:rsidRPr="002B2291" w:rsidRDefault="00644A61" w:rsidP="00C0639C">
      <w:pPr>
        <w:numPr>
          <w:ilvl w:val="0"/>
          <w:numId w:val="20"/>
        </w:num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line="259" w:lineRule="auto"/>
        <w:ind w:left="1483"/>
        <w:rPr>
          <w:sz w:val="20"/>
          <w:szCs w:val="20"/>
        </w:rPr>
      </w:pPr>
      <w:r w:rsidRPr="002B2291">
        <w:rPr>
          <w:sz w:val="20"/>
          <w:szCs w:val="20"/>
        </w:rPr>
        <w:t>Silicates</w:t>
      </w:r>
    </w:p>
    <w:p w14:paraId="5D799492" w14:textId="77777777" w:rsidR="00644A61" w:rsidRPr="00A36485" w:rsidRDefault="00644A61" w:rsidP="00C0639C">
      <w:p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spacing w:after="160" w:line="259" w:lineRule="auto"/>
        <w:rPr>
          <w:rFonts w:ascii="Franklin Gothic Book" w:hAnsi="Franklin Gothic Book"/>
          <w:sz w:val="20"/>
          <w:szCs w:val="20"/>
        </w:rPr>
      </w:pPr>
      <w:r w:rsidRPr="00A36485">
        <w:rPr>
          <w:rFonts w:ascii="Franklin Gothic Book" w:hAnsi="Franklin Gothic Book"/>
          <w:sz w:val="20"/>
          <w:szCs w:val="20"/>
        </w:rPr>
        <w:br/>
      </w:r>
    </w:p>
    <w:p w14:paraId="1C459369" w14:textId="77777777" w:rsidR="00644A61" w:rsidRPr="00A36485" w:rsidRDefault="00644A61" w:rsidP="00C0639C">
      <w:pPr>
        <w:spacing w:after="160" w:line="259" w:lineRule="auto"/>
        <w:ind w:firstLine="0"/>
        <w:rPr>
          <w:rFonts w:ascii="Franklin Gothic Book" w:hAnsi="Franklin Gothic Book"/>
          <w:sz w:val="20"/>
          <w:highlight w:val="yellow"/>
        </w:rPr>
      </w:pPr>
    </w:p>
    <w:p w14:paraId="3434EBFA" w14:textId="77777777" w:rsidR="00644A61" w:rsidRPr="004E2C75" w:rsidRDefault="00644A61" w:rsidP="00C0639C">
      <w:pPr>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rFonts w:ascii="Times New Roman" w:hAnsi="Times New Roman"/>
          <w:sz w:val="20"/>
          <w:highlight w:val="yellow"/>
        </w:rPr>
      </w:pPr>
    </w:p>
    <w:p w14:paraId="6D4D9E93" w14:textId="77777777" w:rsidR="00C0639C" w:rsidRPr="004E2C75" w:rsidRDefault="00C0639C">
      <w:pPr>
        <w:tabs>
          <w:tab w:val="left" w:pos="-1440"/>
          <w:tab w:val="left" w:pos="-720"/>
          <w:tab w:val="left" w:pos="900"/>
          <w:tab w:val="left" w:pos="1350"/>
          <w:tab w:val="left" w:pos="1620"/>
          <w:tab w:val="left" w:pos="2760"/>
          <w:tab w:val="left" w:pos="4200"/>
          <w:tab w:val="left" w:pos="5040"/>
          <w:tab w:val="left" w:pos="5760"/>
          <w:tab w:val="left" w:pos="6480"/>
          <w:tab w:val="left" w:pos="7200"/>
          <w:tab w:val="left" w:pos="7920"/>
          <w:tab w:val="left" w:pos="8640"/>
          <w:tab w:val="left" w:pos="9360"/>
        </w:tabs>
        <w:spacing w:after="160" w:line="259" w:lineRule="auto"/>
        <w:rPr>
          <w:rFonts w:ascii="Times New Roman" w:hAnsi="Times New Roman"/>
          <w:sz w:val="20"/>
        </w:rPr>
      </w:pPr>
    </w:p>
    <w:sectPr w:rsidR="00C0639C" w:rsidRPr="004E2C75" w:rsidSect="009A513D">
      <w:headerReference w:type="default" r:id="rId46"/>
      <w:footerReference w:type="default" r:id="rId47"/>
      <w:footnotePr>
        <w:numFmt w:val="lowerLetter"/>
        <w:numRestart w:val="eachSect"/>
      </w:footnotePr>
      <w:type w:val="continuous"/>
      <w:pgSz w:w="12240" w:h="15840" w:code="1"/>
      <w:pgMar w:top="2520" w:right="1440" w:bottom="1440" w:left="1008" w:header="1440" w:footer="720" w:gutter="0"/>
      <w:cols w:space="720"/>
      <w:noEndnote/>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7" w:author="Mary Ellen Ley" w:date="2016-12-30T17:40:00Z" w:initials="MEL">
    <w:p w14:paraId="3D5C8780" w14:textId="77777777" w:rsidR="004E6B65" w:rsidRDefault="004E6B65">
      <w:pPr>
        <w:pStyle w:val="CommentText"/>
      </w:pPr>
      <w:r>
        <w:rPr>
          <w:rStyle w:val="CommentReference"/>
        </w:rPr>
        <w:annotationRef/>
      </w:r>
      <w:r>
        <w:t>Newly added. % RE defined in TNI V1M4 1.7.1</w:t>
      </w:r>
    </w:p>
  </w:comment>
  <w:comment w:id="120" w:author="Mary Ellen Ley" w:date="2016-12-30T15:36:00Z" w:initials="MEL">
    <w:p w14:paraId="0B0E374B" w14:textId="77777777" w:rsidR="004E6B65" w:rsidRDefault="004E6B65">
      <w:pPr>
        <w:pStyle w:val="CommentText"/>
      </w:pPr>
      <w:r>
        <w:rPr>
          <w:rStyle w:val="CommentReference"/>
        </w:rPr>
        <w:annotationRef/>
      </w:r>
      <w:r>
        <w:t>Add a low CCV to the mid-range requirement?</w:t>
      </w:r>
    </w:p>
  </w:comment>
  <w:comment w:id="172" w:author="Mary Ellen Ley" w:date="2016-12-30T16:16:00Z" w:initials="MEL">
    <w:p w14:paraId="6B831631" w14:textId="77777777" w:rsidR="004E6B65" w:rsidRDefault="004E6B65">
      <w:pPr>
        <w:pStyle w:val="CommentText"/>
      </w:pPr>
      <w:r>
        <w:rPr>
          <w:rStyle w:val="CommentReference"/>
        </w:rPr>
        <w:annotationRef/>
      </w:r>
      <w:r>
        <w:t>This is new, from TNI V1M4, § 1.7.1 (9/2015)</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5C8780" w15:done="0"/>
  <w15:commentEx w15:paraId="0B0E374B" w15:done="0"/>
  <w15:commentEx w15:paraId="6B83163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6778B6" w14:textId="77777777" w:rsidR="004E6B65" w:rsidRDefault="004E6B65">
      <w:r>
        <w:separator/>
      </w:r>
    </w:p>
  </w:endnote>
  <w:endnote w:type="continuationSeparator" w:id="0">
    <w:p w14:paraId="0E0557B5" w14:textId="77777777" w:rsidR="004E6B65" w:rsidRDefault="004E6B65">
      <w:r>
        <w:continuationSeparator/>
      </w:r>
    </w:p>
  </w:endnote>
  <w:endnote w:type="continuationNotice" w:id="1">
    <w:p w14:paraId="21108A9A" w14:textId="77777777" w:rsidR="004E6B65" w:rsidRDefault="004E6B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hruti">
    <w:panose1 w:val="020B0502040204020203"/>
    <w:charset w:val="00"/>
    <w:family w:val="swiss"/>
    <w:pitch w:val="variable"/>
    <w:sig w:usb0="0004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B5C46" w14:textId="77777777" w:rsidR="004E6B65" w:rsidRPr="00E768EB" w:rsidRDefault="004E6B65" w:rsidP="00C0639C">
    <w:pPr>
      <w:pStyle w:val="Footer"/>
      <w:rPr>
        <w:b/>
        <w:i/>
        <w:color w:val="1F3864"/>
        <w:sz w:val="18"/>
        <w:szCs w:val="18"/>
      </w:rPr>
    </w:pPr>
    <w:r w:rsidRPr="00E768EB">
      <w:rPr>
        <w:b/>
        <w:i/>
        <w:color w:val="1F3864"/>
        <w:sz w:val="18"/>
        <w:szCs w:val="18"/>
      </w:rPr>
      <w:t xml:space="preserve">Methods and Quality Assurance for </w:t>
    </w:r>
    <w:r>
      <w:rPr>
        <w:b/>
        <w:i/>
        <w:color w:val="1F3864"/>
        <w:sz w:val="18"/>
        <w:szCs w:val="18"/>
      </w:rPr>
      <w:t>CBP</w:t>
    </w:r>
    <w:r w:rsidRPr="00E768EB">
      <w:rPr>
        <w:b/>
        <w:i/>
        <w:color w:val="1F3864"/>
        <w:sz w:val="18"/>
        <w:szCs w:val="18"/>
      </w:rPr>
      <w:t xml:space="preserve"> Water Quality Monitoring Programs </w:t>
    </w:r>
    <w:r w:rsidRPr="00E768EB">
      <w:rPr>
        <w:b/>
        <w:i/>
        <w:color w:val="1F3864"/>
        <w:sz w:val="18"/>
        <w:szCs w:val="18"/>
      </w:rPr>
      <w:tab/>
      <w:t xml:space="preserve">Page </w:t>
    </w:r>
    <w:r>
      <w:rPr>
        <w:b/>
        <w:i/>
        <w:color w:val="1F3864"/>
        <w:sz w:val="18"/>
        <w:szCs w:val="18"/>
      </w:rPr>
      <w:t>6</w:t>
    </w:r>
    <w:r w:rsidRPr="00E768EB">
      <w:rPr>
        <w:b/>
        <w:i/>
        <w:color w:val="1F3864"/>
        <w:sz w:val="18"/>
        <w:szCs w:val="18"/>
      </w:rPr>
      <w:t>-</w:t>
    </w:r>
    <w:r w:rsidRPr="00E768EB">
      <w:rPr>
        <w:b/>
        <w:i/>
        <w:color w:val="1F3864"/>
        <w:sz w:val="18"/>
        <w:szCs w:val="18"/>
      </w:rPr>
      <w:fldChar w:fldCharType="begin"/>
    </w:r>
    <w:r w:rsidRPr="00E768EB">
      <w:rPr>
        <w:b/>
        <w:i/>
        <w:color w:val="1F3864"/>
        <w:sz w:val="18"/>
        <w:szCs w:val="18"/>
      </w:rPr>
      <w:instrText xml:space="preserve"> PAGE   \* MERGEFORMAT </w:instrText>
    </w:r>
    <w:r w:rsidRPr="00E768EB">
      <w:rPr>
        <w:b/>
        <w:i/>
        <w:color w:val="1F3864"/>
        <w:sz w:val="18"/>
        <w:szCs w:val="18"/>
      </w:rPr>
      <w:fldChar w:fldCharType="separate"/>
    </w:r>
    <w:r w:rsidR="00FF02BF">
      <w:rPr>
        <w:b/>
        <w:i/>
        <w:noProof/>
        <w:color w:val="1F3864"/>
        <w:sz w:val="18"/>
        <w:szCs w:val="18"/>
      </w:rPr>
      <w:t>23</w:t>
    </w:r>
    <w:r w:rsidRPr="00E768EB">
      <w:rPr>
        <w:b/>
        <w:i/>
        <w:noProof/>
        <w:color w:val="1F3864"/>
        <w:sz w:val="18"/>
        <w:szCs w:val="18"/>
      </w:rPr>
      <w:fldChar w:fldCharType="end"/>
    </w:r>
  </w:p>
  <w:p w14:paraId="15CF9DA8" w14:textId="77777777" w:rsidR="004E6B65" w:rsidRPr="00023B2D" w:rsidRDefault="004E6B65" w:rsidP="00023B2D">
    <w:pPr>
      <w:pStyle w:val="Foote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2556DD" w14:textId="77777777" w:rsidR="004E6B65" w:rsidRDefault="004E6B65">
      <w:r>
        <w:separator/>
      </w:r>
    </w:p>
  </w:footnote>
  <w:footnote w:type="continuationSeparator" w:id="0">
    <w:p w14:paraId="671547C4" w14:textId="77777777" w:rsidR="004E6B65" w:rsidRDefault="004E6B65">
      <w:r>
        <w:continuationSeparator/>
      </w:r>
    </w:p>
  </w:footnote>
  <w:footnote w:type="continuationNotice" w:id="1">
    <w:p w14:paraId="199BEF48" w14:textId="77777777" w:rsidR="004E6B65" w:rsidRDefault="004E6B65"/>
  </w:footnote>
  <w:footnote w:id="2">
    <w:p w14:paraId="4A03AE29" w14:textId="77777777" w:rsidR="004E6B65" w:rsidRDefault="004E6B65" w:rsidP="00475F76">
      <w:pPr>
        <w:pStyle w:val="FootnoteText"/>
        <w:rPr>
          <w:rStyle w:val="Hyperlink"/>
          <w:sz w:val="18"/>
          <w:szCs w:val="18"/>
        </w:rPr>
      </w:pPr>
      <w:r w:rsidRPr="006F4AF9">
        <w:rPr>
          <w:rStyle w:val="FootnoteReference"/>
          <w:vertAlign w:val="superscript"/>
        </w:rPr>
        <w:footnoteRef/>
      </w:r>
      <w:r>
        <w:t xml:space="preserve">  </w:t>
      </w:r>
      <w:hyperlink r:id="rId1" w:history="1">
        <w:r w:rsidRPr="00C20F45">
          <w:rPr>
            <w:rStyle w:val="Hyperlink"/>
            <w:sz w:val="18"/>
            <w:szCs w:val="18"/>
          </w:rPr>
          <w:t>Management and Technical Requirements for Laboratories Performing Environmental Analyses, Module 4:  Quality Systems for Chemical Testing.  The NELAC Institute Standard EL-V1M4-2011</w:t>
        </w:r>
      </w:hyperlink>
    </w:p>
    <w:p w14:paraId="0A3D29CC" w14:textId="77777777" w:rsidR="004E6B65" w:rsidRPr="00A61895" w:rsidRDefault="004E6B65" w:rsidP="00475F76">
      <w:pPr>
        <w:pStyle w:val="FootnoteText"/>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C1EDE" w14:textId="77777777" w:rsidR="004E6B65" w:rsidRDefault="004E6B65" w:rsidP="00EF4B28">
    <w:pPr>
      <w:tabs>
        <w:tab w:val="right" w:pos="9360"/>
      </w:tabs>
      <w:jc w:val="right"/>
      <w:rPr>
        <w:color w:val="002060"/>
        <w:sz w:val="20"/>
        <w:szCs w:val="20"/>
      </w:rPr>
    </w:pPr>
    <w:r w:rsidRPr="002B2291">
      <w:rPr>
        <w:color w:val="002060"/>
        <w:sz w:val="20"/>
        <w:szCs w:val="20"/>
      </w:rPr>
      <w:t xml:space="preserve">Chapter </w:t>
    </w:r>
    <w:r>
      <w:rPr>
        <w:color w:val="002060"/>
        <w:sz w:val="20"/>
        <w:szCs w:val="20"/>
      </w:rPr>
      <w:t>6</w:t>
    </w:r>
  </w:p>
  <w:p w14:paraId="0208DF41" w14:textId="77777777" w:rsidR="004E6B65" w:rsidRPr="002B2291" w:rsidRDefault="004E6B65" w:rsidP="0051611A">
    <w:pPr>
      <w:tabs>
        <w:tab w:val="right" w:pos="9360"/>
      </w:tabs>
      <w:jc w:val="right"/>
      <w:rPr>
        <w:color w:val="002060"/>
        <w:sz w:val="20"/>
        <w:szCs w:val="20"/>
      </w:rPr>
    </w:pPr>
    <w:r w:rsidRPr="002B2291">
      <w:rPr>
        <w:color w:val="002060"/>
        <w:sz w:val="20"/>
        <w:szCs w:val="20"/>
      </w:rPr>
      <w:t>Analytical Methods &amp; QC</w:t>
    </w:r>
    <w:r>
      <w:rPr>
        <w:color w:val="002060"/>
        <w:sz w:val="20"/>
        <w:szCs w:val="20"/>
      </w:rPr>
      <w:t xml:space="preserve"> </w:t>
    </w:r>
  </w:p>
  <w:p w14:paraId="2969615C" w14:textId="62E7613A" w:rsidR="004E6B65" w:rsidRPr="002B2291" w:rsidRDefault="004E6B65" w:rsidP="00EF4B28">
    <w:pPr>
      <w:tabs>
        <w:tab w:val="right" w:pos="9360"/>
      </w:tabs>
      <w:jc w:val="right"/>
      <w:rPr>
        <w:color w:val="002060"/>
        <w:sz w:val="20"/>
        <w:szCs w:val="20"/>
      </w:rPr>
    </w:pPr>
    <w:r w:rsidRPr="002B2291">
      <w:rPr>
        <w:color w:val="002060"/>
        <w:sz w:val="20"/>
        <w:szCs w:val="20"/>
      </w:rPr>
      <w:t xml:space="preserve"> </w:t>
    </w:r>
    <w:del w:id="189" w:author="Mary Ellen Ley" w:date="2017-01-03T12:51:00Z">
      <w:r>
        <w:rPr>
          <w:color w:val="002060"/>
          <w:sz w:val="20"/>
          <w:szCs w:val="20"/>
        </w:rPr>
        <w:delText>July</w:delText>
      </w:r>
    </w:del>
    <w:ins w:id="190" w:author="Mary Ellen Ley" w:date="2017-01-03T12:51:00Z">
      <w:r>
        <w:rPr>
          <w:color w:val="002060"/>
          <w:sz w:val="20"/>
          <w:szCs w:val="20"/>
        </w:rPr>
        <w:t>Dec.</w:t>
      </w:r>
    </w:ins>
    <w:r>
      <w:rPr>
        <w:color w:val="002060"/>
        <w:sz w:val="20"/>
        <w:szCs w:val="20"/>
      </w:rPr>
      <w:t xml:space="preserve"> 2016</w:t>
    </w:r>
    <w:r w:rsidRPr="0051611A">
      <w:rPr>
        <w:color w:val="002060"/>
        <w:sz w:val="20"/>
        <w:szCs w:val="20"/>
      </w:rPr>
      <w:t xml:space="preserve"> </w:t>
    </w:r>
    <w:r>
      <w:rPr>
        <w:color w:val="002060"/>
        <w:sz w:val="20"/>
        <w:szCs w:val="20"/>
      </w:rPr>
      <w:t>(</w:t>
    </w:r>
    <w:r w:rsidRPr="002B2291">
      <w:rPr>
        <w:color w:val="002060"/>
        <w:sz w:val="20"/>
        <w:szCs w:val="20"/>
      </w:rPr>
      <w:t>Rev. 2</w:t>
    </w:r>
    <w:r>
      <w:rPr>
        <w:color w:val="002060"/>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name w:val="1"/>
    <w:lvl w:ilvl="0">
      <w:start w:val="1"/>
      <w:numFmt w:val="upperRoman"/>
      <w:lvlText w:val="%1."/>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multilevel"/>
    <w:tmpl w:val="00000000"/>
    <w:name w:val="1"/>
    <w:lvl w:ilvl="0">
      <w:start w:val="1"/>
      <w:numFmt w:val="upperRoman"/>
      <w:lvlText w:val="%1."/>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9A6EDAD0"/>
    <w:lvl w:ilvl="0">
      <w:start w:val="1"/>
      <w:numFmt w:val="decimal"/>
      <w:lvlText w:val="%1."/>
      <w:lvlJc w:val="left"/>
      <w:pPr>
        <w:tabs>
          <w:tab w:val="num" w:pos="360"/>
        </w:tabs>
        <w:ind w:left="360" w:hanging="360"/>
      </w:pPr>
      <w:rPr>
        <w:rFonts w:hint="default"/>
        <w:color w:val="000000" w:themeColor="text1"/>
        <w:u w:val="none"/>
      </w:rPr>
    </w:lvl>
    <w:lvl w:ilvl="1">
      <w:start w:val="1"/>
      <w:numFmt w:val="decimal"/>
      <w:lvlText w:val="%1.%2"/>
      <w:lvlJc w:val="left"/>
      <w:pPr>
        <w:tabs>
          <w:tab w:val="num" w:pos="720"/>
        </w:tabs>
        <w:ind w:left="720" w:hanging="360"/>
      </w:pPr>
      <w:rPr>
        <w:rFonts w:hint="default"/>
        <w:u w:val="none"/>
      </w:rPr>
    </w:lvl>
    <w:lvl w:ilvl="2">
      <w:start w:val="1"/>
      <w:numFmt w:val="decimal"/>
      <w:lvlText w:val="%1.%2.%3"/>
      <w:lvlJc w:val="left"/>
      <w:pPr>
        <w:tabs>
          <w:tab w:val="num" w:pos="1440"/>
        </w:tabs>
        <w:ind w:left="1440" w:hanging="720"/>
      </w:pPr>
      <w:rPr>
        <w:rFonts w:hint="default"/>
        <w:strike w:val="0"/>
        <w:color w:val="800080"/>
        <w:u w:val="none"/>
      </w:rPr>
    </w:lvl>
    <w:lvl w:ilvl="3">
      <w:start w:val="1"/>
      <w:numFmt w:val="decimal"/>
      <w:lvlText w:val="%1.%2.%3.%4"/>
      <w:lvlJc w:val="left"/>
      <w:pPr>
        <w:tabs>
          <w:tab w:val="num" w:pos="1800"/>
        </w:tabs>
        <w:ind w:left="1800" w:hanging="720"/>
      </w:pPr>
      <w:rPr>
        <w:rFonts w:hint="default"/>
        <w:u w:val="none"/>
      </w:rPr>
    </w:lvl>
    <w:lvl w:ilvl="4">
      <w:start w:val="1"/>
      <w:numFmt w:val="decimal"/>
      <w:lvlText w:val="%1.%2.%3.%4.%5"/>
      <w:lvlJc w:val="left"/>
      <w:pPr>
        <w:tabs>
          <w:tab w:val="num" w:pos="2160"/>
        </w:tabs>
        <w:ind w:left="2160" w:hanging="720"/>
      </w:pPr>
      <w:rPr>
        <w:rFonts w:hint="default"/>
        <w:u w:val="none"/>
      </w:rPr>
    </w:lvl>
    <w:lvl w:ilvl="5">
      <w:start w:val="1"/>
      <w:numFmt w:val="decimal"/>
      <w:lvlText w:val="%1.%2.%3.%4.%5.%6"/>
      <w:lvlJc w:val="left"/>
      <w:pPr>
        <w:tabs>
          <w:tab w:val="num" w:pos="2880"/>
        </w:tabs>
        <w:ind w:left="2880" w:hanging="1080"/>
      </w:pPr>
      <w:rPr>
        <w:rFonts w:hint="default"/>
        <w:u w:val="none"/>
      </w:rPr>
    </w:lvl>
    <w:lvl w:ilvl="6">
      <w:start w:val="1"/>
      <w:numFmt w:val="decimal"/>
      <w:lvlText w:val="%1.%2.%3.%4.%5.%6.%7"/>
      <w:lvlJc w:val="left"/>
      <w:pPr>
        <w:tabs>
          <w:tab w:val="num" w:pos="3240"/>
        </w:tabs>
        <w:ind w:left="3240" w:hanging="1080"/>
      </w:pPr>
      <w:rPr>
        <w:rFonts w:hint="default"/>
        <w:u w:val="none"/>
      </w:rPr>
    </w:lvl>
    <w:lvl w:ilvl="7">
      <w:start w:val="1"/>
      <w:numFmt w:val="decimal"/>
      <w:lvlText w:val="%1.%2.%3.%4.%5.%6.%7.%8"/>
      <w:lvlJc w:val="left"/>
      <w:pPr>
        <w:tabs>
          <w:tab w:val="num" w:pos="3960"/>
        </w:tabs>
        <w:ind w:left="3960" w:hanging="1440"/>
      </w:pPr>
      <w:rPr>
        <w:rFonts w:hint="default"/>
        <w:u w:val="none"/>
      </w:rPr>
    </w:lvl>
    <w:lvl w:ilvl="8">
      <w:start w:val="1"/>
      <w:numFmt w:val="decimal"/>
      <w:lvlText w:val="%1.%2.%3.%4.%5.%6.%7.%8.%9"/>
      <w:lvlJc w:val="left"/>
      <w:pPr>
        <w:tabs>
          <w:tab w:val="num" w:pos="4320"/>
        </w:tabs>
        <w:ind w:left="4320" w:hanging="1440"/>
      </w:pPr>
      <w:rPr>
        <w:rFonts w:hint="default"/>
        <w:u w:val="none"/>
      </w:rPr>
    </w:lvl>
  </w:abstractNum>
  <w:abstractNum w:abstractNumId="3" w15:restartNumberingAfterBreak="0">
    <w:nsid w:val="0143250B"/>
    <w:multiLevelType w:val="multilevel"/>
    <w:tmpl w:val="8612DE94"/>
    <w:name w:val="24"/>
    <w:lvl w:ilvl="0">
      <w:start w:val="1"/>
      <w:numFmt w:val="decimal"/>
      <w:lvlText w:val="%1"/>
      <w:lvlJc w:val="left"/>
      <w:pPr>
        <w:tabs>
          <w:tab w:val="num" w:pos="360"/>
        </w:tabs>
        <w:ind w:left="360" w:hanging="360"/>
      </w:pPr>
      <w:rPr>
        <w:rFonts w:hint="default"/>
        <w:u w:val="none"/>
      </w:rPr>
    </w:lvl>
    <w:lvl w:ilvl="1">
      <w:start w:val="1"/>
      <w:numFmt w:val="decimal"/>
      <w:lvlText w:val="%1.%2"/>
      <w:lvlJc w:val="left"/>
      <w:pPr>
        <w:tabs>
          <w:tab w:val="num" w:pos="720"/>
        </w:tabs>
        <w:ind w:left="720" w:hanging="360"/>
      </w:pPr>
      <w:rPr>
        <w:rFonts w:hint="default"/>
        <w:u w:val="none"/>
      </w:rPr>
    </w:lvl>
    <w:lvl w:ilvl="2">
      <w:start w:val="1"/>
      <w:numFmt w:val="decimal"/>
      <w:lvlText w:val="%1.%2.%3"/>
      <w:lvlJc w:val="left"/>
      <w:pPr>
        <w:tabs>
          <w:tab w:val="num" w:pos="1440"/>
        </w:tabs>
        <w:ind w:left="1440" w:hanging="720"/>
      </w:pPr>
      <w:rPr>
        <w:rFonts w:hint="default"/>
        <w:strike w:val="0"/>
        <w:color w:val="800080"/>
        <w:u w:val="none"/>
      </w:rPr>
    </w:lvl>
    <w:lvl w:ilvl="3">
      <w:start w:val="1"/>
      <w:numFmt w:val="decimal"/>
      <w:lvlText w:val="%1.%2.%3.%4"/>
      <w:lvlJc w:val="left"/>
      <w:pPr>
        <w:tabs>
          <w:tab w:val="num" w:pos="1800"/>
        </w:tabs>
        <w:ind w:left="1800" w:hanging="720"/>
      </w:pPr>
      <w:rPr>
        <w:rFonts w:hint="default"/>
        <w:u w:val="none"/>
      </w:rPr>
    </w:lvl>
    <w:lvl w:ilvl="4">
      <w:start w:val="1"/>
      <w:numFmt w:val="decimal"/>
      <w:lvlText w:val="%1.%2.%3.%4.%5"/>
      <w:lvlJc w:val="left"/>
      <w:pPr>
        <w:tabs>
          <w:tab w:val="num" w:pos="2160"/>
        </w:tabs>
        <w:ind w:left="2160" w:hanging="720"/>
      </w:pPr>
      <w:rPr>
        <w:rFonts w:hint="default"/>
        <w:u w:val="none"/>
      </w:rPr>
    </w:lvl>
    <w:lvl w:ilvl="5">
      <w:start w:val="1"/>
      <w:numFmt w:val="decimal"/>
      <w:lvlText w:val="%1.%2.%3.%4.%5.%6"/>
      <w:lvlJc w:val="left"/>
      <w:pPr>
        <w:tabs>
          <w:tab w:val="num" w:pos="2880"/>
        </w:tabs>
        <w:ind w:left="2880" w:hanging="1080"/>
      </w:pPr>
      <w:rPr>
        <w:rFonts w:hint="default"/>
        <w:u w:val="none"/>
      </w:rPr>
    </w:lvl>
    <w:lvl w:ilvl="6">
      <w:start w:val="1"/>
      <w:numFmt w:val="decimal"/>
      <w:lvlText w:val="%1.%2.%3.%4.%5.%6.%7"/>
      <w:lvlJc w:val="left"/>
      <w:pPr>
        <w:tabs>
          <w:tab w:val="num" w:pos="3240"/>
        </w:tabs>
        <w:ind w:left="3240" w:hanging="1080"/>
      </w:pPr>
      <w:rPr>
        <w:rFonts w:hint="default"/>
        <w:u w:val="none"/>
      </w:rPr>
    </w:lvl>
    <w:lvl w:ilvl="7">
      <w:start w:val="1"/>
      <w:numFmt w:val="decimal"/>
      <w:lvlText w:val="%1.%2.%3.%4.%5.%6.%7.%8"/>
      <w:lvlJc w:val="left"/>
      <w:pPr>
        <w:tabs>
          <w:tab w:val="num" w:pos="3960"/>
        </w:tabs>
        <w:ind w:left="3960" w:hanging="1440"/>
      </w:pPr>
      <w:rPr>
        <w:rFonts w:hint="default"/>
        <w:u w:val="none"/>
      </w:rPr>
    </w:lvl>
    <w:lvl w:ilvl="8">
      <w:start w:val="1"/>
      <w:numFmt w:val="decimal"/>
      <w:lvlText w:val="%1.%2.%3.%4.%5.%6.%7.%8.%9"/>
      <w:lvlJc w:val="left"/>
      <w:pPr>
        <w:tabs>
          <w:tab w:val="num" w:pos="4320"/>
        </w:tabs>
        <w:ind w:left="4320" w:hanging="1440"/>
      </w:pPr>
      <w:rPr>
        <w:rFonts w:hint="default"/>
        <w:u w:val="none"/>
      </w:rPr>
    </w:lvl>
  </w:abstractNum>
  <w:abstractNum w:abstractNumId="4" w15:restartNumberingAfterBreak="0">
    <w:nsid w:val="1606241D"/>
    <w:multiLevelType w:val="multilevel"/>
    <w:tmpl w:val="96DE3A9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7140B79"/>
    <w:multiLevelType w:val="multilevel"/>
    <w:tmpl w:val="8DF8DC52"/>
    <w:lvl w:ilvl="0">
      <w:start w:val="1"/>
      <w:numFmt w:val="decimal"/>
      <w:lvlText w:val="%1."/>
      <w:lvlJc w:val="left"/>
      <w:pPr>
        <w:tabs>
          <w:tab w:val="num" w:pos="1440"/>
        </w:tabs>
        <w:ind w:left="1440" w:hanging="360"/>
      </w:pPr>
      <w:rPr>
        <w:rFonts w:ascii="Times New Roman" w:eastAsia="Times New Roman" w:hAnsi="Times New Roman" w:cs="Times New Roman"/>
        <w:u w:val="none"/>
      </w:rPr>
    </w:lvl>
    <w:lvl w:ilvl="1">
      <w:start w:val="1"/>
      <w:numFmt w:val="decimal"/>
      <w:lvlText w:val="%1.%2"/>
      <w:lvlJc w:val="left"/>
      <w:pPr>
        <w:tabs>
          <w:tab w:val="num" w:pos="1800"/>
        </w:tabs>
        <w:ind w:left="1800" w:hanging="360"/>
      </w:pPr>
      <w:rPr>
        <w:rFonts w:hint="default"/>
        <w:u w:val="none"/>
      </w:rPr>
    </w:lvl>
    <w:lvl w:ilvl="2">
      <w:start w:val="1"/>
      <w:numFmt w:val="decimal"/>
      <w:lvlText w:val="%1.%2.%3"/>
      <w:lvlJc w:val="left"/>
      <w:pPr>
        <w:tabs>
          <w:tab w:val="num" w:pos="2520"/>
        </w:tabs>
        <w:ind w:left="2520" w:hanging="720"/>
      </w:pPr>
      <w:rPr>
        <w:rFonts w:hint="default"/>
        <w:strike w:val="0"/>
        <w:color w:val="800080"/>
        <w:u w:val="none"/>
      </w:rPr>
    </w:lvl>
    <w:lvl w:ilvl="3">
      <w:start w:val="1"/>
      <w:numFmt w:val="decimal"/>
      <w:lvlText w:val="%1.%2.%3.%4"/>
      <w:lvlJc w:val="left"/>
      <w:pPr>
        <w:tabs>
          <w:tab w:val="num" w:pos="2880"/>
        </w:tabs>
        <w:ind w:left="2880" w:hanging="720"/>
      </w:pPr>
      <w:rPr>
        <w:rFonts w:hint="default"/>
        <w:u w:val="none"/>
      </w:rPr>
    </w:lvl>
    <w:lvl w:ilvl="4">
      <w:start w:val="1"/>
      <w:numFmt w:val="decimal"/>
      <w:lvlText w:val="%1.%2.%3.%4.%5"/>
      <w:lvlJc w:val="left"/>
      <w:pPr>
        <w:tabs>
          <w:tab w:val="num" w:pos="3240"/>
        </w:tabs>
        <w:ind w:left="3240" w:hanging="720"/>
      </w:pPr>
      <w:rPr>
        <w:rFonts w:hint="default"/>
        <w:u w:val="none"/>
      </w:rPr>
    </w:lvl>
    <w:lvl w:ilvl="5">
      <w:start w:val="1"/>
      <w:numFmt w:val="decimal"/>
      <w:lvlText w:val="%1.%2.%3.%4.%5.%6"/>
      <w:lvlJc w:val="left"/>
      <w:pPr>
        <w:tabs>
          <w:tab w:val="num" w:pos="3960"/>
        </w:tabs>
        <w:ind w:left="3960" w:hanging="1080"/>
      </w:pPr>
      <w:rPr>
        <w:rFonts w:hint="default"/>
        <w:u w:val="none"/>
      </w:rPr>
    </w:lvl>
    <w:lvl w:ilvl="6">
      <w:start w:val="1"/>
      <w:numFmt w:val="decimal"/>
      <w:lvlText w:val="%1.%2.%3.%4.%5.%6.%7"/>
      <w:lvlJc w:val="left"/>
      <w:pPr>
        <w:tabs>
          <w:tab w:val="num" w:pos="4320"/>
        </w:tabs>
        <w:ind w:left="4320" w:hanging="1080"/>
      </w:pPr>
      <w:rPr>
        <w:rFonts w:hint="default"/>
        <w:u w:val="none"/>
      </w:rPr>
    </w:lvl>
    <w:lvl w:ilvl="7">
      <w:start w:val="1"/>
      <w:numFmt w:val="decimal"/>
      <w:lvlText w:val="%1.%2.%3.%4.%5.%6.%7.%8"/>
      <w:lvlJc w:val="left"/>
      <w:pPr>
        <w:tabs>
          <w:tab w:val="num" w:pos="5040"/>
        </w:tabs>
        <w:ind w:left="5040" w:hanging="1440"/>
      </w:pPr>
      <w:rPr>
        <w:rFonts w:hint="default"/>
        <w:u w:val="none"/>
      </w:rPr>
    </w:lvl>
    <w:lvl w:ilvl="8">
      <w:start w:val="1"/>
      <w:numFmt w:val="decimal"/>
      <w:lvlText w:val="%1.%2.%3.%4.%5.%6.%7.%8.%9"/>
      <w:lvlJc w:val="left"/>
      <w:pPr>
        <w:tabs>
          <w:tab w:val="num" w:pos="5400"/>
        </w:tabs>
        <w:ind w:left="5400" w:hanging="1440"/>
      </w:pPr>
      <w:rPr>
        <w:rFonts w:hint="default"/>
        <w:u w:val="none"/>
      </w:rPr>
    </w:lvl>
  </w:abstractNum>
  <w:abstractNum w:abstractNumId="6" w15:restartNumberingAfterBreak="0">
    <w:nsid w:val="18CC0548"/>
    <w:multiLevelType w:val="multilevel"/>
    <w:tmpl w:val="0409001F"/>
    <w:name w:val="24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2523A3"/>
    <w:multiLevelType w:val="multilevel"/>
    <w:tmpl w:val="B552BE8A"/>
    <w:lvl w:ilvl="0">
      <w:start w:val="2"/>
      <w:numFmt w:val="decimal"/>
      <w:lvlText w:val="%1."/>
      <w:lvlJc w:val="left"/>
      <w:pPr>
        <w:tabs>
          <w:tab w:val="num" w:pos="360"/>
        </w:tabs>
        <w:ind w:left="360" w:hanging="360"/>
      </w:pPr>
      <w:rPr>
        <w:rFonts w:hint="default"/>
        <w:u w:val="none"/>
      </w:rPr>
    </w:lvl>
    <w:lvl w:ilvl="1">
      <w:start w:val="1"/>
      <w:numFmt w:val="decimal"/>
      <w:lvlText w:val="%1.%2"/>
      <w:lvlJc w:val="left"/>
      <w:pPr>
        <w:tabs>
          <w:tab w:val="num" w:pos="720"/>
        </w:tabs>
        <w:ind w:left="720" w:hanging="360"/>
      </w:pPr>
      <w:rPr>
        <w:rFonts w:hint="default"/>
        <w:u w:val="none"/>
      </w:rPr>
    </w:lvl>
    <w:lvl w:ilvl="2">
      <w:start w:val="1"/>
      <w:numFmt w:val="decimal"/>
      <w:lvlText w:val="%1.%2.%3"/>
      <w:lvlJc w:val="left"/>
      <w:pPr>
        <w:tabs>
          <w:tab w:val="num" w:pos="1440"/>
        </w:tabs>
        <w:ind w:left="1440" w:hanging="720"/>
      </w:pPr>
      <w:rPr>
        <w:rFonts w:hint="default"/>
        <w:strike w:val="0"/>
        <w:color w:val="800080"/>
        <w:u w:val="none"/>
      </w:rPr>
    </w:lvl>
    <w:lvl w:ilvl="3">
      <w:start w:val="1"/>
      <w:numFmt w:val="decimal"/>
      <w:lvlText w:val="%1.%2.%3.%4"/>
      <w:lvlJc w:val="left"/>
      <w:pPr>
        <w:tabs>
          <w:tab w:val="num" w:pos="1800"/>
        </w:tabs>
        <w:ind w:left="1800" w:hanging="720"/>
      </w:pPr>
      <w:rPr>
        <w:rFonts w:hint="default"/>
        <w:u w:val="none"/>
      </w:rPr>
    </w:lvl>
    <w:lvl w:ilvl="4">
      <w:start w:val="1"/>
      <w:numFmt w:val="decimal"/>
      <w:lvlText w:val="%1.%2.%3.%4.%5"/>
      <w:lvlJc w:val="left"/>
      <w:pPr>
        <w:tabs>
          <w:tab w:val="num" w:pos="2160"/>
        </w:tabs>
        <w:ind w:left="2160" w:hanging="720"/>
      </w:pPr>
      <w:rPr>
        <w:rFonts w:hint="default"/>
        <w:u w:val="none"/>
      </w:rPr>
    </w:lvl>
    <w:lvl w:ilvl="5">
      <w:start w:val="1"/>
      <w:numFmt w:val="decimal"/>
      <w:lvlText w:val="%1.%2.%3.%4.%5.%6"/>
      <w:lvlJc w:val="left"/>
      <w:pPr>
        <w:tabs>
          <w:tab w:val="num" w:pos="2880"/>
        </w:tabs>
        <w:ind w:left="2880" w:hanging="1080"/>
      </w:pPr>
      <w:rPr>
        <w:rFonts w:hint="default"/>
        <w:u w:val="none"/>
      </w:rPr>
    </w:lvl>
    <w:lvl w:ilvl="6">
      <w:start w:val="1"/>
      <w:numFmt w:val="decimal"/>
      <w:lvlText w:val="%1.%2.%3.%4.%5.%6.%7"/>
      <w:lvlJc w:val="left"/>
      <w:pPr>
        <w:tabs>
          <w:tab w:val="num" w:pos="3240"/>
        </w:tabs>
        <w:ind w:left="3240" w:hanging="1080"/>
      </w:pPr>
      <w:rPr>
        <w:rFonts w:hint="default"/>
        <w:u w:val="none"/>
      </w:rPr>
    </w:lvl>
    <w:lvl w:ilvl="7">
      <w:start w:val="1"/>
      <w:numFmt w:val="decimal"/>
      <w:lvlText w:val="%1.%2.%3.%4.%5.%6.%7.%8"/>
      <w:lvlJc w:val="left"/>
      <w:pPr>
        <w:tabs>
          <w:tab w:val="num" w:pos="3960"/>
        </w:tabs>
        <w:ind w:left="3960" w:hanging="1440"/>
      </w:pPr>
      <w:rPr>
        <w:rFonts w:hint="default"/>
        <w:u w:val="none"/>
      </w:rPr>
    </w:lvl>
    <w:lvl w:ilvl="8">
      <w:start w:val="1"/>
      <w:numFmt w:val="decimal"/>
      <w:lvlText w:val="%1.%2.%3.%4.%5.%6.%7.%8.%9"/>
      <w:lvlJc w:val="left"/>
      <w:pPr>
        <w:tabs>
          <w:tab w:val="num" w:pos="4320"/>
        </w:tabs>
        <w:ind w:left="4320" w:hanging="1440"/>
      </w:pPr>
      <w:rPr>
        <w:rFonts w:hint="default"/>
        <w:u w:val="none"/>
      </w:rPr>
    </w:lvl>
  </w:abstractNum>
  <w:abstractNum w:abstractNumId="8" w15:restartNumberingAfterBreak="0">
    <w:nsid w:val="1F6A5392"/>
    <w:multiLevelType w:val="hybridMultilevel"/>
    <w:tmpl w:val="EF7E7360"/>
    <w:lvl w:ilvl="0" w:tplc="0409000F">
      <w:start w:val="1"/>
      <w:numFmt w:val="decimal"/>
      <w:lvlText w:val="%1."/>
      <w:lvlJc w:val="left"/>
      <w:pPr>
        <w:ind w:left="1480" w:hanging="360"/>
      </w:p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9" w15:restartNumberingAfterBreak="0">
    <w:nsid w:val="204F3541"/>
    <w:multiLevelType w:val="multilevel"/>
    <w:tmpl w:val="B552BE8A"/>
    <w:lvl w:ilvl="0">
      <w:start w:val="2"/>
      <w:numFmt w:val="decimal"/>
      <w:lvlText w:val="%1."/>
      <w:lvlJc w:val="left"/>
      <w:pPr>
        <w:tabs>
          <w:tab w:val="num" w:pos="360"/>
        </w:tabs>
        <w:ind w:left="360" w:hanging="360"/>
      </w:pPr>
      <w:rPr>
        <w:rFonts w:hint="default"/>
        <w:u w:val="none"/>
      </w:rPr>
    </w:lvl>
    <w:lvl w:ilvl="1">
      <w:start w:val="1"/>
      <w:numFmt w:val="decimal"/>
      <w:lvlText w:val="%1.%2"/>
      <w:lvlJc w:val="left"/>
      <w:pPr>
        <w:tabs>
          <w:tab w:val="num" w:pos="720"/>
        </w:tabs>
        <w:ind w:left="720" w:hanging="360"/>
      </w:pPr>
      <w:rPr>
        <w:rFonts w:hint="default"/>
        <w:u w:val="none"/>
      </w:rPr>
    </w:lvl>
    <w:lvl w:ilvl="2">
      <w:start w:val="1"/>
      <w:numFmt w:val="decimal"/>
      <w:lvlText w:val="%1.%2.%3"/>
      <w:lvlJc w:val="left"/>
      <w:pPr>
        <w:tabs>
          <w:tab w:val="num" w:pos="1440"/>
        </w:tabs>
        <w:ind w:left="1440" w:hanging="720"/>
      </w:pPr>
      <w:rPr>
        <w:rFonts w:hint="default"/>
        <w:strike w:val="0"/>
        <w:color w:val="800080"/>
        <w:u w:val="none"/>
      </w:rPr>
    </w:lvl>
    <w:lvl w:ilvl="3">
      <w:start w:val="1"/>
      <w:numFmt w:val="decimal"/>
      <w:lvlText w:val="%1.%2.%3.%4"/>
      <w:lvlJc w:val="left"/>
      <w:pPr>
        <w:tabs>
          <w:tab w:val="num" w:pos="1800"/>
        </w:tabs>
        <w:ind w:left="1800" w:hanging="720"/>
      </w:pPr>
      <w:rPr>
        <w:rFonts w:hint="default"/>
        <w:u w:val="none"/>
      </w:rPr>
    </w:lvl>
    <w:lvl w:ilvl="4">
      <w:start w:val="1"/>
      <w:numFmt w:val="decimal"/>
      <w:lvlText w:val="%1.%2.%3.%4.%5"/>
      <w:lvlJc w:val="left"/>
      <w:pPr>
        <w:tabs>
          <w:tab w:val="num" w:pos="2160"/>
        </w:tabs>
        <w:ind w:left="2160" w:hanging="720"/>
      </w:pPr>
      <w:rPr>
        <w:rFonts w:hint="default"/>
        <w:u w:val="none"/>
      </w:rPr>
    </w:lvl>
    <w:lvl w:ilvl="5">
      <w:start w:val="1"/>
      <w:numFmt w:val="decimal"/>
      <w:lvlText w:val="%1.%2.%3.%4.%5.%6"/>
      <w:lvlJc w:val="left"/>
      <w:pPr>
        <w:tabs>
          <w:tab w:val="num" w:pos="2880"/>
        </w:tabs>
        <w:ind w:left="2880" w:hanging="1080"/>
      </w:pPr>
      <w:rPr>
        <w:rFonts w:hint="default"/>
        <w:u w:val="none"/>
      </w:rPr>
    </w:lvl>
    <w:lvl w:ilvl="6">
      <w:start w:val="1"/>
      <w:numFmt w:val="decimal"/>
      <w:lvlText w:val="%1.%2.%3.%4.%5.%6.%7"/>
      <w:lvlJc w:val="left"/>
      <w:pPr>
        <w:tabs>
          <w:tab w:val="num" w:pos="3240"/>
        </w:tabs>
        <w:ind w:left="3240" w:hanging="1080"/>
      </w:pPr>
      <w:rPr>
        <w:rFonts w:hint="default"/>
        <w:u w:val="none"/>
      </w:rPr>
    </w:lvl>
    <w:lvl w:ilvl="7">
      <w:start w:val="1"/>
      <w:numFmt w:val="decimal"/>
      <w:lvlText w:val="%1.%2.%3.%4.%5.%6.%7.%8"/>
      <w:lvlJc w:val="left"/>
      <w:pPr>
        <w:tabs>
          <w:tab w:val="num" w:pos="3960"/>
        </w:tabs>
        <w:ind w:left="3960" w:hanging="1440"/>
      </w:pPr>
      <w:rPr>
        <w:rFonts w:hint="default"/>
        <w:u w:val="none"/>
      </w:rPr>
    </w:lvl>
    <w:lvl w:ilvl="8">
      <w:start w:val="1"/>
      <w:numFmt w:val="decimal"/>
      <w:lvlText w:val="%1.%2.%3.%4.%5.%6.%7.%8.%9"/>
      <w:lvlJc w:val="left"/>
      <w:pPr>
        <w:tabs>
          <w:tab w:val="num" w:pos="4320"/>
        </w:tabs>
        <w:ind w:left="4320" w:hanging="1440"/>
      </w:pPr>
      <w:rPr>
        <w:rFonts w:hint="default"/>
        <w:u w:val="none"/>
      </w:rPr>
    </w:lvl>
  </w:abstractNum>
  <w:abstractNum w:abstractNumId="10" w15:restartNumberingAfterBreak="0">
    <w:nsid w:val="23C57BB7"/>
    <w:multiLevelType w:val="multilevel"/>
    <w:tmpl w:val="B552BE8A"/>
    <w:lvl w:ilvl="0">
      <w:start w:val="2"/>
      <w:numFmt w:val="decimal"/>
      <w:lvlText w:val="%1."/>
      <w:lvlJc w:val="left"/>
      <w:pPr>
        <w:tabs>
          <w:tab w:val="num" w:pos="360"/>
        </w:tabs>
        <w:ind w:left="360" w:hanging="360"/>
      </w:pPr>
      <w:rPr>
        <w:rFonts w:hint="default"/>
        <w:u w:val="none"/>
      </w:rPr>
    </w:lvl>
    <w:lvl w:ilvl="1">
      <w:start w:val="1"/>
      <w:numFmt w:val="decimal"/>
      <w:lvlText w:val="%1.%2"/>
      <w:lvlJc w:val="left"/>
      <w:pPr>
        <w:tabs>
          <w:tab w:val="num" w:pos="720"/>
        </w:tabs>
        <w:ind w:left="720" w:hanging="360"/>
      </w:pPr>
      <w:rPr>
        <w:rFonts w:hint="default"/>
        <w:u w:val="none"/>
      </w:rPr>
    </w:lvl>
    <w:lvl w:ilvl="2">
      <w:start w:val="1"/>
      <w:numFmt w:val="decimal"/>
      <w:lvlText w:val="%1.%2.%3"/>
      <w:lvlJc w:val="left"/>
      <w:pPr>
        <w:tabs>
          <w:tab w:val="num" w:pos="1440"/>
        </w:tabs>
        <w:ind w:left="1440" w:hanging="720"/>
      </w:pPr>
      <w:rPr>
        <w:rFonts w:hint="default"/>
        <w:strike w:val="0"/>
        <w:color w:val="800080"/>
        <w:u w:val="none"/>
      </w:rPr>
    </w:lvl>
    <w:lvl w:ilvl="3">
      <w:start w:val="1"/>
      <w:numFmt w:val="decimal"/>
      <w:lvlText w:val="%1.%2.%3.%4"/>
      <w:lvlJc w:val="left"/>
      <w:pPr>
        <w:tabs>
          <w:tab w:val="num" w:pos="1800"/>
        </w:tabs>
        <w:ind w:left="1800" w:hanging="720"/>
      </w:pPr>
      <w:rPr>
        <w:rFonts w:hint="default"/>
        <w:u w:val="none"/>
      </w:rPr>
    </w:lvl>
    <w:lvl w:ilvl="4">
      <w:start w:val="1"/>
      <w:numFmt w:val="decimal"/>
      <w:lvlText w:val="%1.%2.%3.%4.%5"/>
      <w:lvlJc w:val="left"/>
      <w:pPr>
        <w:tabs>
          <w:tab w:val="num" w:pos="2160"/>
        </w:tabs>
        <w:ind w:left="2160" w:hanging="720"/>
      </w:pPr>
      <w:rPr>
        <w:rFonts w:hint="default"/>
        <w:u w:val="none"/>
      </w:rPr>
    </w:lvl>
    <w:lvl w:ilvl="5">
      <w:start w:val="1"/>
      <w:numFmt w:val="decimal"/>
      <w:lvlText w:val="%1.%2.%3.%4.%5.%6"/>
      <w:lvlJc w:val="left"/>
      <w:pPr>
        <w:tabs>
          <w:tab w:val="num" w:pos="2880"/>
        </w:tabs>
        <w:ind w:left="2880" w:hanging="1080"/>
      </w:pPr>
      <w:rPr>
        <w:rFonts w:hint="default"/>
        <w:u w:val="none"/>
      </w:rPr>
    </w:lvl>
    <w:lvl w:ilvl="6">
      <w:start w:val="1"/>
      <w:numFmt w:val="decimal"/>
      <w:lvlText w:val="%1.%2.%3.%4.%5.%6.%7"/>
      <w:lvlJc w:val="left"/>
      <w:pPr>
        <w:tabs>
          <w:tab w:val="num" w:pos="3240"/>
        </w:tabs>
        <w:ind w:left="3240" w:hanging="1080"/>
      </w:pPr>
      <w:rPr>
        <w:rFonts w:hint="default"/>
        <w:u w:val="none"/>
      </w:rPr>
    </w:lvl>
    <w:lvl w:ilvl="7">
      <w:start w:val="1"/>
      <w:numFmt w:val="decimal"/>
      <w:lvlText w:val="%1.%2.%3.%4.%5.%6.%7.%8"/>
      <w:lvlJc w:val="left"/>
      <w:pPr>
        <w:tabs>
          <w:tab w:val="num" w:pos="3960"/>
        </w:tabs>
        <w:ind w:left="3960" w:hanging="1440"/>
      </w:pPr>
      <w:rPr>
        <w:rFonts w:hint="default"/>
        <w:u w:val="none"/>
      </w:rPr>
    </w:lvl>
    <w:lvl w:ilvl="8">
      <w:start w:val="1"/>
      <w:numFmt w:val="decimal"/>
      <w:lvlText w:val="%1.%2.%3.%4.%5.%6.%7.%8.%9"/>
      <w:lvlJc w:val="left"/>
      <w:pPr>
        <w:tabs>
          <w:tab w:val="num" w:pos="4320"/>
        </w:tabs>
        <w:ind w:left="4320" w:hanging="1440"/>
      </w:pPr>
      <w:rPr>
        <w:rFonts w:hint="default"/>
        <w:u w:val="none"/>
      </w:rPr>
    </w:lvl>
  </w:abstractNum>
  <w:abstractNum w:abstractNumId="11" w15:restartNumberingAfterBreak="0">
    <w:nsid w:val="272F5F2C"/>
    <w:multiLevelType w:val="hybridMultilevel"/>
    <w:tmpl w:val="AE66EA34"/>
    <w:name w:val="23"/>
    <w:lvl w:ilvl="0" w:tplc="0409000F">
      <w:start w:val="1"/>
      <w:numFmt w:val="decimal"/>
      <w:lvlText w:val="%1."/>
      <w:lvlJc w:val="left"/>
      <w:pPr>
        <w:ind w:left="960" w:hanging="360"/>
      </w:pPr>
    </w:lvl>
    <w:lvl w:ilvl="1" w:tplc="04090019">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2" w15:restartNumberingAfterBreak="0">
    <w:nsid w:val="32AC29AC"/>
    <w:multiLevelType w:val="multilevel"/>
    <w:tmpl w:val="D5B4F314"/>
    <w:lvl w:ilvl="0">
      <w:start w:val="2"/>
      <w:numFmt w:val="decimal"/>
      <w:lvlText w:val="%1."/>
      <w:lvlJc w:val="left"/>
      <w:pPr>
        <w:tabs>
          <w:tab w:val="num" w:pos="360"/>
        </w:tabs>
        <w:ind w:left="360" w:hanging="360"/>
      </w:pPr>
      <w:rPr>
        <w:rFonts w:hint="default"/>
        <w:u w:val="none"/>
      </w:rPr>
    </w:lvl>
    <w:lvl w:ilvl="1">
      <w:start w:val="1"/>
      <w:numFmt w:val="decimal"/>
      <w:lvlText w:val="%1.%2"/>
      <w:lvlJc w:val="left"/>
      <w:pPr>
        <w:tabs>
          <w:tab w:val="num" w:pos="720"/>
        </w:tabs>
        <w:ind w:left="720" w:hanging="360"/>
      </w:pPr>
      <w:rPr>
        <w:rFonts w:asciiTheme="minorHAnsi" w:hAnsiTheme="minorHAnsi" w:cs="Times New Roman" w:hint="default"/>
        <w:b w:val="0"/>
        <w:sz w:val="20"/>
        <w:szCs w:val="20"/>
        <w:u w:val="none"/>
      </w:rPr>
    </w:lvl>
    <w:lvl w:ilvl="2">
      <w:start w:val="1"/>
      <w:numFmt w:val="decimal"/>
      <w:lvlText w:val="%1.%2.%3"/>
      <w:lvlJc w:val="left"/>
      <w:pPr>
        <w:tabs>
          <w:tab w:val="num" w:pos="1440"/>
        </w:tabs>
        <w:ind w:left="1440" w:hanging="720"/>
      </w:pPr>
      <w:rPr>
        <w:rFonts w:hint="default"/>
        <w:strike w:val="0"/>
        <w:color w:val="auto"/>
        <w:u w:val="none"/>
      </w:rPr>
    </w:lvl>
    <w:lvl w:ilvl="3">
      <w:start w:val="1"/>
      <w:numFmt w:val="decimal"/>
      <w:lvlText w:val="%1.%2.%3.%4"/>
      <w:lvlJc w:val="left"/>
      <w:pPr>
        <w:tabs>
          <w:tab w:val="num" w:pos="1980"/>
        </w:tabs>
        <w:ind w:left="1980" w:hanging="720"/>
      </w:pPr>
      <w:rPr>
        <w:rFonts w:hint="default"/>
        <w:color w:val="auto"/>
        <w:u w:val="none"/>
      </w:rPr>
    </w:lvl>
    <w:lvl w:ilvl="4">
      <w:start w:val="1"/>
      <w:numFmt w:val="decimal"/>
      <w:lvlText w:val="%1.%2.%3.%4.%5"/>
      <w:lvlJc w:val="left"/>
      <w:pPr>
        <w:tabs>
          <w:tab w:val="num" w:pos="2160"/>
        </w:tabs>
        <w:ind w:left="2160" w:hanging="720"/>
      </w:pPr>
      <w:rPr>
        <w:rFonts w:hint="default"/>
        <w:u w:val="none"/>
      </w:rPr>
    </w:lvl>
    <w:lvl w:ilvl="5">
      <w:start w:val="1"/>
      <w:numFmt w:val="decimal"/>
      <w:lvlText w:val="%1.%2.%3.%4.%5.%6"/>
      <w:lvlJc w:val="left"/>
      <w:pPr>
        <w:tabs>
          <w:tab w:val="num" w:pos="2880"/>
        </w:tabs>
        <w:ind w:left="2880" w:hanging="1080"/>
      </w:pPr>
      <w:rPr>
        <w:rFonts w:hint="default"/>
        <w:u w:val="none"/>
      </w:rPr>
    </w:lvl>
    <w:lvl w:ilvl="6">
      <w:start w:val="1"/>
      <w:numFmt w:val="decimal"/>
      <w:lvlText w:val="%1.%2.%3.%4.%5.%6.%7"/>
      <w:lvlJc w:val="left"/>
      <w:pPr>
        <w:tabs>
          <w:tab w:val="num" w:pos="3240"/>
        </w:tabs>
        <w:ind w:left="3240" w:hanging="1080"/>
      </w:pPr>
      <w:rPr>
        <w:rFonts w:hint="default"/>
        <w:u w:val="none"/>
      </w:rPr>
    </w:lvl>
    <w:lvl w:ilvl="7">
      <w:start w:val="1"/>
      <w:numFmt w:val="decimal"/>
      <w:lvlText w:val="%1.%2.%3.%4.%5.%6.%7.%8"/>
      <w:lvlJc w:val="left"/>
      <w:pPr>
        <w:tabs>
          <w:tab w:val="num" w:pos="3960"/>
        </w:tabs>
        <w:ind w:left="3960" w:hanging="1440"/>
      </w:pPr>
      <w:rPr>
        <w:rFonts w:hint="default"/>
        <w:u w:val="none"/>
      </w:rPr>
    </w:lvl>
    <w:lvl w:ilvl="8">
      <w:start w:val="1"/>
      <w:numFmt w:val="decimal"/>
      <w:lvlText w:val="%1.%2.%3.%4.%5.%6.%7.%8.%9"/>
      <w:lvlJc w:val="left"/>
      <w:pPr>
        <w:tabs>
          <w:tab w:val="num" w:pos="4320"/>
        </w:tabs>
        <w:ind w:left="4320" w:hanging="1440"/>
      </w:pPr>
      <w:rPr>
        <w:rFonts w:hint="default"/>
        <w:u w:val="none"/>
      </w:rPr>
    </w:lvl>
  </w:abstractNum>
  <w:abstractNum w:abstractNumId="13" w15:restartNumberingAfterBreak="0">
    <w:nsid w:val="38204FD8"/>
    <w:multiLevelType w:val="multilevel"/>
    <w:tmpl w:val="BB1A6C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4" w15:restartNumberingAfterBreak="0">
    <w:nsid w:val="43A71F1C"/>
    <w:multiLevelType w:val="multilevel"/>
    <w:tmpl w:val="64E061BC"/>
    <w:name w:val="2"/>
    <w:lvl w:ilvl="0">
      <w:start w:val="1"/>
      <w:numFmt w:val="decimal"/>
      <w:lvlText w:val="%1."/>
      <w:lvlJc w:val="left"/>
      <w:pPr>
        <w:tabs>
          <w:tab w:val="num" w:pos="1710"/>
        </w:tabs>
        <w:ind w:left="1710" w:hanging="360"/>
      </w:pPr>
      <w:rPr>
        <w:rFonts w:ascii="Franklin Gothic Book" w:eastAsia="Times New Roman" w:hAnsi="Franklin Gothic Book" w:cs="Times New Roman" w:hint="default"/>
        <w:u w:val="none"/>
      </w:rPr>
    </w:lvl>
    <w:lvl w:ilvl="1">
      <w:start w:val="1"/>
      <w:numFmt w:val="decimal"/>
      <w:lvlText w:val="%1.%2"/>
      <w:lvlJc w:val="left"/>
      <w:pPr>
        <w:tabs>
          <w:tab w:val="num" w:pos="2070"/>
        </w:tabs>
        <w:ind w:left="2070" w:hanging="360"/>
      </w:pPr>
      <w:rPr>
        <w:rFonts w:hint="default"/>
        <w:u w:val="none"/>
      </w:rPr>
    </w:lvl>
    <w:lvl w:ilvl="2">
      <w:start w:val="1"/>
      <w:numFmt w:val="decimal"/>
      <w:lvlText w:val="%1.%2.%3"/>
      <w:lvlJc w:val="left"/>
      <w:pPr>
        <w:tabs>
          <w:tab w:val="num" w:pos="2790"/>
        </w:tabs>
        <w:ind w:left="2790" w:hanging="720"/>
      </w:pPr>
      <w:rPr>
        <w:rFonts w:hint="default"/>
        <w:strike w:val="0"/>
        <w:color w:val="800080"/>
        <w:u w:val="none"/>
      </w:rPr>
    </w:lvl>
    <w:lvl w:ilvl="3">
      <w:start w:val="1"/>
      <w:numFmt w:val="decimal"/>
      <w:lvlText w:val="%1.%2.%3.%4"/>
      <w:lvlJc w:val="left"/>
      <w:pPr>
        <w:tabs>
          <w:tab w:val="num" w:pos="3150"/>
        </w:tabs>
        <w:ind w:left="3150" w:hanging="720"/>
      </w:pPr>
      <w:rPr>
        <w:rFonts w:hint="default"/>
        <w:u w:val="none"/>
      </w:rPr>
    </w:lvl>
    <w:lvl w:ilvl="4">
      <w:start w:val="1"/>
      <w:numFmt w:val="decimal"/>
      <w:lvlText w:val="%1.%2.%3.%4.%5"/>
      <w:lvlJc w:val="left"/>
      <w:pPr>
        <w:tabs>
          <w:tab w:val="num" w:pos="3510"/>
        </w:tabs>
        <w:ind w:left="3510" w:hanging="720"/>
      </w:pPr>
      <w:rPr>
        <w:rFonts w:hint="default"/>
        <w:u w:val="none"/>
      </w:rPr>
    </w:lvl>
    <w:lvl w:ilvl="5">
      <w:start w:val="1"/>
      <w:numFmt w:val="decimal"/>
      <w:lvlText w:val="%1.%2.%3.%4.%5.%6"/>
      <w:lvlJc w:val="left"/>
      <w:pPr>
        <w:tabs>
          <w:tab w:val="num" w:pos="4230"/>
        </w:tabs>
        <w:ind w:left="4230" w:hanging="1080"/>
      </w:pPr>
      <w:rPr>
        <w:rFonts w:hint="default"/>
        <w:u w:val="none"/>
      </w:rPr>
    </w:lvl>
    <w:lvl w:ilvl="6">
      <w:start w:val="1"/>
      <w:numFmt w:val="decimal"/>
      <w:lvlText w:val="%1.%2.%3.%4.%5.%6.%7"/>
      <w:lvlJc w:val="left"/>
      <w:pPr>
        <w:tabs>
          <w:tab w:val="num" w:pos="4590"/>
        </w:tabs>
        <w:ind w:left="4590" w:hanging="1080"/>
      </w:pPr>
      <w:rPr>
        <w:rFonts w:hint="default"/>
        <w:u w:val="none"/>
      </w:rPr>
    </w:lvl>
    <w:lvl w:ilvl="7">
      <w:start w:val="1"/>
      <w:numFmt w:val="decimal"/>
      <w:lvlText w:val="%1.%2.%3.%4.%5.%6.%7.%8"/>
      <w:lvlJc w:val="left"/>
      <w:pPr>
        <w:tabs>
          <w:tab w:val="num" w:pos="5310"/>
        </w:tabs>
        <w:ind w:left="5310" w:hanging="1440"/>
      </w:pPr>
      <w:rPr>
        <w:rFonts w:hint="default"/>
        <w:u w:val="none"/>
      </w:rPr>
    </w:lvl>
    <w:lvl w:ilvl="8">
      <w:start w:val="1"/>
      <w:numFmt w:val="decimal"/>
      <w:lvlText w:val="%1.%2.%3.%4.%5.%6.%7.%8.%9"/>
      <w:lvlJc w:val="left"/>
      <w:pPr>
        <w:tabs>
          <w:tab w:val="num" w:pos="5670"/>
        </w:tabs>
        <w:ind w:left="5670" w:hanging="1440"/>
      </w:pPr>
      <w:rPr>
        <w:rFonts w:hint="default"/>
        <w:u w:val="none"/>
      </w:rPr>
    </w:lvl>
  </w:abstractNum>
  <w:abstractNum w:abstractNumId="15" w15:restartNumberingAfterBreak="0">
    <w:nsid w:val="4D0329A4"/>
    <w:multiLevelType w:val="hybridMultilevel"/>
    <w:tmpl w:val="45C86A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C60535"/>
    <w:multiLevelType w:val="multilevel"/>
    <w:tmpl w:val="1C8CA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lvlText w:val="%1.%2.%3"/>
      <w:lvlJc w:val="left"/>
      <w:pPr>
        <w:tabs>
          <w:tab w:val="num" w:pos="1440"/>
        </w:tabs>
        <w:ind w:left="1440" w:hanging="720"/>
      </w:pPr>
      <w:rPr>
        <w:rFonts w:hint="default"/>
        <w:color w:val="00800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57A77359"/>
    <w:multiLevelType w:val="multilevel"/>
    <w:tmpl w:val="76BEC5AC"/>
    <w:lvl w:ilvl="0">
      <w:start w:val="1"/>
      <w:numFmt w:val="decimal"/>
      <w:lvlText w:val="%1."/>
      <w:lvlJc w:val="left"/>
      <w:pPr>
        <w:tabs>
          <w:tab w:val="num" w:pos="360"/>
        </w:tabs>
        <w:ind w:left="360" w:hanging="360"/>
      </w:pPr>
      <w:rPr>
        <w:rFonts w:asciiTheme="minorHAnsi" w:hAnsiTheme="minorHAnsi" w:hint="default"/>
        <w:color w:val="000000" w:themeColor="text1"/>
        <w:u w:val="none"/>
      </w:rPr>
    </w:lvl>
    <w:lvl w:ilvl="1">
      <w:start w:val="1"/>
      <w:numFmt w:val="decimal"/>
      <w:lvlText w:val="%1.%2"/>
      <w:lvlJc w:val="left"/>
      <w:pPr>
        <w:tabs>
          <w:tab w:val="num" w:pos="720"/>
        </w:tabs>
        <w:ind w:left="720" w:hanging="360"/>
      </w:pPr>
      <w:rPr>
        <w:rFonts w:asciiTheme="minorHAnsi" w:hAnsiTheme="minorHAnsi" w:hint="default"/>
        <w:u w:val="none"/>
      </w:rPr>
    </w:lvl>
    <w:lvl w:ilvl="2">
      <w:start w:val="1"/>
      <w:numFmt w:val="decimal"/>
      <w:lvlText w:val="%1.%2.%3"/>
      <w:lvlJc w:val="left"/>
      <w:pPr>
        <w:tabs>
          <w:tab w:val="num" w:pos="1440"/>
        </w:tabs>
        <w:ind w:left="1440" w:hanging="720"/>
      </w:pPr>
      <w:rPr>
        <w:rFonts w:hint="default"/>
        <w:strike w:val="0"/>
        <w:color w:val="800080"/>
        <w:u w:val="none"/>
      </w:rPr>
    </w:lvl>
    <w:lvl w:ilvl="3">
      <w:start w:val="1"/>
      <w:numFmt w:val="decimal"/>
      <w:lvlText w:val="%1.%2.%3.%4"/>
      <w:lvlJc w:val="left"/>
      <w:pPr>
        <w:tabs>
          <w:tab w:val="num" w:pos="1800"/>
        </w:tabs>
        <w:ind w:left="1800" w:hanging="720"/>
      </w:pPr>
      <w:rPr>
        <w:rFonts w:hint="default"/>
        <w:u w:val="none"/>
      </w:rPr>
    </w:lvl>
    <w:lvl w:ilvl="4">
      <w:start w:val="1"/>
      <w:numFmt w:val="decimal"/>
      <w:lvlText w:val="%1.%2.%3.%4.%5"/>
      <w:lvlJc w:val="left"/>
      <w:pPr>
        <w:tabs>
          <w:tab w:val="num" w:pos="2160"/>
        </w:tabs>
        <w:ind w:left="2160" w:hanging="720"/>
      </w:pPr>
      <w:rPr>
        <w:rFonts w:hint="default"/>
        <w:u w:val="none"/>
      </w:rPr>
    </w:lvl>
    <w:lvl w:ilvl="5">
      <w:start w:val="1"/>
      <w:numFmt w:val="decimal"/>
      <w:lvlText w:val="%1.%2.%3.%4.%5.%6"/>
      <w:lvlJc w:val="left"/>
      <w:pPr>
        <w:tabs>
          <w:tab w:val="num" w:pos="2880"/>
        </w:tabs>
        <w:ind w:left="2880" w:hanging="1080"/>
      </w:pPr>
      <w:rPr>
        <w:rFonts w:hint="default"/>
        <w:u w:val="none"/>
      </w:rPr>
    </w:lvl>
    <w:lvl w:ilvl="6">
      <w:start w:val="1"/>
      <w:numFmt w:val="decimal"/>
      <w:lvlText w:val="%1.%2.%3.%4.%5.%6.%7"/>
      <w:lvlJc w:val="left"/>
      <w:pPr>
        <w:tabs>
          <w:tab w:val="num" w:pos="3240"/>
        </w:tabs>
        <w:ind w:left="3240" w:hanging="1080"/>
      </w:pPr>
      <w:rPr>
        <w:rFonts w:hint="default"/>
        <w:u w:val="none"/>
      </w:rPr>
    </w:lvl>
    <w:lvl w:ilvl="7">
      <w:start w:val="1"/>
      <w:numFmt w:val="decimal"/>
      <w:lvlText w:val="%1.%2.%3.%4.%5.%6.%7.%8"/>
      <w:lvlJc w:val="left"/>
      <w:pPr>
        <w:tabs>
          <w:tab w:val="num" w:pos="3960"/>
        </w:tabs>
        <w:ind w:left="3960" w:hanging="1440"/>
      </w:pPr>
      <w:rPr>
        <w:rFonts w:hint="default"/>
        <w:u w:val="none"/>
      </w:rPr>
    </w:lvl>
    <w:lvl w:ilvl="8">
      <w:start w:val="1"/>
      <w:numFmt w:val="decimal"/>
      <w:lvlText w:val="%1.%2.%3.%4.%5.%6.%7.%8.%9"/>
      <w:lvlJc w:val="left"/>
      <w:pPr>
        <w:tabs>
          <w:tab w:val="num" w:pos="4320"/>
        </w:tabs>
        <w:ind w:left="4320" w:hanging="1440"/>
      </w:pPr>
      <w:rPr>
        <w:rFonts w:hint="default"/>
        <w:u w:val="none"/>
      </w:rPr>
    </w:lvl>
  </w:abstractNum>
  <w:abstractNum w:abstractNumId="18" w15:restartNumberingAfterBreak="0">
    <w:nsid w:val="5D7816D6"/>
    <w:multiLevelType w:val="hybridMultilevel"/>
    <w:tmpl w:val="8F24F62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9" w15:restartNumberingAfterBreak="0">
    <w:nsid w:val="6DDB3D92"/>
    <w:multiLevelType w:val="multilevel"/>
    <w:tmpl w:val="B552BE8A"/>
    <w:lvl w:ilvl="0">
      <w:start w:val="2"/>
      <w:numFmt w:val="decimal"/>
      <w:lvlText w:val="%1."/>
      <w:lvlJc w:val="left"/>
      <w:pPr>
        <w:tabs>
          <w:tab w:val="num" w:pos="360"/>
        </w:tabs>
        <w:ind w:left="360" w:hanging="360"/>
      </w:pPr>
      <w:rPr>
        <w:rFonts w:hint="default"/>
        <w:u w:val="none"/>
      </w:rPr>
    </w:lvl>
    <w:lvl w:ilvl="1">
      <w:start w:val="1"/>
      <w:numFmt w:val="decimal"/>
      <w:lvlText w:val="%1.%2"/>
      <w:lvlJc w:val="left"/>
      <w:pPr>
        <w:tabs>
          <w:tab w:val="num" w:pos="720"/>
        </w:tabs>
        <w:ind w:left="720" w:hanging="360"/>
      </w:pPr>
      <w:rPr>
        <w:rFonts w:hint="default"/>
        <w:u w:val="none"/>
      </w:rPr>
    </w:lvl>
    <w:lvl w:ilvl="2">
      <w:start w:val="1"/>
      <w:numFmt w:val="decimal"/>
      <w:lvlText w:val="%1.%2.%3"/>
      <w:lvlJc w:val="left"/>
      <w:pPr>
        <w:tabs>
          <w:tab w:val="num" w:pos="1440"/>
        </w:tabs>
        <w:ind w:left="1440" w:hanging="720"/>
      </w:pPr>
      <w:rPr>
        <w:rFonts w:hint="default"/>
        <w:strike w:val="0"/>
        <w:color w:val="800080"/>
        <w:u w:val="none"/>
      </w:rPr>
    </w:lvl>
    <w:lvl w:ilvl="3">
      <w:start w:val="1"/>
      <w:numFmt w:val="decimal"/>
      <w:lvlText w:val="%1.%2.%3.%4"/>
      <w:lvlJc w:val="left"/>
      <w:pPr>
        <w:tabs>
          <w:tab w:val="num" w:pos="1800"/>
        </w:tabs>
        <w:ind w:left="1800" w:hanging="720"/>
      </w:pPr>
      <w:rPr>
        <w:rFonts w:hint="default"/>
        <w:u w:val="none"/>
      </w:rPr>
    </w:lvl>
    <w:lvl w:ilvl="4">
      <w:start w:val="1"/>
      <w:numFmt w:val="decimal"/>
      <w:lvlText w:val="%1.%2.%3.%4.%5"/>
      <w:lvlJc w:val="left"/>
      <w:pPr>
        <w:tabs>
          <w:tab w:val="num" w:pos="2160"/>
        </w:tabs>
        <w:ind w:left="2160" w:hanging="720"/>
      </w:pPr>
      <w:rPr>
        <w:rFonts w:hint="default"/>
        <w:u w:val="none"/>
      </w:rPr>
    </w:lvl>
    <w:lvl w:ilvl="5">
      <w:start w:val="1"/>
      <w:numFmt w:val="decimal"/>
      <w:lvlText w:val="%1.%2.%3.%4.%5.%6"/>
      <w:lvlJc w:val="left"/>
      <w:pPr>
        <w:tabs>
          <w:tab w:val="num" w:pos="2880"/>
        </w:tabs>
        <w:ind w:left="2880" w:hanging="1080"/>
      </w:pPr>
      <w:rPr>
        <w:rFonts w:hint="default"/>
        <w:u w:val="none"/>
      </w:rPr>
    </w:lvl>
    <w:lvl w:ilvl="6">
      <w:start w:val="1"/>
      <w:numFmt w:val="decimal"/>
      <w:lvlText w:val="%1.%2.%3.%4.%5.%6.%7"/>
      <w:lvlJc w:val="left"/>
      <w:pPr>
        <w:tabs>
          <w:tab w:val="num" w:pos="3240"/>
        </w:tabs>
        <w:ind w:left="3240" w:hanging="1080"/>
      </w:pPr>
      <w:rPr>
        <w:rFonts w:hint="default"/>
        <w:u w:val="none"/>
      </w:rPr>
    </w:lvl>
    <w:lvl w:ilvl="7">
      <w:start w:val="1"/>
      <w:numFmt w:val="decimal"/>
      <w:lvlText w:val="%1.%2.%3.%4.%5.%6.%7.%8"/>
      <w:lvlJc w:val="left"/>
      <w:pPr>
        <w:tabs>
          <w:tab w:val="num" w:pos="3960"/>
        </w:tabs>
        <w:ind w:left="3960" w:hanging="1440"/>
      </w:pPr>
      <w:rPr>
        <w:rFonts w:hint="default"/>
        <w:u w:val="none"/>
      </w:rPr>
    </w:lvl>
    <w:lvl w:ilvl="8">
      <w:start w:val="1"/>
      <w:numFmt w:val="decimal"/>
      <w:lvlText w:val="%1.%2.%3.%4.%5.%6.%7.%8.%9"/>
      <w:lvlJc w:val="left"/>
      <w:pPr>
        <w:tabs>
          <w:tab w:val="num" w:pos="4320"/>
        </w:tabs>
        <w:ind w:left="4320" w:hanging="1440"/>
      </w:pPr>
      <w:rPr>
        <w:rFonts w:hint="default"/>
        <w:u w:val="none"/>
      </w:rPr>
    </w:lvl>
  </w:abstractNum>
  <w:abstractNum w:abstractNumId="20" w15:restartNumberingAfterBreak="0">
    <w:nsid w:val="7AB84311"/>
    <w:multiLevelType w:val="hybridMultilevel"/>
    <w:tmpl w:val="EF7E7360"/>
    <w:lvl w:ilvl="0" w:tplc="0409000F">
      <w:start w:val="1"/>
      <w:numFmt w:val="decimal"/>
      <w:lvlText w:val="%1."/>
      <w:lvlJc w:val="left"/>
      <w:pPr>
        <w:ind w:left="2040" w:hanging="360"/>
      </w:p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21" w15:restartNumberingAfterBreak="0">
    <w:nsid w:val="7E735411"/>
    <w:multiLevelType w:val="hybridMultilevel"/>
    <w:tmpl w:val="FEC8C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6"/>
  </w:num>
  <w:num w:numId="3">
    <w:abstractNumId w:val="0"/>
  </w:num>
  <w:num w:numId="4">
    <w:abstractNumId w:val="14"/>
  </w:num>
  <w:num w:numId="5">
    <w:abstractNumId w:val="20"/>
  </w:num>
  <w:num w:numId="6">
    <w:abstractNumId w:val="4"/>
  </w:num>
  <w:num w:numId="7">
    <w:abstractNumId w:val="11"/>
  </w:num>
  <w:num w:numId="8">
    <w:abstractNumId w:val="3"/>
  </w:num>
  <w:num w:numId="9">
    <w:abstractNumId w:val="6"/>
  </w:num>
  <w:num w:numId="10">
    <w:abstractNumId w:val="12"/>
  </w:num>
  <w:num w:numId="11">
    <w:abstractNumId w:val="10"/>
  </w:num>
  <w:num w:numId="12">
    <w:abstractNumId w:val="9"/>
  </w:num>
  <w:num w:numId="13">
    <w:abstractNumId w:val="7"/>
  </w:num>
  <w:num w:numId="14">
    <w:abstractNumId w:val="19"/>
  </w:num>
  <w:num w:numId="15">
    <w:abstractNumId w:val="13"/>
  </w:num>
  <w:num w:numId="16">
    <w:abstractNumId w:val="15"/>
  </w:num>
  <w:num w:numId="17">
    <w:abstractNumId w:val="21"/>
  </w:num>
  <w:num w:numId="18">
    <w:abstractNumId w:val="17"/>
  </w:num>
  <w:num w:numId="19">
    <w:abstractNumId w:val="5"/>
  </w:num>
  <w:num w:numId="20">
    <w:abstractNumId w:val="8"/>
  </w:num>
  <w:num w:numId="21">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y Ellen Ley">
    <w15:presenceInfo w15:providerId="AD" w15:userId="S-1-5-21-780216973-25257766-102967255-25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numFmt w:val="lowerLetter"/>
    <w:numRestart w:val="eachSect"/>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07B"/>
    <w:rsid w:val="000051CB"/>
    <w:rsid w:val="0000570A"/>
    <w:rsid w:val="00011733"/>
    <w:rsid w:val="00013D0F"/>
    <w:rsid w:val="00014AC1"/>
    <w:rsid w:val="00014E23"/>
    <w:rsid w:val="00014F64"/>
    <w:rsid w:val="00020C7C"/>
    <w:rsid w:val="00021655"/>
    <w:rsid w:val="00023B2D"/>
    <w:rsid w:val="00040202"/>
    <w:rsid w:val="000410C8"/>
    <w:rsid w:val="000447A4"/>
    <w:rsid w:val="00046303"/>
    <w:rsid w:val="00053B2C"/>
    <w:rsid w:val="00055E98"/>
    <w:rsid w:val="0005697B"/>
    <w:rsid w:val="000571D6"/>
    <w:rsid w:val="000729AB"/>
    <w:rsid w:val="00072FAF"/>
    <w:rsid w:val="0007500D"/>
    <w:rsid w:val="0007598E"/>
    <w:rsid w:val="000770D7"/>
    <w:rsid w:val="000860CE"/>
    <w:rsid w:val="00087C5E"/>
    <w:rsid w:val="00093906"/>
    <w:rsid w:val="000A5422"/>
    <w:rsid w:val="000B0416"/>
    <w:rsid w:val="000B260C"/>
    <w:rsid w:val="000B6E87"/>
    <w:rsid w:val="000C44EE"/>
    <w:rsid w:val="000C573D"/>
    <w:rsid w:val="000C69ED"/>
    <w:rsid w:val="000D3C72"/>
    <w:rsid w:val="000E62B9"/>
    <w:rsid w:val="000F12E2"/>
    <w:rsid w:val="000F13A2"/>
    <w:rsid w:val="000F265E"/>
    <w:rsid w:val="000F3AA4"/>
    <w:rsid w:val="000F4106"/>
    <w:rsid w:val="000F7B6F"/>
    <w:rsid w:val="00102B0C"/>
    <w:rsid w:val="001077A0"/>
    <w:rsid w:val="00111003"/>
    <w:rsid w:val="00115DA7"/>
    <w:rsid w:val="0011608A"/>
    <w:rsid w:val="00116C88"/>
    <w:rsid w:val="0012588F"/>
    <w:rsid w:val="00137F73"/>
    <w:rsid w:val="00140BAA"/>
    <w:rsid w:val="001432AD"/>
    <w:rsid w:val="00151B09"/>
    <w:rsid w:val="00153A09"/>
    <w:rsid w:val="001546E3"/>
    <w:rsid w:val="0016342E"/>
    <w:rsid w:val="00170DAD"/>
    <w:rsid w:val="00172376"/>
    <w:rsid w:val="00174083"/>
    <w:rsid w:val="001753BD"/>
    <w:rsid w:val="001860EF"/>
    <w:rsid w:val="00187ACD"/>
    <w:rsid w:val="00187B4B"/>
    <w:rsid w:val="001912CE"/>
    <w:rsid w:val="001A1514"/>
    <w:rsid w:val="001A7A9A"/>
    <w:rsid w:val="001B02D9"/>
    <w:rsid w:val="001B240D"/>
    <w:rsid w:val="001B54C6"/>
    <w:rsid w:val="001C10AC"/>
    <w:rsid w:val="001C350C"/>
    <w:rsid w:val="001C3B21"/>
    <w:rsid w:val="001C702D"/>
    <w:rsid w:val="001D1902"/>
    <w:rsid w:val="001D302A"/>
    <w:rsid w:val="001D6250"/>
    <w:rsid w:val="001D6C22"/>
    <w:rsid w:val="001E206F"/>
    <w:rsid w:val="001F151D"/>
    <w:rsid w:val="001F5576"/>
    <w:rsid w:val="0020432C"/>
    <w:rsid w:val="00205BC2"/>
    <w:rsid w:val="002107D6"/>
    <w:rsid w:val="002115B0"/>
    <w:rsid w:val="0021242B"/>
    <w:rsid w:val="00221BC2"/>
    <w:rsid w:val="00222527"/>
    <w:rsid w:val="0022260E"/>
    <w:rsid w:val="00223181"/>
    <w:rsid w:val="00223DBB"/>
    <w:rsid w:val="002257E7"/>
    <w:rsid w:val="00226659"/>
    <w:rsid w:val="00231AE1"/>
    <w:rsid w:val="00236E99"/>
    <w:rsid w:val="002373FF"/>
    <w:rsid w:val="002405C5"/>
    <w:rsid w:val="002432A4"/>
    <w:rsid w:val="00246B5A"/>
    <w:rsid w:val="00254463"/>
    <w:rsid w:val="00255553"/>
    <w:rsid w:val="00257F56"/>
    <w:rsid w:val="00260C72"/>
    <w:rsid w:val="00270B3A"/>
    <w:rsid w:val="00272BAD"/>
    <w:rsid w:val="002739C7"/>
    <w:rsid w:val="002772F3"/>
    <w:rsid w:val="00281009"/>
    <w:rsid w:val="00284371"/>
    <w:rsid w:val="002969A6"/>
    <w:rsid w:val="00297CA5"/>
    <w:rsid w:val="002A0055"/>
    <w:rsid w:val="002A5687"/>
    <w:rsid w:val="002B2291"/>
    <w:rsid w:val="002B2524"/>
    <w:rsid w:val="002B439A"/>
    <w:rsid w:val="002B6CCC"/>
    <w:rsid w:val="002C3F42"/>
    <w:rsid w:val="002C6D92"/>
    <w:rsid w:val="002C750B"/>
    <w:rsid w:val="002D0EF1"/>
    <w:rsid w:val="002D36C5"/>
    <w:rsid w:val="002F35B0"/>
    <w:rsid w:val="002F369F"/>
    <w:rsid w:val="0030302B"/>
    <w:rsid w:val="003034A6"/>
    <w:rsid w:val="003040CE"/>
    <w:rsid w:val="003063D9"/>
    <w:rsid w:val="00312189"/>
    <w:rsid w:val="0031292A"/>
    <w:rsid w:val="0031306F"/>
    <w:rsid w:val="00316068"/>
    <w:rsid w:val="00320043"/>
    <w:rsid w:val="003232C0"/>
    <w:rsid w:val="00323BB8"/>
    <w:rsid w:val="003358E3"/>
    <w:rsid w:val="0033786A"/>
    <w:rsid w:val="003411CA"/>
    <w:rsid w:val="00341CF4"/>
    <w:rsid w:val="00346172"/>
    <w:rsid w:val="003562EA"/>
    <w:rsid w:val="00366C21"/>
    <w:rsid w:val="0037651F"/>
    <w:rsid w:val="003806D6"/>
    <w:rsid w:val="003814D8"/>
    <w:rsid w:val="0038285C"/>
    <w:rsid w:val="00383102"/>
    <w:rsid w:val="003831C1"/>
    <w:rsid w:val="003834CF"/>
    <w:rsid w:val="003836C8"/>
    <w:rsid w:val="0038729C"/>
    <w:rsid w:val="00392E7F"/>
    <w:rsid w:val="003943CF"/>
    <w:rsid w:val="0039524B"/>
    <w:rsid w:val="00395722"/>
    <w:rsid w:val="003968A6"/>
    <w:rsid w:val="003A4090"/>
    <w:rsid w:val="003A4970"/>
    <w:rsid w:val="003A72DE"/>
    <w:rsid w:val="003B11E2"/>
    <w:rsid w:val="003C0EAB"/>
    <w:rsid w:val="003C2203"/>
    <w:rsid w:val="003C26EF"/>
    <w:rsid w:val="003C31D5"/>
    <w:rsid w:val="003C4976"/>
    <w:rsid w:val="003C7385"/>
    <w:rsid w:val="003D03D6"/>
    <w:rsid w:val="003D0635"/>
    <w:rsid w:val="003D5E3D"/>
    <w:rsid w:val="003F02B5"/>
    <w:rsid w:val="003F080E"/>
    <w:rsid w:val="003F51B3"/>
    <w:rsid w:val="003F7ED5"/>
    <w:rsid w:val="004050CB"/>
    <w:rsid w:val="00410995"/>
    <w:rsid w:val="0041261F"/>
    <w:rsid w:val="00415BBE"/>
    <w:rsid w:val="00422468"/>
    <w:rsid w:val="00422B1D"/>
    <w:rsid w:val="004234EA"/>
    <w:rsid w:val="00423AA6"/>
    <w:rsid w:val="00425E6D"/>
    <w:rsid w:val="0043390A"/>
    <w:rsid w:val="00436661"/>
    <w:rsid w:val="00443DDE"/>
    <w:rsid w:val="00444E53"/>
    <w:rsid w:val="00445055"/>
    <w:rsid w:val="00452270"/>
    <w:rsid w:val="00452B6A"/>
    <w:rsid w:val="00456661"/>
    <w:rsid w:val="00456D6D"/>
    <w:rsid w:val="00461016"/>
    <w:rsid w:val="0046254C"/>
    <w:rsid w:val="004664A5"/>
    <w:rsid w:val="0047031A"/>
    <w:rsid w:val="00474FED"/>
    <w:rsid w:val="00475F76"/>
    <w:rsid w:val="00482106"/>
    <w:rsid w:val="00482EE4"/>
    <w:rsid w:val="004A0605"/>
    <w:rsid w:val="004A1F7F"/>
    <w:rsid w:val="004A4616"/>
    <w:rsid w:val="004B0D7F"/>
    <w:rsid w:val="004B210A"/>
    <w:rsid w:val="004B3CD9"/>
    <w:rsid w:val="004B72BA"/>
    <w:rsid w:val="004C3FFC"/>
    <w:rsid w:val="004C4B87"/>
    <w:rsid w:val="004C737C"/>
    <w:rsid w:val="004D0DF8"/>
    <w:rsid w:val="004D14D4"/>
    <w:rsid w:val="004D319B"/>
    <w:rsid w:val="004D4F66"/>
    <w:rsid w:val="004D68BE"/>
    <w:rsid w:val="004D76A8"/>
    <w:rsid w:val="004E2C75"/>
    <w:rsid w:val="004E6B65"/>
    <w:rsid w:val="004F1E91"/>
    <w:rsid w:val="004F3021"/>
    <w:rsid w:val="00501D42"/>
    <w:rsid w:val="00502C4A"/>
    <w:rsid w:val="005074F6"/>
    <w:rsid w:val="00511BCC"/>
    <w:rsid w:val="0051611A"/>
    <w:rsid w:val="0052292F"/>
    <w:rsid w:val="00522AF2"/>
    <w:rsid w:val="00525A61"/>
    <w:rsid w:val="005322C3"/>
    <w:rsid w:val="00544BB5"/>
    <w:rsid w:val="00546C88"/>
    <w:rsid w:val="0055171D"/>
    <w:rsid w:val="00556C71"/>
    <w:rsid w:val="00556D40"/>
    <w:rsid w:val="00562128"/>
    <w:rsid w:val="00571D96"/>
    <w:rsid w:val="00573A61"/>
    <w:rsid w:val="00577943"/>
    <w:rsid w:val="0058165B"/>
    <w:rsid w:val="005832E2"/>
    <w:rsid w:val="00584708"/>
    <w:rsid w:val="00587BF0"/>
    <w:rsid w:val="005A0238"/>
    <w:rsid w:val="005A7113"/>
    <w:rsid w:val="005A77FC"/>
    <w:rsid w:val="005B3B90"/>
    <w:rsid w:val="005C2060"/>
    <w:rsid w:val="005C41A8"/>
    <w:rsid w:val="005D0470"/>
    <w:rsid w:val="005D04F2"/>
    <w:rsid w:val="005D4C58"/>
    <w:rsid w:val="005D5856"/>
    <w:rsid w:val="005D69ED"/>
    <w:rsid w:val="005E0414"/>
    <w:rsid w:val="005E09C2"/>
    <w:rsid w:val="005E3AB9"/>
    <w:rsid w:val="005E7733"/>
    <w:rsid w:val="005F143C"/>
    <w:rsid w:val="005F3183"/>
    <w:rsid w:val="005F5510"/>
    <w:rsid w:val="005F71A9"/>
    <w:rsid w:val="005F7379"/>
    <w:rsid w:val="00605829"/>
    <w:rsid w:val="006117A8"/>
    <w:rsid w:val="0061327B"/>
    <w:rsid w:val="00621C00"/>
    <w:rsid w:val="006255A7"/>
    <w:rsid w:val="00626B1B"/>
    <w:rsid w:val="0063646F"/>
    <w:rsid w:val="00641D94"/>
    <w:rsid w:val="00644A61"/>
    <w:rsid w:val="00646066"/>
    <w:rsid w:val="0065077B"/>
    <w:rsid w:val="00655D92"/>
    <w:rsid w:val="00661122"/>
    <w:rsid w:val="00662671"/>
    <w:rsid w:val="00670C60"/>
    <w:rsid w:val="00670F2D"/>
    <w:rsid w:val="0067643D"/>
    <w:rsid w:val="00676ABA"/>
    <w:rsid w:val="0068029F"/>
    <w:rsid w:val="00680587"/>
    <w:rsid w:val="006853B8"/>
    <w:rsid w:val="006878F6"/>
    <w:rsid w:val="00693B53"/>
    <w:rsid w:val="006958B6"/>
    <w:rsid w:val="00697684"/>
    <w:rsid w:val="006A5885"/>
    <w:rsid w:val="006A5B32"/>
    <w:rsid w:val="006B3A25"/>
    <w:rsid w:val="006B6DB1"/>
    <w:rsid w:val="006C16F7"/>
    <w:rsid w:val="006C6607"/>
    <w:rsid w:val="006D1E92"/>
    <w:rsid w:val="006D4B4C"/>
    <w:rsid w:val="006E4B67"/>
    <w:rsid w:val="006E4BE9"/>
    <w:rsid w:val="006E7F24"/>
    <w:rsid w:val="006F17A1"/>
    <w:rsid w:val="006F4AF9"/>
    <w:rsid w:val="00700881"/>
    <w:rsid w:val="007071CB"/>
    <w:rsid w:val="00710B6D"/>
    <w:rsid w:val="00711058"/>
    <w:rsid w:val="00717FF2"/>
    <w:rsid w:val="00720F09"/>
    <w:rsid w:val="007220E6"/>
    <w:rsid w:val="00727947"/>
    <w:rsid w:val="007303B3"/>
    <w:rsid w:val="007328DA"/>
    <w:rsid w:val="00737C2B"/>
    <w:rsid w:val="007420F9"/>
    <w:rsid w:val="00751DE9"/>
    <w:rsid w:val="00755D56"/>
    <w:rsid w:val="00761A4F"/>
    <w:rsid w:val="0076768F"/>
    <w:rsid w:val="00770920"/>
    <w:rsid w:val="007755DF"/>
    <w:rsid w:val="00782621"/>
    <w:rsid w:val="00790383"/>
    <w:rsid w:val="00790429"/>
    <w:rsid w:val="0079228C"/>
    <w:rsid w:val="0079229C"/>
    <w:rsid w:val="00794AA9"/>
    <w:rsid w:val="00795528"/>
    <w:rsid w:val="00795D57"/>
    <w:rsid w:val="007967AC"/>
    <w:rsid w:val="007A1816"/>
    <w:rsid w:val="007A620C"/>
    <w:rsid w:val="007A6E3E"/>
    <w:rsid w:val="007A756F"/>
    <w:rsid w:val="007B242F"/>
    <w:rsid w:val="007B2AD1"/>
    <w:rsid w:val="007B31D6"/>
    <w:rsid w:val="007B363C"/>
    <w:rsid w:val="007B36B3"/>
    <w:rsid w:val="007B3B57"/>
    <w:rsid w:val="007D184B"/>
    <w:rsid w:val="007D2D55"/>
    <w:rsid w:val="007D2FB8"/>
    <w:rsid w:val="007D4BA8"/>
    <w:rsid w:val="007F02C3"/>
    <w:rsid w:val="007F2600"/>
    <w:rsid w:val="007F4DE9"/>
    <w:rsid w:val="007F538B"/>
    <w:rsid w:val="007F5B7A"/>
    <w:rsid w:val="00800A6E"/>
    <w:rsid w:val="00802A90"/>
    <w:rsid w:val="008064D9"/>
    <w:rsid w:val="008160B8"/>
    <w:rsid w:val="00817550"/>
    <w:rsid w:val="00822D82"/>
    <w:rsid w:val="00824036"/>
    <w:rsid w:val="008258F1"/>
    <w:rsid w:val="008343BD"/>
    <w:rsid w:val="00843D31"/>
    <w:rsid w:val="008555F8"/>
    <w:rsid w:val="00856074"/>
    <w:rsid w:val="00857EF9"/>
    <w:rsid w:val="0086511A"/>
    <w:rsid w:val="0086663B"/>
    <w:rsid w:val="00873188"/>
    <w:rsid w:val="0087503B"/>
    <w:rsid w:val="008805AD"/>
    <w:rsid w:val="0088231A"/>
    <w:rsid w:val="00886EBB"/>
    <w:rsid w:val="0088734F"/>
    <w:rsid w:val="00887F12"/>
    <w:rsid w:val="0089570C"/>
    <w:rsid w:val="008A06A7"/>
    <w:rsid w:val="008A6EFB"/>
    <w:rsid w:val="008B04A9"/>
    <w:rsid w:val="008B1D40"/>
    <w:rsid w:val="008B363F"/>
    <w:rsid w:val="008C0DC5"/>
    <w:rsid w:val="008C3415"/>
    <w:rsid w:val="008D1060"/>
    <w:rsid w:val="008D55DB"/>
    <w:rsid w:val="008D5FD2"/>
    <w:rsid w:val="008E1F81"/>
    <w:rsid w:val="008E67D1"/>
    <w:rsid w:val="008F1215"/>
    <w:rsid w:val="008F614E"/>
    <w:rsid w:val="0090158A"/>
    <w:rsid w:val="009021EA"/>
    <w:rsid w:val="009023C4"/>
    <w:rsid w:val="00903A4B"/>
    <w:rsid w:val="00904694"/>
    <w:rsid w:val="00910FEF"/>
    <w:rsid w:val="009150D4"/>
    <w:rsid w:val="00917CE8"/>
    <w:rsid w:val="00922587"/>
    <w:rsid w:val="00922C04"/>
    <w:rsid w:val="00933157"/>
    <w:rsid w:val="00935F80"/>
    <w:rsid w:val="00956DFA"/>
    <w:rsid w:val="00957093"/>
    <w:rsid w:val="009622C8"/>
    <w:rsid w:val="00966A85"/>
    <w:rsid w:val="009748F9"/>
    <w:rsid w:val="00981363"/>
    <w:rsid w:val="00982123"/>
    <w:rsid w:val="00993327"/>
    <w:rsid w:val="00994295"/>
    <w:rsid w:val="00994992"/>
    <w:rsid w:val="00994A4C"/>
    <w:rsid w:val="009A3C38"/>
    <w:rsid w:val="009A513D"/>
    <w:rsid w:val="009A536F"/>
    <w:rsid w:val="009A79A5"/>
    <w:rsid w:val="009B0BEF"/>
    <w:rsid w:val="009B3912"/>
    <w:rsid w:val="009B3A2F"/>
    <w:rsid w:val="009B4012"/>
    <w:rsid w:val="009B471A"/>
    <w:rsid w:val="009B4EE3"/>
    <w:rsid w:val="009C3D73"/>
    <w:rsid w:val="009C3DB0"/>
    <w:rsid w:val="009C43C1"/>
    <w:rsid w:val="009C761C"/>
    <w:rsid w:val="009D3B51"/>
    <w:rsid w:val="009D4E75"/>
    <w:rsid w:val="009F3879"/>
    <w:rsid w:val="009F72AF"/>
    <w:rsid w:val="009F74D0"/>
    <w:rsid w:val="00A040F0"/>
    <w:rsid w:val="00A05344"/>
    <w:rsid w:val="00A06B6A"/>
    <w:rsid w:val="00A1369A"/>
    <w:rsid w:val="00A13C06"/>
    <w:rsid w:val="00A1774E"/>
    <w:rsid w:val="00A21520"/>
    <w:rsid w:val="00A2242F"/>
    <w:rsid w:val="00A224D4"/>
    <w:rsid w:val="00A24A10"/>
    <w:rsid w:val="00A277E3"/>
    <w:rsid w:val="00A27D15"/>
    <w:rsid w:val="00A31F62"/>
    <w:rsid w:val="00A36485"/>
    <w:rsid w:val="00A429E9"/>
    <w:rsid w:val="00A437C7"/>
    <w:rsid w:val="00A46884"/>
    <w:rsid w:val="00A46E94"/>
    <w:rsid w:val="00A55B7F"/>
    <w:rsid w:val="00A60741"/>
    <w:rsid w:val="00A61895"/>
    <w:rsid w:val="00A61AE6"/>
    <w:rsid w:val="00A736C6"/>
    <w:rsid w:val="00A73B48"/>
    <w:rsid w:val="00A7540D"/>
    <w:rsid w:val="00A774C4"/>
    <w:rsid w:val="00A779FC"/>
    <w:rsid w:val="00A77FB3"/>
    <w:rsid w:val="00A92130"/>
    <w:rsid w:val="00A95748"/>
    <w:rsid w:val="00AA2C7F"/>
    <w:rsid w:val="00AA3112"/>
    <w:rsid w:val="00AA4630"/>
    <w:rsid w:val="00AB47F9"/>
    <w:rsid w:val="00AC1B24"/>
    <w:rsid w:val="00AC2137"/>
    <w:rsid w:val="00AC61EA"/>
    <w:rsid w:val="00AE54FF"/>
    <w:rsid w:val="00AE6DCB"/>
    <w:rsid w:val="00AF1F32"/>
    <w:rsid w:val="00AF2F6B"/>
    <w:rsid w:val="00B11219"/>
    <w:rsid w:val="00B135E2"/>
    <w:rsid w:val="00B2019F"/>
    <w:rsid w:val="00B23981"/>
    <w:rsid w:val="00B350CB"/>
    <w:rsid w:val="00B35FAE"/>
    <w:rsid w:val="00B446F4"/>
    <w:rsid w:val="00B45D8A"/>
    <w:rsid w:val="00B524B2"/>
    <w:rsid w:val="00B57D66"/>
    <w:rsid w:val="00B60175"/>
    <w:rsid w:val="00B634EC"/>
    <w:rsid w:val="00B64099"/>
    <w:rsid w:val="00B66765"/>
    <w:rsid w:val="00B6708F"/>
    <w:rsid w:val="00B6741F"/>
    <w:rsid w:val="00B71658"/>
    <w:rsid w:val="00B74155"/>
    <w:rsid w:val="00B82C89"/>
    <w:rsid w:val="00B86929"/>
    <w:rsid w:val="00B9107B"/>
    <w:rsid w:val="00B95D85"/>
    <w:rsid w:val="00B9638D"/>
    <w:rsid w:val="00BA1B1E"/>
    <w:rsid w:val="00BA1C7D"/>
    <w:rsid w:val="00BA4A8C"/>
    <w:rsid w:val="00BA64E6"/>
    <w:rsid w:val="00BA6844"/>
    <w:rsid w:val="00BA6F38"/>
    <w:rsid w:val="00BB1DEB"/>
    <w:rsid w:val="00BC5B44"/>
    <w:rsid w:val="00BC7DE1"/>
    <w:rsid w:val="00BD2A7E"/>
    <w:rsid w:val="00BE0C81"/>
    <w:rsid w:val="00BE485E"/>
    <w:rsid w:val="00BE5F48"/>
    <w:rsid w:val="00BE7989"/>
    <w:rsid w:val="00BF5C56"/>
    <w:rsid w:val="00BF67C1"/>
    <w:rsid w:val="00C013F9"/>
    <w:rsid w:val="00C0517C"/>
    <w:rsid w:val="00C0639C"/>
    <w:rsid w:val="00C072F4"/>
    <w:rsid w:val="00C13CB6"/>
    <w:rsid w:val="00C14725"/>
    <w:rsid w:val="00C148AB"/>
    <w:rsid w:val="00C1547A"/>
    <w:rsid w:val="00C175B5"/>
    <w:rsid w:val="00C20F45"/>
    <w:rsid w:val="00C2195E"/>
    <w:rsid w:val="00C22F75"/>
    <w:rsid w:val="00C242D4"/>
    <w:rsid w:val="00C274C1"/>
    <w:rsid w:val="00C317E0"/>
    <w:rsid w:val="00C32897"/>
    <w:rsid w:val="00C33343"/>
    <w:rsid w:val="00C3533D"/>
    <w:rsid w:val="00C369C3"/>
    <w:rsid w:val="00C37DB6"/>
    <w:rsid w:val="00C44E35"/>
    <w:rsid w:val="00C5163E"/>
    <w:rsid w:val="00C51E9A"/>
    <w:rsid w:val="00C52463"/>
    <w:rsid w:val="00C527C8"/>
    <w:rsid w:val="00C5355F"/>
    <w:rsid w:val="00C538CA"/>
    <w:rsid w:val="00C66122"/>
    <w:rsid w:val="00C70D80"/>
    <w:rsid w:val="00C72E53"/>
    <w:rsid w:val="00C77956"/>
    <w:rsid w:val="00C8642C"/>
    <w:rsid w:val="00C935C1"/>
    <w:rsid w:val="00C96FC0"/>
    <w:rsid w:val="00CA5AB8"/>
    <w:rsid w:val="00CA5C50"/>
    <w:rsid w:val="00CB7413"/>
    <w:rsid w:val="00CC247F"/>
    <w:rsid w:val="00CD250F"/>
    <w:rsid w:val="00CD2811"/>
    <w:rsid w:val="00CE465E"/>
    <w:rsid w:val="00CE481B"/>
    <w:rsid w:val="00CF0ABD"/>
    <w:rsid w:val="00CF4503"/>
    <w:rsid w:val="00CF582E"/>
    <w:rsid w:val="00D02AC6"/>
    <w:rsid w:val="00D03378"/>
    <w:rsid w:val="00D132A6"/>
    <w:rsid w:val="00D23077"/>
    <w:rsid w:val="00D256D9"/>
    <w:rsid w:val="00D26147"/>
    <w:rsid w:val="00D41786"/>
    <w:rsid w:val="00D462D7"/>
    <w:rsid w:val="00D4646B"/>
    <w:rsid w:val="00D46842"/>
    <w:rsid w:val="00D46C2C"/>
    <w:rsid w:val="00D47F41"/>
    <w:rsid w:val="00D52EDC"/>
    <w:rsid w:val="00D62512"/>
    <w:rsid w:val="00D62AB6"/>
    <w:rsid w:val="00D66942"/>
    <w:rsid w:val="00D749D6"/>
    <w:rsid w:val="00D76543"/>
    <w:rsid w:val="00D77E4B"/>
    <w:rsid w:val="00D80992"/>
    <w:rsid w:val="00D82EE7"/>
    <w:rsid w:val="00D8785F"/>
    <w:rsid w:val="00DA087F"/>
    <w:rsid w:val="00DA1515"/>
    <w:rsid w:val="00DB31A6"/>
    <w:rsid w:val="00DB5C3B"/>
    <w:rsid w:val="00DC1263"/>
    <w:rsid w:val="00DC61D7"/>
    <w:rsid w:val="00DE4F09"/>
    <w:rsid w:val="00DF281A"/>
    <w:rsid w:val="00DF6D4F"/>
    <w:rsid w:val="00E00FD5"/>
    <w:rsid w:val="00E01D0F"/>
    <w:rsid w:val="00E04F15"/>
    <w:rsid w:val="00E05893"/>
    <w:rsid w:val="00E32125"/>
    <w:rsid w:val="00E32605"/>
    <w:rsid w:val="00E33CE7"/>
    <w:rsid w:val="00E35F31"/>
    <w:rsid w:val="00E40196"/>
    <w:rsid w:val="00E423B5"/>
    <w:rsid w:val="00E45FCE"/>
    <w:rsid w:val="00E50681"/>
    <w:rsid w:val="00E82C8C"/>
    <w:rsid w:val="00E85430"/>
    <w:rsid w:val="00E904C6"/>
    <w:rsid w:val="00E9270D"/>
    <w:rsid w:val="00EA1D84"/>
    <w:rsid w:val="00EA3DE7"/>
    <w:rsid w:val="00EB1253"/>
    <w:rsid w:val="00EB1E94"/>
    <w:rsid w:val="00EB2934"/>
    <w:rsid w:val="00EB2F3C"/>
    <w:rsid w:val="00EB4310"/>
    <w:rsid w:val="00EB4AF8"/>
    <w:rsid w:val="00EB5CEF"/>
    <w:rsid w:val="00EC0BE3"/>
    <w:rsid w:val="00EC4CF2"/>
    <w:rsid w:val="00EC76C0"/>
    <w:rsid w:val="00ED07C0"/>
    <w:rsid w:val="00ED32C2"/>
    <w:rsid w:val="00ED3FE4"/>
    <w:rsid w:val="00EE01BE"/>
    <w:rsid w:val="00EE5440"/>
    <w:rsid w:val="00EE5A57"/>
    <w:rsid w:val="00EF4B28"/>
    <w:rsid w:val="00EF4E56"/>
    <w:rsid w:val="00EF7D46"/>
    <w:rsid w:val="00F06833"/>
    <w:rsid w:val="00F10E4E"/>
    <w:rsid w:val="00F128BF"/>
    <w:rsid w:val="00F27D56"/>
    <w:rsid w:val="00F33F60"/>
    <w:rsid w:val="00F409BD"/>
    <w:rsid w:val="00F44BC5"/>
    <w:rsid w:val="00F51262"/>
    <w:rsid w:val="00F554AB"/>
    <w:rsid w:val="00F71484"/>
    <w:rsid w:val="00F759DE"/>
    <w:rsid w:val="00F76FD5"/>
    <w:rsid w:val="00F85437"/>
    <w:rsid w:val="00F854D1"/>
    <w:rsid w:val="00F86075"/>
    <w:rsid w:val="00F877B2"/>
    <w:rsid w:val="00F87B55"/>
    <w:rsid w:val="00F960F1"/>
    <w:rsid w:val="00F965A6"/>
    <w:rsid w:val="00FA1E74"/>
    <w:rsid w:val="00FA5286"/>
    <w:rsid w:val="00FA70BC"/>
    <w:rsid w:val="00FB22B6"/>
    <w:rsid w:val="00FB4100"/>
    <w:rsid w:val="00FC09FF"/>
    <w:rsid w:val="00FD4424"/>
    <w:rsid w:val="00FF02BF"/>
    <w:rsid w:val="00FF20B1"/>
    <w:rsid w:val="00FF5C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6EA457"/>
  <w15:docId w15:val="{0B83053C-8F05-423A-808D-22840B9A3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ind w:firstLine="360"/>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B32"/>
  </w:style>
  <w:style w:type="paragraph" w:styleId="Heading1">
    <w:name w:val="heading 1"/>
    <w:aliases w:val="VII"/>
    <w:basedOn w:val="Normal"/>
    <w:next w:val="Normal"/>
    <w:link w:val="Heading1Char"/>
    <w:uiPriority w:val="9"/>
    <w:qFormat/>
    <w:rsid w:val="006A5B32"/>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semiHidden/>
    <w:unhideWhenUsed/>
    <w:qFormat/>
    <w:rsid w:val="006A5B32"/>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semiHidden/>
    <w:unhideWhenUsed/>
    <w:qFormat/>
    <w:rsid w:val="006A5B32"/>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semiHidden/>
    <w:unhideWhenUsed/>
    <w:qFormat/>
    <w:rsid w:val="006A5B32"/>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6A5B32"/>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6A5B32"/>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6A5B32"/>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6A5B32"/>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6A5B32"/>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2A5687"/>
  </w:style>
  <w:style w:type="paragraph" w:styleId="Header">
    <w:name w:val="header"/>
    <w:basedOn w:val="Normal"/>
    <w:link w:val="HeaderChar"/>
    <w:uiPriority w:val="99"/>
    <w:rsid w:val="003F02B5"/>
    <w:pPr>
      <w:tabs>
        <w:tab w:val="center" w:pos="4680"/>
        <w:tab w:val="right" w:pos="9360"/>
      </w:tabs>
    </w:pPr>
  </w:style>
  <w:style w:type="character" w:customStyle="1" w:styleId="HeaderChar">
    <w:name w:val="Header Char"/>
    <w:basedOn w:val="DefaultParagraphFont"/>
    <w:link w:val="Header"/>
    <w:uiPriority w:val="99"/>
    <w:rsid w:val="003F02B5"/>
    <w:rPr>
      <w:rFonts w:ascii="Shruti" w:hAnsi="Shruti"/>
      <w:sz w:val="24"/>
      <w:szCs w:val="24"/>
    </w:rPr>
  </w:style>
  <w:style w:type="paragraph" w:styleId="Footer">
    <w:name w:val="footer"/>
    <w:basedOn w:val="Normal"/>
    <w:link w:val="FooterChar"/>
    <w:uiPriority w:val="99"/>
    <w:rsid w:val="003F02B5"/>
    <w:pPr>
      <w:tabs>
        <w:tab w:val="center" w:pos="4680"/>
        <w:tab w:val="right" w:pos="9360"/>
      </w:tabs>
    </w:pPr>
  </w:style>
  <w:style w:type="character" w:customStyle="1" w:styleId="FooterChar">
    <w:name w:val="Footer Char"/>
    <w:basedOn w:val="DefaultParagraphFont"/>
    <w:link w:val="Footer"/>
    <w:uiPriority w:val="99"/>
    <w:rsid w:val="003F02B5"/>
    <w:rPr>
      <w:rFonts w:ascii="Shruti" w:hAnsi="Shruti"/>
      <w:sz w:val="24"/>
      <w:szCs w:val="24"/>
    </w:rPr>
  </w:style>
  <w:style w:type="paragraph" w:styleId="BalloonText">
    <w:name w:val="Balloon Text"/>
    <w:basedOn w:val="Normal"/>
    <w:link w:val="BalloonTextChar"/>
    <w:rsid w:val="004A1F7F"/>
    <w:rPr>
      <w:rFonts w:ascii="Tahoma" w:hAnsi="Tahoma" w:cs="Tahoma"/>
      <w:sz w:val="16"/>
      <w:szCs w:val="16"/>
    </w:rPr>
  </w:style>
  <w:style w:type="character" w:customStyle="1" w:styleId="BalloonTextChar">
    <w:name w:val="Balloon Text Char"/>
    <w:basedOn w:val="DefaultParagraphFont"/>
    <w:link w:val="BalloonText"/>
    <w:rsid w:val="004A1F7F"/>
    <w:rPr>
      <w:rFonts w:ascii="Tahoma" w:hAnsi="Tahoma" w:cs="Tahoma"/>
      <w:sz w:val="16"/>
      <w:szCs w:val="16"/>
    </w:rPr>
  </w:style>
  <w:style w:type="paragraph" w:styleId="NoSpacing">
    <w:name w:val="No Spacing"/>
    <w:basedOn w:val="Normal"/>
    <w:link w:val="NoSpacingChar"/>
    <w:uiPriority w:val="1"/>
    <w:qFormat/>
    <w:rsid w:val="006A5B32"/>
    <w:pPr>
      <w:ind w:firstLine="0"/>
    </w:pPr>
  </w:style>
  <w:style w:type="character" w:customStyle="1" w:styleId="NoSpacingChar">
    <w:name w:val="No Spacing Char"/>
    <w:basedOn w:val="DefaultParagraphFont"/>
    <w:link w:val="NoSpacing"/>
    <w:uiPriority w:val="1"/>
    <w:rsid w:val="006A5B32"/>
  </w:style>
  <w:style w:type="character" w:customStyle="1" w:styleId="Heading1Char">
    <w:name w:val="Heading 1 Char"/>
    <w:aliases w:val="VII Char"/>
    <w:basedOn w:val="DefaultParagraphFont"/>
    <w:link w:val="Heading1"/>
    <w:uiPriority w:val="9"/>
    <w:rsid w:val="006A5B32"/>
    <w:rPr>
      <w:rFonts w:asciiTheme="majorHAnsi" w:eastAsiaTheme="majorEastAsia" w:hAnsiTheme="majorHAnsi" w:cstheme="majorBidi"/>
      <w:b/>
      <w:bCs/>
      <w:color w:val="365F91" w:themeColor="accent1" w:themeShade="BF"/>
      <w:sz w:val="24"/>
      <w:szCs w:val="24"/>
    </w:rPr>
  </w:style>
  <w:style w:type="paragraph" w:styleId="ListParagraph">
    <w:name w:val="List Paragraph"/>
    <w:basedOn w:val="Normal"/>
    <w:uiPriority w:val="34"/>
    <w:qFormat/>
    <w:rsid w:val="006A5B32"/>
    <w:pPr>
      <w:ind w:left="720"/>
      <w:contextualSpacing/>
    </w:pPr>
  </w:style>
  <w:style w:type="character" w:styleId="CommentReference">
    <w:name w:val="annotation reference"/>
    <w:basedOn w:val="DefaultParagraphFont"/>
    <w:rsid w:val="00D82EE7"/>
    <w:rPr>
      <w:sz w:val="16"/>
      <w:szCs w:val="16"/>
    </w:rPr>
  </w:style>
  <w:style w:type="paragraph" w:styleId="CommentText">
    <w:name w:val="annotation text"/>
    <w:basedOn w:val="Normal"/>
    <w:link w:val="CommentTextChar"/>
    <w:rsid w:val="00D82EE7"/>
    <w:rPr>
      <w:sz w:val="20"/>
      <w:szCs w:val="20"/>
    </w:rPr>
  </w:style>
  <w:style w:type="character" w:customStyle="1" w:styleId="CommentTextChar">
    <w:name w:val="Comment Text Char"/>
    <w:basedOn w:val="DefaultParagraphFont"/>
    <w:link w:val="CommentText"/>
    <w:rsid w:val="00D82EE7"/>
    <w:rPr>
      <w:rFonts w:ascii="Shruti" w:hAnsi="Shruti"/>
    </w:rPr>
  </w:style>
  <w:style w:type="paragraph" w:styleId="CommentSubject">
    <w:name w:val="annotation subject"/>
    <w:basedOn w:val="CommentText"/>
    <w:next w:val="CommentText"/>
    <w:link w:val="CommentSubjectChar"/>
    <w:rsid w:val="00D82EE7"/>
    <w:rPr>
      <w:b/>
      <w:bCs/>
    </w:rPr>
  </w:style>
  <w:style w:type="character" w:customStyle="1" w:styleId="CommentSubjectChar">
    <w:name w:val="Comment Subject Char"/>
    <w:basedOn w:val="CommentTextChar"/>
    <w:link w:val="CommentSubject"/>
    <w:rsid w:val="00D82EE7"/>
    <w:rPr>
      <w:rFonts w:ascii="Shruti" w:hAnsi="Shruti"/>
      <w:b/>
      <w:bCs/>
    </w:rPr>
  </w:style>
  <w:style w:type="paragraph" w:styleId="Revision">
    <w:name w:val="Revision"/>
    <w:hidden/>
    <w:uiPriority w:val="99"/>
    <w:semiHidden/>
    <w:rsid w:val="003C0EAB"/>
    <w:rPr>
      <w:rFonts w:ascii="Shruti" w:hAnsi="Shruti"/>
      <w:sz w:val="24"/>
      <w:szCs w:val="24"/>
    </w:rPr>
  </w:style>
  <w:style w:type="paragraph" w:styleId="FootnoteText">
    <w:name w:val="footnote text"/>
    <w:basedOn w:val="Normal"/>
    <w:link w:val="FootnoteTextChar"/>
    <w:rsid w:val="006F4AF9"/>
    <w:rPr>
      <w:sz w:val="20"/>
      <w:szCs w:val="20"/>
    </w:rPr>
  </w:style>
  <w:style w:type="character" w:customStyle="1" w:styleId="FootnoteTextChar">
    <w:name w:val="Footnote Text Char"/>
    <w:basedOn w:val="DefaultParagraphFont"/>
    <w:link w:val="FootnoteText"/>
    <w:rsid w:val="006F4AF9"/>
    <w:rPr>
      <w:rFonts w:ascii="Shruti" w:hAnsi="Shruti"/>
    </w:rPr>
  </w:style>
  <w:style w:type="table" w:styleId="TableGrid">
    <w:name w:val="Table Grid"/>
    <w:basedOn w:val="TableNormal"/>
    <w:rsid w:val="00D47F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6708F"/>
    <w:rPr>
      <w:color w:val="808080"/>
    </w:rPr>
  </w:style>
  <w:style w:type="character" w:styleId="Hyperlink">
    <w:name w:val="Hyperlink"/>
    <w:basedOn w:val="DefaultParagraphFont"/>
    <w:rsid w:val="00C20F45"/>
    <w:rPr>
      <w:color w:val="0000FF" w:themeColor="hyperlink"/>
      <w:u w:val="single"/>
    </w:rPr>
  </w:style>
  <w:style w:type="table" w:styleId="TableGrid8">
    <w:name w:val="Table Grid 8"/>
    <w:basedOn w:val="TableNormal"/>
    <w:rsid w:val="00C538CA"/>
    <w:pPr>
      <w:widowControl w:val="0"/>
      <w:autoSpaceDE w:val="0"/>
      <w:autoSpaceDN w:val="0"/>
      <w:adjustRightInd w:val="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FollowedHyperlink">
    <w:name w:val="FollowedHyperlink"/>
    <w:basedOn w:val="DefaultParagraphFont"/>
    <w:rsid w:val="00697684"/>
    <w:rPr>
      <w:color w:val="800080" w:themeColor="followedHyperlink"/>
      <w:u w:val="single"/>
    </w:rPr>
  </w:style>
  <w:style w:type="paragraph" w:styleId="EndnoteText">
    <w:name w:val="endnote text"/>
    <w:basedOn w:val="Normal"/>
    <w:link w:val="EndnoteTextChar"/>
    <w:rsid w:val="00BE7989"/>
    <w:rPr>
      <w:sz w:val="20"/>
      <w:szCs w:val="20"/>
    </w:rPr>
  </w:style>
  <w:style w:type="character" w:customStyle="1" w:styleId="EndnoteTextChar">
    <w:name w:val="Endnote Text Char"/>
    <w:basedOn w:val="DefaultParagraphFont"/>
    <w:link w:val="EndnoteText"/>
    <w:rsid w:val="00BE7989"/>
    <w:rPr>
      <w:rFonts w:ascii="Shruti" w:hAnsi="Shruti"/>
    </w:rPr>
  </w:style>
  <w:style w:type="character" w:styleId="EndnoteReference">
    <w:name w:val="endnote reference"/>
    <w:basedOn w:val="DefaultParagraphFont"/>
    <w:rsid w:val="00BE7989"/>
    <w:rPr>
      <w:vertAlign w:val="superscript"/>
    </w:rPr>
  </w:style>
  <w:style w:type="paragraph" w:styleId="Caption">
    <w:name w:val="caption"/>
    <w:basedOn w:val="Normal"/>
    <w:next w:val="Normal"/>
    <w:uiPriority w:val="35"/>
    <w:semiHidden/>
    <w:unhideWhenUsed/>
    <w:qFormat/>
    <w:rsid w:val="006A5B32"/>
    <w:rPr>
      <w:b/>
      <w:bCs/>
      <w:sz w:val="18"/>
      <w:szCs w:val="18"/>
    </w:rPr>
  </w:style>
  <w:style w:type="paragraph" w:styleId="IntenseQuote">
    <w:name w:val="Intense Quote"/>
    <w:basedOn w:val="Normal"/>
    <w:next w:val="Normal"/>
    <w:link w:val="IntenseQuoteChar"/>
    <w:uiPriority w:val="30"/>
    <w:qFormat/>
    <w:rsid w:val="006A5B32"/>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6A5B32"/>
    <w:rPr>
      <w:rFonts w:asciiTheme="majorHAnsi" w:eastAsiaTheme="majorEastAsia" w:hAnsiTheme="majorHAnsi" w:cstheme="majorBidi"/>
      <w:i/>
      <w:iCs/>
      <w:color w:val="FFFFFF" w:themeColor="background1"/>
      <w:sz w:val="24"/>
      <w:szCs w:val="24"/>
      <w:shd w:val="clear" w:color="auto" w:fill="4F81BD" w:themeFill="accent1"/>
    </w:rPr>
  </w:style>
  <w:style w:type="character" w:customStyle="1" w:styleId="Heading2Char">
    <w:name w:val="Heading 2 Char"/>
    <w:basedOn w:val="DefaultParagraphFont"/>
    <w:link w:val="Heading2"/>
    <w:uiPriority w:val="9"/>
    <w:semiHidden/>
    <w:rsid w:val="006A5B32"/>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6A5B32"/>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6A5B32"/>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6A5B32"/>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6A5B32"/>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6A5B32"/>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6A5B32"/>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6A5B32"/>
    <w:rPr>
      <w:rFonts w:asciiTheme="majorHAnsi" w:eastAsiaTheme="majorEastAsia" w:hAnsiTheme="majorHAnsi" w:cstheme="majorBidi"/>
      <w:i/>
      <w:iCs/>
      <w:color w:val="9BBB59" w:themeColor="accent3"/>
      <w:sz w:val="20"/>
      <w:szCs w:val="20"/>
    </w:rPr>
  </w:style>
  <w:style w:type="paragraph" w:styleId="Title">
    <w:name w:val="Title"/>
    <w:basedOn w:val="Normal"/>
    <w:next w:val="Normal"/>
    <w:link w:val="TitleChar"/>
    <w:uiPriority w:val="10"/>
    <w:qFormat/>
    <w:rsid w:val="006A5B32"/>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6A5B32"/>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6A5B32"/>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6A5B32"/>
    <w:rPr>
      <w:i/>
      <w:iCs/>
      <w:sz w:val="24"/>
      <w:szCs w:val="24"/>
    </w:rPr>
  </w:style>
  <w:style w:type="character" w:styleId="Strong">
    <w:name w:val="Strong"/>
    <w:basedOn w:val="DefaultParagraphFont"/>
    <w:uiPriority w:val="22"/>
    <w:qFormat/>
    <w:rsid w:val="006A5B32"/>
    <w:rPr>
      <w:b/>
      <w:bCs/>
      <w:spacing w:val="0"/>
    </w:rPr>
  </w:style>
  <w:style w:type="character" w:styleId="Emphasis">
    <w:name w:val="Emphasis"/>
    <w:uiPriority w:val="20"/>
    <w:qFormat/>
    <w:rsid w:val="006A5B32"/>
    <w:rPr>
      <w:b/>
      <w:bCs/>
      <w:i/>
      <w:iCs/>
      <w:color w:val="5A5A5A" w:themeColor="text1" w:themeTint="A5"/>
    </w:rPr>
  </w:style>
  <w:style w:type="paragraph" w:styleId="Quote">
    <w:name w:val="Quote"/>
    <w:basedOn w:val="Normal"/>
    <w:next w:val="Normal"/>
    <w:link w:val="QuoteChar"/>
    <w:uiPriority w:val="29"/>
    <w:qFormat/>
    <w:rsid w:val="006A5B32"/>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6A5B32"/>
    <w:rPr>
      <w:rFonts w:asciiTheme="majorHAnsi" w:eastAsiaTheme="majorEastAsia" w:hAnsiTheme="majorHAnsi" w:cstheme="majorBidi"/>
      <w:i/>
      <w:iCs/>
      <w:color w:val="5A5A5A" w:themeColor="text1" w:themeTint="A5"/>
    </w:rPr>
  </w:style>
  <w:style w:type="character" w:styleId="SubtleEmphasis">
    <w:name w:val="Subtle Emphasis"/>
    <w:uiPriority w:val="19"/>
    <w:qFormat/>
    <w:rsid w:val="006A5B32"/>
    <w:rPr>
      <w:i/>
      <w:iCs/>
      <w:color w:val="5A5A5A" w:themeColor="text1" w:themeTint="A5"/>
    </w:rPr>
  </w:style>
  <w:style w:type="character" w:styleId="IntenseEmphasis">
    <w:name w:val="Intense Emphasis"/>
    <w:uiPriority w:val="21"/>
    <w:qFormat/>
    <w:rsid w:val="006A5B32"/>
    <w:rPr>
      <w:b/>
      <w:bCs/>
      <w:i/>
      <w:iCs/>
      <w:color w:val="4F81BD" w:themeColor="accent1"/>
      <w:sz w:val="22"/>
      <w:szCs w:val="22"/>
    </w:rPr>
  </w:style>
  <w:style w:type="character" w:styleId="SubtleReference">
    <w:name w:val="Subtle Reference"/>
    <w:uiPriority w:val="31"/>
    <w:qFormat/>
    <w:rsid w:val="006A5B32"/>
    <w:rPr>
      <w:color w:val="auto"/>
      <w:u w:val="single" w:color="9BBB59" w:themeColor="accent3"/>
    </w:rPr>
  </w:style>
  <w:style w:type="character" w:styleId="IntenseReference">
    <w:name w:val="Intense Reference"/>
    <w:basedOn w:val="DefaultParagraphFont"/>
    <w:uiPriority w:val="32"/>
    <w:qFormat/>
    <w:rsid w:val="006A5B32"/>
    <w:rPr>
      <w:b/>
      <w:bCs/>
      <w:color w:val="76923C" w:themeColor="accent3" w:themeShade="BF"/>
      <w:u w:val="single" w:color="9BBB59" w:themeColor="accent3"/>
    </w:rPr>
  </w:style>
  <w:style w:type="character" w:styleId="BookTitle">
    <w:name w:val="Book Title"/>
    <w:basedOn w:val="DefaultParagraphFont"/>
    <w:uiPriority w:val="33"/>
    <w:qFormat/>
    <w:rsid w:val="006A5B32"/>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6A5B32"/>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173051">
      <w:bodyDiv w:val="1"/>
      <w:marLeft w:val="0"/>
      <w:marRight w:val="0"/>
      <w:marTop w:val="0"/>
      <w:marBottom w:val="0"/>
      <w:divBdr>
        <w:top w:val="none" w:sz="0" w:space="0" w:color="auto"/>
        <w:left w:val="none" w:sz="0" w:space="0" w:color="auto"/>
        <w:bottom w:val="none" w:sz="0" w:space="0" w:color="auto"/>
        <w:right w:val="none" w:sz="0" w:space="0" w:color="auto"/>
      </w:divBdr>
      <w:divsChild>
        <w:div w:id="1487239420">
          <w:marLeft w:val="0"/>
          <w:marRight w:val="0"/>
          <w:marTop w:val="0"/>
          <w:marBottom w:val="0"/>
          <w:divBdr>
            <w:top w:val="none" w:sz="0" w:space="0" w:color="auto"/>
            <w:left w:val="none" w:sz="0" w:space="0" w:color="auto"/>
            <w:bottom w:val="none" w:sz="0" w:space="0" w:color="auto"/>
            <w:right w:val="none" w:sz="0" w:space="0" w:color="auto"/>
          </w:divBdr>
          <w:divsChild>
            <w:div w:id="1467895292">
              <w:marLeft w:val="0"/>
              <w:marRight w:val="0"/>
              <w:marTop w:val="0"/>
              <w:marBottom w:val="0"/>
              <w:divBdr>
                <w:top w:val="none" w:sz="0" w:space="0" w:color="auto"/>
                <w:left w:val="none" w:sz="0" w:space="0" w:color="auto"/>
                <w:bottom w:val="none" w:sz="0" w:space="0" w:color="auto"/>
                <w:right w:val="none" w:sz="0" w:space="0" w:color="auto"/>
              </w:divBdr>
            </w:div>
            <w:div w:id="1477262372">
              <w:marLeft w:val="0"/>
              <w:marRight w:val="0"/>
              <w:marTop w:val="0"/>
              <w:marBottom w:val="0"/>
              <w:divBdr>
                <w:top w:val="single" w:sz="12" w:space="0" w:color="000000"/>
                <w:left w:val="single" w:sz="12" w:space="0" w:color="000000"/>
                <w:bottom w:val="single" w:sz="12" w:space="0" w:color="000000"/>
                <w:right w:val="single" w:sz="12" w:space="0" w:color="000000"/>
              </w:divBdr>
            </w:div>
          </w:divsChild>
        </w:div>
      </w:divsChild>
    </w:div>
    <w:div w:id="1294674704">
      <w:bodyDiv w:val="1"/>
      <w:marLeft w:val="0"/>
      <w:marRight w:val="0"/>
      <w:marTop w:val="0"/>
      <w:marBottom w:val="0"/>
      <w:divBdr>
        <w:top w:val="none" w:sz="0" w:space="0" w:color="auto"/>
        <w:left w:val="none" w:sz="0" w:space="0" w:color="auto"/>
        <w:bottom w:val="none" w:sz="0" w:space="0" w:color="auto"/>
        <w:right w:val="none" w:sz="0" w:space="0" w:color="auto"/>
      </w:divBdr>
      <w:divsChild>
        <w:div w:id="90055935">
          <w:marLeft w:val="547"/>
          <w:marRight w:val="0"/>
          <w:marTop w:val="0"/>
          <w:marBottom w:val="0"/>
          <w:divBdr>
            <w:top w:val="none" w:sz="0" w:space="0" w:color="auto"/>
            <w:left w:val="none" w:sz="0" w:space="0" w:color="auto"/>
            <w:bottom w:val="none" w:sz="0" w:space="0" w:color="auto"/>
            <w:right w:val="none" w:sz="0" w:space="0" w:color="auto"/>
          </w:divBdr>
        </w:div>
        <w:div w:id="1484933461">
          <w:marLeft w:val="547"/>
          <w:marRight w:val="0"/>
          <w:marTop w:val="0"/>
          <w:marBottom w:val="0"/>
          <w:divBdr>
            <w:top w:val="none" w:sz="0" w:space="0" w:color="auto"/>
            <w:left w:val="none" w:sz="0" w:space="0" w:color="auto"/>
            <w:bottom w:val="none" w:sz="0" w:space="0" w:color="auto"/>
            <w:right w:val="none" w:sz="0" w:space="0" w:color="auto"/>
          </w:divBdr>
        </w:div>
      </w:divsChild>
    </w:div>
    <w:div w:id="1547529448">
      <w:bodyDiv w:val="1"/>
      <w:marLeft w:val="0"/>
      <w:marRight w:val="0"/>
      <w:marTop w:val="0"/>
      <w:marBottom w:val="0"/>
      <w:divBdr>
        <w:top w:val="none" w:sz="0" w:space="0" w:color="auto"/>
        <w:left w:val="none" w:sz="0" w:space="0" w:color="auto"/>
        <w:bottom w:val="none" w:sz="0" w:space="0" w:color="auto"/>
        <w:right w:val="none" w:sz="0" w:space="0" w:color="auto"/>
      </w:divBdr>
      <w:divsChild>
        <w:div w:id="849028534">
          <w:marLeft w:val="547"/>
          <w:marRight w:val="0"/>
          <w:marTop w:val="0"/>
          <w:marBottom w:val="0"/>
          <w:divBdr>
            <w:top w:val="none" w:sz="0" w:space="0" w:color="auto"/>
            <w:left w:val="none" w:sz="0" w:space="0" w:color="auto"/>
            <w:bottom w:val="none" w:sz="0" w:space="0" w:color="auto"/>
            <w:right w:val="none" w:sz="0" w:space="0" w:color="auto"/>
          </w:divBdr>
        </w:div>
      </w:divsChild>
    </w:div>
    <w:div w:id="1593052315">
      <w:bodyDiv w:val="1"/>
      <w:marLeft w:val="0"/>
      <w:marRight w:val="0"/>
      <w:marTop w:val="0"/>
      <w:marBottom w:val="0"/>
      <w:divBdr>
        <w:top w:val="none" w:sz="0" w:space="0" w:color="auto"/>
        <w:left w:val="none" w:sz="0" w:space="0" w:color="auto"/>
        <w:bottom w:val="none" w:sz="0" w:space="0" w:color="auto"/>
        <w:right w:val="none" w:sz="0" w:space="0" w:color="auto"/>
      </w:divBdr>
      <w:divsChild>
        <w:div w:id="1402947531">
          <w:marLeft w:val="0"/>
          <w:marRight w:val="0"/>
          <w:marTop w:val="0"/>
          <w:marBottom w:val="0"/>
          <w:divBdr>
            <w:top w:val="none" w:sz="0" w:space="0" w:color="auto"/>
            <w:left w:val="none" w:sz="0" w:space="0" w:color="auto"/>
            <w:bottom w:val="none" w:sz="0" w:space="0" w:color="auto"/>
            <w:right w:val="none" w:sz="0" w:space="0" w:color="auto"/>
          </w:divBdr>
          <w:divsChild>
            <w:div w:id="2029402428">
              <w:marLeft w:val="0"/>
              <w:marRight w:val="0"/>
              <w:marTop w:val="0"/>
              <w:marBottom w:val="0"/>
              <w:divBdr>
                <w:top w:val="none" w:sz="0" w:space="0" w:color="auto"/>
                <w:left w:val="none" w:sz="0" w:space="0" w:color="auto"/>
                <w:bottom w:val="none" w:sz="0" w:space="0" w:color="auto"/>
                <w:right w:val="none" w:sz="0" w:space="0" w:color="auto"/>
              </w:divBdr>
              <w:divsChild>
                <w:div w:id="177794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528581">
      <w:bodyDiv w:val="1"/>
      <w:marLeft w:val="0"/>
      <w:marRight w:val="0"/>
      <w:marTop w:val="0"/>
      <w:marBottom w:val="0"/>
      <w:divBdr>
        <w:top w:val="none" w:sz="0" w:space="0" w:color="auto"/>
        <w:left w:val="none" w:sz="0" w:space="0" w:color="auto"/>
        <w:bottom w:val="none" w:sz="0" w:space="0" w:color="auto"/>
        <w:right w:val="none" w:sz="0" w:space="0" w:color="auto"/>
      </w:divBdr>
      <w:divsChild>
        <w:div w:id="1632899136">
          <w:marLeft w:val="0"/>
          <w:marRight w:val="0"/>
          <w:marTop w:val="0"/>
          <w:marBottom w:val="0"/>
          <w:divBdr>
            <w:top w:val="none" w:sz="0" w:space="0" w:color="auto"/>
            <w:left w:val="none" w:sz="0" w:space="0" w:color="auto"/>
            <w:bottom w:val="none" w:sz="0" w:space="0" w:color="auto"/>
            <w:right w:val="none" w:sz="0" w:space="0" w:color="auto"/>
          </w:divBdr>
          <w:divsChild>
            <w:div w:id="1996370877">
              <w:marLeft w:val="0"/>
              <w:marRight w:val="0"/>
              <w:marTop w:val="0"/>
              <w:marBottom w:val="0"/>
              <w:divBdr>
                <w:top w:val="none" w:sz="0" w:space="0" w:color="auto"/>
                <w:left w:val="none" w:sz="0" w:space="0" w:color="auto"/>
                <w:bottom w:val="none" w:sz="0" w:space="0" w:color="auto"/>
                <w:right w:val="none" w:sz="0" w:space="0" w:color="auto"/>
              </w:divBdr>
              <w:divsChild>
                <w:div w:id="163598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diagramColors" Target="diagrams/colors4.xml"/><Relationship Id="rId39" Type="http://schemas.openxmlformats.org/officeDocument/2006/relationships/comments" Target="comments.xml"/><Relationship Id="rId3" Type="http://schemas.openxmlformats.org/officeDocument/2006/relationships/styles" Target="styles.xml"/><Relationship Id="rId21" Type="http://schemas.openxmlformats.org/officeDocument/2006/relationships/diagramColors" Target="diagrams/colors3.xml"/><Relationship Id="rId34" Type="http://schemas.openxmlformats.org/officeDocument/2006/relationships/diagramLayout" Target="diagrams/layout6.xml"/><Relationship Id="rId42" Type="http://schemas.openxmlformats.org/officeDocument/2006/relationships/oleObject" Target="embeddings/oleObject1.bin"/><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diagramQuickStyle" Target="diagrams/quickStyle4.xml"/><Relationship Id="rId33" Type="http://schemas.openxmlformats.org/officeDocument/2006/relationships/diagramData" Target="diagrams/data6.xml"/><Relationship Id="rId38" Type="http://schemas.openxmlformats.org/officeDocument/2006/relationships/hyperlink" Target="http://www.piercenet.com/files/TR0040-Centrifuge-speed.pdf"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29" Type="http://schemas.openxmlformats.org/officeDocument/2006/relationships/diagramLayout" Target="diagrams/layout5.xml"/><Relationship Id="rId41"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diagramLayout" Target="diagrams/layout4.xml"/><Relationship Id="rId32" Type="http://schemas.microsoft.com/office/2007/relationships/diagramDrawing" Target="diagrams/drawing5.xml"/><Relationship Id="rId37" Type="http://schemas.microsoft.com/office/2007/relationships/diagramDrawing" Target="diagrams/drawing6.xml"/><Relationship Id="rId40" Type="http://schemas.microsoft.com/office/2011/relationships/commentsExtended" Target="commentsExtended.xml"/><Relationship Id="rId45" Type="http://schemas.openxmlformats.org/officeDocument/2006/relationships/hyperlink" Target="http://archive.chesapeakebay.net/pubs/quality_assurance/Nutrient%20Analysis%20on%20Water%20Samples.pdf" TargetMode="Externa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diagramData" Target="diagrams/data4.xml"/><Relationship Id="rId28" Type="http://schemas.openxmlformats.org/officeDocument/2006/relationships/diagramData" Target="diagrams/data5.xml"/><Relationship Id="rId36" Type="http://schemas.openxmlformats.org/officeDocument/2006/relationships/diagramColors" Target="diagrams/colors6.xml"/><Relationship Id="rId49" Type="http://schemas.microsoft.com/office/2011/relationships/people" Target="people.xml"/><Relationship Id="rId10" Type="http://schemas.openxmlformats.org/officeDocument/2006/relationships/diagramQuickStyle" Target="diagrams/quickStyle1.xml"/><Relationship Id="rId19" Type="http://schemas.openxmlformats.org/officeDocument/2006/relationships/diagramLayout" Target="diagrams/layout3.xml"/><Relationship Id="rId31" Type="http://schemas.openxmlformats.org/officeDocument/2006/relationships/diagramColors" Target="diagrams/colors5.xml"/><Relationship Id="rId44" Type="http://schemas.openxmlformats.org/officeDocument/2006/relationships/hyperlink" Target="http://www.nelac-institute.org/docs/standards/2009/EL_Volume1_2011.pdf" TargetMode="Externa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microsoft.com/office/2007/relationships/diagramDrawing" Target="diagrams/drawing4.xml"/><Relationship Id="rId30" Type="http://schemas.openxmlformats.org/officeDocument/2006/relationships/diagramQuickStyle" Target="diagrams/quickStyle5.xml"/><Relationship Id="rId35" Type="http://schemas.openxmlformats.org/officeDocument/2006/relationships/diagramQuickStyle" Target="diagrams/quickStyle6.xml"/><Relationship Id="rId43" Type="http://schemas.openxmlformats.org/officeDocument/2006/relationships/hyperlink" Target="http://www.chemiasoft.com/mdl_by_epa.html" TargetMode="External"/><Relationship Id="rId48" Type="http://schemas.openxmlformats.org/officeDocument/2006/relationships/fontTable" Target="fontTable.xml"/><Relationship Id="rId8" Type="http://schemas.openxmlformats.org/officeDocument/2006/relationships/diagramData" Target="diagrams/data1.xml"/></Relationships>
</file>

<file path=word/_rels/footnotes.xml.rels><?xml version="1.0" encoding="UTF-8" standalone="yes"?>
<Relationships xmlns="http://schemas.openxmlformats.org/package/2006/relationships"><Relationship Id="rId1" Type="http://schemas.openxmlformats.org/officeDocument/2006/relationships/hyperlink" Target="http://www.nelac-institute.org/docs/standards/2009/EL_Volume1_2011.pdf"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E6A0478-D1C8-4D4C-B160-ADFAE9F87694}"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44469A00-B892-4234-B2A6-1EC1BDFE7279}">
      <dgm:prSet phldrT="[Text]" custT="1"/>
      <dgm:spPr>
        <a:solidFill>
          <a:srgbClr val="BAECB6"/>
        </a:solidFill>
      </dgm:spPr>
      <dgm:t>
        <a:bodyPr/>
        <a:lstStyle/>
        <a:p>
          <a:r>
            <a:rPr lang="en-US" sz="1100">
              <a:solidFill>
                <a:sysClr val="windowText" lastClr="000000"/>
              </a:solidFill>
            </a:rPr>
            <a:t>Total </a:t>
          </a:r>
          <a:r>
            <a:rPr lang="en-US" sz="1100" baseline="0">
              <a:solidFill>
                <a:sysClr val="windowText" lastClr="000000"/>
              </a:solidFill>
            </a:rPr>
            <a:t>Nitrogen</a:t>
          </a:r>
          <a:r>
            <a:rPr lang="en-US" sz="1100">
              <a:solidFill>
                <a:sysClr val="windowText" lastClr="000000"/>
              </a:solidFill>
            </a:rPr>
            <a:t> </a:t>
          </a:r>
        </a:p>
        <a:p>
          <a:r>
            <a:rPr lang="en-US" sz="1100">
              <a:solidFill>
                <a:sysClr val="windowText" lastClr="000000"/>
              </a:solidFill>
            </a:rPr>
            <a:t>= (TDN + PN)</a:t>
          </a:r>
        </a:p>
      </dgm:t>
    </dgm:pt>
    <dgm:pt modelId="{F64A08C4-6937-40BD-9B26-98DE4149820A}" type="parTrans" cxnId="{AFE9CB78-24E0-439F-AB4F-7B33FAA5A5CA}">
      <dgm:prSet/>
      <dgm:spPr/>
      <dgm:t>
        <a:bodyPr/>
        <a:lstStyle/>
        <a:p>
          <a:endParaRPr lang="en-US"/>
        </a:p>
      </dgm:t>
    </dgm:pt>
    <dgm:pt modelId="{287A0BFC-1923-4DAD-88A7-49F8BEC590B9}" type="sibTrans" cxnId="{AFE9CB78-24E0-439F-AB4F-7B33FAA5A5CA}">
      <dgm:prSet/>
      <dgm:spPr/>
      <dgm:t>
        <a:bodyPr/>
        <a:lstStyle/>
        <a:p>
          <a:endParaRPr lang="en-US"/>
        </a:p>
      </dgm:t>
    </dgm:pt>
    <dgm:pt modelId="{7384427E-5F07-4F33-B788-273FC74E9D3C}">
      <dgm:prSet phldrT="[Text]" custT="1"/>
      <dgm:spPr/>
      <dgm:t>
        <a:bodyPr/>
        <a:lstStyle/>
        <a:p>
          <a:r>
            <a:rPr lang="en-US" sz="1050"/>
            <a:t>Total Dissolved N </a:t>
          </a:r>
          <a:r>
            <a:rPr lang="en-US" sz="1000"/>
            <a:t>Alkaline Persulfate Digestion (filtrate)</a:t>
          </a:r>
        </a:p>
      </dgm:t>
    </dgm:pt>
    <dgm:pt modelId="{6DBF9781-F883-4303-9C11-B16E58131002}" type="parTrans" cxnId="{9CB82545-A67A-4265-92B3-64CAA09B6157}">
      <dgm:prSet/>
      <dgm:spPr/>
      <dgm:t>
        <a:bodyPr/>
        <a:lstStyle/>
        <a:p>
          <a:endParaRPr lang="en-US"/>
        </a:p>
      </dgm:t>
    </dgm:pt>
    <dgm:pt modelId="{DC37D7E1-39C8-4570-A7BE-C85789C123AE}" type="sibTrans" cxnId="{9CB82545-A67A-4265-92B3-64CAA09B6157}">
      <dgm:prSet/>
      <dgm:spPr/>
      <dgm:t>
        <a:bodyPr/>
        <a:lstStyle/>
        <a:p>
          <a:endParaRPr lang="en-US"/>
        </a:p>
      </dgm:t>
    </dgm:pt>
    <dgm:pt modelId="{0C7F01F9-0D4C-4573-B384-363D0F242986}">
      <dgm:prSet phldrT="[Text]"/>
      <dgm:spPr>
        <a:solidFill>
          <a:srgbClr val="BAECB6"/>
        </a:solidFill>
      </dgm:spPr>
      <dgm:t>
        <a:bodyPr/>
        <a:lstStyle/>
        <a:p>
          <a:r>
            <a:rPr lang="en-US" baseline="0">
              <a:solidFill>
                <a:sysClr val="windowText" lastClr="000000"/>
              </a:solidFill>
            </a:rPr>
            <a:t>Dissolved Inorganic N</a:t>
          </a:r>
        </a:p>
        <a:p>
          <a:r>
            <a:rPr lang="en-US" baseline="0">
              <a:solidFill>
                <a:sysClr val="windowText" lastClr="000000"/>
              </a:solidFill>
            </a:rPr>
            <a:t>= (NO2 + NO3 + NH3)</a:t>
          </a:r>
        </a:p>
      </dgm:t>
    </dgm:pt>
    <dgm:pt modelId="{A7D34ECF-8AE6-4A8B-8027-0C3879C7F5FF}" type="parTrans" cxnId="{D9E67F29-0702-4FA2-86D9-4263AAB7ED78}">
      <dgm:prSet/>
      <dgm:spPr/>
      <dgm:t>
        <a:bodyPr/>
        <a:lstStyle/>
        <a:p>
          <a:endParaRPr lang="en-US"/>
        </a:p>
      </dgm:t>
    </dgm:pt>
    <dgm:pt modelId="{12138349-35A3-4DD2-B1AB-15BC09FC7C03}" type="sibTrans" cxnId="{D9E67F29-0702-4FA2-86D9-4263AAB7ED78}">
      <dgm:prSet/>
      <dgm:spPr/>
      <dgm:t>
        <a:bodyPr/>
        <a:lstStyle/>
        <a:p>
          <a:endParaRPr lang="en-US"/>
        </a:p>
      </dgm:t>
    </dgm:pt>
    <dgm:pt modelId="{EA5AC5BC-CC49-4B47-916D-9050CF9EA02D}">
      <dgm:prSet phldrT="[Text]"/>
      <dgm:spPr>
        <a:solidFill>
          <a:srgbClr val="BAECB6"/>
        </a:solidFill>
      </dgm:spPr>
      <dgm:t>
        <a:bodyPr/>
        <a:lstStyle/>
        <a:p>
          <a:r>
            <a:rPr lang="en-US" baseline="0">
              <a:solidFill>
                <a:sysClr val="windowText" lastClr="000000"/>
              </a:solidFill>
            </a:rPr>
            <a:t>Dissolved Organic N</a:t>
          </a:r>
        </a:p>
        <a:p>
          <a:r>
            <a:rPr lang="en-US" baseline="0">
              <a:solidFill>
                <a:sysClr val="windowText" lastClr="000000"/>
              </a:solidFill>
            </a:rPr>
            <a:t>= (TDN − DIN)</a:t>
          </a:r>
        </a:p>
      </dgm:t>
    </dgm:pt>
    <dgm:pt modelId="{27836CE0-1E6B-4D67-B3A6-DC6919848B78}" type="parTrans" cxnId="{89ACA00E-C9ED-48C2-8E8C-24AB05EE5BA0}">
      <dgm:prSet/>
      <dgm:spPr/>
      <dgm:t>
        <a:bodyPr/>
        <a:lstStyle/>
        <a:p>
          <a:endParaRPr lang="en-US"/>
        </a:p>
      </dgm:t>
    </dgm:pt>
    <dgm:pt modelId="{006EFED8-E189-470F-B14B-01620BFC3998}" type="sibTrans" cxnId="{89ACA00E-C9ED-48C2-8E8C-24AB05EE5BA0}">
      <dgm:prSet/>
      <dgm:spPr/>
      <dgm:t>
        <a:bodyPr/>
        <a:lstStyle/>
        <a:p>
          <a:endParaRPr lang="en-US"/>
        </a:p>
      </dgm:t>
    </dgm:pt>
    <dgm:pt modelId="{8968DCBC-E973-4F25-8383-F11972D0AA25}">
      <dgm:prSet phldrT="[Text]" custT="1"/>
      <dgm:spPr/>
      <dgm:t>
        <a:bodyPr/>
        <a:lstStyle/>
        <a:p>
          <a:r>
            <a:rPr lang="en-US" sz="1000"/>
            <a:t>Particulate N (PN) High Temp. Combustion</a:t>
          </a:r>
        </a:p>
      </dgm:t>
    </dgm:pt>
    <dgm:pt modelId="{A80C7ADD-C6A1-4D72-A4DC-CB0020E6C793}" type="parTrans" cxnId="{6FCB4668-5996-4C26-A4D0-FCD30BB3D62B}">
      <dgm:prSet/>
      <dgm:spPr/>
      <dgm:t>
        <a:bodyPr/>
        <a:lstStyle/>
        <a:p>
          <a:endParaRPr lang="en-US"/>
        </a:p>
      </dgm:t>
    </dgm:pt>
    <dgm:pt modelId="{8AD8F2BC-6B81-4668-91C2-756994ED3AC5}" type="sibTrans" cxnId="{6FCB4668-5996-4C26-A4D0-FCD30BB3D62B}">
      <dgm:prSet/>
      <dgm:spPr/>
      <dgm:t>
        <a:bodyPr/>
        <a:lstStyle/>
        <a:p>
          <a:endParaRPr lang="en-US"/>
        </a:p>
      </dgm:t>
    </dgm:pt>
    <dgm:pt modelId="{F3918AA7-BCAD-4C42-A159-141079C9B9BA}">
      <dgm:prSet/>
      <dgm:spPr/>
      <dgm:t>
        <a:bodyPr/>
        <a:lstStyle/>
        <a:p>
          <a:r>
            <a:rPr lang="en-US"/>
            <a:t>Nitrate + Nitrite  (NO23-N)  Colorimetric</a:t>
          </a:r>
        </a:p>
      </dgm:t>
    </dgm:pt>
    <dgm:pt modelId="{435F9DF6-28BF-4BF5-B015-308359EF261E}" type="parTrans" cxnId="{E241F0E3-C02A-47C9-B92F-CA9BB44B534F}">
      <dgm:prSet/>
      <dgm:spPr/>
      <dgm:t>
        <a:bodyPr/>
        <a:lstStyle/>
        <a:p>
          <a:endParaRPr lang="en-US"/>
        </a:p>
      </dgm:t>
    </dgm:pt>
    <dgm:pt modelId="{6402E2F9-4F5C-4C50-AC54-34CF97F0F9CF}" type="sibTrans" cxnId="{E241F0E3-C02A-47C9-B92F-CA9BB44B534F}">
      <dgm:prSet/>
      <dgm:spPr/>
      <dgm:t>
        <a:bodyPr/>
        <a:lstStyle/>
        <a:p>
          <a:endParaRPr lang="en-US"/>
        </a:p>
      </dgm:t>
    </dgm:pt>
    <dgm:pt modelId="{326642B4-A821-460D-8E26-5D8A2758A89B}">
      <dgm:prSet/>
      <dgm:spPr/>
      <dgm:t>
        <a:bodyPr/>
        <a:lstStyle/>
        <a:p>
          <a:r>
            <a:rPr lang="en-US"/>
            <a:t>Nitrite (NO2-N) Colorimetric</a:t>
          </a:r>
        </a:p>
      </dgm:t>
    </dgm:pt>
    <dgm:pt modelId="{94FB045B-107B-405C-AB90-38ADCBF9F616}" type="parTrans" cxnId="{0FF6DECC-68B4-409E-8513-C3269E9AA3E5}">
      <dgm:prSet/>
      <dgm:spPr/>
      <dgm:t>
        <a:bodyPr/>
        <a:lstStyle/>
        <a:p>
          <a:endParaRPr lang="en-US"/>
        </a:p>
      </dgm:t>
    </dgm:pt>
    <dgm:pt modelId="{B85D0DDC-516B-4C58-B41B-814CC90E0095}" type="sibTrans" cxnId="{0FF6DECC-68B4-409E-8513-C3269E9AA3E5}">
      <dgm:prSet/>
      <dgm:spPr/>
      <dgm:t>
        <a:bodyPr/>
        <a:lstStyle/>
        <a:p>
          <a:endParaRPr lang="en-US"/>
        </a:p>
      </dgm:t>
    </dgm:pt>
    <dgm:pt modelId="{73B33AA3-FE68-4E35-8649-09DB340490C5}">
      <dgm:prSet/>
      <dgm:spPr/>
      <dgm:t>
        <a:bodyPr/>
        <a:lstStyle/>
        <a:p>
          <a:r>
            <a:rPr lang="en-US"/>
            <a:t>Ammonia (NH3-N) Colorimetric</a:t>
          </a:r>
        </a:p>
      </dgm:t>
    </dgm:pt>
    <dgm:pt modelId="{EDE2FDB7-6AC5-4285-B081-09395BC6EACF}" type="parTrans" cxnId="{B4F5B5E9-96B5-4879-AED8-F04BE459B175}">
      <dgm:prSet/>
      <dgm:spPr/>
      <dgm:t>
        <a:bodyPr/>
        <a:lstStyle/>
        <a:p>
          <a:endParaRPr lang="en-US"/>
        </a:p>
      </dgm:t>
    </dgm:pt>
    <dgm:pt modelId="{C8AA3132-6EA6-4878-BE6F-691514FD83B9}" type="sibTrans" cxnId="{B4F5B5E9-96B5-4879-AED8-F04BE459B175}">
      <dgm:prSet/>
      <dgm:spPr/>
      <dgm:t>
        <a:bodyPr/>
        <a:lstStyle/>
        <a:p>
          <a:endParaRPr lang="en-US"/>
        </a:p>
      </dgm:t>
    </dgm:pt>
    <dgm:pt modelId="{F8CBA7F2-E3FC-483B-B513-1529939914BA}" type="pres">
      <dgm:prSet presAssocID="{6E6A0478-D1C8-4D4C-B160-ADFAE9F87694}" presName="hierChild1" presStyleCnt="0">
        <dgm:presLayoutVars>
          <dgm:orgChart val="1"/>
          <dgm:chPref val="1"/>
          <dgm:dir/>
          <dgm:animOne val="branch"/>
          <dgm:animLvl val="lvl"/>
          <dgm:resizeHandles/>
        </dgm:presLayoutVars>
      </dgm:prSet>
      <dgm:spPr/>
      <dgm:t>
        <a:bodyPr/>
        <a:lstStyle/>
        <a:p>
          <a:endParaRPr lang="en-US"/>
        </a:p>
      </dgm:t>
    </dgm:pt>
    <dgm:pt modelId="{D0CBE523-87D8-438C-898F-0655C6BBFAA7}" type="pres">
      <dgm:prSet presAssocID="{44469A00-B892-4234-B2A6-1EC1BDFE7279}" presName="hierRoot1" presStyleCnt="0">
        <dgm:presLayoutVars>
          <dgm:hierBranch val="init"/>
        </dgm:presLayoutVars>
      </dgm:prSet>
      <dgm:spPr/>
      <dgm:t>
        <a:bodyPr/>
        <a:lstStyle/>
        <a:p>
          <a:endParaRPr lang="en-US"/>
        </a:p>
      </dgm:t>
    </dgm:pt>
    <dgm:pt modelId="{66769764-040B-4680-80A6-EC6F0B59A9F2}" type="pres">
      <dgm:prSet presAssocID="{44469A00-B892-4234-B2A6-1EC1BDFE7279}" presName="rootComposite1" presStyleCnt="0"/>
      <dgm:spPr/>
      <dgm:t>
        <a:bodyPr/>
        <a:lstStyle/>
        <a:p>
          <a:endParaRPr lang="en-US"/>
        </a:p>
      </dgm:t>
    </dgm:pt>
    <dgm:pt modelId="{D06F3404-11D7-4DAB-93BB-D917EE561519}" type="pres">
      <dgm:prSet presAssocID="{44469A00-B892-4234-B2A6-1EC1BDFE7279}" presName="rootText1" presStyleLbl="node0" presStyleIdx="0" presStyleCnt="1" custScaleX="177760" custScaleY="214580" custLinFactNeighborX="-19557" custLinFactNeighborY="-6771">
        <dgm:presLayoutVars>
          <dgm:chPref val="3"/>
        </dgm:presLayoutVars>
      </dgm:prSet>
      <dgm:spPr/>
      <dgm:t>
        <a:bodyPr/>
        <a:lstStyle/>
        <a:p>
          <a:endParaRPr lang="en-US"/>
        </a:p>
      </dgm:t>
    </dgm:pt>
    <dgm:pt modelId="{8B9F470C-6AE0-4E94-AC11-27547F6BF04C}" type="pres">
      <dgm:prSet presAssocID="{44469A00-B892-4234-B2A6-1EC1BDFE7279}" presName="rootConnector1" presStyleLbl="node1" presStyleIdx="0" presStyleCnt="0"/>
      <dgm:spPr/>
      <dgm:t>
        <a:bodyPr/>
        <a:lstStyle/>
        <a:p>
          <a:endParaRPr lang="en-US"/>
        </a:p>
      </dgm:t>
    </dgm:pt>
    <dgm:pt modelId="{1D9F972C-69E4-4A13-921A-ED95AA5B391C}" type="pres">
      <dgm:prSet presAssocID="{44469A00-B892-4234-B2A6-1EC1BDFE7279}" presName="hierChild2" presStyleCnt="0"/>
      <dgm:spPr/>
      <dgm:t>
        <a:bodyPr/>
        <a:lstStyle/>
        <a:p>
          <a:endParaRPr lang="en-US"/>
        </a:p>
      </dgm:t>
    </dgm:pt>
    <dgm:pt modelId="{15588E2A-786C-4118-867E-F9FC079D1D16}" type="pres">
      <dgm:prSet presAssocID="{6DBF9781-F883-4303-9C11-B16E58131002}" presName="Name37" presStyleLbl="parChTrans1D2" presStyleIdx="0" presStyleCnt="2"/>
      <dgm:spPr/>
      <dgm:t>
        <a:bodyPr/>
        <a:lstStyle/>
        <a:p>
          <a:endParaRPr lang="en-US"/>
        </a:p>
      </dgm:t>
    </dgm:pt>
    <dgm:pt modelId="{768356FF-DA54-4E21-9B21-679A275367EB}" type="pres">
      <dgm:prSet presAssocID="{7384427E-5F07-4F33-B788-273FC74E9D3C}" presName="hierRoot2" presStyleCnt="0">
        <dgm:presLayoutVars>
          <dgm:hierBranch val="init"/>
        </dgm:presLayoutVars>
      </dgm:prSet>
      <dgm:spPr/>
      <dgm:t>
        <a:bodyPr/>
        <a:lstStyle/>
        <a:p>
          <a:endParaRPr lang="en-US"/>
        </a:p>
      </dgm:t>
    </dgm:pt>
    <dgm:pt modelId="{1C87B9C7-56DC-46CF-BD36-016F4322759B}" type="pres">
      <dgm:prSet presAssocID="{7384427E-5F07-4F33-B788-273FC74E9D3C}" presName="rootComposite" presStyleCnt="0"/>
      <dgm:spPr/>
      <dgm:t>
        <a:bodyPr/>
        <a:lstStyle/>
        <a:p>
          <a:endParaRPr lang="en-US"/>
        </a:p>
      </dgm:t>
    </dgm:pt>
    <dgm:pt modelId="{102DC22E-B12F-47AC-96F6-0684CA9A1140}" type="pres">
      <dgm:prSet presAssocID="{7384427E-5F07-4F33-B788-273FC74E9D3C}" presName="rootText" presStyleLbl="node2" presStyleIdx="0" presStyleCnt="2" custScaleX="207703" custScaleY="166550" custLinFactNeighborX="-34406" custLinFactNeighborY="27582">
        <dgm:presLayoutVars>
          <dgm:chPref val="3"/>
        </dgm:presLayoutVars>
      </dgm:prSet>
      <dgm:spPr/>
      <dgm:t>
        <a:bodyPr/>
        <a:lstStyle/>
        <a:p>
          <a:endParaRPr lang="en-US"/>
        </a:p>
      </dgm:t>
    </dgm:pt>
    <dgm:pt modelId="{3E866B77-76D2-46C9-B9B2-9C1FD8CB84CB}" type="pres">
      <dgm:prSet presAssocID="{7384427E-5F07-4F33-B788-273FC74E9D3C}" presName="rootConnector" presStyleLbl="node2" presStyleIdx="0" presStyleCnt="2"/>
      <dgm:spPr/>
      <dgm:t>
        <a:bodyPr/>
        <a:lstStyle/>
        <a:p>
          <a:endParaRPr lang="en-US"/>
        </a:p>
      </dgm:t>
    </dgm:pt>
    <dgm:pt modelId="{57933A3F-49E8-4ABF-85C7-33617A2BF15C}" type="pres">
      <dgm:prSet presAssocID="{7384427E-5F07-4F33-B788-273FC74E9D3C}" presName="hierChild4" presStyleCnt="0"/>
      <dgm:spPr/>
      <dgm:t>
        <a:bodyPr/>
        <a:lstStyle/>
        <a:p>
          <a:endParaRPr lang="en-US"/>
        </a:p>
      </dgm:t>
    </dgm:pt>
    <dgm:pt modelId="{7974FE2F-448C-4648-956F-5FE75A938273}" type="pres">
      <dgm:prSet presAssocID="{A7D34ECF-8AE6-4A8B-8027-0C3879C7F5FF}" presName="Name37" presStyleLbl="parChTrans1D3" presStyleIdx="0" presStyleCnt="2"/>
      <dgm:spPr/>
      <dgm:t>
        <a:bodyPr/>
        <a:lstStyle/>
        <a:p>
          <a:endParaRPr lang="en-US"/>
        </a:p>
      </dgm:t>
    </dgm:pt>
    <dgm:pt modelId="{ABFBA707-201B-4719-A0EA-9F0B6CF90FD9}" type="pres">
      <dgm:prSet presAssocID="{0C7F01F9-0D4C-4573-B384-363D0F242986}" presName="hierRoot2" presStyleCnt="0">
        <dgm:presLayoutVars>
          <dgm:hierBranch val="init"/>
        </dgm:presLayoutVars>
      </dgm:prSet>
      <dgm:spPr/>
      <dgm:t>
        <a:bodyPr/>
        <a:lstStyle/>
        <a:p>
          <a:endParaRPr lang="en-US"/>
        </a:p>
      </dgm:t>
    </dgm:pt>
    <dgm:pt modelId="{41D7E2BD-E5F8-45CC-A045-C10C756B8FE4}" type="pres">
      <dgm:prSet presAssocID="{0C7F01F9-0D4C-4573-B384-363D0F242986}" presName="rootComposite" presStyleCnt="0"/>
      <dgm:spPr/>
      <dgm:t>
        <a:bodyPr/>
        <a:lstStyle/>
        <a:p>
          <a:endParaRPr lang="en-US"/>
        </a:p>
      </dgm:t>
    </dgm:pt>
    <dgm:pt modelId="{E09815CE-BC21-476B-B300-F573A8CB97C8}" type="pres">
      <dgm:prSet presAssocID="{0C7F01F9-0D4C-4573-B384-363D0F242986}" presName="rootText" presStyleLbl="node3" presStyleIdx="0" presStyleCnt="2" custScaleX="187221" custScaleY="181613" custLinFactNeighborX="14737" custLinFactNeighborY="79646">
        <dgm:presLayoutVars>
          <dgm:chPref val="3"/>
        </dgm:presLayoutVars>
      </dgm:prSet>
      <dgm:spPr/>
      <dgm:t>
        <a:bodyPr/>
        <a:lstStyle/>
        <a:p>
          <a:endParaRPr lang="en-US"/>
        </a:p>
      </dgm:t>
    </dgm:pt>
    <dgm:pt modelId="{69FDC59E-52DE-4EC6-9842-74A6D2ED05D3}" type="pres">
      <dgm:prSet presAssocID="{0C7F01F9-0D4C-4573-B384-363D0F242986}" presName="rootConnector" presStyleLbl="node3" presStyleIdx="0" presStyleCnt="2"/>
      <dgm:spPr/>
      <dgm:t>
        <a:bodyPr/>
        <a:lstStyle/>
        <a:p>
          <a:endParaRPr lang="en-US"/>
        </a:p>
      </dgm:t>
    </dgm:pt>
    <dgm:pt modelId="{A3AD197B-7516-4BF7-9C72-12BC2AD8A3E8}" type="pres">
      <dgm:prSet presAssocID="{0C7F01F9-0D4C-4573-B384-363D0F242986}" presName="hierChild4" presStyleCnt="0"/>
      <dgm:spPr/>
      <dgm:t>
        <a:bodyPr/>
        <a:lstStyle/>
        <a:p>
          <a:endParaRPr lang="en-US"/>
        </a:p>
      </dgm:t>
    </dgm:pt>
    <dgm:pt modelId="{1F1B0D84-D0CE-497A-89FF-25EE7DF54687}" type="pres">
      <dgm:prSet presAssocID="{435F9DF6-28BF-4BF5-B015-308359EF261E}" presName="Name37" presStyleLbl="parChTrans1D4" presStyleIdx="0" presStyleCnt="3"/>
      <dgm:spPr/>
      <dgm:t>
        <a:bodyPr/>
        <a:lstStyle/>
        <a:p>
          <a:endParaRPr lang="en-US"/>
        </a:p>
      </dgm:t>
    </dgm:pt>
    <dgm:pt modelId="{8A089179-D988-488B-B035-F3D88EFDE433}" type="pres">
      <dgm:prSet presAssocID="{F3918AA7-BCAD-4C42-A159-141079C9B9BA}" presName="hierRoot2" presStyleCnt="0">
        <dgm:presLayoutVars>
          <dgm:hierBranch val="init"/>
        </dgm:presLayoutVars>
      </dgm:prSet>
      <dgm:spPr/>
      <dgm:t>
        <a:bodyPr/>
        <a:lstStyle/>
        <a:p>
          <a:endParaRPr lang="en-US"/>
        </a:p>
      </dgm:t>
    </dgm:pt>
    <dgm:pt modelId="{BB72423B-C22E-4309-9E1C-6D398DC5F893}" type="pres">
      <dgm:prSet presAssocID="{F3918AA7-BCAD-4C42-A159-141079C9B9BA}" presName="rootComposite" presStyleCnt="0"/>
      <dgm:spPr/>
      <dgm:t>
        <a:bodyPr/>
        <a:lstStyle/>
        <a:p>
          <a:endParaRPr lang="en-US"/>
        </a:p>
      </dgm:t>
    </dgm:pt>
    <dgm:pt modelId="{BADEAB23-57F3-4A2D-AFD7-AD08A62EBD26}" type="pres">
      <dgm:prSet presAssocID="{F3918AA7-BCAD-4C42-A159-141079C9B9BA}" presName="rootText" presStyleLbl="node4" presStyleIdx="0" presStyleCnt="3" custScaleX="145250" custScaleY="141567" custLinFactNeighborX="25580" custLinFactNeighborY="81211">
        <dgm:presLayoutVars>
          <dgm:chPref val="3"/>
        </dgm:presLayoutVars>
      </dgm:prSet>
      <dgm:spPr/>
      <dgm:t>
        <a:bodyPr/>
        <a:lstStyle/>
        <a:p>
          <a:endParaRPr lang="en-US"/>
        </a:p>
      </dgm:t>
    </dgm:pt>
    <dgm:pt modelId="{06FD7D96-CDB1-454B-BE0E-93F966112CF4}" type="pres">
      <dgm:prSet presAssocID="{F3918AA7-BCAD-4C42-A159-141079C9B9BA}" presName="rootConnector" presStyleLbl="node4" presStyleIdx="0" presStyleCnt="3"/>
      <dgm:spPr/>
      <dgm:t>
        <a:bodyPr/>
        <a:lstStyle/>
        <a:p>
          <a:endParaRPr lang="en-US"/>
        </a:p>
      </dgm:t>
    </dgm:pt>
    <dgm:pt modelId="{23627863-F72A-459D-B1C5-998934618FEF}" type="pres">
      <dgm:prSet presAssocID="{F3918AA7-BCAD-4C42-A159-141079C9B9BA}" presName="hierChild4" presStyleCnt="0"/>
      <dgm:spPr/>
      <dgm:t>
        <a:bodyPr/>
        <a:lstStyle/>
        <a:p>
          <a:endParaRPr lang="en-US"/>
        </a:p>
      </dgm:t>
    </dgm:pt>
    <dgm:pt modelId="{A9EC54DD-510C-4502-9083-E190E7A71D86}" type="pres">
      <dgm:prSet presAssocID="{F3918AA7-BCAD-4C42-A159-141079C9B9BA}" presName="hierChild5" presStyleCnt="0"/>
      <dgm:spPr/>
      <dgm:t>
        <a:bodyPr/>
        <a:lstStyle/>
        <a:p>
          <a:endParaRPr lang="en-US"/>
        </a:p>
      </dgm:t>
    </dgm:pt>
    <dgm:pt modelId="{6485BE08-145F-44E6-94FA-05F4A9218E78}" type="pres">
      <dgm:prSet presAssocID="{94FB045B-107B-405C-AB90-38ADCBF9F616}" presName="Name37" presStyleLbl="parChTrans1D4" presStyleIdx="1" presStyleCnt="3"/>
      <dgm:spPr/>
      <dgm:t>
        <a:bodyPr/>
        <a:lstStyle/>
        <a:p>
          <a:endParaRPr lang="en-US"/>
        </a:p>
      </dgm:t>
    </dgm:pt>
    <dgm:pt modelId="{F98ED2A5-96D1-4E93-B19C-B319FE38DD8A}" type="pres">
      <dgm:prSet presAssocID="{326642B4-A821-460D-8E26-5D8A2758A89B}" presName="hierRoot2" presStyleCnt="0">
        <dgm:presLayoutVars>
          <dgm:hierBranch val="init"/>
        </dgm:presLayoutVars>
      </dgm:prSet>
      <dgm:spPr/>
      <dgm:t>
        <a:bodyPr/>
        <a:lstStyle/>
        <a:p>
          <a:endParaRPr lang="en-US"/>
        </a:p>
      </dgm:t>
    </dgm:pt>
    <dgm:pt modelId="{156F8EB1-E7F5-429D-A6ED-30D0A989016D}" type="pres">
      <dgm:prSet presAssocID="{326642B4-A821-460D-8E26-5D8A2758A89B}" presName="rootComposite" presStyleCnt="0"/>
      <dgm:spPr/>
      <dgm:t>
        <a:bodyPr/>
        <a:lstStyle/>
        <a:p>
          <a:endParaRPr lang="en-US"/>
        </a:p>
      </dgm:t>
    </dgm:pt>
    <dgm:pt modelId="{255ACE1E-57F1-4F5E-8A9F-DFC449901322}" type="pres">
      <dgm:prSet presAssocID="{326642B4-A821-460D-8E26-5D8A2758A89B}" presName="rootText" presStyleLbl="node4" presStyleIdx="1" presStyleCnt="3" custScaleX="143968" custScaleY="110463" custLinFactNeighborX="28434" custLinFactNeighborY="58912">
        <dgm:presLayoutVars>
          <dgm:chPref val="3"/>
        </dgm:presLayoutVars>
      </dgm:prSet>
      <dgm:spPr/>
      <dgm:t>
        <a:bodyPr/>
        <a:lstStyle/>
        <a:p>
          <a:endParaRPr lang="en-US"/>
        </a:p>
      </dgm:t>
    </dgm:pt>
    <dgm:pt modelId="{62DD3C35-4E1C-41CF-8CD5-D424C0CA3CCE}" type="pres">
      <dgm:prSet presAssocID="{326642B4-A821-460D-8E26-5D8A2758A89B}" presName="rootConnector" presStyleLbl="node4" presStyleIdx="1" presStyleCnt="3"/>
      <dgm:spPr/>
      <dgm:t>
        <a:bodyPr/>
        <a:lstStyle/>
        <a:p>
          <a:endParaRPr lang="en-US"/>
        </a:p>
      </dgm:t>
    </dgm:pt>
    <dgm:pt modelId="{680C46E6-3DCF-4B7D-BC4C-5EBBD0E640FD}" type="pres">
      <dgm:prSet presAssocID="{326642B4-A821-460D-8E26-5D8A2758A89B}" presName="hierChild4" presStyleCnt="0"/>
      <dgm:spPr/>
      <dgm:t>
        <a:bodyPr/>
        <a:lstStyle/>
        <a:p>
          <a:endParaRPr lang="en-US"/>
        </a:p>
      </dgm:t>
    </dgm:pt>
    <dgm:pt modelId="{6196B985-FB17-4E98-8AEE-33CAD1EEE545}" type="pres">
      <dgm:prSet presAssocID="{326642B4-A821-460D-8E26-5D8A2758A89B}" presName="hierChild5" presStyleCnt="0"/>
      <dgm:spPr/>
      <dgm:t>
        <a:bodyPr/>
        <a:lstStyle/>
        <a:p>
          <a:endParaRPr lang="en-US"/>
        </a:p>
      </dgm:t>
    </dgm:pt>
    <dgm:pt modelId="{1F670E61-6C87-48FE-A50E-F39C40701C1B}" type="pres">
      <dgm:prSet presAssocID="{EDE2FDB7-6AC5-4285-B081-09395BC6EACF}" presName="Name37" presStyleLbl="parChTrans1D4" presStyleIdx="2" presStyleCnt="3"/>
      <dgm:spPr/>
      <dgm:t>
        <a:bodyPr/>
        <a:lstStyle/>
        <a:p>
          <a:endParaRPr lang="en-US"/>
        </a:p>
      </dgm:t>
    </dgm:pt>
    <dgm:pt modelId="{ED05B35A-66AA-4D30-9125-B29C61CC7C67}" type="pres">
      <dgm:prSet presAssocID="{73B33AA3-FE68-4E35-8649-09DB340490C5}" presName="hierRoot2" presStyleCnt="0">
        <dgm:presLayoutVars>
          <dgm:hierBranch val="init"/>
        </dgm:presLayoutVars>
      </dgm:prSet>
      <dgm:spPr/>
      <dgm:t>
        <a:bodyPr/>
        <a:lstStyle/>
        <a:p>
          <a:endParaRPr lang="en-US"/>
        </a:p>
      </dgm:t>
    </dgm:pt>
    <dgm:pt modelId="{6F6C42EE-9C73-424E-BEEF-16E82CE1286D}" type="pres">
      <dgm:prSet presAssocID="{73B33AA3-FE68-4E35-8649-09DB340490C5}" presName="rootComposite" presStyleCnt="0"/>
      <dgm:spPr/>
      <dgm:t>
        <a:bodyPr/>
        <a:lstStyle/>
        <a:p>
          <a:endParaRPr lang="en-US"/>
        </a:p>
      </dgm:t>
    </dgm:pt>
    <dgm:pt modelId="{C61DD292-3EDE-47E8-998F-6AA158BAE2CF}" type="pres">
      <dgm:prSet presAssocID="{73B33AA3-FE68-4E35-8649-09DB340490C5}" presName="rootText" presStyleLbl="node4" presStyleIdx="2" presStyleCnt="3" custScaleX="158816" custScaleY="141361" custLinFactNeighborX="26641" custLinFactNeighborY="28019">
        <dgm:presLayoutVars>
          <dgm:chPref val="3"/>
        </dgm:presLayoutVars>
      </dgm:prSet>
      <dgm:spPr/>
      <dgm:t>
        <a:bodyPr/>
        <a:lstStyle/>
        <a:p>
          <a:endParaRPr lang="en-US"/>
        </a:p>
      </dgm:t>
    </dgm:pt>
    <dgm:pt modelId="{EAAE6BC7-C24A-49D4-AC13-A2FC5DF7E35C}" type="pres">
      <dgm:prSet presAssocID="{73B33AA3-FE68-4E35-8649-09DB340490C5}" presName="rootConnector" presStyleLbl="node4" presStyleIdx="2" presStyleCnt="3"/>
      <dgm:spPr/>
      <dgm:t>
        <a:bodyPr/>
        <a:lstStyle/>
        <a:p>
          <a:endParaRPr lang="en-US"/>
        </a:p>
      </dgm:t>
    </dgm:pt>
    <dgm:pt modelId="{15A0C4A2-AB9C-4FEB-93E9-423CDEC2285A}" type="pres">
      <dgm:prSet presAssocID="{73B33AA3-FE68-4E35-8649-09DB340490C5}" presName="hierChild4" presStyleCnt="0"/>
      <dgm:spPr/>
      <dgm:t>
        <a:bodyPr/>
        <a:lstStyle/>
        <a:p>
          <a:endParaRPr lang="en-US"/>
        </a:p>
      </dgm:t>
    </dgm:pt>
    <dgm:pt modelId="{61BF0642-CF31-4C43-BE60-6B0F6E546871}" type="pres">
      <dgm:prSet presAssocID="{73B33AA3-FE68-4E35-8649-09DB340490C5}" presName="hierChild5" presStyleCnt="0"/>
      <dgm:spPr/>
      <dgm:t>
        <a:bodyPr/>
        <a:lstStyle/>
        <a:p>
          <a:endParaRPr lang="en-US"/>
        </a:p>
      </dgm:t>
    </dgm:pt>
    <dgm:pt modelId="{3A3DC3EA-93DF-4D5F-A294-775337740389}" type="pres">
      <dgm:prSet presAssocID="{0C7F01F9-0D4C-4573-B384-363D0F242986}" presName="hierChild5" presStyleCnt="0"/>
      <dgm:spPr/>
      <dgm:t>
        <a:bodyPr/>
        <a:lstStyle/>
        <a:p>
          <a:endParaRPr lang="en-US"/>
        </a:p>
      </dgm:t>
    </dgm:pt>
    <dgm:pt modelId="{F0A01F4D-82FA-4E7D-8497-D185829E04E1}" type="pres">
      <dgm:prSet presAssocID="{27836CE0-1E6B-4D67-B3A6-DC6919848B78}" presName="Name37" presStyleLbl="parChTrans1D3" presStyleIdx="1" presStyleCnt="2"/>
      <dgm:spPr/>
      <dgm:t>
        <a:bodyPr/>
        <a:lstStyle/>
        <a:p>
          <a:endParaRPr lang="en-US"/>
        </a:p>
      </dgm:t>
    </dgm:pt>
    <dgm:pt modelId="{23C1BDA7-AF9A-4B96-A871-5B2B1C8DF4ED}" type="pres">
      <dgm:prSet presAssocID="{EA5AC5BC-CC49-4B47-916D-9050CF9EA02D}" presName="hierRoot2" presStyleCnt="0">
        <dgm:presLayoutVars>
          <dgm:hierBranch val="init"/>
        </dgm:presLayoutVars>
      </dgm:prSet>
      <dgm:spPr/>
      <dgm:t>
        <a:bodyPr/>
        <a:lstStyle/>
        <a:p>
          <a:endParaRPr lang="en-US"/>
        </a:p>
      </dgm:t>
    </dgm:pt>
    <dgm:pt modelId="{F746D794-A631-4073-B6D2-927B03D4C18E}" type="pres">
      <dgm:prSet presAssocID="{EA5AC5BC-CC49-4B47-916D-9050CF9EA02D}" presName="rootComposite" presStyleCnt="0"/>
      <dgm:spPr/>
      <dgm:t>
        <a:bodyPr/>
        <a:lstStyle/>
        <a:p>
          <a:endParaRPr lang="en-US"/>
        </a:p>
      </dgm:t>
    </dgm:pt>
    <dgm:pt modelId="{DEA6CE4B-B08E-45B7-AF89-1DF33CBFBC65}" type="pres">
      <dgm:prSet presAssocID="{EA5AC5BC-CC49-4B47-916D-9050CF9EA02D}" presName="rootText" presStyleLbl="node3" presStyleIdx="1" presStyleCnt="2" custScaleX="191401" custScaleY="183364" custLinFactNeighborX="34781" custLinFactNeighborY="80377">
        <dgm:presLayoutVars>
          <dgm:chPref val="3"/>
        </dgm:presLayoutVars>
      </dgm:prSet>
      <dgm:spPr/>
      <dgm:t>
        <a:bodyPr/>
        <a:lstStyle/>
        <a:p>
          <a:endParaRPr lang="en-US"/>
        </a:p>
      </dgm:t>
    </dgm:pt>
    <dgm:pt modelId="{E0EC6B4D-2702-4BA3-A65E-BDE3D07EBDDF}" type="pres">
      <dgm:prSet presAssocID="{EA5AC5BC-CC49-4B47-916D-9050CF9EA02D}" presName="rootConnector" presStyleLbl="node3" presStyleIdx="1" presStyleCnt="2"/>
      <dgm:spPr/>
      <dgm:t>
        <a:bodyPr/>
        <a:lstStyle/>
        <a:p>
          <a:endParaRPr lang="en-US"/>
        </a:p>
      </dgm:t>
    </dgm:pt>
    <dgm:pt modelId="{95CBCB53-D88A-42AA-BBD4-1A6D5842041F}" type="pres">
      <dgm:prSet presAssocID="{EA5AC5BC-CC49-4B47-916D-9050CF9EA02D}" presName="hierChild4" presStyleCnt="0"/>
      <dgm:spPr/>
      <dgm:t>
        <a:bodyPr/>
        <a:lstStyle/>
        <a:p>
          <a:endParaRPr lang="en-US"/>
        </a:p>
      </dgm:t>
    </dgm:pt>
    <dgm:pt modelId="{E3BEF397-6E26-49F8-8474-0730B5E66E5E}" type="pres">
      <dgm:prSet presAssocID="{EA5AC5BC-CC49-4B47-916D-9050CF9EA02D}" presName="hierChild5" presStyleCnt="0"/>
      <dgm:spPr/>
      <dgm:t>
        <a:bodyPr/>
        <a:lstStyle/>
        <a:p>
          <a:endParaRPr lang="en-US"/>
        </a:p>
      </dgm:t>
    </dgm:pt>
    <dgm:pt modelId="{C357211F-DA1C-4A00-BD50-9581BD03D00A}" type="pres">
      <dgm:prSet presAssocID="{7384427E-5F07-4F33-B788-273FC74E9D3C}" presName="hierChild5" presStyleCnt="0"/>
      <dgm:spPr/>
      <dgm:t>
        <a:bodyPr/>
        <a:lstStyle/>
        <a:p>
          <a:endParaRPr lang="en-US"/>
        </a:p>
      </dgm:t>
    </dgm:pt>
    <dgm:pt modelId="{EBF25269-5893-4027-BE58-DD56E9D22BEA}" type="pres">
      <dgm:prSet presAssocID="{A80C7ADD-C6A1-4D72-A4DC-CB0020E6C793}" presName="Name37" presStyleLbl="parChTrans1D2" presStyleIdx="1" presStyleCnt="2"/>
      <dgm:spPr/>
      <dgm:t>
        <a:bodyPr/>
        <a:lstStyle/>
        <a:p>
          <a:endParaRPr lang="en-US"/>
        </a:p>
      </dgm:t>
    </dgm:pt>
    <dgm:pt modelId="{46D6F3D4-12B4-41E4-A87A-0EEE51BCE933}" type="pres">
      <dgm:prSet presAssocID="{8968DCBC-E973-4F25-8383-F11972D0AA25}" presName="hierRoot2" presStyleCnt="0">
        <dgm:presLayoutVars>
          <dgm:hierBranch val="init"/>
        </dgm:presLayoutVars>
      </dgm:prSet>
      <dgm:spPr/>
      <dgm:t>
        <a:bodyPr/>
        <a:lstStyle/>
        <a:p>
          <a:endParaRPr lang="en-US"/>
        </a:p>
      </dgm:t>
    </dgm:pt>
    <dgm:pt modelId="{3E174467-5804-4BFC-8C7C-D2AA704D38D6}" type="pres">
      <dgm:prSet presAssocID="{8968DCBC-E973-4F25-8383-F11972D0AA25}" presName="rootComposite" presStyleCnt="0"/>
      <dgm:spPr/>
      <dgm:t>
        <a:bodyPr/>
        <a:lstStyle/>
        <a:p>
          <a:endParaRPr lang="en-US"/>
        </a:p>
      </dgm:t>
    </dgm:pt>
    <dgm:pt modelId="{69AEF736-A910-4CFA-A735-3CC74199000E}" type="pres">
      <dgm:prSet presAssocID="{8968DCBC-E973-4F25-8383-F11972D0AA25}" presName="rootText" presStyleLbl="node2" presStyleIdx="1" presStyleCnt="2" custScaleX="159655" custScaleY="169975" custLinFactNeighborX="-24092" custLinFactNeighborY="27582">
        <dgm:presLayoutVars>
          <dgm:chPref val="3"/>
        </dgm:presLayoutVars>
      </dgm:prSet>
      <dgm:spPr/>
      <dgm:t>
        <a:bodyPr/>
        <a:lstStyle/>
        <a:p>
          <a:endParaRPr lang="en-US"/>
        </a:p>
      </dgm:t>
    </dgm:pt>
    <dgm:pt modelId="{12DF355C-4BD0-48FE-BCA4-C156FBD3DE2B}" type="pres">
      <dgm:prSet presAssocID="{8968DCBC-E973-4F25-8383-F11972D0AA25}" presName="rootConnector" presStyleLbl="node2" presStyleIdx="1" presStyleCnt="2"/>
      <dgm:spPr/>
      <dgm:t>
        <a:bodyPr/>
        <a:lstStyle/>
        <a:p>
          <a:endParaRPr lang="en-US"/>
        </a:p>
      </dgm:t>
    </dgm:pt>
    <dgm:pt modelId="{28CCD8D2-6B5E-4073-9ED0-38B45A45CFD7}" type="pres">
      <dgm:prSet presAssocID="{8968DCBC-E973-4F25-8383-F11972D0AA25}" presName="hierChild4" presStyleCnt="0"/>
      <dgm:spPr/>
      <dgm:t>
        <a:bodyPr/>
        <a:lstStyle/>
        <a:p>
          <a:endParaRPr lang="en-US"/>
        </a:p>
      </dgm:t>
    </dgm:pt>
    <dgm:pt modelId="{E5DE8728-88BC-4FDB-97EB-6A841850D10F}" type="pres">
      <dgm:prSet presAssocID="{8968DCBC-E973-4F25-8383-F11972D0AA25}" presName="hierChild5" presStyleCnt="0"/>
      <dgm:spPr/>
      <dgm:t>
        <a:bodyPr/>
        <a:lstStyle/>
        <a:p>
          <a:endParaRPr lang="en-US"/>
        </a:p>
      </dgm:t>
    </dgm:pt>
    <dgm:pt modelId="{35536090-9680-4F50-BD07-74F09CBF8D0B}" type="pres">
      <dgm:prSet presAssocID="{44469A00-B892-4234-B2A6-1EC1BDFE7279}" presName="hierChild3" presStyleCnt="0"/>
      <dgm:spPr/>
      <dgm:t>
        <a:bodyPr/>
        <a:lstStyle/>
        <a:p>
          <a:endParaRPr lang="en-US"/>
        </a:p>
      </dgm:t>
    </dgm:pt>
  </dgm:ptLst>
  <dgm:cxnLst>
    <dgm:cxn modelId="{D0074FDC-527E-4147-AA9D-CBD7F70DEE18}" type="presOf" srcId="{F3918AA7-BCAD-4C42-A159-141079C9B9BA}" destId="{BADEAB23-57F3-4A2D-AFD7-AD08A62EBD26}" srcOrd="0" destOrd="0" presId="urn:microsoft.com/office/officeart/2005/8/layout/orgChart1"/>
    <dgm:cxn modelId="{AFE9CB78-24E0-439F-AB4F-7B33FAA5A5CA}" srcId="{6E6A0478-D1C8-4D4C-B160-ADFAE9F87694}" destId="{44469A00-B892-4234-B2A6-1EC1BDFE7279}" srcOrd="0" destOrd="0" parTransId="{F64A08C4-6937-40BD-9B26-98DE4149820A}" sibTransId="{287A0BFC-1923-4DAD-88A7-49F8BEC590B9}"/>
    <dgm:cxn modelId="{8FB86AF4-2418-4073-A596-53EED3EF691F}" type="presOf" srcId="{7384427E-5F07-4F33-B788-273FC74E9D3C}" destId="{3E866B77-76D2-46C9-B9B2-9C1FD8CB84CB}" srcOrd="1" destOrd="0" presId="urn:microsoft.com/office/officeart/2005/8/layout/orgChart1"/>
    <dgm:cxn modelId="{47F7D6C9-EEF9-421F-893F-B0468BEBFC9D}" type="presOf" srcId="{EA5AC5BC-CC49-4B47-916D-9050CF9EA02D}" destId="{DEA6CE4B-B08E-45B7-AF89-1DF33CBFBC65}" srcOrd="0" destOrd="0" presId="urn:microsoft.com/office/officeart/2005/8/layout/orgChart1"/>
    <dgm:cxn modelId="{D9E67F29-0702-4FA2-86D9-4263AAB7ED78}" srcId="{7384427E-5F07-4F33-B788-273FC74E9D3C}" destId="{0C7F01F9-0D4C-4573-B384-363D0F242986}" srcOrd="0" destOrd="0" parTransId="{A7D34ECF-8AE6-4A8B-8027-0C3879C7F5FF}" sibTransId="{12138349-35A3-4DD2-B1AB-15BC09FC7C03}"/>
    <dgm:cxn modelId="{4E57D088-13F5-4D8E-980C-3AFCF87F2DDE}" type="presOf" srcId="{27836CE0-1E6B-4D67-B3A6-DC6919848B78}" destId="{F0A01F4D-82FA-4E7D-8497-D185829E04E1}" srcOrd="0" destOrd="0" presId="urn:microsoft.com/office/officeart/2005/8/layout/orgChart1"/>
    <dgm:cxn modelId="{B4F5B5E9-96B5-4879-AED8-F04BE459B175}" srcId="{0C7F01F9-0D4C-4573-B384-363D0F242986}" destId="{73B33AA3-FE68-4E35-8649-09DB340490C5}" srcOrd="2" destOrd="0" parTransId="{EDE2FDB7-6AC5-4285-B081-09395BC6EACF}" sibTransId="{C8AA3132-6EA6-4878-BE6F-691514FD83B9}"/>
    <dgm:cxn modelId="{B81DFB71-61CF-451D-AA4E-4D348673859D}" type="presOf" srcId="{6E6A0478-D1C8-4D4C-B160-ADFAE9F87694}" destId="{F8CBA7F2-E3FC-483B-B513-1529939914BA}" srcOrd="0" destOrd="0" presId="urn:microsoft.com/office/officeart/2005/8/layout/orgChart1"/>
    <dgm:cxn modelId="{AE294ACA-ABFD-4C03-987A-CEB85AB8AE40}" type="presOf" srcId="{44469A00-B892-4234-B2A6-1EC1BDFE7279}" destId="{D06F3404-11D7-4DAB-93BB-D917EE561519}" srcOrd="0" destOrd="0" presId="urn:microsoft.com/office/officeart/2005/8/layout/orgChart1"/>
    <dgm:cxn modelId="{4C3281F2-CC56-4180-8A81-3AB436343E0B}" type="presOf" srcId="{94FB045B-107B-405C-AB90-38ADCBF9F616}" destId="{6485BE08-145F-44E6-94FA-05F4A9218E78}" srcOrd="0" destOrd="0" presId="urn:microsoft.com/office/officeart/2005/8/layout/orgChart1"/>
    <dgm:cxn modelId="{FEF49ADF-28B5-4BD0-B456-4DB17DCBDBCC}" type="presOf" srcId="{8968DCBC-E973-4F25-8383-F11972D0AA25}" destId="{12DF355C-4BD0-48FE-BCA4-C156FBD3DE2B}" srcOrd="1" destOrd="0" presId="urn:microsoft.com/office/officeart/2005/8/layout/orgChart1"/>
    <dgm:cxn modelId="{4225B23F-1635-4313-8022-22862428C1E5}" type="presOf" srcId="{F3918AA7-BCAD-4C42-A159-141079C9B9BA}" destId="{06FD7D96-CDB1-454B-BE0E-93F966112CF4}" srcOrd="1" destOrd="0" presId="urn:microsoft.com/office/officeart/2005/8/layout/orgChart1"/>
    <dgm:cxn modelId="{985AA540-250E-4711-8FEC-0DFBD8684E3E}" type="presOf" srcId="{8968DCBC-E973-4F25-8383-F11972D0AA25}" destId="{69AEF736-A910-4CFA-A735-3CC74199000E}" srcOrd="0" destOrd="0" presId="urn:microsoft.com/office/officeart/2005/8/layout/orgChart1"/>
    <dgm:cxn modelId="{95621245-25A0-4536-93E1-B3786362FDB4}" type="presOf" srcId="{EA5AC5BC-CC49-4B47-916D-9050CF9EA02D}" destId="{E0EC6B4D-2702-4BA3-A65E-BDE3D07EBDDF}" srcOrd="1" destOrd="0" presId="urn:microsoft.com/office/officeart/2005/8/layout/orgChart1"/>
    <dgm:cxn modelId="{100BB399-C3FE-4FCA-89BD-6481FAFEE585}" type="presOf" srcId="{7384427E-5F07-4F33-B788-273FC74E9D3C}" destId="{102DC22E-B12F-47AC-96F6-0684CA9A1140}" srcOrd="0" destOrd="0" presId="urn:microsoft.com/office/officeart/2005/8/layout/orgChart1"/>
    <dgm:cxn modelId="{67BF4CAD-9A12-475D-A6A3-3C075A450E7D}" type="presOf" srcId="{73B33AA3-FE68-4E35-8649-09DB340490C5}" destId="{EAAE6BC7-C24A-49D4-AC13-A2FC5DF7E35C}" srcOrd="1" destOrd="0" presId="urn:microsoft.com/office/officeart/2005/8/layout/orgChart1"/>
    <dgm:cxn modelId="{086C937C-5C3A-4F7B-96AA-909BE0E7C5E7}" type="presOf" srcId="{0C7F01F9-0D4C-4573-B384-363D0F242986}" destId="{69FDC59E-52DE-4EC6-9842-74A6D2ED05D3}" srcOrd="1" destOrd="0" presId="urn:microsoft.com/office/officeart/2005/8/layout/orgChart1"/>
    <dgm:cxn modelId="{304D6FCD-8D5D-4413-9175-6F188FB2FC9C}" type="presOf" srcId="{73B33AA3-FE68-4E35-8649-09DB340490C5}" destId="{C61DD292-3EDE-47E8-998F-6AA158BAE2CF}" srcOrd="0" destOrd="0" presId="urn:microsoft.com/office/officeart/2005/8/layout/orgChart1"/>
    <dgm:cxn modelId="{D8104E32-9139-49B2-805B-76B926CD5EB0}" type="presOf" srcId="{435F9DF6-28BF-4BF5-B015-308359EF261E}" destId="{1F1B0D84-D0CE-497A-89FF-25EE7DF54687}" srcOrd="0" destOrd="0" presId="urn:microsoft.com/office/officeart/2005/8/layout/orgChart1"/>
    <dgm:cxn modelId="{9CB82545-A67A-4265-92B3-64CAA09B6157}" srcId="{44469A00-B892-4234-B2A6-1EC1BDFE7279}" destId="{7384427E-5F07-4F33-B788-273FC74E9D3C}" srcOrd="0" destOrd="0" parTransId="{6DBF9781-F883-4303-9C11-B16E58131002}" sibTransId="{DC37D7E1-39C8-4570-A7BE-C85789C123AE}"/>
    <dgm:cxn modelId="{6FCB4668-5996-4C26-A4D0-FCD30BB3D62B}" srcId="{44469A00-B892-4234-B2A6-1EC1BDFE7279}" destId="{8968DCBC-E973-4F25-8383-F11972D0AA25}" srcOrd="1" destOrd="0" parTransId="{A80C7ADD-C6A1-4D72-A4DC-CB0020E6C793}" sibTransId="{8AD8F2BC-6B81-4668-91C2-756994ED3AC5}"/>
    <dgm:cxn modelId="{05621201-AEBF-4328-BDD5-966EC6248746}" type="presOf" srcId="{6DBF9781-F883-4303-9C11-B16E58131002}" destId="{15588E2A-786C-4118-867E-F9FC079D1D16}" srcOrd="0" destOrd="0" presId="urn:microsoft.com/office/officeart/2005/8/layout/orgChart1"/>
    <dgm:cxn modelId="{0FF6DECC-68B4-409E-8513-C3269E9AA3E5}" srcId="{0C7F01F9-0D4C-4573-B384-363D0F242986}" destId="{326642B4-A821-460D-8E26-5D8A2758A89B}" srcOrd="1" destOrd="0" parTransId="{94FB045B-107B-405C-AB90-38ADCBF9F616}" sibTransId="{B85D0DDC-516B-4C58-B41B-814CC90E0095}"/>
    <dgm:cxn modelId="{C27B3CB7-1A37-48AF-A28B-9735E8E52C9A}" type="presOf" srcId="{EDE2FDB7-6AC5-4285-B081-09395BC6EACF}" destId="{1F670E61-6C87-48FE-A50E-F39C40701C1B}" srcOrd="0" destOrd="0" presId="urn:microsoft.com/office/officeart/2005/8/layout/orgChart1"/>
    <dgm:cxn modelId="{F655BDE9-5493-4C6E-A65D-BB662213A6E7}" type="presOf" srcId="{326642B4-A821-460D-8E26-5D8A2758A89B}" destId="{62DD3C35-4E1C-41CF-8CD5-D424C0CA3CCE}" srcOrd="1" destOrd="0" presId="urn:microsoft.com/office/officeart/2005/8/layout/orgChart1"/>
    <dgm:cxn modelId="{128D553A-C0AE-4934-8F15-BB1286424A81}" type="presOf" srcId="{326642B4-A821-460D-8E26-5D8A2758A89B}" destId="{255ACE1E-57F1-4F5E-8A9F-DFC449901322}" srcOrd="0" destOrd="0" presId="urn:microsoft.com/office/officeart/2005/8/layout/orgChart1"/>
    <dgm:cxn modelId="{E241F0E3-C02A-47C9-B92F-CA9BB44B534F}" srcId="{0C7F01F9-0D4C-4573-B384-363D0F242986}" destId="{F3918AA7-BCAD-4C42-A159-141079C9B9BA}" srcOrd="0" destOrd="0" parTransId="{435F9DF6-28BF-4BF5-B015-308359EF261E}" sibTransId="{6402E2F9-4F5C-4C50-AC54-34CF97F0F9CF}"/>
    <dgm:cxn modelId="{6EB80519-2735-41B2-89C7-501A97E10872}" type="presOf" srcId="{A80C7ADD-C6A1-4D72-A4DC-CB0020E6C793}" destId="{EBF25269-5893-4027-BE58-DD56E9D22BEA}" srcOrd="0" destOrd="0" presId="urn:microsoft.com/office/officeart/2005/8/layout/orgChart1"/>
    <dgm:cxn modelId="{89ACA00E-C9ED-48C2-8E8C-24AB05EE5BA0}" srcId="{7384427E-5F07-4F33-B788-273FC74E9D3C}" destId="{EA5AC5BC-CC49-4B47-916D-9050CF9EA02D}" srcOrd="1" destOrd="0" parTransId="{27836CE0-1E6B-4D67-B3A6-DC6919848B78}" sibTransId="{006EFED8-E189-470F-B14B-01620BFC3998}"/>
    <dgm:cxn modelId="{DA9A89B1-CD59-4220-B194-E4CDAFBCC497}" type="presOf" srcId="{44469A00-B892-4234-B2A6-1EC1BDFE7279}" destId="{8B9F470C-6AE0-4E94-AC11-27547F6BF04C}" srcOrd="1" destOrd="0" presId="urn:microsoft.com/office/officeart/2005/8/layout/orgChart1"/>
    <dgm:cxn modelId="{BC29102D-D215-4155-9426-588A790C5ABA}" type="presOf" srcId="{A7D34ECF-8AE6-4A8B-8027-0C3879C7F5FF}" destId="{7974FE2F-448C-4648-956F-5FE75A938273}" srcOrd="0" destOrd="0" presId="urn:microsoft.com/office/officeart/2005/8/layout/orgChart1"/>
    <dgm:cxn modelId="{03A1A2CA-3228-489F-A43A-66D72B3A7E48}" type="presOf" srcId="{0C7F01F9-0D4C-4573-B384-363D0F242986}" destId="{E09815CE-BC21-476B-B300-F573A8CB97C8}" srcOrd="0" destOrd="0" presId="urn:microsoft.com/office/officeart/2005/8/layout/orgChart1"/>
    <dgm:cxn modelId="{47F420F3-FE86-4F11-98C5-700012E1C91A}" type="presParOf" srcId="{F8CBA7F2-E3FC-483B-B513-1529939914BA}" destId="{D0CBE523-87D8-438C-898F-0655C6BBFAA7}" srcOrd="0" destOrd="0" presId="urn:microsoft.com/office/officeart/2005/8/layout/orgChart1"/>
    <dgm:cxn modelId="{0F822738-AC26-43A8-9E40-AC8D6CF21C5C}" type="presParOf" srcId="{D0CBE523-87D8-438C-898F-0655C6BBFAA7}" destId="{66769764-040B-4680-80A6-EC6F0B59A9F2}" srcOrd="0" destOrd="0" presId="urn:microsoft.com/office/officeart/2005/8/layout/orgChart1"/>
    <dgm:cxn modelId="{EC854425-F84B-4024-A6B8-AA6A29AA270A}" type="presParOf" srcId="{66769764-040B-4680-80A6-EC6F0B59A9F2}" destId="{D06F3404-11D7-4DAB-93BB-D917EE561519}" srcOrd="0" destOrd="0" presId="urn:microsoft.com/office/officeart/2005/8/layout/orgChart1"/>
    <dgm:cxn modelId="{D135FF43-E273-4371-A5CB-ED2796AB0DB8}" type="presParOf" srcId="{66769764-040B-4680-80A6-EC6F0B59A9F2}" destId="{8B9F470C-6AE0-4E94-AC11-27547F6BF04C}" srcOrd="1" destOrd="0" presId="urn:microsoft.com/office/officeart/2005/8/layout/orgChart1"/>
    <dgm:cxn modelId="{5E4EDCBC-1833-4880-AF4E-825FC02E776A}" type="presParOf" srcId="{D0CBE523-87D8-438C-898F-0655C6BBFAA7}" destId="{1D9F972C-69E4-4A13-921A-ED95AA5B391C}" srcOrd="1" destOrd="0" presId="urn:microsoft.com/office/officeart/2005/8/layout/orgChart1"/>
    <dgm:cxn modelId="{65C6F4E9-61B2-4666-A334-F7FEC16E1BBE}" type="presParOf" srcId="{1D9F972C-69E4-4A13-921A-ED95AA5B391C}" destId="{15588E2A-786C-4118-867E-F9FC079D1D16}" srcOrd="0" destOrd="0" presId="urn:microsoft.com/office/officeart/2005/8/layout/orgChart1"/>
    <dgm:cxn modelId="{98D0FE41-A174-41DE-AA15-724B4FB8B9D5}" type="presParOf" srcId="{1D9F972C-69E4-4A13-921A-ED95AA5B391C}" destId="{768356FF-DA54-4E21-9B21-679A275367EB}" srcOrd="1" destOrd="0" presId="urn:microsoft.com/office/officeart/2005/8/layout/orgChart1"/>
    <dgm:cxn modelId="{E8384F10-1CA9-47D1-A323-E7CEB03866EC}" type="presParOf" srcId="{768356FF-DA54-4E21-9B21-679A275367EB}" destId="{1C87B9C7-56DC-46CF-BD36-016F4322759B}" srcOrd="0" destOrd="0" presId="urn:microsoft.com/office/officeart/2005/8/layout/orgChart1"/>
    <dgm:cxn modelId="{EF0726F4-AB1E-45BC-95EF-FA3F2A6A9F7B}" type="presParOf" srcId="{1C87B9C7-56DC-46CF-BD36-016F4322759B}" destId="{102DC22E-B12F-47AC-96F6-0684CA9A1140}" srcOrd="0" destOrd="0" presId="urn:microsoft.com/office/officeart/2005/8/layout/orgChart1"/>
    <dgm:cxn modelId="{4043E12C-4143-444B-8CB0-3CE0F664FB67}" type="presParOf" srcId="{1C87B9C7-56DC-46CF-BD36-016F4322759B}" destId="{3E866B77-76D2-46C9-B9B2-9C1FD8CB84CB}" srcOrd="1" destOrd="0" presId="urn:microsoft.com/office/officeart/2005/8/layout/orgChart1"/>
    <dgm:cxn modelId="{B3D1EBEC-E010-4F08-BFAC-A95A483041C5}" type="presParOf" srcId="{768356FF-DA54-4E21-9B21-679A275367EB}" destId="{57933A3F-49E8-4ABF-85C7-33617A2BF15C}" srcOrd="1" destOrd="0" presId="urn:microsoft.com/office/officeart/2005/8/layout/orgChart1"/>
    <dgm:cxn modelId="{AFC5F189-5EF5-4D0F-9E47-25494137E91A}" type="presParOf" srcId="{57933A3F-49E8-4ABF-85C7-33617A2BF15C}" destId="{7974FE2F-448C-4648-956F-5FE75A938273}" srcOrd="0" destOrd="0" presId="urn:microsoft.com/office/officeart/2005/8/layout/orgChart1"/>
    <dgm:cxn modelId="{F40BE322-7195-48CC-9A57-988F406D5CC7}" type="presParOf" srcId="{57933A3F-49E8-4ABF-85C7-33617A2BF15C}" destId="{ABFBA707-201B-4719-A0EA-9F0B6CF90FD9}" srcOrd="1" destOrd="0" presId="urn:microsoft.com/office/officeart/2005/8/layout/orgChart1"/>
    <dgm:cxn modelId="{10E5C25C-B5EE-4C93-9A22-CF376F5FDA82}" type="presParOf" srcId="{ABFBA707-201B-4719-A0EA-9F0B6CF90FD9}" destId="{41D7E2BD-E5F8-45CC-A045-C10C756B8FE4}" srcOrd="0" destOrd="0" presId="urn:microsoft.com/office/officeart/2005/8/layout/orgChart1"/>
    <dgm:cxn modelId="{2AD3FCE2-CDC4-4CD8-8A69-0E8F81C833D4}" type="presParOf" srcId="{41D7E2BD-E5F8-45CC-A045-C10C756B8FE4}" destId="{E09815CE-BC21-476B-B300-F573A8CB97C8}" srcOrd="0" destOrd="0" presId="urn:microsoft.com/office/officeart/2005/8/layout/orgChart1"/>
    <dgm:cxn modelId="{42DEEACA-ED82-4685-A17E-7B0F2EA4DEC3}" type="presParOf" srcId="{41D7E2BD-E5F8-45CC-A045-C10C756B8FE4}" destId="{69FDC59E-52DE-4EC6-9842-74A6D2ED05D3}" srcOrd="1" destOrd="0" presId="urn:microsoft.com/office/officeart/2005/8/layout/orgChart1"/>
    <dgm:cxn modelId="{4E65947A-D979-40CE-970F-CD3C09FFBC72}" type="presParOf" srcId="{ABFBA707-201B-4719-A0EA-9F0B6CF90FD9}" destId="{A3AD197B-7516-4BF7-9C72-12BC2AD8A3E8}" srcOrd="1" destOrd="0" presId="urn:microsoft.com/office/officeart/2005/8/layout/orgChart1"/>
    <dgm:cxn modelId="{E8DE87DF-2E1D-4A0D-A2A4-258F1F2028E8}" type="presParOf" srcId="{A3AD197B-7516-4BF7-9C72-12BC2AD8A3E8}" destId="{1F1B0D84-D0CE-497A-89FF-25EE7DF54687}" srcOrd="0" destOrd="0" presId="urn:microsoft.com/office/officeart/2005/8/layout/orgChart1"/>
    <dgm:cxn modelId="{AAD8CB87-555F-4A14-B3A9-5212D30DF479}" type="presParOf" srcId="{A3AD197B-7516-4BF7-9C72-12BC2AD8A3E8}" destId="{8A089179-D988-488B-B035-F3D88EFDE433}" srcOrd="1" destOrd="0" presId="urn:microsoft.com/office/officeart/2005/8/layout/orgChart1"/>
    <dgm:cxn modelId="{095B3655-A61D-4FA2-B903-3582E4324F88}" type="presParOf" srcId="{8A089179-D988-488B-B035-F3D88EFDE433}" destId="{BB72423B-C22E-4309-9E1C-6D398DC5F893}" srcOrd="0" destOrd="0" presId="urn:microsoft.com/office/officeart/2005/8/layout/orgChart1"/>
    <dgm:cxn modelId="{A8B68B1F-D04F-49ED-B919-6FC655AD9011}" type="presParOf" srcId="{BB72423B-C22E-4309-9E1C-6D398DC5F893}" destId="{BADEAB23-57F3-4A2D-AFD7-AD08A62EBD26}" srcOrd="0" destOrd="0" presId="urn:microsoft.com/office/officeart/2005/8/layout/orgChart1"/>
    <dgm:cxn modelId="{CA04E15B-6E55-4E62-B11B-A110EDF2CA5A}" type="presParOf" srcId="{BB72423B-C22E-4309-9E1C-6D398DC5F893}" destId="{06FD7D96-CDB1-454B-BE0E-93F966112CF4}" srcOrd="1" destOrd="0" presId="urn:microsoft.com/office/officeart/2005/8/layout/orgChart1"/>
    <dgm:cxn modelId="{7BA10490-5F1D-4109-815D-731FA31C2182}" type="presParOf" srcId="{8A089179-D988-488B-B035-F3D88EFDE433}" destId="{23627863-F72A-459D-B1C5-998934618FEF}" srcOrd="1" destOrd="0" presId="urn:microsoft.com/office/officeart/2005/8/layout/orgChart1"/>
    <dgm:cxn modelId="{5B6EB964-041C-440B-B7CC-4A21F2814F67}" type="presParOf" srcId="{8A089179-D988-488B-B035-F3D88EFDE433}" destId="{A9EC54DD-510C-4502-9083-E190E7A71D86}" srcOrd="2" destOrd="0" presId="urn:microsoft.com/office/officeart/2005/8/layout/orgChart1"/>
    <dgm:cxn modelId="{A4A3727F-1413-4293-B61C-349B1E38A6BF}" type="presParOf" srcId="{A3AD197B-7516-4BF7-9C72-12BC2AD8A3E8}" destId="{6485BE08-145F-44E6-94FA-05F4A9218E78}" srcOrd="2" destOrd="0" presId="urn:microsoft.com/office/officeart/2005/8/layout/orgChart1"/>
    <dgm:cxn modelId="{8950D59E-D632-49F3-BE8D-CC20B38F7B80}" type="presParOf" srcId="{A3AD197B-7516-4BF7-9C72-12BC2AD8A3E8}" destId="{F98ED2A5-96D1-4E93-B19C-B319FE38DD8A}" srcOrd="3" destOrd="0" presId="urn:microsoft.com/office/officeart/2005/8/layout/orgChart1"/>
    <dgm:cxn modelId="{03384A30-9E39-4AB4-992D-DA7304F39D0A}" type="presParOf" srcId="{F98ED2A5-96D1-4E93-B19C-B319FE38DD8A}" destId="{156F8EB1-E7F5-429D-A6ED-30D0A989016D}" srcOrd="0" destOrd="0" presId="urn:microsoft.com/office/officeart/2005/8/layout/orgChart1"/>
    <dgm:cxn modelId="{66A40F30-4412-4CC6-B63A-C172BF88F510}" type="presParOf" srcId="{156F8EB1-E7F5-429D-A6ED-30D0A989016D}" destId="{255ACE1E-57F1-4F5E-8A9F-DFC449901322}" srcOrd="0" destOrd="0" presId="urn:microsoft.com/office/officeart/2005/8/layout/orgChart1"/>
    <dgm:cxn modelId="{330DC849-55EF-40BB-9BBE-66D6DA5C593E}" type="presParOf" srcId="{156F8EB1-E7F5-429D-A6ED-30D0A989016D}" destId="{62DD3C35-4E1C-41CF-8CD5-D424C0CA3CCE}" srcOrd="1" destOrd="0" presId="urn:microsoft.com/office/officeart/2005/8/layout/orgChart1"/>
    <dgm:cxn modelId="{213D920E-33C2-4540-911F-3D2DC7A71BB1}" type="presParOf" srcId="{F98ED2A5-96D1-4E93-B19C-B319FE38DD8A}" destId="{680C46E6-3DCF-4B7D-BC4C-5EBBD0E640FD}" srcOrd="1" destOrd="0" presId="urn:microsoft.com/office/officeart/2005/8/layout/orgChart1"/>
    <dgm:cxn modelId="{A314ECD3-9704-49D6-AE7B-0183999D70F4}" type="presParOf" srcId="{F98ED2A5-96D1-4E93-B19C-B319FE38DD8A}" destId="{6196B985-FB17-4E98-8AEE-33CAD1EEE545}" srcOrd="2" destOrd="0" presId="urn:microsoft.com/office/officeart/2005/8/layout/orgChart1"/>
    <dgm:cxn modelId="{69B60253-4AF7-4382-A9BE-28E300EC8500}" type="presParOf" srcId="{A3AD197B-7516-4BF7-9C72-12BC2AD8A3E8}" destId="{1F670E61-6C87-48FE-A50E-F39C40701C1B}" srcOrd="4" destOrd="0" presId="urn:microsoft.com/office/officeart/2005/8/layout/orgChart1"/>
    <dgm:cxn modelId="{9B11B5A9-D022-452B-AA99-D86F9924BB34}" type="presParOf" srcId="{A3AD197B-7516-4BF7-9C72-12BC2AD8A3E8}" destId="{ED05B35A-66AA-4D30-9125-B29C61CC7C67}" srcOrd="5" destOrd="0" presId="urn:microsoft.com/office/officeart/2005/8/layout/orgChart1"/>
    <dgm:cxn modelId="{E7999E28-7CBE-4BA2-8D00-3945FDEAAFFD}" type="presParOf" srcId="{ED05B35A-66AA-4D30-9125-B29C61CC7C67}" destId="{6F6C42EE-9C73-424E-BEEF-16E82CE1286D}" srcOrd="0" destOrd="0" presId="urn:microsoft.com/office/officeart/2005/8/layout/orgChart1"/>
    <dgm:cxn modelId="{95CD6AFD-8657-4ED3-B206-2568ED1D7153}" type="presParOf" srcId="{6F6C42EE-9C73-424E-BEEF-16E82CE1286D}" destId="{C61DD292-3EDE-47E8-998F-6AA158BAE2CF}" srcOrd="0" destOrd="0" presId="urn:microsoft.com/office/officeart/2005/8/layout/orgChart1"/>
    <dgm:cxn modelId="{985DD86E-0718-4423-AA36-0F42D2E420A6}" type="presParOf" srcId="{6F6C42EE-9C73-424E-BEEF-16E82CE1286D}" destId="{EAAE6BC7-C24A-49D4-AC13-A2FC5DF7E35C}" srcOrd="1" destOrd="0" presId="urn:microsoft.com/office/officeart/2005/8/layout/orgChart1"/>
    <dgm:cxn modelId="{A3718F36-1211-4B74-8B10-3DB7A4F3FF54}" type="presParOf" srcId="{ED05B35A-66AA-4D30-9125-B29C61CC7C67}" destId="{15A0C4A2-AB9C-4FEB-93E9-423CDEC2285A}" srcOrd="1" destOrd="0" presId="urn:microsoft.com/office/officeart/2005/8/layout/orgChart1"/>
    <dgm:cxn modelId="{FA3527F9-977A-417D-A7FB-1957C6C7CD1B}" type="presParOf" srcId="{ED05B35A-66AA-4D30-9125-B29C61CC7C67}" destId="{61BF0642-CF31-4C43-BE60-6B0F6E546871}" srcOrd="2" destOrd="0" presId="urn:microsoft.com/office/officeart/2005/8/layout/orgChart1"/>
    <dgm:cxn modelId="{496CDF8B-84C8-435F-AE37-423F0431069E}" type="presParOf" srcId="{ABFBA707-201B-4719-A0EA-9F0B6CF90FD9}" destId="{3A3DC3EA-93DF-4D5F-A294-775337740389}" srcOrd="2" destOrd="0" presId="urn:microsoft.com/office/officeart/2005/8/layout/orgChart1"/>
    <dgm:cxn modelId="{F4396AF8-AED1-47E3-B15D-6D5B8EC69D88}" type="presParOf" srcId="{57933A3F-49E8-4ABF-85C7-33617A2BF15C}" destId="{F0A01F4D-82FA-4E7D-8497-D185829E04E1}" srcOrd="2" destOrd="0" presId="urn:microsoft.com/office/officeart/2005/8/layout/orgChart1"/>
    <dgm:cxn modelId="{A3955EC0-5B50-4D5D-B241-FE2685F04A68}" type="presParOf" srcId="{57933A3F-49E8-4ABF-85C7-33617A2BF15C}" destId="{23C1BDA7-AF9A-4B96-A871-5B2B1C8DF4ED}" srcOrd="3" destOrd="0" presId="urn:microsoft.com/office/officeart/2005/8/layout/orgChart1"/>
    <dgm:cxn modelId="{D9ADC91F-5D60-4AE9-B4BF-DE606F5FFDAC}" type="presParOf" srcId="{23C1BDA7-AF9A-4B96-A871-5B2B1C8DF4ED}" destId="{F746D794-A631-4073-B6D2-927B03D4C18E}" srcOrd="0" destOrd="0" presId="urn:microsoft.com/office/officeart/2005/8/layout/orgChart1"/>
    <dgm:cxn modelId="{AC3ABB6E-6B2E-4D2E-9521-B8BD4C2C4805}" type="presParOf" srcId="{F746D794-A631-4073-B6D2-927B03D4C18E}" destId="{DEA6CE4B-B08E-45B7-AF89-1DF33CBFBC65}" srcOrd="0" destOrd="0" presId="urn:microsoft.com/office/officeart/2005/8/layout/orgChart1"/>
    <dgm:cxn modelId="{A25CBAC7-F9D1-49C8-A564-32D4E7FB2AE8}" type="presParOf" srcId="{F746D794-A631-4073-B6D2-927B03D4C18E}" destId="{E0EC6B4D-2702-4BA3-A65E-BDE3D07EBDDF}" srcOrd="1" destOrd="0" presId="urn:microsoft.com/office/officeart/2005/8/layout/orgChart1"/>
    <dgm:cxn modelId="{D00DDD3D-6E4B-4632-A01C-2102A863A828}" type="presParOf" srcId="{23C1BDA7-AF9A-4B96-A871-5B2B1C8DF4ED}" destId="{95CBCB53-D88A-42AA-BBD4-1A6D5842041F}" srcOrd="1" destOrd="0" presId="urn:microsoft.com/office/officeart/2005/8/layout/orgChart1"/>
    <dgm:cxn modelId="{D1AEA195-52B7-422B-9EA8-BEBC150399C5}" type="presParOf" srcId="{23C1BDA7-AF9A-4B96-A871-5B2B1C8DF4ED}" destId="{E3BEF397-6E26-49F8-8474-0730B5E66E5E}" srcOrd="2" destOrd="0" presId="urn:microsoft.com/office/officeart/2005/8/layout/orgChart1"/>
    <dgm:cxn modelId="{8D18324A-B54A-4A62-986E-325734D4656F}" type="presParOf" srcId="{768356FF-DA54-4E21-9B21-679A275367EB}" destId="{C357211F-DA1C-4A00-BD50-9581BD03D00A}" srcOrd="2" destOrd="0" presId="urn:microsoft.com/office/officeart/2005/8/layout/orgChart1"/>
    <dgm:cxn modelId="{CA5FEB55-B62A-4164-9D98-1AA8CAFE662F}" type="presParOf" srcId="{1D9F972C-69E4-4A13-921A-ED95AA5B391C}" destId="{EBF25269-5893-4027-BE58-DD56E9D22BEA}" srcOrd="2" destOrd="0" presId="urn:microsoft.com/office/officeart/2005/8/layout/orgChart1"/>
    <dgm:cxn modelId="{2ED80A0F-F38A-4255-BF59-A710670688F9}" type="presParOf" srcId="{1D9F972C-69E4-4A13-921A-ED95AA5B391C}" destId="{46D6F3D4-12B4-41E4-A87A-0EEE51BCE933}" srcOrd="3" destOrd="0" presId="urn:microsoft.com/office/officeart/2005/8/layout/orgChart1"/>
    <dgm:cxn modelId="{34B3EA4F-9083-48B8-A4A8-4A16CE43E27A}" type="presParOf" srcId="{46D6F3D4-12B4-41E4-A87A-0EEE51BCE933}" destId="{3E174467-5804-4BFC-8C7C-D2AA704D38D6}" srcOrd="0" destOrd="0" presId="urn:microsoft.com/office/officeart/2005/8/layout/orgChart1"/>
    <dgm:cxn modelId="{2ECA7647-9638-48D3-99AD-3A6739FA43FA}" type="presParOf" srcId="{3E174467-5804-4BFC-8C7C-D2AA704D38D6}" destId="{69AEF736-A910-4CFA-A735-3CC74199000E}" srcOrd="0" destOrd="0" presId="urn:microsoft.com/office/officeart/2005/8/layout/orgChart1"/>
    <dgm:cxn modelId="{8AA0BA50-373E-45A6-BB04-036D8D5867E1}" type="presParOf" srcId="{3E174467-5804-4BFC-8C7C-D2AA704D38D6}" destId="{12DF355C-4BD0-48FE-BCA4-C156FBD3DE2B}" srcOrd="1" destOrd="0" presId="urn:microsoft.com/office/officeart/2005/8/layout/orgChart1"/>
    <dgm:cxn modelId="{19A0BAEC-4E06-42A4-86E2-0DB66E2E5ED1}" type="presParOf" srcId="{46D6F3D4-12B4-41E4-A87A-0EEE51BCE933}" destId="{28CCD8D2-6B5E-4073-9ED0-38B45A45CFD7}" srcOrd="1" destOrd="0" presId="urn:microsoft.com/office/officeart/2005/8/layout/orgChart1"/>
    <dgm:cxn modelId="{CF08218C-37D2-4C69-AB20-F1D2D6671A2D}" type="presParOf" srcId="{46D6F3D4-12B4-41E4-A87A-0EEE51BCE933}" destId="{E5DE8728-88BC-4FDB-97EB-6A841850D10F}" srcOrd="2" destOrd="0" presId="urn:microsoft.com/office/officeart/2005/8/layout/orgChart1"/>
    <dgm:cxn modelId="{426D6D0D-C682-4840-96EC-E731E2235499}" type="presParOf" srcId="{D0CBE523-87D8-438C-898F-0655C6BBFAA7}" destId="{35536090-9680-4F50-BD07-74F09CBF8D0B}" srcOrd="2" destOrd="0" presId="urn:microsoft.com/office/officeart/2005/8/layout/orgChart1"/>
  </dgm:cxnLst>
  <dgm:bg/>
  <dgm:whole>
    <a:ln w="15875" cmpd="dbl">
      <a:solidFill>
        <a:schemeClr val="tx1"/>
      </a:solidFill>
    </a:ln>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E6A0478-D1C8-4D4C-B160-ADFAE9F87694}"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44469A00-B892-4234-B2A6-1EC1BDFE7279}">
      <dgm:prSet phldrT="[Text]" custT="1"/>
      <dgm:spPr>
        <a:xfrm>
          <a:off x="1838248" y="0"/>
          <a:ext cx="1104021" cy="552010"/>
        </a:xfrm>
        <a:solidFill>
          <a:srgbClr val="BAECB6"/>
        </a:solidFill>
      </dgm:spPr>
      <dgm:t>
        <a:bodyPr/>
        <a:lstStyle/>
        <a:p>
          <a:r>
            <a:rPr lang="en-US" sz="1100" baseline="0">
              <a:solidFill>
                <a:sysClr val="windowText" lastClr="000000"/>
              </a:solidFill>
            </a:rPr>
            <a:t>Total Phosphorus </a:t>
          </a:r>
        </a:p>
        <a:p>
          <a:r>
            <a:rPr lang="en-US" sz="1100" baseline="0">
              <a:solidFill>
                <a:sysClr val="windowText" lastClr="000000"/>
              </a:solidFill>
            </a:rPr>
            <a:t>= (TDP + PP)</a:t>
          </a:r>
        </a:p>
      </dgm:t>
    </dgm:pt>
    <dgm:pt modelId="{F64A08C4-6937-40BD-9B26-98DE4149820A}" type="parTrans" cxnId="{AFE9CB78-24E0-439F-AB4F-7B33FAA5A5CA}">
      <dgm:prSet/>
      <dgm:spPr/>
      <dgm:t>
        <a:bodyPr/>
        <a:lstStyle/>
        <a:p>
          <a:endParaRPr lang="en-US"/>
        </a:p>
      </dgm:t>
    </dgm:pt>
    <dgm:pt modelId="{287A0BFC-1923-4DAD-88A7-49F8BEC590B9}" type="sibTrans" cxnId="{AFE9CB78-24E0-439F-AB4F-7B33FAA5A5CA}">
      <dgm:prSet/>
      <dgm:spPr/>
      <dgm:t>
        <a:bodyPr/>
        <a:lstStyle/>
        <a:p>
          <a:endParaRPr lang="en-US"/>
        </a:p>
      </dgm:t>
    </dgm:pt>
    <dgm:pt modelId="{7384427E-5F07-4F33-B788-273FC74E9D3C}">
      <dgm:prSet phldrT="[Text]"/>
      <dgm:spPr>
        <a:xfrm>
          <a:off x="913922" y="784146"/>
          <a:ext cx="1452958" cy="552010"/>
        </a:xfrm>
      </dgm:spPr>
      <dgm:t>
        <a:bodyPr/>
        <a:lstStyle/>
        <a:p>
          <a:r>
            <a:rPr lang="en-US"/>
            <a:t>Total Dissolved P </a:t>
          </a:r>
        </a:p>
        <a:p>
          <a:r>
            <a:rPr lang="en-US"/>
            <a:t>Alkaline Persulfate Digestion (filtrate)</a:t>
          </a:r>
        </a:p>
      </dgm:t>
    </dgm:pt>
    <dgm:pt modelId="{6DBF9781-F883-4303-9C11-B16E58131002}" type="parTrans" cxnId="{9CB82545-A67A-4265-92B3-64CAA09B6157}">
      <dgm:prSet/>
      <dgm:spPr>
        <a:xfrm>
          <a:off x="1640402" y="552010"/>
          <a:ext cx="749856" cy="232136"/>
        </a:xfrm>
      </dgm:spPr>
      <dgm:t>
        <a:bodyPr/>
        <a:lstStyle/>
        <a:p>
          <a:endParaRPr lang="en-US"/>
        </a:p>
      </dgm:t>
    </dgm:pt>
    <dgm:pt modelId="{DC37D7E1-39C8-4570-A7BE-C85789C123AE}" type="sibTrans" cxnId="{9CB82545-A67A-4265-92B3-64CAA09B6157}">
      <dgm:prSet/>
      <dgm:spPr/>
      <dgm:t>
        <a:bodyPr/>
        <a:lstStyle/>
        <a:p>
          <a:endParaRPr lang="en-US"/>
        </a:p>
      </dgm:t>
    </dgm:pt>
    <dgm:pt modelId="{0C7F01F9-0D4C-4573-B384-363D0F242986}">
      <dgm:prSet phldrT="[Text]"/>
      <dgm:spPr>
        <a:xfrm>
          <a:off x="166467" y="1568001"/>
          <a:ext cx="1408841" cy="552010"/>
        </a:xfrm>
      </dgm:spPr>
      <dgm:t>
        <a:bodyPr/>
        <a:lstStyle/>
        <a:p>
          <a:r>
            <a:rPr lang="en-US"/>
            <a:t>Dissolved Orthophosphate (PO4)</a:t>
          </a:r>
        </a:p>
        <a:p>
          <a:r>
            <a:rPr lang="en-US"/>
            <a:t>Colorimetric</a:t>
          </a:r>
        </a:p>
      </dgm:t>
    </dgm:pt>
    <dgm:pt modelId="{A7D34ECF-8AE6-4A8B-8027-0C3879C7F5FF}" type="parTrans" cxnId="{D9E67F29-0702-4FA2-86D9-4263AAB7ED78}">
      <dgm:prSet/>
      <dgm:spPr>
        <a:xfrm>
          <a:off x="870888" y="1336157"/>
          <a:ext cx="769513" cy="231844"/>
        </a:xfrm>
      </dgm:spPr>
      <dgm:t>
        <a:bodyPr/>
        <a:lstStyle/>
        <a:p>
          <a:endParaRPr lang="en-US"/>
        </a:p>
      </dgm:t>
    </dgm:pt>
    <dgm:pt modelId="{12138349-35A3-4DD2-B1AB-15BC09FC7C03}" type="sibTrans" cxnId="{D9E67F29-0702-4FA2-86D9-4263AAB7ED78}">
      <dgm:prSet/>
      <dgm:spPr/>
      <dgm:t>
        <a:bodyPr/>
        <a:lstStyle/>
        <a:p>
          <a:endParaRPr lang="en-US"/>
        </a:p>
      </dgm:t>
    </dgm:pt>
    <dgm:pt modelId="{EA5AC5BC-CC49-4B47-916D-9050CF9EA02D}">
      <dgm:prSet phldrT="[Text]"/>
      <dgm:spPr>
        <a:xfrm>
          <a:off x="1807153" y="1568001"/>
          <a:ext cx="1307183" cy="552010"/>
        </a:xfrm>
        <a:solidFill>
          <a:srgbClr val="BAECB6"/>
        </a:solidFill>
      </dgm:spPr>
      <dgm:t>
        <a:bodyPr/>
        <a:lstStyle/>
        <a:p>
          <a:r>
            <a:rPr lang="en-US" baseline="0">
              <a:solidFill>
                <a:sysClr val="windowText" lastClr="000000"/>
              </a:solidFill>
            </a:rPr>
            <a:t>Dissolved Organic P</a:t>
          </a:r>
        </a:p>
        <a:p>
          <a:r>
            <a:rPr lang="en-US" baseline="0">
              <a:solidFill>
                <a:sysClr val="windowText" lastClr="000000"/>
              </a:solidFill>
            </a:rPr>
            <a:t> = (TDP − PO4)</a:t>
          </a:r>
        </a:p>
      </dgm:t>
    </dgm:pt>
    <dgm:pt modelId="{27836CE0-1E6B-4D67-B3A6-DC6919848B78}" type="parTrans" cxnId="{89ACA00E-C9ED-48C2-8E8C-24AB05EE5BA0}">
      <dgm:prSet/>
      <dgm:spPr>
        <a:xfrm>
          <a:off x="1640402" y="1336157"/>
          <a:ext cx="820342" cy="231844"/>
        </a:xfrm>
      </dgm:spPr>
      <dgm:t>
        <a:bodyPr/>
        <a:lstStyle/>
        <a:p>
          <a:endParaRPr lang="en-US"/>
        </a:p>
      </dgm:t>
    </dgm:pt>
    <dgm:pt modelId="{006EFED8-E189-470F-B14B-01620BFC3998}" type="sibTrans" cxnId="{89ACA00E-C9ED-48C2-8E8C-24AB05EE5BA0}">
      <dgm:prSet/>
      <dgm:spPr/>
      <dgm:t>
        <a:bodyPr/>
        <a:lstStyle/>
        <a:p>
          <a:endParaRPr lang="en-US"/>
        </a:p>
      </dgm:t>
    </dgm:pt>
    <dgm:pt modelId="{8968DCBC-E973-4F25-8383-F11972D0AA25}">
      <dgm:prSet phldrT="[Text]"/>
      <dgm:spPr>
        <a:xfrm>
          <a:off x="2598725" y="784146"/>
          <a:ext cx="1267868" cy="552010"/>
        </a:xfrm>
      </dgm:spPr>
      <dgm:t>
        <a:bodyPr/>
        <a:lstStyle/>
        <a:p>
          <a:r>
            <a:rPr lang="en-US"/>
            <a:t>Particulate P  (PP)</a:t>
          </a:r>
        </a:p>
        <a:p>
          <a:r>
            <a:rPr lang="en-US"/>
            <a:t>Acid Extraction</a:t>
          </a:r>
        </a:p>
      </dgm:t>
    </dgm:pt>
    <dgm:pt modelId="{A80C7ADD-C6A1-4D72-A4DC-CB0020E6C793}" type="parTrans" cxnId="{6FCB4668-5996-4C26-A4D0-FCD30BB3D62B}">
      <dgm:prSet/>
      <dgm:spPr>
        <a:xfrm>
          <a:off x="2390258" y="552010"/>
          <a:ext cx="842401" cy="232136"/>
        </a:xfrm>
      </dgm:spPr>
      <dgm:t>
        <a:bodyPr/>
        <a:lstStyle/>
        <a:p>
          <a:endParaRPr lang="en-US"/>
        </a:p>
      </dgm:t>
    </dgm:pt>
    <dgm:pt modelId="{8AD8F2BC-6B81-4668-91C2-756994ED3AC5}" type="sibTrans" cxnId="{6FCB4668-5996-4C26-A4D0-FCD30BB3D62B}">
      <dgm:prSet/>
      <dgm:spPr/>
      <dgm:t>
        <a:bodyPr/>
        <a:lstStyle/>
        <a:p>
          <a:endParaRPr lang="en-US"/>
        </a:p>
      </dgm:t>
    </dgm:pt>
    <dgm:pt modelId="{F8CBA7F2-E3FC-483B-B513-1529939914BA}" type="pres">
      <dgm:prSet presAssocID="{6E6A0478-D1C8-4D4C-B160-ADFAE9F87694}" presName="hierChild1" presStyleCnt="0">
        <dgm:presLayoutVars>
          <dgm:orgChart val="1"/>
          <dgm:chPref val="1"/>
          <dgm:dir/>
          <dgm:animOne val="branch"/>
          <dgm:animLvl val="lvl"/>
          <dgm:resizeHandles/>
        </dgm:presLayoutVars>
      </dgm:prSet>
      <dgm:spPr/>
      <dgm:t>
        <a:bodyPr/>
        <a:lstStyle/>
        <a:p>
          <a:endParaRPr lang="en-US"/>
        </a:p>
      </dgm:t>
    </dgm:pt>
    <dgm:pt modelId="{D0CBE523-87D8-438C-898F-0655C6BBFAA7}" type="pres">
      <dgm:prSet presAssocID="{44469A00-B892-4234-B2A6-1EC1BDFE7279}" presName="hierRoot1" presStyleCnt="0">
        <dgm:presLayoutVars>
          <dgm:hierBranch val="init"/>
        </dgm:presLayoutVars>
      </dgm:prSet>
      <dgm:spPr/>
      <dgm:t>
        <a:bodyPr/>
        <a:lstStyle/>
        <a:p>
          <a:endParaRPr lang="en-US"/>
        </a:p>
      </dgm:t>
    </dgm:pt>
    <dgm:pt modelId="{66769764-040B-4680-80A6-EC6F0B59A9F2}" type="pres">
      <dgm:prSet presAssocID="{44469A00-B892-4234-B2A6-1EC1BDFE7279}" presName="rootComposite1" presStyleCnt="0"/>
      <dgm:spPr/>
      <dgm:t>
        <a:bodyPr/>
        <a:lstStyle/>
        <a:p>
          <a:endParaRPr lang="en-US"/>
        </a:p>
      </dgm:t>
    </dgm:pt>
    <dgm:pt modelId="{D06F3404-11D7-4DAB-93BB-D917EE561519}" type="pres">
      <dgm:prSet presAssocID="{44469A00-B892-4234-B2A6-1EC1BDFE7279}" presName="rootText1" presStyleLbl="node0" presStyleIdx="0" presStyleCnt="1" custScaleY="118764" custLinFactNeighborX="-4049" custLinFactNeighborY="-53630">
        <dgm:presLayoutVars>
          <dgm:chPref val="3"/>
        </dgm:presLayoutVars>
      </dgm:prSet>
      <dgm:spPr/>
      <dgm:t>
        <a:bodyPr/>
        <a:lstStyle/>
        <a:p>
          <a:endParaRPr lang="en-US"/>
        </a:p>
      </dgm:t>
    </dgm:pt>
    <dgm:pt modelId="{8B9F470C-6AE0-4E94-AC11-27547F6BF04C}" type="pres">
      <dgm:prSet presAssocID="{44469A00-B892-4234-B2A6-1EC1BDFE7279}" presName="rootConnector1" presStyleLbl="node1" presStyleIdx="0" presStyleCnt="0"/>
      <dgm:spPr/>
      <dgm:t>
        <a:bodyPr/>
        <a:lstStyle/>
        <a:p>
          <a:endParaRPr lang="en-US"/>
        </a:p>
      </dgm:t>
    </dgm:pt>
    <dgm:pt modelId="{1D9F972C-69E4-4A13-921A-ED95AA5B391C}" type="pres">
      <dgm:prSet presAssocID="{44469A00-B892-4234-B2A6-1EC1BDFE7279}" presName="hierChild2" presStyleCnt="0"/>
      <dgm:spPr/>
      <dgm:t>
        <a:bodyPr/>
        <a:lstStyle/>
        <a:p>
          <a:endParaRPr lang="en-US"/>
        </a:p>
      </dgm:t>
    </dgm:pt>
    <dgm:pt modelId="{15588E2A-786C-4118-867E-F9FC079D1D16}" type="pres">
      <dgm:prSet presAssocID="{6DBF9781-F883-4303-9C11-B16E58131002}" presName="Name37" presStyleLbl="parChTrans1D2" presStyleIdx="0" presStyleCnt="2"/>
      <dgm:spPr/>
      <dgm:t>
        <a:bodyPr/>
        <a:lstStyle/>
        <a:p>
          <a:endParaRPr lang="en-US"/>
        </a:p>
      </dgm:t>
    </dgm:pt>
    <dgm:pt modelId="{768356FF-DA54-4E21-9B21-679A275367EB}" type="pres">
      <dgm:prSet presAssocID="{7384427E-5F07-4F33-B788-273FC74E9D3C}" presName="hierRoot2" presStyleCnt="0">
        <dgm:presLayoutVars>
          <dgm:hierBranch val="init"/>
        </dgm:presLayoutVars>
      </dgm:prSet>
      <dgm:spPr/>
      <dgm:t>
        <a:bodyPr/>
        <a:lstStyle/>
        <a:p>
          <a:endParaRPr lang="en-US"/>
        </a:p>
      </dgm:t>
    </dgm:pt>
    <dgm:pt modelId="{1C87B9C7-56DC-46CF-BD36-016F4322759B}" type="pres">
      <dgm:prSet presAssocID="{7384427E-5F07-4F33-B788-273FC74E9D3C}" presName="rootComposite" presStyleCnt="0"/>
      <dgm:spPr/>
      <dgm:t>
        <a:bodyPr/>
        <a:lstStyle/>
        <a:p>
          <a:endParaRPr lang="en-US"/>
        </a:p>
      </dgm:t>
    </dgm:pt>
    <dgm:pt modelId="{102DC22E-B12F-47AC-96F6-0684CA9A1140}" type="pres">
      <dgm:prSet presAssocID="{7384427E-5F07-4F33-B788-273FC74E9D3C}" presName="rootText" presStyleLbl="node2" presStyleIdx="0" presStyleCnt="2" custLinFactNeighborX="5250" custLinFactNeighborY="-47107">
        <dgm:presLayoutVars>
          <dgm:chPref val="3"/>
        </dgm:presLayoutVars>
      </dgm:prSet>
      <dgm:spPr/>
      <dgm:t>
        <a:bodyPr/>
        <a:lstStyle/>
        <a:p>
          <a:endParaRPr lang="en-US"/>
        </a:p>
      </dgm:t>
    </dgm:pt>
    <dgm:pt modelId="{3E866B77-76D2-46C9-B9B2-9C1FD8CB84CB}" type="pres">
      <dgm:prSet presAssocID="{7384427E-5F07-4F33-B788-273FC74E9D3C}" presName="rootConnector" presStyleLbl="node2" presStyleIdx="0" presStyleCnt="2"/>
      <dgm:spPr/>
      <dgm:t>
        <a:bodyPr/>
        <a:lstStyle/>
        <a:p>
          <a:endParaRPr lang="en-US"/>
        </a:p>
      </dgm:t>
    </dgm:pt>
    <dgm:pt modelId="{57933A3F-49E8-4ABF-85C7-33617A2BF15C}" type="pres">
      <dgm:prSet presAssocID="{7384427E-5F07-4F33-B788-273FC74E9D3C}" presName="hierChild4" presStyleCnt="0"/>
      <dgm:spPr/>
      <dgm:t>
        <a:bodyPr/>
        <a:lstStyle/>
        <a:p>
          <a:endParaRPr lang="en-US"/>
        </a:p>
      </dgm:t>
    </dgm:pt>
    <dgm:pt modelId="{7974FE2F-448C-4648-956F-5FE75A938273}" type="pres">
      <dgm:prSet presAssocID="{A7D34ECF-8AE6-4A8B-8027-0C3879C7F5FF}" presName="Name37" presStyleLbl="parChTrans1D3" presStyleIdx="0" presStyleCnt="2"/>
      <dgm:spPr/>
      <dgm:t>
        <a:bodyPr/>
        <a:lstStyle/>
        <a:p>
          <a:endParaRPr lang="en-US"/>
        </a:p>
      </dgm:t>
    </dgm:pt>
    <dgm:pt modelId="{ABFBA707-201B-4719-A0EA-9F0B6CF90FD9}" type="pres">
      <dgm:prSet presAssocID="{0C7F01F9-0D4C-4573-B384-363D0F242986}" presName="hierRoot2" presStyleCnt="0">
        <dgm:presLayoutVars>
          <dgm:hierBranch val="init"/>
        </dgm:presLayoutVars>
      </dgm:prSet>
      <dgm:spPr/>
      <dgm:t>
        <a:bodyPr/>
        <a:lstStyle/>
        <a:p>
          <a:endParaRPr lang="en-US"/>
        </a:p>
      </dgm:t>
    </dgm:pt>
    <dgm:pt modelId="{41D7E2BD-E5F8-45CC-A045-C10C756B8FE4}" type="pres">
      <dgm:prSet presAssocID="{0C7F01F9-0D4C-4573-B384-363D0F242986}" presName="rootComposite" presStyleCnt="0"/>
      <dgm:spPr/>
      <dgm:t>
        <a:bodyPr/>
        <a:lstStyle/>
        <a:p>
          <a:endParaRPr lang="en-US"/>
        </a:p>
      </dgm:t>
    </dgm:pt>
    <dgm:pt modelId="{E09815CE-BC21-476B-B300-F573A8CB97C8}" type="pres">
      <dgm:prSet presAssocID="{0C7F01F9-0D4C-4573-B384-363D0F242986}" presName="rootText" presStyleLbl="node3" presStyleIdx="0" presStyleCnt="2" custLinFactNeighborX="6631" custLinFactNeighborY="-51561">
        <dgm:presLayoutVars>
          <dgm:chPref val="3"/>
        </dgm:presLayoutVars>
      </dgm:prSet>
      <dgm:spPr/>
      <dgm:t>
        <a:bodyPr/>
        <a:lstStyle/>
        <a:p>
          <a:endParaRPr lang="en-US"/>
        </a:p>
      </dgm:t>
    </dgm:pt>
    <dgm:pt modelId="{69FDC59E-52DE-4EC6-9842-74A6D2ED05D3}" type="pres">
      <dgm:prSet presAssocID="{0C7F01F9-0D4C-4573-B384-363D0F242986}" presName="rootConnector" presStyleLbl="node3" presStyleIdx="0" presStyleCnt="2"/>
      <dgm:spPr/>
      <dgm:t>
        <a:bodyPr/>
        <a:lstStyle/>
        <a:p>
          <a:endParaRPr lang="en-US"/>
        </a:p>
      </dgm:t>
    </dgm:pt>
    <dgm:pt modelId="{A3AD197B-7516-4BF7-9C72-12BC2AD8A3E8}" type="pres">
      <dgm:prSet presAssocID="{0C7F01F9-0D4C-4573-B384-363D0F242986}" presName="hierChild4" presStyleCnt="0"/>
      <dgm:spPr/>
      <dgm:t>
        <a:bodyPr/>
        <a:lstStyle/>
        <a:p>
          <a:endParaRPr lang="en-US"/>
        </a:p>
      </dgm:t>
    </dgm:pt>
    <dgm:pt modelId="{3A3DC3EA-93DF-4D5F-A294-775337740389}" type="pres">
      <dgm:prSet presAssocID="{0C7F01F9-0D4C-4573-B384-363D0F242986}" presName="hierChild5" presStyleCnt="0"/>
      <dgm:spPr/>
      <dgm:t>
        <a:bodyPr/>
        <a:lstStyle/>
        <a:p>
          <a:endParaRPr lang="en-US"/>
        </a:p>
      </dgm:t>
    </dgm:pt>
    <dgm:pt modelId="{F0A01F4D-82FA-4E7D-8497-D185829E04E1}" type="pres">
      <dgm:prSet presAssocID="{27836CE0-1E6B-4D67-B3A6-DC6919848B78}" presName="Name37" presStyleLbl="parChTrans1D3" presStyleIdx="1" presStyleCnt="2"/>
      <dgm:spPr/>
      <dgm:t>
        <a:bodyPr/>
        <a:lstStyle/>
        <a:p>
          <a:endParaRPr lang="en-US"/>
        </a:p>
      </dgm:t>
    </dgm:pt>
    <dgm:pt modelId="{23C1BDA7-AF9A-4B96-A871-5B2B1C8DF4ED}" type="pres">
      <dgm:prSet presAssocID="{EA5AC5BC-CC49-4B47-916D-9050CF9EA02D}" presName="hierRoot2" presStyleCnt="0">
        <dgm:presLayoutVars>
          <dgm:hierBranch val="init"/>
        </dgm:presLayoutVars>
      </dgm:prSet>
      <dgm:spPr/>
      <dgm:t>
        <a:bodyPr/>
        <a:lstStyle/>
        <a:p>
          <a:endParaRPr lang="en-US"/>
        </a:p>
      </dgm:t>
    </dgm:pt>
    <dgm:pt modelId="{F746D794-A631-4073-B6D2-927B03D4C18E}" type="pres">
      <dgm:prSet presAssocID="{EA5AC5BC-CC49-4B47-916D-9050CF9EA02D}" presName="rootComposite" presStyleCnt="0"/>
      <dgm:spPr/>
      <dgm:t>
        <a:bodyPr/>
        <a:lstStyle/>
        <a:p>
          <a:endParaRPr lang="en-US"/>
        </a:p>
      </dgm:t>
    </dgm:pt>
    <dgm:pt modelId="{DEA6CE4B-B08E-45B7-AF89-1DF33CBFBC65}" type="pres">
      <dgm:prSet presAssocID="{EA5AC5BC-CC49-4B47-916D-9050CF9EA02D}" presName="rootText" presStyleLbl="node3" presStyleIdx="1" presStyleCnt="2" custScaleY="78931" custLinFactNeighborX="6870" custLinFactNeighborY="-77816">
        <dgm:presLayoutVars>
          <dgm:chPref val="3"/>
        </dgm:presLayoutVars>
      </dgm:prSet>
      <dgm:spPr/>
      <dgm:t>
        <a:bodyPr/>
        <a:lstStyle/>
        <a:p>
          <a:endParaRPr lang="en-US"/>
        </a:p>
      </dgm:t>
    </dgm:pt>
    <dgm:pt modelId="{E0EC6B4D-2702-4BA3-A65E-BDE3D07EBDDF}" type="pres">
      <dgm:prSet presAssocID="{EA5AC5BC-CC49-4B47-916D-9050CF9EA02D}" presName="rootConnector" presStyleLbl="node3" presStyleIdx="1" presStyleCnt="2"/>
      <dgm:spPr/>
      <dgm:t>
        <a:bodyPr/>
        <a:lstStyle/>
        <a:p>
          <a:endParaRPr lang="en-US"/>
        </a:p>
      </dgm:t>
    </dgm:pt>
    <dgm:pt modelId="{95CBCB53-D88A-42AA-BBD4-1A6D5842041F}" type="pres">
      <dgm:prSet presAssocID="{EA5AC5BC-CC49-4B47-916D-9050CF9EA02D}" presName="hierChild4" presStyleCnt="0"/>
      <dgm:spPr/>
      <dgm:t>
        <a:bodyPr/>
        <a:lstStyle/>
        <a:p>
          <a:endParaRPr lang="en-US"/>
        </a:p>
      </dgm:t>
    </dgm:pt>
    <dgm:pt modelId="{E3BEF397-6E26-49F8-8474-0730B5E66E5E}" type="pres">
      <dgm:prSet presAssocID="{EA5AC5BC-CC49-4B47-916D-9050CF9EA02D}" presName="hierChild5" presStyleCnt="0"/>
      <dgm:spPr/>
      <dgm:t>
        <a:bodyPr/>
        <a:lstStyle/>
        <a:p>
          <a:endParaRPr lang="en-US"/>
        </a:p>
      </dgm:t>
    </dgm:pt>
    <dgm:pt modelId="{C357211F-DA1C-4A00-BD50-9581BD03D00A}" type="pres">
      <dgm:prSet presAssocID="{7384427E-5F07-4F33-B788-273FC74E9D3C}" presName="hierChild5" presStyleCnt="0"/>
      <dgm:spPr/>
      <dgm:t>
        <a:bodyPr/>
        <a:lstStyle/>
        <a:p>
          <a:endParaRPr lang="en-US"/>
        </a:p>
      </dgm:t>
    </dgm:pt>
    <dgm:pt modelId="{EBF25269-5893-4027-BE58-DD56E9D22BEA}" type="pres">
      <dgm:prSet presAssocID="{A80C7ADD-C6A1-4D72-A4DC-CB0020E6C793}" presName="Name37" presStyleLbl="parChTrans1D2" presStyleIdx="1" presStyleCnt="2"/>
      <dgm:spPr/>
      <dgm:t>
        <a:bodyPr/>
        <a:lstStyle/>
        <a:p>
          <a:endParaRPr lang="en-US"/>
        </a:p>
      </dgm:t>
    </dgm:pt>
    <dgm:pt modelId="{46D6F3D4-12B4-41E4-A87A-0EEE51BCE933}" type="pres">
      <dgm:prSet presAssocID="{8968DCBC-E973-4F25-8383-F11972D0AA25}" presName="hierRoot2" presStyleCnt="0">
        <dgm:presLayoutVars>
          <dgm:hierBranch val="init"/>
        </dgm:presLayoutVars>
      </dgm:prSet>
      <dgm:spPr/>
      <dgm:t>
        <a:bodyPr/>
        <a:lstStyle/>
        <a:p>
          <a:endParaRPr lang="en-US"/>
        </a:p>
      </dgm:t>
    </dgm:pt>
    <dgm:pt modelId="{3E174467-5804-4BFC-8C7C-D2AA704D38D6}" type="pres">
      <dgm:prSet presAssocID="{8968DCBC-E973-4F25-8383-F11972D0AA25}" presName="rootComposite" presStyleCnt="0"/>
      <dgm:spPr/>
      <dgm:t>
        <a:bodyPr/>
        <a:lstStyle/>
        <a:p>
          <a:endParaRPr lang="en-US"/>
        </a:p>
      </dgm:t>
    </dgm:pt>
    <dgm:pt modelId="{69AEF736-A910-4CFA-A735-3CC74199000E}" type="pres">
      <dgm:prSet presAssocID="{8968DCBC-E973-4F25-8383-F11972D0AA25}" presName="rootText" presStyleLbl="node2" presStyleIdx="1" presStyleCnt="2" custScaleX="105118" custLinFactNeighborX="-11136" custLinFactNeighborY="-47108">
        <dgm:presLayoutVars>
          <dgm:chPref val="3"/>
        </dgm:presLayoutVars>
      </dgm:prSet>
      <dgm:spPr/>
      <dgm:t>
        <a:bodyPr/>
        <a:lstStyle/>
        <a:p>
          <a:endParaRPr lang="en-US"/>
        </a:p>
      </dgm:t>
    </dgm:pt>
    <dgm:pt modelId="{12DF355C-4BD0-48FE-BCA4-C156FBD3DE2B}" type="pres">
      <dgm:prSet presAssocID="{8968DCBC-E973-4F25-8383-F11972D0AA25}" presName="rootConnector" presStyleLbl="node2" presStyleIdx="1" presStyleCnt="2"/>
      <dgm:spPr/>
      <dgm:t>
        <a:bodyPr/>
        <a:lstStyle/>
        <a:p>
          <a:endParaRPr lang="en-US"/>
        </a:p>
      </dgm:t>
    </dgm:pt>
    <dgm:pt modelId="{28CCD8D2-6B5E-4073-9ED0-38B45A45CFD7}" type="pres">
      <dgm:prSet presAssocID="{8968DCBC-E973-4F25-8383-F11972D0AA25}" presName="hierChild4" presStyleCnt="0"/>
      <dgm:spPr/>
      <dgm:t>
        <a:bodyPr/>
        <a:lstStyle/>
        <a:p>
          <a:endParaRPr lang="en-US"/>
        </a:p>
      </dgm:t>
    </dgm:pt>
    <dgm:pt modelId="{E5DE8728-88BC-4FDB-97EB-6A841850D10F}" type="pres">
      <dgm:prSet presAssocID="{8968DCBC-E973-4F25-8383-F11972D0AA25}" presName="hierChild5" presStyleCnt="0"/>
      <dgm:spPr/>
      <dgm:t>
        <a:bodyPr/>
        <a:lstStyle/>
        <a:p>
          <a:endParaRPr lang="en-US"/>
        </a:p>
      </dgm:t>
    </dgm:pt>
    <dgm:pt modelId="{35536090-9680-4F50-BD07-74F09CBF8D0B}" type="pres">
      <dgm:prSet presAssocID="{44469A00-B892-4234-B2A6-1EC1BDFE7279}" presName="hierChild3" presStyleCnt="0"/>
      <dgm:spPr/>
      <dgm:t>
        <a:bodyPr/>
        <a:lstStyle/>
        <a:p>
          <a:endParaRPr lang="en-US"/>
        </a:p>
      </dgm:t>
    </dgm:pt>
  </dgm:ptLst>
  <dgm:cxnLst>
    <dgm:cxn modelId="{D05BB913-6F7A-47D3-9580-7E2B11F387D6}" type="presOf" srcId="{8968DCBC-E973-4F25-8383-F11972D0AA25}" destId="{12DF355C-4BD0-48FE-BCA4-C156FBD3DE2B}" srcOrd="1" destOrd="0" presId="urn:microsoft.com/office/officeart/2005/8/layout/orgChart1"/>
    <dgm:cxn modelId="{6FCB4668-5996-4C26-A4D0-FCD30BB3D62B}" srcId="{44469A00-B892-4234-B2A6-1EC1BDFE7279}" destId="{8968DCBC-E973-4F25-8383-F11972D0AA25}" srcOrd="1" destOrd="0" parTransId="{A80C7ADD-C6A1-4D72-A4DC-CB0020E6C793}" sibTransId="{8AD8F2BC-6B81-4668-91C2-756994ED3AC5}"/>
    <dgm:cxn modelId="{26A1B535-5D0E-47AA-B19B-FD9CD9C46A6C}" type="presOf" srcId="{8968DCBC-E973-4F25-8383-F11972D0AA25}" destId="{69AEF736-A910-4CFA-A735-3CC74199000E}" srcOrd="0" destOrd="0" presId="urn:microsoft.com/office/officeart/2005/8/layout/orgChart1"/>
    <dgm:cxn modelId="{89ACA00E-C9ED-48C2-8E8C-24AB05EE5BA0}" srcId="{7384427E-5F07-4F33-B788-273FC74E9D3C}" destId="{EA5AC5BC-CC49-4B47-916D-9050CF9EA02D}" srcOrd="1" destOrd="0" parTransId="{27836CE0-1E6B-4D67-B3A6-DC6919848B78}" sibTransId="{006EFED8-E189-470F-B14B-01620BFC3998}"/>
    <dgm:cxn modelId="{18C31153-7984-4837-AE79-AE57B402446D}" type="presOf" srcId="{44469A00-B892-4234-B2A6-1EC1BDFE7279}" destId="{8B9F470C-6AE0-4E94-AC11-27547F6BF04C}" srcOrd="1" destOrd="0" presId="urn:microsoft.com/office/officeart/2005/8/layout/orgChart1"/>
    <dgm:cxn modelId="{94B93026-3D59-46D8-9099-E19C1FAC594F}" type="presOf" srcId="{7384427E-5F07-4F33-B788-273FC74E9D3C}" destId="{102DC22E-B12F-47AC-96F6-0684CA9A1140}" srcOrd="0" destOrd="0" presId="urn:microsoft.com/office/officeart/2005/8/layout/orgChart1"/>
    <dgm:cxn modelId="{B5FFF4D3-8E0A-4D33-A2E0-9F59759EC465}" type="presOf" srcId="{A7D34ECF-8AE6-4A8B-8027-0C3879C7F5FF}" destId="{7974FE2F-448C-4648-956F-5FE75A938273}" srcOrd="0" destOrd="0" presId="urn:microsoft.com/office/officeart/2005/8/layout/orgChart1"/>
    <dgm:cxn modelId="{9B69EBD7-E112-4EE3-897B-8EDCEA8BF3EB}" type="presOf" srcId="{A80C7ADD-C6A1-4D72-A4DC-CB0020E6C793}" destId="{EBF25269-5893-4027-BE58-DD56E9D22BEA}" srcOrd="0" destOrd="0" presId="urn:microsoft.com/office/officeart/2005/8/layout/orgChart1"/>
    <dgm:cxn modelId="{AFE9CB78-24E0-439F-AB4F-7B33FAA5A5CA}" srcId="{6E6A0478-D1C8-4D4C-B160-ADFAE9F87694}" destId="{44469A00-B892-4234-B2A6-1EC1BDFE7279}" srcOrd="0" destOrd="0" parTransId="{F64A08C4-6937-40BD-9B26-98DE4149820A}" sibTransId="{287A0BFC-1923-4DAD-88A7-49F8BEC590B9}"/>
    <dgm:cxn modelId="{D9E67F29-0702-4FA2-86D9-4263AAB7ED78}" srcId="{7384427E-5F07-4F33-B788-273FC74E9D3C}" destId="{0C7F01F9-0D4C-4573-B384-363D0F242986}" srcOrd="0" destOrd="0" parTransId="{A7D34ECF-8AE6-4A8B-8027-0C3879C7F5FF}" sibTransId="{12138349-35A3-4DD2-B1AB-15BC09FC7C03}"/>
    <dgm:cxn modelId="{0179A690-DC6D-4D0D-A30E-222D2FBBD225}" type="presOf" srcId="{44469A00-B892-4234-B2A6-1EC1BDFE7279}" destId="{D06F3404-11D7-4DAB-93BB-D917EE561519}" srcOrd="0" destOrd="0" presId="urn:microsoft.com/office/officeart/2005/8/layout/orgChart1"/>
    <dgm:cxn modelId="{57326556-5BF8-49D8-A0B2-08561AF69456}" type="presOf" srcId="{27836CE0-1E6B-4D67-B3A6-DC6919848B78}" destId="{F0A01F4D-82FA-4E7D-8497-D185829E04E1}" srcOrd="0" destOrd="0" presId="urn:microsoft.com/office/officeart/2005/8/layout/orgChart1"/>
    <dgm:cxn modelId="{9CB82545-A67A-4265-92B3-64CAA09B6157}" srcId="{44469A00-B892-4234-B2A6-1EC1BDFE7279}" destId="{7384427E-5F07-4F33-B788-273FC74E9D3C}" srcOrd="0" destOrd="0" parTransId="{6DBF9781-F883-4303-9C11-B16E58131002}" sibTransId="{DC37D7E1-39C8-4570-A7BE-C85789C123AE}"/>
    <dgm:cxn modelId="{29DA00D2-CECC-4C15-9018-802A769943A8}" type="presOf" srcId="{EA5AC5BC-CC49-4B47-916D-9050CF9EA02D}" destId="{DEA6CE4B-B08E-45B7-AF89-1DF33CBFBC65}" srcOrd="0" destOrd="0" presId="urn:microsoft.com/office/officeart/2005/8/layout/orgChart1"/>
    <dgm:cxn modelId="{E9965FF6-8402-4D64-BE30-27A068AB49BA}" type="presOf" srcId="{0C7F01F9-0D4C-4573-B384-363D0F242986}" destId="{69FDC59E-52DE-4EC6-9842-74A6D2ED05D3}" srcOrd="1" destOrd="0" presId="urn:microsoft.com/office/officeart/2005/8/layout/orgChart1"/>
    <dgm:cxn modelId="{B2CD95F0-D1FE-42E4-8724-22CAE9FCA9C2}" type="presOf" srcId="{6DBF9781-F883-4303-9C11-B16E58131002}" destId="{15588E2A-786C-4118-867E-F9FC079D1D16}" srcOrd="0" destOrd="0" presId="urn:microsoft.com/office/officeart/2005/8/layout/orgChart1"/>
    <dgm:cxn modelId="{0B93A4A0-8C6C-439D-AA37-3F08376CD18A}" type="presOf" srcId="{0C7F01F9-0D4C-4573-B384-363D0F242986}" destId="{E09815CE-BC21-476B-B300-F573A8CB97C8}" srcOrd="0" destOrd="0" presId="urn:microsoft.com/office/officeart/2005/8/layout/orgChart1"/>
    <dgm:cxn modelId="{8C302F91-B2BA-42DD-9A37-95D7D6490869}" type="presOf" srcId="{7384427E-5F07-4F33-B788-273FC74E9D3C}" destId="{3E866B77-76D2-46C9-B9B2-9C1FD8CB84CB}" srcOrd="1" destOrd="0" presId="urn:microsoft.com/office/officeart/2005/8/layout/orgChart1"/>
    <dgm:cxn modelId="{A2B3A5DD-21C1-4D6C-9512-F95F204E1F8A}" type="presOf" srcId="{EA5AC5BC-CC49-4B47-916D-9050CF9EA02D}" destId="{E0EC6B4D-2702-4BA3-A65E-BDE3D07EBDDF}" srcOrd="1" destOrd="0" presId="urn:microsoft.com/office/officeart/2005/8/layout/orgChart1"/>
    <dgm:cxn modelId="{551C6B28-DD4F-479F-BAE1-3535A389F81A}" type="presOf" srcId="{6E6A0478-D1C8-4D4C-B160-ADFAE9F87694}" destId="{F8CBA7F2-E3FC-483B-B513-1529939914BA}" srcOrd="0" destOrd="0" presId="urn:microsoft.com/office/officeart/2005/8/layout/orgChart1"/>
    <dgm:cxn modelId="{B08117CD-CFCC-4DF9-8A14-F9BCEF448CB2}" type="presParOf" srcId="{F8CBA7F2-E3FC-483B-B513-1529939914BA}" destId="{D0CBE523-87D8-438C-898F-0655C6BBFAA7}" srcOrd="0" destOrd="0" presId="urn:microsoft.com/office/officeart/2005/8/layout/orgChart1"/>
    <dgm:cxn modelId="{CA358170-836B-4694-B545-C155F8DB65F7}" type="presParOf" srcId="{D0CBE523-87D8-438C-898F-0655C6BBFAA7}" destId="{66769764-040B-4680-80A6-EC6F0B59A9F2}" srcOrd="0" destOrd="0" presId="urn:microsoft.com/office/officeart/2005/8/layout/orgChart1"/>
    <dgm:cxn modelId="{277DF17F-54B0-48CD-B0A5-07A9DAA3D41F}" type="presParOf" srcId="{66769764-040B-4680-80A6-EC6F0B59A9F2}" destId="{D06F3404-11D7-4DAB-93BB-D917EE561519}" srcOrd="0" destOrd="0" presId="urn:microsoft.com/office/officeart/2005/8/layout/orgChart1"/>
    <dgm:cxn modelId="{E4639388-7DE8-453C-96E8-2BEC6B31F354}" type="presParOf" srcId="{66769764-040B-4680-80A6-EC6F0B59A9F2}" destId="{8B9F470C-6AE0-4E94-AC11-27547F6BF04C}" srcOrd="1" destOrd="0" presId="urn:microsoft.com/office/officeart/2005/8/layout/orgChart1"/>
    <dgm:cxn modelId="{6CE03A07-89F2-4104-9D0E-2763B8A14DF0}" type="presParOf" srcId="{D0CBE523-87D8-438C-898F-0655C6BBFAA7}" destId="{1D9F972C-69E4-4A13-921A-ED95AA5B391C}" srcOrd="1" destOrd="0" presId="urn:microsoft.com/office/officeart/2005/8/layout/orgChart1"/>
    <dgm:cxn modelId="{55476290-2B85-491E-9F2C-4A362A49F807}" type="presParOf" srcId="{1D9F972C-69E4-4A13-921A-ED95AA5B391C}" destId="{15588E2A-786C-4118-867E-F9FC079D1D16}" srcOrd="0" destOrd="0" presId="urn:microsoft.com/office/officeart/2005/8/layout/orgChart1"/>
    <dgm:cxn modelId="{AA712302-E476-49A2-B0C4-52163340067E}" type="presParOf" srcId="{1D9F972C-69E4-4A13-921A-ED95AA5B391C}" destId="{768356FF-DA54-4E21-9B21-679A275367EB}" srcOrd="1" destOrd="0" presId="urn:microsoft.com/office/officeart/2005/8/layout/orgChart1"/>
    <dgm:cxn modelId="{3B116DAE-55B7-4D32-9723-7B8082E319B0}" type="presParOf" srcId="{768356FF-DA54-4E21-9B21-679A275367EB}" destId="{1C87B9C7-56DC-46CF-BD36-016F4322759B}" srcOrd="0" destOrd="0" presId="urn:microsoft.com/office/officeart/2005/8/layout/orgChart1"/>
    <dgm:cxn modelId="{1BC698DC-AE02-45A9-B034-F4CE4C714FEC}" type="presParOf" srcId="{1C87B9C7-56DC-46CF-BD36-016F4322759B}" destId="{102DC22E-B12F-47AC-96F6-0684CA9A1140}" srcOrd="0" destOrd="0" presId="urn:microsoft.com/office/officeart/2005/8/layout/orgChart1"/>
    <dgm:cxn modelId="{0F1C7442-EA92-4EC8-BE07-57CBEEDCB518}" type="presParOf" srcId="{1C87B9C7-56DC-46CF-BD36-016F4322759B}" destId="{3E866B77-76D2-46C9-B9B2-9C1FD8CB84CB}" srcOrd="1" destOrd="0" presId="urn:microsoft.com/office/officeart/2005/8/layout/orgChart1"/>
    <dgm:cxn modelId="{4E5CDE1E-0660-47D1-AF84-7DE0CED3127D}" type="presParOf" srcId="{768356FF-DA54-4E21-9B21-679A275367EB}" destId="{57933A3F-49E8-4ABF-85C7-33617A2BF15C}" srcOrd="1" destOrd="0" presId="urn:microsoft.com/office/officeart/2005/8/layout/orgChart1"/>
    <dgm:cxn modelId="{97CE4915-5EEF-469B-A77B-2F12C129C82D}" type="presParOf" srcId="{57933A3F-49E8-4ABF-85C7-33617A2BF15C}" destId="{7974FE2F-448C-4648-956F-5FE75A938273}" srcOrd="0" destOrd="0" presId="urn:microsoft.com/office/officeart/2005/8/layout/orgChart1"/>
    <dgm:cxn modelId="{9EC5D2B7-EBCB-4E43-B491-C0C734A1BAFE}" type="presParOf" srcId="{57933A3F-49E8-4ABF-85C7-33617A2BF15C}" destId="{ABFBA707-201B-4719-A0EA-9F0B6CF90FD9}" srcOrd="1" destOrd="0" presId="urn:microsoft.com/office/officeart/2005/8/layout/orgChart1"/>
    <dgm:cxn modelId="{E7A4A1DE-C85A-4558-AE48-4706B81FC62B}" type="presParOf" srcId="{ABFBA707-201B-4719-A0EA-9F0B6CF90FD9}" destId="{41D7E2BD-E5F8-45CC-A045-C10C756B8FE4}" srcOrd="0" destOrd="0" presId="urn:microsoft.com/office/officeart/2005/8/layout/orgChart1"/>
    <dgm:cxn modelId="{6D036A32-BBCB-4DB2-A815-1CAFC130594D}" type="presParOf" srcId="{41D7E2BD-E5F8-45CC-A045-C10C756B8FE4}" destId="{E09815CE-BC21-476B-B300-F573A8CB97C8}" srcOrd="0" destOrd="0" presId="urn:microsoft.com/office/officeart/2005/8/layout/orgChart1"/>
    <dgm:cxn modelId="{53CE41F5-41A5-431B-BA70-0D74A9971751}" type="presParOf" srcId="{41D7E2BD-E5F8-45CC-A045-C10C756B8FE4}" destId="{69FDC59E-52DE-4EC6-9842-74A6D2ED05D3}" srcOrd="1" destOrd="0" presId="urn:microsoft.com/office/officeart/2005/8/layout/orgChart1"/>
    <dgm:cxn modelId="{DB33CD7A-0102-4BDA-981E-94B018E764F0}" type="presParOf" srcId="{ABFBA707-201B-4719-A0EA-9F0B6CF90FD9}" destId="{A3AD197B-7516-4BF7-9C72-12BC2AD8A3E8}" srcOrd="1" destOrd="0" presId="urn:microsoft.com/office/officeart/2005/8/layout/orgChart1"/>
    <dgm:cxn modelId="{FC9BF2AC-4816-4B4D-8FE9-BFC5199B2EDD}" type="presParOf" srcId="{ABFBA707-201B-4719-A0EA-9F0B6CF90FD9}" destId="{3A3DC3EA-93DF-4D5F-A294-775337740389}" srcOrd="2" destOrd="0" presId="urn:microsoft.com/office/officeart/2005/8/layout/orgChart1"/>
    <dgm:cxn modelId="{94F3160E-1126-4CE3-BFFE-EE41126343FF}" type="presParOf" srcId="{57933A3F-49E8-4ABF-85C7-33617A2BF15C}" destId="{F0A01F4D-82FA-4E7D-8497-D185829E04E1}" srcOrd="2" destOrd="0" presId="urn:microsoft.com/office/officeart/2005/8/layout/orgChart1"/>
    <dgm:cxn modelId="{D8227C0C-B8C1-44E1-A410-408326FCF9DB}" type="presParOf" srcId="{57933A3F-49E8-4ABF-85C7-33617A2BF15C}" destId="{23C1BDA7-AF9A-4B96-A871-5B2B1C8DF4ED}" srcOrd="3" destOrd="0" presId="urn:microsoft.com/office/officeart/2005/8/layout/orgChart1"/>
    <dgm:cxn modelId="{B7B6C9EB-074C-4796-B693-BF87E799135E}" type="presParOf" srcId="{23C1BDA7-AF9A-4B96-A871-5B2B1C8DF4ED}" destId="{F746D794-A631-4073-B6D2-927B03D4C18E}" srcOrd="0" destOrd="0" presId="urn:microsoft.com/office/officeart/2005/8/layout/orgChart1"/>
    <dgm:cxn modelId="{2261639A-F442-4386-897B-221B7DCB533F}" type="presParOf" srcId="{F746D794-A631-4073-B6D2-927B03D4C18E}" destId="{DEA6CE4B-B08E-45B7-AF89-1DF33CBFBC65}" srcOrd="0" destOrd="0" presId="urn:microsoft.com/office/officeart/2005/8/layout/orgChart1"/>
    <dgm:cxn modelId="{768EB0DE-F718-4028-BE67-5CD62FD94EAA}" type="presParOf" srcId="{F746D794-A631-4073-B6D2-927B03D4C18E}" destId="{E0EC6B4D-2702-4BA3-A65E-BDE3D07EBDDF}" srcOrd="1" destOrd="0" presId="urn:microsoft.com/office/officeart/2005/8/layout/orgChart1"/>
    <dgm:cxn modelId="{22433D67-1091-4E43-A0FC-2CD7D9607522}" type="presParOf" srcId="{23C1BDA7-AF9A-4B96-A871-5B2B1C8DF4ED}" destId="{95CBCB53-D88A-42AA-BBD4-1A6D5842041F}" srcOrd="1" destOrd="0" presId="urn:microsoft.com/office/officeart/2005/8/layout/orgChart1"/>
    <dgm:cxn modelId="{55EDE973-3532-4B75-9787-84CD2DBCCD42}" type="presParOf" srcId="{23C1BDA7-AF9A-4B96-A871-5B2B1C8DF4ED}" destId="{E3BEF397-6E26-49F8-8474-0730B5E66E5E}" srcOrd="2" destOrd="0" presId="urn:microsoft.com/office/officeart/2005/8/layout/orgChart1"/>
    <dgm:cxn modelId="{FACF9097-779B-417E-9C08-3F11AE297AD7}" type="presParOf" srcId="{768356FF-DA54-4E21-9B21-679A275367EB}" destId="{C357211F-DA1C-4A00-BD50-9581BD03D00A}" srcOrd="2" destOrd="0" presId="urn:microsoft.com/office/officeart/2005/8/layout/orgChart1"/>
    <dgm:cxn modelId="{3CF9D0D1-5FBD-421F-81E1-E9F3EDFE133E}" type="presParOf" srcId="{1D9F972C-69E4-4A13-921A-ED95AA5B391C}" destId="{EBF25269-5893-4027-BE58-DD56E9D22BEA}" srcOrd="2" destOrd="0" presId="urn:microsoft.com/office/officeart/2005/8/layout/orgChart1"/>
    <dgm:cxn modelId="{0344D905-96BC-4C24-B410-AC698B6B182C}" type="presParOf" srcId="{1D9F972C-69E4-4A13-921A-ED95AA5B391C}" destId="{46D6F3D4-12B4-41E4-A87A-0EEE51BCE933}" srcOrd="3" destOrd="0" presId="urn:microsoft.com/office/officeart/2005/8/layout/orgChart1"/>
    <dgm:cxn modelId="{64613C53-B854-49B4-8AB7-F7227F355F08}" type="presParOf" srcId="{46D6F3D4-12B4-41E4-A87A-0EEE51BCE933}" destId="{3E174467-5804-4BFC-8C7C-D2AA704D38D6}" srcOrd="0" destOrd="0" presId="urn:microsoft.com/office/officeart/2005/8/layout/orgChart1"/>
    <dgm:cxn modelId="{1B616458-6A21-4DE2-9F85-B428947334E2}" type="presParOf" srcId="{3E174467-5804-4BFC-8C7C-D2AA704D38D6}" destId="{69AEF736-A910-4CFA-A735-3CC74199000E}" srcOrd="0" destOrd="0" presId="urn:microsoft.com/office/officeart/2005/8/layout/orgChart1"/>
    <dgm:cxn modelId="{C6070858-0B33-4F1E-9885-819B9B1B4C92}" type="presParOf" srcId="{3E174467-5804-4BFC-8C7C-D2AA704D38D6}" destId="{12DF355C-4BD0-48FE-BCA4-C156FBD3DE2B}" srcOrd="1" destOrd="0" presId="urn:microsoft.com/office/officeart/2005/8/layout/orgChart1"/>
    <dgm:cxn modelId="{3BD23A8B-58FC-45AD-8C47-519C02663FFE}" type="presParOf" srcId="{46D6F3D4-12B4-41E4-A87A-0EEE51BCE933}" destId="{28CCD8D2-6B5E-4073-9ED0-38B45A45CFD7}" srcOrd="1" destOrd="0" presId="urn:microsoft.com/office/officeart/2005/8/layout/orgChart1"/>
    <dgm:cxn modelId="{6C691354-0647-4D66-9AE1-D0FD170A4A33}" type="presParOf" srcId="{46D6F3D4-12B4-41E4-A87A-0EEE51BCE933}" destId="{E5DE8728-88BC-4FDB-97EB-6A841850D10F}" srcOrd="2" destOrd="0" presId="urn:microsoft.com/office/officeart/2005/8/layout/orgChart1"/>
    <dgm:cxn modelId="{FD7BC7CC-5198-401B-8843-156B1C36C464}" type="presParOf" srcId="{D0CBE523-87D8-438C-898F-0655C6BBFAA7}" destId="{35536090-9680-4F50-BD07-74F09CBF8D0B}" srcOrd="2" destOrd="0" presId="urn:microsoft.com/office/officeart/2005/8/layout/orgChart1"/>
  </dgm:cxnLst>
  <dgm:bg/>
  <dgm:whole>
    <a:ln>
      <a:solidFill>
        <a:schemeClr val="tx1"/>
      </a:solidFill>
    </a:ln>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E6A0478-D1C8-4D4C-B160-ADFAE9F87694}"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7384427E-5F07-4F33-B788-273FC74E9D3C}">
      <dgm:prSet phldrT="[Text]" custT="1"/>
      <dgm:spPr>
        <a:xfrm>
          <a:off x="913922" y="784146"/>
          <a:ext cx="1452958" cy="552010"/>
        </a:xfrm>
      </dgm:spPr>
      <dgm:t>
        <a:bodyPr/>
        <a:lstStyle/>
        <a:p>
          <a:r>
            <a:rPr lang="en-US" sz="1100"/>
            <a:t>Dissolved  Organic Carbon  (DOC)  (filtrate</a:t>
          </a:r>
          <a:r>
            <a:rPr lang="en-US" sz="1000"/>
            <a:t>) </a:t>
          </a:r>
          <a:r>
            <a:rPr lang="en-US" sz="1050"/>
            <a:t>Oxidation/Combustion</a:t>
          </a:r>
        </a:p>
      </dgm:t>
    </dgm:pt>
    <dgm:pt modelId="{6DBF9781-F883-4303-9C11-B16E58131002}" type="parTrans" cxnId="{9CB82545-A67A-4265-92B3-64CAA09B6157}">
      <dgm:prSet/>
      <dgm:spPr>
        <a:xfrm>
          <a:off x="1640402" y="552010"/>
          <a:ext cx="749856" cy="232136"/>
        </a:xfrm>
      </dgm:spPr>
      <dgm:t>
        <a:bodyPr/>
        <a:lstStyle/>
        <a:p>
          <a:endParaRPr lang="en-US"/>
        </a:p>
      </dgm:t>
    </dgm:pt>
    <dgm:pt modelId="{DC37D7E1-39C8-4570-A7BE-C85789C123AE}" type="sibTrans" cxnId="{9CB82545-A67A-4265-92B3-64CAA09B6157}">
      <dgm:prSet/>
      <dgm:spPr/>
      <dgm:t>
        <a:bodyPr/>
        <a:lstStyle/>
        <a:p>
          <a:endParaRPr lang="en-US"/>
        </a:p>
      </dgm:t>
    </dgm:pt>
    <dgm:pt modelId="{8968DCBC-E973-4F25-8383-F11972D0AA25}">
      <dgm:prSet phldrT="[Text]" custT="1"/>
      <dgm:spPr>
        <a:xfrm>
          <a:off x="2598725" y="784146"/>
          <a:ext cx="1267868" cy="552010"/>
        </a:xfrm>
      </dgm:spPr>
      <dgm:t>
        <a:bodyPr/>
        <a:lstStyle/>
        <a:p>
          <a:r>
            <a:rPr lang="en-US" sz="1100"/>
            <a:t>Particulate C (PC)</a:t>
          </a:r>
        </a:p>
        <a:p>
          <a:r>
            <a:rPr lang="en-US" sz="1050"/>
            <a:t>High Temp Combustion</a:t>
          </a:r>
        </a:p>
      </dgm:t>
    </dgm:pt>
    <dgm:pt modelId="{A80C7ADD-C6A1-4D72-A4DC-CB0020E6C793}" type="parTrans" cxnId="{6FCB4668-5996-4C26-A4D0-FCD30BB3D62B}">
      <dgm:prSet/>
      <dgm:spPr>
        <a:xfrm>
          <a:off x="2390258" y="552010"/>
          <a:ext cx="842401" cy="232136"/>
        </a:xfrm>
      </dgm:spPr>
      <dgm:t>
        <a:bodyPr/>
        <a:lstStyle/>
        <a:p>
          <a:endParaRPr lang="en-US"/>
        </a:p>
      </dgm:t>
    </dgm:pt>
    <dgm:pt modelId="{8AD8F2BC-6B81-4668-91C2-756994ED3AC5}" type="sibTrans" cxnId="{6FCB4668-5996-4C26-A4D0-FCD30BB3D62B}">
      <dgm:prSet/>
      <dgm:spPr/>
      <dgm:t>
        <a:bodyPr/>
        <a:lstStyle/>
        <a:p>
          <a:endParaRPr lang="en-US"/>
        </a:p>
      </dgm:t>
    </dgm:pt>
    <dgm:pt modelId="{44469A00-B892-4234-B2A6-1EC1BDFE7279}">
      <dgm:prSet phldrT="[Text]" custT="1"/>
      <dgm:spPr>
        <a:xfrm>
          <a:off x="1838248" y="0"/>
          <a:ext cx="1104021" cy="552010"/>
        </a:xfrm>
        <a:solidFill>
          <a:srgbClr val="BAECB6"/>
        </a:solidFill>
      </dgm:spPr>
      <dgm:t>
        <a:bodyPr/>
        <a:lstStyle/>
        <a:p>
          <a:r>
            <a:rPr lang="en-US" sz="1100" baseline="0">
              <a:solidFill>
                <a:sysClr val="windowText" lastClr="000000"/>
              </a:solidFill>
            </a:rPr>
            <a:t>Total Organic Carbon</a:t>
          </a:r>
        </a:p>
        <a:p>
          <a:r>
            <a:rPr lang="en-US" sz="1050" baseline="0">
              <a:solidFill>
                <a:sysClr val="windowText" lastClr="000000"/>
              </a:solidFill>
            </a:rPr>
            <a:t> = (DOC + PC)</a:t>
          </a:r>
          <a:endParaRPr lang="en-US" sz="1000" baseline="0">
            <a:solidFill>
              <a:sysClr val="windowText" lastClr="000000"/>
            </a:solidFill>
          </a:endParaRPr>
        </a:p>
      </dgm:t>
    </dgm:pt>
    <dgm:pt modelId="{287A0BFC-1923-4DAD-88A7-49F8BEC590B9}" type="sibTrans" cxnId="{AFE9CB78-24E0-439F-AB4F-7B33FAA5A5CA}">
      <dgm:prSet/>
      <dgm:spPr/>
      <dgm:t>
        <a:bodyPr/>
        <a:lstStyle/>
        <a:p>
          <a:endParaRPr lang="en-US"/>
        </a:p>
      </dgm:t>
    </dgm:pt>
    <dgm:pt modelId="{F64A08C4-6937-40BD-9B26-98DE4149820A}" type="parTrans" cxnId="{AFE9CB78-24E0-439F-AB4F-7B33FAA5A5CA}">
      <dgm:prSet/>
      <dgm:spPr/>
      <dgm:t>
        <a:bodyPr/>
        <a:lstStyle/>
        <a:p>
          <a:endParaRPr lang="en-US"/>
        </a:p>
      </dgm:t>
    </dgm:pt>
    <dgm:pt modelId="{F8CBA7F2-E3FC-483B-B513-1529939914BA}" type="pres">
      <dgm:prSet presAssocID="{6E6A0478-D1C8-4D4C-B160-ADFAE9F87694}" presName="hierChild1" presStyleCnt="0">
        <dgm:presLayoutVars>
          <dgm:orgChart val="1"/>
          <dgm:chPref val="1"/>
          <dgm:dir/>
          <dgm:animOne val="branch"/>
          <dgm:animLvl val="lvl"/>
          <dgm:resizeHandles/>
        </dgm:presLayoutVars>
      </dgm:prSet>
      <dgm:spPr/>
      <dgm:t>
        <a:bodyPr/>
        <a:lstStyle/>
        <a:p>
          <a:endParaRPr lang="en-US"/>
        </a:p>
      </dgm:t>
    </dgm:pt>
    <dgm:pt modelId="{D0CBE523-87D8-438C-898F-0655C6BBFAA7}" type="pres">
      <dgm:prSet presAssocID="{44469A00-B892-4234-B2A6-1EC1BDFE7279}" presName="hierRoot1" presStyleCnt="0">
        <dgm:presLayoutVars>
          <dgm:hierBranch val="init"/>
        </dgm:presLayoutVars>
      </dgm:prSet>
      <dgm:spPr/>
      <dgm:t>
        <a:bodyPr/>
        <a:lstStyle/>
        <a:p>
          <a:endParaRPr lang="en-US"/>
        </a:p>
      </dgm:t>
    </dgm:pt>
    <dgm:pt modelId="{66769764-040B-4680-80A6-EC6F0B59A9F2}" type="pres">
      <dgm:prSet presAssocID="{44469A00-B892-4234-B2A6-1EC1BDFE7279}" presName="rootComposite1" presStyleCnt="0"/>
      <dgm:spPr/>
      <dgm:t>
        <a:bodyPr/>
        <a:lstStyle/>
        <a:p>
          <a:endParaRPr lang="en-US"/>
        </a:p>
      </dgm:t>
    </dgm:pt>
    <dgm:pt modelId="{D06F3404-11D7-4DAB-93BB-D917EE561519}" type="pres">
      <dgm:prSet presAssocID="{44469A00-B892-4234-B2A6-1EC1BDFE7279}" presName="rootText1" presStyleLbl="node0" presStyleIdx="0" presStyleCnt="1" custScaleX="113913" custScaleY="87185" custLinFactNeighborX="-4049" custLinFactNeighborY="-98135">
        <dgm:presLayoutVars>
          <dgm:chPref val="3"/>
        </dgm:presLayoutVars>
      </dgm:prSet>
      <dgm:spPr/>
      <dgm:t>
        <a:bodyPr/>
        <a:lstStyle/>
        <a:p>
          <a:endParaRPr lang="en-US"/>
        </a:p>
      </dgm:t>
    </dgm:pt>
    <dgm:pt modelId="{8B9F470C-6AE0-4E94-AC11-27547F6BF04C}" type="pres">
      <dgm:prSet presAssocID="{44469A00-B892-4234-B2A6-1EC1BDFE7279}" presName="rootConnector1" presStyleLbl="node1" presStyleIdx="0" presStyleCnt="0"/>
      <dgm:spPr/>
      <dgm:t>
        <a:bodyPr/>
        <a:lstStyle/>
        <a:p>
          <a:endParaRPr lang="en-US"/>
        </a:p>
      </dgm:t>
    </dgm:pt>
    <dgm:pt modelId="{1D9F972C-69E4-4A13-921A-ED95AA5B391C}" type="pres">
      <dgm:prSet presAssocID="{44469A00-B892-4234-B2A6-1EC1BDFE7279}" presName="hierChild2" presStyleCnt="0"/>
      <dgm:spPr/>
      <dgm:t>
        <a:bodyPr/>
        <a:lstStyle/>
        <a:p>
          <a:endParaRPr lang="en-US"/>
        </a:p>
      </dgm:t>
    </dgm:pt>
    <dgm:pt modelId="{15588E2A-786C-4118-867E-F9FC079D1D16}" type="pres">
      <dgm:prSet presAssocID="{6DBF9781-F883-4303-9C11-B16E58131002}" presName="Name37" presStyleLbl="parChTrans1D2" presStyleIdx="0" presStyleCnt="2"/>
      <dgm:spPr/>
      <dgm:t>
        <a:bodyPr/>
        <a:lstStyle/>
        <a:p>
          <a:endParaRPr lang="en-US"/>
        </a:p>
      </dgm:t>
    </dgm:pt>
    <dgm:pt modelId="{768356FF-DA54-4E21-9B21-679A275367EB}" type="pres">
      <dgm:prSet presAssocID="{7384427E-5F07-4F33-B788-273FC74E9D3C}" presName="hierRoot2" presStyleCnt="0">
        <dgm:presLayoutVars>
          <dgm:hierBranch val="init"/>
        </dgm:presLayoutVars>
      </dgm:prSet>
      <dgm:spPr/>
      <dgm:t>
        <a:bodyPr/>
        <a:lstStyle/>
        <a:p>
          <a:endParaRPr lang="en-US"/>
        </a:p>
      </dgm:t>
    </dgm:pt>
    <dgm:pt modelId="{1C87B9C7-56DC-46CF-BD36-016F4322759B}" type="pres">
      <dgm:prSet presAssocID="{7384427E-5F07-4F33-B788-273FC74E9D3C}" presName="rootComposite" presStyleCnt="0"/>
      <dgm:spPr/>
      <dgm:t>
        <a:bodyPr/>
        <a:lstStyle/>
        <a:p>
          <a:endParaRPr lang="en-US"/>
        </a:p>
      </dgm:t>
    </dgm:pt>
    <dgm:pt modelId="{102DC22E-B12F-47AC-96F6-0684CA9A1140}" type="pres">
      <dgm:prSet presAssocID="{7384427E-5F07-4F33-B788-273FC74E9D3C}" presName="rootText" presStyleLbl="node2" presStyleIdx="0" presStyleCnt="2" custScaleX="113601" custScaleY="112677" custLinFactNeighborX="5402" custLinFactNeighborY="-7271">
        <dgm:presLayoutVars>
          <dgm:chPref val="3"/>
        </dgm:presLayoutVars>
      </dgm:prSet>
      <dgm:spPr/>
      <dgm:t>
        <a:bodyPr/>
        <a:lstStyle/>
        <a:p>
          <a:endParaRPr lang="en-US"/>
        </a:p>
      </dgm:t>
    </dgm:pt>
    <dgm:pt modelId="{3E866B77-76D2-46C9-B9B2-9C1FD8CB84CB}" type="pres">
      <dgm:prSet presAssocID="{7384427E-5F07-4F33-B788-273FC74E9D3C}" presName="rootConnector" presStyleLbl="node2" presStyleIdx="0" presStyleCnt="2"/>
      <dgm:spPr/>
      <dgm:t>
        <a:bodyPr/>
        <a:lstStyle/>
        <a:p>
          <a:endParaRPr lang="en-US"/>
        </a:p>
      </dgm:t>
    </dgm:pt>
    <dgm:pt modelId="{57933A3F-49E8-4ABF-85C7-33617A2BF15C}" type="pres">
      <dgm:prSet presAssocID="{7384427E-5F07-4F33-B788-273FC74E9D3C}" presName="hierChild4" presStyleCnt="0"/>
      <dgm:spPr/>
      <dgm:t>
        <a:bodyPr/>
        <a:lstStyle/>
        <a:p>
          <a:endParaRPr lang="en-US"/>
        </a:p>
      </dgm:t>
    </dgm:pt>
    <dgm:pt modelId="{C357211F-DA1C-4A00-BD50-9581BD03D00A}" type="pres">
      <dgm:prSet presAssocID="{7384427E-5F07-4F33-B788-273FC74E9D3C}" presName="hierChild5" presStyleCnt="0"/>
      <dgm:spPr/>
      <dgm:t>
        <a:bodyPr/>
        <a:lstStyle/>
        <a:p>
          <a:endParaRPr lang="en-US"/>
        </a:p>
      </dgm:t>
    </dgm:pt>
    <dgm:pt modelId="{EBF25269-5893-4027-BE58-DD56E9D22BEA}" type="pres">
      <dgm:prSet presAssocID="{A80C7ADD-C6A1-4D72-A4DC-CB0020E6C793}" presName="Name37" presStyleLbl="parChTrans1D2" presStyleIdx="1" presStyleCnt="2"/>
      <dgm:spPr/>
      <dgm:t>
        <a:bodyPr/>
        <a:lstStyle/>
        <a:p>
          <a:endParaRPr lang="en-US"/>
        </a:p>
      </dgm:t>
    </dgm:pt>
    <dgm:pt modelId="{46D6F3D4-12B4-41E4-A87A-0EEE51BCE933}" type="pres">
      <dgm:prSet presAssocID="{8968DCBC-E973-4F25-8383-F11972D0AA25}" presName="hierRoot2" presStyleCnt="0">
        <dgm:presLayoutVars>
          <dgm:hierBranch val="init"/>
        </dgm:presLayoutVars>
      </dgm:prSet>
      <dgm:spPr/>
      <dgm:t>
        <a:bodyPr/>
        <a:lstStyle/>
        <a:p>
          <a:endParaRPr lang="en-US"/>
        </a:p>
      </dgm:t>
    </dgm:pt>
    <dgm:pt modelId="{3E174467-5804-4BFC-8C7C-D2AA704D38D6}" type="pres">
      <dgm:prSet presAssocID="{8968DCBC-E973-4F25-8383-F11972D0AA25}" presName="rootComposite" presStyleCnt="0"/>
      <dgm:spPr/>
      <dgm:t>
        <a:bodyPr/>
        <a:lstStyle/>
        <a:p>
          <a:endParaRPr lang="en-US"/>
        </a:p>
      </dgm:t>
    </dgm:pt>
    <dgm:pt modelId="{69AEF736-A910-4CFA-A735-3CC74199000E}" type="pres">
      <dgm:prSet presAssocID="{8968DCBC-E973-4F25-8383-F11972D0AA25}" presName="rootText" presStyleLbl="node2" presStyleIdx="1" presStyleCnt="2" custScaleX="97001" custScaleY="112677" custLinFactNeighborX="-1313" custLinFactNeighborY="-7790">
        <dgm:presLayoutVars>
          <dgm:chPref val="3"/>
        </dgm:presLayoutVars>
      </dgm:prSet>
      <dgm:spPr/>
      <dgm:t>
        <a:bodyPr/>
        <a:lstStyle/>
        <a:p>
          <a:endParaRPr lang="en-US"/>
        </a:p>
      </dgm:t>
    </dgm:pt>
    <dgm:pt modelId="{12DF355C-4BD0-48FE-BCA4-C156FBD3DE2B}" type="pres">
      <dgm:prSet presAssocID="{8968DCBC-E973-4F25-8383-F11972D0AA25}" presName="rootConnector" presStyleLbl="node2" presStyleIdx="1" presStyleCnt="2"/>
      <dgm:spPr/>
      <dgm:t>
        <a:bodyPr/>
        <a:lstStyle/>
        <a:p>
          <a:endParaRPr lang="en-US"/>
        </a:p>
      </dgm:t>
    </dgm:pt>
    <dgm:pt modelId="{28CCD8D2-6B5E-4073-9ED0-38B45A45CFD7}" type="pres">
      <dgm:prSet presAssocID="{8968DCBC-E973-4F25-8383-F11972D0AA25}" presName="hierChild4" presStyleCnt="0"/>
      <dgm:spPr/>
      <dgm:t>
        <a:bodyPr/>
        <a:lstStyle/>
        <a:p>
          <a:endParaRPr lang="en-US"/>
        </a:p>
      </dgm:t>
    </dgm:pt>
    <dgm:pt modelId="{E5DE8728-88BC-4FDB-97EB-6A841850D10F}" type="pres">
      <dgm:prSet presAssocID="{8968DCBC-E973-4F25-8383-F11972D0AA25}" presName="hierChild5" presStyleCnt="0"/>
      <dgm:spPr/>
      <dgm:t>
        <a:bodyPr/>
        <a:lstStyle/>
        <a:p>
          <a:endParaRPr lang="en-US"/>
        </a:p>
      </dgm:t>
    </dgm:pt>
    <dgm:pt modelId="{35536090-9680-4F50-BD07-74F09CBF8D0B}" type="pres">
      <dgm:prSet presAssocID="{44469A00-B892-4234-B2A6-1EC1BDFE7279}" presName="hierChild3" presStyleCnt="0"/>
      <dgm:spPr/>
      <dgm:t>
        <a:bodyPr/>
        <a:lstStyle/>
        <a:p>
          <a:endParaRPr lang="en-US"/>
        </a:p>
      </dgm:t>
    </dgm:pt>
  </dgm:ptLst>
  <dgm:cxnLst>
    <dgm:cxn modelId="{1511D2BA-C18D-4426-A9DA-9684270136C8}" type="presOf" srcId="{8968DCBC-E973-4F25-8383-F11972D0AA25}" destId="{12DF355C-4BD0-48FE-BCA4-C156FBD3DE2B}" srcOrd="1" destOrd="0" presId="urn:microsoft.com/office/officeart/2005/8/layout/orgChart1"/>
    <dgm:cxn modelId="{08EC7FA4-9221-44EF-BD55-FC26FDD8ECE4}" type="presOf" srcId="{6DBF9781-F883-4303-9C11-B16E58131002}" destId="{15588E2A-786C-4118-867E-F9FC079D1D16}" srcOrd="0" destOrd="0" presId="urn:microsoft.com/office/officeart/2005/8/layout/orgChart1"/>
    <dgm:cxn modelId="{6FCB4668-5996-4C26-A4D0-FCD30BB3D62B}" srcId="{44469A00-B892-4234-B2A6-1EC1BDFE7279}" destId="{8968DCBC-E973-4F25-8383-F11972D0AA25}" srcOrd="1" destOrd="0" parTransId="{A80C7ADD-C6A1-4D72-A4DC-CB0020E6C793}" sibTransId="{8AD8F2BC-6B81-4668-91C2-756994ED3AC5}"/>
    <dgm:cxn modelId="{AFE9CB78-24E0-439F-AB4F-7B33FAA5A5CA}" srcId="{6E6A0478-D1C8-4D4C-B160-ADFAE9F87694}" destId="{44469A00-B892-4234-B2A6-1EC1BDFE7279}" srcOrd="0" destOrd="0" parTransId="{F64A08C4-6937-40BD-9B26-98DE4149820A}" sibTransId="{287A0BFC-1923-4DAD-88A7-49F8BEC590B9}"/>
    <dgm:cxn modelId="{2B399285-839D-4643-96F2-E50499E17CF4}" type="presOf" srcId="{6E6A0478-D1C8-4D4C-B160-ADFAE9F87694}" destId="{F8CBA7F2-E3FC-483B-B513-1529939914BA}" srcOrd="0" destOrd="0" presId="urn:microsoft.com/office/officeart/2005/8/layout/orgChart1"/>
    <dgm:cxn modelId="{8FDF0880-E733-4F71-BDA1-5CDE0A34B8CA}" type="presOf" srcId="{44469A00-B892-4234-B2A6-1EC1BDFE7279}" destId="{D06F3404-11D7-4DAB-93BB-D917EE561519}" srcOrd="0" destOrd="0" presId="urn:microsoft.com/office/officeart/2005/8/layout/orgChart1"/>
    <dgm:cxn modelId="{84A8F8B7-0C66-49B4-B36B-C7383CF8211E}" type="presOf" srcId="{8968DCBC-E973-4F25-8383-F11972D0AA25}" destId="{69AEF736-A910-4CFA-A735-3CC74199000E}" srcOrd="0" destOrd="0" presId="urn:microsoft.com/office/officeart/2005/8/layout/orgChart1"/>
    <dgm:cxn modelId="{6C0EB9B5-638A-4445-A19C-BD54C86AACF7}" type="presOf" srcId="{44469A00-B892-4234-B2A6-1EC1BDFE7279}" destId="{8B9F470C-6AE0-4E94-AC11-27547F6BF04C}" srcOrd="1" destOrd="0" presId="urn:microsoft.com/office/officeart/2005/8/layout/orgChart1"/>
    <dgm:cxn modelId="{4AEA98D3-509A-4B4E-BE15-270230F381A6}" type="presOf" srcId="{7384427E-5F07-4F33-B788-273FC74E9D3C}" destId="{102DC22E-B12F-47AC-96F6-0684CA9A1140}" srcOrd="0" destOrd="0" presId="urn:microsoft.com/office/officeart/2005/8/layout/orgChart1"/>
    <dgm:cxn modelId="{8F88007B-F569-4646-9732-F7DD723752B2}" type="presOf" srcId="{A80C7ADD-C6A1-4D72-A4DC-CB0020E6C793}" destId="{EBF25269-5893-4027-BE58-DD56E9D22BEA}" srcOrd="0" destOrd="0" presId="urn:microsoft.com/office/officeart/2005/8/layout/orgChart1"/>
    <dgm:cxn modelId="{B79D400F-A291-4499-9C09-034882D26517}" type="presOf" srcId="{7384427E-5F07-4F33-B788-273FC74E9D3C}" destId="{3E866B77-76D2-46C9-B9B2-9C1FD8CB84CB}" srcOrd="1" destOrd="0" presId="urn:microsoft.com/office/officeart/2005/8/layout/orgChart1"/>
    <dgm:cxn modelId="{9CB82545-A67A-4265-92B3-64CAA09B6157}" srcId="{44469A00-B892-4234-B2A6-1EC1BDFE7279}" destId="{7384427E-5F07-4F33-B788-273FC74E9D3C}" srcOrd="0" destOrd="0" parTransId="{6DBF9781-F883-4303-9C11-B16E58131002}" sibTransId="{DC37D7E1-39C8-4570-A7BE-C85789C123AE}"/>
    <dgm:cxn modelId="{BAC929FA-9B70-403A-B244-44FA7F5CFF4B}" type="presParOf" srcId="{F8CBA7F2-E3FC-483B-B513-1529939914BA}" destId="{D0CBE523-87D8-438C-898F-0655C6BBFAA7}" srcOrd="0" destOrd="0" presId="urn:microsoft.com/office/officeart/2005/8/layout/orgChart1"/>
    <dgm:cxn modelId="{CE6F024A-DF1F-406D-9BBE-86F84BCEB3AF}" type="presParOf" srcId="{D0CBE523-87D8-438C-898F-0655C6BBFAA7}" destId="{66769764-040B-4680-80A6-EC6F0B59A9F2}" srcOrd="0" destOrd="0" presId="urn:microsoft.com/office/officeart/2005/8/layout/orgChart1"/>
    <dgm:cxn modelId="{D5152C44-FFC1-4C68-A6CA-774DFEB84C00}" type="presParOf" srcId="{66769764-040B-4680-80A6-EC6F0B59A9F2}" destId="{D06F3404-11D7-4DAB-93BB-D917EE561519}" srcOrd="0" destOrd="0" presId="urn:microsoft.com/office/officeart/2005/8/layout/orgChart1"/>
    <dgm:cxn modelId="{477970F3-585F-4E2C-ADE9-7A0BEA9AC65E}" type="presParOf" srcId="{66769764-040B-4680-80A6-EC6F0B59A9F2}" destId="{8B9F470C-6AE0-4E94-AC11-27547F6BF04C}" srcOrd="1" destOrd="0" presId="urn:microsoft.com/office/officeart/2005/8/layout/orgChart1"/>
    <dgm:cxn modelId="{01D5D664-425B-4875-BC1B-DCA3E1A7F064}" type="presParOf" srcId="{D0CBE523-87D8-438C-898F-0655C6BBFAA7}" destId="{1D9F972C-69E4-4A13-921A-ED95AA5B391C}" srcOrd="1" destOrd="0" presId="urn:microsoft.com/office/officeart/2005/8/layout/orgChart1"/>
    <dgm:cxn modelId="{05EDFA3A-ABDD-4DEA-BB13-03B8E3ACC8B7}" type="presParOf" srcId="{1D9F972C-69E4-4A13-921A-ED95AA5B391C}" destId="{15588E2A-786C-4118-867E-F9FC079D1D16}" srcOrd="0" destOrd="0" presId="urn:microsoft.com/office/officeart/2005/8/layout/orgChart1"/>
    <dgm:cxn modelId="{F104B656-E9B9-46D5-9467-3008A953D543}" type="presParOf" srcId="{1D9F972C-69E4-4A13-921A-ED95AA5B391C}" destId="{768356FF-DA54-4E21-9B21-679A275367EB}" srcOrd="1" destOrd="0" presId="urn:microsoft.com/office/officeart/2005/8/layout/orgChart1"/>
    <dgm:cxn modelId="{7872A2FA-36C2-4609-8FDA-3C7E05D7B860}" type="presParOf" srcId="{768356FF-DA54-4E21-9B21-679A275367EB}" destId="{1C87B9C7-56DC-46CF-BD36-016F4322759B}" srcOrd="0" destOrd="0" presId="urn:microsoft.com/office/officeart/2005/8/layout/orgChart1"/>
    <dgm:cxn modelId="{DAC2835D-6025-444F-86A3-9855651B0C93}" type="presParOf" srcId="{1C87B9C7-56DC-46CF-BD36-016F4322759B}" destId="{102DC22E-B12F-47AC-96F6-0684CA9A1140}" srcOrd="0" destOrd="0" presId="urn:microsoft.com/office/officeart/2005/8/layout/orgChart1"/>
    <dgm:cxn modelId="{4AA9371C-1D10-4EA0-B5ED-CBE1469F84D3}" type="presParOf" srcId="{1C87B9C7-56DC-46CF-BD36-016F4322759B}" destId="{3E866B77-76D2-46C9-B9B2-9C1FD8CB84CB}" srcOrd="1" destOrd="0" presId="urn:microsoft.com/office/officeart/2005/8/layout/orgChart1"/>
    <dgm:cxn modelId="{4FA906C8-AA3C-445D-8736-DA5AB6BD1480}" type="presParOf" srcId="{768356FF-DA54-4E21-9B21-679A275367EB}" destId="{57933A3F-49E8-4ABF-85C7-33617A2BF15C}" srcOrd="1" destOrd="0" presId="urn:microsoft.com/office/officeart/2005/8/layout/orgChart1"/>
    <dgm:cxn modelId="{30639A54-1BF3-42A4-BAED-88B93EAED25D}" type="presParOf" srcId="{768356FF-DA54-4E21-9B21-679A275367EB}" destId="{C357211F-DA1C-4A00-BD50-9581BD03D00A}" srcOrd="2" destOrd="0" presId="urn:microsoft.com/office/officeart/2005/8/layout/orgChart1"/>
    <dgm:cxn modelId="{16B63D06-CB30-4EA8-AF2C-A3D3C350C3E8}" type="presParOf" srcId="{1D9F972C-69E4-4A13-921A-ED95AA5B391C}" destId="{EBF25269-5893-4027-BE58-DD56E9D22BEA}" srcOrd="2" destOrd="0" presId="urn:microsoft.com/office/officeart/2005/8/layout/orgChart1"/>
    <dgm:cxn modelId="{D00EFC24-BCF8-430F-A59C-9EF78AEC0821}" type="presParOf" srcId="{1D9F972C-69E4-4A13-921A-ED95AA5B391C}" destId="{46D6F3D4-12B4-41E4-A87A-0EEE51BCE933}" srcOrd="3" destOrd="0" presId="urn:microsoft.com/office/officeart/2005/8/layout/orgChart1"/>
    <dgm:cxn modelId="{4AD7F6EA-DAD1-4C42-AA79-671A4A84DB38}" type="presParOf" srcId="{46D6F3D4-12B4-41E4-A87A-0EEE51BCE933}" destId="{3E174467-5804-4BFC-8C7C-D2AA704D38D6}" srcOrd="0" destOrd="0" presId="urn:microsoft.com/office/officeart/2005/8/layout/orgChart1"/>
    <dgm:cxn modelId="{0463E7D6-6083-492B-BA6B-46F99B8AAAB8}" type="presParOf" srcId="{3E174467-5804-4BFC-8C7C-D2AA704D38D6}" destId="{69AEF736-A910-4CFA-A735-3CC74199000E}" srcOrd="0" destOrd="0" presId="urn:microsoft.com/office/officeart/2005/8/layout/orgChart1"/>
    <dgm:cxn modelId="{7D9D6556-863F-4E11-A141-08AA5D390231}" type="presParOf" srcId="{3E174467-5804-4BFC-8C7C-D2AA704D38D6}" destId="{12DF355C-4BD0-48FE-BCA4-C156FBD3DE2B}" srcOrd="1" destOrd="0" presId="urn:microsoft.com/office/officeart/2005/8/layout/orgChart1"/>
    <dgm:cxn modelId="{4AB4A690-338D-41B8-8A4B-D87C48CB5304}" type="presParOf" srcId="{46D6F3D4-12B4-41E4-A87A-0EEE51BCE933}" destId="{28CCD8D2-6B5E-4073-9ED0-38B45A45CFD7}" srcOrd="1" destOrd="0" presId="urn:microsoft.com/office/officeart/2005/8/layout/orgChart1"/>
    <dgm:cxn modelId="{A7767D61-F9BA-47EF-AADA-053C5F35C19C}" type="presParOf" srcId="{46D6F3D4-12B4-41E4-A87A-0EEE51BCE933}" destId="{E5DE8728-88BC-4FDB-97EB-6A841850D10F}" srcOrd="2" destOrd="0" presId="urn:microsoft.com/office/officeart/2005/8/layout/orgChart1"/>
    <dgm:cxn modelId="{406A0E68-C81C-41BD-B090-195B8D7A1336}" type="presParOf" srcId="{D0CBE523-87D8-438C-898F-0655C6BBFAA7}" destId="{35536090-9680-4F50-BD07-74F09CBF8D0B}" srcOrd="2" destOrd="0" presId="urn:microsoft.com/office/officeart/2005/8/layout/orgChart1"/>
  </dgm:cxnLst>
  <dgm:bg/>
  <dgm:whole>
    <a:ln>
      <a:solidFill>
        <a:schemeClr val="tx1"/>
      </a:solidFill>
    </a:ln>
  </dgm:whole>
  <dgm:extLst>
    <a:ext uri="http://schemas.microsoft.com/office/drawing/2008/diagram">
      <dsp:dataModelExt xmlns:dsp="http://schemas.microsoft.com/office/drawing/2008/diagram" relId="rId2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E6A0478-D1C8-4D4C-B160-ADFAE9F87694}"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44469A00-B892-4234-B2A6-1EC1BDFE7279}">
      <dgm:prSet phldrT="[Text]" custT="1"/>
      <dgm:spPr>
        <a:solidFill>
          <a:srgbClr val="BAECB6"/>
        </a:solidFill>
      </dgm:spPr>
      <dgm:t>
        <a:bodyPr/>
        <a:lstStyle/>
        <a:p>
          <a:r>
            <a:rPr lang="en-US" sz="1100">
              <a:solidFill>
                <a:sysClr val="windowText" lastClr="000000"/>
              </a:solidFill>
            </a:rPr>
            <a:t>Total </a:t>
          </a:r>
          <a:r>
            <a:rPr lang="en-US" sz="1100" baseline="0">
              <a:solidFill>
                <a:sysClr val="windowText" lastClr="000000"/>
              </a:solidFill>
            </a:rPr>
            <a:t>Nitrogen</a:t>
          </a:r>
          <a:r>
            <a:rPr lang="en-US" sz="1100">
              <a:solidFill>
                <a:sysClr val="windowText" lastClr="000000"/>
              </a:solidFill>
            </a:rPr>
            <a:t> </a:t>
          </a:r>
        </a:p>
        <a:p>
          <a:r>
            <a:rPr lang="en-US" sz="1100">
              <a:solidFill>
                <a:sysClr val="windowText" lastClr="000000"/>
              </a:solidFill>
            </a:rPr>
            <a:t>= (TDN + PN)</a:t>
          </a:r>
        </a:p>
      </dgm:t>
    </dgm:pt>
    <dgm:pt modelId="{F64A08C4-6937-40BD-9B26-98DE4149820A}" type="parTrans" cxnId="{AFE9CB78-24E0-439F-AB4F-7B33FAA5A5CA}">
      <dgm:prSet/>
      <dgm:spPr/>
      <dgm:t>
        <a:bodyPr/>
        <a:lstStyle/>
        <a:p>
          <a:endParaRPr lang="en-US"/>
        </a:p>
      </dgm:t>
    </dgm:pt>
    <dgm:pt modelId="{287A0BFC-1923-4DAD-88A7-49F8BEC590B9}" type="sibTrans" cxnId="{AFE9CB78-24E0-439F-AB4F-7B33FAA5A5CA}">
      <dgm:prSet/>
      <dgm:spPr/>
      <dgm:t>
        <a:bodyPr/>
        <a:lstStyle/>
        <a:p>
          <a:endParaRPr lang="en-US"/>
        </a:p>
      </dgm:t>
    </dgm:pt>
    <dgm:pt modelId="{7384427E-5F07-4F33-B788-273FC74E9D3C}">
      <dgm:prSet phldrT="[Text]" custT="1"/>
      <dgm:spPr/>
      <dgm:t>
        <a:bodyPr/>
        <a:lstStyle/>
        <a:p>
          <a:r>
            <a:rPr lang="en-US" sz="1050"/>
            <a:t>Total Dissolved N </a:t>
          </a:r>
          <a:r>
            <a:rPr lang="en-US" sz="1000"/>
            <a:t>Alkaline Persulfate Digestion (filtrate)</a:t>
          </a:r>
        </a:p>
      </dgm:t>
    </dgm:pt>
    <dgm:pt modelId="{6DBF9781-F883-4303-9C11-B16E58131002}" type="parTrans" cxnId="{9CB82545-A67A-4265-92B3-64CAA09B6157}">
      <dgm:prSet/>
      <dgm:spPr/>
      <dgm:t>
        <a:bodyPr/>
        <a:lstStyle/>
        <a:p>
          <a:endParaRPr lang="en-US"/>
        </a:p>
      </dgm:t>
    </dgm:pt>
    <dgm:pt modelId="{DC37D7E1-39C8-4570-A7BE-C85789C123AE}" type="sibTrans" cxnId="{9CB82545-A67A-4265-92B3-64CAA09B6157}">
      <dgm:prSet/>
      <dgm:spPr/>
      <dgm:t>
        <a:bodyPr/>
        <a:lstStyle/>
        <a:p>
          <a:endParaRPr lang="en-US"/>
        </a:p>
      </dgm:t>
    </dgm:pt>
    <dgm:pt modelId="{0C7F01F9-0D4C-4573-B384-363D0F242986}">
      <dgm:prSet phldrT="[Text]"/>
      <dgm:spPr>
        <a:solidFill>
          <a:srgbClr val="BAECB6"/>
        </a:solidFill>
      </dgm:spPr>
      <dgm:t>
        <a:bodyPr/>
        <a:lstStyle/>
        <a:p>
          <a:r>
            <a:rPr lang="en-US" baseline="0">
              <a:solidFill>
                <a:sysClr val="windowText" lastClr="000000"/>
              </a:solidFill>
            </a:rPr>
            <a:t>Dissolved Inorganic N</a:t>
          </a:r>
        </a:p>
        <a:p>
          <a:r>
            <a:rPr lang="en-US" baseline="0">
              <a:solidFill>
                <a:sysClr val="windowText" lastClr="000000"/>
              </a:solidFill>
            </a:rPr>
            <a:t>= (NO2 + NO3 + NH3)</a:t>
          </a:r>
        </a:p>
      </dgm:t>
    </dgm:pt>
    <dgm:pt modelId="{A7D34ECF-8AE6-4A8B-8027-0C3879C7F5FF}" type="parTrans" cxnId="{D9E67F29-0702-4FA2-86D9-4263AAB7ED78}">
      <dgm:prSet/>
      <dgm:spPr/>
      <dgm:t>
        <a:bodyPr/>
        <a:lstStyle/>
        <a:p>
          <a:endParaRPr lang="en-US"/>
        </a:p>
      </dgm:t>
    </dgm:pt>
    <dgm:pt modelId="{12138349-35A3-4DD2-B1AB-15BC09FC7C03}" type="sibTrans" cxnId="{D9E67F29-0702-4FA2-86D9-4263AAB7ED78}">
      <dgm:prSet/>
      <dgm:spPr/>
      <dgm:t>
        <a:bodyPr/>
        <a:lstStyle/>
        <a:p>
          <a:endParaRPr lang="en-US"/>
        </a:p>
      </dgm:t>
    </dgm:pt>
    <dgm:pt modelId="{EA5AC5BC-CC49-4B47-916D-9050CF9EA02D}">
      <dgm:prSet phldrT="[Text]"/>
      <dgm:spPr>
        <a:solidFill>
          <a:srgbClr val="BAECB6"/>
        </a:solidFill>
      </dgm:spPr>
      <dgm:t>
        <a:bodyPr/>
        <a:lstStyle/>
        <a:p>
          <a:r>
            <a:rPr lang="en-US" baseline="0">
              <a:solidFill>
                <a:sysClr val="windowText" lastClr="000000"/>
              </a:solidFill>
            </a:rPr>
            <a:t>Dissolved Organic N</a:t>
          </a:r>
        </a:p>
        <a:p>
          <a:r>
            <a:rPr lang="en-US" baseline="0">
              <a:solidFill>
                <a:sysClr val="windowText" lastClr="000000"/>
              </a:solidFill>
            </a:rPr>
            <a:t>= (TDN − DIN)</a:t>
          </a:r>
        </a:p>
      </dgm:t>
    </dgm:pt>
    <dgm:pt modelId="{27836CE0-1E6B-4D67-B3A6-DC6919848B78}" type="parTrans" cxnId="{89ACA00E-C9ED-48C2-8E8C-24AB05EE5BA0}">
      <dgm:prSet/>
      <dgm:spPr/>
      <dgm:t>
        <a:bodyPr/>
        <a:lstStyle/>
        <a:p>
          <a:endParaRPr lang="en-US"/>
        </a:p>
      </dgm:t>
    </dgm:pt>
    <dgm:pt modelId="{006EFED8-E189-470F-B14B-01620BFC3998}" type="sibTrans" cxnId="{89ACA00E-C9ED-48C2-8E8C-24AB05EE5BA0}">
      <dgm:prSet/>
      <dgm:spPr/>
      <dgm:t>
        <a:bodyPr/>
        <a:lstStyle/>
        <a:p>
          <a:endParaRPr lang="en-US"/>
        </a:p>
      </dgm:t>
    </dgm:pt>
    <dgm:pt modelId="{8968DCBC-E973-4F25-8383-F11972D0AA25}">
      <dgm:prSet phldrT="[Text]" custT="1"/>
      <dgm:spPr/>
      <dgm:t>
        <a:bodyPr/>
        <a:lstStyle/>
        <a:p>
          <a:r>
            <a:rPr lang="en-US" sz="1000"/>
            <a:t>Particulate N (PN) High Temp. Combustion</a:t>
          </a:r>
        </a:p>
      </dgm:t>
    </dgm:pt>
    <dgm:pt modelId="{A80C7ADD-C6A1-4D72-A4DC-CB0020E6C793}" type="parTrans" cxnId="{6FCB4668-5996-4C26-A4D0-FCD30BB3D62B}">
      <dgm:prSet/>
      <dgm:spPr/>
      <dgm:t>
        <a:bodyPr/>
        <a:lstStyle/>
        <a:p>
          <a:endParaRPr lang="en-US"/>
        </a:p>
      </dgm:t>
    </dgm:pt>
    <dgm:pt modelId="{8AD8F2BC-6B81-4668-91C2-756994ED3AC5}" type="sibTrans" cxnId="{6FCB4668-5996-4C26-A4D0-FCD30BB3D62B}">
      <dgm:prSet/>
      <dgm:spPr/>
      <dgm:t>
        <a:bodyPr/>
        <a:lstStyle/>
        <a:p>
          <a:endParaRPr lang="en-US"/>
        </a:p>
      </dgm:t>
    </dgm:pt>
    <dgm:pt modelId="{F3918AA7-BCAD-4C42-A159-141079C9B9BA}">
      <dgm:prSet/>
      <dgm:spPr/>
      <dgm:t>
        <a:bodyPr/>
        <a:lstStyle/>
        <a:p>
          <a:r>
            <a:rPr lang="en-US"/>
            <a:t>Nitrate + Nitrite  (NO23-N)  Colorimetric</a:t>
          </a:r>
        </a:p>
      </dgm:t>
    </dgm:pt>
    <dgm:pt modelId="{435F9DF6-28BF-4BF5-B015-308359EF261E}" type="parTrans" cxnId="{E241F0E3-C02A-47C9-B92F-CA9BB44B534F}">
      <dgm:prSet/>
      <dgm:spPr/>
      <dgm:t>
        <a:bodyPr/>
        <a:lstStyle/>
        <a:p>
          <a:endParaRPr lang="en-US"/>
        </a:p>
      </dgm:t>
    </dgm:pt>
    <dgm:pt modelId="{6402E2F9-4F5C-4C50-AC54-34CF97F0F9CF}" type="sibTrans" cxnId="{E241F0E3-C02A-47C9-B92F-CA9BB44B534F}">
      <dgm:prSet/>
      <dgm:spPr/>
      <dgm:t>
        <a:bodyPr/>
        <a:lstStyle/>
        <a:p>
          <a:endParaRPr lang="en-US"/>
        </a:p>
      </dgm:t>
    </dgm:pt>
    <dgm:pt modelId="{326642B4-A821-460D-8E26-5D8A2758A89B}">
      <dgm:prSet/>
      <dgm:spPr/>
      <dgm:t>
        <a:bodyPr/>
        <a:lstStyle/>
        <a:p>
          <a:r>
            <a:rPr lang="en-US"/>
            <a:t>Nitrite (NO2-N) Colorimetric</a:t>
          </a:r>
        </a:p>
      </dgm:t>
    </dgm:pt>
    <dgm:pt modelId="{94FB045B-107B-405C-AB90-38ADCBF9F616}" type="parTrans" cxnId="{0FF6DECC-68B4-409E-8513-C3269E9AA3E5}">
      <dgm:prSet/>
      <dgm:spPr/>
      <dgm:t>
        <a:bodyPr/>
        <a:lstStyle/>
        <a:p>
          <a:endParaRPr lang="en-US"/>
        </a:p>
      </dgm:t>
    </dgm:pt>
    <dgm:pt modelId="{B85D0DDC-516B-4C58-B41B-814CC90E0095}" type="sibTrans" cxnId="{0FF6DECC-68B4-409E-8513-C3269E9AA3E5}">
      <dgm:prSet/>
      <dgm:spPr/>
      <dgm:t>
        <a:bodyPr/>
        <a:lstStyle/>
        <a:p>
          <a:endParaRPr lang="en-US"/>
        </a:p>
      </dgm:t>
    </dgm:pt>
    <dgm:pt modelId="{73B33AA3-FE68-4E35-8649-09DB340490C5}">
      <dgm:prSet/>
      <dgm:spPr/>
      <dgm:t>
        <a:bodyPr/>
        <a:lstStyle/>
        <a:p>
          <a:r>
            <a:rPr lang="en-US"/>
            <a:t>Ammonia (NH3-N) Colorimetric</a:t>
          </a:r>
        </a:p>
      </dgm:t>
    </dgm:pt>
    <dgm:pt modelId="{EDE2FDB7-6AC5-4285-B081-09395BC6EACF}" type="parTrans" cxnId="{B4F5B5E9-96B5-4879-AED8-F04BE459B175}">
      <dgm:prSet/>
      <dgm:spPr/>
      <dgm:t>
        <a:bodyPr/>
        <a:lstStyle/>
        <a:p>
          <a:endParaRPr lang="en-US"/>
        </a:p>
      </dgm:t>
    </dgm:pt>
    <dgm:pt modelId="{C8AA3132-6EA6-4878-BE6F-691514FD83B9}" type="sibTrans" cxnId="{B4F5B5E9-96B5-4879-AED8-F04BE459B175}">
      <dgm:prSet/>
      <dgm:spPr/>
      <dgm:t>
        <a:bodyPr/>
        <a:lstStyle/>
        <a:p>
          <a:endParaRPr lang="en-US"/>
        </a:p>
      </dgm:t>
    </dgm:pt>
    <dgm:pt modelId="{F8CBA7F2-E3FC-483B-B513-1529939914BA}" type="pres">
      <dgm:prSet presAssocID="{6E6A0478-D1C8-4D4C-B160-ADFAE9F87694}" presName="hierChild1" presStyleCnt="0">
        <dgm:presLayoutVars>
          <dgm:orgChart val="1"/>
          <dgm:chPref val="1"/>
          <dgm:dir/>
          <dgm:animOne val="branch"/>
          <dgm:animLvl val="lvl"/>
          <dgm:resizeHandles/>
        </dgm:presLayoutVars>
      </dgm:prSet>
      <dgm:spPr/>
      <dgm:t>
        <a:bodyPr/>
        <a:lstStyle/>
        <a:p>
          <a:endParaRPr lang="en-US"/>
        </a:p>
      </dgm:t>
    </dgm:pt>
    <dgm:pt modelId="{D0CBE523-87D8-438C-898F-0655C6BBFAA7}" type="pres">
      <dgm:prSet presAssocID="{44469A00-B892-4234-B2A6-1EC1BDFE7279}" presName="hierRoot1" presStyleCnt="0">
        <dgm:presLayoutVars>
          <dgm:hierBranch val="init"/>
        </dgm:presLayoutVars>
      </dgm:prSet>
      <dgm:spPr/>
      <dgm:t>
        <a:bodyPr/>
        <a:lstStyle/>
        <a:p>
          <a:endParaRPr lang="en-US"/>
        </a:p>
      </dgm:t>
    </dgm:pt>
    <dgm:pt modelId="{66769764-040B-4680-80A6-EC6F0B59A9F2}" type="pres">
      <dgm:prSet presAssocID="{44469A00-B892-4234-B2A6-1EC1BDFE7279}" presName="rootComposite1" presStyleCnt="0"/>
      <dgm:spPr/>
      <dgm:t>
        <a:bodyPr/>
        <a:lstStyle/>
        <a:p>
          <a:endParaRPr lang="en-US"/>
        </a:p>
      </dgm:t>
    </dgm:pt>
    <dgm:pt modelId="{D06F3404-11D7-4DAB-93BB-D917EE561519}" type="pres">
      <dgm:prSet presAssocID="{44469A00-B892-4234-B2A6-1EC1BDFE7279}" presName="rootText1" presStyleLbl="node0" presStyleIdx="0" presStyleCnt="1" custScaleX="177760" custScaleY="214580" custLinFactNeighborX="-19557" custLinFactNeighborY="-6771">
        <dgm:presLayoutVars>
          <dgm:chPref val="3"/>
        </dgm:presLayoutVars>
      </dgm:prSet>
      <dgm:spPr/>
      <dgm:t>
        <a:bodyPr/>
        <a:lstStyle/>
        <a:p>
          <a:endParaRPr lang="en-US"/>
        </a:p>
      </dgm:t>
    </dgm:pt>
    <dgm:pt modelId="{8B9F470C-6AE0-4E94-AC11-27547F6BF04C}" type="pres">
      <dgm:prSet presAssocID="{44469A00-B892-4234-B2A6-1EC1BDFE7279}" presName="rootConnector1" presStyleLbl="node1" presStyleIdx="0" presStyleCnt="0"/>
      <dgm:spPr/>
      <dgm:t>
        <a:bodyPr/>
        <a:lstStyle/>
        <a:p>
          <a:endParaRPr lang="en-US"/>
        </a:p>
      </dgm:t>
    </dgm:pt>
    <dgm:pt modelId="{1D9F972C-69E4-4A13-921A-ED95AA5B391C}" type="pres">
      <dgm:prSet presAssocID="{44469A00-B892-4234-B2A6-1EC1BDFE7279}" presName="hierChild2" presStyleCnt="0"/>
      <dgm:spPr/>
      <dgm:t>
        <a:bodyPr/>
        <a:lstStyle/>
        <a:p>
          <a:endParaRPr lang="en-US"/>
        </a:p>
      </dgm:t>
    </dgm:pt>
    <dgm:pt modelId="{15588E2A-786C-4118-867E-F9FC079D1D16}" type="pres">
      <dgm:prSet presAssocID="{6DBF9781-F883-4303-9C11-B16E58131002}" presName="Name37" presStyleLbl="parChTrans1D2" presStyleIdx="0" presStyleCnt="2"/>
      <dgm:spPr/>
      <dgm:t>
        <a:bodyPr/>
        <a:lstStyle/>
        <a:p>
          <a:endParaRPr lang="en-US"/>
        </a:p>
      </dgm:t>
    </dgm:pt>
    <dgm:pt modelId="{768356FF-DA54-4E21-9B21-679A275367EB}" type="pres">
      <dgm:prSet presAssocID="{7384427E-5F07-4F33-B788-273FC74E9D3C}" presName="hierRoot2" presStyleCnt="0">
        <dgm:presLayoutVars>
          <dgm:hierBranch val="init"/>
        </dgm:presLayoutVars>
      </dgm:prSet>
      <dgm:spPr/>
      <dgm:t>
        <a:bodyPr/>
        <a:lstStyle/>
        <a:p>
          <a:endParaRPr lang="en-US"/>
        </a:p>
      </dgm:t>
    </dgm:pt>
    <dgm:pt modelId="{1C87B9C7-56DC-46CF-BD36-016F4322759B}" type="pres">
      <dgm:prSet presAssocID="{7384427E-5F07-4F33-B788-273FC74E9D3C}" presName="rootComposite" presStyleCnt="0"/>
      <dgm:spPr/>
      <dgm:t>
        <a:bodyPr/>
        <a:lstStyle/>
        <a:p>
          <a:endParaRPr lang="en-US"/>
        </a:p>
      </dgm:t>
    </dgm:pt>
    <dgm:pt modelId="{102DC22E-B12F-47AC-96F6-0684CA9A1140}" type="pres">
      <dgm:prSet presAssocID="{7384427E-5F07-4F33-B788-273FC74E9D3C}" presName="rootText" presStyleLbl="node2" presStyleIdx="0" presStyleCnt="2" custScaleX="207703" custScaleY="166550" custLinFactNeighborX="-34406" custLinFactNeighborY="27582">
        <dgm:presLayoutVars>
          <dgm:chPref val="3"/>
        </dgm:presLayoutVars>
      </dgm:prSet>
      <dgm:spPr/>
      <dgm:t>
        <a:bodyPr/>
        <a:lstStyle/>
        <a:p>
          <a:endParaRPr lang="en-US"/>
        </a:p>
      </dgm:t>
    </dgm:pt>
    <dgm:pt modelId="{3E866B77-76D2-46C9-B9B2-9C1FD8CB84CB}" type="pres">
      <dgm:prSet presAssocID="{7384427E-5F07-4F33-B788-273FC74E9D3C}" presName="rootConnector" presStyleLbl="node2" presStyleIdx="0" presStyleCnt="2"/>
      <dgm:spPr/>
      <dgm:t>
        <a:bodyPr/>
        <a:lstStyle/>
        <a:p>
          <a:endParaRPr lang="en-US"/>
        </a:p>
      </dgm:t>
    </dgm:pt>
    <dgm:pt modelId="{57933A3F-49E8-4ABF-85C7-33617A2BF15C}" type="pres">
      <dgm:prSet presAssocID="{7384427E-5F07-4F33-B788-273FC74E9D3C}" presName="hierChild4" presStyleCnt="0"/>
      <dgm:spPr/>
      <dgm:t>
        <a:bodyPr/>
        <a:lstStyle/>
        <a:p>
          <a:endParaRPr lang="en-US"/>
        </a:p>
      </dgm:t>
    </dgm:pt>
    <dgm:pt modelId="{7974FE2F-448C-4648-956F-5FE75A938273}" type="pres">
      <dgm:prSet presAssocID="{A7D34ECF-8AE6-4A8B-8027-0C3879C7F5FF}" presName="Name37" presStyleLbl="parChTrans1D3" presStyleIdx="0" presStyleCnt="2"/>
      <dgm:spPr/>
      <dgm:t>
        <a:bodyPr/>
        <a:lstStyle/>
        <a:p>
          <a:endParaRPr lang="en-US"/>
        </a:p>
      </dgm:t>
    </dgm:pt>
    <dgm:pt modelId="{ABFBA707-201B-4719-A0EA-9F0B6CF90FD9}" type="pres">
      <dgm:prSet presAssocID="{0C7F01F9-0D4C-4573-B384-363D0F242986}" presName="hierRoot2" presStyleCnt="0">
        <dgm:presLayoutVars>
          <dgm:hierBranch val="init"/>
        </dgm:presLayoutVars>
      </dgm:prSet>
      <dgm:spPr/>
      <dgm:t>
        <a:bodyPr/>
        <a:lstStyle/>
        <a:p>
          <a:endParaRPr lang="en-US"/>
        </a:p>
      </dgm:t>
    </dgm:pt>
    <dgm:pt modelId="{41D7E2BD-E5F8-45CC-A045-C10C756B8FE4}" type="pres">
      <dgm:prSet presAssocID="{0C7F01F9-0D4C-4573-B384-363D0F242986}" presName="rootComposite" presStyleCnt="0"/>
      <dgm:spPr/>
      <dgm:t>
        <a:bodyPr/>
        <a:lstStyle/>
        <a:p>
          <a:endParaRPr lang="en-US"/>
        </a:p>
      </dgm:t>
    </dgm:pt>
    <dgm:pt modelId="{E09815CE-BC21-476B-B300-F573A8CB97C8}" type="pres">
      <dgm:prSet presAssocID="{0C7F01F9-0D4C-4573-B384-363D0F242986}" presName="rootText" presStyleLbl="node3" presStyleIdx="0" presStyleCnt="2" custScaleX="187221" custScaleY="181613" custLinFactNeighborX="14737" custLinFactNeighborY="79646">
        <dgm:presLayoutVars>
          <dgm:chPref val="3"/>
        </dgm:presLayoutVars>
      </dgm:prSet>
      <dgm:spPr/>
      <dgm:t>
        <a:bodyPr/>
        <a:lstStyle/>
        <a:p>
          <a:endParaRPr lang="en-US"/>
        </a:p>
      </dgm:t>
    </dgm:pt>
    <dgm:pt modelId="{69FDC59E-52DE-4EC6-9842-74A6D2ED05D3}" type="pres">
      <dgm:prSet presAssocID="{0C7F01F9-0D4C-4573-B384-363D0F242986}" presName="rootConnector" presStyleLbl="node3" presStyleIdx="0" presStyleCnt="2"/>
      <dgm:spPr/>
      <dgm:t>
        <a:bodyPr/>
        <a:lstStyle/>
        <a:p>
          <a:endParaRPr lang="en-US"/>
        </a:p>
      </dgm:t>
    </dgm:pt>
    <dgm:pt modelId="{A3AD197B-7516-4BF7-9C72-12BC2AD8A3E8}" type="pres">
      <dgm:prSet presAssocID="{0C7F01F9-0D4C-4573-B384-363D0F242986}" presName="hierChild4" presStyleCnt="0"/>
      <dgm:spPr/>
      <dgm:t>
        <a:bodyPr/>
        <a:lstStyle/>
        <a:p>
          <a:endParaRPr lang="en-US"/>
        </a:p>
      </dgm:t>
    </dgm:pt>
    <dgm:pt modelId="{1F1B0D84-D0CE-497A-89FF-25EE7DF54687}" type="pres">
      <dgm:prSet presAssocID="{435F9DF6-28BF-4BF5-B015-308359EF261E}" presName="Name37" presStyleLbl="parChTrans1D4" presStyleIdx="0" presStyleCnt="3"/>
      <dgm:spPr/>
      <dgm:t>
        <a:bodyPr/>
        <a:lstStyle/>
        <a:p>
          <a:endParaRPr lang="en-US"/>
        </a:p>
      </dgm:t>
    </dgm:pt>
    <dgm:pt modelId="{8A089179-D988-488B-B035-F3D88EFDE433}" type="pres">
      <dgm:prSet presAssocID="{F3918AA7-BCAD-4C42-A159-141079C9B9BA}" presName="hierRoot2" presStyleCnt="0">
        <dgm:presLayoutVars>
          <dgm:hierBranch val="init"/>
        </dgm:presLayoutVars>
      </dgm:prSet>
      <dgm:spPr/>
      <dgm:t>
        <a:bodyPr/>
        <a:lstStyle/>
        <a:p>
          <a:endParaRPr lang="en-US"/>
        </a:p>
      </dgm:t>
    </dgm:pt>
    <dgm:pt modelId="{BB72423B-C22E-4309-9E1C-6D398DC5F893}" type="pres">
      <dgm:prSet presAssocID="{F3918AA7-BCAD-4C42-A159-141079C9B9BA}" presName="rootComposite" presStyleCnt="0"/>
      <dgm:spPr/>
      <dgm:t>
        <a:bodyPr/>
        <a:lstStyle/>
        <a:p>
          <a:endParaRPr lang="en-US"/>
        </a:p>
      </dgm:t>
    </dgm:pt>
    <dgm:pt modelId="{BADEAB23-57F3-4A2D-AFD7-AD08A62EBD26}" type="pres">
      <dgm:prSet presAssocID="{F3918AA7-BCAD-4C42-A159-141079C9B9BA}" presName="rootText" presStyleLbl="node4" presStyleIdx="0" presStyleCnt="3" custScaleX="145250" custScaleY="141567" custLinFactNeighborX="25580" custLinFactNeighborY="81211">
        <dgm:presLayoutVars>
          <dgm:chPref val="3"/>
        </dgm:presLayoutVars>
      </dgm:prSet>
      <dgm:spPr/>
      <dgm:t>
        <a:bodyPr/>
        <a:lstStyle/>
        <a:p>
          <a:endParaRPr lang="en-US"/>
        </a:p>
      </dgm:t>
    </dgm:pt>
    <dgm:pt modelId="{06FD7D96-CDB1-454B-BE0E-93F966112CF4}" type="pres">
      <dgm:prSet presAssocID="{F3918AA7-BCAD-4C42-A159-141079C9B9BA}" presName="rootConnector" presStyleLbl="node4" presStyleIdx="0" presStyleCnt="3"/>
      <dgm:spPr/>
      <dgm:t>
        <a:bodyPr/>
        <a:lstStyle/>
        <a:p>
          <a:endParaRPr lang="en-US"/>
        </a:p>
      </dgm:t>
    </dgm:pt>
    <dgm:pt modelId="{23627863-F72A-459D-B1C5-998934618FEF}" type="pres">
      <dgm:prSet presAssocID="{F3918AA7-BCAD-4C42-A159-141079C9B9BA}" presName="hierChild4" presStyleCnt="0"/>
      <dgm:spPr/>
      <dgm:t>
        <a:bodyPr/>
        <a:lstStyle/>
        <a:p>
          <a:endParaRPr lang="en-US"/>
        </a:p>
      </dgm:t>
    </dgm:pt>
    <dgm:pt modelId="{A9EC54DD-510C-4502-9083-E190E7A71D86}" type="pres">
      <dgm:prSet presAssocID="{F3918AA7-BCAD-4C42-A159-141079C9B9BA}" presName="hierChild5" presStyleCnt="0"/>
      <dgm:spPr/>
      <dgm:t>
        <a:bodyPr/>
        <a:lstStyle/>
        <a:p>
          <a:endParaRPr lang="en-US"/>
        </a:p>
      </dgm:t>
    </dgm:pt>
    <dgm:pt modelId="{6485BE08-145F-44E6-94FA-05F4A9218E78}" type="pres">
      <dgm:prSet presAssocID="{94FB045B-107B-405C-AB90-38ADCBF9F616}" presName="Name37" presStyleLbl="parChTrans1D4" presStyleIdx="1" presStyleCnt="3"/>
      <dgm:spPr/>
      <dgm:t>
        <a:bodyPr/>
        <a:lstStyle/>
        <a:p>
          <a:endParaRPr lang="en-US"/>
        </a:p>
      </dgm:t>
    </dgm:pt>
    <dgm:pt modelId="{F98ED2A5-96D1-4E93-B19C-B319FE38DD8A}" type="pres">
      <dgm:prSet presAssocID="{326642B4-A821-460D-8E26-5D8A2758A89B}" presName="hierRoot2" presStyleCnt="0">
        <dgm:presLayoutVars>
          <dgm:hierBranch val="init"/>
        </dgm:presLayoutVars>
      </dgm:prSet>
      <dgm:spPr/>
      <dgm:t>
        <a:bodyPr/>
        <a:lstStyle/>
        <a:p>
          <a:endParaRPr lang="en-US"/>
        </a:p>
      </dgm:t>
    </dgm:pt>
    <dgm:pt modelId="{156F8EB1-E7F5-429D-A6ED-30D0A989016D}" type="pres">
      <dgm:prSet presAssocID="{326642B4-A821-460D-8E26-5D8A2758A89B}" presName="rootComposite" presStyleCnt="0"/>
      <dgm:spPr/>
      <dgm:t>
        <a:bodyPr/>
        <a:lstStyle/>
        <a:p>
          <a:endParaRPr lang="en-US"/>
        </a:p>
      </dgm:t>
    </dgm:pt>
    <dgm:pt modelId="{255ACE1E-57F1-4F5E-8A9F-DFC449901322}" type="pres">
      <dgm:prSet presAssocID="{326642B4-A821-460D-8E26-5D8A2758A89B}" presName="rootText" presStyleLbl="node4" presStyleIdx="1" presStyleCnt="3" custScaleX="143968" custScaleY="110463" custLinFactNeighborX="28434" custLinFactNeighborY="58912">
        <dgm:presLayoutVars>
          <dgm:chPref val="3"/>
        </dgm:presLayoutVars>
      </dgm:prSet>
      <dgm:spPr/>
      <dgm:t>
        <a:bodyPr/>
        <a:lstStyle/>
        <a:p>
          <a:endParaRPr lang="en-US"/>
        </a:p>
      </dgm:t>
    </dgm:pt>
    <dgm:pt modelId="{62DD3C35-4E1C-41CF-8CD5-D424C0CA3CCE}" type="pres">
      <dgm:prSet presAssocID="{326642B4-A821-460D-8E26-5D8A2758A89B}" presName="rootConnector" presStyleLbl="node4" presStyleIdx="1" presStyleCnt="3"/>
      <dgm:spPr/>
      <dgm:t>
        <a:bodyPr/>
        <a:lstStyle/>
        <a:p>
          <a:endParaRPr lang="en-US"/>
        </a:p>
      </dgm:t>
    </dgm:pt>
    <dgm:pt modelId="{680C46E6-3DCF-4B7D-BC4C-5EBBD0E640FD}" type="pres">
      <dgm:prSet presAssocID="{326642B4-A821-460D-8E26-5D8A2758A89B}" presName="hierChild4" presStyleCnt="0"/>
      <dgm:spPr/>
      <dgm:t>
        <a:bodyPr/>
        <a:lstStyle/>
        <a:p>
          <a:endParaRPr lang="en-US"/>
        </a:p>
      </dgm:t>
    </dgm:pt>
    <dgm:pt modelId="{6196B985-FB17-4E98-8AEE-33CAD1EEE545}" type="pres">
      <dgm:prSet presAssocID="{326642B4-A821-460D-8E26-5D8A2758A89B}" presName="hierChild5" presStyleCnt="0"/>
      <dgm:spPr/>
      <dgm:t>
        <a:bodyPr/>
        <a:lstStyle/>
        <a:p>
          <a:endParaRPr lang="en-US"/>
        </a:p>
      </dgm:t>
    </dgm:pt>
    <dgm:pt modelId="{1F670E61-6C87-48FE-A50E-F39C40701C1B}" type="pres">
      <dgm:prSet presAssocID="{EDE2FDB7-6AC5-4285-B081-09395BC6EACF}" presName="Name37" presStyleLbl="parChTrans1D4" presStyleIdx="2" presStyleCnt="3"/>
      <dgm:spPr/>
      <dgm:t>
        <a:bodyPr/>
        <a:lstStyle/>
        <a:p>
          <a:endParaRPr lang="en-US"/>
        </a:p>
      </dgm:t>
    </dgm:pt>
    <dgm:pt modelId="{ED05B35A-66AA-4D30-9125-B29C61CC7C67}" type="pres">
      <dgm:prSet presAssocID="{73B33AA3-FE68-4E35-8649-09DB340490C5}" presName="hierRoot2" presStyleCnt="0">
        <dgm:presLayoutVars>
          <dgm:hierBranch val="init"/>
        </dgm:presLayoutVars>
      </dgm:prSet>
      <dgm:spPr/>
      <dgm:t>
        <a:bodyPr/>
        <a:lstStyle/>
        <a:p>
          <a:endParaRPr lang="en-US"/>
        </a:p>
      </dgm:t>
    </dgm:pt>
    <dgm:pt modelId="{6F6C42EE-9C73-424E-BEEF-16E82CE1286D}" type="pres">
      <dgm:prSet presAssocID="{73B33AA3-FE68-4E35-8649-09DB340490C5}" presName="rootComposite" presStyleCnt="0"/>
      <dgm:spPr/>
      <dgm:t>
        <a:bodyPr/>
        <a:lstStyle/>
        <a:p>
          <a:endParaRPr lang="en-US"/>
        </a:p>
      </dgm:t>
    </dgm:pt>
    <dgm:pt modelId="{C61DD292-3EDE-47E8-998F-6AA158BAE2CF}" type="pres">
      <dgm:prSet presAssocID="{73B33AA3-FE68-4E35-8649-09DB340490C5}" presName="rootText" presStyleLbl="node4" presStyleIdx="2" presStyleCnt="3" custScaleX="158816" custScaleY="141361" custLinFactNeighborX="26641" custLinFactNeighborY="28019">
        <dgm:presLayoutVars>
          <dgm:chPref val="3"/>
        </dgm:presLayoutVars>
      </dgm:prSet>
      <dgm:spPr/>
      <dgm:t>
        <a:bodyPr/>
        <a:lstStyle/>
        <a:p>
          <a:endParaRPr lang="en-US"/>
        </a:p>
      </dgm:t>
    </dgm:pt>
    <dgm:pt modelId="{EAAE6BC7-C24A-49D4-AC13-A2FC5DF7E35C}" type="pres">
      <dgm:prSet presAssocID="{73B33AA3-FE68-4E35-8649-09DB340490C5}" presName="rootConnector" presStyleLbl="node4" presStyleIdx="2" presStyleCnt="3"/>
      <dgm:spPr/>
      <dgm:t>
        <a:bodyPr/>
        <a:lstStyle/>
        <a:p>
          <a:endParaRPr lang="en-US"/>
        </a:p>
      </dgm:t>
    </dgm:pt>
    <dgm:pt modelId="{15A0C4A2-AB9C-4FEB-93E9-423CDEC2285A}" type="pres">
      <dgm:prSet presAssocID="{73B33AA3-FE68-4E35-8649-09DB340490C5}" presName="hierChild4" presStyleCnt="0"/>
      <dgm:spPr/>
      <dgm:t>
        <a:bodyPr/>
        <a:lstStyle/>
        <a:p>
          <a:endParaRPr lang="en-US"/>
        </a:p>
      </dgm:t>
    </dgm:pt>
    <dgm:pt modelId="{61BF0642-CF31-4C43-BE60-6B0F6E546871}" type="pres">
      <dgm:prSet presAssocID="{73B33AA3-FE68-4E35-8649-09DB340490C5}" presName="hierChild5" presStyleCnt="0"/>
      <dgm:spPr/>
      <dgm:t>
        <a:bodyPr/>
        <a:lstStyle/>
        <a:p>
          <a:endParaRPr lang="en-US"/>
        </a:p>
      </dgm:t>
    </dgm:pt>
    <dgm:pt modelId="{3A3DC3EA-93DF-4D5F-A294-775337740389}" type="pres">
      <dgm:prSet presAssocID="{0C7F01F9-0D4C-4573-B384-363D0F242986}" presName="hierChild5" presStyleCnt="0"/>
      <dgm:spPr/>
      <dgm:t>
        <a:bodyPr/>
        <a:lstStyle/>
        <a:p>
          <a:endParaRPr lang="en-US"/>
        </a:p>
      </dgm:t>
    </dgm:pt>
    <dgm:pt modelId="{F0A01F4D-82FA-4E7D-8497-D185829E04E1}" type="pres">
      <dgm:prSet presAssocID="{27836CE0-1E6B-4D67-B3A6-DC6919848B78}" presName="Name37" presStyleLbl="parChTrans1D3" presStyleIdx="1" presStyleCnt="2"/>
      <dgm:spPr/>
      <dgm:t>
        <a:bodyPr/>
        <a:lstStyle/>
        <a:p>
          <a:endParaRPr lang="en-US"/>
        </a:p>
      </dgm:t>
    </dgm:pt>
    <dgm:pt modelId="{23C1BDA7-AF9A-4B96-A871-5B2B1C8DF4ED}" type="pres">
      <dgm:prSet presAssocID="{EA5AC5BC-CC49-4B47-916D-9050CF9EA02D}" presName="hierRoot2" presStyleCnt="0">
        <dgm:presLayoutVars>
          <dgm:hierBranch val="init"/>
        </dgm:presLayoutVars>
      </dgm:prSet>
      <dgm:spPr/>
      <dgm:t>
        <a:bodyPr/>
        <a:lstStyle/>
        <a:p>
          <a:endParaRPr lang="en-US"/>
        </a:p>
      </dgm:t>
    </dgm:pt>
    <dgm:pt modelId="{F746D794-A631-4073-B6D2-927B03D4C18E}" type="pres">
      <dgm:prSet presAssocID="{EA5AC5BC-CC49-4B47-916D-9050CF9EA02D}" presName="rootComposite" presStyleCnt="0"/>
      <dgm:spPr/>
      <dgm:t>
        <a:bodyPr/>
        <a:lstStyle/>
        <a:p>
          <a:endParaRPr lang="en-US"/>
        </a:p>
      </dgm:t>
    </dgm:pt>
    <dgm:pt modelId="{DEA6CE4B-B08E-45B7-AF89-1DF33CBFBC65}" type="pres">
      <dgm:prSet presAssocID="{EA5AC5BC-CC49-4B47-916D-9050CF9EA02D}" presName="rootText" presStyleLbl="node3" presStyleIdx="1" presStyleCnt="2" custScaleX="191401" custScaleY="183364" custLinFactNeighborX="34781" custLinFactNeighborY="80377">
        <dgm:presLayoutVars>
          <dgm:chPref val="3"/>
        </dgm:presLayoutVars>
      </dgm:prSet>
      <dgm:spPr/>
      <dgm:t>
        <a:bodyPr/>
        <a:lstStyle/>
        <a:p>
          <a:endParaRPr lang="en-US"/>
        </a:p>
      </dgm:t>
    </dgm:pt>
    <dgm:pt modelId="{E0EC6B4D-2702-4BA3-A65E-BDE3D07EBDDF}" type="pres">
      <dgm:prSet presAssocID="{EA5AC5BC-CC49-4B47-916D-9050CF9EA02D}" presName="rootConnector" presStyleLbl="node3" presStyleIdx="1" presStyleCnt="2"/>
      <dgm:spPr/>
      <dgm:t>
        <a:bodyPr/>
        <a:lstStyle/>
        <a:p>
          <a:endParaRPr lang="en-US"/>
        </a:p>
      </dgm:t>
    </dgm:pt>
    <dgm:pt modelId="{95CBCB53-D88A-42AA-BBD4-1A6D5842041F}" type="pres">
      <dgm:prSet presAssocID="{EA5AC5BC-CC49-4B47-916D-9050CF9EA02D}" presName="hierChild4" presStyleCnt="0"/>
      <dgm:spPr/>
      <dgm:t>
        <a:bodyPr/>
        <a:lstStyle/>
        <a:p>
          <a:endParaRPr lang="en-US"/>
        </a:p>
      </dgm:t>
    </dgm:pt>
    <dgm:pt modelId="{E3BEF397-6E26-49F8-8474-0730B5E66E5E}" type="pres">
      <dgm:prSet presAssocID="{EA5AC5BC-CC49-4B47-916D-9050CF9EA02D}" presName="hierChild5" presStyleCnt="0"/>
      <dgm:spPr/>
      <dgm:t>
        <a:bodyPr/>
        <a:lstStyle/>
        <a:p>
          <a:endParaRPr lang="en-US"/>
        </a:p>
      </dgm:t>
    </dgm:pt>
    <dgm:pt modelId="{C357211F-DA1C-4A00-BD50-9581BD03D00A}" type="pres">
      <dgm:prSet presAssocID="{7384427E-5F07-4F33-B788-273FC74E9D3C}" presName="hierChild5" presStyleCnt="0"/>
      <dgm:spPr/>
      <dgm:t>
        <a:bodyPr/>
        <a:lstStyle/>
        <a:p>
          <a:endParaRPr lang="en-US"/>
        </a:p>
      </dgm:t>
    </dgm:pt>
    <dgm:pt modelId="{EBF25269-5893-4027-BE58-DD56E9D22BEA}" type="pres">
      <dgm:prSet presAssocID="{A80C7ADD-C6A1-4D72-A4DC-CB0020E6C793}" presName="Name37" presStyleLbl="parChTrans1D2" presStyleIdx="1" presStyleCnt="2"/>
      <dgm:spPr/>
      <dgm:t>
        <a:bodyPr/>
        <a:lstStyle/>
        <a:p>
          <a:endParaRPr lang="en-US"/>
        </a:p>
      </dgm:t>
    </dgm:pt>
    <dgm:pt modelId="{46D6F3D4-12B4-41E4-A87A-0EEE51BCE933}" type="pres">
      <dgm:prSet presAssocID="{8968DCBC-E973-4F25-8383-F11972D0AA25}" presName="hierRoot2" presStyleCnt="0">
        <dgm:presLayoutVars>
          <dgm:hierBranch val="init"/>
        </dgm:presLayoutVars>
      </dgm:prSet>
      <dgm:spPr/>
      <dgm:t>
        <a:bodyPr/>
        <a:lstStyle/>
        <a:p>
          <a:endParaRPr lang="en-US"/>
        </a:p>
      </dgm:t>
    </dgm:pt>
    <dgm:pt modelId="{3E174467-5804-4BFC-8C7C-D2AA704D38D6}" type="pres">
      <dgm:prSet presAssocID="{8968DCBC-E973-4F25-8383-F11972D0AA25}" presName="rootComposite" presStyleCnt="0"/>
      <dgm:spPr/>
      <dgm:t>
        <a:bodyPr/>
        <a:lstStyle/>
        <a:p>
          <a:endParaRPr lang="en-US"/>
        </a:p>
      </dgm:t>
    </dgm:pt>
    <dgm:pt modelId="{69AEF736-A910-4CFA-A735-3CC74199000E}" type="pres">
      <dgm:prSet presAssocID="{8968DCBC-E973-4F25-8383-F11972D0AA25}" presName="rootText" presStyleLbl="node2" presStyleIdx="1" presStyleCnt="2" custScaleX="159655" custScaleY="169975" custLinFactNeighborX="-24092" custLinFactNeighborY="27582">
        <dgm:presLayoutVars>
          <dgm:chPref val="3"/>
        </dgm:presLayoutVars>
      </dgm:prSet>
      <dgm:spPr/>
      <dgm:t>
        <a:bodyPr/>
        <a:lstStyle/>
        <a:p>
          <a:endParaRPr lang="en-US"/>
        </a:p>
      </dgm:t>
    </dgm:pt>
    <dgm:pt modelId="{12DF355C-4BD0-48FE-BCA4-C156FBD3DE2B}" type="pres">
      <dgm:prSet presAssocID="{8968DCBC-E973-4F25-8383-F11972D0AA25}" presName="rootConnector" presStyleLbl="node2" presStyleIdx="1" presStyleCnt="2"/>
      <dgm:spPr/>
      <dgm:t>
        <a:bodyPr/>
        <a:lstStyle/>
        <a:p>
          <a:endParaRPr lang="en-US"/>
        </a:p>
      </dgm:t>
    </dgm:pt>
    <dgm:pt modelId="{28CCD8D2-6B5E-4073-9ED0-38B45A45CFD7}" type="pres">
      <dgm:prSet presAssocID="{8968DCBC-E973-4F25-8383-F11972D0AA25}" presName="hierChild4" presStyleCnt="0"/>
      <dgm:spPr/>
      <dgm:t>
        <a:bodyPr/>
        <a:lstStyle/>
        <a:p>
          <a:endParaRPr lang="en-US"/>
        </a:p>
      </dgm:t>
    </dgm:pt>
    <dgm:pt modelId="{E5DE8728-88BC-4FDB-97EB-6A841850D10F}" type="pres">
      <dgm:prSet presAssocID="{8968DCBC-E973-4F25-8383-F11972D0AA25}" presName="hierChild5" presStyleCnt="0"/>
      <dgm:spPr/>
      <dgm:t>
        <a:bodyPr/>
        <a:lstStyle/>
        <a:p>
          <a:endParaRPr lang="en-US"/>
        </a:p>
      </dgm:t>
    </dgm:pt>
    <dgm:pt modelId="{35536090-9680-4F50-BD07-74F09CBF8D0B}" type="pres">
      <dgm:prSet presAssocID="{44469A00-B892-4234-B2A6-1EC1BDFE7279}" presName="hierChild3" presStyleCnt="0"/>
      <dgm:spPr/>
      <dgm:t>
        <a:bodyPr/>
        <a:lstStyle/>
        <a:p>
          <a:endParaRPr lang="en-US"/>
        </a:p>
      </dgm:t>
    </dgm:pt>
  </dgm:ptLst>
  <dgm:cxnLst>
    <dgm:cxn modelId="{AFE9CB78-24E0-439F-AB4F-7B33FAA5A5CA}" srcId="{6E6A0478-D1C8-4D4C-B160-ADFAE9F87694}" destId="{44469A00-B892-4234-B2A6-1EC1BDFE7279}" srcOrd="0" destOrd="0" parTransId="{F64A08C4-6937-40BD-9B26-98DE4149820A}" sibTransId="{287A0BFC-1923-4DAD-88A7-49F8BEC590B9}"/>
    <dgm:cxn modelId="{CB5641EE-EC21-47E2-8091-71CC1257F04E}" type="presOf" srcId="{73B33AA3-FE68-4E35-8649-09DB340490C5}" destId="{C61DD292-3EDE-47E8-998F-6AA158BAE2CF}" srcOrd="0" destOrd="0" presId="urn:microsoft.com/office/officeart/2005/8/layout/orgChart1"/>
    <dgm:cxn modelId="{D97B1B38-301B-4471-AE2B-64E055384BD4}" type="presOf" srcId="{326642B4-A821-460D-8E26-5D8A2758A89B}" destId="{255ACE1E-57F1-4F5E-8A9F-DFC449901322}" srcOrd="0" destOrd="0" presId="urn:microsoft.com/office/officeart/2005/8/layout/orgChart1"/>
    <dgm:cxn modelId="{A890819B-DE2F-4433-916B-F18D99B2D69E}" type="presOf" srcId="{7384427E-5F07-4F33-B788-273FC74E9D3C}" destId="{3E866B77-76D2-46C9-B9B2-9C1FD8CB84CB}" srcOrd="1" destOrd="0" presId="urn:microsoft.com/office/officeart/2005/8/layout/orgChart1"/>
    <dgm:cxn modelId="{8892262A-04CB-41A7-8A5F-5CBCB794E67A}" type="presOf" srcId="{8968DCBC-E973-4F25-8383-F11972D0AA25}" destId="{12DF355C-4BD0-48FE-BCA4-C156FBD3DE2B}" srcOrd="1" destOrd="0" presId="urn:microsoft.com/office/officeart/2005/8/layout/orgChart1"/>
    <dgm:cxn modelId="{D9E67F29-0702-4FA2-86D9-4263AAB7ED78}" srcId="{7384427E-5F07-4F33-B788-273FC74E9D3C}" destId="{0C7F01F9-0D4C-4573-B384-363D0F242986}" srcOrd="0" destOrd="0" parTransId="{A7D34ECF-8AE6-4A8B-8027-0C3879C7F5FF}" sibTransId="{12138349-35A3-4DD2-B1AB-15BC09FC7C03}"/>
    <dgm:cxn modelId="{728A8C92-8478-43E2-9DB9-C294C11B193B}" type="presOf" srcId="{0C7F01F9-0D4C-4573-B384-363D0F242986}" destId="{69FDC59E-52DE-4EC6-9842-74A6D2ED05D3}" srcOrd="1" destOrd="0" presId="urn:microsoft.com/office/officeart/2005/8/layout/orgChart1"/>
    <dgm:cxn modelId="{EBDB2ABA-BB38-4965-9380-3627E0196449}" type="presOf" srcId="{27836CE0-1E6B-4D67-B3A6-DC6919848B78}" destId="{F0A01F4D-82FA-4E7D-8497-D185829E04E1}" srcOrd="0" destOrd="0" presId="urn:microsoft.com/office/officeart/2005/8/layout/orgChart1"/>
    <dgm:cxn modelId="{B4F5B5E9-96B5-4879-AED8-F04BE459B175}" srcId="{0C7F01F9-0D4C-4573-B384-363D0F242986}" destId="{73B33AA3-FE68-4E35-8649-09DB340490C5}" srcOrd="2" destOrd="0" parTransId="{EDE2FDB7-6AC5-4285-B081-09395BC6EACF}" sibTransId="{C8AA3132-6EA6-4878-BE6F-691514FD83B9}"/>
    <dgm:cxn modelId="{7EEFF801-64AD-464C-A5B4-F79D5BCB8622}" type="presOf" srcId="{435F9DF6-28BF-4BF5-B015-308359EF261E}" destId="{1F1B0D84-D0CE-497A-89FF-25EE7DF54687}" srcOrd="0" destOrd="0" presId="urn:microsoft.com/office/officeart/2005/8/layout/orgChart1"/>
    <dgm:cxn modelId="{94AD9C7B-84F1-4C32-A162-EA74181E6D65}" type="presOf" srcId="{A7D34ECF-8AE6-4A8B-8027-0C3879C7F5FF}" destId="{7974FE2F-448C-4648-956F-5FE75A938273}" srcOrd="0" destOrd="0" presId="urn:microsoft.com/office/officeart/2005/8/layout/orgChart1"/>
    <dgm:cxn modelId="{E293470A-6A70-4719-81B3-8CDD19FB7139}" type="presOf" srcId="{EA5AC5BC-CC49-4B47-916D-9050CF9EA02D}" destId="{DEA6CE4B-B08E-45B7-AF89-1DF33CBFBC65}" srcOrd="0" destOrd="0" presId="urn:microsoft.com/office/officeart/2005/8/layout/orgChart1"/>
    <dgm:cxn modelId="{0CC337DD-A273-425C-A74F-EDCBCF2DCC43}" type="presOf" srcId="{EDE2FDB7-6AC5-4285-B081-09395BC6EACF}" destId="{1F670E61-6C87-48FE-A50E-F39C40701C1B}" srcOrd="0" destOrd="0" presId="urn:microsoft.com/office/officeart/2005/8/layout/orgChart1"/>
    <dgm:cxn modelId="{01D8FA5C-6E15-4BC4-BE19-FA000296B05F}" type="presOf" srcId="{EA5AC5BC-CC49-4B47-916D-9050CF9EA02D}" destId="{E0EC6B4D-2702-4BA3-A65E-BDE3D07EBDDF}" srcOrd="1" destOrd="0" presId="urn:microsoft.com/office/officeart/2005/8/layout/orgChart1"/>
    <dgm:cxn modelId="{2ECAB6C9-C36D-4593-B859-5BF792BD0260}" type="presOf" srcId="{6DBF9781-F883-4303-9C11-B16E58131002}" destId="{15588E2A-786C-4118-867E-F9FC079D1D16}" srcOrd="0" destOrd="0" presId="urn:microsoft.com/office/officeart/2005/8/layout/orgChart1"/>
    <dgm:cxn modelId="{D137D4A2-A92B-4A69-95C1-FABC3EC710B9}" type="presOf" srcId="{F3918AA7-BCAD-4C42-A159-141079C9B9BA}" destId="{06FD7D96-CDB1-454B-BE0E-93F966112CF4}" srcOrd="1" destOrd="0" presId="urn:microsoft.com/office/officeart/2005/8/layout/orgChart1"/>
    <dgm:cxn modelId="{1CE87D08-F892-4A85-B9D9-4F79D1211D75}" type="presOf" srcId="{94FB045B-107B-405C-AB90-38ADCBF9F616}" destId="{6485BE08-145F-44E6-94FA-05F4A9218E78}" srcOrd="0" destOrd="0" presId="urn:microsoft.com/office/officeart/2005/8/layout/orgChart1"/>
    <dgm:cxn modelId="{F3650A3A-3AE6-42F4-83CA-B5BEB7618231}" type="presOf" srcId="{44469A00-B892-4234-B2A6-1EC1BDFE7279}" destId="{8B9F470C-6AE0-4E94-AC11-27547F6BF04C}" srcOrd="1" destOrd="0" presId="urn:microsoft.com/office/officeart/2005/8/layout/orgChart1"/>
    <dgm:cxn modelId="{0A0E79DF-E1A1-442C-99A3-D99C10990354}" type="presOf" srcId="{326642B4-A821-460D-8E26-5D8A2758A89B}" destId="{62DD3C35-4E1C-41CF-8CD5-D424C0CA3CCE}" srcOrd="1" destOrd="0" presId="urn:microsoft.com/office/officeart/2005/8/layout/orgChart1"/>
    <dgm:cxn modelId="{4737C303-88C0-4A0A-B7E1-889198BF95A0}" type="presOf" srcId="{7384427E-5F07-4F33-B788-273FC74E9D3C}" destId="{102DC22E-B12F-47AC-96F6-0684CA9A1140}" srcOrd="0" destOrd="0" presId="urn:microsoft.com/office/officeart/2005/8/layout/orgChart1"/>
    <dgm:cxn modelId="{E962C2DD-2140-4B05-857E-4E30FC12FB84}" type="presOf" srcId="{0C7F01F9-0D4C-4573-B384-363D0F242986}" destId="{E09815CE-BC21-476B-B300-F573A8CB97C8}" srcOrd="0" destOrd="0" presId="urn:microsoft.com/office/officeart/2005/8/layout/orgChart1"/>
    <dgm:cxn modelId="{CFDD9B24-9722-44F1-B770-336D115BCE88}" type="presOf" srcId="{F3918AA7-BCAD-4C42-A159-141079C9B9BA}" destId="{BADEAB23-57F3-4A2D-AFD7-AD08A62EBD26}" srcOrd="0" destOrd="0" presId="urn:microsoft.com/office/officeart/2005/8/layout/orgChart1"/>
    <dgm:cxn modelId="{9CB82545-A67A-4265-92B3-64CAA09B6157}" srcId="{44469A00-B892-4234-B2A6-1EC1BDFE7279}" destId="{7384427E-5F07-4F33-B788-273FC74E9D3C}" srcOrd="0" destOrd="0" parTransId="{6DBF9781-F883-4303-9C11-B16E58131002}" sibTransId="{DC37D7E1-39C8-4570-A7BE-C85789C123AE}"/>
    <dgm:cxn modelId="{6FCB4668-5996-4C26-A4D0-FCD30BB3D62B}" srcId="{44469A00-B892-4234-B2A6-1EC1BDFE7279}" destId="{8968DCBC-E973-4F25-8383-F11972D0AA25}" srcOrd="1" destOrd="0" parTransId="{A80C7ADD-C6A1-4D72-A4DC-CB0020E6C793}" sibTransId="{8AD8F2BC-6B81-4668-91C2-756994ED3AC5}"/>
    <dgm:cxn modelId="{0FF6DECC-68B4-409E-8513-C3269E9AA3E5}" srcId="{0C7F01F9-0D4C-4573-B384-363D0F242986}" destId="{326642B4-A821-460D-8E26-5D8A2758A89B}" srcOrd="1" destOrd="0" parTransId="{94FB045B-107B-405C-AB90-38ADCBF9F616}" sibTransId="{B85D0DDC-516B-4C58-B41B-814CC90E0095}"/>
    <dgm:cxn modelId="{7F68E224-D93E-48A8-BE53-E729C8B13168}" type="presOf" srcId="{A80C7ADD-C6A1-4D72-A4DC-CB0020E6C793}" destId="{EBF25269-5893-4027-BE58-DD56E9D22BEA}" srcOrd="0" destOrd="0" presId="urn:microsoft.com/office/officeart/2005/8/layout/orgChart1"/>
    <dgm:cxn modelId="{B41E192D-C12D-47DB-819E-80D6763F0921}" type="presOf" srcId="{44469A00-B892-4234-B2A6-1EC1BDFE7279}" destId="{D06F3404-11D7-4DAB-93BB-D917EE561519}" srcOrd="0" destOrd="0" presId="urn:microsoft.com/office/officeart/2005/8/layout/orgChart1"/>
    <dgm:cxn modelId="{CFB577DA-C75C-46C4-A4B0-4200F12A0D8B}" type="presOf" srcId="{73B33AA3-FE68-4E35-8649-09DB340490C5}" destId="{EAAE6BC7-C24A-49D4-AC13-A2FC5DF7E35C}" srcOrd="1" destOrd="0" presId="urn:microsoft.com/office/officeart/2005/8/layout/orgChart1"/>
    <dgm:cxn modelId="{E241F0E3-C02A-47C9-B92F-CA9BB44B534F}" srcId="{0C7F01F9-0D4C-4573-B384-363D0F242986}" destId="{F3918AA7-BCAD-4C42-A159-141079C9B9BA}" srcOrd="0" destOrd="0" parTransId="{435F9DF6-28BF-4BF5-B015-308359EF261E}" sibTransId="{6402E2F9-4F5C-4C50-AC54-34CF97F0F9CF}"/>
    <dgm:cxn modelId="{89ACA00E-C9ED-48C2-8E8C-24AB05EE5BA0}" srcId="{7384427E-5F07-4F33-B788-273FC74E9D3C}" destId="{EA5AC5BC-CC49-4B47-916D-9050CF9EA02D}" srcOrd="1" destOrd="0" parTransId="{27836CE0-1E6B-4D67-B3A6-DC6919848B78}" sibTransId="{006EFED8-E189-470F-B14B-01620BFC3998}"/>
    <dgm:cxn modelId="{AF0F993B-D8DF-4F4E-BEF8-BDC2FF727A17}" type="presOf" srcId="{6E6A0478-D1C8-4D4C-B160-ADFAE9F87694}" destId="{F8CBA7F2-E3FC-483B-B513-1529939914BA}" srcOrd="0" destOrd="0" presId="urn:microsoft.com/office/officeart/2005/8/layout/orgChart1"/>
    <dgm:cxn modelId="{9799445B-1467-49E7-B95A-0A18C3C9B61B}" type="presOf" srcId="{8968DCBC-E973-4F25-8383-F11972D0AA25}" destId="{69AEF736-A910-4CFA-A735-3CC74199000E}" srcOrd="0" destOrd="0" presId="urn:microsoft.com/office/officeart/2005/8/layout/orgChart1"/>
    <dgm:cxn modelId="{C82BC51B-1FB3-44A7-9F0E-3318AE418CE8}" type="presParOf" srcId="{F8CBA7F2-E3FC-483B-B513-1529939914BA}" destId="{D0CBE523-87D8-438C-898F-0655C6BBFAA7}" srcOrd="0" destOrd="0" presId="urn:microsoft.com/office/officeart/2005/8/layout/orgChart1"/>
    <dgm:cxn modelId="{3EFA3050-AC78-4313-89A3-06D6AEA2435D}" type="presParOf" srcId="{D0CBE523-87D8-438C-898F-0655C6BBFAA7}" destId="{66769764-040B-4680-80A6-EC6F0B59A9F2}" srcOrd="0" destOrd="0" presId="urn:microsoft.com/office/officeart/2005/8/layout/orgChart1"/>
    <dgm:cxn modelId="{C8477FB3-D460-4727-843B-1BE445CD10B7}" type="presParOf" srcId="{66769764-040B-4680-80A6-EC6F0B59A9F2}" destId="{D06F3404-11D7-4DAB-93BB-D917EE561519}" srcOrd="0" destOrd="0" presId="urn:microsoft.com/office/officeart/2005/8/layout/orgChart1"/>
    <dgm:cxn modelId="{5E51B552-542C-4886-83A1-69A60735D79E}" type="presParOf" srcId="{66769764-040B-4680-80A6-EC6F0B59A9F2}" destId="{8B9F470C-6AE0-4E94-AC11-27547F6BF04C}" srcOrd="1" destOrd="0" presId="urn:microsoft.com/office/officeart/2005/8/layout/orgChart1"/>
    <dgm:cxn modelId="{B33DB4BB-E906-4ED6-90F3-3834D4024D9D}" type="presParOf" srcId="{D0CBE523-87D8-438C-898F-0655C6BBFAA7}" destId="{1D9F972C-69E4-4A13-921A-ED95AA5B391C}" srcOrd="1" destOrd="0" presId="urn:microsoft.com/office/officeart/2005/8/layout/orgChart1"/>
    <dgm:cxn modelId="{FCC04DE8-F471-4AC1-99FA-799089EA459D}" type="presParOf" srcId="{1D9F972C-69E4-4A13-921A-ED95AA5B391C}" destId="{15588E2A-786C-4118-867E-F9FC079D1D16}" srcOrd="0" destOrd="0" presId="urn:microsoft.com/office/officeart/2005/8/layout/orgChart1"/>
    <dgm:cxn modelId="{F7EE021B-11BA-4D29-A952-FC4E784A3262}" type="presParOf" srcId="{1D9F972C-69E4-4A13-921A-ED95AA5B391C}" destId="{768356FF-DA54-4E21-9B21-679A275367EB}" srcOrd="1" destOrd="0" presId="urn:microsoft.com/office/officeart/2005/8/layout/orgChart1"/>
    <dgm:cxn modelId="{ADEBC4F2-2262-4177-9968-89290D12DDEB}" type="presParOf" srcId="{768356FF-DA54-4E21-9B21-679A275367EB}" destId="{1C87B9C7-56DC-46CF-BD36-016F4322759B}" srcOrd="0" destOrd="0" presId="urn:microsoft.com/office/officeart/2005/8/layout/orgChart1"/>
    <dgm:cxn modelId="{2E643F90-86E3-489B-B0C3-92099893AFC4}" type="presParOf" srcId="{1C87B9C7-56DC-46CF-BD36-016F4322759B}" destId="{102DC22E-B12F-47AC-96F6-0684CA9A1140}" srcOrd="0" destOrd="0" presId="urn:microsoft.com/office/officeart/2005/8/layout/orgChart1"/>
    <dgm:cxn modelId="{9BBD8C35-8F1E-400A-B221-C7B00A83B4AB}" type="presParOf" srcId="{1C87B9C7-56DC-46CF-BD36-016F4322759B}" destId="{3E866B77-76D2-46C9-B9B2-9C1FD8CB84CB}" srcOrd="1" destOrd="0" presId="urn:microsoft.com/office/officeart/2005/8/layout/orgChart1"/>
    <dgm:cxn modelId="{F6845B7F-05C2-4390-BFF3-E439560CCC6C}" type="presParOf" srcId="{768356FF-DA54-4E21-9B21-679A275367EB}" destId="{57933A3F-49E8-4ABF-85C7-33617A2BF15C}" srcOrd="1" destOrd="0" presId="urn:microsoft.com/office/officeart/2005/8/layout/orgChart1"/>
    <dgm:cxn modelId="{8F97FB12-17E7-47C7-B78F-7367CC03062E}" type="presParOf" srcId="{57933A3F-49E8-4ABF-85C7-33617A2BF15C}" destId="{7974FE2F-448C-4648-956F-5FE75A938273}" srcOrd="0" destOrd="0" presId="urn:microsoft.com/office/officeart/2005/8/layout/orgChart1"/>
    <dgm:cxn modelId="{AB694A68-2E72-4F30-BCA8-10A903A22193}" type="presParOf" srcId="{57933A3F-49E8-4ABF-85C7-33617A2BF15C}" destId="{ABFBA707-201B-4719-A0EA-9F0B6CF90FD9}" srcOrd="1" destOrd="0" presId="urn:microsoft.com/office/officeart/2005/8/layout/orgChart1"/>
    <dgm:cxn modelId="{02BA6A94-DE23-4B3F-B3AB-66A80EFEE00D}" type="presParOf" srcId="{ABFBA707-201B-4719-A0EA-9F0B6CF90FD9}" destId="{41D7E2BD-E5F8-45CC-A045-C10C756B8FE4}" srcOrd="0" destOrd="0" presId="urn:microsoft.com/office/officeart/2005/8/layout/orgChart1"/>
    <dgm:cxn modelId="{FC51FB82-D331-4C51-A1BB-C6F77C9B414F}" type="presParOf" srcId="{41D7E2BD-E5F8-45CC-A045-C10C756B8FE4}" destId="{E09815CE-BC21-476B-B300-F573A8CB97C8}" srcOrd="0" destOrd="0" presId="urn:microsoft.com/office/officeart/2005/8/layout/orgChart1"/>
    <dgm:cxn modelId="{022C81E0-D920-44D2-9B72-C19E7E5F3E82}" type="presParOf" srcId="{41D7E2BD-E5F8-45CC-A045-C10C756B8FE4}" destId="{69FDC59E-52DE-4EC6-9842-74A6D2ED05D3}" srcOrd="1" destOrd="0" presId="urn:microsoft.com/office/officeart/2005/8/layout/orgChart1"/>
    <dgm:cxn modelId="{9C85F837-9B82-45D2-94EB-12CF843A36F8}" type="presParOf" srcId="{ABFBA707-201B-4719-A0EA-9F0B6CF90FD9}" destId="{A3AD197B-7516-4BF7-9C72-12BC2AD8A3E8}" srcOrd="1" destOrd="0" presId="urn:microsoft.com/office/officeart/2005/8/layout/orgChart1"/>
    <dgm:cxn modelId="{CC974C96-633C-48A2-925D-DB52168F2F18}" type="presParOf" srcId="{A3AD197B-7516-4BF7-9C72-12BC2AD8A3E8}" destId="{1F1B0D84-D0CE-497A-89FF-25EE7DF54687}" srcOrd="0" destOrd="0" presId="urn:microsoft.com/office/officeart/2005/8/layout/orgChart1"/>
    <dgm:cxn modelId="{199BB9E8-A713-48DE-AA88-A249F40ED82E}" type="presParOf" srcId="{A3AD197B-7516-4BF7-9C72-12BC2AD8A3E8}" destId="{8A089179-D988-488B-B035-F3D88EFDE433}" srcOrd="1" destOrd="0" presId="urn:microsoft.com/office/officeart/2005/8/layout/orgChart1"/>
    <dgm:cxn modelId="{72449C8C-6744-47C3-9E48-19FA6BCC1FAB}" type="presParOf" srcId="{8A089179-D988-488B-B035-F3D88EFDE433}" destId="{BB72423B-C22E-4309-9E1C-6D398DC5F893}" srcOrd="0" destOrd="0" presId="urn:microsoft.com/office/officeart/2005/8/layout/orgChart1"/>
    <dgm:cxn modelId="{59A113B7-8A28-4AB5-8089-567B081CF70E}" type="presParOf" srcId="{BB72423B-C22E-4309-9E1C-6D398DC5F893}" destId="{BADEAB23-57F3-4A2D-AFD7-AD08A62EBD26}" srcOrd="0" destOrd="0" presId="urn:microsoft.com/office/officeart/2005/8/layout/orgChart1"/>
    <dgm:cxn modelId="{C3FB1123-C01D-4D6A-9C41-33282D0B3FA2}" type="presParOf" srcId="{BB72423B-C22E-4309-9E1C-6D398DC5F893}" destId="{06FD7D96-CDB1-454B-BE0E-93F966112CF4}" srcOrd="1" destOrd="0" presId="urn:microsoft.com/office/officeart/2005/8/layout/orgChart1"/>
    <dgm:cxn modelId="{AF3AB2F0-EDD9-4341-8771-74633AF166D9}" type="presParOf" srcId="{8A089179-D988-488B-B035-F3D88EFDE433}" destId="{23627863-F72A-459D-B1C5-998934618FEF}" srcOrd="1" destOrd="0" presId="urn:microsoft.com/office/officeart/2005/8/layout/orgChart1"/>
    <dgm:cxn modelId="{B8E8BB2E-B340-4625-805A-0B297BB2A285}" type="presParOf" srcId="{8A089179-D988-488B-B035-F3D88EFDE433}" destId="{A9EC54DD-510C-4502-9083-E190E7A71D86}" srcOrd="2" destOrd="0" presId="urn:microsoft.com/office/officeart/2005/8/layout/orgChart1"/>
    <dgm:cxn modelId="{0F3C2437-2CAE-4F22-9DB5-DD06D15783BB}" type="presParOf" srcId="{A3AD197B-7516-4BF7-9C72-12BC2AD8A3E8}" destId="{6485BE08-145F-44E6-94FA-05F4A9218E78}" srcOrd="2" destOrd="0" presId="urn:microsoft.com/office/officeart/2005/8/layout/orgChart1"/>
    <dgm:cxn modelId="{EFE97B3F-EEBC-44C0-9377-C18E7BA3ABCA}" type="presParOf" srcId="{A3AD197B-7516-4BF7-9C72-12BC2AD8A3E8}" destId="{F98ED2A5-96D1-4E93-B19C-B319FE38DD8A}" srcOrd="3" destOrd="0" presId="urn:microsoft.com/office/officeart/2005/8/layout/orgChart1"/>
    <dgm:cxn modelId="{5B1F1FC2-7984-4F23-822B-B05BD4B68729}" type="presParOf" srcId="{F98ED2A5-96D1-4E93-B19C-B319FE38DD8A}" destId="{156F8EB1-E7F5-429D-A6ED-30D0A989016D}" srcOrd="0" destOrd="0" presId="urn:microsoft.com/office/officeart/2005/8/layout/orgChart1"/>
    <dgm:cxn modelId="{81C467A0-160A-4E09-91A5-FAEDCE32CA3A}" type="presParOf" srcId="{156F8EB1-E7F5-429D-A6ED-30D0A989016D}" destId="{255ACE1E-57F1-4F5E-8A9F-DFC449901322}" srcOrd="0" destOrd="0" presId="urn:microsoft.com/office/officeart/2005/8/layout/orgChart1"/>
    <dgm:cxn modelId="{C3765B7D-EE60-4ED7-B76D-EE039A90422E}" type="presParOf" srcId="{156F8EB1-E7F5-429D-A6ED-30D0A989016D}" destId="{62DD3C35-4E1C-41CF-8CD5-D424C0CA3CCE}" srcOrd="1" destOrd="0" presId="urn:microsoft.com/office/officeart/2005/8/layout/orgChart1"/>
    <dgm:cxn modelId="{3B793BFF-1DA8-479F-89D4-F3CB4B57EEC0}" type="presParOf" srcId="{F98ED2A5-96D1-4E93-B19C-B319FE38DD8A}" destId="{680C46E6-3DCF-4B7D-BC4C-5EBBD0E640FD}" srcOrd="1" destOrd="0" presId="urn:microsoft.com/office/officeart/2005/8/layout/orgChart1"/>
    <dgm:cxn modelId="{7FFFB7B8-B9FC-4DDF-AE27-7C3608D00451}" type="presParOf" srcId="{F98ED2A5-96D1-4E93-B19C-B319FE38DD8A}" destId="{6196B985-FB17-4E98-8AEE-33CAD1EEE545}" srcOrd="2" destOrd="0" presId="urn:microsoft.com/office/officeart/2005/8/layout/orgChart1"/>
    <dgm:cxn modelId="{11E996F9-6F15-4B66-B849-39ED301A4FC2}" type="presParOf" srcId="{A3AD197B-7516-4BF7-9C72-12BC2AD8A3E8}" destId="{1F670E61-6C87-48FE-A50E-F39C40701C1B}" srcOrd="4" destOrd="0" presId="urn:microsoft.com/office/officeart/2005/8/layout/orgChart1"/>
    <dgm:cxn modelId="{DA812202-9C23-47EC-9CA2-CF95CEAE4100}" type="presParOf" srcId="{A3AD197B-7516-4BF7-9C72-12BC2AD8A3E8}" destId="{ED05B35A-66AA-4D30-9125-B29C61CC7C67}" srcOrd="5" destOrd="0" presId="urn:microsoft.com/office/officeart/2005/8/layout/orgChart1"/>
    <dgm:cxn modelId="{BC0ABF84-3B4C-40BC-B450-CA01B51A8A34}" type="presParOf" srcId="{ED05B35A-66AA-4D30-9125-B29C61CC7C67}" destId="{6F6C42EE-9C73-424E-BEEF-16E82CE1286D}" srcOrd="0" destOrd="0" presId="urn:microsoft.com/office/officeart/2005/8/layout/orgChart1"/>
    <dgm:cxn modelId="{5F89071A-F8D6-4803-B85D-ECE4D5BF1079}" type="presParOf" srcId="{6F6C42EE-9C73-424E-BEEF-16E82CE1286D}" destId="{C61DD292-3EDE-47E8-998F-6AA158BAE2CF}" srcOrd="0" destOrd="0" presId="urn:microsoft.com/office/officeart/2005/8/layout/orgChart1"/>
    <dgm:cxn modelId="{BE85611D-066F-4A30-9588-EAC2FE82D577}" type="presParOf" srcId="{6F6C42EE-9C73-424E-BEEF-16E82CE1286D}" destId="{EAAE6BC7-C24A-49D4-AC13-A2FC5DF7E35C}" srcOrd="1" destOrd="0" presId="urn:microsoft.com/office/officeart/2005/8/layout/orgChart1"/>
    <dgm:cxn modelId="{D401DCE8-B3D4-4068-86DF-DA8C6803751B}" type="presParOf" srcId="{ED05B35A-66AA-4D30-9125-B29C61CC7C67}" destId="{15A0C4A2-AB9C-4FEB-93E9-423CDEC2285A}" srcOrd="1" destOrd="0" presId="urn:microsoft.com/office/officeart/2005/8/layout/orgChart1"/>
    <dgm:cxn modelId="{15FE2014-737E-4657-88AE-D6C84987239F}" type="presParOf" srcId="{ED05B35A-66AA-4D30-9125-B29C61CC7C67}" destId="{61BF0642-CF31-4C43-BE60-6B0F6E546871}" srcOrd="2" destOrd="0" presId="urn:microsoft.com/office/officeart/2005/8/layout/orgChart1"/>
    <dgm:cxn modelId="{383E2459-D44A-496F-B8B8-2D89CDA07F15}" type="presParOf" srcId="{ABFBA707-201B-4719-A0EA-9F0B6CF90FD9}" destId="{3A3DC3EA-93DF-4D5F-A294-775337740389}" srcOrd="2" destOrd="0" presId="urn:microsoft.com/office/officeart/2005/8/layout/orgChart1"/>
    <dgm:cxn modelId="{081202ED-09A7-4D5A-AE6A-5FA4880DD097}" type="presParOf" srcId="{57933A3F-49E8-4ABF-85C7-33617A2BF15C}" destId="{F0A01F4D-82FA-4E7D-8497-D185829E04E1}" srcOrd="2" destOrd="0" presId="urn:microsoft.com/office/officeart/2005/8/layout/orgChart1"/>
    <dgm:cxn modelId="{ED823667-7157-4B2B-8372-08499B24EE44}" type="presParOf" srcId="{57933A3F-49E8-4ABF-85C7-33617A2BF15C}" destId="{23C1BDA7-AF9A-4B96-A871-5B2B1C8DF4ED}" srcOrd="3" destOrd="0" presId="urn:microsoft.com/office/officeart/2005/8/layout/orgChart1"/>
    <dgm:cxn modelId="{8307F361-3E2D-4F35-809D-29E4FFB18A94}" type="presParOf" srcId="{23C1BDA7-AF9A-4B96-A871-5B2B1C8DF4ED}" destId="{F746D794-A631-4073-B6D2-927B03D4C18E}" srcOrd="0" destOrd="0" presId="urn:microsoft.com/office/officeart/2005/8/layout/orgChart1"/>
    <dgm:cxn modelId="{0E522934-7F87-468D-A650-39033A8EC9FB}" type="presParOf" srcId="{F746D794-A631-4073-B6D2-927B03D4C18E}" destId="{DEA6CE4B-B08E-45B7-AF89-1DF33CBFBC65}" srcOrd="0" destOrd="0" presId="urn:microsoft.com/office/officeart/2005/8/layout/orgChart1"/>
    <dgm:cxn modelId="{F64AE488-22D6-43E3-8043-E2CC2229ADB8}" type="presParOf" srcId="{F746D794-A631-4073-B6D2-927B03D4C18E}" destId="{E0EC6B4D-2702-4BA3-A65E-BDE3D07EBDDF}" srcOrd="1" destOrd="0" presId="urn:microsoft.com/office/officeart/2005/8/layout/orgChart1"/>
    <dgm:cxn modelId="{F670CDF2-9CFB-491D-9AE8-AD0F34A2F428}" type="presParOf" srcId="{23C1BDA7-AF9A-4B96-A871-5B2B1C8DF4ED}" destId="{95CBCB53-D88A-42AA-BBD4-1A6D5842041F}" srcOrd="1" destOrd="0" presId="urn:microsoft.com/office/officeart/2005/8/layout/orgChart1"/>
    <dgm:cxn modelId="{ECA706DA-5BD4-4427-AF35-EBDBBCE1C5B2}" type="presParOf" srcId="{23C1BDA7-AF9A-4B96-A871-5B2B1C8DF4ED}" destId="{E3BEF397-6E26-49F8-8474-0730B5E66E5E}" srcOrd="2" destOrd="0" presId="urn:microsoft.com/office/officeart/2005/8/layout/orgChart1"/>
    <dgm:cxn modelId="{C26014A9-773F-4D31-B6FE-9EB6A3305529}" type="presParOf" srcId="{768356FF-DA54-4E21-9B21-679A275367EB}" destId="{C357211F-DA1C-4A00-BD50-9581BD03D00A}" srcOrd="2" destOrd="0" presId="urn:microsoft.com/office/officeart/2005/8/layout/orgChart1"/>
    <dgm:cxn modelId="{A3E6584D-0798-437F-B036-7A2F64247CEA}" type="presParOf" srcId="{1D9F972C-69E4-4A13-921A-ED95AA5B391C}" destId="{EBF25269-5893-4027-BE58-DD56E9D22BEA}" srcOrd="2" destOrd="0" presId="urn:microsoft.com/office/officeart/2005/8/layout/orgChart1"/>
    <dgm:cxn modelId="{87133FD4-A967-46EE-B1A1-F94ACE0C0008}" type="presParOf" srcId="{1D9F972C-69E4-4A13-921A-ED95AA5B391C}" destId="{46D6F3D4-12B4-41E4-A87A-0EEE51BCE933}" srcOrd="3" destOrd="0" presId="urn:microsoft.com/office/officeart/2005/8/layout/orgChart1"/>
    <dgm:cxn modelId="{D5F97EC0-30C4-41F0-806C-A3E3917637D6}" type="presParOf" srcId="{46D6F3D4-12B4-41E4-A87A-0EEE51BCE933}" destId="{3E174467-5804-4BFC-8C7C-D2AA704D38D6}" srcOrd="0" destOrd="0" presId="urn:microsoft.com/office/officeart/2005/8/layout/orgChart1"/>
    <dgm:cxn modelId="{3E701925-63D6-4DD5-A51A-6A717143A8B5}" type="presParOf" srcId="{3E174467-5804-4BFC-8C7C-D2AA704D38D6}" destId="{69AEF736-A910-4CFA-A735-3CC74199000E}" srcOrd="0" destOrd="0" presId="urn:microsoft.com/office/officeart/2005/8/layout/orgChart1"/>
    <dgm:cxn modelId="{1527C549-5FEE-401C-9051-CC329DD254D4}" type="presParOf" srcId="{3E174467-5804-4BFC-8C7C-D2AA704D38D6}" destId="{12DF355C-4BD0-48FE-BCA4-C156FBD3DE2B}" srcOrd="1" destOrd="0" presId="urn:microsoft.com/office/officeart/2005/8/layout/orgChart1"/>
    <dgm:cxn modelId="{2FDBB88B-1F5C-4F89-9FF2-E9D46A4C0D8B}" type="presParOf" srcId="{46D6F3D4-12B4-41E4-A87A-0EEE51BCE933}" destId="{28CCD8D2-6B5E-4073-9ED0-38B45A45CFD7}" srcOrd="1" destOrd="0" presId="urn:microsoft.com/office/officeart/2005/8/layout/orgChart1"/>
    <dgm:cxn modelId="{626DFDDA-6D17-4439-923B-2711C8D342E1}" type="presParOf" srcId="{46D6F3D4-12B4-41E4-A87A-0EEE51BCE933}" destId="{E5DE8728-88BC-4FDB-97EB-6A841850D10F}" srcOrd="2" destOrd="0" presId="urn:microsoft.com/office/officeart/2005/8/layout/orgChart1"/>
    <dgm:cxn modelId="{EE2F7E32-39F2-4C67-8013-D3429F65FB36}" type="presParOf" srcId="{D0CBE523-87D8-438C-898F-0655C6BBFAA7}" destId="{35536090-9680-4F50-BD07-74F09CBF8D0B}" srcOrd="2" destOrd="0" presId="urn:microsoft.com/office/officeart/2005/8/layout/orgChart1"/>
  </dgm:cxnLst>
  <dgm:bg/>
  <dgm:whole>
    <a:ln w="15875" cmpd="dbl">
      <a:solidFill>
        <a:schemeClr val="tx1"/>
      </a:solidFill>
    </a:ln>
  </dgm:whole>
  <dgm:extLst>
    <a:ext uri="http://schemas.microsoft.com/office/drawing/2008/diagram">
      <dsp:dataModelExt xmlns:dsp="http://schemas.microsoft.com/office/drawing/2008/diagram" relId="rId27"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6E6A0478-D1C8-4D4C-B160-ADFAE9F87694}"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44469A00-B892-4234-B2A6-1EC1BDFE7279}">
      <dgm:prSet phldrT="[Text]" custT="1"/>
      <dgm:spPr>
        <a:xfrm>
          <a:off x="1838248" y="0"/>
          <a:ext cx="1104021" cy="552010"/>
        </a:xfrm>
        <a:solidFill>
          <a:srgbClr val="BAECB6"/>
        </a:solidFill>
      </dgm:spPr>
      <dgm:t>
        <a:bodyPr/>
        <a:lstStyle/>
        <a:p>
          <a:r>
            <a:rPr lang="en-US" sz="1100" baseline="0">
              <a:solidFill>
                <a:sysClr val="windowText" lastClr="000000"/>
              </a:solidFill>
            </a:rPr>
            <a:t>Total Phosphorus </a:t>
          </a:r>
        </a:p>
        <a:p>
          <a:r>
            <a:rPr lang="en-US" sz="1100" baseline="0">
              <a:solidFill>
                <a:sysClr val="windowText" lastClr="000000"/>
              </a:solidFill>
            </a:rPr>
            <a:t>= (TDP + PP)</a:t>
          </a:r>
        </a:p>
      </dgm:t>
    </dgm:pt>
    <dgm:pt modelId="{F64A08C4-6937-40BD-9B26-98DE4149820A}" type="parTrans" cxnId="{AFE9CB78-24E0-439F-AB4F-7B33FAA5A5CA}">
      <dgm:prSet/>
      <dgm:spPr/>
      <dgm:t>
        <a:bodyPr/>
        <a:lstStyle/>
        <a:p>
          <a:endParaRPr lang="en-US"/>
        </a:p>
      </dgm:t>
    </dgm:pt>
    <dgm:pt modelId="{287A0BFC-1923-4DAD-88A7-49F8BEC590B9}" type="sibTrans" cxnId="{AFE9CB78-24E0-439F-AB4F-7B33FAA5A5CA}">
      <dgm:prSet/>
      <dgm:spPr/>
      <dgm:t>
        <a:bodyPr/>
        <a:lstStyle/>
        <a:p>
          <a:endParaRPr lang="en-US"/>
        </a:p>
      </dgm:t>
    </dgm:pt>
    <dgm:pt modelId="{7384427E-5F07-4F33-B788-273FC74E9D3C}">
      <dgm:prSet phldrT="[Text]"/>
      <dgm:spPr>
        <a:xfrm>
          <a:off x="913922" y="784146"/>
          <a:ext cx="1452958" cy="552010"/>
        </a:xfrm>
      </dgm:spPr>
      <dgm:t>
        <a:bodyPr/>
        <a:lstStyle/>
        <a:p>
          <a:r>
            <a:rPr lang="en-US"/>
            <a:t>Total Dissolved P </a:t>
          </a:r>
        </a:p>
        <a:p>
          <a:r>
            <a:rPr lang="en-US"/>
            <a:t>Alkaline Persulfate Digestion (filtrate)</a:t>
          </a:r>
        </a:p>
      </dgm:t>
    </dgm:pt>
    <dgm:pt modelId="{6DBF9781-F883-4303-9C11-B16E58131002}" type="parTrans" cxnId="{9CB82545-A67A-4265-92B3-64CAA09B6157}">
      <dgm:prSet/>
      <dgm:spPr>
        <a:xfrm>
          <a:off x="1640402" y="552010"/>
          <a:ext cx="749856" cy="232136"/>
        </a:xfrm>
      </dgm:spPr>
      <dgm:t>
        <a:bodyPr/>
        <a:lstStyle/>
        <a:p>
          <a:endParaRPr lang="en-US"/>
        </a:p>
      </dgm:t>
    </dgm:pt>
    <dgm:pt modelId="{DC37D7E1-39C8-4570-A7BE-C85789C123AE}" type="sibTrans" cxnId="{9CB82545-A67A-4265-92B3-64CAA09B6157}">
      <dgm:prSet/>
      <dgm:spPr/>
      <dgm:t>
        <a:bodyPr/>
        <a:lstStyle/>
        <a:p>
          <a:endParaRPr lang="en-US"/>
        </a:p>
      </dgm:t>
    </dgm:pt>
    <dgm:pt modelId="{0C7F01F9-0D4C-4573-B384-363D0F242986}">
      <dgm:prSet phldrT="[Text]"/>
      <dgm:spPr>
        <a:xfrm>
          <a:off x="166467" y="1568001"/>
          <a:ext cx="1408841" cy="552010"/>
        </a:xfrm>
      </dgm:spPr>
      <dgm:t>
        <a:bodyPr/>
        <a:lstStyle/>
        <a:p>
          <a:r>
            <a:rPr lang="en-US"/>
            <a:t>Dissolved Orthophosphate (PO4)</a:t>
          </a:r>
        </a:p>
        <a:p>
          <a:r>
            <a:rPr lang="en-US"/>
            <a:t>Colorimetric</a:t>
          </a:r>
        </a:p>
      </dgm:t>
    </dgm:pt>
    <dgm:pt modelId="{A7D34ECF-8AE6-4A8B-8027-0C3879C7F5FF}" type="parTrans" cxnId="{D9E67F29-0702-4FA2-86D9-4263AAB7ED78}">
      <dgm:prSet/>
      <dgm:spPr>
        <a:xfrm>
          <a:off x="870888" y="1336157"/>
          <a:ext cx="769513" cy="231844"/>
        </a:xfrm>
      </dgm:spPr>
      <dgm:t>
        <a:bodyPr/>
        <a:lstStyle/>
        <a:p>
          <a:endParaRPr lang="en-US"/>
        </a:p>
      </dgm:t>
    </dgm:pt>
    <dgm:pt modelId="{12138349-35A3-4DD2-B1AB-15BC09FC7C03}" type="sibTrans" cxnId="{D9E67F29-0702-4FA2-86D9-4263AAB7ED78}">
      <dgm:prSet/>
      <dgm:spPr/>
      <dgm:t>
        <a:bodyPr/>
        <a:lstStyle/>
        <a:p>
          <a:endParaRPr lang="en-US"/>
        </a:p>
      </dgm:t>
    </dgm:pt>
    <dgm:pt modelId="{EA5AC5BC-CC49-4B47-916D-9050CF9EA02D}">
      <dgm:prSet phldrT="[Text]"/>
      <dgm:spPr>
        <a:xfrm>
          <a:off x="1807153" y="1568001"/>
          <a:ext cx="1307183" cy="552010"/>
        </a:xfrm>
        <a:solidFill>
          <a:srgbClr val="BAECB6"/>
        </a:solidFill>
      </dgm:spPr>
      <dgm:t>
        <a:bodyPr/>
        <a:lstStyle/>
        <a:p>
          <a:r>
            <a:rPr lang="en-US" baseline="0">
              <a:solidFill>
                <a:sysClr val="windowText" lastClr="000000"/>
              </a:solidFill>
            </a:rPr>
            <a:t>Dissolved Organic P</a:t>
          </a:r>
        </a:p>
        <a:p>
          <a:r>
            <a:rPr lang="en-US" baseline="0">
              <a:solidFill>
                <a:sysClr val="windowText" lastClr="000000"/>
              </a:solidFill>
            </a:rPr>
            <a:t> = (TDP − PO4)</a:t>
          </a:r>
        </a:p>
      </dgm:t>
    </dgm:pt>
    <dgm:pt modelId="{27836CE0-1E6B-4D67-B3A6-DC6919848B78}" type="parTrans" cxnId="{89ACA00E-C9ED-48C2-8E8C-24AB05EE5BA0}">
      <dgm:prSet/>
      <dgm:spPr>
        <a:xfrm>
          <a:off x="1640402" y="1336157"/>
          <a:ext cx="820342" cy="231844"/>
        </a:xfrm>
      </dgm:spPr>
      <dgm:t>
        <a:bodyPr/>
        <a:lstStyle/>
        <a:p>
          <a:endParaRPr lang="en-US"/>
        </a:p>
      </dgm:t>
    </dgm:pt>
    <dgm:pt modelId="{006EFED8-E189-470F-B14B-01620BFC3998}" type="sibTrans" cxnId="{89ACA00E-C9ED-48C2-8E8C-24AB05EE5BA0}">
      <dgm:prSet/>
      <dgm:spPr/>
      <dgm:t>
        <a:bodyPr/>
        <a:lstStyle/>
        <a:p>
          <a:endParaRPr lang="en-US"/>
        </a:p>
      </dgm:t>
    </dgm:pt>
    <dgm:pt modelId="{8968DCBC-E973-4F25-8383-F11972D0AA25}">
      <dgm:prSet phldrT="[Text]"/>
      <dgm:spPr>
        <a:xfrm>
          <a:off x="2598725" y="784146"/>
          <a:ext cx="1267868" cy="552010"/>
        </a:xfrm>
      </dgm:spPr>
      <dgm:t>
        <a:bodyPr/>
        <a:lstStyle/>
        <a:p>
          <a:r>
            <a:rPr lang="en-US"/>
            <a:t>Particulate P  (PP)</a:t>
          </a:r>
        </a:p>
        <a:p>
          <a:r>
            <a:rPr lang="en-US"/>
            <a:t>Acid Extraction</a:t>
          </a:r>
        </a:p>
      </dgm:t>
    </dgm:pt>
    <dgm:pt modelId="{A80C7ADD-C6A1-4D72-A4DC-CB0020E6C793}" type="parTrans" cxnId="{6FCB4668-5996-4C26-A4D0-FCD30BB3D62B}">
      <dgm:prSet/>
      <dgm:spPr>
        <a:xfrm>
          <a:off x="2390258" y="552010"/>
          <a:ext cx="842401" cy="232136"/>
        </a:xfrm>
      </dgm:spPr>
      <dgm:t>
        <a:bodyPr/>
        <a:lstStyle/>
        <a:p>
          <a:endParaRPr lang="en-US"/>
        </a:p>
      </dgm:t>
    </dgm:pt>
    <dgm:pt modelId="{8AD8F2BC-6B81-4668-91C2-756994ED3AC5}" type="sibTrans" cxnId="{6FCB4668-5996-4C26-A4D0-FCD30BB3D62B}">
      <dgm:prSet/>
      <dgm:spPr/>
      <dgm:t>
        <a:bodyPr/>
        <a:lstStyle/>
        <a:p>
          <a:endParaRPr lang="en-US"/>
        </a:p>
      </dgm:t>
    </dgm:pt>
    <dgm:pt modelId="{F8CBA7F2-E3FC-483B-B513-1529939914BA}" type="pres">
      <dgm:prSet presAssocID="{6E6A0478-D1C8-4D4C-B160-ADFAE9F87694}" presName="hierChild1" presStyleCnt="0">
        <dgm:presLayoutVars>
          <dgm:orgChart val="1"/>
          <dgm:chPref val="1"/>
          <dgm:dir/>
          <dgm:animOne val="branch"/>
          <dgm:animLvl val="lvl"/>
          <dgm:resizeHandles/>
        </dgm:presLayoutVars>
      </dgm:prSet>
      <dgm:spPr/>
      <dgm:t>
        <a:bodyPr/>
        <a:lstStyle/>
        <a:p>
          <a:endParaRPr lang="en-US"/>
        </a:p>
      </dgm:t>
    </dgm:pt>
    <dgm:pt modelId="{D0CBE523-87D8-438C-898F-0655C6BBFAA7}" type="pres">
      <dgm:prSet presAssocID="{44469A00-B892-4234-B2A6-1EC1BDFE7279}" presName="hierRoot1" presStyleCnt="0">
        <dgm:presLayoutVars>
          <dgm:hierBranch val="init"/>
        </dgm:presLayoutVars>
      </dgm:prSet>
      <dgm:spPr/>
      <dgm:t>
        <a:bodyPr/>
        <a:lstStyle/>
        <a:p>
          <a:endParaRPr lang="en-US"/>
        </a:p>
      </dgm:t>
    </dgm:pt>
    <dgm:pt modelId="{66769764-040B-4680-80A6-EC6F0B59A9F2}" type="pres">
      <dgm:prSet presAssocID="{44469A00-B892-4234-B2A6-1EC1BDFE7279}" presName="rootComposite1" presStyleCnt="0"/>
      <dgm:spPr/>
      <dgm:t>
        <a:bodyPr/>
        <a:lstStyle/>
        <a:p>
          <a:endParaRPr lang="en-US"/>
        </a:p>
      </dgm:t>
    </dgm:pt>
    <dgm:pt modelId="{D06F3404-11D7-4DAB-93BB-D917EE561519}" type="pres">
      <dgm:prSet presAssocID="{44469A00-B892-4234-B2A6-1EC1BDFE7279}" presName="rootText1" presStyleLbl="node0" presStyleIdx="0" presStyleCnt="1" custScaleY="118764" custLinFactNeighborX="-4049" custLinFactNeighborY="-53630">
        <dgm:presLayoutVars>
          <dgm:chPref val="3"/>
        </dgm:presLayoutVars>
      </dgm:prSet>
      <dgm:spPr/>
      <dgm:t>
        <a:bodyPr/>
        <a:lstStyle/>
        <a:p>
          <a:endParaRPr lang="en-US"/>
        </a:p>
      </dgm:t>
    </dgm:pt>
    <dgm:pt modelId="{8B9F470C-6AE0-4E94-AC11-27547F6BF04C}" type="pres">
      <dgm:prSet presAssocID="{44469A00-B892-4234-B2A6-1EC1BDFE7279}" presName="rootConnector1" presStyleLbl="node1" presStyleIdx="0" presStyleCnt="0"/>
      <dgm:spPr/>
      <dgm:t>
        <a:bodyPr/>
        <a:lstStyle/>
        <a:p>
          <a:endParaRPr lang="en-US"/>
        </a:p>
      </dgm:t>
    </dgm:pt>
    <dgm:pt modelId="{1D9F972C-69E4-4A13-921A-ED95AA5B391C}" type="pres">
      <dgm:prSet presAssocID="{44469A00-B892-4234-B2A6-1EC1BDFE7279}" presName="hierChild2" presStyleCnt="0"/>
      <dgm:spPr/>
      <dgm:t>
        <a:bodyPr/>
        <a:lstStyle/>
        <a:p>
          <a:endParaRPr lang="en-US"/>
        </a:p>
      </dgm:t>
    </dgm:pt>
    <dgm:pt modelId="{15588E2A-786C-4118-867E-F9FC079D1D16}" type="pres">
      <dgm:prSet presAssocID="{6DBF9781-F883-4303-9C11-B16E58131002}" presName="Name37" presStyleLbl="parChTrans1D2" presStyleIdx="0" presStyleCnt="2"/>
      <dgm:spPr/>
      <dgm:t>
        <a:bodyPr/>
        <a:lstStyle/>
        <a:p>
          <a:endParaRPr lang="en-US"/>
        </a:p>
      </dgm:t>
    </dgm:pt>
    <dgm:pt modelId="{768356FF-DA54-4E21-9B21-679A275367EB}" type="pres">
      <dgm:prSet presAssocID="{7384427E-5F07-4F33-B788-273FC74E9D3C}" presName="hierRoot2" presStyleCnt="0">
        <dgm:presLayoutVars>
          <dgm:hierBranch val="init"/>
        </dgm:presLayoutVars>
      </dgm:prSet>
      <dgm:spPr/>
      <dgm:t>
        <a:bodyPr/>
        <a:lstStyle/>
        <a:p>
          <a:endParaRPr lang="en-US"/>
        </a:p>
      </dgm:t>
    </dgm:pt>
    <dgm:pt modelId="{1C87B9C7-56DC-46CF-BD36-016F4322759B}" type="pres">
      <dgm:prSet presAssocID="{7384427E-5F07-4F33-B788-273FC74E9D3C}" presName="rootComposite" presStyleCnt="0"/>
      <dgm:spPr/>
      <dgm:t>
        <a:bodyPr/>
        <a:lstStyle/>
        <a:p>
          <a:endParaRPr lang="en-US"/>
        </a:p>
      </dgm:t>
    </dgm:pt>
    <dgm:pt modelId="{102DC22E-B12F-47AC-96F6-0684CA9A1140}" type="pres">
      <dgm:prSet presAssocID="{7384427E-5F07-4F33-B788-273FC74E9D3C}" presName="rootText" presStyleLbl="node2" presStyleIdx="0" presStyleCnt="2" custLinFactNeighborX="5250" custLinFactNeighborY="-47107">
        <dgm:presLayoutVars>
          <dgm:chPref val="3"/>
        </dgm:presLayoutVars>
      </dgm:prSet>
      <dgm:spPr/>
      <dgm:t>
        <a:bodyPr/>
        <a:lstStyle/>
        <a:p>
          <a:endParaRPr lang="en-US"/>
        </a:p>
      </dgm:t>
    </dgm:pt>
    <dgm:pt modelId="{3E866B77-76D2-46C9-B9B2-9C1FD8CB84CB}" type="pres">
      <dgm:prSet presAssocID="{7384427E-5F07-4F33-B788-273FC74E9D3C}" presName="rootConnector" presStyleLbl="node2" presStyleIdx="0" presStyleCnt="2"/>
      <dgm:spPr/>
      <dgm:t>
        <a:bodyPr/>
        <a:lstStyle/>
        <a:p>
          <a:endParaRPr lang="en-US"/>
        </a:p>
      </dgm:t>
    </dgm:pt>
    <dgm:pt modelId="{57933A3F-49E8-4ABF-85C7-33617A2BF15C}" type="pres">
      <dgm:prSet presAssocID="{7384427E-5F07-4F33-B788-273FC74E9D3C}" presName="hierChild4" presStyleCnt="0"/>
      <dgm:spPr/>
      <dgm:t>
        <a:bodyPr/>
        <a:lstStyle/>
        <a:p>
          <a:endParaRPr lang="en-US"/>
        </a:p>
      </dgm:t>
    </dgm:pt>
    <dgm:pt modelId="{7974FE2F-448C-4648-956F-5FE75A938273}" type="pres">
      <dgm:prSet presAssocID="{A7D34ECF-8AE6-4A8B-8027-0C3879C7F5FF}" presName="Name37" presStyleLbl="parChTrans1D3" presStyleIdx="0" presStyleCnt="2"/>
      <dgm:spPr/>
      <dgm:t>
        <a:bodyPr/>
        <a:lstStyle/>
        <a:p>
          <a:endParaRPr lang="en-US"/>
        </a:p>
      </dgm:t>
    </dgm:pt>
    <dgm:pt modelId="{ABFBA707-201B-4719-A0EA-9F0B6CF90FD9}" type="pres">
      <dgm:prSet presAssocID="{0C7F01F9-0D4C-4573-B384-363D0F242986}" presName="hierRoot2" presStyleCnt="0">
        <dgm:presLayoutVars>
          <dgm:hierBranch val="init"/>
        </dgm:presLayoutVars>
      </dgm:prSet>
      <dgm:spPr/>
      <dgm:t>
        <a:bodyPr/>
        <a:lstStyle/>
        <a:p>
          <a:endParaRPr lang="en-US"/>
        </a:p>
      </dgm:t>
    </dgm:pt>
    <dgm:pt modelId="{41D7E2BD-E5F8-45CC-A045-C10C756B8FE4}" type="pres">
      <dgm:prSet presAssocID="{0C7F01F9-0D4C-4573-B384-363D0F242986}" presName="rootComposite" presStyleCnt="0"/>
      <dgm:spPr/>
      <dgm:t>
        <a:bodyPr/>
        <a:lstStyle/>
        <a:p>
          <a:endParaRPr lang="en-US"/>
        </a:p>
      </dgm:t>
    </dgm:pt>
    <dgm:pt modelId="{E09815CE-BC21-476B-B300-F573A8CB97C8}" type="pres">
      <dgm:prSet presAssocID="{0C7F01F9-0D4C-4573-B384-363D0F242986}" presName="rootText" presStyleLbl="node3" presStyleIdx="0" presStyleCnt="2" custLinFactNeighborX="6631" custLinFactNeighborY="-51561">
        <dgm:presLayoutVars>
          <dgm:chPref val="3"/>
        </dgm:presLayoutVars>
      </dgm:prSet>
      <dgm:spPr/>
      <dgm:t>
        <a:bodyPr/>
        <a:lstStyle/>
        <a:p>
          <a:endParaRPr lang="en-US"/>
        </a:p>
      </dgm:t>
    </dgm:pt>
    <dgm:pt modelId="{69FDC59E-52DE-4EC6-9842-74A6D2ED05D3}" type="pres">
      <dgm:prSet presAssocID="{0C7F01F9-0D4C-4573-B384-363D0F242986}" presName="rootConnector" presStyleLbl="node3" presStyleIdx="0" presStyleCnt="2"/>
      <dgm:spPr/>
      <dgm:t>
        <a:bodyPr/>
        <a:lstStyle/>
        <a:p>
          <a:endParaRPr lang="en-US"/>
        </a:p>
      </dgm:t>
    </dgm:pt>
    <dgm:pt modelId="{A3AD197B-7516-4BF7-9C72-12BC2AD8A3E8}" type="pres">
      <dgm:prSet presAssocID="{0C7F01F9-0D4C-4573-B384-363D0F242986}" presName="hierChild4" presStyleCnt="0"/>
      <dgm:spPr/>
      <dgm:t>
        <a:bodyPr/>
        <a:lstStyle/>
        <a:p>
          <a:endParaRPr lang="en-US"/>
        </a:p>
      </dgm:t>
    </dgm:pt>
    <dgm:pt modelId="{3A3DC3EA-93DF-4D5F-A294-775337740389}" type="pres">
      <dgm:prSet presAssocID="{0C7F01F9-0D4C-4573-B384-363D0F242986}" presName="hierChild5" presStyleCnt="0"/>
      <dgm:spPr/>
      <dgm:t>
        <a:bodyPr/>
        <a:lstStyle/>
        <a:p>
          <a:endParaRPr lang="en-US"/>
        </a:p>
      </dgm:t>
    </dgm:pt>
    <dgm:pt modelId="{F0A01F4D-82FA-4E7D-8497-D185829E04E1}" type="pres">
      <dgm:prSet presAssocID="{27836CE0-1E6B-4D67-B3A6-DC6919848B78}" presName="Name37" presStyleLbl="parChTrans1D3" presStyleIdx="1" presStyleCnt="2"/>
      <dgm:spPr/>
      <dgm:t>
        <a:bodyPr/>
        <a:lstStyle/>
        <a:p>
          <a:endParaRPr lang="en-US"/>
        </a:p>
      </dgm:t>
    </dgm:pt>
    <dgm:pt modelId="{23C1BDA7-AF9A-4B96-A871-5B2B1C8DF4ED}" type="pres">
      <dgm:prSet presAssocID="{EA5AC5BC-CC49-4B47-916D-9050CF9EA02D}" presName="hierRoot2" presStyleCnt="0">
        <dgm:presLayoutVars>
          <dgm:hierBranch val="init"/>
        </dgm:presLayoutVars>
      </dgm:prSet>
      <dgm:spPr/>
      <dgm:t>
        <a:bodyPr/>
        <a:lstStyle/>
        <a:p>
          <a:endParaRPr lang="en-US"/>
        </a:p>
      </dgm:t>
    </dgm:pt>
    <dgm:pt modelId="{F746D794-A631-4073-B6D2-927B03D4C18E}" type="pres">
      <dgm:prSet presAssocID="{EA5AC5BC-CC49-4B47-916D-9050CF9EA02D}" presName="rootComposite" presStyleCnt="0"/>
      <dgm:spPr/>
      <dgm:t>
        <a:bodyPr/>
        <a:lstStyle/>
        <a:p>
          <a:endParaRPr lang="en-US"/>
        </a:p>
      </dgm:t>
    </dgm:pt>
    <dgm:pt modelId="{DEA6CE4B-B08E-45B7-AF89-1DF33CBFBC65}" type="pres">
      <dgm:prSet presAssocID="{EA5AC5BC-CC49-4B47-916D-9050CF9EA02D}" presName="rootText" presStyleLbl="node3" presStyleIdx="1" presStyleCnt="2" custScaleY="78931" custLinFactNeighborX="6870" custLinFactNeighborY="-77816">
        <dgm:presLayoutVars>
          <dgm:chPref val="3"/>
        </dgm:presLayoutVars>
      </dgm:prSet>
      <dgm:spPr/>
      <dgm:t>
        <a:bodyPr/>
        <a:lstStyle/>
        <a:p>
          <a:endParaRPr lang="en-US"/>
        </a:p>
      </dgm:t>
    </dgm:pt>
    <dgm:pt modelId="{E0EC6B4D-2702-4BA3-A65E-BDE3D07EBDDF}" type="pres">
      <dgm:prSet presAssocID="{EA5AC5BC-CC49-4B47-916D-9050CF9EA02D}" presName="rootConnector" presStyleLbl="node3" presStyleIdx="1" presStyleCnt="2"/>
      <dgm:spPr/>
      <dgm:t>
        <a:bodyPr/>
        <a:lstStyle/>
        <a:p>
          <a:endParaRPr lang="en-US"/>
        </a:p>
      </dgm:t>
    </dgm:pt>
    <dgm:pt modelId="{95CBCB53-D88A-42AA-BBD4-1A6D5842041F}" type="pres">
      <dgm:prSet presAssocID="{EA5AC5BC-CC49-4B47-916D-9050CF9EA02D}" presName="hierChild4" presStyleCnt="0"/>
      <dgm:spPr/>
      <dgm:t>
        <a:bodyPr/>
        <a:lstStyle/>
        <a:p>
          <a:endParaRPr lang="en-US"/>
        </a:p>
      </dgm:t>
    </dgm:pt>
    <dgm:pt modelId="{E3BEF397-6E26-49F8-8474-0730B5E66E5E}" type="pres">
      <dgm:prSet presAssocID="{EA5AC5BC-CC49-4B47-916D-9050CF9EA02D}" presName="hierChild5" presStyleCnt="0"/>
      <dgm:spPr/>
      <dgm:t>
        <a:bodyPr/>
        <a:lstStyle/>
        <a:p>
          <a:endParaRPr lang="en-US"/>
        </a:p>
      </dgm:t>
    </dgm:pt>
    <dgm:pt modelId="{C357211F-DA1C-4A00-BD50-9581BD03D00A}" type="pres">
      <dgm:prSet presAssocID="{7384427E-5F07-4F33-B788-273FC74E9D3C}" presName="hierChild5" presStyleCnt="0"/>
      <dgm:spPr/>
      <dgm:t>
        <a:bodyPr/>
        <a:lstStyle/>
        <a:p>
          <a:endParaRPr lang="en-US"/>
        </a:p>
      </dgm:t>
    </dgm:pt>
    <dgm:pt modelId="{EBF25269-5893-4027-BE58-DD56E9D22BEA}" type="pres">
      <dgm:prSet presAssocID="{A80C7ADD-C6A1-4D72-A4DC-CB0020E6C793}" presName="Name37" presStyleLbl="parChTrans1D2" presStyleIdx="1" presStyleCnt="2"/>
      <dgm:spPr/>
      <dgm:t>
        <a:bodyPr/>
        <a:lstStyle/>
        <a:p>
          <a:endParaRPr lang="en-US"/>
        </a:p>
      </dgm:t>
    </dgm:pt>
    <dgm:pt modelId="{46D6F3D4-12B4-41E4-A87A-0EEE51BCE933}" type="pres">
      <dgm:prSet presAssocID="{8968DCBC-E973-4F25-8383-F11972D0AA25}" presName="hierRoot2" presStyleCnt="0">
        <dgm:presLayoutVars>
          <dgm:hierBranch val="init"/>
        </dgm:presLayoutVars>
      </dgm:prSet>
      <dgm:spPr/>
      <dgm:t>
        <a:bodyPr/>
        <a:lstStyle/>
        <a:p>
          <a:endParaRPr lang="en-US"/>
        </a:p>
      </dgm:t>
    </dgm:pt>
    <dgm:pt modelId="{3E174467-5804-4BFC-8C7C-D2AA704D38D6}" type="pres">
      <dgm:prSet presAssocID="{8968DCBC-E973-4F25-8383-F11972D0AA25}" presName="rootComposite" presStyleCnt="0"/>
      <dgm:spPr/>
      <dgm:t>
        <a:bodyPr/>
        <a:lstStyle/>
        <a:p>
          <a:endParaRPr lang="en-US"/>
        </a:p>
      </dgm:t>
    </dgm:pt>
    <dgm:pt modelId="{69AEF736-A910-4CFA-A735-3CC74199000E}" type="pres">
      <dgm:prSet presAssocID="{8968DCBC-E973-4F25-8383-F11972D0AA25}" presName="rootText" presStyleLbl="node2" presStyleIdx="1" presStyleCnt="2" custScaleX="105118" custLinFactNeighborX="-11136" custLinFactNeighborY="-47108">
        <dgm:presLayoutVars>
          <dgm:chPref val="3"/>
        </dgm:presLayoutVars>
      </dgm:prSet>
      <dgm:spPr/>
      <dgm:t>
        <a:bodyPr/>
        <a:lstStyle/>
        <a:p>
          <a:endParaRPr lang="en-US"/>
        </a:p>
      </dgm:t>
    </dgm:pt>
    <dgm:pt modelId="{12DF355C-4BD0-48FE-BCA4-C156FBD3DE2B}" type="pres">
      <dgm:prSet presAssocID="{8968DCBC-E973-4F25-8383-F11972D0AA25}" presName="rootConnector" presStyleLbl="node2" presStyleIdx="1" presStyleCnt="2"/>
      <dgm:spPr/>
      <dgm:t>
        <a:bodyPr/>
        <a:lstStyle/>
        <a:p>
          <a:endParaRPr lang="en-US"/>
        </a:p>
      </dgm:t>
    </dgm:pt>
    <dgm:pt modelId="{28CCD8D2-6B5E-4073-9ED0-38B45A45CFD7}" type="pres">
      <dgm:prSet presAssocID="{8968DCBC-E973-4F25-8383-F11972D0AA25}" presName="hierChild4" presStyleCnt="0"/>
      <dgm:spPr/>
      <dgm:t>
        <a:bodyPr/>
        <a:lstStyle/>
        <a:p>
          <a:endParaRPr lang="en-US"/>
        </a:p>
      </dgm:t>
    </dgm:pt>
    <dgm:pt modelId="{E5DE8728-88BC-4FDB-97EB-6A841850D10F}" type="pres">
      <dgm:prSet presAssocID="{8968DCBC-E973-4F25-8383-F11972D0AA25}" presName="hierChild5" presStyleCnt="0"/>
      <dgm:spPr/>
      <dgm:t>
        <a:bodyPr/>
        <a:lstStyle/>
        <a:p>
          <a:endParaRPr lang="en-US"/>
        </a:p>
      </dgm:t>
    </dgm:pt>
    <dgm:pt modelId="{35536090-9680-4F50-BD07-74F09CBF8D0B}" type="pres">
      <dgm:prSet presAssocID="{44469A00-B892-4234-B2A6-1EC1BDFE7279}" presName="hierChild3" presStyleCnt="0"/>
      <dgm:spPr/>
      <dgm:t>
        <a:bodyPr/>
        <a:lstStyle/>
        <a:p>
          <a:endParaRPr lang="en-US"/>
        </a:p>
      </dgm:t>
    </dgm:pt>
  </dgm:ptLst>
  <dgm:cxnLst>
    <dgm:cxn modelId="{73F91301-845A-4FBE-94E7-AF5011F2556E}" type="presOf" srcId="{A80C7ADD-C6A1-4D72-A4DC-CB0020E6C793}" destId="{EBF25269-5893-4027-BE58-DD56E9D22BEA}" srcOrd="0" destOrd="0" presId="urn:microsoft.com/office/officeart/2005/8/layout/orgChart1"/>
    <dgm:cxn modelId="{AFE9CB78-24E0-439F-AB4F-7B33FAA5A5CA}" srcId="{6E6A0478-D1C8-4D4C-B160-ADFAE9F87694}" destId="{44469A00-B892-4234-B2A6-1EC1BDFE7279}" srcOrd="0" destOrd="0" parTransId="{F64A08C4-6937-40BD-9B26-98DE4149820A}" sibTransId="{287A0BFC-1923-4DAD-88A7-49F8BEC590B9}"/>
    <dgm:cxn modelId="{6FCB4668-5996-4C26-A4D0-FCD30BB3D62B}" srcId="{44469A00-B892-4234-B2A6-1EC1BDFE7279}" destId="{8968DCBC-E973-4F25-8383-F11972D0AA25}" srcOrd="1" destOrd="0" parTransId="{A80C7ADD-C6A1-4D72-A4DC-CB0020E6C793}" sibTransId="{8AD8F2BC-6B81-4668-91C2-756994ED3AC5}"/>
    <dgm:cxn modelId="{828DA295-E238-4DE1-8853-CFB9019955AE}" type="presOf" srcId="{7384427E-5F07-4F33-B788-273FC74E9D3C}" destId="{102DC22E-B12F-47AC-96F6-0684CA9A1140}" srcOrd="0" destOrd="0" presId="urn:microsoft.com/office/officeart/2005/8/layout/orgChart1"/>
    <dgm:cxn modelId="{F70BB697-26E3-4619-BDBE-9CF6D8B0993B}" type="presOf" srcId="{8968DCBC-E973-4F25-8383-F11972D0AA25}" destId="{12DF355C-4BD0-48FE-BCA4-C156FBD3DE2B}" srcOrd="1" destOrd="0" presId="urn:microsoft.com/office/officeart/2005/8/layout/orgChart1"/>
    <dgm:cxn modelId="{F8A5C366-1C8D-4956-B252-C48C7748BAA3}" type="presOf" srcId="{8968DCBC-E973-4F25-8383-F11972D0AA25}" destId="{69AEF736-A910-4CFA-A735-3CC74199000E}" srcOrd="0" destOrd="0" presId="urn:microsoft.com/office/officeart/2005/8/layout/orgChart1"/>
    <dgm:cxn modelId="{BC45C145-C907-4449-A8D6-FFE33CB8F35C}" type="presOf" srcId="{6DBF9781-F883-4303-9C11-B16E58131002}" destId="{15588E2A-786C-4118-867E-F9FC079D1D16}" srcOrd="0" destOrd="0" presId="urn:microsoft.com/office/officeart/2005/8/layout/orgChart1"/>
    <dgm:cxn modelId="{45B602BB-9917-4CDB-A798-F54A2959FA2E}" type="presOf" srcId="{44469A00-B892-4234-B2A6-1EC1BDFE7279}" destId="{8B9F470C-6AE0-4E94-AC11-27547F6BF04C}" srcOrd="1" destOrd="0" presId="urn:microsoft.com/office/officeart/2005/8/layout/orgChart1"/>
    <dgm:cxn modelId="{89ACA00E-C9ED-48C2-8E8C-24AB05EE5BA0}" srcId="{7384427E-5F07-4F33-B788-273FC74E9D3C}" destId="{EA5AC5BC-CC49-4B47-916D-9050CF9EA02D}" srcOrd="1" destOrd="0" parTransId="{27836CE0-1E6B-4D67-B3A6-DC6919848B78}" sibTransId="{006EFED8-E189-470F-B14B-01620BFC3998}"/>
    <dgm:cxn modelId="{03F63781-596B-437D-BA53-38C1FAA454BC}" type="presOf" srcId="{0C7F01F9-0D4C-4573-B384-363D0F242986}" destId="{E09815CE-BC21-476B-B300-F573A8CB97C8}" srcOrd="0" destOrd="0" presId="urn:microsoft.com/office/officeart/2005/8/layout/orgChart1"/>
    <dgm:cxn modelId="{4060F387-337C-4A6C-87CE-93B944F02C89}" type="presOf" srcId="{44469A00-B892-4234-B2A6-1EC1BDFE7279}" destId="{D06F3404-11D7-4DAB-93BB-D917EE561519}" srcOrd="0" destOrd="0" presId="urn:microsoft.com/office/officeart/2005/8/layout/orgChart1"/>
    <dgm:cxn modelId="{830065C1-9323-40E0-8497-0578BD890164}" type="presOf" srcId="{27836CE0-1E6B-4D67-B3A6-DC6919848B78}" destId="{F0A01F4D-82FA-4E7D-8497-D185829E04E1}" srcOrd="0" destOrd="0" presId="urn:microsoft.com/office/officeart/2005/8/layout/orgChart1"/>
    <dgm:cxn modelId="{D9E67F29-0702-4FA2-86D9-4263AAB7ED78}" srcId="{7384427E-5F07-4F33-B788-273FC74E9D3C}" destId="{0C7F01F9-0D4C-4573-B384-363D0F242986}" srcOrd="0" destOrd="0" parTransId="{A7D34ECF-8AE6-4A8B-8027-0C3879C7F5FF}" sibTransId="{12138349-35A3-4DD2-B1AB-15BC09FC7C03}"/>
    <dgm:cxn modelId="{1C3FC7E3-995F-4A78-B117-43914C9A1746}" type="presOf" srcId="{6E6A0478-D1C8-4D4C-B160-ADFAE9F87694}" destId="{F8CBA7F2-E3FC-483B-B513-1529939914BA}" srcOrd="0" destOrd="0" presId="urn:microsoft.com/office/officeart/2005/8/layout/orgChart1"/>
    <dgm:cxn modelId="{1C88412B-7326-41B1-99A7-A4154F5CD428}" type="presOf" srcId="{EA5AC5BC-CC49-4B47-916D-9050CF9EA02D}" destId="{E0EC6B4D-2702-4BA3-A65E-BDE3D07EBDDF}" srcOrd="1" destOrd="0" presId="urn:microsoft.com/office/officeart/2005/8/layout/orgChart1"/>
    <dgm:cxn modelId="{C67DF182-92A4-499C-967C-F2669BEE785D}" type="presOf" srcId="{EA5AC5BC-CC49-4B47-916D-9050CF9EA02D}" destId="{DEA6CE4B-B08E-45B7-AF89-1DF33CBFBC65}" srcOrd="0" destOrd="0" presId="urn:microsoft.com/office/officeart/2005/8/layout/orgChart1"/>
    <dgm:cxn modelId="{CB68A001-5BF0-4BEB-8251-FAFDB20D40C4}" type="presOf" srcId="{0C7F01F9-0D4C-4573-B384-363D0F242986}" destId="{69FDC59E-52DE-4EC6-9842-74A6D2ED05D3}" srcOrd="1" destOrd="0" presId="urn:microsoft.com/office/officeart/2005/8/layout/orgChart1"/>
    <dgm:cxn modelId="{A38628DC-D215-4397-8FD0-085765F42B36}" type="presOf" srcId="{A7D34ECF-8AE6-4A8B-8027-0C3879C7F5FF}" destId="{7974FE2F-448C-4648-956F-5FE75A938273}" srcOrd="0" destOrd="0" presId="urn:microsoft.com/office/officeart/2005/8/layout/orgChart1"/>
    <dgm:cxn modelId="{9CB82545-A67A-4265-92B3-64CAA09B6157}" srcId="{44469A00-B892-4234-B2A6-1EC1BDFE7279}" destId="{7384427E-5F07-4F33-B788-273FC74E9D3C}" srcOrd="0" destOrd="0" parTransId="{6DBF9781-F883-4303-9C11-B16E58131002}" sibTransId="{DC37D7E1-39C8-4570-A7BE-C85789C123AE}"/>
    <dgm:cxn modelId="{F24048F5-E6F0-4246-A07F-003A09B9E72F}" type="presOf" srcId="{7384427E-5F07-4F33-B788-273FC74E9D3C}" destId="{3E866B77-76D2-46C9-B9B2-9C1FD8CB84CB}" srcOrd="1" destOrd="0" presId="urn:microsoft.com/office/officeart/2005/8/layout/orgChart1"/>
    <dgm:cxn modelId="{963953F7-5D2C-48D6-90E9-5D53F51D66B2}" type="presParOf" srcId="{F8CBA7F2-E3FC-483B-B513-1529939914BA}" destId="{D0CBE523-87D8-438C-898F-0655C6BBFAA7}" srcOrd="0" destOrd="0" presId="urn:microsoft.com/office/officeart/2005/8/layout/orgChart1"/>
    <dgm:cxn modelId="{3A6D05A1-A80C-408F-B050-1A35B9FD4391}" type="presParOf" srcId="{D0CBE523-87D8-438C-898F-0655C6BBFAA7}" destId="{66769764-040B-4680-80A6-EC6F0B59A9F2}" srcOrd="0" destOrd="0" presId="urn:microsoft.com/office/officeart/2005/8/layout/orgChart1"/>
    <dgm:cxn modelId="{99539F85-87A5-439B-96DB-4D3443DE5BEF}" type="presParOf" srcId="{66769764-040B-4680-80A6-EC6F0B59A9F2}" destId="{D06F3404-11D7-4DAB-93BB-D917EE561519}" srcOrd="0" destOrd="0" presId="urn:microsoft.com/office/officeart/2005/8/layout/orgChart1"/>
    <dgm:cxn modelId="{F1F089BF-E16C-4046-A466-E5A2E25FB189}" type="presParOf" srcId="{66769764-040B-4680-80A6-EC6F0B59A9F2}" destId="{8B9F470C-6AE0-4E94-AC11-27547F6BF04C}" srcOrd="1" destOrd="0" presId="urn:microsoft.com/office/officeart/2005/8/layout/orgChart1"/>
    <dgm:cxn modelId="{EB5B2D5A-C3E1-4BC3-A25F-A9481B64B527}" type="presParOf" srcId="{D0CBE523-87D8-438C-898F-0655C6BBFAA7}" destId="{1D9F972C-69E4-4A13-921A-ED95AA5B391C}" srcOrd="1" destOrd="0" presId="urn:microsoft.com/office/officeart/2005/8/layout/orgChart1"/>
    <dgm:cxn modelId="{9557E732-1930-414F-83C1-B099F308D913}" type="presParOf" srcId="{1D9F972C-69E4-4A13-921A-ED95AA5B391C}" destId="{15588E2A-786C-4118-867E-F9FC079D1D16}" srcOrd="0" destOrd="0" presId="urn:microsoft.com/office/officeart/2005/8/layout/orgChart1"/>
    <dgm:cxn modelId="{4C8C5583-FCE6-4C2A-A587-97FFCC140257}" type="presParOf" srcId="{1D9F972C-69E4-4A13-921A-ED95AA5B391C}" destId="{768356FF-DA54-4E21-9B21-679A275367EB}" srcOrd="1" destOrd="0" presId="urn:microsoft.com/office/officeart/2005/8/layout/orgChart1"/>
    <dgm:cxn modelId="{328D90AC-18E5-47AF-82DF-E60E28153A5B}" type="presParOf" srcId="{768356FF-DA54-4E21-9B21-679A275367EB}" destId="{1C87B9C7-56DC-46CF-BD36-016F4322759B}" srcOrd="0" destOrd="0" presId="urn:microsoft.com/office/officeart/2005/8/layout/orgChart1"/>
    <dgm:cxn modelId="{621F7917-0972-48B3-85ED-59BCD1011426}" type="presParOf" srcId="{1C87B9C7-56DC-46CF-BD36-016F4322759B}" destId="{102DC22E-B12F-47AC-96F6-0684CA9A1140}" srcOrd="0" destOrd="0" presId="urn:microsoft.com/office/officeart/2005/8/layout/orgChart1"/>
    <dgm:cxn modelId="{C6D9BD73-ECD3-454F-9AD9-95C587670CD2}" type="presParOf" srcId="{1C87B9C7-56DC-46CF-BD36-016F4322759B}" destId="{3E866B77-76D2-46C9-B9B2-9C1FD8CB84CB}" srcOrd="1" destOrd="0" presId="urn:microsoft.com/office/officeart/2005/8/layout/orgChart1"/>
    <dgm:cxn modelId="{22705408-B747-439E-AB2D-2E9E7E3DEA7F}" type="presParOf" srcId="{768356FF-DA54-4E21-9B21-679A275367EB}" destId="{57933A3F-49E8-4ABF-85C7-33617A2BF15C}" srcOrd="1" destOrd="0" presId="urn:microsoft.com/office/officeart/2005/8/layout/orgChart1"/>
    <dgm:cxn modelId="{E142CE9B-F744-415E-BCA6-5974C1A71CC4}" type="presParOf" srcId="{57933A3F-49E8-4ABF-85C7-33617A2BF15C}" destId="{7974FE2F-448C-4648-956F-5FE75A938273}" srcOrd="0" destOrd="0" presId="urn:microsoft.com/office/officeart/2005/8/layout/orgChart1"/>
    <dgm:cxn modelId="{00CD0C7C-D2F1-4FA6-A38D-D2C73515C1FD}" type="presParOf" srcId="{57933A3F-49E8-4ABF-85C7-33617A2BF15C}" destId="{ABFBA707-201B-4719-A0EA-9F0B6CF90FD9}" srcOrd="1" destOrd="0" presId="urn:microsoft.com/office/officeart/2005/8/layout/orgChart1"/>
    <dgm:cxn modelId="{CEFE3D08-DF32-442F-AB6A-CE17BF390AAB}" type="presParOf" srcId="{ABFBA707-201B-4719-A0EA-9F0B6CF90FD9}" destId="{41D7E2BD-E5F8-45CC-A045-C10C756B8FE4}" srcOrd="0" destOrd="0" presId="urn:microsoft.com/office/officeart/2005/8/layout/orgChart1"/>
    <dgm:cxn modelId="{6A6031AE-CCA2-49A4-AC2B-3D296FA69398}" type="presParOf" srcId="{41D7E2BD-E5F8-45CC-A045-C10C756B8FE4}" destId="{E09815CE-BC21-476B-B300-F573A8CB97C8}" srcOrd="0" destOrd="0" presId="urn:microsoft.com/office/officeart/2005/8/layout/orgChart1"/>
    <dgm:cxn modelId="{3EB817B8-D62A-4450-9A38-8CFDB0085878}" type="presParOf" srcId="{41D7E2BD-E5F8-45CC-A045-C10C756B8FE4}" destId="{69FDC59E-52DE-4EC6-9842-74A6D2ED05D3}" srcOrd="1" destOrd="0" presId="urn:microsoft.com/office/officeart/2005/8/layout/orgChart1"/>
    <dgm:cxn modelId="{C567FCD1-EB61-43FF-85ED-9F84E03E7CAB}" type="presParOf" srcId="{ABFBA707-201B-4719-A0EA-9F0B6CF90FD9}" destId="{A3AD197B-7516-4BF7-9C72-12BC2AD8A3E8}" srcOrd="1" destOrd="0" presId="urn:microsoft.com/office/officeart/2005/8/layout/orgChart1"/>
    <dgm:cxn modelId="{05599A28-2F3C-4B37-BEC7-AF0863CE898F}" type="presParOf" srcId="{ABFBA707-201B-4719-A0EA-9F0B6CF90FD9}" destId="{3A3DC3EA-93DF-4D5F-A294-775337740389}" srcOrd="2" destOrd="0" presId="urn:microsoft.com/office/officeart/2005/8/layout/orgChart1"/>
    <dgm:cxn modelId="{AC5ECB1A-EFC1-4D60-BC4C-470042110044}" type="presParOf" srcId="{57933A3F-49E8-4ABF-85C7-33617A2BF15C}" destId="{F0A01F4D-82FA-4E7D-8497-D185829E04E1}" srcOrd="2" destOrd="0" presId="urn:microsoft.com/office/officeart/2005/8/layout/orgChart1"/>
    <dgm:cxn modelId="{6A26CA7C-D7E2-4AEE-A677-FA4F0CD19595}" type="presParOf" srcId="{57933A3F-49E8-4ABF-85C7-33617A2BF15C}" destId="{23C1BDA7-AF9A-4B96-A871-5B2B1C8DF4ED}" srcOrd="3" destOrd="0" presId="urn:microsoft.com/office/officeart/2005/8/layout/orgChart1"/>
    <dgm:cxn modelId="{FE333ECF-4D6C-4E58-9CD8-7BA412850259}" type="presParOf" srcId="{23C1BDA7-AF9A-4B96-A871-5B2B1C8DF4ED}" destId="{F746D794-A631-4073-B6D2-927B03D4C18E}" srcOrd="0" destOrd="0" presId="urn:microsoft.com/office/officeart/2005/8/layout/orgChart1"/>
    <dgm:cxn modelId="{B5C2DCF6-AC12-4292-99E8-B719B3600C69}" type="presParOf" srcId="{F746D794-A631-4073-B6D2-927B03D4C18E}" destId="{DEA6CE4B-B08E-45B7-AF89-1DF33CBFBC65}" srcOrd="0" destOrd="0" presId="urn:microsoft.com/office/officeart/2005/8/layout/orgChart1"/>
    <dgm:cxn modelId="{706B98AA-2594-4FDE-9D8F-B7EF50DFB92E}" type="presParOf" srcId="{F746D794-A631-4073-B6D2-927B03D4C18E}" destId="{E0EC6B4D-2702-4BA3-A65E-BDE3D07EBDDF}" srcOrd="1" destOrd="0" presId="urn:microsoft.com/office/officeart/2005/8/layout/orgChart1"/>
    <dgm:cxn modelId="{46A50869-C3AE-4E39-9D1D-4E622A8FCFEE}" type="presParOf" srcId="{23C1BDA7-AF9A-4B96-A871-5B2B1C8DF4ED}" destId="{95CBCB53-D88A-42AA-BBD4-1A6D5842041F}" srcOrd="1" destOrd="0" presId="urn:microsoft.com/office/officeart/2005/8/layout/orgChart1"/>
    <dgm:cxn modelId="{B63254FB-EB07-41F2-B13D-9F8662AC88EF}" type="presParOf" srcId="{23C1BDA7-AF9A-4B96-A871-5B2B1C8DF4ED}" destId="{E3BEF397-6E26-49F8-8474-0730B5E66E5E}" srcOrd="2" destOrd="0" presId="urn:microsoft.com/office/officeart/2005/8/layout/orgChart1"/>
    <dgm:cxn modelId="{38779EAC-93E5-4828-8682-5E2A22CB568A}" type="presParOf" srcId="{768356FF-DA54-4E21-9B21-679A275367EB}" destId="{C357211F-DA1C-4A00-BD50-9581BD03D00A}" srcOrd="2" destOrd="0" presId="urn:microsoft.com/office/officeart/2005/8/layout/orgChart1"/>
    <dgm:cxn modelId="{49C94976-93FB-4486-94FF-4F9C2C912C2F}" type="presParOf" srcId="{1D9F972C-69E4-4A13-921A-ED95AA5B391C}" destId="{EBF25269-5893-4027-BE58-DD56E9D22BEA}" srcOrd="2" destOrd="0" presId="urn:microsoft.com/office/officeart/2005/8/layout/orgChart1"/>
    <dgm:cxn modelId="{C33BA279-0F37-47DF-83EA-16DB4FB38DEC}" type="presParOf" srcId="{1D9F972C-69E4-4A13-921A-ED95AA5B391C}" destId="{46D6F3D4-12B4-41E4-A87A-0EEE51BCE933}" srcOrd="3" destOrd="0" presId="urn:microsoft.com/office/officeart/2005/8/layout/orgChart1"/>
    <dgm:cxn modelId="{394E3C91-BCEB-4588-A660-8123ABF0BEA1}" type="presParOf" srcId="{46D6F3D4-12B4-41E4-A87A-0EEE51BCE933}" destId="{3E174467-5804-4BFC-8C7C-D2AA704D38D6}" srcOrd="0" destOrd="0" presId="urn:microsoft.com/office/officeart/2005/8/layout/orgChart1"/>
    <dgm:cxn modelId="{C9D68655-FE24-490A-BF77-95265706A080}" type="presParOf" srcId="{3E174467-5804-4BFC-8C7C-D2AA704D38D6}" destId="{69AEF736-A910-4CFA-A735-3CC74199000E}" srcOrd="0" destOrd="0" presId="urn:microsoft.com/office/officeart/2005/8/layout/orgChart1"/>
    <dgm:cxn modelId="{20E82D72-4B9C-48E0-82DB-F08B3F819A9D}" type="presParOf" srcId="{3E174467-5804-4BFC-8C7C-D2AA704D38D6}" destId="{12DF355C-4BD0-48FE-BCA4-C156FBD3DE2B}" srcOrd="1" destOrd="0" presId="urn:microsoft.com/office/officeart/2005/8/layout/orgChart1"/>
    <dgm:cxn modelId="{B416DFC4-A1B9-460A-B95A-622C021F1B1F}" type="presParOf" srcId="{46D6F3D4-12B4-41E4-A87A-0EEE51BCE933}" destId="{28CCD8D2-6B5E-4073-9ED0-38B45A45CFD7}" srcOrd="1" destOrd="0" presId="urn:microsoft.com/office/officeart/2005/8/layout/orgChart1"/>
    <dgm:cxn modelId="{DD60F125-386C-4379-8653-C2AFC263FAB9}" type="presParOf" srcId="{46D6F3D4-12B4-41E4-A87A-0EEE51BCE933}" destId="{E5DE8728-88BC-4FDB-97EB-6A841850D10F}" srcOrd="2" destOrd="0" presId="urn:microsoft.com/office/officeart/2005/8/layout/orgChart1"/>
    <dgm:cxn modelId="{CAC82558-8CCB-45E3-8AAB-646DA18F0D49}" type="presParOf" srcId="{D0CBE523-87D8-438C-898F-0655C6BBFAA7}" destId="{35536090-9680-4F50-BD07-74F09CBF8D0B}" srcOrd="2" destOrd="0" presId="urn:microsoft.com/office/officeart/2005/8/layout/orgChart1"/>
  </dgm:cxnLst>
  <dgm:bg/>
  <dgm:whole>
    <a:ln>
      <a:solidFill>
        <a:schemeClr val="tx1"/>
      </a:solidFill>
    </a:ln>
  </dgm:whole>
  <dgm:extLst>
    <a:ext uri="http://schemas.microsoft.com/office/drawing/2008/diagram">
      <dsp:dataModelExt xmlns:dsp="http://schemas.microsoft.com/office/drawing/2008/diagram" relId="rId32"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6E6A0478-D1C8-4D4C-B160-ADFAE9F87694}"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7384427E-5F07-4F33-B788-273FC74E9D3C}">
      <dgm:prSet phldrT="[Text]" custT="1"/>
      <dgm:spPr>
        <a:xfrm>
          <a:off x="913922" y="784146"/>
          <a:ext cx="1452958" cy="552010"/>
        </a:xfrm>
      </dgm:spPr>
      <dgm:t>
        <a:bodyPr/>
        <a:lstStyle/>
        <a:p>
          <a:r>
            <a:rPr lang="en-US" sz="1100"/>
            <a:t>Dissolved  Organic Carbon  (DOC)  (filtrate</a:t>
          </a:r>
          <a:r>
            <a:rPr lang="en-US" sz="1000"/>
            <a:t>) </a:t>
          </a:r>
          <a:r>
            <a:rPr lang="en-US" sz="1050"/>
            <a:t>Oxidation/Combustion</a:t>
          </a:r>
        </a:p>
      </dgm:t>
    </dgm:pt>
    <dgm:pt modelId="{6DBF9781-F883-4303-9C11-B16E58131002}" type="parTrans" cxnId="{9CB82545-A67A-4265-92B3-64CAA09B6157}">
      <dgm:prSet/>
      <dgm:spPr>
        <a:xfrm>
          <a:off x="1640402" y="552010"/>
          <a:ext cx="749856" cy="232136"/>
        </a:xfrm>
      </dgm:spPr>
      <dgm:t>
        <a:bodyPr/>
        <a:lstStyle/>
        <a:p>
          <a:endParaRPr lang="en-US"/>
        </a:p>
      </dgm:t>
    </dgm:pt>
    <dgm:pt modelId="{DC37D7E1-39C8-4570-A7BE-C85789C123AE}" type="sibTrans" cxnId="{9CB82545-A67A-4265-92B3-64CAA09B6157}">
      <dgm:prSet/>
      <dgm:spPr/>
      <dgm:t>
        <a:bodyPr/>
        <a:lstStyle/>
        <a:p>
          <a:endParaRPr lang="en-US"/>
        </a:p>
      </dgm:t>
    </dgm:pt>
    <dgm:pt modelId="{8968DCBC-E973-4F25-8383-F11972D0AA25}">
      <dgm:prSet phldrT="[Text]" custT="1"/>
      <dgm:spPr>
        <a:xfrm>
          <a:off x="2598725" y="784146"/>
          <a:ext cx="1267868" cy="552010"/>
        </a:xfrm>
      </dgm:spPr>
      <dgm:t>
        <a:bodyPr/>
        <a:lstStyle/>
        <a:p>
          <a:r>
            <a:rPr lang="en-US" sz="1100"/>
            <a:t>Particulate C (PC)</a:t>
          </a:r>
        </a:p>
        <a:p>
          <a:r>
            <a:rPr lang="en-US" sz="1050"/>
            <a:t>High Temp Combustion</a:t>
          </a:r>
        </a:p>
      </dgm:t>
    </dgm:pt>
    <dgm:pt modelId="{A80C7ADD-C6A1-4D72-A4DC-CB0020E6C793}" type="parTrans" cxnId="{6FCB4668-5996-4C26-A4D0-FCD30BB3D62B}">
      <dgm:prSet/>
      <dgm:spPr>
        <a:xfrm>
          <a:off x="2390258" y="552010"/>
          <a:ext cx="842401" cy="232136"/>
        </a:xfrm>
      </dgm:spPr>
      <dgm:t>
        <a:bodyPr/>
        <a:lstStyle/>
        <a:p>
          <a:endParaRPr lang="en-US"/>
        </a:p>
      </dgm:t>
    </dgm:pt>
    <dgm:pt modelId="{8AD8F2BC-6B81-4668-91C2-756994ED3AC5}" type="sibTrans" cxnId="{6FCB4668-5996-4C26-A4D0-FCD30BB3D62B}">
      <dgm:prSet/>
      <dgm:spPr/>
      <dgm:t>
        <a:bodyPr/>
        <a:lstStyle/>
        <a:p>
          <a:endParaRPr lang="en-US"/>
        </a:p>
      </dgm:t>
    </dgm:pt>
    <dgm:pt modelId="{44469A00-B892-4234-B2A6-1EC1BDFE7279}">
      <dgm:prSet phldrT="[Text]" custT="1"/>
      <dgm:spPr>
        <a:xfrm>
          <a:off x="1838248" y="0"/>
          <a:ext cx="1104021" cy="552010"/>
        </a:xfrm>
        <a:solidFill>
          <a:srgbClr val="BAECB6"/>
        </a:solidFill>
      </dgm:spPr>
      <dgm:t>
        <a:bodyPr/>
        <a:lstStyle/>
        <a:p>
          <a:r>
            <a:rPr lang="en-US" sz="1100" baseline="0">
              <a:solidFill>
                <a:sysClr val="windowText" lastClr="000000"/>
              </a:solidFill>
            </a:rPr>
            <a:t>Total Organic Carbon</a:t>
          </a:r>
        </a:p>
        <a:p>
          <a:r>
            <a:rPr lang="en-US" sz="1050" baseline="0">
              <a:solidFill>
                <a:sysClr val="windowText" lastClr="000000"/>
              </a:solidFill>
            </a:rPr>
            <a:t> = (DOC + PC)</a:t>
          </a:r>
          <a:endParaRPr lang="en-US" sz="1000" baseline="0">
            <a:solidFill>
              <a:sysClr val="windowText" lastClr="000000"/>
            </a:solidFill>
          </a:endParaRPr>
        </a:p>
      </dgm:t>
    </dgm:pt>
    <dgm:pt modelId="{287A0BFC-1923-4DAD-88A7-49F8BEC590B9}" type="sibTrans" cxnId="{AFE9CB78-24E0-439F-AB4F-7B33FAA5A5CA}">
      <dgm:prSet/>
      <dgm:spPr/>
      <dgm:t>
        <a:bodyPr/>
        <a:lstStyle/>
        <a:p>
          <a:endParaRPr lang="en-US"/>
        </a:p>
      </dgm:t>
    </dgm:pt>
    <dgm:pt modelId="{F64A08C4-6937-40BD-9B26-98DE4149820A}" type="parTrans" cxnId="{AFE9CB78-24E0-439F-AB4F-7B33FAA5A5CA}">
      <dgm:prSet/>
      <dgm:spPr/>
      <dgm:t>
        <a:bodyPr/>
        <a:lstStyle/>
        <a:p>
          <a:endParaRPr lang="en-US"/>
        </a:p>
      </dgm:t>
    </dgm:pt>
    <dgm:pt modelId="{F8CBA7F2-E3FC-483B-B513-1529939914BA}" type="pres">
      <dgm:prSet presAssocID="{6E6A0478-D1C8-4D4C-B160-ADFAE9F87694}" presName="hierChild1" presStyleCnt="0">
        <dgm:presLayoutVars>
          <dgm:orgChart val="1"/>
          <dgm:chPref val="1"/>
          <dgm:dir/>
          <dgm:animOne val="branch"/>
          <dgm:animLvl val="lvl"/>
          <dgm:resizeHandles/>
        </dgm:presLayoutVars>
      </dgm:prSet>
      <dgm:spPr/>
      <dgm:t>
        <a:bodyPr/>
        <a:lstStyle/>
        <a:p>
          <a:endParaRPr lang="en-US"/>
        </a:p>
      </dgm:t>
    </dgm:pt>
    <dgm:pt modelId="{D0CBE523-87D8-438C-898F-0655C6BBFAA7}" type="pres">
      <dgm:prSet presAssocID="{44469A00-B892-4234-B2A6-1EC1BDFE7279}" presName="hierRoot1" presStyleCnt="0">
        <dgm:presLayoutVars>
          <dgm:hierBranch val="init"/>
        </dgm:presLayoutVars>
      </dgm:prSet>
      <dgm:spPr/>
      <dgm:t>
        <a:bodyPr/>
        <a:lstStyle/>
        <a:p>
          <a:endParaRPr lang="en-US"/>
        </a:p>
      </dgm:t>
    </dgm:pt>
    <dgm:pt modelId="{66769764-040B-4680-80A6-EC6F0B59A9F2}" type="pres">
      <dgm:prSet presAssocID="{44469A00-B892-4234-B2A6-1EC1BDFE7279}" presName="rootComposite1" presStyleCnt="0"/>
      <dgm:spPr/>
      <dgm:t>
        <a:bodyPr/>
        <a:lstStyle/>
        <a:p>
          <a:endParaRPr lang="en-US"/>
        </a:p>
      </dgm:t>
    </dgm:pt>
    <dgm:pt modelId="{D06F3404-11D7-4DAB-93BB-D917EE561519}" type="pres">
      <dgm:prSet presAssocID="{44469A00-B892-4234-B2A6-1EC1BDFE7279}" presName="rootText1" presStyleLbl="node0" presStyleIdx="0" presStyleCnt="1" custScaleX="113913" custScaleY="87185" custLinFactNeighborX="-4049" custLinFactNeighborY="-98135">
        <dgm:presLayoutVars>
          <dgm:chPref val="3"/>
        </dgm:presLayoutVars>
      </dgm:prSet>
      <dgm:spPr/>
      <dgm:t>
        <a:bodyPr/>
        <a:lstStyle/>
        <a:p>
          <a:endParaRPr lang="en-US"/>
        </a:p>
      </dgm:t>
    </dgm:pt>
    <dgm:pt modelId="{8B9F470C-6AE0-4E94-AC11-27547F6BF04C}" type="pres">
      <dgm:prSet presAssocID="{44469A00-B892-4234-B2A6-1EC1BDFE7279}" presName="rootConnector1" presStyleLbl="node1" presStyleIdx="0" presStyleCnt="0"/>
      <dgm:spPr/>
      <dgm:t>
        <a:bodyPr/>
        <a:lstStyle/>
        <a:p>
          <a:endParaRPr lang="en-US"/>
        </a:p>
      </dgm:t>
    </dgm:pt>
    <dgm:pt modelId="{1D9F972C-69E4-4A13-921A-ED95AA5B391C}" type="pres">
      <dgm:prSet presAssocID="{44469A00-B892-4234-B2A6-1EC1BDFE7279}" presName="hierChild2" presStyleCnt="0"/>
      <dgm:spPr/>
      <dgm:t>
        <a:bodyPr/>
        <a:lstStyle/>
        <a:p>
          <a:endParaRPr lang="en-US"/>
        </a:p>
      </dgm:t>
    </dgm:pt>
    <dgm:pt modelId="{15588E2A-786C-4118-867E-F9FC079D1D16}" type="pres">
      <dgm:prSet presAssocID="{6DBF9781-F883-4303-9C11-B16E58131002}" presName="Name37" presStyleLbl="parChTrans1D2" presStyleIdx="0" presStyleCnt="2"/>
      <dgm:spPr/>
      <dgm:t>
        <a:bodyPr/>
        <a:lstStyle/>
        <a:p>
          <a:endParaRPr lang="en-US"/>
        </a:p>
      </dgm:t>
    </dgm:pt>
    <dgm:pt modelId="{768356FF-DA54-4E21-9B21-679A275367EB}" type="pres">
      <dgm:prSet presAssocID="{7384427E-5F07-4F33-B788-273FC74E9D3C}" presName="hierRoot2" presStyleCnt="0">
        <dgm:presLayoutVars>
          <dgm:hierBranch val="init"/>
        </dgm:presLayoutVars>
      </dgm:prSet>
      <dgm:spPr/>
      <dgm:t>
        <a:bodyPr/>
        <a:lstStyle/>
        <a:p>
          <a:endParaRPr lang="en-US"/>
        </a:p>
      </dgm:t>
    </dgm:pt>
    <dgm:pt modelId="{1C87B9C7-56DC-46CF-BD36-016F4322759B}" type="pres">
      <dgm:prSet presAssocID="{7384427E-5F07-4F33-B788-273FC74E9D3C}" presName="rootComposite" presStyleCnt="0"/>
      <dgm:spPr/>
      <dgm:t>
        <a:bodyPr/>
        <a:lstStyle/>
        <a:p>
          <a:endParaRPr lang="en-US"/>
        </a:p>
      </dgm:t>
    </dgm:pt>
    <dgm:pt modelId="{102DC22E-B12F-47AC-96F6-0684CA9A1140}" type="pres">
      <dgm:prSet presAssocID="{7384427E-5F07-4F33-B788-273FC74E9D3C}" presName="rootText" presStyleLbl="node2" presStyleIdx="0" presStyleCnt="2" custScaleX="113601" custScaleY="112677" custLinFactNeighborX="5402" custLinFactNeighborY="-7271">
        <dgm:presLayoutVars>
          <dgm:chPref val="3"/>
        </dgm:presLayoutVars>
      </dgm:prSet>
      <dgm:spPr/>
      <dgm:t>
        <a:bodyPr/>
        <a:lstStyle/>
        <a:p>
          <a:endParaRPr lang="en-US"/>
        </a:p>
      </dgm:t>
    </dgm:pt>
    <dgm:pt modelId="{3E866B77-76D2-46C9-B9B2-9C1FD8CB84CB}" type="pres">
      <dgm:prSet presAssocID="{7384427E-5F07-4F33-B788-273FC74E9D3C}" presName="rootConnector" presStyleLbl="node2" presStyleIdx="0" presStyleCnt="2"/>
      <dgm:spPr/>
      <dgm:t>
        <a:bodyPr/>
        <a:lstStyle/>
        <a:p>
          <a:endParaRPr lang="en-US"/>
        </a:p>
      </dgm:t>
    </dgm:pt>
    <dgm:pt modelId="{57933A3F-49E8-4ABF-85C7-33617A2BF15C}" type="pres">
      <dgm:prSet presAssocID="{7384427E-5F07-4F33-B788-273FC74E9D3C}" presName="hierChild4" presStyleCnt="0"/>
      <dgm:spPr/>
      <dgm:t>
        <a:bodyPr/>
        <a:lstStyle/>
        <a:p>
          <a:endParaRPr lang="en-US"/>
        </a:p>
      </dgm:t>
    </dgm:pt>
    <dgm:pt modelId="{C357211F-DA1C-4A00-BD50-9581BD03D00A}" type="pres">
      <dgm:prSet presAssocID="{7384427E-5F07-4F33-B788-273FC74E9D3C}" presName="hierChild5" presStyleCnt="0"/>
      <dgm:spPr/>
      <dgm:t>
        <a:bodyPr/>
        <a:lstStyle/>
        <a:p>
          <a:endParaRPr lang="en-US"/>
        </a:p>
      </dgm:t>
    </dgm:pt>
    <dgm:pt modelId="{EBF25269-5893-4027-BE58-DD56E9D22BEA}" type="pres">
      <dgm:prSet presAssocID="{A80C7ADD-C6A1-4D72-A4DC-CB0020E6C793}" presName="Name37" presStyleLbl="parChTrans1D2" presStyleIdx="1" presStyleCnt="2"/>
      <dgm:spPr/>
      <dgm:t>
        <a:bodyPr/>
        <a:lstStyle/>
        <a:p>
          <a:endParaRPr lang="en-US"/>
        </a:p>
      </dgm:t>
    </dgm:pt>
    <dgm:pt modelId="{46D6F3D4-12B4-41E4-A87A-0EEE51BCE933}" type="pres">
      <dgm:prSet presAssocID="{8968DCBC-E973-4F25-8383-F11972D0AA25}" presName="hierRoot2" presStyleCnt="0">
        <dgm:presLayoutVars>
          <dgm:hierBranch val="init"/>
        </dgm:presLayoutVars>
      </dgm:prSet>
      <dgm:spPr/>
      <dgm:t>
        <a:bodyPr/>
        <a:lstStyle/>
        <a:p>
          <a:endParaRPr lang="en-US"/>
        </a:p>
      </dgm:t>
    </dgm:pt>
    <dgm:pt modelId="{3E174467-5804-4BFC-8C7C-D2AA704D38D6}" type="pres">
      <dgm:prSet presAssocID="{8968DCBC-E973-4F25-8383-F11972D0AA25}" presName="rootComposite" presStyleCnt="0"/>
      <dgm:spPr/>
      <dgm:t>
        <a:bodyPr/>
        <a:lstStyle/>
        <a:p>
          <a:endParaRPr lang="en-US"/>
        </a:p>
      </dgm:t>
    </dgm:pt>
    <dgm:pt modelId="{69AEF736-A910-4CFA-A735-3CC74199000E}" type="pres">
      <dgm:prSet presAssocID="{8968DCBC-E973-4F25-8383-F11972D0AA25}" presName="rootText" presStyleLbl="node2" presStyleIdx="1" presStyleCnt="2" custScaleX="97001" custScaleY="112677" custLinFactNeighborX="-1313" custLinFactNeighborY="-7790">
        <dgm:presLayoutVars>
          <dgm:chPref val="3"/>
        </dgm:presLayoutVars>
      </dgm:prSet>
      <dgm:spPr/>
      <dgm:t>
        <a:bodyPr/>
        <a:lstStyle/>
        <a:p>
          <a:endParaRPr lang="en-US"/>
        </a:p>
      </dgm:t>
    </dgm:pt>
    <dgm:pt modelId="{12DF355C-4BD0-48FE-BCA4-C156FBD3DE2B}" type="pres">
      <dgm:prSet presAssocID="{8968DCBC-E973-4F25-8383-F11972D0AA25}" presName="rootConnector" presStyleLbl="node2" presStyleIdx="1" presStyleCnt="2"/>
      <dgm:spPr/>
      <dgm:t>
        <a:bodyPr/>
        <a:lstStyle/>
        <a:p>
          <a:endParaRPr lang="en-US"/>
        </a:p>
      </dgm:t>
    </dgm:pt>
    <dgm:pt modelId="{28CCD8D2-6B5E-4073-9ED0-38B45A45CFD7}" type="pres">
      <dgm:prSet presAssocID="{8968DCBC-E973-4F25-8383-F11972D0AA25}" presName="hierChild4" presStyleCnt="0"/>
      <dgm:spPr/>
      <dgm:t>
        <a:bodyPr/>
        <a:lstStyle/>
        <a:p>
          <a:endParaRPr lang="en-US"/>
        </a:p>
      </dgm:t>
    </dgm:pt>
    <dgm:pt modelId="{E5DE8728-88BC-4FDB-97EB-6A841850D10F}" type="pres">
      <dgm:prSet presAssocID="{8968DCBC-E973-4F25-8383-F11972D0AA25}" presName="hierChild5" presStyleCnt="0"/>
      <dgm:spPr/>
      <dgm:t>
        <a:bodyPr/>
        <a:lstStyle/>
        <a:p>
          <a:endParaRPr lang="en-US"/>
        </a:p>
      </dgm:t>
    </dgm:pt>
    <dgm:pt modelId="{35536090-9680-4F50-BD07-74F09CBF8D0B}" type="pres">
      <dgm:prSet presAssocID="{44469A00-B892-4234-B2A6-1EC1BDFE7279}" presName="hierChild3" presStyleCnt="0"/>
      <dgm:spPr/>
      <dgm:t>
        <a:bodyPr/>
        <a:lstStyle/>
        <a:p>
          <a:endParaRPr lang="en-US"/>
        </a:p>
      </dgm:t>
    </dgm:pt>
  </dgm:ptLst>
  <dgm:cxnLst>
    <dgm:cxn modelId="{0B2203B4-3617-4A4E-8481-61BC966E44E8}" type="presOf" srcId="{6E6A0478-D1C8-4D4C-B160-ADFAE9F87694}" destId="{F8CBA7F2-E3FC-483B-B513-1529939914BA}" srcOrd="0" destOrd="0" presId="urn:microsoft.com/office/officeart/2005/8/layout/orgChart1"/>
    <dgm:cxn modelId="{A7A7AEAB-DF8D-45AD-8F2A-106873C31E1D}" type="presOf" srcId="{44469A00-B892-4234-B2A6-1EC1BDFE7279}" destId="{D06F3404-11D7-4DAB-93BB-D917EE561519}" srcOrd="0" destOrd="0" presId="urn:microsoft.com/office/officeart/2005/8/layout/orgChart1"/>
    <dgm:cxn modelId="{6FCB4668-5996-4C26-A4D0-FCD30BB3D62B}" srcId="{44469A00-B892-4234-B2A6-1EC1BDFE7279}" destId="{8968DCBC-E973-4F25-8383-F11972D0AA25}" srcOrd="1" destOrd="0" parTransId="{A80C7ADD-C6A1-4D72-A4DC-CB0020E6C793}" sibTransId="{8AD8F2BC-6B81-4668-91C2-756994ED3AC5}"/>
    <dgm:cxn modelId="{AFE9CB78-24E0-439F-AB4F-7B33FAA5A5CA}" srcId="{6E6A0478-D1C8-4D4C-B160-ADFAE9F87694}" destId="{44469A00-B892-4234-B2A6-1EC1BDFE7279}" srcOrd="0" destOrd="0" parTransId="{F64A08C4-6937-40BD-9B26-98DE4149820A}" sibTransId="{287A0BFC-1923-4DAD-88A7-49F8BEC590B9}"/>
    <dgm:cxn modelId="{891B28BF-1B2B-4A62-9C54-DF9DA75D729C}" type="presOf" srcId="{6DBF9781-F883-4303-9C11-B16E58131002}" destId="{15588E2A-786C-4118-867E-F9FC079D1D16}" srcOrd="0" destOrd="0" presId="urn:microsoft.com/office/officeart/2005/8/layout/orgChart1"/>
    <dgm:cxn modelId="{4D806373-B13F-4BE1-ADCA-B517F7B6D4D7}" type="presOf" srcId="{7384427E-5F07-4F33-B788-273FC74E9D3C}" destId="{102DC22E-B12F-47AC-96F6-0684CA9A1140}" srcOrd="0" destOrd="0" presId="urn:microsoft.com/office/officeart/2005/8/layout/orgChart1"/>
    <dgm:cxn modelId="{F864034D-3AAA-4A91-BCF4-FC619D4D331E}" type="presOf" srcId="{A80C7ADD-C6A1-4D72-A4DC-CB0020E6C793}" destId="{EBF25269-5893-4027-BE58-DD56E9D22BEA}" srcOrd="0" destOrd="0" presId="urn:microsoft.com/office/officeart/2005/8/layout/orgChart1"/>
    <dgm:cxn modelId="{FDE1FFA5-2F3A-49AE-A1F5-CB5AB4AD33B5}" type="presOf" srcId="{8968DCBC-E973-4F25-8383-F11972D0AA25}" destId="{12DF355C-4BD0-48FE-BCA4-C156FBD3DE2B}" srcOrd="1" destOrd="0" presId="urn:microsoft.com/office/officeart/2005/8/layout/orgChart1"/>
    <dgm:cxn modelId="{8382A422-CE8A-416D-9068-BF51200DD676}" type="presOf" srcId="{8968DCBC-E973-4F25-8383-F11972D0AA25}" destId="{69AEF736-A910-4CFA-A735-3CC74199000E}" srcOrd="0" destOrd="0" presId="urn:microsoft.com/office/officeart/2005/8/layout/orgChart1"/>
    <dgm:cxn modelId="{6A9A24AD-F714-48BE-9D53-D419FAAE6F20}" type="presOf" srcId="{7384427E-5F07-4F33-B788-273FC74E9D3C}" destId="{3E866B77-76D2-46C9-B9B2-9C1FD8CB84CB}" srcOrd="1" destOrd="0" presId="urn:microsoft.com/office/officeart/2005/8/layout/orgChart1"/>
    <dgm:cxn modelId="{9CB82545-A67A-4265-92B3-64CAA09B6157}" srcId="{44469A00-B892-4234-B2A6-1EC1BDFE7279}" destId="{7384427E-5F07-4F33-B788-273FC74E9D3C}" srcOrd="0" destOrd="0" parTransId="{6DBF9781-F883-4303-9C11-B16E58131002}" sibTransId="{DC37D7E1-39C8-4570-A7BE-C85789C123AE}"/>
    <dgm:cxn modelId="{644AE2E0-6D85-4DB2-9A3F-388C5E71034A}" type="presOf" srcId="{44469A00-B892-4234-B2A6-1EC1BDFE7279}" destId="{8B9F470C-6AE0-4E94-AC11-27547F6BF04C}" srcOrd="1" destOrd="0" presId="urn:microsoft.com/office/officeart/2005/8/layout/orgChart1"/>
    <dgm:cxn modelId="{E9036BB0-62DC-4752-8316-4DC6A19EC761}" type="presParOf" srcId="{F8CBA7F2-E3FC-483B-B513-1529939914BA}" destId="{D0CBE523-87D8-438C-898F-0655C6BBFAA7}" srcOrd="0" destOrd="0" presId="urn:microsoft.com/office/officeart/2005/8/layout/orgChart1"/>
    <dgm:cxn modelId="{A2D48401-A459-4A5D-B1E0-395AE246D4DE}" type="presParOf" srcId="{D0CBE523-87D8-438C-898F-0655C6BBFAA7}" destId="{66769764-040B-4680-80A6-EC6F0B59A9F2}" srcOrd="0" destOrd="0" presId="urn:microsoft.com/office/officeart/2005/8/layout/orgChart1"/>
    <dgm:cxn modelId="{91409383-47ED-4EAD-80E7-7E3E05062D63}" type="presParOf" srcId="{66769764-040B-4680-80A6-EC6F0B59A9F2}" destId="{D06F3404-11D7-4DAB-93BB-D917EE561519}" srcOrd="0" destOrd="0" presId="urn:microsoft.com/office/officeart/2005/8/layout/orgChart1"/>
    <dgm:cxn modelId="{E2E6C46C-1865-4761-B19A-D06ADB6018BE}" type="presParOf" srcId="{66769764-040B-4680-80A6-EC6F0B59A9F2}" destId="{8B9F470C-6AE0-4E94-AC11-27547F6BF04C}" srcOrd="1" destOrd="0" presId="urn:microsoft.com/office/officeart/2005/8/layout/orgChart1"/>
    <dgm:cxn modelId="{46C715F8-9A1A-43D7-9418-47CC11CC939E}" type="presParOf" srcId="{D0CBE523-87D8-438C-898F-0655C6BBFAA7}" destId="{1D9F972C-69E4-4A13-921A-ED95AA5B391C}" srcOrd="1" destOrd="0" presId="urn:microsoft.com/office/officeart/2005/8/layout/orgChart1"/>
    <dgm:cxn modelId="{6A323054-A44B-4033-BD49-E48D7B69EBD9}" type="presParOf" srcId="{1D9F972C-69E4-4A13-921A-ED95AA5B391C}" destId="{15588E2A-786C-4118-867E-F9FC079D1D16}" srcOrd="0" destOrd="0" presId="urn:microsoft.com/office/officeart/2005/8/layout/orgChart1"/>
    <dgm:cxn modelId="{9260005A-3982-440A-B3DB-DF3C364F3B57}" type="presParOf" srcId="{1D9F972C-69E4-4A13-921A-ED95AA5B391C}" destId="{768356FF-DA54-4E21-9B21-679A275367EB}" srcOrd="1" destOrd="0" presId="urn:microsoft.com/office/officeart/2005/8/layout/orgChart1"/>
    <dgm:cxn modelId="{97B973CF-1359-4A09-B42D-7A31E51EBD81}" type="presParOf" srcId="{768356FF-DA54-4E21-9B21-679A275367EB}" destId="{1C87B9C7-56DC-46CF-BD36-016F4322759B}" srcOrd="0" destOrd="0" presId="urn:microsoft.com/office/officeart/2005/8/layout/orgChart1"/>
    <dgm:cxn modelId="{141D9A10-5FA0-4BCF-A27D-CFD299F6EFB4}" type="presParOf" srcId="{1C87B9C7-56DC-46CF-BD36-016F4322759B}" destId="{102DC22E-B12F-47AC-96F6-0684CA9A1140}" srcOrd="0" destOrd="0" presId="urn:microsoft.com/office/officeart/2005/8/layout/orgChart1"/>
    <dgm:cxn modelId="{FC2C41CE-1B5A-4D00-A985-468D7A262187}" type="presParOf" srcId="{1C87B9C7-56DC-46CF-BD36-016F4322759B}" destId="{3E866B77-76D2-46C9-B9B2-9C1FD8CB84CB}" srcOrd="1" destOrd="0" presId="urn:microsoft.com/office/officeart/2005/8/layout/orgChart1"/>
    <dgm:cxn modelId="{629C0349-6223-4CB1-937A-C41477057006}" type="presParOf" srcId="{768356FF-DA54-4E21-9B21-679A275367EB}" destId="{57933A3F-49E8-4ABF-85C7-33617A2BF15C}" srcOrd="1" destOrd="0" presId="urn:microsoft.com/office/officeart/2005/8/layout/orgChart1"/>
    <dgm:cxn modelId="{0E333A7D-F9F4-4CF0-9595-799BCA2969C0}" type="presParOf" srcId="{768356FF-DA54-4E21-9B21-679A275367EB}" destId="{C357211F-DA1C-4A00-BD50-9581BD03D00A}" srcOrd="2" destOrd="0" presId="urn:microsoft.com/office/officeart/2005/8/layout/orgChart1"/>
    <dgm:cxn modelId="{3566DD05-6BEC-4A4C-9DFA-91E20508172B}" type="presParOf" srcId="{1D9F972C-69E4-4A13-921A-ED95AA5B391C}" destId="{EBF25269-5893-4027-BE58-DD56E9D22BEA}" srcOrd="2" destOrd="0" presId="urn:microsoft.com/office/officeart/2005/8/layout/orgChart1"/>
    <dgm:cxn modelId="{31817CCD-7094-4DAE-8ACB-CE96210C0FE9}" type="presParOf" srcId="{1D9F972C-69E4-4A13-921A-ED95AA5B391C}" destId="{46D6F3D4-12B4-41E4-A87A-0EEE51BCE933}" srcOrd="3" destOrd="0" presId="urn:microsoft.com/office/officeart/2005/8/layout/orgChart1"/>
    <dgm:cxn modelId="{52AB3024-B5EA-4716-920E-803968D5CBAC}" type="presParOf" srcId="{46D6F3D4-12B4-41E4-A87A-0EEE51BCE933}" destId="{3E174467-5804-4BFC-8C7C-D2AA704D38D6}" srcOrd="0" destOrd="0" presId="urn:microsoft.com/office/officeart/2005/8/layout/orgChart1"/>
    <dgm:cxn modelId="{9DEAF0EC-9E71-4211-BF7C-1C0BE5B07921}" type="presParOf" srcId="{3E174467-5804-4BFC-8C7C-D2AA704D38D6}" destId="{69AEF736-A910-4CFA-A735-3CC74199000E}" srcOrd="0" destOrd="0" presId="urn:microsoft.com/office/officeart/2005/8/layout/orgChart1"/>
    <dgm:cxn modelId="{0334FA64-FB28-4B30-9712-BF82F5B59DC9}" type="presParOf" srcId="{3E174467-5804-4BFC-8C7C-D2AA704D38D6}" destId="{12DF355C-4BD0-48FE-BCA4-C156FBD3DE2B}" srcOrd="1" destOrd="0" presId="urn:microsoft.com/office/officeart/2005/8/layout/orgChart1"/>
    <dgm:cxn modelId="{51DF4CA5-001E-494D-A6E1-CB66925EB37A}" type="presParOf" srcId="{46D6F3D4-12B4-41E4-A87A-0EEE51BCE933}" destId="{28CCD8D2-6B5E-4073-9ED0-38B45A45CFD7}" srcOrd="1" destOrd="0" presId="urn:microsoft.com/office/officeart/2005/8/layout/orgChart1"/>
    <dgm:cxn modelId="{D736A8A4-CE45-4DD4-BCCB-A126680500C9}" type="presParOf" srcId="{46D6F3D4-12B4-41E4-A87A-0EEE51BCE933}" destId="{E5DE8728-88BC-4FDB-97EB-6A841850D10F}" srcOrd="2" destOrd="0" presId="urn:microsoft.com/office/officeart/2005/8/layout/orgChart1"/>
    <dgm:cxn modelId="{6B4EAA4E-5F77-4583-8227-E6D2E1FCB606}" type="presParOf" srcId="{D0CBE523-87D8-438C-898F-0655C6BBFAA7}" destId="{35536090-9680-4F50-BD07-74F09CBF8D0B}" srcOrd="2" destOrd="0" presId="urn:microsoft.com/office/officeart/2005/8/layout/orgChart1"/>
  </dgm:cxnLst>
  <dgm:bg/>
  <dgm:whole>
    <a:ln>
      <a:solidFill>
        <a:schemeClr val="tx1"/>
      </a:solidFill>
    </a:ln>
  </dgm:whole>
  <dgm:extLst>
    <a:ext uri="http://schemas.microsoft.com/office/drawing/2008/diagram">
      <dsp:dataModelExt xmlns:dsp="http://schemas.microsoft.com/office/drawing/2008/diagram" relId="rId3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BF25269-5893-4027-BE58-DD56E9D22BEA}">
      <dsp:nvSpPr>
        <dsp:cNvPr id="0" name=""/>
        <dsp:cNvSpPr/>
      </dsp:nvSpPr>
      <dsp:spPr>
        <a:xfrm>
          <a:off x="1665153" y="867914"/>
          <a:ext cx="675289" cy="234756"/>
        </a:xfrm>
        <a:custGeom>
          <a:avLst/>
          <a:gdLst/>
          <a:ahLst/>
          <a:cxnLst/>
          <a:rect l="0" t="0" r="0" b="0"/>
          <a:pathLst>
            <a:path>
              <a:moveTo>
                <a:pt x="0" y="0"/>
              </a:moveTo>
              <a:lnTo>
                <a:pt x="0" y="170189"/>
              </a:lnTo>
              <a:lnTo>
                <a:pt x="675289" y="170189"/>
              </a:lnTo>
              <a:lnTo>
                <a:pt x="675289" y="23475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0A01F4D-82FA-4E7D-8497-D185829E04E1}">
      <dsp:nvSpPr>
        <dsp:cNvPr id="0" name=""/>
        <dsp:cNvSpPr/>
      </dsp:nvSpPr>
      <dsp:spPr>
        <a:xfrm>
          <a:off x="1018396" y="1614749"/>
          <a:ext cx="1065649" cy="291459"/>
        </a:xfrm>
        <a:custGeom>
          <a:avLst/>
          <a:gdLst/>
          <a:ahLst/>
          <a:cxnLst/>
          <a:rect l="0" t="0" r="0" b="0"/>
          <a:pathLst>
            <a:path>
              <a:moveTo>
                <a:pt x="0" y="0"/>
              </a:moveTo>
              <a:lnTo>
                <a:pt x="0" y="226891"/>
              </a:lnTo>
              <a:lnTo>
                <a:pt x="1065649" y="226891"/>
              </a:lnTo>
              <a:lnTo>
                <a:pt x="1065649" y="29145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F670E61-6C87-48FE-A50E-F39C40701C1B}">
      <dsp:nvSpPr>
        <dsp:cNvPr id="0" name=""/>
        <dsp:cNvSpPr/>
      </dsp:nvSpPr>
      <dsp:spPr>
        <a:xfrm>
          <a:off x="207028" y="2462353"/>
          <a:ext cx="245890" cy="1220882"/>
        </a:xfrm>
        <a:custGeom>
          <a:avLst/>
          <a:gdLst/>
          <a:ahLst/>
          <a:cxnLst/>
          <a:rect l="0" t="0" r="0" b="0"/>
          <a:pathLst>
            <a:path>
              <a:moveTo>
                <a:pt x="0" y="0"/>
              </a:moveTo>
              <a:lnTo>
                <a:pt x="0" y="1220882"/>
              </a:lnTo>
              <a:lnTo>
                <a:pt x="245890" y="122088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485BE08-145F-44E6-94FA-05F4A9218E78}">
      <dsp:nvSpPr>
        <dsp:cNvPr id="0" name=""/>
        <dsp:cNvSpPr/>
      </dsp:nvSpPr>
      <dsp:spPr>
        <a:xfrm>
          <a:off x="207028" y="2462353"/>
          <a:ext cx="256916" cy="799600"/>
        </a:xfrm>
        <a:custGeom>
          <a:avLst/>
          <a:gdLst/>
          <a:ahLst/>
          <a:cxnLst/>
          <a:rect l="0" t="0" r="0" b="0"/>
          <a:pathLst>
            <a:path>
              <a:moveTo>
                <a:pt x="0" y="0"/>
              </a:moveTo>
              <a:lnTo>
                <a:pt x="0" y="799600"/>
              </a:lnTo>
              <a:lnTo>
                <a:pt x="256916" y="79960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F1B0D84-D0CE-497A-89FF-25EE7DF54687}">
      <dsp:nvSpPr>
        <dsp:cNvPr id="0" name=""/>
        <dsp:cNvSpPr/>
      </dsp:nvSpPr>
      <dsp:spPr>
        <a:xfrm>
          <a:off x="207028" y="2462353"/>
          <a:ext cx="239366" cy="351578"/>
        </a:xfrm>
        <a:custGeom>
          <a:avLst/>
          <a:gdLst/>
          <a:ahLst/>
          <a:cxnLst/>
          <a:rect l="0" t="0" r="0" b="0"/>
          <a:pathLst>
            <a:path>
              <a:moveTo>
                <a:pt x="0" y="0"/>
              </a:moveTo>
              <a:lnTo>
                <a:pt x="0" y="351578"/>
              </a:lnTo>
              <a:lnTo>
                <a:pt x="239366" y="35157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974FE2F-448C-4648-956F-5FE75A938273}">
      <dsp:nvSpPr>
        <dsp:cNvPr id="0" name=""/>
        <dsp:cNvSpPr/>
      </dsp:nvSpPr>
      <dsp:spPr>
        <a:xfrm>
          <a:off x="667535" y="1614749"/>
          <a:ext cx="350860" cy="289211"/>
        </a:xfrm>
        <a:custGeom>
          <a:avLst/>
          <a:gdLst/>
          <a:ahLst/>
          <a:cxnLst/>
          <a:rect l="0" t="0" r="0" b="0"/>
          <a:pathLst>
            <a:path>
              <a:moveTo>
                <a:pt x="350860" y="0"/>
              </a:moveTo>
              <a:lnTo>
                <a:pt x="350860" y="224644"/>
              </a:lnTo>
              <a:lnTo>
                <a:pt x="0" y="224644"/>
              </a:lnTo>
              <a:lnTo>
                <a:pt x="0" y="2892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5588E2A-786C-4118-867E-F9FC079D1D16}">
      <dsp:nvSpPr>
        <dsp:cNvPr id="0" name=""/>
        <dsp:cNvSpPr/>
      </dsp:nvSpPr>
      <dsp:spPr>
        <a:xfrm>
          <a:off x="1018396" y="867914"/>
          <a:ext cx="646756" cy="234756"/>
        </a:xfrm>
        <a:custGeom>
          <a:avLst/>
          <a:gdLst/>
          <a:ahLst/>
          <a:cxnLst/>
          <a:rect l="0" t="0" r="0" b="0"/>
          <a:pathLst>
            <a:path>
              <a:moveTo>
                <a:pt x="646756" y="0"/>
              </a:moveTo>
              <a:lnTo>
                <a:pt x="646756" y="170189"/>
              </a:lnTo>
              <a:lnTo>
                <a:pt x="0" y="170189"/>
              </a:lnTo>
              <a:lnTo>
                <a:pt x="0" y="23475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6F3404-11D7-4DAB-93BB-D917EE561519}">
      <dsp:nvSpPr>
        <dsp:cNvPr id="0" name=""/>
        <dsp:cNvSpPr/>
      </dsp:nvSpPr>
      <dsp:spPr>
        <a:xfrm>
          <a:off x="1118607" y="208161"/>
          <a:ext cx="1093090" cy="659753"/>
        </a:xfrm>
        <a:prstGeom prst="rect">
          <a:avLst/>
        </a:prstGeom>
        <a:solidFill>
          <a:srgbClr val="BAECB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solidFill>
                <a:sysClr val="windowText" lastClr="000000"/>
              </a:solidFill>
            </a:rPr>
            <a:t>Total </a:t>
          </a:r>
          <a:r>
            <a:rPr lang="en-US" sz="1100" kern="1200" baseline="0">
              <a:solidFill>
                <a:sysClr val="windowText" lastClr="000000"/>
              </a:solidFill>
            </a:rPr>
            <a:t>Nitrogen</a:t>
          </a:r>
          <a:r>
            <a:rPr lang="en-US" sz="1100" kern="1200">
              <a:solidFill>
                <a:sysClr val="windowText" lastClr="000000"/>
              </a:solidFill>
            </a:rPr>
            <a:t> </a:t>
          </a:r>
        </a:p>
        <a:p>
          <a:pPr lvl="0" algn="ctr" defTabSz="488950">
            <a:lnSpc>
              <a:spcPct val="90000"/>
            </a:lnSpc>
            <a:spcBef>
              <a:spcPct val="0"/>
            </a:spcBef>
            <a:spcAft>
              <a:spcPct val="35000"/>
            </a:spcAft>
          </a:pPr>
          <a:r>
            <a:rPr lang="en-US" sz="1100" kern="1200">
              <a:solidFill>
                <a:sysClr val="windowText" lastClr="000000"/>
              </a:solidFill>
            </a:rPr>
            <a:t>= (TDN + PN)</a:t>
          </a:r>
        </a:p>
      </dsp:txBody>
      <dsp:txXfrm>
        <a:off x="1118607" y="208161"/>
        <a:ext cx="1093090" cy="659753"/>
      </dsp:txXfrm>
    </dsp:sp>
    <dsp:sp modelId="{102DC22E-B12F-47AC-96F6-0684CA9A1140}">
      <dsp:nvSpPr>
        <dsp:cNvPr id="0" name=""/>
        <dsp:cNvSpPr/>
      </dsp:nvSpPr>
      <dsp:spPr>
        <a:xfrm>
          <a:off x="379787" y="1102671"/>
          <a:ext cx="1277217" cy="51207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n-US" sz="1050" kern="1200"/>
            <a:t>Total Dissolved N </a:t>
          </a:r>
          <a:r>
            <a:rPr lang="en-US" sz="1000" kern="1200"/>
            <a:t>Alkaline Persulfate Digestion (filtrate)</a:t>
          </a:r>
        </a:p>
      </dsp:txBody>
      <dsp:txXfrm>
        <a:off x="379787" y="1102671"/>
        <a:ext cx="1277217" cy="512078"/>
      </dsp:txXfrm>
    </dsp:sp>
    <dsp:sp modelId="{E09815CE-BC21-476B-B300-F573A8CB97C8}">
      <dsp:nvSpPr>
        <dsp:cNvPr id="0" name=""/>
        <dsp:cNvSpPr/>
      </dsp:nvSpPr>
      <dsp:spPr>
        <a:xfrm>
          <a:off x="91901" y="1903961"/>
          <a:ext cx="1151268" cy="558391"/>
        </a:xfrm>
        <a:prstGeom prst="rect">
          <a:avLst/>
        </a:prstGeom>
        <a:solidFill>
          <a:srgbClr val="BAECB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baseline="0">
              <a:solidFill>
                <a:sysClr val="windowText" lastClr="000000"/>
              </a:solidFill>
            </a:rPr>
            <a:t>Dissolved Inorganic N</a:t>
          </a:r>
        </a:p>
        <a:p>
          <a:pPr lvl="0" algn="ctr" defTabSz="444500">
            <a:lnSpc>
              <a:spcPct val="90000"/>
            </a:lnSpc>
            <a:spcBef>
              <a:spcPct val="0"/>
            </a:spcBef>
            <a:spcAft>
              <a:spcPct val="35000"/>
            </a:spcAft>
          </a:pPr>
          <a:r>
            <a:rPr lang="en-US" sz="1000" kern="1200" baseline="0">
              <a:solidFill>
                <a:sysClr val="windowText" lastClr="000000"/>
              </a:solidFill>
            </a:rPr>
            <a:t>= (NO2 + NO3 + NH3)</a:t>
          </a:r>
        </a:p>
      </dsp:txBody>
      <dsp:txXfrm>
        <a:off x="91901" y="1903961"/>
        <a:ext cx="1151268" cy="558391"/>
      </dsp:txXfrm>
    </dsp:sp>
    <dsp:sp modelId="{BADEAB23-57F3-4A2D-AFD7-AD08A62EBD26}">
      <dsp:nvSpPr>
        <dsp:cNvPr id="0" name=""/>
        <dsp:cNvSpPr/>
      </dsp:nvSpPr>
      <dsp:spPr>
        <a:xfrm>
          <a:off x="446394" y="2596299"/>
          <a:ext cx="893178" cy="43526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t>Nitrate + Nitrite  (NO23-N)  Colorimetric</a:t>
          </a:r>
        </a:p>
      </dsp:txBody>
      <dsp:txXfrm>
        <a:off x="446394" y="2596299"/>
        <a:ext cx="893178" cy="435265"/>
      </dsp:txXfrm>
    </dsp:sp>
    <dsp:sp modelId="{255ACE1E-57F1-4F5E-8A9F-DFC449901322}">
      <dsp:nvSpPr>
        <dsp:cNvPr id="0" name=""/>
        <dsp:cNvSpPr/>
      </dsp:nvSpPr>
      <dsp:spPr>
        <a:xfrm>
          <a:off x="463944" y="3092138"/>
          <a:ext cx="885295" cy="33963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t>Nitrite (NO2-N) Colorimetric</a:t>
          </a:r>
        </a:p>
      </dsp:txBody>
      <dsp:txXfrm>
        <a:off x="463944" y="3092138"/>
        <a:ext cx="885295" cy="339632"/>
      </dsp:txXfrm>
    </dsp:sp>
    <dsp:sp modelId="{C61DD292-3EDE-47E8-998F-6AA158BAE2CF}">
      <dsp:nvSpPr>
        <dsp:cNvPr id="0" name=""/>
        <dsp:cNvSpPr/>
      </dsp:nvSpPr>
      <dsp:spPr>
        <a:xfrm>
          <a:off x="452919" y="3465920"/>
          <a:ext cx="976599" cy="43463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t>Ammonia (NH3-N) Colorimetric</a:t>
          </a:r>
        </a:p>
      </dsp:txBody>
      <dsp:txXfrm>
        <a:off x="452919" y="3465920"/>
        <a:ext cx="976599" cy="434632"/>
      </dsp:txXfrm>
    </dsp:sp>
    <dsp:sp modelId="{DEA6CE4B-B08E-45B7-AF89-1DF33CBFBC65}">
      <dsp:nvSpPr>
        <dsp:cNvPr id="0" name=""/>
        <dsp:cNvSpPr/>
      </dsp:nvSpPr>
      <dsp:spPr>
        <a:xfrm>
          <a:off x="1495559" y="1906209"/>
          <a:ext cx="1176972" cy="563775"/>
        </a:xfrm>
        <a:prstGeom prst="rect">
          <a:avLst/>
        </a:prstGeom>
        <a:solidFill>
          <a:srgbClr val="BAECB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baseline="0">
              <a:solidFill>
                <a:sysClr val="windowText" lastClr="000000"/>
              </a:solidFill>
            </a:rPr>
            <a:t>Dissolved Organic N</a:t>
          </a:r>
        </a:p>
        <a:p>
          <a:pPr lvl="0" algn="ctr" defTabSz="444500">
            <a:lnSpc>
              <a:spcPct val="90000"/>
            </a:lnSpc>
            <a:spcBef>
              <a:spcPct val="0"/>
            </a:spcBef>
            <a:spcAft>
              <a:spcPct val="35000"/>
            </a:spcAft>
          </a:pPr>
          <a:r>
            <a:rPr lang="en-US" sz="1000" kern="1200" baseline="0">
              <a:solidFill>
                <a:sysClr val="windowText" lastClr="000000"/>
              </a:solidFill>
            </a:rPr>
            <a:t>= (TDN − DIN)</a:t>
          </a:r>
        </a:p>
      </dsp:txBody>
      <dsp:txXfrm>
        <a:off x="1495559" y="1906209"/>
        <a:ext cx="1176972" cy="563775"/>
      </dsp:txXfrm>
    </dsp:sp>
    <dsp:sp modelId="{69AEF736-A910-4CFA-A735-3CC74199000E}">
      <dsp:nvSpPr>
        <dsp:cNvPr id="0" name=""/>
        <dsp:cNvSpPr/>
      </dsp:nvSpPr>
      <dsp:spPr>
        <a:xfrm>
          <a:off x="1849562" y="1102671"/>
          <a:ext cx="981758" cy="52260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t>Particulate N (PN) High Temp. Combustion</a:t>
          </a:r>
        </a:p>
      </dsp:txBody>
      <dsp:txXfrm>
        <a:off x="1849562" y="1102671"/>
        <a:ext cx="981758" cy="52260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BF25269-5893-4027-BE58-DD56E9D22BEA}">
      <dsp:nvSpPr>
        <dsp:cNvPr id="0" name=""/>
        <dsp:cNvSpPr/>
      </dsp:nvSpPr>
      <dsp:spPr>
        <a:xfrm>
          <a:off x="1303231" y="850603"/>
          <a:ext cx="638032" cy="289804"/>
        </a:xfrm>
        <a:custGeom>
          <a:avLst/>
          <a:gdLst/>
          <a:ahLst/>
          <a:cxnLst/>
          <a:rect l="0" t="0" r="0" b="0"/>
          <a:pathLst>
            <a:path>
              <a:moveTo>
                <a:pt x="0" y="0"/>
              </a:moveTo>
              <a:lnTo>
                <a:pt x="0" y="164378"/>
              </a:lnTo>
              <a:lnTo>
                <a:pt x="638032" y="164378"/>
              </a:lnTo>
              <a:lnTo>
                <a:pt x="638032" y="28980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0A01F4D-82FA-4E7D-8497-D185829E04E1}">
      <dsp:nvSpPr>
        <dsp:cNvPr id="0" name=""/>
        <dsp:cNvSpPr/>
      </dsp:nvSpPr>
      <dsp:spPr>
        <a:xfrm>
          <a:off x="183242" y="1737677"/>
          <a:ext cx="198530" cy="1151264"/>
        </a:xfrm>
        <a:custGeom>
          <a:avLst/>
          <a:gdLst/>
          <a:ahLst/>
          <a:cxnLst/>
          <a:rect l="0" t="0" r="0" b="0"/>
          <a:pathLst>
            <a:path>
              <a:moveTo>
                <a:pt x="0" y="0"/>
              </a:moveTo>
              <a:lnTo>
                <a:pt x="0" y="1151264"/>
              </a:lnTo>
              <a:lnTo>
                <a:pt x="198530" y="115126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974FE2F-448C-4648-956F-5FE75A938273}">
      <dsp:nvSpPr>
        <dsp:cNvPr id="0" name=""/>
        <dsp:cNvSpPr/>
      </dsp:nvSpPr>
      <dsp:spPr>
        <a:xfrm>
          <a:off x="183242" y="1737677"/>
          <a:ext cx="195675" cy="522880"/>
        </a:xfrm>
        <a:custGeom>
          <a:avLst/>
          <a:gdLst/>
          <a:ahLst/>
          <a:cxnLst/>
          <a:rect l="0" t="0" r="0" b="0"/>
          <a:pathLst>
            <a:path>
              <a:moveTo>
                <a:pt x="0" y="0"/>
              </a:moveTo>
              <a:lnTo>
                <a:pt x="0" y="522880"/>
              </a:lnTo>
              <a:lnTo>
                <a:pt x="195675" y="52288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5588E2A-786C-4118-867E-F9FC079D1D16}">
      <dsp:nvSpPr>
        <dsp:cNvPr id="0" name=""/>
        <dsp:cNvSpPr/>
      </dsp:nvSpPr>
      <dsp:spPr>
        <a:xfrm>
          <a:off x="661053" y="850603"/>
          <a:ext cx="642177" cy="289810"/>
        </a:xfrm>
        <a:custGeom>
          <a:avLst/>
          <a:gdLst/>
          <a:ahLst/>
          <a:cxnLst/>
          <a:rect l="0" t="0" r="0" b="0"/>
          <a:pathLst>
            <a:path>
              <a:moveTo>
                <a:pt x="642177" y="0"/>
              </a:moveTo>
              <a:lnTo>
                <a:pt x="642177" y="164384"/>
              </a:lnTo>
              <a:lnTo>
                <a:pt x="0" y="164384"/>
              </a:lnTo>
              <a:lnTo>
                <a:pt x="0" y="28981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6F3404-11D7-4DAB-93BB-D917EE561519}">
      <dsp:nvSpPr>
        <dsp:cNvPr id="0" name=""/>
        <dsp:cNvSpPr/>
      </dsp:nvSpPr>
      <dsp:spPr>
        <a:xfrm>
          <a:off x="705967" y="141269"/>
          <a:ext cx="1194527" cy="709334"/>
        </a:xfrm>
        <a:prstGeom prst="rect">
          <a:avLst/>
        </a:prstGeom>
        <a:solidFill>
          <a:srgbClr val="BAECB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baseline="0">
              <a:solidFill>
                <a:sysClr val="windowText" lastClr="000000"/>
              </a:solidFill>
            </a:rPr>
            <a:t>Total Phosphorus </a:t>
          </a:r>
        </a:p>
        <a:p>
          <a:pPr lvl="0" algn="ctr" defTabSz="488950">
            <a:lnSpc>
              <a:spcPct val="90000"/>
            </a:lnSpc>
            <a:spcBef>
              <a:spcPct val="0"/>
            </a:spcBef>
            <a:spcAft>
              <a:spcPct val="35000"/>
            </a:spcAft>
          </a:pPr>
          <a:r>
            <a:rPr lang="en-US" sz="1100" kern="1200" baseline="0">
              <a:solidFill>
                <a:sysClr val="windowText" lastClr="000000"/>
              </a:solidFill>
            </a:rPr>
            <a:t>= (TDP + PP)</a:t>
          </a:r>
        </a:p>
      </dsp:txBody>
      <dsp:txXfrm>
        <a:off x="705967" y="141269"/>
        <a:ext cx="1194527" cy="709334"/>
      </dsp:txXfrm>
    </dsp:sp>
    <dsp:sp modelId="{102DC22E-B12F-47AC-96F6-0684CA9A1140}">
      <dsp:nvSpPr>
        <dsp:cNvPr id="0" name=""/>
        <dsp:cNvSpPr/>
      </dsp:nvSpPr>
      <dsp:spPr>
        <a:xfrm>
          <a:off x="63789" y="1140414"/>
          <a:ext cx="1194527" cy="59726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t>Total Dissolved P </a:t>
          </a:r>
        </a:p>
        <a:p>
          <a:pPr lvl="0" algn="ctr" defTabSz="444500">
            <a:lnSpc>
              <a:spcPct val="90000"/>
            </a:lnSpc>
            <a:spcBef>
              <a:spcPct val="0"/>
            </a:spcBef>
            <a:spcAft>
              <a:spcPct val="35000"/>
            </a:spcAft>
          </a:pPr>
          <a:r>
            <a:rPr lang="en-US" sz="1000" kern="1200"/>
            <a:t>Alkaline Persulfate Digestion (filtrate)</a:t>
          </a:r>
        </a:p>
      </dsp:txBody>
      <dsp:txXfrm>
        <a:off x="63789" y="1140414"/>
        <a:ext cx="1194527" cy="597263"/>
      </dsp:txXfrm>
    </dsp:sp>
    <dsp:sp modelId="{E09815CE-BC21-476B-B300-F573A8CB97C8}">
      <dsp:nvSpPr>
        <dsp:cNvPr id="0" name=""/>
        <dsp:cNvSpPr/>
      </dsp:nvSpPr>
      <dsp:spPr>
        <a:xfrm>
          <a:off x="378917" y="1961926"/>
          <a:ext cx="1194527" cy="59726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t>Dissolved Orthophosphate (PO4)</a:t>
          </a:r>
        </a:p>
        <a:p>
          <a:pPr lvl="0" algn="ctr" defTabSz="444500">
            <a:lnSpc>
              <a:spcPct val="90000"/>
            </a:lnSpc>
            <a:spcBef>
              <a:spcPct val="0"/>
            </a:spcBef>
            <a:spcAft>
              <a:spcPct val="35000"/>
            </a:spcAft>
          </a:pPr>
          <a:r>
            <a:rPr lang="en-US" sz="1000" kern="1200"/>
            <a:t>Colorimetric</a:t>
          </a:r>
        </a:p>
      </dsp:txBody>
      <dsp:txXfrm>
        <a:off x="378917" y="1961926"/>
        <a:ext cx="1194527" cy="597263"/>
      </dsp:txXfrm>
    </dsp:sp>
    <dsp:sp modelId="{DEA6CE4B-B08E-45B7-AF89-1DF33CBFBC65}">
      <dsp:nvSpPr>
        <dsp:cNvPr id="0" name=""/>
        <dsp:cNvSpPr/>
      </dsp:nvSpPr>
      <dsp:spPr>
        <a:xfrm>
          <a:off x="381772" y="2653228"/>
          <a:ext cx="1194527" cy="471426"/>
        </a:xfrm>
        <a:prstGeom prst="rect">
          <a:avLst/>
        </a:prstGeom>
        <a:solidFill>
          <a:srgbClr val="BAECB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baseline="0">
              <a:solidFill>
                <a:sysClr val="windowText" lastClr="000000"/>
              </a:solidFill>
            </a:rPr>
            <a:t>Dissolved Organic P</a:t>
          </a:r>
        </a:p>
        <a:p>
          <a:pPr lvl="0" algn="ctr" defTabSz="444500">
            <a:lnSpc>
              <a:spcPct val="90000"/>
            </a:lnSpc>
            <a:spcBef>
              <a:spcPct val="0"/>
            </a:spcBef>
            <a:spcAft>
              <a:spcPct val="35000"/>
            </a:spcAft>
          </a:pPr>
          <a:r>
            <a:rPr lang="en-US" sz="1000" kern="1200" baseline="0">
              <a:solidFill>
                <a:sysClr val="windowText" lastClr="000000"/>
              </a:solidFill>
            </a:rPr>
            <a:t> = (TDP − PO4)</a:t>
          </a:r>
        </a:p>
      </dsp:txBody>
      <dsp:txXfrm>
        <a:off x="381772" y="2653228"/>
        <a:ext cx="1194527" cy="471426"/>
      </dsp:txXfrm>
    </dsp:sp>
    <dsp:sp modelId="{69AEF736-A910-4CFA-A735-3CC74199000E}">
      <dsp:nvSpPr>
        <dsp:cNvPr id="0" name=""/>
        <dsp:cNvSpPr/>
      </dsp:nvSpPr>
      <dsp:spPr>
        <a:xfrm>
          <a:off x="1313432" y="1140408"/>
          <a:ext cx="1255662" cy="59726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t>Particulate P  (PP)</a:t>
          </a:r>
        </a:p>
        <a:p>
          <a:pPr lvl="0" algn="ctr" defTabSz="444500">
            <a:lnSpc>
              <a:spcPct val="90000"/>
            </a:lnSpc>
            <a:spcBef>
              <a:spcPct val="0"/>
            </a:spcBef>
            <a:spcAft>
              <a:spcPct val="35000"/>
            </a:spcAft>
          </a:pPr>
          <a:r>
            <a:rPr lang="en-US" sz="1000" kern="1200"/>
            <a:t>Acid Extraction</a:t>
          </a:r>
        </a:p>
      </dsp:txBody>
      <dsp:txXfrm>
        <a:off x="1313432" y="1140408"/>
        <a:ext cx="1255662" cy="597263"/>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BF25269-5893-4027-BE58-DD56E9D22BEA}">
      <dsp:nvSpPr>
        <dsp:cNvPr id="0" name=""/>
        <dsp:cNvSpPr/>
      </dsp:nvSpPr>
      <dsp:spPr>
        <a:xfrm>
          <a:off x="1452232" y="566141"/>
          <a:ext cx="909573" cy="290887"/>
        </a:xfrm>
        <a:custGeom>
          <a:avLst/>
          <a:gdLst/>
          <a:ahLst/>
          <a:cxnLst/>
          <a:rect l="0" t="0" r="0" b="0"/>
          <a:pathLst>
            <a:path>
              <a:moveTo>
                <a:pt x="0" y="0"/>
              </a:moveTo>
              <a:lnTo>
                <a:pt x="0" y="154522"/>
              </a:lnTo>
              <a:lnTo>
                <a:pt x="909573" y="154522"/>
              </a:lnTo>
              <a:lnTo>
                <a:pt x="909573" y="29088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5588E2A-786C-4118-867E-F9FC079D1D16}">
      <dsp:nvSpPr>
        <dsp:cNvPr id="0" name=""/>
        <dsp:cNvSpPr/>
      </dsp:nvSpPr>
      <dsp:spPr>
        <a:xfrm>
          <a:off x="808726" y="566141"/>
          <a:ext cx="643505" cy="294257"/>
        </a:xfrm>
        <a:custGeom>
          <a:avLst/>
          <a:gdLst/>
          <a:ahLst/>
          <a:cxnLst/>
          <a:rect l="0" t="0" r="0" b="0"/>
          <a:pathLst>
            <a:path>
              <a:moveTo>
                <a:pt x="643505" y="0"/>
              </a:moveTo>
              <a:lnTo>
                <a:pt x="643505" y="157892"/>
              </a:lnTo>
              <a:lnTo>
                <a:pt x="0" y="157892"/>
              </a:lnTo>
              <a:lnTo>
                <a:pt x="0" y="29425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6F3404-11D7-4DAB-93BB-D917EE561519}">
      <dsp:nvSpPr>
        <dsp:cNvPr id="0" name=""/>
        <dsp:cNvSpPr/>
      </dsp:nvSpPr>
      <dsp:spPr>
        <a:xfrm>
          <a:off x="712530" y="0"/>
          <a:ext cx="1479402" cy="566141"/>
        </a:xfrm>
        <a:prstGeom prst="rect">
          <a:avLst/>
        </a:prstGeom>
        <a:solidFill>
          <a:srgbClr val="BAECB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baseline="0">
              <a:solidFill>
                <a:sysClr val="windowText" lastClr="000000"/>
              </a:solidFill>
            </a:rPr>
            <a:t>Total Organic Carbon</a:t>
          </a:r>
        </a:p>
        <a:p>
          <a:pPr lvl="0" algn="ctr" defTabSz="488950">
            <a:lnSpc>
              <a:spcPct val="90000"/>
            </a:lnSpc>
            <a:spcBef>
              <a:spcPct val="0"/>
            </a:spcBef>
            <a:spcAft>
              <a:spcPct val="35000"/>
            </a:spcAft>
          </a:pPr>
          <a:r>
            <a:rPr lang="en-US" sz="1050" kern="1200" baseline="0">
              <a:solidFill>
                <a:sysClr val="windowText" lastClr="000000"/>
              </a:solidFill>
            </a:rPr>
            <a:t> = (DOC + PC)</a:t>
          </a:r>
          <a:endParaRPr lang="en-US" sz="1000" kern="1200" baseline="0">
            <a:solidFill>
              <a:sysClr val="windowText" lastClr="000000"/>
            </a:solidFill>
          </a:endParaRPr>
        </a:p>
      </dsp:txBody>
      <dsp:txXfrm>
        <a:off x="712530" y="0"/>
        <a:ext cx="1479402" cy="566141"/>
      </dsp:txXfrm>
    </dsp:sp>
    <dsp:sp modelId="{102DC22E-B12F-47AC-96F6-0684CA9A1140}">
      <dsp:nvSpPr>
        <dsp:cNvPr id="0" name=""/>
        <dsp:cNvSpPr/>
      </dsp:nvSpPr>
      <dsp:spPr>
        <a:xfrm>
          <a:off x="71050" y="860399"/>
          <a:ext cx="1475350" cy="73167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Dissolved  Organic Carbon  (DOC)  (filtrate</a:t>
          </a:r>
          <a:r>
            <a:rPr lang="en-US" sz="1000" kern="1200"/>
            <a:t>) </a:t>
          </a:r>
          <a:r>
            <a:rPr lang="en-US" sz="1050" kern="1200"/>
            <a:t>Oxidation/Combustion</a:t>
          </a:r>
        </a:p>
      </dsp:txBody>
      <dsp:txXfrm>
        <a:off x="71050" y="860399"/>
        <a:ext cx="1475350" cy="731675"/>
      </dsp:txXfrm>
    </dsp:sp>
    <dsp:sp modelId="{69AEF736-A910-4CFA-A735-3CC74199000E}">
      <dsp:nvSpPr>
        <dsp:cNvPr id="0" name=""/>
        <dsp:cNvSpPr/>
      </dsp:nvSpPr>
      <dsp:spPr>
        <a:xfrm>
          <a:off x="1731922" y="857029"/>
          <a:ext cx="1259764" cy="73167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Particulate C (PC)</a:t>
          </a:r>
        </a:p>
        <a:p>
          <a:pPr lvl="0" algn="ctr" defTabSz="488950">
            <a:lnSpc>
              <a:spcPct val="90000"/>
            </a:lnSpc>
            <a:spcBef>
              <a:spcPct val="0"/>
            </a:spcBef>
            <a:spcAft>
              <a:spcPct val="35000"/>
            </a:spcAft>
          </a:pPr>
          <a:r>
            <a:rPr lang="en-US" sz="1050" kern="1200"/>
            <a:t>High Temp Combustion</a:t>
          </a:r>
        </a:p>
      </dsp:txBody>
      <dsp:txXfrm>
        <a:off x="1731922" y="857029"/>
        <a:ext cx="1259764" cy="731675"/>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BF25269-5893-4027-BE58-DD56E9D22BEA}">
      <dsp:nvSpPr>
        <dsp:cNvPr id="0" name=""/>
        <dsp:cNvSpPr/>
      </dsp:nvSpPr>
      <dsp:spPr>
        <a:xfrm>
          <a:off x="1665153" y="867914"/>
          <a:ext cx="675289" cy="234756"/>
        </a:xfrm>
        <a:custGeom>
          <a:avLst/>
          <a:gdLst/>
          <a:ahLst/>
          <a:cxnLst/>
          <a:rect l="0" t="0" r="0" b="0"/>
          <a:pathLst>
            <a:path>
              <a:moveTo>
                <a:pt x="0" y="0"/>
              </a:moveTo>
              <a:lnTo>
                <a:pt x="0" y="170189"/>
              </a:lnTo>
              <a:lnTo>
                <a:pt x="675289" y="170189"/>
              </a:lnTo>
              <a:lnTo>
                <a:pt x="675289" y="23475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0A01F4D-82FA-4E7D-8497-D185829E04E1}">
      <dsp:nvSpPr>
        <dsp:cNvPr id="0" name=""/>
        <dsp:cNvSpPr/>
      </dsp:nvSpPr>
      <dsp:spPr>
        <a:xfrm>
          <a:off x="1018396" y="1614749"/>
          <a:ext cx="1065649" cy="291459"/>
        </a:xfrm>
        <a:custGeom>
          <a:avLst/>
          <a:gdLst/>
          <a:ahLst/>
          <a:cxnLst/>
          <a:rect l="0" t="0" r="0" b="0"/>
          <a:pathLst>
            <a:path>
              <a:moveTo>
                <a:pt x="0" y="0"/>
              </a:moveTo>
              <a:lnTo>
                <a:pt x="0" y="226891"/>
              </a:lnTo>
              <a:lnTo>
                <a:pt x="1065649" y="226891"/>
              </a:lnTo>
              <a:lnTo>
                <a:pt x="1065649" y="29145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F670E61-6C87-48FE-A50E-F39C40701C1B}">
      <dsp:nvSpPr>
        <dsp:cNvPr id="0" name=""/>
        <dsp:cNvSpPr/>
      </dsp:nvSpPr>
      <dsp:spPr>
        <a:xfrm>
          <a:off x="207028" y="2462353"/>
          <a:ext cx="245890" cy="1220882"/>
        </a:xfrm>
        <a:custGeom>
          <a:avLst/>
          <a:gdLst/>
          <a:ahLst/>
          <a:cxnLst/>
          <a:rect l="0" t="0" r="0" b="0"/>
          <a:pathLst>
            <a:path>
              <a:moveTo>
                <a:pt x="0" y="0"/>
              </a:moveTo>
              <a:lnTo>
                <a:pt x="0" y="1220882"/>
              </a:lnTo>
              <a:lnTo>
                <a:pt x="245890" y="122088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485BE08-145F-44E6-94FA-05F4A9218E78}">
      <dsp:nvSpPr>
        <dsp:cNvPr id="0" name=""/>
        <dsp:cNvSpPr/>
      </dsp:nvSpPr>
      <dsp:spPr>
        <a:xfrm>
          <a:off x="207028" y="2462353"/>
          <a:ext cx="256916" cy="799600"/>
        </a:xfrm>
        <a:custGeom>
          <a:avLst/>
          <a:gdLst/>
          <a:ahLst/>
          <a:cxnLst/>
          <a:rect l="0" t="0" r="0" b="0"/>
          <a:pathLst>
            <a:path>
              <a:moveTo>
                <a:pt x="0" y="0"/>
              </a:moveTo>
              <a:lnTo>
                <a:pt x="0" y="799600"/>
              </a:lnTo>
              <a:lnTo>
                <a:pt x="256916" y="79960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F1B0D84-D0CE-497A-89FF-25EE7DF54687}">
      <dsp:nvSpPr>
        <dsp:cNvPr id="0" name=""/>
        <dsp:cNvSpPr/>
      </dsp:nvSpPr>
      <dsp:spPr>
        <a:xfrm>
          <a:off x="207028" y="2462353"/>
          <a:ext cx="239366" cy="351578"/>
        </a:xfrm>
        <a:custGeom>
          <a:avLst/>
          <a:gdLst/>
          <a:ahLst/>
          <a:cxnLst/>
          <a:rect l="0" t="0" r="0" b="0"/>
          <a:pathLst>
            <a:path>
              <a:moveTo>
                <a:pt x="0" y="0"/>
              </a:moveTo>
              <a:lnTo>
                <a:pt x="0" y="351578"/>
              </a:lnTo>
              <a:lnTo>
                <a:pt x="239366" y="35157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974FE2F-448C-4648-956F-5FE75A938273}">
      <dsp:nvSpPr>
        <dsp:cNvPr id="0" name=""/>
        <dsp:cNvSpPr/>
      </dsp:nvSpPr>
      <dsp:spPr>
        <a:xfrm>
          <a:off x="667535" y="1614749"/>
          <a:ext cx="350860" cy="289211"/>
        </a:xfrm>
        <a:custGeom>
          <a:avLst/>
          <a:gdLst/>
          <a:ahLst/>
          <a:cxnLst/>
          <a:rect l="0" t="0" r="0" b="0"/>
          <a:pathLst>
            <a:path>
              <a:moveTo>
                <a:pt x="350860" y="0"/>
              </a:moveTo>
              <a:lnTo>
                <a:pt x="350860" y="224644"/>
              </a:lnTo>
              <a:lnTo>
                <a:pt x="0" y="224644"/>
              </a:lnTo>
              <a:lnTo>
                <a:pt x="0" y="2892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5588E2A-786C-4118-867E-F9FC079D1D16}">
      <dsp:nvSpPr>
        <dsp:cNvPr id="0" name=""/>
        <dsp:cNvSpPr/>
      </dsp:nvSpPr>
      <dsp:spPr>
        <a:xfrm>
          <a:off x="1018396" y="867914"/>
          <a:ext cx="646756" cy="234756"/>
        </a:xfrm>
        <a:custGeom>
          <a:avLst/>
          <a:gdLst/>
          <a:ahLst/>
          <a:cxnLst/>
          <a:rect l="0" t="0" r="0" b="0"/>
          <a:pathLst>
            <a:path>
              <a:moveTo>
                <a:pt x="646756" y="0"/>
              </a:moveTo>
              <a:lnTo>
                <a:pt x="646756" y="170189"/>
              </a:lnTo>
              <a:lnTo>
                <a:pt x="0" y="170189"/>
              </a:lnTo>
              <a:lnTo>
                <a:pt x="0" y="23475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6F3404-11D7-4DAB-93BB-D917EE561519}">
      <dsp:nvSpPr>
        <dsp:cNvPr id="0" name=""/>
        <dsp:cNvSpPr/>
      </dsp:nvSpPr>
      <dsp:spPr>
        <a:xfrm>
          <a:off x="1118607" y="208161"/>
          <a:ext cx="1093090" cy="659753"/>
        </a:xfrm>
        <a:prstGeom prst="rect">
          <a:avLst/>
        </a:prstGeom>
        <a:solidFill>
          <a:srgbClr val="BAECB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solidFill>
                <a:sysClr val="windowText" lastClr="000000"/>
              </a:solidFill>
            </a:rPr>
            <a:t>Total </a:t>
          </a:r>
          <a:r>
            <a:rPr lang="en-US" sz="1100" kern="1200" baseline="0">
              <a:solidFill>
                <a:sysClr val="windowText" lastClr="000000"/>
              </a:solidFill>
            </a:rPr>
            <a:t>Nitrogen</a:t>
          </a:r>
          <a:r>
            <a:rPr lang="en-US" sz="1100" kern="1200">
              <a:solidFill>
                <a:sysClr val="windowText" lastClr="000000"/>
              </a:solidFill>
            </a:rPr>
            <a:t> </a:t>
          </a:r>
        </a:p>
        <a:p>
          <a:pPr lvl="0" algn="ctr" defTabSz="488950">
            <a:lnSpc>
              <a:spcPct val="90000"/>
            </a:lnSpc>
            <a:spcBef>
              <a:spcPct val="0"/>
            </a:spcBef>
            <a:spcAft>
              <a:spcPct val="35000"/>
            </a:spcAft>
          </a:pPr>
          <a:r>
            <a:rPr lang="en-US" sz="1100" kern="1200">
              <a:solidFill>
                <a:sysClr val="windowText" lastClr="000000"/>
              </a:solidFill>
            </a:rPr>
            <a:t>= (TDN + PN)</a:t>
          </a:r>
        </a:p>
      </dsp:txBody>
      <dsp:txXfrm>
        <a:off x="1118607" y="208161"/>
        <a:ext cx="1093090" cy="659753"/>
      </dsp:txXfrm>
    </dsp:sp>
    <dsp:sp modelId="{102DC22E-B12F-47AC-96F6-0684CA9A1140}">
      <dsp:nvSpPr>
        <dsp:cNvPr id="0" name=""/>
        <dsp:cNvSpPr/>
      </dsp:nvSpPr>
      <dsp:spPr>
        <a:xfrm>
          <a:off x="379787" y="1102671"/>
          <a:ext cx="1277217" cy="51207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n-US" sz="1050" kern="1200"/>
            <a:t>Total Dissolved N </a:t>
          </a:r>
          <a:r>
            <a:rPr lang="en-US" sz="1000" kern="1200"/>
            <a:t>Alkaline Persulfate Digestion (filtrate)</a:t>
          </a:r>
        </a:p>
      </dsp:txBody>
      <dsp:txXfrm>
        <a:off x="379787" y="1102671"/>
        <a:ext cx="1277217" cy="512078"/>
      </dsp:txXfrm>
    </dsp:sp>
    <dsp:sp modelId="{E09815CE-BC21-476B-B300-F573A8CB97C8}">
      <dsp:nvSpPr>
        <dsp:cNvPr id="0" name=""/>
        <dsp:cNvSpPr/>
      </dsp:nvSpPr>
      <dsp:spPr>
        <a:xfrm>
          <a:off x="91901" y="1903961"/>
          <a:ext cx="1151268" cy="558391"/>
        </a:xfrm>
        <a:prstGeom prst="rect">
          <a:avLst/>
        </a:prstGeom>
        <a:solidFill>
          <a:srgbClr val="BAECB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baseline="0">
              <a:solidFill>
                <a:sysClr val="windowText" lastClr="000000"/>
              </a:solidFill>
            </a:rPr>
            <a:t>Dissolved Inorganic N</a:t>
          </a:r>
        </a:p>
        <a:p>
          <a:pPr lvl="0" algn="ctr" defTabSz="444500">
            <a:lnSpc>
              <a:spcPct val="90000"/>
            </a:lnSpc>
            <a:spcBef>
              <a:spcPct val="0"/>
            </a:spcBef>
            <a:spcAft>
              <a:spcPct val="35000"/>
            </a:spcAft>
          </a:pPr>
          <a:r>
            <a:rPr lang="en-US" sz="1000" kern="1200" baseline="0">
              <a:solidFill>
                <a:sysClr val="windowText" lastClr="000000"/>
              </a:solidFill>
            </a:rPr>
            <a:t>= (NO2 + NO3 + NH3)</a:t>
          </a:r>
        </a:p>
      </dsp:txBody>
      <dsp:txXfrm>
        <a:off x="91901" y="1903961"/>
        <a:ext cx="1151268" cy="558391"/>
      </dsp:txXfrm>
    </dsp:sp>
    <dsp:sp modelId="{BADEAB23-57F3-4A2D-AFD7-AD08A62EBD26}">
      <dsp:nvSpPr>
        <dsp:cNvPr id="0" name=""/>
        <dsp:cNvSpPr/>
      </dsp:nvSpPr>
      <dsp:spPr>
        <a:xfrm>
          <a:off x="446394" y="2596299"/>
          <a:ext cx="893178" cy="43526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t>Nitrate + Nitrite  (NO23-N)  Colorimetric</a:t>
          </a:r>
        </a:p>
      </dsp:txBody>
      <dsp:txXfrm>
        <a:off x="446394" y="2596299"/>
        <a:ext cx="893178" cy="435265"/>
      </dsp:txXfrm>
    </dsp:sp>
    <dsp:sp modelId="{255ACE1E-57F1-4F5E-8A9F-DFC449901322}">
      <dsp:nvSpPr>
        <dsp:cNvPr id="0" name=""/>
        <dsp:cNvSpPr/>
      </dsp:nvSpPr>
      <dsp:spPr>
        <a:xfrm>
          <a:off x="463944" y="3092138"/>
          <a:ext cx="885295" cy="33963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t>Nitrite (NO2-N) Colorimetric</a:t>
          </a:r>
        </a:p>
      </dsp:txBody>
      <dsp:txXfrm>
        <a:off x="463944" y="3092138"/>
        <a:ext cx="885295" cy="339632"/>
      </dsp:txXfrm>
    </dsp:sp>
    <dsp:sp modelId="{C61DD292-3EDE-47E8-998F-6AA158BAE2CF}">
      <dsp:nvSpPr>
        <dsp:cNvPr id="0" name=""/>
        <dsp:cNvSpPr/>
      </dsp:nvSpPr>
      <dsp:spPr>
        <a:xfrm>
          <a:off x="452919" y="3465920"/>
          <a:ext cx="976599" cy="43463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t>Ammonia (NH3-N) Colorimetric</a:t>
          </a:r>
        </a:p>
      </dsp:txBody>
      <dsp:txXfrm>
        <a:off x="452919" y="3465920"/>
        <a:ext cx="976599" cy="434632"/>
      </dsp:txXfrm>
    </dsp:sp>
    <dsp:sp modelId="{DEA6CE4B-B08E-45B7-AF89-1DF33CBFBC65}">
      <dsp:nvSpPr>
        <dsp:cNvPr id="0" name=""/>
        <dsp:cNvSpPr/>
      </dsp:nvSpPr>
      <dsp:spPr>
        <a:xfrm>
          <a:off x="1495559" y="1906209"/>
          <a:ext cx="1176972" cy="563775"/>
        </a:xfrm>
        <a:prstGeom prst="rect">
          <a:avLst/>
        </a:prstGeom>
        <a:solidFill>
          <a:srgbClr val="BAECB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baseline="0">
              <a:solidFill>
                <a:sysClr val="windowText" lastClr="000000"/>
              </a:solidFill>
            </a:rPr>
            <a:t>Dissolved Organic N</a:t>
          </a:r>
        </a:p>
        <a:p>
          <a:pPr lvl="0" algn="ctr" defTabSz="444500">
            <a:lnSpc>
              <a:spcPct val="90000"/>
            </a:lnSpc>
            <a:spcBef>
              <a:spcPct val="0"/>
            </a:spcBef>
            <a:spcAft>
              <a:spcPct val="35000"/>
            </a:spcAft>
          </a:pPr>
          <a:r>
            <a:rPr lang="en-US" sz="1000" kern="1200" baseline="0">
              <a:solidFill>
                <a:sysClr val="windowText" lastClr="000000"/>
              </a:solidFill>
            </a:rPr>
            <a:t>= (TDN − DIN)</a:t>
          </a:r>
        </a:p>
      </dsp:txBody>
      <dsp:txXfrm>
        <a:off x="1495559" y="1906209"/>
        <a:ext cx="1176972" cy="563775"/>
      </dsp:txXfrm>
    </dsp:sp>
    <dsp:sp modelId="{69AEF736-A910-4CFA-A735-3CC74199000E}">
      <dsp:nvSpPr>
        <dsp:cNvPr id="0" name=""/>
        <dsp:cNvSpPr/>
      </dsp:nvSpPr>
      <dsp:spPr>
        <a:xfrm>
          <a:off x="1849562" y="1102671"/>
          <a:ext cx="981758" cy="52260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t>Particulate N (PN) High Temp. Combustion</a:t>
          </a:r>
        </a:p>
      </dsp:txBody>
      <dsp:txXfrm>
        <a:off x="1849562" y="1102671"/>
        <a:ext cx="981758" cy="522609"/>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BF25269-5893-4027-BE58-DD56E9D22BEA}">
      <dsp:nvSpPr>
        <dsp:cNvPr id="0" name=""/>
        <dsp:cNvSpPr/>
      </dsp:nvSpPr>
      <dsp:spPr>
        <a:xfrm>
          <a:off x="1303231" y="850603"/>
          <a:ext cx="638032" cy="289804"/>
        </a:xfrm>
        <a:custGeom>
          <a:avLst/>
          <a:gdLst/>
          <a:ahLst/>
          <a:cxnLst/>
          <a:rect l="0" t="0" r="0" b="0"/>
          <a:pathLst>
            <a:path>
              <a:moveTo>
                <a:pt x="0" y="0"/>
              </a:moveTo>
              <a:lnTo>
                <a:pt x="0" y="164378"/>
              </a:lnTo>
              <a:lnTo>
                <a:pt x="638032" y="164378"/>
              </a:lnTo>
              <a:lnTo>
                <a:pt x="638032" y="28980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0A01F4D-82FA-4E7D-8497-D185829E04E1}">
      <dsp:nvSpPr>
        <dsp:cNvPr id="0" name=""/>
        <dsp:cNvSpPr/>
      </dsp:nvSpPr>
      <dsp:spPr>
        <a:xfrm>
          <a:off x="183242" y="1737677"/>
          <a:ext cx="198530" cy="1151264"/>
        </a:xfrm>
        <a:custGeom>
          <a:avLst/>
          <a:gdLst/>
          <a:ahLst/>
          <a:cxnLst/>
          <a:rect l="0" t="0" r="0" b="0"/>
          <a:pathLst>
            <a:path>
              <a:moveTo>
                <a:pt x="0" y="0"/>
              </a:moveTo>
              <a:lnTo>
                <a:pt x="0" y="1151264"/>
              </a:lnTo>
              <a:lnTo>
                <a:pt x="198530" y="115126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974FE2F-448C-4648-956F-5FE75A938273}">
      <dsp:nvSpPr>
        <dsp:cNvPr id="0" name=""/>
        <dsp:cNvSpPr/>
      </dsp:nvSpPr>
      <dsp:spPr>
        <a:xfrm>
          <a:off x="183242" y="1737677"/>
          <a:ext cx="195675" cy="522880"/>
        </a:xfrm>
        <a:custGeom>
          <a:avLst/>
          <a:gdLst/>
          <a:ahLst/>
          <a:cxnLst/>
          <a:rect l="0" t="0" r="0" b="0"/>
          <a:pathLst>
            <a:path>
              <a:moveTo>
                <a:pt x="0" y="0"/>
              </a:moveTo>
              <a:lnTo>
                <a:pt x="0" y="522880"/>
              </a:lnTo>
              <a:lnTo>
                <a:pt x="195675" y="52288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5588E2A-786C-4118-867E-F9FC079D1D16}">
      <dsp:nvSpPr>
        <dsp:cNvPr id="0" name=""/>
        <dsp:cNvSpPr/>
      </dsp:nvSpPr>
      <dsp:spPr>
        <a:xfrm>
          <a:off x="661053" y="850603"/>
          <a:ext cx="642177" cy="289810"/>
        </a:xfrm>
        <a:custGeom>
          <a:avLst/>
          <a:gdLst/>
          <a:ahLst/>
          <a:cxnLst/>
          <a:rect l="0" t="0" r="0" b="0"/>
          <a:pathLst>
            <a:path>
              <a:moveTo>
                <a:pt x="642177" y="0"/>
              </a:moveTo>
              <a:lnTo>
                <a:pt x="642177" y="164384"/>
              </a:lnTo>
              <a:lnTo>
                <a:pt x="0" y="164384"/>
              </a:lnTo>
              <a:lnTo>
                <a:pt x="0" y="28981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6F3404-11D7-4DAB-93BB-D917EE561519}">
      <dsp:nvSpPr>
        <dsp:cNvPr id="0" name=""/>
        <dsp:cNvSpPr/>
      </dsp:nvSpPr>
      <dsp:spPr>
        <a:xfrm>
          <a:off x="705967" y="141269"/>
          <a:ext cx="1194527" cy="709334"/>
        </a:xfrm>
        <a:prstGeom prst="rect">
          <a:avLst/>
        </a:prstGeom>
        <a:solidFill>
          <a:srgbClr val="BAECB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baseline="0">
              <a:solidFill>
                <a:sysClr val="windowText" lastClr="000000"/>
              </a:solidFill>
            </a:rPr>
            <a:t>Total Phosphorus </a:t>
          </a:r>
        </a:p>
        <a:p>
          <a:pPr lvl="0" algn="ctr" defTabSz="488950">
            <a:lnSpc>
              <a:spcPct val="90000"/>
            </a:lnSpc>
            <a:spcBef>
              <a:spcPct val="0"/>
            </a:spcBef>
            <a:spcAft>
              <a:spcPct val="35000"/>
            </a:spcAft>
          </a:pPr>
          <a:r>
            <a:rPr lang="en-US" sz="1100" kern="1200" baseline="0">
              <a:solidFill>
                <a:sysClr val="windowText" lastClr="000000"/>
              </a:solidFill>
            </a:rPr>
            <a:t>= (TDP + PP)</a:t>
          </a:r>
        </a:p>
      </dsp:txBody>
      <dsp:txXfrm>
        <a:off x="705967" y="141269"/>
        <a:ext cx="1194527" cy="709334"/>
      </dsp:txXfrm>
    </dsp:sp>
    <dsp:sp modelId="{102DC22E-B12F-47AC-96F6-0684CA9A1140}">
      <dsp:nvSpPr>
        <dsp:cNvPr id="0" name=""/>
        <dsp:cNvSpPr/>
      </dsp:nvSpPr>
      <dsp:spPr>
        <a:xfrm>
          <a:off x="63789" y="1140414"/>
          <a:ext cx="1194527" cy="59726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t>Total Dissolved P </a:t>
          </a:r>
        </a:p>
        <a:p>
          <a:pPr lvl="0" algn="ctr" defTabSz="444500">
            <a:lnSpc>
              <a:spcPct val="90000"/>
            </a:lnSpc>
            <a:spcBef>
              <a:spcPct val="0"/>
            </a:spcBef>
            <a:spcAft>
              <a:spcPct val="35000"/>
            </a:spcAft>
          </a:pPr>
          <a:r>
            <a:rPr lang="en-US" sz="1000" kern="1200"/>
            <a:t>Alkaline Persulfate Digestion (filtrate)</a:t>
          </a:r>
        </a:p>
      </dsp:txBody>
      <dsp:txXfrm>
        <a:off x="63789" y="1140414"/>
        <a:ext cx="1194527" cy="597263"/>
      </dsp:txXfrm>
    </dsp:sp>
    <dsp:sp modelId="{E09815CE-BC21-476B-B300-F573A8CB97C8}">
      <dsp:nvSpPr>
        <dsp:cNvPr id="0" name=""/>
        <dsp:cNvSpPr/>
      </dsp:nvSpPr>
      <dsp:spPr>
        <a:xfrm>
          <a:off x="378917" y="1961926"/>
          <a:ext cx="1194527" cy="59726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t>Dissolved Orthophosphate (PO4)</a:t>
          </a:r>
        </a:p>
        <a:p>
          <a:pPr lvl="0" algn="ctr" defTabSz="444500">
            <a:lnSpc>
              <a:spcPct val="90000"/>
            </a:lnSpc>
            <a:spcBef>
              <a:spcPct val="0"/>
            </a:spcBef>
            <a:spcAft>
              <a:spcPct val="35000"/>
            </a:spcAft>
          </a:pPr>
          <a:r>
            <a:rPr lang="en-US" sz="1000" kern="1200"/>
            <a:t>Colorimetric</a:t>
          </a:r>
        </a:p>
      </dsp:txBody>
      <dsp:txXfrm>
        <a:off x="378917" y="1961926"/>
        <a:ext cx="1194527" cy="597263"/>
      </dsp:txXfrm>
    </dsp:sp>
    <dsp:sp modelId="{DEA6CE4B-B08E-45B7-AF89-1DF33CBFBC65}">
      <dsp:nvSpPr>
        <dsp:cNvPr id="0" name=""/>
        <dsp:cNvSpPr/>
      </dsp:nvSpPr>
      <dsp:spPr>
        <a:xfrm>
          <a:off x="381772" y="2653228"/>
          <a:ext cx="1194527" cy="471426"/>
        </a:xfrm>
        <a:prstGeom prst="rect">
          <a:avLst/>
        </a:prstGeom>
        <a:solidFill>
          <a:srgbClr val="BAECB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baseline="0">
              <a:solidFill>
                <a:sysClr val="windowText" lastClr="000000"/>
              </a:solidFill>
            </a:rPr>
            <a:t>Dissolved Organic P</a:t>
          </a:r>
        </a:p>
        <a:p>
          <a:pPr lvl="0" algn="ctr" defTabSz="444500">
            <a:lnSpc>
              <a:spcPct val="90000"/>
            </a:lnSpc>
            <a:spcBef>
              <a:spcPct val="0"/>
            </a:spcBef>
            <a:spcAft>
              <a:spcPct val="35000"/>
            </a:spcAft>
          </a:pPr>
          <a:r>
            <a:rPr lang="en-US" sz="1000" kern="1200" baseline="0">
              <a:solidFill>
                <a:sysClr val="windowText" lastClr="000000"/>
              </a:solidFill>
            </a:rPr>
            <a:t> = (TDP − PO4)</a:t>
          </a:r>
        </a:p>
      </dsp:txBody>
      <dsp:txXfrm>
        <a:off x="381772" y="2653228"/>
        <a:ext cx="1194527" cy="471426"/>
      </dsp:txXfrm>
    </dsp:sp>
    <dsp:sp modelId="{69AEF736-A910-4CFA-A735-3CC74199000E}">
      <dsp:nvSpPr>
        <dsp:cNvPr id="0" name=""/>
        <dsp:cNvSpPr/>
      </dsp:nvSpPr>
      <dsp:spPr>
        <a:xfrm>
          <a:off x="1313432" y="1140408"/>
          <a:ext cx="1255662" cy="59726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a:t>Particulate P  (PP)</a:t>
          </a:r>
        </a:p>
        <a:p>
          <a:pPr lvl="0" algn="ctr" defTabSz="444500">
            <a:lnSpc>
              <a:spcPct val="90000"/>
            </a:lnSpc>
            <a:spcBef>
              <a:spcPct val="0"/>
            </a:spcBef>
            <a:spcAft>
              <a:spcPct val="35000"/>
            </a:spcAft>
          </a:pPr>
          <a:r>
            <a:rPr lang="en-US" sz="1000" kern="1200"/>
            <a:t>Acid Extraction</a:t>
          </a:r>
        </a:p>
      </dsp:txBody>
      <dsp:txXfrm>
        <a:off x="1313432" y="1140408"/>
        <a:ext cx="1255662" cy="597263"/>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BF25269-5893-4027-BE58-DD56E9D22BEA}">
      <dsp:nvSpPr>
        <dsp:cNvPr id="0" name=""/>
        <dsp:cNvSpPr/>
      </dsp:nvSpPr>
      <dsp:spPr>
        <a:xfrm>
          <a:off x="1452232" y="566141"/>
          <a:ext cx="909573" cy="290887"/>
        </a:xfrm>
        <a:custGeom>
          <a:avLst/>
          <a:gdLst/>
          <a:ahLst/>
          <a:cxnLst/>
          <a:rect l="0" t="0" r="0" b="0"/>
          <a:pathLst>
            <a:path>
              <a:moveTo>
                <a:pt x="0" y="0"/>
              </a:moveTo>
              <a:lnTo>
                <a:pt x="0" y="154522"/>
              </a:lnTo>
              <a:lnTo>
                <a:pt x="909573" y="154522"/>
              </a:lnTo>
              <a:lnTo>
                <a:pt x="909573" y="29088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5588E2A-786C-4118-867E-F9FC079D1D16}">
      <dsp:nvSpPr>
        <dsp:cNvPr id="0" name=""/>
        <dsp:cNvSpPr/>
      </dsp:nvSpPr>
      <dsp:spPr>
        <a:xfrm>
          <a:off x="808726" y="566141"/>
          <a:ext cx="643505" cy="294257"/>
        </a:xfrm>
        <a:custGeom>
          <a:avLst/>
          <a:gdLst/>
          <a:ahLst/>
          <a:cxnLst/>
          <a:rect l="0" t="0" r="0" b="0"/>
          <a:pathLst>
            <a:path>
              <a:moveTo>
                <a:pt x="643505" y="0"/>
              </a:moveTo>
              <a:lnTo>
                <a:pt x="643505" y="157892"/>
              </a:lnTo>
              <a:lnTo>
                <a:pt x="0" y="157892"/>
              </a:lnTo>
              <a:lnTo>
                <a:pt x="0" y="29425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6F3404-11D7-4DAB-93BB-D917EE561519}">
      <dsp:nvSpPr>
        <dsp:cNvPr id="0" name=""/>
        <dsp:cNvSpPr/>
      </dsp:nvSpPr>
      <dsp:spPr>
        <a:xfrm>
          <a:off x="712530" y="0"/>
          <a:ext cx="1479402" cy="566141"/>
        </a:xfrm>
        <a:prstGeom prst="rect">
          <a:avLst/>
        </a:prstGeom>
        <a:solidFill>
          <a:srgbClr val="BAECB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baseline="0">
              <a:solidFill>
                <a:sysClr val="windowText" lastClr="000000"/>
              </a:solidFill>
            </a:rPr>
            <a:t>Total Organic Carbon</a:t>
          </a:r>
        </a:p>
        <a:p>
          <a:pPr lvl="0" algn="ctr" defTabSz="488950">
            <a:lnSpc>
              <a:spcPct val="90000"/>
            </a:lnSpc>
            <a:spcBef>
              <a:spcPct val="0"/>
            </a:spcBef>
            <a:spcAft>
              <a:spcPct val="35000"/>
            </a:spcAft>
          </a:pPr>
          <a:r>
            <a:rPr lang="en-US" sz="1050" kern="1200" baseline="0">
              <a:solidFill>
                <a:sysClr val="windowText" lastClr="000000"/>
              </a:solidFill>
            </a:rPr>
            <a:t> = (DOC + PC)</a:t>
          </a:r>
          <a:endParaRPr lang="en-US" sz="1000" kern="1200" baseline="0">
            <a:solidFill>
              <a:sysClr val="windowText" lastClr="000000"/>
            </a:solidFill>
          </a:endParaRPr>
        </a:p>
      </dsp:txBody>
      <dsp:txXfrm>
        <a:off x="712530" y="0"/>
        <a:ext cx="1479402" cy="566141"/>
      </dsp:txXfrm>
    </dsp:sp>
    <dsp:sp modelId="{102DC22E-B12F-47AC-96F6-0684CA9A1140}">
      <dsp:nvSpPr>
        <dsp:cNvPr id="0" name=""/>
        <dsp:cNvSpPr/>
      </dsp:nvSpPr>
      <dsp:spPr>
        <a:xfrm>
          <a:off x="71050" y="860399"/>
          <a:ext cx="1475350" cy="73167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Dissolved  Organic Carbon  (DOC)  (filtrate</a:t>
          </a:r>
          <a:r>
            <a:rPr lang="en-US" sz="1000" kern="1200"/>
            <a:t>) </a:t>
          </a:r>
          <a:r>
            <a:rPr lang="en-US" sz="1050" kern="1200"/>
            <a:t>Oxidation/Combustion</a:t>
          </a:r>
        </a:p>
      </dsp:txBody>
      <dsp:txXfrm>
        <a:off x="71050" y="860399"/>
        <a:ext cx="1475350" cy="731675"/>
      </dsp:txXfrm>
    </dsp:sp>
    <dsp:sp modelId="{69AEF736-A910-4CFA-A735-3CC74199000E}">
      <dsp:nvSpPr>
        <dsp:cNvPr id="0" name=""/>
        <dsp:cNvSpPr/>
      </dsp:nvSpPr>
      <dsp:spPr>
        <a:xfrm>
          <a:off x="1731922" y="857029"/>
          <a:ext cx="1259764" cy="73167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Particulate C (PC)</a:t>
          </a:r>
        </a:p>
        <a:p>
          <a:pPr lvl="0" algn="ctr" defTabSz="488950">
            <a:lnSpc>
              <a:spcPct val="90000"/>
            </a:lnSpc>
            <a:spcBef>
              <a:spcPct val="0"/>
            </a:spcBef>
            <a:spcAft>
              <a:spcPct val="35000"/>
            </a:spcAft>
          </a:pPr>
          <a:r>
            <a:rPr lang="en-US" sz="1050" kern="1200"/>
            <a:t>High Temp Combustion</a:t>
          </a:r>
        </a:p>
      </dsp:txBody>
      <dsp:txXfrm>
        <a:off x="1731922" y="857029"/>
        <a:ext cx="1259764" cy="73167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4EF96-0BFA-4676-AE86-54ED3ED18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23</Pages>
  <Words>5575</Words>
  <Characters>32084</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Old Dominion University</Company>
  <LinksUpToDate>false</LinksUpToDate>
  <CharactersWithSpaces>37584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sdoughten</dc:creator>
  <cp:keywords/>
  <cp:lastModifiedBy>Mary Ellen Ley</cp:lastModifiedBy>
  <cp:revision>6</cp:revision>
  <cp:lastPrinted>2014-05-19T20:24:00Z</cp:lastPrinted>
  <dcterms:created xsi:type="dcterms:W3CDTF">2016-12-16T22:35:00Z</dcterms:created>
  <dcterms:modified xsi:type="dcterms:W3CDTF">2017-01-03T18:27:00Z</dcterms:modified>
</cp:coreProperties>
</file>