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27EB3" w14:textId="77777777" w:rsidR="00FB7A9A" w:rsidRPr="008D64E2" w:rsidRDefault="00FB7A9A" w:rsidP="00FB7A9A">
      <w:pPr>
        <w:pStyle w:val="Heading1"/>
        <w:numPr>
          <w:ilvl w:val="0"/>
          <w:numId w:val="0"/>
        </w:numPr>
        <w:rPr>
          <w:sz w:val="48"/>
          <w:szCs w:val="48"/>
        </w:rPr>
      </w:pPr>
      <w:r>
        <w:t>2</w:t>
      </w:r>
      <w:r w:rsidR="005615E8">
        <w:tab/>
      </w:r>
      <w:r w:rsidR="008406CD">
        <w:t>QUALITY ASSURANCE PROGRAM</w:t>
      </w:r>
    </w:p>
    <w:p w14:paraId="08136CBA" w14:textId="77777777" w:rsidR="00FB7A9A" w:rsidRDefault="00FB7A9A" w:rsidP="00FB7A9A">
      <w:pPr>
        <w:tabs>
          <w:tab w:val="left" w:pos="-1440"/>
          <w:tab w:val="left" w:pos="-720"/>
          <w:tab w:val="left" w:pos="0"/>
          <w:tab w:val="left" w:pos="720"/>
          <w:tab w:val="left" w:pos="1440"/>
          <w:tab w:val="left" w:pos="2160"/>
          <w:tab w:val="left" w:pos="3000"/>
          <w:tab w:val="left" w:pos="3600"/>
          <w:tab w:val="left" w:pos="4320"/>
          <w:tab w:val="left" w:pos="5040"/>
          <w:tab w:val="left" w:pos="5760"/>
          <w:tab w:val="left" w:pos="6480"/>
          <w:tab w:val="left" w:pos="7200"/>
          <w:tab w:val="left" w:pos="7920"/>
          <w:tab w:val="left" w:pos="8640"/>
          <w:tab w:val="left" w:pos="9360"/>
        </w:tabs>
        <w:ind w:left="330"/>
        <w:rPr>
          <w:b/>
          <w:sz w:val="20"/>
        </w:rPr>
      </w:pPr>
    </w:p>
    <w:p w14:paraId="6C3ECAEC" w14:textId="77777777" w:rsidR="005615E8" w:rsidRDefault="005615E8" w:rsidP="00FB7A9A">
      <w:pPr>
        <w:rPr>
          <w:rFonts w:ascii="Times New Roman" w:hAnsi="Times New Roman"/>
          <w:sz w:val="20"/>
        </w:rPr>
      </w:pPr>
    </w:p>
    <w:p w14:paraId="3FFBB825" w14:textId="77777777" w:rsidR="005615E8" w:rsidRPr="008406CD" w:rsidRDefault="005615E8" w:rsidP="009C6EAE">
      <w:pPr>
        <w:spacing w:after="160"/>
        <w:rPr>
          <w:rFonts w:asciiTheme="minorHAnsi" w:hAnsiTheme="minorHAnsi"/>
          <w:sz w:val="20"/>
        </w:rPr>
      </w:pPr>
      <w:r w:rsidRPr="009C6EAE">
        <w:rPr>
          <w:rFonts w:asciiTheme="minorHAnsi" w:hAnsiTheme="minorHAnsi"/>
          <w:b/>
          <w:sz w:val="20"/>
        </w:rPr>
        <w:t>Section A.</w:t>
      </w:r>
      <w:r w:rsidRPr="009C6EAE">
        <w:rPr>
          <w:rFonts w:asciiTheme="minorHAnsi" w:hAnsiTheme="minorHAnsi"/>
          <w:b/>
          <w:sz w:val="20"/>
        </w:rPr>
        <w:tab/>
        <w:t>Introduction</w:t>
      </w:r>
    </w:p>
    <w:p w14:paraId="36D43963" w14:textId="77777777" w:rsidR="005615E8" w:rsidRPr="009C6EAE" w:rsidRDefault="005615E8" w:rsidP="009C6EAE">
      <w:pPr>
        <w:spacing w:after="160"/>
        <w:rPr>
          <w:rFonts w:asciiTheme="minorHAnsi" w:hAnsiTheme="minorHAnsi"/>
          <w:b/>
          <w:sz w:val="20"/>
        </w:rPr>
      </w:pPr>
      <w:r w:rsidRPr="009C6EAE">
        <w:rPr>
          <w:rFonts w:asciiTheme="minorHAnsi" w:hAnsiTheme="minorHAnsi"/>
          <w:b/>
          <w:sz w:val="20"/>
        </w:rPr>
        <w:t>Section B.</w:t>
      </w:r>
      <w:r w:rsidRPr="009C6EAE">
        <w:rPr>
          <w:rFonts w:asciiTheme="minorHAnsi" w:hAnsiTheme="minorHAnsi"/>
          <w:b/>
          <w:sz w:val="20"/>
        </w:rPr>
        <w:tab/>
        <w:t>Quality Management</w:t>
      </w:r>
    </w:p>
    <w:p w14:paraId="06AA4B8F"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1.  Quality Management Systems</w:t>
      </w:r>
    </w:p>
    <w:p w14:paraId="4E215017"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2.  Quality Management Plans</w:t>
      </w:r>
    </w:p>
    <w:p w14:paraId="6F0A6376" w14:textId="77777777" w:rsidR="005615E8" w:rsidRPr="008406CD" w:rsidRDefault="005615E8" w:rsidP="009C6EAE">
      <w:pPr>
        <w:spacing w:after="160"/>
        <w:ind w:left="720" w:firstLine="720"/>
        <w:rPr>
          <w:rFonts w:asciiTheme="minorHAnsi" w:hAnsiTheme="minorHAnsi"/>
          <w:sz w:val="20"/>
        </w:rPr>
      </w:pPr>
      <w:r w:rsidRPr="008406CD">
        <w:rPr>
          <w:rFonts w:asciiTheme="minorHAnsi" w:hAnsiTheme="minorHAnsi"/>
          <w:sz w:val="20"/>
        </w:rPr>
        <w:t>3.  Quality Assurance Project Plans</w:t>
      </w:r>
    </w:p>
    <w:p w14:paraId="7C968F4A"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4.  Laboratory Quality Manual</w:t>
      </w:r>
      <w:r w:rsidRPr="008406CD">
        <w:rPr>
          <w:rFonts w:asciiTheme="minorHAnsi" w:hAnsiTheme="minorHAnsi"/>
          <w:sz w:val="20"/>
        </w:rPr>
        <w:tab/>
      </w:r>
    </w:p>
    <w:p w14:paraId="3703F99A"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5.  Standard Operating Procedures</w:t>
      </w:r>
    </w:p>
    <w:p w14:paraId="2E8B5C31" w14:textId="77777777" w:rsidR="005615E8" w:rsidRPr="008406CD" w:rsidRDefault="005615E8" w:rsidP="009C6EAE">
      <w:pPr>
        <w:spacing w:after="160"/>
        <w:ind w:firstLine="720"/>
        <w:rPr>
          <w:rFonts w:asciiTheme="minorHAnsi" w:hAnsiTheme="minorHAnsi"/>
          <w:sz w:val="20"/>
        </w:rPr>
      </w:pPr>
      <w:r w:rsidRPr="008406CD">
        <w:rPr>
          <w:rFonts w:asciiTheme="minorHAnsi" w:hAnsiTheme="minorHAnsi"/>
          <w:sz w:val="20"/>
        </w:rPr>
        <w:tab/>
        <w:t>6.  Procedural Change Authorization</w:t>
      </w:r>
    </w:p>
    <w:p w14:paraId="335C9613" w14:textId="77777777" w:rsidR="005615E8" w:rsidRPr="008406CD" w:rsidRDefault="00FB7A9A" w:rsidP="009C6EAE">
      <w:pPr>
        <w:spacing w:after="160"/>
        <w:ind w:firstLine="900"/>
        <w:rPr>
          <w:rFonts w:asciiTheme="minorHAnsi" w:hAnsiTheme="minorHAnsi"/>
          <w:sz w:val="20"/>
        </w:rPr>
      </w:pPr>
      <w:r w:rsidRPr="008406CD">
        <w:rPr>
          <w:rFonts w:asciiTheme="minorHAnsi" w:hAnsiTheme="minorHAnsi"/>
          <w:sz w:val="20"/>
        </w:rPr>
        <w:tab/>
      </w:r>
      <w:r w:rsidR="005615E8" w:rsidRPr="008406CD">
        <w:rPr>
          <w:rFonts w:asciiTheme="minorHAnsi" w:hAnsiTheme="minorHAnsi"/>
          <w:sz w:val="20"/>
        </w:rPr>
        <w:t>7.  Sample Handling and Custody</w:t>
      </w:r>
    </w:p>
    <w:p w14:paraId="01F61B51"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8.  Document Control</w:t>
      </w:r>
    </w:p>
    <w:p w14:paraId="59829FAE"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9.  Consistency of Documentation</w:t>
      </w:r>
    </w:p>
    <w:p w14:paraId="0334CB55" w14:textId="77777777" w:rsidR="005615E8" w:rsidRPr="008406CD" w:rsidRDefault="005615E8" w:rsidP="009C6EAE">
      <w:pPr>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t>10. Contingency Plans and Health and Safety Plans</w:t>
      </w:r>
    </w:p>
    <w:p w14:paraId="1B691C53" w14:textId="77777777" w:rsidR="009C6EAE" w:rsidRDefault="005615E8" w:rsidP="009C6EAE">
      <w:pPr>
        <w:spacing w:after="160"/>
        <w:ind w:left="1440" w:hanging="1440"/>
        <w:rPr>
          <w:rFonts w:asciiTheme="minorHAnsi" w:hAnsiTheme="minorHAnsi"/>
          <w:b/>
          <w:sz w:val="20"/>
        </w:rPr>
      </w:pPr>
      <w:r w:rsidRPr="009C6EAE">
        <w:rPr>
          <w:rFonts w:asciiTheme="minorHAnsi" w:hAnsiTheme="minorHAnsi"/>
          <w:b/>
          <w:sz w:val="20"/>
        </w:rPr>
        <w:t>Section C.</w:t>
      </w:r>
      <w:r w:rsidRPr="009C6EAE">
        <w:rPr>
          <w:rFonts w:asciiTheme="minorHAnsi" w:hAnsiTheme="minorHAnsi"/>
          <w:b/>
          <w:sz w:val="20"/>
        </w:rPr>
        <w:tab/>
        <w:t>Data Quality Objectives</w:t>
      </w:r>
      <w:r w:rsidR="002B48FD" w:rsidRPr="009C6EAE">
        <w:rPr>
          <w:rFonts w:asciiTheme="minorHAnsi" w:hAnsiTheme="minorHAnsi"/>
          <w:b/>
          <w:sz w:val="20"/>
        </w:rPr>
        <w:t xml:space="preserve"> and Indicators</w:t>
      </w:r>
    </w:p>
    <w:p w14:paraId="2A706895" w14:textId="77777777" w:rsidR="00DA76B3" w:rsidRPr="009C6EAE" w:rsidRDefault="005615E8" w:rsidP="009C6EAE">
      <w:pPr>
        <w:spacing w:after="160"/>
        <w:ind w:left="2880" w:hanging="1440"/>
        <w:rPr>
          <w:rFonts w:asciiTheme="minorHAnsi" w:hAnsiTheme="minorHAnsi"/>
          <w:b/>
          <w:sz w:val="20"/>
        </w:rPr>
      </w:pPr>
      <w:r w:rsidRPr="008406CD">
        <w:rPr>
          <w:rFonts w:asciiTheme="minorHAnsi" w:hAnsiTheme="minorHAnsi"/>
          <w:sz w:val="20"/>
        </w:rPr>
        <w:t xml:space="preserve">1.  </w:t>
      </w:r>
      <w:r w:rsidR="00DA76B3" w:rsidRPr="008406CD">
        <w:rPr>
          <w:rFonts w:asciiTheme="minorHAnsi" w:hAnsiTheme="minorHAnsi"/>
          <w:sz w:val="20"/>
        </w:rPr>
        <w:t>Introduction</w:t>
      </w:r>
    </w:p>
    <w:p w14:paraId="3568F119" w14:textId="77777777" w:rsidR="005615E8" w:rsidRPr="008406CD" w:rsidRDefault="00DA76B3" w:rsidP="009C6EAE">
      <w:pPr>
        <w:spacing w:after="160"/>
        <w:ind w:left="1440"/>
        <w:rPr>
          <w:rFonts w:asciiTheme="minorHAnsi" w:hAnsiTheme="minorHAnsi"/>
          <w:sz w:val="20"/>
        </w:rPr>
      </w:pPr>
      <w:r w:rsidRPr="008406CD">
        <w:rPr>
          <w:rFonts w:asciiTheme="minorHAnsi" w:hAnsiTheme="minorHAnsi"/>
          <w:sz w:val="20"/>
        </w:rPr>
        <w:t xml:space="preserve">2.  </w:t>
      </w:r>
      <w:r w:rsidR="005615E8" w:rsidRPr="008406CD">
        <w:rPr>
          <w:rFonts w:asciiTheme="minorHAnsi" w:hAnsiTheme="minorHAnsi"/>
          <w:sz w:val="20"/>
        </w:rPr>
        <w:t xml:space="preserve">Data Quality </w:t>
      </w:r>
      <w:r w:rsidRPr="008406CD">
        <w:rPr>
          <w:rFonts w:asciiTheme="minorHAnsi" w:hAnsiTheme="minorHAnsi"/>
          <w:sz w:val="20"/>
        </w:rPr>
        <w:t>Indicators</w:t>
      </w:r>
    </w:p>
    <w:p w14:paraId="15F6252D" w14:textId="77777777" w:rsidR="0028520B" w:rsidRPr="008406CD" w:rsidRDefault="0028520B" w:rsidP="009C6EAE">
      <w:pPr>
        <w:tabs>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160"/>
        <w:rPr>
          <w:rFonts w:asciiTheme="minorHAnsi" w:hAnsiTheme="minorHAnsi"/>
          <w:sz w:val="20"/>
        </w:rPr>
      </w:pPr>
      <w:r w:rsidRPr="008406CD">
        <w:rPr>
          <w:rFonts w:asciiTheme="minorHAnsi" w:hAnsiTheme="minorHAnsi"/>
          <w:sz w:val="20"/>
        </w:rPr>
        <w:tab/>
      </w:r>
      <w:r w:rsidRPr="008406CD">
        <w:rPr>
          <w:rFonts w:asciiTheme="minorHAnsi" w:hAnsiTheme="minorHAnsi"/>
          <w:sz w:val="20"/>
        </w:rPr>
        <w:tab/>
      </w:r>
      <w:r w:rsidR="005615E8" w:rsidRPr="008406CD">
        <w:rPr>
          <w:rFonts w:asciiTheme="minorHAnsi" w:hAnsiTheme="minorHAnsi"/>
          <w:sz w:val="20"/>
        </w:rPr>
        <w:t xml:space="preserve">3.  </w:t>
      </w:r>
      <w:r w:rsidRPr="008406CD">
        <w:rPr>
          <w:rFonts w:asciiTheme="minorHAnsi" w:hAnsiTheme="minorHAnsi"/>
          <w:sz w:val="20"/>
        </w:rPr>
        <w:t>Performance Criteria (MQOs) for Field Methods</w:t>
      </w:r>
    </w:p>
    <w:p w14:paraId="1EFCE1B4" w14:textId="77777777" w:rsidR="005615E8" w:rsidRPr="008406CD" w:rsidRDefault="005615E8" w:rsidP="009C6EAE">
      <w:pPr>
        <w:spacing w:after="160"/>
        <w:ind w:left="720" w:firstLine="720"/>
        <w:rPr>
          <w:rFonts w:asciiTheme="minorHAnsi" w:hAnsiTheme="minorHAnsi"/>
          <w:sz w:val="20"/>
        </w:rPr>
      </w:pPr>
      <w:r w:rsidRPr="008406CD">
        <w:rPr>
          <w:rFonts w:asciiTheme="minorHAnsi" w:hAnsiTheme="minorHAnsi"/>
          <w:sz w:val="20"/>
        </w:rPr>
        <w:t xml:space="preserve">4.  </w:t>
      </w:r>
      <w:r w:rsidR="0028520B" w:rsidRPr="008406CD">
        <w:rPr>
          <w:rFonts w:asciiTheme="minorHAnsi" w:hAnsiTheme="minorHAnsi"/>
          <w:sz w:val="20"/>
        </w:rPr>
        <w:t xml:space="preserve">Performance Criteria (MQOs) </w:t>
      </w:r>
      <w:r w:rsidRPr="008406CD">
        <w:rPr>
          <w:rFonts w:asciiTheme="minorHAnsi" w:hAnsiTheme="minorHAnsi"/>
          <w:sz w:val="20"/>
        </w:rPr>
        <w:t>for Field Measurement</w:t>
      </w:r>
      <w:r w:rsidR="0028520B" w:rsidRPr="008406CD">
        <w:rPr>
          <w:rFonts w:asciiTheme="minorHAnsi" w:hAnsiTheme="minorHAnsi"/>
          <w:sz w:val="20"/>
        </w:rPr>
        <w:t>s</w:t>
      </w:r>
    </w:p>
    <w:p w14:paraId="666B6C43" w14:textId="77777777" w:rsidR="005615E8" w:rsidRPr="008406CD" w:rsidRDefault="005615E8" w:rsidP="009C6EAE">
      <w:pPr>
        <w:spacing w:after="160"/>
        <w:ind w:left="720" w:firstLine="720"/>
        <w:rPr>
          <w:rFonts w:asciiTheme="minorHAnsi" w:hAnsiTheme="minorHAnsi"/>
          <w:sz w:val="20"/>
        </w:rPr>
      </w:pPr>
      <w:r w:rsidRPr="008406CD">
        <w:rPr>
          <w:rFonts w:asciiTheme="minorHAnsi" w:hAnsiTheme="minorHAnsi"/>
          <w:sz w:val="20"/>
        </w:rPr>
        <w:t xml:space="preserve">5.  </w:t>
      </w:r>
      <w:r w:rsidR="0028520B" w:rsidRPr="008406CD">
        <w:rPr>
          <w:rFonts w:asciiTheme="minorHAnsi" w:hAnsiTheme="minorHAnsi"/>
          <w:sz w:val="20"/>
        </w:rPr>
        <w:t xml:space="preserve">Performance Criteria (MQOs) </w:t>
      </w:r>
      <w:r w:rsidRPr="008406CD">
        <w:rPr>
          <w:rFonts w:asciiTheme="minorHAnsi" w:hAnsiTheme="minorHAnsi"/>
          <w:sz w:val="20"/>
        </w:rPr>
        <w:t>for Laboratory Analyses</w:t>
      </w:r>
    </w:p>
    <w:p w14:paraId="4225372F" w14:textId="77777777" w:rsidR="005615E8" w:rsidRPr="009C6EAE" w:rsidRDefault="005615E8" w:rsidP="009C6EAE">
      <w:pPr>
        <w:spacing w:after="160"/>
        <w:rPr>
          <w:rFonts w:asciiTheme="minorHAnsi" w:hAnsiTheme="minorHAnsi"/>
          <w:b/>
          <w:sz w:val="20"/>
        </w:rPr>
      </w:pPr>
      <w:r w:rsidRPr="009C6EAE">
        <w:rPr>
          <w:rFonts w:asciiTheme="minorHAnsi" w:hAnsiTheme="minorHAnsi"/>
          <w:b/>
          <w:sz w:val="20"/>
        </w:rPr>
        <w:t xml:space="preserve">Section D. </w:t>
      </w:r>
      <w:r w:rsidRPr="009C6EAE">
        <w:rPr>
          <w:rFonts w:asciiTheme="minorHAnsi" w:hAnsiTheme="minorHAnsi"/>
          <w:b/>
          <w:sz w:val="20"/>
        </w:rPr>
        <w:tab/>
        <w:t>Field Quality Control</w:t>
      </w:r>
    </w:p>
    <w:p w14:paraId="28C2CEAE" w14:textId="77777777" w:rsidR="005615E8" w:rsidRPr="008406CD" w:rsidRDefault="005615E8" w:rsidP="009C6EAE">
      <w:pPr>
        <w:spacing w:after="160"/>
        <w:ind w:left="720" w:firstLine="720"/>
        <w:rPr>
          <w:rFonts w:asciiTheme="minorHAnsi" w:hAnsiTheme="minorHAnsi"/>
          <w:sz w:val="20"/>
        </w:rPr>
      </w:pPr>
      <w:r w:rsidRPr="008406CD">
        <w:rPr>
          <w:rFonts w:asciiTheme="minorHAnsi" w:hAnsiTheme="minorHAnsi"/>
          <w:sz w:val="20"/>
        </w:rPr>
        <w:t>1.  Annual Calibration</w:t>
      </w:r>
    </w:p>
    <w:p w14:paraId="547FC36C" w14:textId="77777777" w:rsidR="005615E8" w:rsidRPr="008406CD" w:rsidRDefault="005615E8" w:rsidP="009C6EAE">
      <w:pPr>
        <w:spacing w:after="160"/>
        <w:ind w:left="720" w:firstLine="720"/>
        <w:rPr>
          <w:rFonts w:asciiTheme="minorHAnsi" w:hAnsiTheme="minorHAnsi"/>
          <w:sz w:val="20"/>
        </w:rPr>
      </w:pPr>
      <w:r w:rsidRPr="008406CD">
        <w:rPr>
          <w:rFonts w:asciiTheme="minorHAnsi" w:hAnsiTheme="minorHAnsi"/>
          <w:sz w:val="20"/>
        </w:rPr>
        <w:t>2.  Routine Calibration</w:t>
      </w:r>
    </w:p>
    <w:p w14:paraId="4478FABF" w14:textId="77777777" w:rsidR="009C6EAE" w:rsidRDefault="005615E8" w:rsidP="009C6EAE">
      <w:pPr>
        <w:spacing w:after="160"/>
        <w:ind w:left="1440"/>
        <w:rPr>
          <w:rFonts w:asciiTheme="minorHAnsi" w:hAnsiTheme="minorHAnsi"/>
          <w:sz w:val="20"/>
        </w:rPr>
      </w:pPr>
      <w:r w:rsidRPr="008406CD">
        <w:rPr>
          <w:rFonts w:asciiTheme="minorHAnsi" w:hAnsiTheme="minorHAnsi"/>
          <w:sz w:val="20"/>
        </w:rPr>
        <w:t>3.  Calibration Samples</w:t>
      </w:r>
    </w:p>
    <w:p w14:paraId="70385C88"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t xml:space="preserve">4.  </w:t>
      </w:r>
      <w:r w:rsidR="0028520B" w:rsidRPr="008406CD">
        <w:rPr>
          <w:rFonts w:asciiTheme="minorHAnsi" w:hAnsiTheme="minorHAnsi"/>
          <w:sz w:val="20"/>
        </w:rPr>
        <w:t xml:space="preserve">Quality </w:t>
      </w:r>
      <w:r w:rsidR="002B48FD" w:rsidRPr="008406CD">
        <w:rPr>
          <w:rFonts w:asciiTheme="minorHAnsi" w:hAnsiTheme="minorHAnsi"/>
          <w:sz w:val="20"/>
        </w:rPr>
        <w:t>Indicators and Objectives for Field Measurements</w:t>
      </w:r>
    </w:p>
    <w:p w14:paraId="3D42C3DE"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t>5.  Field Replicate Samples</w:t>
      </w:r>
    </w:p>
    <w:p w14:paraId="4560FC3B"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t>6.  Field Blanks</w:t>
      </w:r>
    </w:p>
    <w:p w14:paraId="34B94272"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lastRenderedPageBreak/>
        <w:t>7.  Sampling Equipment Blanks</w:t>
      </w:r>
      <w:r w:rsidRPr="008406CD">
        <w:rPr>
          <w:rFonts w:asciiTheme="minorHAnsi" w:hAnsiTheme="minorHAnsi"/>
          <w:sz w:val="20"/>
        </w:rPr>
        <w:tab/>
      </w:r>
    </w:p>
    <w:p w14:paraId="4236CF2E" w14:textId="77777777" w:rsidR="005615E8" w:rsidRPr="009C6EAE" w:rsidRDefault="005615E8" w:rsidP="009C6EAE">
      <w:pPr>
        <w:spacing w:after="160"/>
        <w:ind w:left="1440" w:hanging="1440"/>
        <w:rPr>
          <w:rFonts w:asciiTheme="minorHAnsi" w:hAnsiTheme="minorHAnsi"/>
          <w:b/>
          <w:sz w:val="20"/>
        </w:rPr>
      </w:pPr>
      <w:r w:rsidRPr="009C6EAE">
        <w:rPr>
          <w:rFonts w:asciiTheme="minorHAnsi" w:hAnsiTheme="minorHAnsi"/>
          <w:b/>
          <w:sz w:val="20"/>
        </w:rPr>
        <w:t xml:space="preserve">Section E.  </w:t>
      </w:r>
      <w:r w:rsidRPr="009C6EAE">
        <w:rPr>
          <w:rFonts w:asciiTheme="minorHAnsi" w:hAnsiTheme="minorHAnsi"/>
          <w:b/>
          <w:sz w:val="20"/>
        </w:rPr>
        <w:tab/>
        <w:t>External Performance Assessments</w:t>
      </w:r>
    </w:p>
    <w:p w14:paraId="4BB6E14A" w14:textId="77777777" w:rsidR="009C6EAE" w:rsidRDefault="005615E8" w:rsidP="009C6EAE">
      <w:pPr>
        <w:spacing w:after="160"/>
        <w:ind w:left="1440"/>
        <w:rPr>
          <w:rFonts w:asciiTheme="minorHAnsi" w:hAnsiTheme="minorHAnsi"/>
          <w:sz w:val="20"/>
        </w:rPr>
      </w:pPr>
      <w:r w:rsidRPr="008406CD">
        <w:rPr>
          <w:rFonts w:asciiTheme="minorHAnsi" w:hAnsiTheme="minorHAnsi"/>
          <w:sz w:val="20"/>
        </w:rPr>
        <w:t>1.  Split Sample Program</w:t>
      </w:r>
      <w:r w:rsidR="002B48FD" w:rsidRPr="008406CD">
        <w:rPr>
          <w:rFonts w:asciiTheme="minorHAnsi" w:hAnsiTheme="minorHAnsi"/>
          <w:sz w:val="20"/>
        </w:rPr>
        <w:t xml:space="preserve"> – Inter</w:t>
      </w:r>
      <w:r w:rsidR="00471821" w:rsidRPr="008406CD">
        <w:rPr>
          <w:rFonts w:asciiTheme="minorHAnsi" w:hAnsiTheme="minorHAnsi"/>
          <w:sz w:val="20"/>
        </w:rPr>
        <w:t>-</w:t>
      </w:r>
      <w:r w:rsidR="002B48FD" w:rsidRPr="008406CD">
        <w:rPr>
          <w:rFonts w:asciiTheme="minorHAnsi" w:hAnsiTheme="minorHAnsi"/>
          <w:sz w:val="20"/>
        </w:rPr>
        <w:t>laboratory Comparisons</w:t>
      </w:r>
    </w:p>
    <w:p w14:paraId="41EDBBF5"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t>2.</w:t>
      </w:r>
      <w:r w:rsidR="002B48FD" w:rsidRPr="008406CD">
        <w:rPr>
          <w:rFonts w:asciiTheme="minorHAnsi" w:hAnsiTheme="minorHAnsi"/>
          <w:sz w:val="20"/>
        </w:rPr>
        <w:t xml:space="preserve">  Performance Testing</w:t>
      </w:r>
    </w:p>
    <w:p w14:paraId="58508B4E"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t>3.  Audits of Data Quality</w:t>
      </w:r>
    </w:p>
    <w:p w14:paraId="24FD1F5B" w14:textId="77777777" w:rsidR="005615E8" w:rsidRPr="008406CD" w:rsidRDefault="005615E8" w:rsidP="009C6EAE">
      <w:pPr>
        <w:spacing w:after="160"/>
        <w:ind w:left="1440"/>
        <w:rPr>
          <w:rFonts w:asciiTheme="minorHAnsi" w:hAnsiTheme="minorHAnsi"/>
          <w:sz w:val="20"/>
        </w:rPr>
      </w:pPr>
      <w:r w:rsidRPr="008406CD">
        <w:rPr>
          <w:rFonts w:asciiTheme="minorHAnsi" w:hAnsiTheme="minorHAnsi"/>
          <w:sz w:val="20"/>
        </w:rPr>
        <w:t>4.  On-Site Audits</w:t>
      </w:r>
    </w:p>
    <w:p w14:paraId="1DA8AEBE" w14:textId="77777777" w:rsidR="002B48FD" w:rsidRPr="009C6EAE" w:rsidRDefault="005615E8" w:rsidP="009C6EAE">
      <w:pPr>
        <w:spacing w:after="160"/>
        <w:ind w:left="1440" w:hanging="1440"/>
        <w:rPr>
          <w:rFonts w:asciiTheme="minorHAnsi" w:hAnsiTheme="minorHAnsi"/>
          <w:b/>
          <w:sz w:val="20"/>
        </w:rPr>
      </w:pPr>
      <w:r w:rsidRPr="009C6EAE">
        <w:rPr>
          <w:rFonts w:asciiTheme="minorHAnsi" w:hAnsiTheme="minorHAnsi"/>
          <w:b/>
          <w:sz w:val="20"/>
        </w:rPr>
        <w:t>S</w:t>
      </w:r>
      <w:r w:rsidR="002B48FD" w:rsidRPr="009C6EAE">
        <w:rPr>
          <w:rFonts w:asciiTheme="minorHAnsi" w:hAnsiTheme="minorHAnsi"/>
          <w:b/>
          <w:sz w:val="20"/>
        </w:rPr>
        <w:t>ection F.</w:t>
      </w:r>
      <w:r w:rsidR="002B48FD" w:rsidRPr="009C6EAE">
        <w:rPr>
          <w:rFonts w:asciiTheme="minorHAnsi" w:hAnsiTheme="minorHAnsi"/>
          <w:b/>
          <w:sz w:val="20"/>
        </w:rPr>
        <w:tab/>
        <w:t>Comparability Studies</w:t>
      </w:r>
    </w:p>
    <w:p w14:paraId="6B4469D7" w14:textId="77777777" w:rsidR="0000496F" w:rsidRPr="0000496F" w:rsidRDefault="002B48FD" w:rsidP="006F4A04">
      <w:pPr>
        <w:pStyle w:val="ListParagraph"/>
        <w:numPr>
          <w:ilvl w:val="0"/>
          <w:numId w:val="17"/>
        </w:numPr>
        <w:tabs>
          <w:tab w:val="clear" w:pos="1440"/>
        </w:tabs>
        <w:spacing w:after="160"/>
        <w:ind w:left="1714" w:hanging="274"/>
        <w:contextualSpacing w:val="0"/>
        <w:rPr>
          <w:rFonts w:asciiTheme="minorHAnsi" w:hAnsiTheme="minorHAnsi"/>
        </w:rPr>
      </w:pPr>
      <w:r w:rsidRPr="008406CD">
        <w:rPr>
          <w:rFonts w:asciiTheme="minorHAnsi" w:hAnsiTheme="minorHAnsi"/>
        </w:rPr>
        <w:t>Background</w:t>
      </w:r>
    </w:p>
    <w:p w14:paraId="3A9D4D80" w14:textId="77777777" w:rsidR="002B48FD" w:rsidRDefault="002B48FD" w:rsidP="006F4A04">
      <w:pPr>
        <w:pStyle w:val="ListParagraph"/>
        <w:numPr>
          <w:ilvl w:val="0"/>
          <w:numId w:val="17"/>
        </w:numPr>
        <w:tabs>
          <w:tab w:val="clear" w:pos="1440"/>
        </w:tabs>
        <w:spacing w:after="160"/>
        <w:ind w:left="1714" w:hanging="274"/>
        <w:contextualSpacing w:val="0"/>
        <w:rPr>
          <w:rFonts w:asciiTheme="minorHAnsi" w:hAnsiTheme="minorHAnsi"/>
        </w:rPr>
      </w:pPr>
      <w:r w:rsidRPr="0000496F">
        <w:rPr>
          <w:rFonts w:asciiTheme="minorHAnsi" w:hAnsiTheme="minorHAnsi"/>
        </w:rPr>
        <w:t>Demonstrating Equivalency of Method Modifications</w:t>
      </w:r>
    </w:p>
    <w:p w14:paraId="3FB2ECA9" w14:textId="77777777" w:rsidR="0000496F" w:rsidRDefault="002B48FD" w:rsidP="006F4A04">
      <w:pPr>
        <w:pStyle w:val="ListParagraph"/>
        <w:numPr>
          <w:ilvl w:val="0"/>
          <w:numId w:val="17"/>
        </w:numPr>
        <w:tabs>
          <w:tab w:val="clear" w:pos="1440"/>
        </w:tabs>
        <w:spacing w:after="160"/>
        <w:ind w:left="1714" w:hanging="274"/>
        <w:contextualSpacing w:val="0"/>
        <w:rPr>
          <w:rFonts w:asciiTheme="minorHAnsi" w:hAnsiTheme="minorHAnsi"/>
        </w:rPr>
      </w:pPr>
      <w:r w:rsidRPr="0000496F">
        <w:rPr>
          <w:rFonts w:asciiTheme="minorHAnsi" w:hAnsiTheme="minorHAnsi"/>
        </w:rPr>
        <w:t>Validation of Method Modifications</w:t>
      </w:r>
    </w:p>
    <w:p w14:paraId="4E2DDBF9" w14:textId="77777777" w:rsidR="002B48FD" w:rsidRDefault="002B48FD" w:rsidP="006F4A04">
      <w:pPr>
        <w:pStyle w:val="ListParagraph"/>
        <w:numPr>
          <w:ilvl w:val="0"/>
          <w:numId w:val="17"/>
        </w:numPr>
        <w:tabs>
          <w:tab w:val="clear" w:pos="1440"/>
        </w:tabs>
        <w:spacing w:after="160"/>
        <w:ind w:left="1714" w:hanging="274"/>
        <w:contextualSpacing w:val="0"/>
        <w:rPr>
          <w:rFonts w:asciiTheme="minorHAnsi" w:hAnsiTheme="minorHAnsi"/>
        </w:rPr>
      </w:pPr>
      <w:r w:rsidRPr="0000496F">
        <w:rPr>
          <w:rFonts w:asciiTheme="minorHAnsi" w:hAnsiTheme="minorHAnsi"/>
        </w:rPr>
        <w:t>Statistical Analyses</w:t>
      </w:r>
    </w:p>
    <w:p w14:paraId="505CAB5C" w14:textId="77777777" w:rsidR="005615E8" w:rsidRPr="0000496F" w:rsidRDefault="002B48FD" w:rsidP="006F4A04">
      <w:pPr>
        <w:pStyle w:val="ListParagraph"/>
        <w:numPr>
          <w:ilvl w:val="0"/>
          <w:numId w:val="17"/>
        </w:numPr>
        <w:tabs>
          <w:tab w:val="clear" w:pos="1440"/>
        </w:tabs>
        <w:spacing w:after="160"/>
        <w:ind w:left="1714" w:hanging="274"/>
        <w:contextualSpacing w:val="0"/>
        <w:rPr>
          <w:rFonts w:asciiTheme="minorHAnsi" w:hAnsiTheme="minorHAnsi"/>
        </w:rPr>
      </w:pPr>
      <w:r w:rsidRPr="0000496F">
        <w:rPr>
          <w:rFonts w:asciiTheme="minorHAnsi" w:hAnsiTheme="minorHAnsi"/>
        </w:rPr>
        <w:t>Documentation</w:t>
      </w:r>
      <w:r w:rsidR="005615E8" w:rsidRPr="0000496F">
        <w:rPr>
          <w:rFonts w:asciiTheme="minorHAnsi" w:hAnsiTheme="minorHAnsi"/>
        </w:rPr>
        <w:br/>
      </w:r>
    </w:p>
    <w:p w14:paraId="0E26C257" w14:textId="77777777" w:rsidR="005615E8" w:rsidRPr="008406CD" w:rsidRDefault="005615E8" w:rsidP="009C6EAE">
      <w:pPr>
        <w:spacing w:after="160"/>
        <w:rPr>
          <w:rFonts w:asciiTheme="minorHAnsi" w:hAnsiTheme="minorHAnsi"/>
          <w:sz w:val="20"/>
        </w:rPr>
      </w:pPr>
      <w:r w:rsidRPr="009C6EAE">
        <w:rPr>
          <w:rFonts w:asciiTheme="minorHAnsi" w:hAnsiTheme="minorHAnsi"/>
          <w:b/>
          <w:sz w:val="20"/>
        </w:rPr>
        <w:t>Section G.</w:t>
      </w:r>
      <w:r w:rsidRPr="009C6EAE">
        <w:rPr>
          <w:rFonts w:asciiTheme="minorHAnsi" w:hAnsiTheme="minorHAnsi"/>
          <w:b/>
          <w:sz w:val="20"/>
        </w:rPr>
        <w:tab/>
        <w:t>References</w:t>
      </w:r>
    </w:p>
    <w:p w14:paraId="7FFA35E1" w14:textId="77777777" w:rsidR="0000496F" w:rsidRDefault="0000496F" w:rsidP="009C6EAE">
      <w:pPr>
        <w:spacing w:after="160"/>
        <w:ind w:left="1440" w:hanging="1440"/>
        <w:rPr>
          <w:rFonts w:asciiTheme="minorHAnsi" w:hAnsiTheme="minorHAnsi"/>
          <w:b/>
          <w:sz w:val="20"/>
        </w:rPr>
      </w:pPr>
    </w:p>
    <w:p w14:paraId="3CF1F45F" w14:textId="77777777" w:rsidR="00880735" w:rsidRPr="008406CD" w:rsidRDefault="005615E8" w:rsidP="009C6EAE">
      <w:pPr>
        <w:spacing w:after="160"/>
        <w:ind w:left="1440" w:hanging="1440"/>
        <w:rPr>
          <w:rFonts w:asciiTheme="minorHAnsi" w:hAnsiTheme="minorHAnsi"/>
          <w:sz w:val="20"/>
        </w:rPr>
      </w:pPr>
      <w:r w:rsidRPr="009C6EAE">
        <w:rPr>
          <w:rFonts w:asciiTheme="minorHAnsi" w:hAnsiTheme="minorHAnsi"/>
          <w:b/>
          <w:sz w:val="20"/>
        </w:rPr>
        <w:t xml:space="preserve">Appendix </w:t>
      </w:r>
      <w:r w:rsidR="00471821" w:rsidRPr="009C6EAE">
        <w:rPr>
          <w:rFonts w:asciiTheme="minorHAnsi" w:hAnsiTheme="minorHAnsi"/>
          <w:b/>
          <w:sz w:val="20"/>
        </w:rPr>
        <w:t>2</w:t>
      </w:r>
      <w:r w:rsidRPr="009C6EAE">
        <w:rPr>
          <w:rFonts w:asciiTheme="minorHAnsi" w:hAnsiTheme="minorHAnsi"/>
          <w:b/>
          <w:sz w:val="20"/>
        </w:rPr>
        <w:t>-A:   QA Project Plans and Laboratory Quality Manuals</w:t>
      </w:r>
    </w:p>
    <w:p w14:paraId="2938AF43" w14:textId="77777777" w:rsidR="0000496F" w:rsidRDefault="0000496F" w:rsidP="009C6EAE">
      <w:pPr>
        <w:widowControl/>
        <w:spacing w:after="160"/>
        <w:rPr>
          <w:rFonts w:asciiTheme="minorHAnsi" w:hAnsiTheme="minorHAnsi"/>
          <w:b/>
          <w:sz w:val="20"/>
        </w:rPr>
      </w:pPr>
    </w:p>
    <w:p w14:paraId="7EA87381" w14:textId="77777777" w:rsidR="00880735" w:rsidRPr="008406CD" w:rsidRDefault="00880735" w:rsidP="009C6EAE">
      <w:pPr>
        <w:widowControl/>
        <w:spacing w:after="160"/>
        <w:rPr>
          <w:rFonts w:asciiTheme="minorHAnsi" w:hAnsiTheme="minorHAnsi"/>
          <w:sz w:val="20"/>
        </w:rPr>
      </w:pPr>
      <w:r w:rsidRPr="008406CD">
        <w:rPr>
          <w:rFonts w:asciiTheme="minorHAnsi" w:hAnsiTheme="minorHAnsi"/>
          <w:b/>
          <w:sz w:val="20"/>
        </w:rPr>
        <w:t>TABLES</w:t>
      </w:r>
    </w:p>
    <w:p w14:paraId="1F6417B9" w14:textId="77777777" w:rsidR="00880735" w:rsidRPr="008406CD" w:rsidRDefault="00880735" w:rsidP="009C6EAE">
      <w:pPr>
        <w:widowControl/>
        <w:spacing w:after="160"/>
        <w:rPr>
          <w:rFonts w:asciiTheme="minorHAnsi" w:hAnsiTheme="minorHAnsi"/>
          <w:sz w:val="20"/>
        </w:rPr>
      </w:pPr>
      <w:r w:rsidRPr="008406CD">
        <w:rPr>
          <w:rFonts w:asciiTheme="minorHAnsi" w:hAnsiTheme="minorHAnsi"/>
          <w:sz w:val="20"/>
        </w:rPr>
        <w:t xml:space="preserve">Table </w:t>
      </w:r>
      <w:r w:rsidR="00471821" w:rsidRPr="008406CD">
        <w:rPr>
          <w:rFonts w:asciiTheme="minorHAnsi" w:hAnsiTheme="minorHAnsi"/>
          <w:sz w:val="20"/>
        </w:rPr>
        <w:t>2</w:t>
      </w:r>
      <w:r w:rsidRPr="008406CD">
        <w:rPr>
          <w:rFonts w:asciiTheme="minorHAnsi" w:hAnsiTheme="minorHAnsi"/>
          <w:sz w:val="20"/>
        </w:rPr>
        <w:t>.1.   Objectives for Overall Precision, Bias and Completeness of Tidal and Nontidal Parameters. . . .</w:t>
      </w:r>
      <w:r w:rsidR="0000496F">
        <w:rPr>
          <w:rFonts w:asciiTheme="minorHAnsi" w:hAnsiTheme="minorHAnsi"/>
          <w:sz w:val="20"/>
        </w:rPr>
        <w:tab/>
      </w:r>
      <w:r w:rsidR="00471821" w:rsidRPr="008406CD">
        <w:rPr>
          <w:rFonts w:asciiTheme="minorHAnsi" w:hAnsiTheme="minorHAnsi"/>
          <w:sz w:val="20"/>
        </w:rPr>
        <w:t>2</w:t>
      </w:r>
      <w:r w:rsidRPr="008406CD">
        <w:rPr>
          <w:rFonts w:asciiTheme="minorHAnsi" w:hAnsiTheme="minorHAnsi"/>
          <w:sz w:val="20"/>
        </w:rPr>
        <w:t>-13</w:t>
      </w:r>
    </w:p>
    <w:p w14:paraId="5DEED16C" w14:textId="77777777" w:rsidR="00880735" w:rsidRPr="008406CD" w:rsidRDefault="00880735" w:rsidP="009C6EAE">
      <w:pPr>
        <w:widowControl/>
        <w:spacing w:after="160"/>
        <w:rPr>
          <w:rFonts w:asciiTheme="minorHAnsi" w:hAnsiTheme="minorHAnsi"/>
          <w:sz w:val="20"/>
        </w:rPr>
      </w:pPr>
      <w:r w:rsidRPr="008406CD">
        <w:rPr>
          <w:rFonts w:asciiTheme="minorHAnsi" w:hAnsiTheme="minorHAnsi"/>
          <w:sz w:val="20"/>
        </w:rPr>
        <w:t xml:space="preserve">Table </w:t>
      </w:r>
      <w:r w:rsidR="00471821" w:rsidRPr="008406CD">
        <w:rPr>
          <w:rFonts w:asciiTheme="minorHAnsi" w:hAnsiTheme="minorHAnsi"/>
          <w:sz w:val="20"/>
        </w:rPr>
        <w:t>2</w:t>
      </w:r>
      <w:r w:rsidRPr="008406CD">
        <w:rPr>
          <w:rFonts w:asciiTheme="minorHAnsi" w:hAnsiTheme="minorHAnsi"/>
          <w:sz w:val="20"/>
        </w:rPr>
        <w:t xml:space="preserve">.2.   Quality Objectives for In-situ Field Measurements    . . . . . . . . . . . . . . . . . . . . . . . . . . . . . . . . .  </w:t>
      </w:r>
      <w:r w:rsidR="0000496F">
        <w:rPr>
          <w:rFonts w:asciiTheme="minorHAnsi" w:hAnsiTheme="minorHAnsi"/>
          <w:sz w:val="20"/>
        </w:rPr>
        <w:t xml:space="preserve">  </w:t>
      </w:r>
      <w:r w:rsidR="0000496F">
        <w:rPr>
          <w:rFonts w:asciiTheme="minorHAnsi" w:hAnsiTheme="minorHAnsi"/>
          <w:sz w:val="20"/>
        </w:rPr>
        <w:tab/>
      </w:r>
      <w:r w:rsidR="00471821" w:rsidRPr="008406CD">
        <w:rPr>
          <w:rFonts w:asciiTheme="minorHAnsi" w:hAnsiTheme="minorHAnsi"/>
          <w:sz w:val="20"/>
        </w:rPr>
        <w:t>2</w:t>
      </w:r>
      <w:r w:rsidRPr="008406CD">
        <w:rPr>
          <w:rFonts w:asciiTheme="minorHAnsi" w:hAnsiTheme="minorHAnsi"/>
          <w:sz w:val="20"/>
        </w:rPr>
        <w:t>-14</w:t>
      </w:r>
    </w:p>
    <w:p w14:paraId="2DE5056F" w14:textId="77777777" w:rsidR="00880735" w:rsidRPr="008406CD" w:rsidRDefault="00880735" w:rsidP="009C6EAE">
      <w:pPr>
        <w:widowControl/>
        <w:spacing w:after="160"/>
        <w:rPr>
          <w:rFonts w:asciiTheme="minorHAnsi" w:hAnsiTheme="minorHAnsi"/>
          <w:sz w:val="20"/>
        </w:rPr>
      </w:pPr>
      <w:r w:rsidRPr="008406CD">
        <w:rPr>
          <w:rFonts w:asciiTheme="minorHAnsi" w:hAnsiTheme="minorHAnsi"/>
          <w:sz w:val="20"/>
        </w:rPr>
        <w:t xml:space="preserve">Table </w:t>
      </w:r>
      <w:r w:rsidR="00471821" w:rsidRPr="008406CD">
        <w:rPr>
          <w:rFonts w:asciiTheme="minorHAnsi" w:hAnsiTheme="minorHAnsi"/>
          <w:sz w:val="20"/>
        </w:rPr>
        <w:t>2</w:t>
      </w:r>
      <w:r w:rsidRPr="008406CD">
        <w:rPr>
          <w:rFonts w:asciiTheme="minorHAnsi" w:hAnsiTheme="minorHAnsi"/>
          <w:sz w:val="20"/>
        </w:rPr>
        <w:t xml:space="preserve">.3.   Quality Objectives for Laboratory Analyses (Tidal and Nontidal WQ Parameters) . . . . . . . . . . </w:t>
      </w:r>
      <w:r w:rsidR="0000496F">
        <w:rPr>
          <w:rFonts w:asciiTheme="minorHAnsi" w:hAnsiTheme="minorHAnsi"/>
          <w:sz w:val="20"/>
        </w:rPr>
        <w:tab/>
      </w:r>
      <w:r w:rsidR="00471821" w:rsidRPr="008406CD">
        <w:rPr>
          <w:rFonts w:asciiTheme="minorHAnsi" w:hAnsiTheme="minorHAnsi"/>
          <w:sz w:val="20"/>
        </w:rPr>
        <w:t>2</w:t>
      </w:r>
      <w:r w:rsidRPr="008406CD">
        <w:rPr>
          <w:rFonts w:asciiTheme="minorHAnsi" w:hAnsiTheme="minorHAnsi"/>
          <w:sz w:val="20"/>
        </w:rPr>
        <w:t>-15</w:t>
      </w:r>
    </w:p>
    <w:p w14:paraId="460E4E10" w14:textId="77777777" w:rsidR="00880735" w:rsidRPr="008406CD" w:rsidRDefault="00880735" w:rsidP="009C6EAE">
      <w:pPr>
        <w:widowControl/>
        <w:spacing w:after="160"/>
        <w:rPr>
          <w:rFonts w:asciiTheme="minorHAnsi" w:hAnsiTheme="minorHAnsi"/>
          <w:sz w:val="20"/>
        </w:rPr>
      </w:pPr>
      <w:r w:rsidRPr="008406CD">
        <w:rPr>
          <w:rFonts w:asciiTheme="minorHAnsi" w:hAnsiTheme="minorHAnsi"/>
          <w:sz w:val="20"/>
        </w:rPr>
        <w:t xml:space="preserve">Table </w:t>
      </w:r>
      <w:r w:rsidR="00471821" w:rsidRPr="008406CD">
        <w:rPr>
          <w:rFonts w:asciiTheme="minorHAnsi" w:hAnsiTheme="minorHAnsi"/>
          <w:sz w:val="20"/>
        </w:rPr>
        <w:t>2</w:t>
      </w:r>
      <w:r w:rsidRPr="008406CD">
        <w:rPr>
          <w:rFonts w:asciiTheme="minorHAnsi" w:hAnsiTheme="minorHAnsi"/>
          <w:sz w:val="20"/>
        </w:rPr>
        <w:t xml:space="preserve">.4.   Documentation of Method Equivalency </w:t>
      </w:r>
      <w:r w:rsidR="00947B02" w:rsidRPr="008406CD">
        <w:rPr>
          <w:rFonts w:asciiTheme="minorHAnsi" w:hAnsiTheme="minorHAnsi"/>
          <w:sz w:val="20"/>
        </w:rPr>
        <w:t xml:space="preserve">. . . . . . . . . . . . . . . . . . . . . . . . . . . . . . . . .  </w:t>
      </w:r>
      <w:r w:rsidR="00947B02">
        <w:rPr>
          <w:rFonts w:asciiTheme="minorHAnsi" w:hAnsiTheme="minorHAnsi"/>
          <w:sz w:val="20"/>
        </w:rPr>
        <w:t xml:space="preserve"> </w:t>
      </w:r>
      <w:r w:rsidR="00947B02" w:rsidRPr="008406CD">
        <w:rPr>
          <w:rFonts w:asciiTheme="minorHAnsi" w:hAnsiTheme="minorHAnsi"/>
          <w:sz w:val="20"/>
        </w:rPr>
        <w:t>. . . . . . . . . .</w:t>
      </w:r>
      <w:r w:rsidR="0000496F">
        <w:rPr>
          <w:rFonts w:asciiTheme="minorHAnsi" w:hAnsiTheme="minorHAnsi"/>
          <w:sz w:val="20"/>
        </w:rPr>
        <w:tab/>
      </w:r>
      <w:r w:rsidR="00471821" w:rsidRPr="008406CD">
        <w:rPr>
          <w:rFonts w:asciiTheme="minorHAnsi" w:hAnsiTheme="minorHAnsi"/>
          <w:sz w:val="20"/>
        </w:rPr>
        <w:t>2</w:t>
      </w:r>
      <w:r w:rsidRPr="008406CD">
        <w:rPr>
          <w:rFonts w:asciiTheme="minorHAnsi" w:hAnsiTheme="minorHAnsi"/>
          <w:sz w:val="20"/>
        </w:rPr>
        <w:t>-27</w:t>
      </w:r>
    </w:p>
    <w:p w14:paraId="2DD59461" w14:textId="77777777" w:rsidR="0028520B" w:rsidRDefault="0028520B" w:rsidP="009C6EAE">
      <w:pPr>
        <w:widowControl/>
        <w:spacing w:after="160"/>
        <w:rPr>
          <w:rFonts w:ascii="Times New Roman" w:hAnsi="Times New Roman"/>
          <w:sz w:val="20"/>
        </w:rPr>
      </w:pPr>
      <w:r w:rsidRPr="008406CD">
        <w:rPr>
          <w:rFonts w:asciiTheme="minorHAnsi" w:hAnsiTheme="minorHAnsi"/>
          <w:sz w:val="20"/>
        </w:rPr>
        <w:br w:type="page"/>
      </w:r>
    </w:p>
    <w:p w14:paraId="75AA1B89" w14:textId="77777777" w:rsidR="005615E8" w:rsidRDefault="005615E8" w:rsidP="00AA263E">
      <w:pPr>
        <w:ind w:left="1440" w:hanging="1440"/>
        <w:rPr>
          <w:rFonts w:ascii="Times New Roman" w:hAnsi="Times New Roman"/>
          <w:sz w:val="20"/>
        </w:rPr>
      </w:pPr>
    </w:p>
    <w:p w14:paraId="19EF4FDB" w14:textId="77777777" w:rsidR="005615E8" w:rsidRPr="00882FE3" w:rsidRDefault="005615E8">
      <w:pPr>
        <w:rPr>
          <w:rFonts w:ascii="Times New Roman" w:hAnsi="Times New Roman"/>
          <w:sz w:val="20"/>
          <w:u w:val="single"/>
        </w:rPr>
      </w:pPr>
    </w:p>
    <w:p w14:paraId="0CD74C6B" w14:textId="77777777" w:rsidR="005F4927" w:rsidRPr="005F4927" w:rsidRDefault="005F4927" w:rsidP="005F4927">
      <w:pPr>
        <w:widowControl/>
        <w:pBdr>
          <w:top w:val="single" w:sz="24" w:space="1" w:color="F2F2F2"/>
          <w:bottom w:val="single" w:sz="24" w:space="1" w:color="F2F2F2"/>
        </w:pBdr>
        <w:shd w:val="clear" w:color="auto" w:fill="F2F2F2"/>
        <w:spacing w:before="240" w:after="240" w:line="259" w:lineRule="auto"/>
        <w:ind w:left="936" w:right="936"/>
        <w:jc w:val="center"/>
        <w:rPr>
          <w:rFonts w:ascii="Calibri" w:hAnsi="Calibri"/>
          <w:color w:val="002060"/>
          <w:sz w:val="28"/>
          <w:szCs w:val="28"/>
        </w:rPr>
      </w:pPr>
      <w:r w:rsidRPr="005F4927">
        <w:rPr>
          <w:rFonts w:ascii="Calibri" w:hAnsi="Calibri"/>
          <w:color w:val="002060"/>
          <w:sz w:val="28"/>
          <w:szCs w:val="28"/>
        </w:rPr>
        <w:t>SECTION A</w:t>
      </w:r>
      <w:r w:rsidRPr="005F4927">
        <w:rPr>
          <w:rFonts w:ascii="Calibri" w:hAnsi="Calibri"/>
          <w:color w:val="002060"/>
          <w:sz w:val="28"/>
          <w:szCs w:val="28"/>
        </w:rPr>
        <w:br/>
      </w:r>
      <w:r>
        <w:rPr>
          <w:rFonts w:ascii="Calibri" w:hAnsi="Calibri"/>
          <w:color w:val="002060"/>
          <w:sz w:val="28"/>
          <w:szCs w:val="28"/>
        </w:rPr>
        <w:t>INTRODUCTION</w:t>
      </w:r>
    </w:p>
    <w:p w14:paraId="3A9B5FC4" w14:textId="77777777" w:rsidR="005F4927" w:rsidRDefault="005F4927" w:rsidP="0008200A">
      <w:pPr>
        <w:tabs>
          <w:tab w:val="num" w:pos="1920"/>
        </w:tabs>
        <w:rPr>
          <w:rFonts w:ascii="Times New Roman" w:hAnsi="Times New Roman"/>
          <w:sz w:val="20"/>
        </w:rPr>
      </w:pPr>
    </w:p>
    <w:p w14:paraId="75B5B333" w14:textId="77777777" w:rsidR="005615E8" w:rsidRPr="0031501A" w:rsidRDefault="005615E8" w:rsidP="006E7C8C">
      <w:pPr>
        <w:tabs>
          <w:tab w:val="num" w:pos="1920"/>
        </w:tabs>
        <w:spacing w:after="160" w:line="259" w:lineRule="auto"/>
        <w:rPr>
          <w:rFonts w:asciiTheme="minorHAnsi" w:hAnsiTheme="minorHAnsi"/>
          <w:sz w:val="20"/>
        </w:rPr>
      </w:pPr>
      <w:r w:rsidRPr="0031501A">
        <w:rPr>
          <w:rFonts w:asciiTheme="minorHAnsi" w:hAnsiTheme="minorHAnsi"/>
          <w:sz w:val="20"/>
        </w:rPr>
        <w:t xml:space="preserve">Title I, §117 of the Clean Water Act requires that the Chesapeake Bay Program Office (CBPO) support the Chesapeake Executive Council by implementing and coordinating science, research, modeling, support services, monitoring and data collection. The CBPO has maintained and supported a research-quality monitoring program for Chesapeake Bay tidal waters since the late 1980s when standardized sampling, analytical and data management procedures were developed and coordinated with the then Maryland Office of Environmental Programs and the Virginia State Water Control Board. In the 1990s, standardized River Input monitoring was initiated to measure the nutrient and sediment loadings from </w:t>
      </w:r>
      <w:r w:rsidR="00BD1641" w:rsidRPr="0031501A">
        <w:rPr>
          <w:rFonts w:asciiTheme="minorHAnsi" w:hAnsiTheme="minorHAnsi"/>
          <w:sz w:val="20"/>
        </w:rPr>
        <w:t xml:space="preserve">each of </w:t>
      </w:r>
      <w:r w:rsidRPr="0031501A">
        <w:rPr>
          <w:rFonts w:asciiTheme="minorHAnsi" w:hAnsiTheme="minorHAnsi"/>
          <w:sz w:val="20"/>
        </w:rPr>
        <w:t>the watershed’s nine largest rivers</w:t>
      </w:r>
      <w:r w:rsidR="00BD1641" w:rsidRPr="0031501A">
        <w:rPr>
          <w:rFonts w:asciiTheme="minorHAnsi" w:hAnsiTheme="minorHAnsi"/>
          <w:sz w:val="20"/>
        </w:rPr>
        <w:t xml:space="preserve">. </w:t>
      </w:r>
      <w:r w:rsidRPr="0031501A">
        <w:rPr>
          <w:rFonts w:asciiTheme="minorHAnsi" w:hAnsiTheme="minorHAnsi"/>
          <w:sz w:val="20"/>
        </w:rPr>
        <w:t>Chesapeake Bay Nontidal water-quality monitoring was later expanded upstream into rivers and streams across the Bay watershed, with all six participating jurisdictions using comparable protocols.</w:t>
      </w:r>
    </w:p>
    <w:p w14:paraId="56A892ED" w14:textId="77777777" w:rsidR="005615E8" w:rsidRPr="0031501A" w:rsidRDefault="005615E8" w:rsidP="0031501A">
      <w:pPr>
        <w:spacing w:after="160" w:line="259" w:lineRule="auto"/>
        <w:rPr>
          <w:rFonts w:asciiTheme="minorHAnsi" w:hAnsiTheme="minorHAnsi"/>
          <w:sz w:val="20"/>
        </w:rPr>
      </w:pPr>
      <w:r w:rsidRPr="0031501A">
        <w:rPr>
          <w:rFonts w:asciiTheme="minorHAnsi" w:hAnsiTheme="minorHAnsi"/>
          <w:sz w:val="20"/>
        </w:rPr>
        <w:t>The tidal and nontidal monitoring programs provide an uninterrupted record of high-quality data that is used to calculate status and trends of water quality constituents over time. Trend analyses in particular require very reproducible data that are collected at the lowest possible limits of detection. Changes in methods, laboratories, instruments, sampling sites, etc., may affect trends analyses so changes are carefully evaluated and approved to preserve the comparability of the data records over time.</w:t>
      </w:r>
    </w:p>
    <w:p w14:paraId="1C19816A" w14:textId="77777777" w:rsidR="005615E8" w:rsidRPr="0031501A" w:rsidRDefault="005615E8" w:rsidP="0031501A">
      <w:pPr>
        <w:spacing w:after="160" w:line="259" w:lineRule="auto"/>
        <w:rPr>
          <w:rFonts w:asciiTheme="minorHAnsi" w:hAnsiTheme="minorHAnsi"/>
          <w:sz w:val="20"/>
        </w:rPr>
      </w:pPr>
      <w:r w:rsidRPr="0031501A">
        <w:rPr>
          <w:rFonts w:asciiTheme="minorHAnsi" w:hAnsiTheme="minorHAnsi"/>
          <w:sz w:val="20"/>
        </w:rPr>
        <w:t>Each participant in the Chesapeake Bay Tidal and Nontidal monitoring shall develop and implement a quality assurance (QA) program that is in accordance with the procedures and rec</w:t>
      </w:r>
      <w:r w:rsidR="00BD1641" w:rsidRPr="0031501A">
        <w:rPr>
          <w:rFonts w:asciiTheme="minorHAnsi" w:hAnsiTheme="minorHAnsi"/>
          <w:sz w:val="20"/>
        </w:rPr>
        <w:t xml:space="preserve">ommendations of this document. </w:t>
      </w:r>
      <w:r w:rsidRPr="0031501A">
        <w:rPr>
          <w:rFonts w:asciiTheme="minorHAnsi" w:hAnsiTheme="minorHAnsi"/>
          <w:sz w:val="20"/>
        </w:rPr>
        <w:t>The purpose of this chapter is to establish data quality objectives and quality assurance protocols for incorporation into each organization’s QA System, Quality Assurance Project Plans (QAPP) and Standard Operating Procedures (SOP).</w:t>
      </w:r>
    </w:p>
    <w:p w14:paraId="198687E4" w14:textId="77777777" w:rsidR="0031501A" w:rsidRDefault="005615E8" w:rsidP="0031501A">
      <w:pPr>
        <w:spacing w:after="160" w:line="259" w:lineRule="auto"/>
        <w:rPr>
          <w:rFonts w:asciiTheme="minorHAnsi" w:hAnsiTheme="minorHAnsi"/>
          <w:sz w:val="20"/>
        </w:rPr>
      </w:pPr>
      <w:r w:rsidRPr="006E7C8C">
        <w:rPr>
          <w:rFonts w:asciiTheme="minorHAnsi" w:hAnsiTheme="minorHAnsi"/>
          <w:i/>
          <w:sz w:val="20"/>
        </w:rPr>
        <w:t>Section B</w:t>
      </w:r>
      <w:r w:rsidRPr="0031501A">
        <w:rPr>
          <w:rFonts w:asciiTheme="minorHAnsi" w:hAnsiTheme="minorHAnsi"/>
          <w:sz w:val="20"/>
        </w:rPr>
        <w:t xml:space="preserve"> of this chapter describes the requirements and recommendations for a participant’s quality management</w:t>
      </w:r>
      <w:r w:rsidR="00BD1641" w:rsidRPr="0031501A">
        <w:rPr>
          <w:rFonts w:asciiTheme="minorHAnsi" w:hAnsiTheme="minorHAnsi"/>
          <w:sz w:val="20"/>
        </w:rPr>
        <w:t xml:space="preserve"> system and QA documentation. </w:t>
      </w:r>
      <w:r w:rsidRPr="006E7C8C">
        <w:rPr>
          <w:rFonts w:asciiTheme="minorHAnsi" w:hAnsiTheme="minorHAnsi"/>
          <w:i/>
          <w:sz w:val="20"/>
        </w:rPr>
        <w:t>Section C</w:t>
      </w:r>
      <w:r w:rsidRPr="0031501A">
        <w:rPr>
          <w:rFonts w:asciiTheme="minorHAnsi" w:hAnsiTheme="minorHAnsi"/>
          <w:sz w:val="20"/>
        </w:rPr>
        <w:t xml:space="preserve"> covers the data quality objectives for field and laboratory operations.  Section D is a summary of field quality control practices, with more detailed requirements for Tidal and Nontidal field procedures provided in Chapters </w:t>
      </w:r>
      <w:r w:rsidR="00BD1641" w:rsidRPr="0031501A">
        <w:rPr>
          <w:rFonts w:asciiTheme="minorHAnsi" w:hAnsiTheme="minorHAnsi"/>
          <w:sz w:val="20"/>
        </w:rPr>
        <w:t>4</w:t>
      </w:r>
      <w:r w:rsidRPr="0031501A">
        <w:rPr>
          <w:rFonts w:asciiTheme="minorHAnsi" w:hAnsiTheme="minorHAnsi"/>
          <w:sz w:val="20"/>
        </w:rPr>
        <w:t xml:space="preserve"> and </w:t>
      </w:r>
      <w:r w:rsidR="00BD1641" w:rsidRPr="0031501A">
        <w:rPr>
          <w:rFonts w:asciiTheme="minorHAnsi" w:hAnsiTheme="minorHAnsi"/>
          <w:sz w:val="20"/>
        </w:rPr>
        <w:t>5</w:t>
      </w:r>
      <w:r w:rsidRPr="0031501A">
        <w:rPr>
          <w:rFonts w:asciiTheme="minorHAnsi" w:hAnsiTheme="minorHAnsi"/>
          <w:sz w:val="20"/>
        </w:rPr>
        <w:t xml:space="preserve"> respectively.</w:t>
      </w:r>
    </w:p>
    <w:p w14:paraId="5917FB23" w14:textId="77777777" w:rsidR="005615E8" w:rsidRPr="0031501A" w:rsidRDefault="005615E8" w:rsidP="0031501A">
      <w:pPr>
        <w:spacing w:after="160" w:line="259" w:lineRule="auto"/>
        <w:rPr>
          <w:rFonts w:asciiTheme="minorHAnsi" w:hAnsiTheme="minorHAnsi"/>
          <w:sz w:val="20"/>
        </w:rPr>
        <w:sectPr w:rsidR="005615E8" w:rsidRPr="0031501A" w:rsidSect="0000496F">
          <w:headerReference w:type="default" r:id="rId7"/>
          <w:footerReference w:type="default" r:id="rId8"/>
          <w:endnotePr>
            <w:numFmt w:val="decimal"/>
          </w:endnotePr>
          <w:pgSz w:w="12240" w:h="15840" w:code="1"/>
          <w:pgMar w:top="1440" w:right="1440" w:bottom="1440" w:left="1440" w:header="1440" w:footer="788" w:gutter="0"/>
          <w:cols w:space="720"/>
          <w:noEndnote/>
        </w:sectPr>
      </w:pPr>
      <w:r w:rsidRPr="006E7C8C">
        <w:rPr>
          <w:rFonts w:asciiTheme="minorHAnsi" w:hAnsiTheme="minorHAnsi"/>
          <w:i/>
          <w:sz w:val="20"/>
        </w:rPr>
        <w:t>Section E</w:t>
      </w:r>
      <w:r w:rsidRPr="0031501A">
        <w:rPr>
          <w:rFonts w:asciiTheme="minorHAnsi" w:hAnsiTheme="minorHAnsi"/>
          <w:sz w:val="20"/>
        </w:rPr>
        <w:t xml:space="preserve"> describes routine inter-laboratory comparison studies, performanc</w:t>
      </w:r>
      <w:r w:rsidR="00BD1641" w:rsidRPr="0031501A">
        <w:rPr>
          <w:rFonts w:asciiTheme="minorHAnsi" w:hAnsiTheme="minorHAnsi"/>
          <w:sz w:val="20"/>
        </w:rPr>
        <w:t xml:space="preserve">e testing and external audits. </w:t>
      </w:r>
      <w:r w:rsidR="006E7C8C">
        <w:rPr>
          <w:rFonts w:asciiTheme="minorHAnsi" w:hAnsiTheme="minorHAnsi"/>
          <w:sz w:val="20"/>
        </w:rPr>
        <w:t xml:space="preserve">Finally, </w:t>
      </w:r>
      <w:r w:rsidRPr="006E7C8C">
        <w:rPr>
          <w:rFonts w:asciiTheme="minorHAnsi" w:hAnsiTheme="minorHAnsi"/>
          <w:i/>
          <w:sz w:val="20"/>
        </w:rPr>
        <w:t>Section F</w:t>
      </w:r>
      <w:r w:rsidRPr="0031501A">
        <w:rPr>
          <w:rFonts w:asciiTheme="minorHAnsi" w:hAnsiTheme="minorHAnsi"/>
          <w:sz w:val="20"/>
        </w:rPr>
        <w:t xml:space="preserve"> provides guidance for laboratories to conduct side-by-side comparisons prior to making procedural modifications.</w:t>
      </w:r>
    </w:p>
    <w:p w14:paraId="080A483B" w14:textId="77777777" w:rsidR="005615E8" w:rsidRPr="0031501A" w:rsidRDefault="005615E8" w:rsidP="0031501A">
      <w:pPr>
        <w:tabs>
          <w:tab w:val="center" w:pos="4680"/>
        </w:tabs>
        <w:spacing w:after="160" w:line="259" w:lineRule="auto"/>
        <w:rPr>
          <w:rFonts w:asciiTheme="minorHAnsi" w:hAnsiTheme="minorHAnsi"/>
          <w:b/>
          <w:sz w:val="32"/>
        </w:rPr>
      </w:pPr>
    </w:p>
    <w:p w14:paraId="0D81C319" w14:textId="77777777" w:rsidR="005615E8" w:rsidRDefault="005615E8">
      <w:pPr>
        <w:tabs>
          <w:tab w:val="center" w:pos="4680"/>
        </w:tabs>
        <w:ind w:leftChars="600" w:left="1440"/>
        <w:jc w:val="center"/>
        <w:rPr>
          <w:rFonts w:ascii="Times New Roman" w:hAnsi="Times New Roman"/>
          <w:b/>
          <w:sz w:val="32"/>
        </w:rPr>
      </w:pPr>
      <w:r>
        <w:rPr>
          <w:rFonts w:ascii="Times New Roman" w:hAnsi="Times New Roman"/>
          <w:b/>
          <w:sz w:val="32"/>
        </w:rPr>
        <w:br w:type="page"/>
      </w:r>
    </w:p>
    <w:p w14:paraId="46264A62" w14:textId="77777777" w:rsidR="005615E8" w:rsidRDefault="005615E8">
      <w:pPr>
        <w:rPr>
          <w:rFonts w:ascii="Times New Roman" w:hAnsi="Times New Roman"/>
          <w:sz w:val="20"/>
        </w:rPr>
      </w:pPr>
    </w:p>
    <w:p w14:paraId="46006333" w14:textId="77777777" w:rsidR="005F4927" w:rsidRPr="00AB593E" w:rsidRDefault="005F4927" w:rsidP="005F4927">
      <w:pPr>
        <w:pStyle w:val="IntenseQuote"/>
        <w:pBdr>
          <w:top w:val="single" w:sz="24" w:space="0" w:color="F2F2F2"/>
        </w:pBdr>
        <w:rPr>
          <w:color w:val="002060"/>
          <w:sz w:val="28"/>
          <w:szCs w:val="28"/>
        </w:rPr>
      </w:pPr>
      <w:r w:rsidRPr="00AB593E">
        <w:rPr>
          <w:color w:val="002060"/>
          <w:sz w:val="28"/>
          <w:szCs w:val="28"/>
        </w:rPr>
        <w:t xml:space="preserve">SECTION </w:t>
      </w:r>
      <w:r>
        <w:rPr>
          <w:color w:val="002060"/>
          <w:sz w:val="28"/>
          <w:szCs w:val="28"/>
        </w:rPr>
        <w:t>B</w:t>
      </w:r>
      <w:r w:rsidRPr="00AB593E">
        <w:rPr>
          <w:color w:val="002060"/>
          <w:sz w:val="28"/>
          <w:szCs w:val="28"/>
        </w:rPr>
        <w:br/>
      </w:r>
      <w:r>
        <w:rPr>
          <w:color w:val="002060"/>
          <w:sz w:val="28"/>
          <w:szCs w:val="28"/>
        </w:rPr>
        <w:t>QUALITY MANAGEMENT</w:t>
      </w:r>
    </w:p>
    <w:p w14:paraId="17EA6DF4" w14:textId="77777777" w:rsidR="005615E8"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p>
    <w:p w14:paraId="1788D5A0" w14:textId="77777777" w:rsidR="000946C7" w:rsidRPr="000946C7" w:rsidRDefault="005615E8" w:rsidP="000946C7">
      <w:pPr>
        <w:numPr>
          <w:ilvl w:val="0"/>
          <w:numId w:val="3"/>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0946C7">
        <w:rPr>
          <w:rFonts w:asciiTheme="minorHAnsi" w:hAnsiTheme="minorHAnsi"/>
          <w:sz w:val="20"/>
          <w:u w:val="single"/>
        </w:rPr>
        <w:t>Quality Management Systems</w:t>
      </w:r>
    </w:p>
    <w:p w14:paraId="77782680" w14:textId="77777777" w:rsidR="005615E8" w:rsidRPr="000946C7" w:rsidRDefault="005615E8" w:rsidP="000946C7">
      <w:pPr>
        <w:numPr>
          <w:ilvl w:val="1"/>
          <w:numId w:val="3"/>
        </w:numPr>
        <w:tabs>
          <w:tab w:val="clear" w:pos="1242"/>
          <w:tab w:val="left" w:pos="-720"/>
          <w:tab w:val="left" w:pos="0"/>
          <w:tab w:val="left" w:pos="720"/>
          <w:tab w:val="left" w:pos="144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sz w:val="20"/>
        </w:rPr>
      </w:pPr>
      <w:r w:rsidRPr="000946C7">
        <w:rPr>
          <w:rFonts w:asciiTheme="minorHAnsi" w:hAnsiTheme="minorHAnsi"/>
          <w:sz w:val="20"/>
        </w:rPr>
        <w:t xml:space="preserve">Organizations receiving EPA funds for monitoring are required to establish and document a formal quality management system (QMS) to ensure the generation of reliable and defensible data. </w:t>
      </w:r>
      <w:r w:rsidR="001A0988" w:rsidRPr="000946C7">
        <w:rPr>
          <w:rFonts w:asciiTheme="minorHAnsi" w:hAnsiTheme="minorHAnsi"/>
          <w:sz w:val="20"/>
        </w:rPr>
        <w:t xml:space="preserve"> </w:t>
      </w:r>
      <w:r w:rsidRPr="000946C7">
        <w:rPr>
          <w:rFonts w:asciiTheme="minorHAnsi" w:hAnsiTheme="minorHAnsi"/>
          <w:sz w:val="20"/>
        </w:rPr>
        <w:t>A QMS is comprised of the organizational structure, objectives, policies, principles, responsibilities, and steps for ensuring quality and accountability in its work processes, products and services.</w:t>
      </w:r>
      <w:r w:rsidR="001A0988" w:rsidRPr="000946C7">
        <w:rPr>
          <w:rFonts w:asciiTheme="minorHAnsi" w:hAnsiTheme="minorHAnsi"/>
          <w:sz w:val="20"/>
        </w:rPr>
        <w:t xml:space="preserve"> </w:t>
      </w:r>
      <w:r w:rsidRPr="000946C7">
        <w:rPr>
          <w:rFonts w:asciiTheme="minorHAnsi" w:hAnsiTheme="minorHAnsi"/>
          <w:sz w:val="20"/>
        </w:rPr>
        <w:t xml:space="preserve"> A QMS includes:</w:t>
      </w:r>
    </w:p>
    <w:p w14:paraId="5769F25C" w14:textId="77777777" w:rsidR="005615E8" w:rsidRPr="006E7C8C" w:rsidRDefault="005615E8" w:rsidP="006E7C8C">
      <w:pPr>
        <w:numPr>
          <w:ilvl w:val="2"/>
          <w:numId w:val="3"/>
        </w:numPr>
        <w:tabs>
          <w:tab w:val="left" w:pos="-720"/>
          <w:tab w:val="left" w:pos="0"/>
          <w:tab w:val="num"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Field operations and support functions used to assure consistency and data integrity:  training, procurement, information management, records, management reviews of operations and data quality, evaluation criteria and follow up response.</w:t>
      </w:r>
    </w:p>
    <w:p w14:paraId="1683A8FD" w14:textId="77777777" w:rsidR="005615E8" w:rsidRPr="006E7C8C" w:rsidRDefault="005615E8" w:rsidP="006E7C8C">
      <w:pPr>
        <w:numPr>
          <w:ilvl w:val="2"/>
          <w:numId w:val="3"/>
        </w:numPr>
        <w:tabs>
          <w:tab w:val="left" w:pos="-720"/>
          <w:tab w:val="left" w:pos="0"/>
          <w:tab w:val="left" w:pos="720"/>
          <w:tab w:val="left" w:pos="126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Protocols for identifying out-of-control sampling, field measurements, and analytical conditions; processes for implementing and documenting the necessary corrective actions; decision rules and mechanisms for communicating the outcome.</w:t>
      </w:r>
    </w:p>
    <w:p w14:paraId="53F6A529" w14:textId="77777777" w:rsidR="005615E8" w:rsidRPr="006E7C8C" w:rsidRDefault="005615E8" w:rsidP="006E7C8C">
      <w:pPr>
        <w:numPr>
          <w:ilvl w:val="1"/>
          <w:numId w:val="3"/>
        </w:numPr>
        <w:tabs>
          <w:tab w:val="clear" w:pos="1242"/>
          <w:tab w:val="left" w:pos="-720"/>
          <w:tab w:val="left" w:pos="0"/>
          <w:tab w:val="num"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color w:val="000000"/>
          <w:sz w:val="20"/>
        </w:rPr>
      </w:pPr>
      <w:r w:rsidRPr="006E7C8C">
        <w:rPr>
          <w:rFonts w:asciiTheme="minorHAnsi" w:hAnsiTheme="minorHAnsi"/>
          <w:sz w:val="20"/>
        </w:rPr>
        <w:t>The Chesapeake Bay Program recommends that participating laboratories develop and maintain a quality system that is equivalent to the National Environmental Laboratory Accreditation Institute (TNI) standards; however, laboratory accreditation is not required.</w:t>
      </w:r>
    </w:p>
    <w:p w14:paraId="382AF907" w14:textId="77777777" w:rsidR="000946C7" w:rsidRPr="000946C7" w:rsidRDefault="005615E8" w:rsidP="006E7C8C">
      <w:pPr>
        <w:numPr>
          <w:ilvl w:val="1"/>
          <w:numId w:val="3"/>
        </w:numPr>
        <w:tabs>
          <w:tab w:val="clear" w:pos="1242"/>
          <w:tab w:val="left" w:pos="-720"/>
          <w:tab w:val="left" w:pos="0"/>
          <w:tab w:val="num"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color w:val="000000"/>
          <w:sz w:val="20"/>
        </w:rPr>
      </w:pPr>
      <w:r w:rsidRPr="006E7C8C">
        <w:rPr>
          <w:rFonts w:asciiTheme="minorHAnsi" w:hAnsiTheme="minorHAnsi"/>
          <w:sz w:val="20"/>
        </w:rPr>
        <w:t>Laboratory quality management systems should be fully documented in a Laboratory Quality Manual.</w:t>
      </w:r>
    </w:p>
    <w:p w14:paraId="63A040EE" w14:textId="77777777" w:rsidR="005615E8" w:rsidRPr="000946C7" w:rsidRDefault="000946C7" w:rsidP="000946C7">
      <w:pPr>
        <w:numPr>
          <w:ilvl w:val="1"/>
          <w:numId w:val="3"/>
        </w:numPr>
        <w:tabs>
          <w:tab w:val="clear" w:pos="1242"/>
          <w:tab w:val="left" w:pos="-720"/>
          <w:tab w:val="left" w:pos="0"/>
          <w:tab w:val="num"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color w:val="000000"/>
          <w:sz w:val="20"/>
        </w:rPr>
      </w:pPr>
      <w:r>
        <w:rPr>
          <w:rFonts w:asciiTheme="minorHAnsi" w:hAnsiTheme="minorHAnsi"/>
          <w:sz w:val="20"/>
        </w:rPr>
        <w:t xml:space="preserve">Additional information on the entire </w:t>
      </w:r>
      <w:r w:rsidRPr="000946C7">
        <w:rPr>
          <w:rFonts w:asciiTheme="minorHAnsi" w:hAnsiTheme="minorHAnsi"/>
          <w:sz w:val="20"/>
        </w:rPr>
        <w:t xml:space="preserve">Chesapeake Bay Program Quality Assurance Program </w:t>
      </w:r>
      <w:r>
        <w:rPr>
          <w:rFonts w:asciiTheme="minorHAnsi" w:hAnsiTheme="minorHAnsi"/>
          <w:sz w:val="20"/>
        </w:rPr>
        <w:t xml:space="preserve">is </w:t>
      </w:r>
      <w:r w:rsidRPr="000946C7">
        <w:rPr>
          <w:rFonts w:asciiTheme="minorHAnsi" w:hAnsiTheme="minorHAnsi"/>
          <w:sz w:val="20"/>
        </w:rPr>
        <w:t xml:space="preserve">on the web at: </w:t>
      </w:r>
      <w:hyperlink r:id="rId9" w:history="1">
        <w:r w:rsidRPr="000946C7">
          <w:rPr>
            <w:rStyle w:val="Hyperlink"/>
            <w:rFonts w:asciiTheme="minorHAnsi" w:hAnsiTheme="minorHAnsi"/>
            <w:sz w:val="20"/>
          </w:rPr>
          <w:t>http://www.chesapeakebay.net/about/programs/qa</w:t>
        </w:r>
      </w:hyperlink>
      <w:r>
        <w:rPr>
          <w:rFonts w:asciiTheme="minorHAnsi" w:hAnsiTheme="minorHAnsi"/>
          <w:sz w:val="20"/>
        </w:rPr>
        <w:t xml:space="preserve">.  </w:t>
      </w:r>
      <w:r w:rsidR="005615E8" w:rsidRPr="000946C7">
        <w:rPr>
          <w:rFonts w:asciiTheme="minorHAnsi" w:hAnsiTheme="minorHAnsi"/>
          <w:sz w:val="20"/>
        </w:rPr>
        <w:br/>
      </w:r>
    </w:p>
    <w:p w14:paraId="15E7DDEE" w14:textId="77777777" w:rsidR="005615E8" w:rsidRPr="006E7C8C" w:rsidRDefault="005615E8" w:rsidP="000946C7">
      <w:pPr>
        <w:numPr>
          <w:ilvl w:val="0"/>
          <w:numId w:val="3"/>
        </w:num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color w:val="000000"/>
          <w:sz w:val="20"/>
        </w:rPr>
      </w:pPr>
      <w:r w:rsidRPr="006E7C8C">
        <w:rPr>
          <w:rFonts w:asciiTheme="minorHAnsi" w:hAnsiTheme="minorHAnsi"/>
          <w:sz w:val="20"/>
          <w:u w:val="single"/>
        </w:rPr>
        <w:t>Quality Management Plans</w:t>
      </w:r>
    </w:p>
    <w:p w14:paraId="7B39A369" w14:textId="77777777" w:rsidR="005615E8" w:rsidRPr="006E7C8C" w:rsidRDefault="005615E8" w:rsidP="000946C7">
      <w:pPr>
        <w:numPr>
          <w:ilvl w:val="1"/>
          <w:numId w:val="3"/>
        </w:numPr>
        <w:tabs>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450"/>
        <w:rPr>
          <w:rFonts w:asciiTheme="minorHAnsi" w:hAnsiTheme="minorHAnsi"/>
          <w:color w:val="000000"/>
          <w:sz w:val="20"/>
        </w:rPr>
      </w:pPr>
      <w:r w:rsidRPr="006E7C8C">
        <w:rPr>
          <w:rFonts w:asciiTheme="minorHAnsi" w:hAnsiTheme="minorHAnsi"/>
          <w:sz w:val="20"/>
        </w:rPr>
        <w:t xml:space="preserve">State agencies receiving EPA funds to conduct monitoring activities are required to document their quality management system in a </w:t>
      </w:r>
      <w:r w:rsidRPr="006E7C8C">
        <w:rPr>
          <w:rFonts w:asciiTheme="minorHAnsi" w:hAnsiTheme="minorHAnsi"/>
          <w:color w:val="000000"/>
          <w:sz w:val="20"/>
        </w:rPr>
        <w:t>Quality Management Plan (QMP).</w:t>
      </w:r>
    </w:p>
    <w:p w14:paraId="6D3EFCEF" w14:textId="77777777" w:rsidR="005615E8" w:rsidRPr="006E7C8C" w:rsidRDefault="005615E8" w:rsidP="000946C7">
      <w:pPr>
        <w:numPr>
          <w:ilvl w:val="1"/>
          <w:numId w:val="3"/>
        </w:numPr>
        <w:tabs>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Style w:val="Hyperlink"/>
          <w:rFonts w:asciiTheme="minorHAnsi" w:hAnsiTheme="minorHAnsi"/>
          <w:color w:val="000000"/>
          <w:sz w:val="20"/>
          <w:u w:val="none"/>
        </w:rPr>
      </w:pPr>
      <w:r w:rsidRPr="006E7C8C">
        <w:rPr>
          <w:rFonts w:asciiTheme="minorHAnsi" w:hAnsiTheme="minorHAnsi"/>
          <w:color w:val="000000"/>
          <w:sz w:val="20"/>
        </w:rPr>
        <w:t xml:space="preserve">EPA must review and approve the QMP prior to the initiation of environmental data collection and/or compilation activities.  The document must be prepared in accordance with </w:t>
      </w:r>
      <w:hyperlink r:id="rId10" w:anchor="qmp" w:history="1">
        <w:r w:rsidRPr="006E7C8C">
          <w:rPr>
            <w:rStyle w:val="Hyperlink"/>
            <w:rFonts w:asciiTheme="minorHAnsi" w:hAnsiTheme="minorHAnsi"/>
            <w:i/>
            <w:iCs/>
            <w:sz w:val="20"/>
          </w:rPr>
          <w:t>EPA QA/R-2: EPA Requirements for Quality Management Plans</w:t>
        </w:r>
      </w:hyperlink>
      <w:r w:rsidRPr="006E7C8C">
        <w:rPr>
          <w:rFonts w:asciiTheme="minorHAnsi" w:hAnsiTheme="minorHAnsi"/>
          <w:color w:val="000000"/>
          <w:sz w:val="20"/>
        </w:rPr>
        <w:t>, which is available</w:t>
      </w:r>
      <w:r w:rsidR="00D21C8A" w:rsidRPr="006E7C8C">
        <w:rPr>
          <w:rFonts w:asciiTheme="minorHAnsi" w:hAnsiTheme="minorHAnsi"/>
          <w:color w:val="000000"/>
          <w:sz w:val="20"/>
        </w:rPr>
        <w:t xml:space="preserve"> on the EPA Quality Program webpage (URL: </w:t>
      </w:r>
      <w:hyperlink r:id="rId11" w:history="1">
        <w:r w:rsidR="00D21C8A" w:rsidRPr="006E7C8C">
          <w:rPr>
            <w:rStyle w:val="Hyperlink"/>
            <w:rFonts w:asciiTheme="minorHAnsi" w:hAnsiTheme="minorHAnsi"/>
            <w:sz w:val="20"/>
          </w:rPr>
          <w:t>http://www2.epa.gov/quality</w:t>
        </w:r>
      </w:hyperlink>
      <w:r w:rsidR="00D21C8A" w:rsidRPr="006E7C8C">
        <w:rPr>
          <w:rFonts w:asciiTheme="minorHAnsi" w:hAnsiTheme="minorHAnsi"/>
          <w:color w:val="000000"/>
          <w:sz w:val="20"/>
        </w:rPr>
        <w:t>).</w:t>
      </w:r>
    </w:p>
    <w:p w14:paraId="247A5E87" w14:textId="77777777" w:rsidR="005615E8" w:rsidRPr="006E7C8C" w:rsidRDefault="005615E8" w:rsidP="000946C7">
      <w:pPr>
        <w:numPr>
          <w:ilvl w:val="1"/>
          <w:numId w:val="3"/>
        </w:numPr>
        <w:tabs>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rPr>
          <w:rFonts w:asciiTheme="minorHAnsi" w:hAnsiTheme="minorHAnsi"/>
          <w:color w:val="000000"/>
          <w:sz w:val="20"/>
        </w:rPr>
      </w:pPr>
      <w:r w:rsidRPr="006E7C8C">
        <w:rPr>
          <w:rFonts w:asciiTheme="minorHAnsi" w:hAnsiTheme="minorHAnsi"/>
          <w:sz w:val="20"/>
        </w:rPr>
        <w:t>The QMP must be approved internally by the state QA Manager and the organization’s senior management, and then be submitted to the</w:t>
      </w:r>
      <w:r w:rsidRPr="006E7C8C">
        <w:rPr>
          <w:rFonts w:asciiTheme="minorHAnsi" w:hAnsiTheme="minorHAnsi"/>
          <w:b/>
          <w:sz w:val="20"/>
        </w:rPr>
        <w:t xml:space="preserve"> </w:t>
      </w:r>
      <w:r w:rsidRPr="006E7C8C">
        <w:rPr>
          <w:rFonts w:asciiTheme="minorHAnsi" w:hAnsiTheme="minorHAnsi"/>
          <w:sz w:val="20"/>
        </w:rPr>
        <w:t>EPA</w:t>
      </w:r>
      <w:r w:rsidRPr="006E7C8C">
        <w:rPr>
          <w:rFonts w:asciiTheme="minorHAnsi" w:hAnsiTheme="minorHAnsi"/>
          <w:b/>
          <w:sz w:val="20"/>
        </w:rPr>
        <w:t xml:space="preserve"> </w:t>
      </w:r>
      <w:r w:rsidRPr="006E7C8C">
        <w:rPr>
          <w:rFonts w:asciiTheme="minorHAnsi" w:hAnsiTheme="minorHAnsi"/>
          <w:sz w:val="20"/>
        </w:rPr>
        <w:t xml:space="preserve">Project Officer at least </w:t>
      </w:r>
      <w:r w:rsidRPr="006E7C8C">
        <w:rPr>
          <w:rFonts w:asciiTheme="minorHAnsi" w:hAnsiTheme="minorHAnsi"/>
          <w:b/>
          <w:sz w:val="20"/>
        </w:rPr>
        <w:t xml:space="preserve">45 </w:t>
      </w:r>
      <w:r w:rsidRPr="006E7C8C">
        <w:rPr>
          <w:rFonts w:asciiTheme="minorHAnsi" w:hAnsiTheme="minorHAnsi"/>
          <w:sz w:val="20"/>
        </w:rPr>
        <w:t>days prior to the initiation of data collection or data compilation.  The U.S. EPA Region 3 Quality Assurance Manager approves the QMP.</w:t>
      </w:r>
    </w:p>
    <w:p w14:paraId="058924B5" w14:textId="77777777" w:rsidR="005615E8" w:rsidRPr="006E7C8C" w:rsidRDefault="005615E8" w:rsidP="000946C7">
      <w:pPr>
        <w:numPr>
          <w:ilvl w:val="1"/>
          <w:numId w:val="3"/>
        </w:numPr>
        <w:tabs>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rPr>
          <w:rFonts w:asciiTheme="minorHAnsi" w:hAnsiTheme="minorHAnsi"/>
          <w:color w:val="000000"/>
          <w:sz w:val="20"/>
        </w:rPr>
      </w:pPr>
      <w:r w:rsidRPr="006E7C8C">
        <w:rPr>
          <w:rFonts w:asciiTheme="minorHAnsi" w:hAnsiTheme="minorHAnsi"/>
          <w:sz w:val="20"/>
        </w:rPr>
        <w:t xml:space="preserve">An approved QMP is valid for up to five years unless there is a major program reorganization that affects quality assurance functions and structures in the organization. </w:t>
      </w:r>
    </w:p>
    <w:p w14:paraId="7951E80D" w14:textId="77777777" w:rsidR="005615E8" w:rsidRPr="006E7C8C" w:rsidRDefault="005615E8" w:rsidP="000946C7">
      <w:pPr>
        <w:keepNext/>
        <w:keepLines/>
        <w:numPr>
          <w:ilvl w:val="0"/>
          <w:numId w:val="3"/>
        </w:num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u w:val="single"/>
        </w:rPr>
        <w:lastRenderedPageBreak/>
        <w:t>Quality Assurance Project Plans</w:t>
      </w:r>
    </w:p>
    <w:p w14:paraId="564032AF" w14:textId="77777777" w:rsidR="005615E8" w:rsidRPr="006E7C8C" w:rsidRDefault="005615E8" w:rsidP="000946C7">
      <w:pPr>
        <w:keepNext/>
        <w:keepLines/>
        <w:numPr>
          <w:ilvl w:val="1"/>
          <w:numId w:val="3"/>
        </w:numPr>
        <w:tabs>
          <w:tab w:val="left" w:pos="-720"/>
          <w:tab w:val="left" w:pos="0"/>
          <w:tab w:val="left" w:pos="72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 xml:space="preserve"> The Chesapeake Bay Quality Assurance Program requires the development and implementation of a Quality Assurance Project Plan (QAPP) for each of its monitoring activities.  The QAPP must cover specific activities to be performed and procedures</w:t>
      </w:r>
      <w:r w:rsidR="006E7C8C">
        <w:rPr>
          <w:rFonts w:asciiTheme="minorHAnsi" w:hAnsiTheme="minorHAnsi"/>
          <w:sz w:val="20"/>
        </w:rPr>
        <w:t xml:space="preserve"> to be used by the Participant.</w:t>
      </w:r>
    </w:p>
    <w:p w14:paraId="77E53611" w14:textId="77777777" w:rsidR="005615E8" w:rsidRPr="006E7C8C" w:rsidRDefault="005615E8" w:rsidP="000946C7">
      <w:pPr>
        <w:numPr>
          <w:ilvl w:val="1"/>
          <w:numId w:val="3"/>
        </w:numPr>
        <w:tabs>
          <w:tab w:val="left" w:pos="-720"/>
          <w:tab w:val="left" w:pos="0"/>
          <w:tab w:val="left" w:pos="72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The purpose of the QAPP is to: 1) ensure that the level of needed data quality will be determined and stated before the data collection efforts begin and 2) ensure that all monitoring data generated and processed will reflect the quality and integrity established by the QAPP.</w:t>
      </w:r>
    </w:p>
    <w:p w14:paraId="2F5829DB" w14:textId="77777777" w:rsidR="005615E8" w:rsidRPr="006E7C8C" w:rsidRDefault="005615E8" w:rsidP="000946C7">
      <w:pPr>
        <w:numPr>
          <w:ilvl w:val="1"/>
          <w:numId w:val="3"/>
        </w:numPr>
        <w:tabs>
          <w:tab w:val="left" w:pos="-720"/>
          <w:tab w:val="left" w:pos="0"/>
          <w:tab w:val="left" w:pos="72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 xml:space="preserve">The QAPP is composed of standard elements that cover all aspects and activities of the monitoring, from planning, through implementation, to assessment.  The document </w:t>
      </w:r>
      <w:hyperlink r:id="rId12" w:history="1">
        <w:r w:rsidRPr="006E7C8C">
          <w:rPr>
            <w:rStyle w:val="Hyperlink"/>
            <w:rFonts w:asciiTheme="minorHAnsi" w:hAnsiTheme="minorHAnsi"/>
            <w:i/>
            <w:sz w:val="20"/>
          </w:rPr>
          <w:t>EPA Requirements for QA Project Plans (QA/R-5)</w:t>
        </w:r>
      </w:hyperlink>
      <w:r w:rsidRPr="006E7C8C">
        <w:rPr>
          <w:rFonts w:asciiTheme="minorHAnsi" w:hAnsiTheme="minorHAnsi"/>
          <w:sz w:val="20"/>
        </w:rPr>
        <w:t xml:space="preserve"> fully describes the necessary elements which are outlined in Appendix </w:t>
      </w:r>
      <w:r w:rsidR="00471821" w:rsidRPr="006E7C8C">
        <w:rPr>
          <w:rFonts w:asciiTheme="minorHAnsi" w:hAnsiTheme="minorHAnsi"/>
          <w:sz w:val="20"/>
        </w:rPr>
        <w:t>2</w:t>
      </w:r>
      <w:r w:rsidRPr="006E7C8C">
        <w:rPr>
          <w:rFonts w:asciiTheme="minorHAnsi" w:hAnsiTheme="minorHAnsi"/>
          <w:sz w:val="20"/>
        </w:rPr>
        <w:t>-A.</w:t>
      </w:r>
    </w:p>
    <w:p w14:paraId="644A7DD0" w14:textId="77777777" w:rsidR="005615E8" w:rsidRPr="006E7C8C" w:rsidRDefault="005615E8" w:rsidP="000946C7">
      <w:pPr>
        <w:numPr>
          <w:ilvl w:val="1"/>
          <w:numId w:val="3"/>
        </w:numPr>
        <w:tabs>
          <w:tab w:val="left" w:pos="-720"/>
          <w:tab w:val="left" w:pos="0"/>
          <w:tab w:val="left" w:pos="72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630"/>
        <w:rPr>
          <w:rFonts w:asciiTheme="minorHAnsi" w:hAnsiTheme="minorHAnsi"/>
          <w:sz w:val="20"/>
        </w:rPr>
      </w:pPr>
      <w:r w:rsidRPr="006E7C8C">
        <w:rPr>
          <w:rFonts w:asciiTheme="minorHAnsi" w:hAnsiTheme="minorHAnsi"/>
          <w:sz w:val="20"/>
        </w:rPr>
        <w:t>Review and Approval of QAPPs</w:t>
      </w:r>
    </w:p>
    <w:p w14:paraId="18C98ACD" w14:textId="77777777" w:rsidR="005615E8" w:rsidRPr="006E7C8C" w:rsidRDefault="005615E8" w:rsidP="006E7C8C">
      <w:pPr>
        <w:numPr>
          <w:ilvl w:val="2"/>
          <w:numId w:val="9"/>
        </w:numPr>
        <w:tabs>
          <w:tab w:val="left" w:pos="-720"/>
          <w:tab w:val="left" w:pos="0"/>
          <w:tab w:val="left" w:pos="72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980"/>
        <w:rPr>
          <w:rFonts w:asciiTheme="minorHAnsi" w:hAnsiTheme="minorHAnsi"/>
          <w:sz w:val="20"/>
        </w:rPr>
      </w:pPr>
      <w:r w:rsidRPr="006E7C8C">
        <w:rPr>
          <w:rFonts w:asciiTheme="minorHAnsi" w:hAnsiTheme="minorHAnsi"/>
          <w:sz w:val="20"/>
        </w:rPr>
        <w:t>The EPA CBPO Project Officer and QA Coordinator will review and approve the QAPP at least to the "Conditionally Approved" level (meaning all technical issues having been resolved to the satisfaction of the CBPO) prior to data collection.  The QAPP shall be reviewed and approved in the context of the Program's Data Quality Objectives (DQOs).</w:t>
      </w:r>
    </w:p>
    <w:p w14:paraId="06DEA614" w14:textId="77777777" w:rsidR="006E7C8C" w:rsidRDefault="005615E8" w:rsidP="000946C7">
      <w:pPr>
        <w:numPr>
          <w:ilvl w:val="2"/>
          <w:numId w:val="9"/>
        </w:numPr>
        <w:tabs>
          <w:tab w:val="left" w:pos="-720"/>
          <w:tab w:val="left" w:pos="0"/>
          <w:tab w:val="left" w:pos="720"/>
          <w:tab w:val="left" w:pos="189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The CBP QA Coordinator shall review and evaluate the implementation of the plans during the operational phases of sampling and analyses.  The CBP QA Coordinator shall also assess the actual performance of the planned activity and subsequent results according to the criteria described in the QAPPs.</w:t>
      </w:r>
    </w:p>
    <w:p w14:paraId="26960B4F" w14:textId="77777777" w:rsidR="00B8063E" w:rsidRPr="00B8063E" w:rsidRDefault="00B8063E" w:rsidP="00B8063E">
      <w:pPr>
        <w:numPr>
          <w:ilvl w:val="1"/>
          <w:numId w:val="9"/>
        </w:numPr>
        <w:tabs>
          <w:tab w:val="left" w:pos="-720"/>
          <w:tab w:val="left" w:pos="0"/>
          <w:tab w:val="left" w:pos="1260"/>
          <w:tab w:val="left" w:pos="189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Pr>
          <w:rFonts w:asciiTheme="minorHAnsi" w:hAnsiTheme="minorHAnsi"/>
          <w:sz w:val="20"/>
        </w:rPr>
        <w:t xml:space="preserve">EPA-approved QAPPs are posted on the CBP web pages for Tidal and Nontidal Quality Assurance.  See </w:t>
      </w:r>
      <w:hyperlink r:id="rId13" w:history="1">
        <w:r w:rsidRPr="005F3680">
          <w:rPr>
            <w:rStyle w:val="Hyperlink"/>
            <w:rFonts w:asciiTheme="minorHAnsi" w:hAnsiTheme="minorHAnsi"/>
            <w:sz w:val="20"/>
          </w:rPr>
          <w:t>http://www.chesapeakebay.net/about/programs/qa/tidal</w:t>
        </w:r>
      </w:hyperlink>
    </w:p>
    <w:p w14:paraId="653C9875" w14:textId="77777777" w:rsidR="005615E8" w:rsidRPr="006E7C8C" w:rsidRDefault="005615E8" w:rsidP="000946C7">
      <w:pPr>
        <w:numPr>
          <w:ilvl w:val="0"/>
          <w:numId w:val="3"/>
        </w:num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color w:val="000000"/>
          <w:sz w:val="20"/>
        </w:rPr>
      </w:pPr>
      <w:r w:rsidRPr="006E7C8C">
        <w:rPr>
          <w:rFonts w:asciiTheme="minorHAnsi" w:hAnsiTheme="minorHAnsi"/>
          <w:sz w:val="20"/>
          <w:u w:val="single"/>
        </w:rPr>
        <w:t>Laboratory Quality System and Quality Manual</w:t>
      </w:r>
    </w:p>
    <w:p w14:paraId="60B1BAA3" w14:textId="77777777" w:rsidR="005615E8" w:rsidRPr="006E7C8C" w:rsidRDefault="005615E8" w:rsidP="000946C7">
      <w:pPr>
        <w:numPr>
          <w:ilvl w:val="1"/>
          <w:numId w:val="3"/>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972"/>
        <w:rPr>
          <w:rFonts w:asciiTheme="minorHAnsi" w:hAnsiTheme="minorHAnsi"/>
          <w:sz w:val="20"/>
        </w:rPr>
      </w:pPr>
      <w:r w:rsidRPr="006E7C8C">
        <w:rPr>
          <w:rFonts w:asciiTheme="minorHAnsi" w:hAnsiTheme="minorHAnsi"/>
          <w:sz w:val="20"/>
        </w:rPr>
        <w:t>The purpose of the laboratory quality management system is to:</w:t>
      </w:r>
    </w:p>
    <w:p w14:paraId="1D51DBE7" w14:textId="77777777" w:rsidR="005615E8" w:rsidRPr="006E7C8C" w:rsidRDefault="005615E8" w:rsidP="000946C7">
      <w:pPr>
        <w:numPr>
          <w:ilvl w:val="2"/>
          <w:numId w:val="3"/>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rPr>
      </w:pPr>
      <w:r w:rsidRPr="006E7C8C">
        <w:rPr>
          <w:rFonts w:asciiTheme="minorHAnsi" w:hAnsiTheme="minorHAnsi"/>
          <w:sz w:val="20"/>
        </w:rPr>
        <w:t>Establish and maintain data integrity, validity, and usability standards.</w:t>
      </w:r>
    </w:p>
    <w:p w14:paraId="686DFAD7" w14:textId="77777777" w:rsidR="005615E8" w:rsidRPr="006E7C8C" w:rsidRDefault="005615E8" w:rsidP="000946C7">
      <w:pPr>
        <w:numPr>
          <w:ilvl w:val="2"/>
          <w:numId w:val="3"/>
        </w:numPr>
        <w:tabs>
          <w:tab w:val="left" w:pos="-720"/>
          <w:tab w:val="left" w:pos="0"/>
          <w:tab w:val="left" w:pos="1350"/>
          <w:tab w:val="left" w:pos="153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rPr>
      </w:pPr>
      <w:r w:rsidRPr="006E7C8C">
        <w:rPr>
          <w:rFonts w:asciiTheme="minorHAnsi" w:hAnsiTheme="minorHAnsi"/>
          <w:sz w:val="20"/>
        </w:rPr>
        <w:t>Ensure that sampling and analytical systems are maintained in an acceptable state of stability and reproducibility.</w:t>
      </w:r>
    </w:p>
    <w:p w14:paraId="5E3D06B6" w14:textId="77777777" w:rsidR="005615E8" w:rsidRPr="006E7C8C" w:rsidRDefault="005615E8" w:rsidP="000946C7">
      <w:pPr>
        <w:numPr>
          <w:ilvl w:val="2"/>
          <w:numId w:val="3"/>
        </w:numPr>
        <w:tabs>
          <w:tab w:val="left" w:pos="-720"/>
          <w:tab w:val="left" w:pos="0"/>
          <w:tab w:val="left" w:pos="135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rPr>
      </w:pPr>
      <w:r w:rsidRPr="006E7C8C">
        <w:rPr>
          <w:rFonts w:asciiTheme="minorHAnsi" w:hAnsiTheme="minorHAnsi"/>
          <w:sz w:val="20"/>
        </w:rPr>
        <w:t>Detect problems through data assessment and establish corrective action procedures to ensure that the sampling, analytical, and measurement processes are reliable.</w:t>
      </w:r>
    </w:p>
    <w:p w14:paraId="66375094" w14:textId="77777777" w:rsidR="005615E8" w:rsidRPr="006E7C8C" w:rsidRDefault="005615E8" w:rsidP="000946C7">
      <w:pPr>
        <w:numPr>
          <w:ilvl w:val="2"/>
          <w:numId w:val="3"/>
        </w:numPr>
        <w:tabs>
          <w:tab w:val="left" w:pos="-720"/>
          <w:tab w:val="left" w:pos="0"/>
          <w:tab w:val="left" w:pos="1350"/>
          <w:tab w:val="left" w:pos="144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rPr>
      </w:pPr>
      <w:r w:rsidRPr="006E7C8C">
        <w:rPr>
          <w:rFonts w:asciiTheme="minorHAnsi" w:hAnsiTheme="minorHAnsi"/>
          <w:sz w:val="20"/>
        </w:rPr>
        <w:t>Document all aspects of the sampling, analytical, and measurement processes in order to provide data that are technically sound and legally defensible.</w:t>
      </w:r>
    </w:p>
    <w:p w14:paraId="731B1D26" w14:textId="77777777" w:rsidR="005615E8" w:rsidRPr="006E7C8C" w:rsidRDefault="005615E8" w:rsidP="000946C7">
      <w:pPr>
        <w:numPr>
          <w:ilvl w:val="1"/>
          <w:numId w:val="3"/>
        </w:numPr>
        <w:tabs>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450"/>
        <w:rPr>
          <w:rFonts w:asciiTheme="minorHAnsi" w:hAnsiTheme="minorHAnsi"/>
          <w:sz w:val="20"/>
        </w:rPr>
      </w:pPr>
      <w:r w:rsidRPr="006E7C8C">
        <w:rPr>
          <w:rFonts w:asciiTheme="minorHAnsi" w:hAnsiTheme="minorHAnsi"/>
          <w:sz w:val="20"/>
        </w:rPr>
        <w:t xml:space="preserve">The laboratory quality management system should be documented in a Laboratory Quality Manual (QM). All policies and procedures governing the laboratory’s quality system shall be documented in the QM, </w:t>
      </w:r>
      <w:r w:rsidR="00C30FAD" w:rsidRPr="006E7C8C">
        <w:rPr>
          <w:rFonts w:asciiTheme="minorHAnsi" w:hAnsiTheme="minorHAnsi"/>
          <w:sz w:val="20"/>
        </w:rPr>
        <w:t>and all</w:t>
      </w:r>
      <w:r w:rsidRPr="006E7C8C">
        <w:rPr>
          <w:rFonts w:asciiTheme="minorHAnsi" w:hAnsiTheme="minorHAnsi"/>
          <w:sz w:val="20"/>
        </w:rPr>
        <w:t xml:space="preserve"> laboratory personnel shall follow the policies and procedures established by the quality manual.</w:t>
      </w:r>
    </w:p>
    <w:p w14:paraId="723A1D68" w14:textId="77777777" w:rsidR="005615E8" w:rsidRPr="006E7C8C" w:rsidRDefault="005615E8" w:rsidP="000946C7">
      <w:pPr>
        <w:numPr>
          <w:ilvl w:val="1"/>
          <w:numId w:val="3"/>
        </w:numPr>
        <w:tabs>
          <w:tab w:val="left" w:pos="-720"/>
          <w:tab w:val="left" w:pos="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450"/>
        <w:rPr>
          <w:rFonts w:asciiTheme="minorHAnsi" w:hAnsiTheme="minorHAnsi"/>
          <w:sz w:val="20"/>
        </w:rPr>
      </w:pPr>
      <w:r w:rsidRPr="006E7C8C">
        <w:rPr>
          <w:rFonts w:asciiTheme="minorHAnsi" w:hAnsiTheme="minorHAnsi"/>
          <w:sz w:val="20"/>
        </w:rPr>
        <w:t xml:space="preserve">The QM should present in specific terms, the policies, organization, objectives, and specific QA and QC activities designed to achieve the data quality requirements recommended in this document.  Where applicable, Standard Operating Procedures (SOPs) pertaining to each element should be included or </w:t>
      </w:r>
      <w:r w:rsidRPr="006E7C8C">
        <w:rPr>
          <w:rFonts w:asciiTheme="minorHAnsi" w:hAnsiTheme="minorHAnsi"/>
          <w:sz w:val="20"/>
        </w:rPr>
        <w:lastRenderedPageBreak/>
        <w:t>incorporated by reference as part of the QM.  The QM should be available during on</w:t>
      </w:r>
      <w:r w:rsidRPr="006E7C8C">
        <w:rPr>
          <w:rFonts w:asciiTheme="minorHAnsi" w:hAnsiTheme="minorHAnsi"/>
          <w:sz w:val="20"/>
        </w:rPr>
        <w:noBreakHyphen/>
        <w:t>site laboratory evaluations.</w:t>
      </w:r>
    </w:p>
    <w:p w14:paraId="3A87207C" w14:textId="77777777" w:rsidR="005615E8" w:rsidRPr="006E7C8C" w:rsidRDefault="005615E8" w:rsidP="000946C7">
      <w:pPr>
        <w:numPr>
          <w:ilvl w:val="1"/>
          <w:numId w:val="3"/>
        </w:numPr>
        <w:tabs>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450"/>
        <w:rPr>
          <w:rFonts w:asciiTheme="minorHAnsi" w:hAnsiTheme="minorHAnsi"/>
          <w:sz w:val="20"/>
        </w:rPr>
      </w:pPr>
      <w:r w:rsidRPr="006E7C8C">
        <w:rPr>
          <w:rFonts w:asciiTheme="minorHAnsi" w:hAnsiTheme="minorHAnsi"/>
          <w:sz w:val="20"/>
        </w:rPr>
        <w:t xml:space="preserve">See Appendix </w:t>
      </w:r>
      <w:r w:rsidR="00471821" w:rsidRPr="006E7C8C">
        <w:rPr>
          <w:rFonts w:asciiTheme="minorHAnsi" w:hAnsiTheme="minorHAnsi"/>
          <w:sz w:val="20"/>
        </w:rPr>
        <w:t>2</w:t>
      </w:r>
      <w:r w:rsidRPr="006E7C8C">
        <w:rPr>
          <w:rFonts w:asciiTheme="minorHAnsi" w:hAnsiTheme="minorHAnsi"/>
          <w:sz w:val="20"/>
        </w:rPr>
        <w:t>-A of this chapter for an outline of key elements in the laboratory quality manual.</w:t>
      </w:r>
      <w:r w:rsidRPr="006E7C8C">
        <w:rPr>
          <w:rFonts w:asciiTheme="minorHAnsi" w:hAnsiTheme="minorHAnsi"/>
          <w:sz w:val="20"/>
        </w:rPr>
        <w:br/>
      </w:r>
    </w:p>
    <w:p w14:paraId="6CF5F8B4" w14:textId="77777777" w:rsidR="005615E8" w:rsidRPr="006E7C8C" w:rsidRDefault="005615E8" w:rsidP="000946C7">
      <w:pPr>
        <w:keepNext/>
        <w:keepLines/>
        <w:numPr>
          <w:ilvl w:val="0"/>
          <w:numId w:val="3"/>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u w:val="single"/>
        </w:rPr>
        <w:t>Standard Operating Procedures</w:t>
      </w:r>
    </w:p>
    <w:p w14:paraId="3353126B" w14:textId="77777777" w:rsidR="005615E8" w:rsidRPr="006E7C8C" w:rsidRDefault="005615E8" w:rsidP="000946C7">
      <w:pPr>
        <w:keepNext/>
        <w:keepLines/>
        <w:numPr>
          <w:ilvl w:val="1"/>
          <w:numId w:val="3"/>
        </w:numPr>
        <w:tabs>
          <w:tab w:val="left" w:pos="-720"/>
          <w:tab w:val="left" w:pos="0"/>
          <w:tab w:val="left" w:pos="144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A SOP is a written document which provides directions for the step</w:t>
      </w:r>
      <w:r w:rsidRPr="006E7C8C">
        <w:rPr>
          <w:rFonts w:asciiTheme="minorHAnsi" w:hAnsiTheme="minorHAnsi"/>
          <w:sz w:val="20"/>
        </w:rPr>
        <w:noBreakHyphen/>
        <w:t>by</w:t>
      </w:r>
      <w:r w:rsidRPr="006E7C8C">
        <w:rPr>
          <w:rFonts w:asciiTheme="minorHAnsi" w:hAnsiTheme="minorHAnsi"/>
          <w:sz w:val="20"/>
        </w:rPr>
        <w:noBreakHyphen/>
        <w:t>step execution of an operation, test, or action which is commonly accepted as the method for performing certain routine or repetitive tasks.  These tasks include operations such as sampling, sample tracking, analysis, glassware preparation, instrument calibrations, preventive and corrective maintenance, and data reduction and analysis.  SOPs should be expressed in terms of fixed protocols which must be followed.  Where options exist, these should be clearly described, and criteria for the selection of alternatives must be included.  SOPs should be written such that the actual practices are recorded.</w:t>
      </w:r>
    </w:p>
    <w:p w14:paraId="14F6649F" w14:textId="77777777" w:rsidR="005615E8" w:rsidRPr="006E7C8C" w:rsidRDefault="005615E8" w:rsidP="000946C7">
      <w:pPr>
        <w:numPr>
          <w:ilvl w:val="1"/>
          <w:numId w:val="3"/>
        </w:numPr>
        <w:tabs>
          <w:tab w:val="left" w:pos="-720"/>
          <w:tab w:val="left" w:pos="0"/>
          <w:tab w:val="left" w:pos="144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SOPs should be clear, comprehensive, up</w:t>
      </w:r>
      <w:r w:rsidRPr="006E7C8C">
        <w:rPr>
          <w:rFonts w:asciiTheme="minorHAnsi" w:hAnsiTheme="minorHAnsi"/>
          <w:sz w:val="20"/>
        </w:rPr>
        <w:noBreakHyphen/>
        <w:t>to</w:t>
      </w:r>
      <w:r w:rsidRPr="006E7C8C">
        <w:rPr>
          <w:rFonts w:asciiTheme="minorHAnsi" w:hAnsiTheme="minorHAnsi"/>
          <w:sz w:val="20"/>
        </w:rPr>
        <w:noBreakHyphen/>
        <w:t>date, and sufficiently detailed to permit duplication of results by qualified analysts.  All SOPs should reflect activities as they are currently performed in the field and laboratory.  In addition, all SOPs should be:</w:t>
      </w:r>
    </w:p>
    <w:p w14:paraId="4B7EE1C1" w14:textId="77777777" w:rsidR="005615E8" w:rsidRPr="006E7C8C" w:rsidRDefault="005615E8" w:rsidP="000946C7">
      <w:pPr>
        <w:numPr>
          <w:ilvl w:val="2"/>
          <w:numId w:val="3"/>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Consistent with the field and laboratory methods contained in this document and/or established by Chesapeake Bay Program Workgroups.</w:t>
      </w:r>
    </w:p>
    <w:p w14:paraId="5DA79994" w14:textId="77777777" w:rsidR="005615E8" w:rsidRPr="006E7C8C" w:rsidRDefault="005615E8" w:rsidP="000946C7">
      <w:pPr>
        <w:numPr>
          <w:ilvl w:val="2"/>
          <w:numId w:val="3"/>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Consistent with applicable federal and state regulations and guidelines.</w:t>
      </w:r>
    </w:p>
    <w:p w14:paraId="01BBB543"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Adequate to establish traceability of standards, instrumentation, samples, and monitoring data.</w:t>
      </w:r>
    </w:p>
    <w:p w14:paraId="19256D6F"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Simple, so that any user with appropriate general education, experience, and training can duplicate the task as historically performed.</w:t>
      </w:r>
    </w:p>
    <w:p w14:paraId="4BE4079A"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540"/>
        <w:rPr>
          <w:rFonts w:asciiTheme="minorHAnsi" w:hAnsiTheme="minorHAnsi"/>
          <w:sz w:val="20"/>
        </w:rPr>
      </w:pPr>
      <w:r w:rsidRPr="006E7C8C">
        <w:rPr>
          <w:rFonts w:asciiTheme="minorHAnsi" w:hAnsiTheme="minorHAnsi"/>
          <w:sz w:val="20"/>
        </w:rPr>
        <w:t>Consistent with a) sound scientific and engineering principles, b) instrument manufacturers' instruction manuals and c) good laboratory practices.</w:t>
      </w:r>
    </w:p>
    <w:p w14:paraId="06048C58"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540"/>
        <w:rPr>
          <w:rFonts w:asciiTheme="minorHAnsi" w:hAnsiTheme="minorHAnsi"/>
          <w:sz w:val="20"/>
        </w:rPr>
      </w:pPr>
      <w:r w:rsidRPr="006E7C8C">
        <w:rPr>
          <w:rFonts w:asciiTheme="minorHAnsi" w:hAnsiTheme="minorHAnsi"/>
          <w:sz w:val="20"/>
        </w:rPr>
        <w:t>Complete enough so the user or auditor follows the directions in a logical step-wise manner through the sampling, analysis, and data handling processes.</w:t>
      </w:r>
    </w:p>
    <w:p w14:paraId="7788C6EF" w14:textId="77777777" w:rsidR="005615E8" w:rsidRPr="006E7C8C" w:rsidRDefault="005615E8" w:rsidP="000946C7">
      <w:pPr>
        <w:numPr>
          <w:ilvl w:val="1"/>
          <w:numId w:val="3"/>
        </w:numPr>
        <w:tabs>
          <w:tab w:val="left" w:pos="-720"/>
          <w:tab w:val="left" w:pos="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Benefits of SOPs</w:t>
      </w:r>
    </w:p>
    <w:p w14:paraId="5544BD27"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Adherence to SOPs minimizes measurement bias and increases reliability.</w:t>
      </w:r>
    </w:p>
    <w:p w14:paraId="49196499"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SOPs provide a record of the performance of all tasks at any fixed point in time.</w:t>
      </w:r>
    </w:p>
    <w:p w14:paraId="6E351CD8"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SOPs increase the opportunity for thorough review of procedures with appropriate sign-off by management.</w:t>
      </w:r>
    </w:p>
    <w:p w14:paraId="06A06D74"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SOPs serve as training documents for new employees, resulting in consistent performance of tasks.</w:t>
      </w:r>
    </w:p>
    <w:p w14:paraId="5393ACAB" w14:textId="77777777" w:rsidR="005615E8" w:rsidRPr="006E7C8C" w:rsidRDefault="005615E8" w:rsidP="000946C7">
      <w:pPr>
        <w:numPr>
          <w:ilvl w:val="2"/>
          <w:numId w:val="3"/>
        </w:numPr>
        <w:tabs>
          <w:tab w:val="left" w:pos="-720"/>
          <w:tab w:val="left" w:pos="0"/>
          <w:tab w:val="num"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rPr>
          <w:rFonts w:asciiTheme="minorHAnsi" w:hAnsiTheme="minorHAnsi"/>
          <w:sz w:val="20"/>
        </w:rPr>
      </w:pPr>
      <w:r w:rsidRPr="006E7C8C">
        <w:rPr>
          <w:rFonts w:asciiTheme="minorHAnsi" w:hAnsiTheme="minorHAnsi"/>
          <w:sz w:val="20"/>
        </w:rPr>
        <w:t>SOPs provide a historical record of change</w:t>
      </w:r>
      <w:r w:rsidR="006E7C8C">
        <w:rPr>
          <w:rFonts w:asciiTheme="minorHAnsi" w:hAnsiTheme="minorHAnsi"/>
          <w:sz w:val="20"/>
        </w:rPr>
        <w:t>s made to the method over time.</w:t>
      </w:r>
    </w:p>
    <w:p w14:paraId="6353F86E" w14:textId="77777777" w:rsidR="005615E8" w:rsidRPr="006E7C8C" w:rsidRDefault="005615E8" w:rsidP="000946C7">
      <w:pPr>
        <w:numPr>
          <w:ilvl w:val="1"/>
          <w:numId w:val="3"/>
        </w:numPr>
        <w:tabs>
          <w:tab w:val="left" w:pos="-720"/>
          <w:tab w:val="left" w:pos="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lastRenderedPageBreak/>
        <w:t>The degree of adherence to the approved SOPs should be determined during systems audits.  It is recommended that all SOPs be reviewed at least once a year, revised and approved by his/her supervisor, and submitted for review of changes to the CBP QA and Monitoring Coordinators.</w:t>
      </w:r>
    </w:p>
    <w:p w14:paraId="276E8BC6" w14:textId="77777777" w:rsidR="005615E8" w:rsidRPr="006E7C8C" w:rsidRDefault="005615E8" w:rsidP="000946C7">
      <w:pPr>
        <w:keepNext/>
        <w:keepLines/>
        <w:numPr>
          <w:ilvl w:val="1"/>
          <w:numId w:val="3"/>
        </w:numPr>
        <w:tabs>
          <w:tab w:val="left" w:pos="-720"/>
          <w:tab w:val="left" w:pos="0"/>
          <w:tab w:val="num" w:pos="1512"/>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6E7C8C">
        <w:rPr>
          <w:rFonts w:asciiTheme="minorHAnsi" w:hAnsiTheme="minorHAnsi"/>
          <w:sz w:val="20"/>
        </w:rPr>
        <w:t>Laboratory method SOPs should follow a standard format such as the example below.</w:t>
      </w:r>
    </w:p>
    <w:p w14:paraId="56F4EF6A"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144"/>
        <w:rPr>
          <w:rFonts w:asciiTheme="minorHAnsi" w:hAnsiTheme="minorHAnsi"/>
          <w:sz w:val="20"/>
        </w:rPr>
      </w:pPr>
      <w:r w:rsidRPr="006E7C8C">
        <w:rPr>
          <w:rFonts w:asciiTheme="minorHAnsi" w:hAnsiTheme="minorHAnsi"/>
          <w:sz w:val="20"/>
        </w:rPr>
        <w:t>Title Page (method name, number, version, effective date, document control number)</w:t>
      </w:r>
    </w:p>
    <w:p w14:paraId="0D919019"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144"/>
        <w:rPr>
          <w:rFonts w:asciiTheme="minorHAnsi" w:hAnsiTheme="minorHAnsi"/>
          <w:sz w:val="20"/>
        </w:rPr>
      </w:pPr>
      <w:r w:rsidRPr="006E7C8C">
        <w:rPr>
          <w:rFonts w:asciiTheme="minorHAnsi" w:hAnsiTheme="minorHAnsi"/>
          <w:sz w:val="20"/>
        </w:rPr>
        <w:t>Log of Changes to Method (i.e., revision history)</w:t>
      </w:r>
    </w:p>
    <w:p w14:paraId="2451D9B6"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 xml:space="preserve">Scope and Application </w:t>
      </w:r>
      <w:r w:rsidRPr="006E7C8C">
        <w:rPr>
          <w:rFonts w:asciiTheme="minorHAnsi" w:hAnsiTheme="minorHAnsi"/>
          <w:sz w:val="20"/>
          <w:shd w:val="clear" w:color="auto" w:fill="FFFFFF"/>
        </w:rPr>
        <w:t>(matrices, analytical range, etc.)</w:t>
      </w:r>
    </w:p>
    <w:p w14:paraId="7319F1A8"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Summary of Test Method</w:t>
      </w:r>
    </w:p>
    <w:p w14:paraId="4558B25E"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Definitions</w:t>
      </w:r>
    </w:p>
    <w:p w14:paraId="76BF8F32"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Interferences</w:t>
      </w:r>
    </w:p>
    <w:p w14:paraId="2DE56335"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Safety</w:t>
      </w:r>
    </w:p>
    <w:p w14:paraId="541BAD69" w14:textId="77777777" w:rsidR="005615E8" w:rsidRPr="006E7C8C" w:rsidRDefault="005615E8" w:rsidP="000946C7">
      <w:pPr>
        <w:keepNext/>
        <w:keepLines/>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Equipment and Supplies</w:t>
      </w:r>
    </w:p>
    <w:p w14:paraId="44D88816"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Reagents and Standards</w:t>
      </w:r>
    </w:p>
    <w:p w14:paraId="41E97FE5" w14:textId="77777777" w:rsidR="00C30FAD"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Sample Preservation and Storage</w:t>
      </w:r>
    </w:p>
    <w:p w14:paraId="35DC4E1B" w14:textId="77777777" w:rsidR="00C30FAD" w:rsidRPr="006E7C8C" w:rsidRDefault="00C30FAD"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144"/>
        <w:rPr>
          <w:rFonts w:asciiTheme="minorHAnsi" w:hAnsiTheme="minorHAnsi"/>
          <w:sz w:val="20"/>
        </w:rPr>
      </w:pPr>
      <w:r w:rsidRPr="006E7C8C">
        <w:rPr>
          <w:rFonts w:asciiTheme="minorHAnsi" w:hAnsiTheme="minorHAnsi"/>
          <w:sz w:val="20"/>
        </w:rPr>
        <w:t>Quality Control (</w:t>
      </w:r>
      <w:r w:rsidR="006E7C8C">
        <w:rPr>
          <w:rFonts w:asciiTheme="minorHAnsi" w:hAnsiTheme="minorHAnsi"/>
          <w:sz w:val="20"/>
        </w:rPr>
        <w:t xml:space="preserve">from </w:t>
      </w:r>
      <w:r w:rsidRPr="006E7C8C">
        <w:rPr>
          <w:rFonts w:asciiTheme="minorHAnsi" w:hAnsiTheme="minorHAnsi"/>
          <w:sz w:val="20"/>
        </w:rPr>
        <w:t>EPA</w:t>
      </w:r>
      <w:r w:rsidR="00817EE6" w:rsidRPr="006E7C8C">
        <w:rPr>
          <w:rFonts w:asciiTheme="minorHAnsi" w:hAnsiTheme="minorHAnsi"/>
          <w:sz w:val="20"/>
        </w:rPr>
        <w:t xml:space="preserve"> </w:t>
      </w:r>
      <w:r w:rsidRPr="006E7C8C">
        <w:rPr>
          <w:rFonts w:asciiTheme="minorHAnsi" w:hAnsiTheme="minorHAnsi"/>
          <w:sz w:val="20"/>
        </w:rPr>
        <w:t>2012</w:t>
      </w:r>
      <w:r w:rsidR="00D6014F" w:rsidRPr="006E7C8C">
        <w:rPr>
          <w:rFonts w:asciiTheme="minorHAnsi" w:hAnsiTheme="minorHAnsi"/>
          <w:sz w:val="20"/>
        </w:rPr>
        <w:t xml:space="preserve">, </w:t>
      </w:r>
      <w:r w:rsidR="00D6014F" w:rsidRPr="006E7C8C">
        <w:rPr>
          <w:rFonts w:asciiTheme="minorHAnsi" w:eastAsia="Calibri" w:hAnsiTheme="minorHAnsi" w:cs="Melior"/>
          <w:bCs/>
          <w:sz w:val="18"/>
          <w:szCs w:val="18"/>
        </w:rPr>
        <w:t>40 CFR Part 136,</w:t>
      </w:r>
      <w:r w:rsidR="00D6014F" w:rsidRPr="006E7C8C">
        <w:rPr>
          <w:rFonts w:asciiTheme="minorHAnsi" w:eastAsia="Calibri" w:hAnsiTheme="minorHAnsi" w:cs="Melior"/>
          <w:b/>
          <w:bCs/>
          <w:sz w:val="18"/>
          <w:szCs w:val="18"/>
        </w:rPr>
        <w:t xml:space="preserve"> </w:t>
      </w:r>
      <w:r w:rsidR="00D6014F" w:rsidRPr="006E7C8C">
        <w:rPr>
          <w:rFonts w:asciiTheme="minorHAnsi" w:eastAsia="Calibri" w:hAnsiTheme="minorHAnsi" w:cs="Melior"/>
          <w:sz w:val="18"/>
          <w:szCs w:val="18"/>
        </w:rPr>
        <w:t>§ 136.7)</w:t>
      </w:r>
    </w:p>
    <w:p w14:paraId="5FAD3A72" w14:textId="77777777" w:rsidR="00C30FAD" w:rsidRPr="006E7C8C" w:rsidRDefault="00C30FAD"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Demonstration of Capability</w:t>
      </w:r>
    </w:p>
    <w:p w14:paraId="13A8230C"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Method Detection Limit</w:t>
      </w:r>
    </w:p>
    <w:p w14:paraId="345551F6"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Laboratory Reagent Blank</w:t>
      </w:r>
    </w:p>
    <w:p w14:paraId="48361299"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Laboratory Control Sample</w:t>
      </w:r>
    </w:p>
    <w:p w14:paraId="5D745551"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Matrix Spike and Matrix Duplicate</w:t>
      </w:r>
    </w:p>
    <w:p w14:paraId="52F9E72E"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 xml:space="preserve">Control Charts (or other trend analysis of QC </w:t>
      </w:r>
      <w:r w:rsidR="00C30FAD" w:rsidRPr="006E7C8C">
        <w:rPr>
          <w:rFonts w:asciiTheme="minorHAnsi" w:hAnsiTheme="minorHAnsi"/>
          <w:sz w:val="20"/>
        </w:rPr>
        <w:t>results)</w:t>
      </w:r>
    </w:p>
    <w:p w14:paraId="5826B8FC"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Corrective Action (root cause analysis)</w:t>
      </w:r>
    </w:p>
    <w:p w14:paraId="60937D40" w14:textId="77777777" w:rsidR="005615E8" w:rsidRPr="006E7C8C" w:rsidRDefault="005615E8" w:rsidP="000946C7">
      <w:pPr>
        <w:numPr>
          <w:ilvl w:val="3"/>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firstLine="252"/>
        <w:rPr>
          <w:rFonts w:asciiTheme="minorHAnsi" w:hAnsiTheme="minorHAnsi"/>
          <w:sz w:val="20"/>
        </w:rPr>
      </w:pPr>
      <w:r w:rsidRPr="006E7C8C">
        <w:rPr>
          <w:rFonts w:asciiTheme="minorHAnsi" w:hAnsiTheme="minorHAnsi"/>
          <w:sz w:val="20"/>
        </w:rPr>
        <w:t>QC Acceptance Criteria</w:t>
      </w:r>
    </w:p>
    <w:p w14:paraId="1538FB0F"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Calibration and Standardization</w:t>
      </w:r>
    </w:p>
    <w:p w14:paraId="46043D20"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Sample Preparation and Analysis</w:t>
      </w:r>
    </w:p>
    <w:p w14:paraId="2BA9C3D3"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Analytical Procedure</w:t>
      </w:r>
    </w:p>
    <w:p w14:paraId="2ACA4F45"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Calculations (automated and manual) and Reporting</w:t>
      </w:r>
    </w:p>
    <w:p w14:paraId="2E4FC6D6"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 xml:space="preserve">Method Performance Summary </w:t>
      </w:r>
    </w:p>
    <w:p w14:paraId="458BBF22"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t>References</w:t>
      </w:r>
    </w:p>
    <w:p w14:paraId="1D304875" w14:textId="77777777" w:rsidR="005615E8" w:rsidRPr="006E7C8C" w:rsidRDefault="005615E8" w:rsidP="000946C7">
      <w:pPr>
        <w:numPr>
          <w:ilvl w:val="2"/>
          <w:numId w:val="3"/>
        </w:numPr>
        <w:tabs>
          <w:tab w:val="left" w:pos="-720"/>
          <w:tab w:val="left" w:pos="0"/>
          <w:tab w:val="left" w:pos="198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900"/>
        <w:rPr>
          <w:rFonts w:asciiTheme="minorHAnsi" w:hAnsiTheme="minorHAnsi"/>
          <w:sz w:val="20"/>
        </w:rPr>
      </w:pPr>
      <w:r w:rsidRPr="006E7C8C">
        <w:rPr>
          <w:rFonts w:asciiTheme="minorHAnsi" w:hAnsiTheme="minorHAnsi"/>
          <w:sz w:val="20"/>
        </w:rPr>
        <w:lastRenderedPageBreak/>
        <w:t>Tables, Diagrams, etc.</w:t>
      </w:r>
    </w:p>
    <w:p w14:paraId="60586075" w14:textId="77777777" w:rsidR="005615E8" w:rsidRPr="00B8063E" w:rsidRDefault="005615E8" w:rsidP="000946C7">
      <w:pPr>
        <w:numPr>
          <w:ilvl w:val="1"/>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B8063E">
        <w:rPr>
          <w:rFonts w:asciiTheme="minorHAnsi" w:hAnsiTheme="minorHAnsi"/>
          <w:sz w:val="20"/>
        </w:rPr>
        <w:t>Procedural Change Authorization</w:t>
      </w:r>
    </w:p>
    <w:p w14:paraId="39794BEF"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6E7C8C">
        <w:rPr>
          <w:rFonts w:asciiTheme="minorHAnsi" w:hAnsiTheme="minorHAnsi"/>
          <w:sz w:val="20"/>
        </w:rPr>
        <w:t>The CBP Quality Assurance Coordinator must be notified of the intent to make any substantial or long-term change to a procedure or method, either in the field or laboratory. These changes include items such as instrument type and sampling stations.</w:t>
      </w:r>
    </w:p>
    <w:p w14:paraId="7D62EB15"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6E7C8C">
        <w:rPr>
          <w:rFonts w:asciiTheme="minorHAnsi" w:hAnsiTheme="minorHAnsi"/>
          <w:bCs/>
          <w:sz w:val="20"/>
        </w:rPr>
        <w:t>The effects of any change in analytical instruments, reagents, calibration, digestion procedure, etc., should be quantified, documented and submitted to the CBP QA Coordinator prior to implementing.</w:t>
      </w:r>
      <w:r w:rsidRPr="006E7C8C">
        <w:rPr>
          <w:rFonts w:asciiTheme="minorHAnsi" w:hAnsiTheme="minorHAnsi"/>
          <w:sz w:val="20"/>
        </w:rPr>
        <w:t xml:space="preserve"> Section </w:t>
      </w:r>
      <w:r w:rsidR="00471821" w:rsidRPr="006E7C8C">
        <w:rPr>
          <w:rFonts w:asciiTheme="minorHAnsi" w:hAnsiTheme="minorHAnsi"/>
          <w:sz w:val="20"/>
        </w:rPr>
        <w:t>2</w:t>
      </w:r>
      <w:r w:rsidRPr="006E7C8C">
        <w:rPr>
          <w:rFonts w:asciiTheme="minorHAnsi" w:hAnsiTheme="minorHAnsi"/>
          <w:sz w:val="20"/>
        </w:rPr>
        <w:t>.F of this chapter provides detailed instructions for performing method validation and comparability studies.</w:t>
      </w:r>
    </w:p>
    <w:p w14:paraId="56E18DF9"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6E7C8C">
        <w:rPr>
          <w:rFonts w:asciiTheme="minorHAnsi" w:hAnsiTheme="minorHAnsi"/>
          <w:sz w:val="20"/>
        </w:rPr>
        <w:t xml:space="preserve">All modifications should be documented using the Chesapeake Bay Monitoring Program Procedure Modification Tracking Form (PMTF) (Figure </w:t>
      </w:r>
      <w:r w:rsidR="00471821" w:rsidRPr="006E7C8C">
        <w:rPr>
          <w:rFonts w:asciiTheme="minorHAnsi" w:hAnsiTheme="minorHAnsi"/>
          <w:sz w:val="20"/>
        </w:rPr>
        <w:t>2</w:t>
      </w:r>
      <w:r w:rsidRPr="006E7C8C">
        <w:rPr>
          <w:rFonts w:asciiTheme="minorHAnsi" w:hAnsiTheme="minorHAnsi"/>
          <w:sz w:val="20"/>
        </w:rPr>
        <w:t>-1). The completed PMTF should be submitted to the State agency Monitoring Coordinator, CBP Quality Assurance Coordinator and CBP Water Quality Database Manager.</w:t>
      </w:r>
    </w:p>
    <w:p w14:paraId="2610615A"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6E7C8C">
        <w:rPr>
          <w:rFonts w:asciiTheme="minorHAnsi" w:hAnsiTheme="minorHAnsi"/>
          <w:sz w:val="20"/>
        </w:rPr>
        <w:t xml:space="preserve">Minor changes in field or laboratory procedures, including detection limit changes, should be documented in the CIMS </w:t>
      </w:r>
      <w:r w:rsidR="00817EE6" w:rsidRPr="006E7C8C">
        <w:rPr>
          <w:rFonts w:asciiTheme="minorHAnsi" w:hAnsiTheme="minorHAnsi"/>
          <w:sz w:val="20"/>
        </w:rPr>
        <w:t xml:space="preserve">metadata and </w:t>
      </w:r>
      <w:r w:rsidR="006E7C8C">
        <w:rPr>
          <w:rFonts w:asciiTheme="minorHAnsi" w:hAnsiTheme="minorHAnsi"/>
          <w:sz w:val="20"/>
        </w:rPr>
        <w:t>data submission tables.</w:t>
      </w:r>
    </w:p>
    <w:p w14:paraId="5D736FA4"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6E7C8C">
        <w:rPr>
          <w:rFonts w:asciiTheme="minorHAnsi" w:hAnsiTheme="minorHAnsi"/>
          <w:sz w:val="20"/>
        </w:rPr>
        <w:t>Minor events and problems encountered during in Chesapeake Bay mainstem cruises may be reported in the CBP Monitoring Cruise Report and submitted to the State agency, who will then forwa</w:t>
      </w:r>
      <w:r w:rsidR="00302C96" w:rsidRPr="006E7C8C">
        <w:rPr>
          <w:rFonts w:asciiTheme="minorHAnsi" w:hAnsiTheme="minorHAnsi"/>
          <w:sz w:val="20"/>
        </w:rPr>
        <w:t>rd the information to the CBPO.</w:t>
      </w:r>
    </w:p>
    <w:p w14:paraId="308EDE64" w14:textId="77777777" w:rsidR="005615E8" w:rsidRPr="006E7C8C" w:rsidRDefault="005615E8" w:rsidP="000946C7">
      <w:pPr>
        <w:numPr>
          <w:ilvl w:val="2"/>
          <w:numId w:val="3"/>
        </w:numPr>
        <w:tabs>
          <w:tab w:val="left" w:pos="-720"/>
          <w:tab w:val="left" w:pos="0"/>
          <w:tab w:val="num"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6E7C8C">
        <w:rPr>
          <w:rFonts w:asciiTheme="minorHAnsi" w:hAnsiTheme="minorHAnsi"/>
          <w:sz w:val="20"/>
        </w:rPr>
        <w:t>Modifications due to emergencies during a sampling cruise are authorized by the Chief Scientist with priorities for safety and completion of the cruise. The change should be documented within 30 days after the cruise, in either the PMTF or the Monitoring Cruise Report, depending on size or potential impact of the deviation on the data.</w:t>
      </w:r>
    </w:p>
    <w:p w14:paraId="73F666CF" w14:textId="77777777" w:rsidR="005615E8" w:rsidRPr="002A2CA9" w:rsidRDefault="005615E8" w:rsidP="002A2CA9">
      <w:pPr>
        <w:tabs>
          <w:tab w:val="left" w:pos="-1440"/>
        </w:tabs>
        <w:spacing w:after="60" w:line="259" w:lineRule="auto"/>
        <w:ind w:leftChars="-150" w:left="-360"/>
        <w:jc w:val="center"/>
        <w:rPr>
          <w:rFonts w:asciiTheme="minorHAnsi" w:hAnsiTheme="minorHAnsi"/>
          <w:b/>
        </w:rPr>
      </w:pPr>
      <w:r w:rsidRPr="006E7C8C">
        <w:rPr>
          <w:rFonts w:asciiTheme="minorHAnsi" w:hAnsiTheme="minorHAnsi"/>
          <w:sz w:val="20"/>
        </w:rPr>
        <w:br w:type="page"/>
      </w:r>
      <w:r w:rsidRPr="002A2CA9">
        <w:rPr>
          <w:rFonts w:asciiTheme="minorHAnsi" w:hAnsiTheme="minorHAnsi"/>
          <w:b/>
        </w:rPr>
        <w:lastRenderedPageBreak/>
        <w:t xml:space="preserve">Figure </w:t>
      </w:r>
      <w:r w:rsidR="00471821" w:rsidRPr="002A2CA9">
        <w:rPr>
          <w:rFonts w:asciiTheme="minorHAnsi" w:hAnsiTheme="minorHAnsi"/>
          <w:b/>
        </w:rPr>
        <w:t>2</w:t>
      </w:r>
      <w:r w:rsidRPr="002A2CA9">
        <w:rPr>
          <w:rFonts w:asciiTheme="minorHAnsi" w:hAnsiTheme="minorHAnsi"/>
          <w:b/>
        </w:rPr>
        <w:t>-1</w:t>
      </w:r>
    </w:p>
    <w:p w14:paraId="4ED31426" w14:textId="77777777" w:rsidR="005615E8" w:rsidRDefault="005615E8" w:rsidP="00B87CE6">
      <w:pPr>
        <w:tabs>
          <w:tab w:val="left" w:pos="-1440"/>
        </w:tabs>
        <w:ind w:left="720" w:hanging="720"/>
        <w:jc w:val="center"/>
        <w:rPr>
          <w:rFonts w:ascii="Times New Roman" w:hAnsi="Times New Roman"/>
          <w:b/>
          <w:sz w:val="20"/>
        </w:rPr>
      </w:pPr>
      <w:r>
        <w:rPr>
          <w:rFonts w:ascii="Times New Roman" w:hAnsi="Times New Roman"/>
          <w:b/>
          <w:sz w:val="20"/>
        </w:rPr>
        <w:t>CHESAPEAKE BAY MONITORING PROGRAM PROCEDURE MODIFICATION TRACKING FORM</w:t>
      </w:r>
    </w:p>
    <w:p w14:paraId="12B8E6E0" w14:textId="77777777" w:rsidR="005615E8" w:rsidRDefault="005615E8" w:rsidP="00B87CE6">
      <w:pPr>
        <w:tabs>
          <w:tab w:val="left" w:pos="-1440"/>
        </w:tabs>
        <w:ind w:left="720" w:hanging="720"/>
        <w:jc w:val="center"/>
        <w:rPr>
          <w:rFonts w:ascii="Times New Roman" w:hAnsi="Times New Roman"/>
          <w:b/>
          <w:sz w:val="16"/>
        </w:rPr>
      </w:pPr>
      <w:r>
        <w:rPr>
          <w:rFonts w:ascii="Times New Roman" w:hAnsi="Times New Roman"/>
          <w:b/>
          <w:sz w:val="16"/>
        </w:rPr>
        <w:t xml:space="preserve">PMTF # </w:t>
      </w:r>
      <w:r>
        <w:rPr>
          <w:rFonts w:ascii="Times New Roman" w:hAnsi="Times New Roman"/>
          <w:b/>
          <w:sz w:val="16"/>
          <w:u w:val="single"/>
        </w:rPr>
        <w:t xml:space="preserve">              </w:t>
      </w:r>
      <w:r>
        <w:rPr>
          <w:rFonts w:ascii="Times New Roman" w:hAnsi="Times New Roman"/>
          <w:b/>
          <w:sz w:val="16"/>
          <w:u w:val="single"/>
        </w:rPr>
        <w:tab/>
      </w:r>
      <w:r>
        <w:rPr>
          <w:rFonts w:ascii="Times New Roman" w:hAnsi="Times New Roman"/>
          <w:b/>
          <w:sz w:val="16"/>
          <w:u w:val="single"/>
        </w:rPr>
        <w:tab/>
      </w:r>
      <w:r>
        <w:rPr>
          <w:rFonts w:ascii="Times New Roman" w:hAnsi="Times New Roman"/>
          <w:b/>
          <w:sz w:val="16"/>
        </w:rPr>
        <w:tab/>
      </w:r>
      <w:r>
        <w:rPr>
          <w:rFonts w:ascii="Times New Roman" w:hAnsi="Times New Roman"/>
          <w:b/>
          <w:sz w:val="16"/>
        </w:rPr>
        <w:tab/>
      </w:r>
      <w:r>
        <w:rPr>
          <w:rFonts w:ascii="Times New Roman" w:hAnsi="Times New Roman"/>
          <w:b/>
          <w:szCs w:val="24"/>
        </w:rPr>
        <w:t>□</w:t>
      </w:r>
      <w:r>
        <w:rPr>
          <w:rFonts w:ascii="Times New Roman" w:hAnsi="Times New Roman"/>
          <w:b/>
          <w:sz w:val="16"/>
        </w:rPr>
        <w:t xml:space="preserve"> APPROVED    </w:t>
      </w:r>
      <w:r>
        <w:rPr>
          <w:rFonts w:ascii="Times New Roman" w:hAnsi="Times New Roman"/>
          <w:b/>
          <w:szCs w:val="24"/>
        </w:rPr>
        <w:t>□</w:t>
      </w:r>
      <w:r>
        <w:rPr>
          <w:rFonts w:ascii="Times New Roman" w:hAnsi="Times New Roman"/>
          <w:b/>
          <w:sz w:val="16"/>
        </w:rPr>
        <w:t xml:space="preserve"> DENIED</w:t>
      </w:r>
    </w:p>
    <w:p w14:paraId="5A7DD685" w14:textId="77777777" w:rsidR="005615E8" w:rsidRDefault="005615E8" w:rsidP="00B87CE6">
      <w:pPr>
        <w:tabs>
          <w:tab w:val="left" w:pos="-1440"/>
        </w:tabs>
        <w:ind w:left="720" w:hanging="720"/>
        <w:jc w:val="center"/>
        <w:rPr>
          <w:rFonts w:ascii="Times New Roman" w:hAnsi="Times New Roman"/>
          <w:sz w:val="20"/>
        </w:rPr>
      </w:pPr>
    </w:p>
    <w:p w14:paraId="289BA088" w14:textId="77777777" w:rsidR="005615E8" w:rsidRDefault="005615E8" w:rsidP="00B87CE6">
      <w:pPr>
        <w:ind w:right="-180"/>
        <w:rPr>
          <w:rFonts w:ascii="Times New Roman" w:hAnsi="Times New Roman"/>
          <w:sz w:val="16"/>
        </w:rPr>
      </w:pPr>
      <w:r>
        <w:rPr>
          <w:rFonts w:ascii="Times New Roman" w:hAnsi="Times New Roman"/>
          <w:sz w:val="16"/>
        </w:rPr>
        <w:t>This form is used to request approval for modifications and to document approved modifications made to Chesapeake Bay Program Office procedures or methods.  It is not a substitute for timely contact with the CBPO Quality Assurance Officer or his/her designee, who may be reached at 1-800-968-7229.  A detailed method description including the proposed modification must be attached to this form prior to submittal to CBPO.</w:t>
      </w:r>
    </w:p>
    <w:p w14:paraId="756A50AD" w14:textId="77777777" w:rsidR="00190685" w:rsidRDefault="00190685" w:rsidP="00B87CE6">
      <w:pPr>
        <w:ind w:right="-180"/>
        <w:rPr>
          <w:rFonts w:ascii="Times New Roman" w:hAnsi="Times New Roman"/>
          <w:sz w:val="20"/>
        </w:rPr>
      </w:pPr>
    </w:p>
    <w:tbl>
      <w:tblPr>
        <w:tblW w:w="10492" w:type="dxa"/>
        <w:tblLayout w:type="fixed"/>
        <w:tblCellMar>
          <w:left w:w="172" w:type="dxa"/>
          <w:right w:w="172" w:type="dxa"/>
        </w:tblCellMar>
        <w:tblLook w:val="0000" w:firstRow="0" w:lastRow="0" w:firstColumn="0" w:lastColumn="0" w:noHBand="0" w:noVBand="0"/>
      </w:tblPr>
      <w:tblGrid>
        <w:gridCol w:w="3052"/>
        <w:gridCol w:w="2280"/>
        <w:gridCol w:w="2760"/>
        <w:gridCol w:w="2400"/>
      </w:tblGrid>
      <w:tr w:rsidR="005615E8" w14:paraId="1CC7F8D0" w14:textId="77777777" w:rsidTr="004B4DD5">
        <w:trPr>
          <w:trHeight w:val="381"/>
        </w:trPr>
        <w:tc>
          <w:tcPr>
            <w:tcW w:w="3052" w:type="dxa"/>
            <w:tcBorders>
              <w:top w:val="double" w:sz="6" w:space="0" w:color="000000"/>
              <w:left w:val="double" w:sz="6" w:space="0" w:color="000000"/>
              <w:bottom w:val="single" w:sz="6" w:space="0" w:color="FFFFFF"/>
              <w:right w:val="single" w:sz="6" w:space="0" w:color="FFFFFF"/>
            </w:tcBorders>
          </w:tcPr>
          <w:p w14:paraId="0AA603CC" w14:textId="77777777" w:rsidR="005615E8" w:rsidRDefault="005615E8" w:rsidP="00B87CE6">
            <w:pPr>
              <w:spacing w:line="220" w:lineRule="exact"/>
              <w:rPr>
                <w:rFonts w:ascii="Times New Roman" w:hAnsi="Times New Roman"/>
                <w:sz w:val="20"/>
              </w:rPr>
            </w:pPr>
          </w:p>
          <w:p w14:paraId="1DEC61D5" w14:textId="77777777" w:rsidR="005615E8" w:rsidRDefault="005615E8" w:rsidP="00B87CE6">
            <w:pPr>
              <w:rPr>
                <w:rFonts w:ascii="Times New Roman" w:hAnsi="Times New Roman"/>
                <w:sz w:val="20"/>
              </w:rPr>
            </w:pPr>
            <w:r>
              <w:rPr>
                <w:rFonts w:ascii="Times New Roman" w:hAnsi="Times New Roman"/>
                <w:sz w:val="20"/>
              </w:rPr>
              <w:t>DATE SUBMITTED</w:t>
            </w:r>
          </w:p>
        </w:tc>
        <w:tc>
          <w:tcPr>
            <w:tcW w:w="2280" w:type="dxa"/>
            <w:tcBorders>
              <w:top w:val="double" w:sz="6" w:space="0" w:color="000000"/>
              <w:left w:val="single" w:sz="6" w:space="0" w:color="FFFFFF"/>
              <w:bottom w:val="single" w:sz="6" w:space="0" w:color="FFFFFF"/>
              <w:right w:val="single" w:sz="6" w:space="0" w:color="FFFFFF"/>
            </w:tcBorders>
          </w:tcPr>
          <w:p w14:paraId="1071EF1D" w14:textId="77777777" w:rsidR="005615E8" w:rsidRDefault="005615E8" w:rsidP="00B87CE6">
            <w:pPr>
              <w:spacing w:line="220" w:lineRule="exact"/>
              <w:rPr>
                <w:rFonts w:ascii="Times New Roman" w:hAnsi="Times New Roman"/>
                <w:sz w:val="20"/>
              </w:rPr>
            </w:pPr>
          </w:p>
          <w:p w14:paraId="7DEEF0FD" w14:textId="77777777" w:rsidR="005615E8" w:rsidRDefault="005615E8" w:rsidP="00B87CE6">
            <w:pPr>
              <w:rPr>
                <w:rFonts w:ascii="Times New Roman" w:hAnsi="Times New Roman"/>
                <w:sz w:val="20"/>
              </w:rPr>
            </w:pPr>
          </w:p>
        </w:tc>
        <w:tc>
          <w:tcPr>
            <w:tcW w:w="2760" w:type="dxa"/>
            <w:tcBorders>
              <w:top w:val="double" w:sz="6" w:space="0" w:color="000000"/>
              <w:left w:val="single" w:sz="6" w:space="0" w:color="000000"/>
              <w:bottom w:val="single" w:sz="6" w:space="0" w:color="FFFFFF"/>
              <w:right w:val="single" w:sz="6" w:space="0" w:color="FFFFFF"/>
            </w:tcBorders>
          </w:tcPr>
          <w:p w14:paraId="52A028B9" w14:textId="77777777" w:rsidR="005615E8" w:rsidRDefault="005615E8" w:rsidP="00B87CE6">
            <w:pPr>
              <w:spacing w:line="220" w:lineRule="exact"/>
              <w:rPr>
                <w:rFonts w:ascii="Times New Roman" w:hAnsi="Times New Roman"/>
                <w:sz w:val="20"/>
              </w:rPr>
            </w:pPr>
          </w:p>
          <w:p w14:paraId="65472323" w14:textId="77777777" w:rsidR="005615E8" w:rsidRDefault="005615E8" w:rsidP="00B87CE6">
            <w:pPr>
              <w:rPr>
                <w:rFonts w:ascii="Times New Roman" w:hAnsi="Times New Roman"/>
                <w:sz w:val="20"/>
              </w:rPr>
            </w:pPr>
            <w:r>
              <w:rPr>
                <w:rFonts w:ascii="Times New Roman" w:hAnsi="Times New Roman"/>
                <w:sz w:val="20"/>
              </w:rPr>
              <w:t>DATE APPROVED</w:t>
            </w:r>
          </w:p>
        </w:tc>
        <w:tc>
          <w:tcPr>
            <w:tcW w:w="2400" w:type="dxa"/>
            <w:tcBorders>
              <w:top w:val="double" w:sz="6" w:space="0" w:color="000000"/>
              <w:left w:val="single" w:sz="6" w:space="0" w:color="FFFFFF"/>
              <w:bottom w:val="single" w:sz="6" w:space="0" w:color="FFFFFF"/>
              <w:right w:val="double" w:sz="6" w:space="0" w:color="000000"/>
            </w:tcBorders>
          </w:tcPr>
          <w:p w14:paraId="751BDF10" w14:textId="77777777" w:rsidR="005615E8" w:rsidRDefault="005615E8" w:rsidP="00B87CE6">
            <w:pPr>
              <w:spacing w:line="220" w:lineRule="exact"/>
              <w:rPr>
                <w:rFonts w:ascii="Times New Roman" w:hAnsi="Times New Roman"/>
                <w:sz w:val="20"/>
              </w:rPr>
            </w:pPr>
          </w:p>
          <w:p w14:paraId="4949517D" w14:textId="77777777" w:rsidR="005615E8" w:rsidRDefault="005615E8" w:rsidP="00B87CE6">
            <w:pPr>
              <w:rPr>
                <w:rFonts w:ascii="Times New Roman" w:hAnsi="Times New Roman"/>
                <w:sz w:val="20"/>
              </w:rPr>
            </w:pPr>
          </w:p>
        </w:tc>
      </w:tr>
      <w:tr w:rsidR="005615E8" w14:paraId="5FAECA06" w14:textId="77777777" w:rsidTr="004B4DD5">
        <w:trPr>
          <w:trHeight w:val="370"/>
        </w:trPr>
        <w:tc>
          <w:tcPr>
            <w:tcW w:w="3052" w:type="dxa"/>
            <w:tcBorders>
              <w:top w:val="single" w:sz="6" w:space="0" w:color="000000"/>
              <w:left w:val="double" w:sz="6" w:space="0" w:color="000000"/>
              <w:bottom w:val="single" w:sz="6" w:space="0" w:color="FFFFFF"/>
              <w:right w:val="single" w:sz="6" w:space="0" w:color="FFFFFF"/>
            </w:tcBorders>
          </w:tcPr>
          <w:p w14:paraId="3EA0F338" w14:textId="77777777" w:rsidR="005615E8" w:rsidRDefault="005615E8" w:rsidP="00B87CE6">
            <w:pPr>
              <w:spacing w:line="182" w:lineRule="exact"/>
              <w:rPr>
                <w:rFonts w:ascii="Times New Roman" w:hAnsi="Times New Roman"/>
                <w:sz w:val="20"/>
              </w:rPr>
            </w:pPr>
          </w:p>
          <w:p w14:paraId="3F9F72E7" w14:textId="77777777" w:rsidR="005615E8" w:rsidRDefault="005615E8" w:rsidP="00B87CE6">
            <w:pPr>
              <w:rPr>
                <w:rFonts w:ascii="Times New Roman" w:hAnsi="Times New Roman"/>
                <w:sz w:val="20"/>
              </w:rPr>
            </w:pPr>
            <w:r>
              <w:rPr>
                <w:rFonts w:ascii="Times New Roman" w:hAnsi="Times New Roman"/>
                <w:sz w:val="20"/>
              </w:rPr>
              <w:t>REQUESTOR NAME</w:t>
            </w:r>
          </w:p>
        </w:tc>
        <w:tc>
          <w:tcPr>
            <w:tcW w:w="2280" w:type="dxa"/>
            <w:tcBorders>
              <w:top w:val="single" w:sz="6" w:space="0" w:color="000000"/>
              <w:left w:val="single" w:sz="6" w:space="0" w:color="FFFFFF"/>
              <w:bottom w:val="single" w:sz="6" w:space="0" w:color="FFFFFF"/>
              <w:right w:val="single" w:sz="6" w:space="0" w:color="FFFFFF"/>
            </w:tcBorders>
          </w:tcPr>
          <w:p w14:paraId="6307CD4D" w14:textId="77777777" w:rsidR="005615E8" w:rsidRDefault="005615E8" w:rsidP="00B87CE6">
            <w:pPr>
              <w:spacing w:line="182" w:lineRule="exact"/>
              <w:rPr>
                <w:rFonts w:ascii="Times New Roman" w:hAnsi="Times New Roman"/>
                <w:sz w:val="20"/>
              </w:rPr>
            </w:pPr>
          </w:p>
          <w:p w14:paraId="3D5BE474" w14:textId="77777777" w:rsidR="005615E8" w:rsidRDefault="005615E8" w:rsidP="00B87CE6">
            <w:pPr>
              <w:rPr>
                <w:rFonts w:ascii="Times New Roman" w:hAnsi="Times New Roman"/>
                <w:sz w:val="20"/>
              </w:rPr>
            </w:pPr>
          </w:p>
        </w:tc>
        <w:tc>
          <w:tcPr>
            <w:tcW w:w="2760" w:type="dxa"/>
            <w:tcBorders>
              <w:top w:val="single" w:sz="6" w:space="0" w:color="000000"/>
              <w:left w:val="single" w:sz="6" w:space="0" w:color="000000"/>
              <w:bottom w:val="single" w:sz="6" w:space="0" w:color="FFFFFF"/>
              <w:right w:val="single" w:sz="6" w:space="0" w:color="FFFFFF"/>
            </w:tcBorders>
          </w:tcPr>
          <w:p w14:paraId="09581C0C" w14:textId="77777777" w:rsidR="005615E8" w:rsidRDefault="005615E8" w:rsidP="00B87CE6">
            <w:pPr>
              <w:spacing w:line="182" w:lineRule="exact"/>
              <w:rPr>
                <w:rFonts w:ascii="Times New Roman" w:hAnsi="Times New Roman"/>
                <w:sz w:val="20"/>
              </w:rPr>
            </w:pPr>
          </w:p>
          <w:p w14:paraId="1438AD09" w14:textId="77777777" w:rsidR="005615E8" w:rsidRDefault="005615E8" w:rsidP="00B87CE6">
            <w:pPr>
              <w:rPr>
                <w:rFonts w:ascii="Times New Roman" w:hAnsi="Times New Roman"/>
                <w:sz w:val="20"/>
              </w:rPr>
            </w:pPr>
            <w:r>
              <w:rPr>
                <w:rFonts w:ascii="Times New Roman" w:hAnsi="Times New Roman"/>
                <w:sz w:val="20"/>
              </w:rPr>
              <w:t>ORGANIZATION</w:t>
            </w:r>
          </w:p>
        </w:tc>
        <w:tc>
          <w:tcPr>
            <w:tcW w:w="2400" w:type="dxa"/>
            <w:tcBorders>
              <w:top w:val="single" w:sz="6" w:space="0" w:color="000000"/>
              <w:left w:val="single" w:sz="6" w:space="0" w:color="FFFFFF"/>
              <w:bottom w:val="single" w:sz="6" w:space="0" w:color="FFFFFF"/>
              <w:right w:val="double" w:sz="6" w:space="0" w:color="000000"/>
            </w:tcBorders>
          </w:tcPr>
          <w:p w14:paraId="5D530058" w14:textId="77777777" w:rsidR="005615E8" w:rsidRDefault="005615E8" w:rsidP="00B87CE6">
            <w:pPr>
              <w:spacing w:line="182" w:lineRule="exact"/>
              <w:rPr>
                <w:rFonts w:ascii="Times New Roman" w:hAnsi="Times New Roman"/>
                <w:sz w:val="20"/>
              </w:rPr>
            </w:pPr>
          </w:p>
          <w:p w14:paraId="54411426" w14:textId="77777777" w:rsidR="005615E8" w:rsidRDefault="005615E8" w:rsidP="00B87CE6">
            <w:pPr>
              <w:rPr>
                <w:rFonts w:ascii="Times New Roman" w:hAnsi="Times New Roman"/>
                <w:sz w:val="20"/>
              </w:rPr>
            </w:pPr>
          </w:p>
        </w:tc>
      </w:tr>
      <w:tr w:rsidR="005615E8" w14:paraId="1535C897" w14:textId="77777777" w:rsidTr="004B4DD5">
        <w:trPr>
          <w:trHeight w:val="640"/>
        </w:trPr>
        <w:tc>
          <w:tcPr>
            <w:tcW w:w="3052" w:type="dxa"/>
            <w:tcBorders>
              <w:top w:val="single" w:sz="6" w:space="0" w:color="000000"/>
              <w:left w:val="double" w:sz="6" w:space="0" w:color="000000"/>
              <w:bottom w:val="double" w:sz="6" w:space="0" w:color="000000"/>
              <w:right w:val="single" w:sz="6" w:space="0" w:color="FFFFFF"/>
            </w:tcBorders>
          </w:tcPr>
          <w:p w14:paraId="4F892850" w14:textId="77777777" w:rsidR="005615E8" w:rsidRDefault="005615E8" w:rsidP="00B87CE6">
            <w:pPr>
              <w:spacing w:line="182" w:lineRule="exact"/>
              <w:rPr>
                <w:rFonts w:ascii="Times New Roman" w:hAnsi="Times New Roman"/>
                <w:sz w:val="20"/>
              </w:rPr>
            </w:pPr>
          </w:p>
          <w:p w14:paraId="5BDC60A0" w14:textId="77777777" w:rsidR="005615E8" w:rsidRDefault="005615E8" w:rsidP="00B87CE6">
            <w:pPr>
              <w:rPr>
                <w:rFonts w:ascii="Times New Roman" w:hAnsi="Times New Roman"/>
                <w:sz w:val="20"/>
              </w:rPr>
            </w:pPr>
            <w:r>
              <w:rPr>
                <w:rFonts w:ascii="Times New Roman" w:hAnsi="Times New Roman"/>
                <w:sz w:val="20"/>
              </w:rPr>
              <w:t>NEWLY PROPOSED   [  ]  MODIFICATION</w:t>
            </w:r>
          </w:p>
        </w:tc>
        <w:tc>
          <w:tcPr>
            <w:tcW w:w="2280" w:type="dxa"/>
            <w:tcBorders>
              <w:top w:val="single" w:sz="6" w:space="0" w:color="000000"/>
              <w:left w:val="single" w:sz="6" w:space="0" w:color="FFFFFF"/>
              <w:bottom w:val="double" w:sz="6" w:space="0" w:color="000000"/>
              <w:right w:val="single" w:sz="6" w:space="0" w:color="FFFFFF"/>
            </w:tcBorders>
          </w:tcPr>
          <w:p w14:paraId="3073B29E" w14:textId="77777777" w:rsidR="005615E8" w:rsidRDefault="005615E8" w:rsidP="00B87CE6">
            <w:pPr>
              <w:spacing w:line="182" w:lineRule="exact"/>
              <w:rPr>
                <w:rFonts w:ascii="Times New Roman" w:hAnsi="Times New Roman"/>
                <w:sz w:val="20"/>
              </w:rPr>
            </w:pPr>
          </w:p>
          <w:p w14:paraId="61981EBA" w14:textId="77777777" w:rsidR="005615E8" w:rsidRDefault="005615E8" w:rsidP="00B87CE6">
            <w:pPr>
              <w:spacing w:after="58"/>
              <w:rPr>
                <w:rFonts w:ascii="Times New Roman" w:hAnsi="Times New Roman"/>
                <w:sz w:val="20"/>
              </w:rPr>
            </w:pPr>
            <w:r>
              <w:rPr>
                <w:rFonts w:ascii="Times New Roman" w:hAnsi="Times New Roman"/>
                <w:sz w:val="20"/>
              </w:rPr>
              <w:t>FIELD-APPROVED [ MODIFICATION</w:t>
            </w:r>
          </w:p>
        </w:tc>
        <w:tc>
          <w:tcPr>
            <w:tcW w:w="2760" w:type="dxa"/>
            <w:tcBorders>
              <w:top w:val="single" w:sz="6" w:space="0" w:color="000000"/>
              <w:left w:val="single" w:sz="6" w:space="0" w:color="FFFFFF"/>
              <w:bottom w:val="double" w:sz="6" w:space="0" w:color="000000"/>
              <w:right w:val="single" w:sz="6" w:space="0" w:color="FFFFFF"/>
            </w:tcBorders>
          </w:tcPr>
          <w:p w14:paraId="23DFC2C7" w14:textId="77777777" w:rsidR="005615E8" w:rsidRDefault="005615E8" w:rsidP="00B87CE6">
            <w:pPr>
              <w:spacing w:line="182" w:lineRule="exact"/>
              <w:rPr>
                <w:rFonts w:ascii="Times New Roman" w:hAnsi="Times New Roman"/>
                <w:sz w:val="20"/>
              </w:rPr>
            </w:pPr>
          </w:p>
          <w:p w14:paraId="5A4013C6" w14:textId="77777777" w:rsidR="005615E8" w:rsidRDefault="005615E8" w:rsidP="00B87CE6">
            <w:pPr>
              <w:rPr>
                <w:rFonts w:ascii="Times New Roman" w:hAnsi="Times New Roman"/>
                <w:sz w:val="20"/>
              </w:rPr>
            </w:pPr>
            <w:r>
              <w:rPr>
                <w:rFonts w:ascii="Times New Roman" w:hAnsi="Times New Roman"/>
                <w:sz w:val="20"/>
              </w:rPr>
              <w:t>]    APPROVED BY:</w:t>
            </w:r>
          </w:p>
          <w:p w14:paraId="674377B5" w14:textId="77777777" w:rsidR="005615E8" w:rsidRDefault="005615E8" w:rsidP="00B87CE6">
            <w:pPr>
              <w:rPr>
                <w:rFonts w:ascii="Times New Roman" w:hAnsi="Times New Roman"/>
                <w:sz w:val="20"/>
              </w:rPr>
            </w:pPr>
            <w:r>
              <w:rPr>
                <w:rFonts w:ascii="Times New Roman" w:hAnsi="Times New Roman"/>
                <w:sz w:val="20"/>
              </w:rPr>
              <w:t xml:space="preserve">     DATE:</w:t>
            </w:r>
          </w:p>
        </w:tc>
        <w:tc>
          <w:tcPr>
            <w:tcW w:w="2400" w:type="dxa"/>
            <w:tcBorders>
              <w:top w:val="single" w:sz="6" w:space="0" w:color="000000"/>
              <w:left w:val="single" w:sz="6" w:space="0" w:color="FFFFFF"/>
              <w:bottom w:val="double" w:sz="6" w:space="0" w:color="000000"/>
              <w:right w:val="double" w:sz="6" w:space="0" w:color="000000"/>
            </w:tcBorders>
          </w:tcPr>
          <w:p w14:paraId="2254405C" w14:textId="77777777" w:rsidR="005615E8" w:rsidRDefault="005615E8" w:rsidP="00B87CE6">
            <w:pPr>
              <w:spacing w:after="58"/>
              <w:rPr>
                <w:rFonts w:ascii="Times New Roman" w:hAnsi="Times New Roman"/>
                <w:sz w:val="20"/>
              </w:rPr>
            </w:pPr>
          </w:p>
        </w:tc>
      </w:tr>
      <w:tr w:rsidR="005615E8" w14:paraId="2F38157C" w14:textId="77777777" w:rsidTr="004B4DD5">
        <w:trPr>
          <w:trHeight w:val="966"/>
        </w:trPr>
        <w:tc>
          <w:tcPr>
            <w:tcW w:w="3052" w:type="dxa"/>
            <w:tcBorders>
              <w:top w:val="single" w:sz="6" w:space="0" w:color="000000"/>
              <w:left w:val="double" w:sz="6" w:space="0" w:color="000000"/>
              <w:bottom w:val="single" w:sz="6" w:space="0" w:color="FFFFFF"/>
              <w:right w:val="single" w:sz="6" w:space="0" w:color="FFFFFF"/>
            </w:tcBorders>
          </w:tcPr>
          <w:p w14:paraId="4B5D010D" w14:textId="77777777" w:rsidR="005615E8" w:rsidRDefault="005615E8" w:rsidP="00B87CE6">
            <w:pPr>
              <w:spacing w:line="182" w:lineRule="exact"/>
              <w:rPr>
                <w:rFonts w:ascii="Times New Roman" w:hAnsi="Times New Roman"/>
                <w:sz w:val="20"/>
              </w:rPr>
            </w:pPr>
          </w:p>
          <w:p w14:paraId="49FE3267" w14:textId="77777777" w:rsidR="005615E8" w:rsidRDefault="005615E8" w:rsidP="00B87CE6">
            <w:pPr>
              <w:rPr>
                <w:rFonts w:ascii="Times New Roman" w:hAnsi="Times New Roman"/>
                <w:sz w:val="20"/>
              </w:rPr>
            </w:pPr>
            <w:r>
              <w:rPr>
                <w:rFonts w:ascii="Times New Roman" w:hAnsi="Times New Roman"/>
                <w:sz w:val="20"/>
              </w:rPr>
              <w:t>TYPE OF PROCEDURE / METHOD</w:t>
            </w:r>
          </w:p>
        </w:tc>
        <w:tc>
          <w:tcPr>
            <w:tcW w:w="2280" w:type="dxa"/>
            <w:tcBorders>
              <w:top w:val="single" w:sz="6" w:space="0" w:color="000000"/>
              <w:left w:val="double" w:sz="6" w:space="0" w:color="000000"/>
              <w:bottom w:val="single" w:sz="6" w:space="0" w:color="FFFFFF"/>
              <w:right w:val="single" w:sz="6" w:space="0" w:color="FFFFFF"/>
            </w:tcBorders>
          </w:tcPr>
          <w:p w14:paraId="37E07BBA" w14:textId="77777777" w:rsidR="005615E8" w:rsidRDefault="005615E8" w:rsidP="00B87CE6">
            <w:pPr>
              <w:spacing w:line="182" w:lineRule="exact"/>
              <w:rPr>
                <w:rFonts w:ascii="Times New Roman" w:hAnsi="Times New Roman"/>
                <w:sz w:val="20"/>
              </w:rPr>
            </w:pPr>
          </w:p>
          <w:p w14:paraId="39F74E09" w14:textId="77777777" w:rsidR="005615E8" w:rsidRDefault="005615E8" w:rsidP="00B87CE6">
            <w:pPr>
              <w:rPr>
                <w:rFonts w:ascii="Times New Roman" w:hAnsi="Times New Roman"/>
                <w:sz w:val="20"/>
              </w:rPr>
            </w:pPr>
            <w:r>
              <w:rPr>
                <w:rFonts w:ascii="Times New Roman" w:hAnsi="Times New Roman"/>
                <w:sz w:val="20"/>
              </w:rPr>
              <w:t>SAMPLING    [  ]</w:t>
            </w:r>
          </w:p>
          <w:p w14:paraId="5F798356" w14:textId="77777777" w:rsidR="005615E8" w:rsidRDefault="005615E8" w:rsidP="00B87CE6">
            <w:pPr>
              <w:rPr>
                <w:rFonts w:ascii="Times New Roman" w:hAnsi="Times New Roman"/>
                <w:sz w:val="20"/>
              </w:rPr>
            </w:pPr>
          </w:p>
          <w:p w14:paraId="53B072CD" w14:textId="77777777" w:rsidR="005615E8" w:rsidRDefault="005615E8" w:rsidP="00B87CE6">
            <w:pPr>
              <w:rPr>
                <w:rFonts w:ascii="Times New Roman" w:hAnsi="Times New Roman"/>
                <w:sz w:val="20"/>
              </w:rPr>
            </w:pPr>
            <w:r>
              <w:rPr>
                <w:rFonts w:ascii="Times New Roman" w:hAnsi="Times New Roman"/>
                <w:sz w:val="20"/>
              </w:rPr>
              <w:t>FIELD             [  ] MEASUREMENT</w:t>
            </w:r>
          </w:p>
        </w:tc>
        <w:tc>
          <w:tcPr>
            <w:tcW w:w="2760" w:type="dxa"/>
            <w:tcBorders>
              <w:top w:val="single" w:sz="6" w:space="0" w:color="000000"/>
              <w:left w:val="single" w:sz="6" w:space="0" w:color="FFFFFF"/>
              <w:bottom w:val="single" w:sz="6" w:space="0" w:color="FFFFFF"/>
              <w:right w:val="single" w:sz="6" w:space="0" w:color="FFFFFF"/>
            </w:tcBorders>
          </w:tcPr>
          <w:p w14:paraId="33310647" w14:textId="77777777" w:rsidR="005615E8" w:rsidRDefault="005615E8" w:rsidP="00B87CE6">
            <w:pPr>
              <w:spacing w:line="182" w:lineRule="exact"/>
              <w:rPr>
                <w:rFonts w:ascii="Times New Roman" w:hAnsi="Times New Roman"/>
                <w:sz w:val="20"/>
              </w:rPr>
            </w:pPr>
          </w:p>
          <w:p w14:paraId="7ACAA988" w14:textId="77777777" w:rsidR="005615E8" w:rsidRDefault="005615E8" w:rsidP="00B87CE6">
            <w:pPr>
              <w:rPr>
                <w:rFonts w:ascii="Times New Roman" w:hAnsi="Times New Roman"/>
                <w:sz w:val="20"/>
              </w:rPr>
            </w:pPr>
            <w:r>
              <w:rPr>
                <w:rFonts w:ascii="Times New Roman" w:hAnsi="Times New Roman"/>
                <w:sz w:val="20"/>
              </w:rPr>
              <w:t xml:space="preserve">   ANALYTICAL [  ]</w:t>
            </w:r>
          </w:p>
          <w:p w14:paraId="4BD6BB25" w14:textId="77777777" w:rsidR="005615E8" w:rsidRDefault="005615E8" w:rsidP="00B87CE6">
            <w:pPr>
              <w:rPr>
                <w:rFonts w:ascii="Times New Roman" w:hAnsi="Times New Roman"/>
                <w:sz w:val="20"/>
              </w:rPr>
            </w:pPr>
          </w:p>
          <w:p w14:paraId="07D65449" w14:textId="77777777" w:rsidR="005615E8" w:rsidRDefault="005615E8" w:rsidP="00B87CE6">
            <w:pPr>
              <w:rPr>
                <w:rFonts w:ascii="Times New Roman" w:hAnsi="Times New Roman"/>
                <w:sz w:val="20"/>
              </w:rPr>
            </w:pPr>
            <w:r>
              <w:rPr>
                <w:rFonts w:ascii="Times New Roman" w:hAnsi="Times New Roman"/>
                <w:sz w:val="20"/>
              </w:rPr>
              <w:t xml:space="preserve">   OTHER             [  ]</w:t>
            </w:r>
          </w:p>
          <w:p w14:paraId="446C1FD4" w14:textId="77777777" w:rsidR="005615E8" w:rsidRDefault="005615E8" w:rsidP="00B87CE6">
            <w:pPr>
              <w:rPr>
                <w:rFonts w:ascii="Times New Roman" w:hAnsi="Times New Roman"/>
                <w:sz w:val="20"/>
              </w:rPr>
            </w:pPr>
            <w:r>
              <w:rPr>
                <w:rFonts w:ascii="Times New Roman" w:hAnsi="Times New Roman"/>
                <w:sz w:val="20"/>
              </w:rPr>
              <w:t xml:space="preserve">   SPECIFY:</w:t>
            </w:r>
          </w:p>
        </w:tc>
        <w:tc>
          <w:tcPr>
            <w:tcW w:w="2400" w:type="dxa"/>
            <w:tcBorders>
              <w:top w:val="single" w:sz="6" w:space="0" w:color="000000"/>
              <w:left w:val="single" w:sz="6" w:space="0" w:color="FFFFFF"/>
              <w:bottom w:val="single" w:sz="6" w:space="0" w:color="FFFFFF"/>
              <w:right w:val="double" w:sz="6" w:space="0" w:color="000000"/>
            </w:tcBorders>
          </w:tcPr>
          <w:p w14:paraId="030DE169" w14:textId="77777777" w:rsidR="005615E8" w:rsidRDefault="005615E8" w:rsidP="00B87CE6">
            <w:pPr>
              <w:spacing w:line="182" w:lineRule="exact"/>
              <w:rPr>
                <w:rFonts w:ascii="Times New Roman" w:hAnsi="Times New Roman"/>
                <w:sz w:val="20"/>
              </w:rPr>
            </w:pPr>
          </w:p>
          <w:p w14:paraId="468D2102" w14:textId="77777777" w:rsidR="005615E8" w:rsidRDefault="005615E8" w:rsidP="00B87CE6">
            <w:pPr>
              <w:rPr>
                <w:rFonts w:ascii="Times New Roman" w:hAnsi="Times New Roman"/>
                <w:sz w:val="20"/>
              </w:rPr>
            </w:pPr>
            <w:r>
              <w:rPr>
                <w:rFonts w:ascii="Times New Roman" w:hAnsi="Times New Roman"/>
                <w:sz w:val="20"/>
              </w:rPr>
              <w:t>REPORTING  [  ]</w:t>
            </w:r>
          </w:p>
        </w:tc>
      </w:tr>
      <w:tr w:rsidR="005615E8" w14:paraId="296E4049" w14:textId="77777777" w:rsidTr="004B4DD5">
        <w:tc>
          <w:tcPr>
            <w:tcW w:w="3052" w:type="dxa"/>
            <w:tcBorders>
              <w:top w:val="single" w:sz="6" w:space="0" w:color="000000"/>
              <w:left w:val="double" w:sz="6" w:space="0" w:color="000000"/>
              <w:bottom w:val="single" w:sz="6" w:space="0" w:color="FFFFFF"/>
              <w:right w:val="single" w:sz="6" w:space="0" w:color="FFFFFF"/>
            </w:tcBorders>
          </w:tcPr>
          <w:p w14:paraId="159CF2AB" w14:textId="77777777" w:rsidR="005615E8" w:rsidRDefault="005615E8" w:rsidP="00B87CE6">
            <w:pPr>
              <w:spacing w:line="182" w:lineRule="exact"/>
              <w:rPr>
                <w:rFonts w:ascii="Times New Roman" w:hAnsi="Times New Roman"/>
                <w:sz w:val="20"/>
              </w:rPr>
            </w:pPr>
          </w:p>
          <w:p w14:paraId="41163B93" w14:textId="77777777" w:rsidR="005615E8" w:rsidRDefault="005615E8" w:rsidP="00B87CE6">
            <w:pPr>
              <w:rPr>
                <w:rFonts w:ascii="Times New Roman" w:hAnsi="Times New Roman"/>
                <w:sz w:val="20"/>
              </w:rPr>
            </w:pPr>
            <w:r>
              <w:rPr>
                <w:rFonts w:ascii="Times New Roman" w:hAnsi="Times New Roman"/>
                <w:sz w:val="20"/>
              </w:rPr>
              <w:t>DURATION</w:t>
            </w:r>
          </w:p>
        </w:tc>
        <w:tc>
          <w:tcPr>
            <w:tcW w:w="2280" w:type="dxa"/>
            <w:tcBorders>
              <w:top w:val="single" w:sz="6" w:space="0" w:color="000000"/>
              <w:left w:val="double" w:sz="6" w:space="0" w:color="000000"/>
              <w:bottom w:val="single" w:sz="6" w:space="0" w:color="FFFFFF"/>
              <w:right w:val="single" w:sz="6" w:space="0" w:color="FFFFFF"/>
            </w:tcBorders>
          </w:tcPr>
          <w:p w14:paraId="0CF84BC0" w14:textId="77777777" w:rsidR="005615E8" w:rsidRDefault="005615E8" w:rsidP="00B87CE6">
            <w:pPr>
              <w:spacing w:line="182" w:lineRule="exact"/>
              <w:rPr>
                <w:rFonts w:ascii="Times New Roman" w:hAnsi="Times New Roman"/>
                <w:sz w:val="20"/>
              </w:rPr>
            </w:pPr>
          </w:p>
          <w:p w14:paraId="2C7EB3F5" w14:textId="77777777" w:rsidR="005615E8" w:rsidRDefault="005615E8" w:rsidP="00B87CE6">
            <w:pPr>
              <w:rPr>
                <w:rFonts w:ascii="Times New Roman" w:hAnsi="Times New Roman"/>
                <w:sz w:val="20"/>
              </w:rPr>
            </w:pPr>
            <w:r>
              <w:rPr>
                <w:rFonts w:ascii="Times New Roman" w:hAnsi="Times New Roman"/>
                <w:sz w:val="20"/>
              </w:rPr>
              <w:t>PERMANENT  [  ]</w:t>
            </w:r>
          </w:p>
          <w:p w14:paraId="13CA821E" w14:textId="77777777" w:rsidR="005615E8" w:rsidRDefault="005615E8" w:rsidP="00B87CE6">
            <w:pPr>
              <w:rPr>
                <w:rFonts w:ascii="Times New Roman" w:hAnsi="Times New Roman"/>
                <w:sz w:val="20"/>
              </w:rPr>
            </w:pPr>
            <w:r>
              <w:rPr>
                <w:rFonts w:ascii="Times New Roman" w:hAnsi="Times New Roman"/>
                <w:sz w:val="20"/>
              </w:rPr>
              <w:t>TEMPORARY  [  ]</w:t>
            </w:r>
          </w:p>
          <w:p w14:paraId="5AEE70A5" w14:textId="77777777" w:rsidR="005615E8" w:rsidRDefault="005615E8" w:rsidP="00B87CE6">
            <w:pPr>
              <w:rPr>
                <w:rFonts w:ascii="Times New Roman" w:hAnsi="Times New Roman"/>
                <w:sz w:val="20"/>
              </w:rPr>
            </w:pPr>
          </w:p>
        </w:tc>
        <w:tc>
          <w:tcPr>
            <w:tcW w:w="2760" w:type="dxa"/>
            <w:tcBorders>
              <w:top w:val="single" w:sz="6" w:space="0" w:color="000000"/>
              <w:left w:val="single" w:sz="6" w:space="0" w:color="FFFFFF"/>
              <w:bottom w:val="single" w:sz="6" w:space="0" w:color="FFFFFF"/>
              <w:right w:val="single" w:sz="6" w:space="0" w:color="FFFFFF"/>
            </w:tcBorders>
          </w:tcPr>
          <w:p w14:paraId="0864492E" w14:textId="77777777" w:rsidR="005615E8" w:rsidRDefault="005615E8" w:rsidP="00B87CE6">
            <w:pPr>
              <w:spacing w:line="182" w:lineRule="exact"/>
              <w:rPr>
                <w:rFonts w:ascii="Times New Roman" w:hAnsi="Times New Roman"/>
                <w:sz w:val="20"/>
              </w:rPr>
            </w:pPr>
          </w:p>
          <w:p w14:paraId="0A581805" w14:textId="77777777" w:rsidR="005615E8" w:rsidRDefault="005615E8" w:rsidP="00B87CE6">
            <w:pPr>
              <w:rPr>
                <w:rFonts w:ascii="Times New Roman" w:hAnsi="Times New Roman"/>
                <w:sz w:val="20"/>
              </w:rPr>
            </w:pPr>
            <w:r>
              <w:rPr>
                <w:rFonts w:ascii="Times New Roman" w:hAnsi="Times New Roman"/>
                <w:sz w:val="20"/>
              </w:rPr>
              <w:t>EFFECTIVE DATE:</w:t>
            </w:r>
          </w:p>
          <w:p w14:paraId="709E3508" w14:textId="77777777" w:rsidR="005615E8" w:rsidRDefault="005615E8" w:rsidP="00B87CE6">
            <w:pPr>
              <w:rPr>
                <w:rFonts w:ascii="Times New Roman" w:hAnsi="Times New Roman"/>
                <w:sz w:val="20"/>
              </w:rPr>
            </w:pPr>
            <w:r>
              <w:rPr>
                <w:rFonts w:ascii="Times New Roman" w:hAnsi="Times New Roman"/>
                <w:sz w:val="20"/>
              </w:rPr>
              <w:t>START DATE:</w:t>
            </w:r>
          </w:p>
          <w:p w14:paraId="00655D1C" w14:textId="77777777" w:rsidR="005615E8" w:rsidRDefault="005615E8" w:rsidP="00B87CE6">
            <w:pPr>
              <w:rPr>
                <w:rFonts w:ascii="Times New Roman" w:hAnsi="Times New Roman"/>
                <w:sz w:val="20"/>
              </w:rPr>
            </w:pPr>
            <w:r>
              <w:rPr>
                <w:rFonts w:ascii="Times New Roman" w:hAnsi="Times New Roman"/>
                <w:sz w:val="20"/>
              </w:rPr>
              <w:t>END DATE:</w:t>
            </w:r>
          </w:p>
        </w:tc>
        <w:tc>
          <w:tcPr>
            <w:tcW w:w="2400" w:type="dxa"/>
            <w:tcBorders>
              <w:top w:val="single" w:sz="6" w:space="0" w:color="000000"/>
              <w:left w:val="single" w:sz="6" w:space="0" w:color="FFFFFF"/>
              <w:bottom w:val="single" w:sz="6" w:space="0" w:color="FFFFFF"/>
              <w:right w:val="double" w:sz="6" w:space="0" w:color="000000"/>
            </w:tcBorders>
          </w:tcPr>
          <w:p w14:paraId="4BB1AF8C" w14:textId="77777777" w:rsidR="005615E8" w:rsidRDefault="005615E8" w:rsidP="00B87CE6">
            <w:pPr>
              <w:spacing w:line="182" w:lineRule="exact"/>
              <w:rPr>
                <w:rFonts w:ascii="Times New Roman" w:hAnsi="Times New Roman"/>
                <w:sz w:val="20"/>
              </w:rPr>
            </w:pPr>
          </w:p>
          <w:p w14:paraId="7AA8666C" w14:textId="77777777" w:rsidR="005615E8" w:rsidRDefault="005615E8" w:rsidP="00B87CE6">
            <w:pPr>
              <w:rPr>
                <w:rFonts w:ascii="Times New Roman" w:hAnsi="Times New Roman"/>
                <w:sz w:val="20"/>
              </w:rPr>
            </w:pPr>
          </w:p>
        </w:tc>
      </w:tr>
      <w:tr w:rsidR="005615E8" w14:paraId="54FFB11B" w14:textId="77777777" w:rsidTr="004B4DD5">
        <w:trPr>
          <w:trHeight w:val="523"/>
        </w:trPr>
        <w:tc>
          <w:tcPr>
            <w:tcW w:w="3052" w:type="dxa"/>
            <w:tcBorders>
              <w:top w:val="single" w:sz="6" w:space="0" w:color="000000"/>
              <w:left w:val="double" w:sz="6" w:space="0" w:color="000000"/>
              <w:bottom w:val="single" w:sz="6" w:space="0" w:color="FFFFFF"/>
              <w:right w:val="single" w:sz="6" w:space="0" w:color="FFFFFF"/>
            </w:tcBorders>
            <w:vAlign w:val="center"/>
          </w:tcPr>
          <w:p w14:paraId="05A4FE86" w14:textId="77777777" w:rsidR="005615E8" w:rsidRDefault="005615E8" w:rsidP="00B87CE6">
            <w:pPr>
              <w:rPr>
                <w:rFonts w:ascii="Times New Roman" w:hAnsi="Times New Roman"/>
                <w:sz w:val="20"/>
              </w:rPr>
            </w:pPr>
            <w:r>
              <w:rPr>
                <w:rFonts w:ascii="Times New Roman" w:hAnsi="Times New Roman"/>
                <w:sz w:val="20"/>
              </w:rPr>
              <w:t>PROCEDURE/METHOD DESCRIPTION</w:t>
            </w:r>
          </w:p>
        </w:tc>
        <w:tc>
          <w:tcPr>
            <w:tcW w:w="2280" w:type="dxa"/>
            <w:tcBorders>
              <w:top w:val="single" w:sz="6" w:space="0" w:color="000000"/>
              <w:left w:val="double" w:sz="6" w:space="0" w:color="000000"/>
              <w:bottom w:val="single" w:sz="6" w:space="0" w:color="FFFFFF"/>
              <w:right w:val="single" w:sz="6" w:space="0" w:color="FFFFFF"/>
            </w:tcBorders>
          </w:tcPr>
          <w:p w14:paraId="25C51187" w14:textId="77777777" w:rsidR="005615E8" w:rsidRDefault="005615E8" w:rsidP="00B87CE6">
            <w:pPr>
              <w:spacing w:line="182" w:lineRule="exact"/>
              <w:rPr>
                <w:rFonts w:ascii="Times New Roman" w:hAnsi="Times New Roman"/>
                <w:sz w:val="20"/>
              </w:rPr>
            </w:pPr>
          </w:p>
          <w:p w14:paraId="143E4063" w14:textId="77777777" w:rsidR="005615E8" w:rsidRDefault="005615E8" w:rsidP="00B87CE6">
            <w:pPr>
              <w:rPr>
                <w:rFonts w:ascii="Times New Roman" w:hAnsi="Times New Roman"/>
                <w:sz w:val="20"/>
              </w:rPr>
            </w:pPr>
          </w:p>
        </w:tc>
        <w:tc>
          <w:tcPr>
            <w:tcW w:w="2760" w:type="dxa"/>
            <w:tcBorders>
              <w:top w:val="single" w:sz="6" w:space="0" w:color="000000"/>
              <w:left w:val="single" w:sz="6" w:space="0" w:color="FFFFFF"/>
              <w:bottom w:val="single" w:sz="6" w:space="0" w:color="FFFFFF"/>
              <w:right w:val="single" w:sz="6" w:space="0" w:color="FFFFFF"/>
            </w:tcBorders>
          </w:tcPr>
          <w:p w14:paraId="3338CF5C" w14:textId="77777777" w:rsidR="005615E8" w:rsidRDefault="005615E8" w:rsidP="00B87CE6">
            <w:pPr>
              <w:spacing w:line="182" w:lineRule="exact"/>
              <w:rPr>
                <w:rFonts w:ascii="Times New Roman" w:hAnsi="Times New Roman"/>
                <w:sz w:val="20"/>
              </w:rPr>
            </w:pPr>
          </w:p>
          <w:p w14:paraId="2577DB82" w14:textId="77777777" w:rsidR="005615E8" w:rsidRDefault="005615E8" w:rsidP="00B87CE6">
            <w:pPr>
              <w:rPr>
                <w:rFonts w:ascii="Times New Roman" w:hAnsi="Times New Roman"/>
                <w:sz w:val="20"/>
              </w:rPr>
            </w:pPr>
          </w:p>
        </w:tc>
        <w:tc>
          <w:tcPr>
            <w:tcW w:w="2400" w:type="dxa"/>
            <w:tcBorders>
              <w:top w:val="single" w:sz="6" w:space="0" w:color="000000"/>
              <w:left w:val="single" w:sz="6" w:space="0" w:color="FFFFFF"/>
              <w:bottom w:val="single" w:sz="6" w:space="0" w:color="FFFFFF"/>
              <w:right w:val="double" w:sz="6" w:space="0" w:color="000000"/>
            </w:tcBorders>
          </w:tcPr>
          <w:p w14:paraId="022CD0F7" w14:textId="77777777" w:rsidR="005615E8" w:rsidRDefault="005615E8" w:rsidP="00B87CE6">
            <w:pPr>
              <w:spacing w:line="182" w:lineRule="exact"/>
              <w:rPr>
                <w:rFonts w:ascii="Times New Roman" w:hAnsi="Times New Roman"/>
                <w:sz w:val="20"/>
              </w:rPr>
            </w:pPr>
          </w:p>
          <w:p w14:paraId="0C5932D4" w14:textId="77777777" w:rsidR="005615E8" w:rsidRDefault="005615E8" w:rsidP="00B87CE6">
            <w:pPr>
              <w:rPr>
                <w:rFonts w:ascii="Times New Roman" w:hAnsi="Times New Roman"/>
                <w:sz w:val="20"/>
              </w:rPr>
            </w:pPr>
          </w:p>
        </w:tc>
      </w:tr>
      <w:tr w:rsidR="005615E8" w14:paraId="64696DEE" w14:textId="77777777" w:rsidTr="004B4DD5">
        <w:trPr>
          <w:trHeight w:val="586"/>
        </w:trPr>
        <w:tc>
          <w:tcPr>
            <w:tcW w:w="3052" w:type="dxa"/>
            <w:tcBorders>
              <w:top w:val="single" w:sz="6" w:space="0" w:color="000000"/>
              <w:left w:val="double" w:sz="6" w:space="0" w:color="000000"/>
              <w:bottom w:val="single" w:sz="6" w:space="0" w:color="FFFFFF"/>
              <w:right w:val="single" w:sz="6" w:space="0" w:color="FFFFFF"/>
            </w:tcBorders>
            <w:vAlign w:val="center"/>
          </w:tcPr>
          <w:p w14:paraId="703A2B38" w14:textId="77777777" w:rsidR="005615E8" w:rsidRDefault="005615E8" w:rsidP="00B87CE6">
            <w:pPr>
              <w:rPr>
                <w:rFonts w:ascii="Times New Roman" w:hAnsi="Times New Roman"/>
                <w:sz w:val="20"/>
              </w:rPr>
            </w:pPr>
            <w:r>
              <w:rPr>
                <w:rFonts w:ascii="Times New Roman" w:hAnsi="Times New Roman"/>
                <w:sz w:val="20"/>
              </w:rPr>
              <w:t>MODIFICATION DESCRIPTION</w:t>
            </w:r>
          </w:p>
        </w:tc>
        <w:tc>
          <w:tcPr>
            <w:tcW w:w="2280" w:type="dxa"/>
            <w:tcBorders>
              <w:top w:val="single" w:sz="6" w:space="0" w:color="000000"/>
              <w:left w:val="double" w:sz="6" w:space="0" w:color="000000"/>
              <w:bottom w:val="single" w:sz="6" w:space="0" w:color="FFFFFF"/>
              <w:right w:val="single" w:sz="6" w:space="0" w:color="FFFFFF"/>
            </w:tcBorders>
          </w:tcPr>
          <w:p w14:paraId="0298ECC6" w14:textId="77777777" w:rsidR="005615E8" w:rsidRDefault="005615E8" w:rsidP="00B87CE6">
            <w:pPr>
              <w:rPr>
                <w:rFonts w:ascii="Times New Roman" w:hAnsi="Times New Roman"/>
                <w:sz w:val="20"/>
              </w:rPr>
            </w:pPr>
          </w:p>
        </w:tc>
        <w:tc>
          <w:tcPr>
            <w:tcW w:w="2760" w:type="dxa"/>
            <w:tcBorders>
              <w:top w:val="single" w:sz="6" w:space="0" w:color="000000"/>
              <w:left w:val="single" w:sz="6" w:space="0" w:color="FFFFFF"/>
              <w:bottom w:val="single" w:sz="6" w:space="0" w:color="FFFFFF"/>
              <w:right w:val="single" w:sz="6" w:space="0" w:color="FFFFFF"/>
            </w:tcBorders>
          </w:tcPr>
          <w:p w14:paraId="3FC00AEC" w14:textId="77777777" w:rsidR="005615E8" w:rsidRDefault="005615E8" w:rsidP="00B87CE6">
            <w:pPr>
              <w:spacing w:line="182" w:lineRule="exact"/>
              <w:rPr>
                <w:rFonts w:ascii="Times New Roman" w:hAnsi="Times New Roman"/>
                <w:sz w:val="20"/>
              </w:rPr>
            </w:pPr>
          </w:p>
          <w:p w14:paraId="456FD2E8" w14:textId="77777777" w:rsidR="005615E8" w:rsidRDefault="005615E8" w:rsidP="00B87CE6">
            <w:pPr>
              <w:rPr>
                <w:rFonts w:ascii="Times New Roman" w:hAnsi="Times New Roman"/>
                <w:sz w:val="20"/>
              </w:rPr>
            </w:pPr>
          </w:p>
        </w:tc>
        <w:tc>
          <w:tcPr>
            <w:tcW w:w="2400" w:type="dxa"/>
            <w:tcBorders>
              <w:top w:val="single" w:sz="6" w:space="0" w:color="000000"/>
              <w:left w:val="single" w:sz="6" w:space="0" w:color="FFFFFF"/>
              <w:bottom w:val="single" w:sz="6" w:space="0" w:color="FFFFFF"/>
              <w:right w:val="double" w:sz="6" w:space="0" w:color="000000"/>
            </w:tcBorders>
          </w:tcPr>
          <w:p w14:paraId="6DFAF096" w14:textId="77777777" w:rsidR="005615E8" w:rsidRDefault="005615E8" w:rsidP="00B87CE6">
            <w:pPr>
              <w:spacing w:line="182" w:lineRule="exact"/>
              <w:rPr>
                <w:rFonts w:ascii="Times New Roman" w:hAnsi="Times New Roman"/>
                <w:sz w:val="20"/>
              </w:rPr>
            </w:pPr>
          </w:p>
          <w:p w14:paraId="4EEC9052" w14:textId="77777777" w:rsidR="005615E8" w:rsidRDefault="005615E8" w:rsidP="00B87CE6">
            <w:pPr>
              <w:rPr>
                <w:rFonts w:ascii="Times New Roman" w:hAnsi="Times New Roman"/>
                <w:sz w:val="20"/>
              </w:rPr>
            </w:pPr>
          </w:p>
        </w:tc>
      </w:tr>
      <w:tr w:rsidR="005615E8" w14:paraId="60DDEFF9" w14:textId="77777777" w:rsidTr="004B4DD5">
        <w:tc>
          <w:tcPr>
            <w:tcW w:w="3052" w:type="dxa"/>
            <w:tcBorders>
              <w:top w:val="single" w:sz="6" w:space="0" w:color="000000"/>
              <w:left w:val="double" w:sz="6" w:space="0" w:color="000000"/>
              <w:bottom w:val="single" w:sz="6" w:space="0" w:color="FFFFFF"/>
              <w:right w:val="single" w:sz="6" w:space="0" w:color="FFFFFF"/>
            </w:tcBorders>
            <w:vAlign w:val="center"/>
          </w:tcPr>
          <w:p w14:paraId="3BAB42FD" w14:textId="77777777" w:rsidR="005615E8" w:rsidRDefault="005615E8" w:rsidP="00B87CE6">
            <w:pPr>
              <w:rPr>
                <w:rFonts w:ascii="Times New Roman" w:hAnsi="Times New Roman"/>
                <w:sz w:val="20"/>
              </w:rPr>
            </w:pPr>
            <w:r>
              <w:rPr>
                <w:rFonts w:ascii="Times New Roman" w:hAnsi="Times New Roman"/>
                <w:sz w:val="20"/>
              </w:rPr>
              <w:t>JUSTIFICATION FOR MODIFICATION</w:t>
            </w:r>
          </w:p>
        </w:tc>
        <w:tc>
          <w:tcPr>
            <w:tcW w:w="2280" w:type="dxa"/>
            <w:tcBorders>
              <w:top w:val="single" w:sz="6" w:space="0" w:color="000000"/>
              <w:left w:val="double" w:sz="6" w:space="0" w:color="000000"/>
              <w:bottom w:val="single" w:sz="6" w:space="0" w:color="FFFFFF"/>
              <w:right w:val="single" w:sz="6" w:space="0" w:color="FFFFFF"/>
            </w:tcBorders>
          </w:tcPr>
          <w:p w14:paraId="3435C398" w14:textId="77777777" w:rsidR="005615E8" w:rsidRDefault="005615E8" w:rsidP="00B87CE6">
            <w:pPr>
              <w:rPr>
                <w:rFonts w:ascii="Times New Roman" w:hAnsi="Times New Roman"/>
                <w:sz w:val="20"/>
              </w:rPr>
            </w:pPr>
          </w:p>
          <w:p w14:paraId="0D9D7656" w14:textId="77777777" w:rsidR="005615E8" w:rsidRDefault="005615E8" w:rsidP="00B87CE6">
            <w:pPr>
              <w:rPr>
                <w:rFonts w:ascii="Times New Roman" w:hAnsi="Times New Roman"/>
                <w:sz w:val="20"/>
              </w:rPr>
            </w:pPr>
          </w:p>
        </w:tc>
        <w:tc>
          <w:tcPr>
            <w:tcW w:w="2760" w:type="dxa"/>
            <w:tcBorders>
              <w:top w:val="single" w:sz="6" w:space="0" w:color="000000"/>
              <w:left w:val="single" w:sz="6" w:space="0" w:color="FFFFFF"/>
              <w:bottom w:val="single" w:sz="6" w:space="0" w:color="FFFFFF"/>
              <w:right w:val="single" w:sz="6" w:space="0" w:color="FFFFFF"/>
            </w:tcBorders>
          </w:tcPr>
          <w:p w14:paraId="6CD18C18" w14:textId="77777777" w:rsidR="005615E8" w:rsidRDefault="005615E8" w:rsidP="00B87CE6">
            <w:pPr>
              <w:spacing w:line="182" w:lineRule="exact"/>
              <w:rPr>
                <w:rFonts w:ascii="Times New Roman" w:hAnsi="Times New Roman"/>
                <w:sz w:val="20"/>
              </w:rPr>
            </w:pPr>
          </w:p>
          <w:p w14:paraId="3DF8602B" w14:textId="77777777" w:rsidR="005615E8" w:rsidRDefault="005615E8" w:rsidP="00B87CE6">
            <w:pPr>
              <w:rPr>
                <w:rFonts w:ascii="Times New Roman" w:hAnsi="Times New Roman"/>
                <w:sz w:val="20"/>
              </w:rPr>
            </w:pPr>
          </w:p>
        </w:tc>
        <w:tc>
          <w:tcPr>
            <w:tcW w:w="2400" w:type="dxa"/>
            <w:tcBorders>
              <w:top w:val="single" w:sz="6" w:space="0" w:color="000000"/>
              <w:left w:val="single" w:sz="6" w:space="0" w:color="FFFFFF"/>
              <w:bottom w:val="single" w:sz="6" w:space="0" w:color="FFFFFF"/>
              <w:right w:val="double" w:sz="6" w:space="0" w:color="000000"/>
            </w:tcBorders>
          </w:tcPr>
          <w:p w14:paraId="7C8E1760" w14:textId="77777777" w:rsidR="005615E8" w:rsidRDefault="005615E8" w:rsidP="00B87CE6">
            <w:pPr>
              <w:spacing w:line="182" w:lineRule="exact"/>
              <w:rPr>
                <w:rFonts w:ascii="Times New Roman" w:hAnsi="Times New Roman"/>
                <w:sz w:val="20"/>
              </w:rPr>
            </w:pPr>
          </w:p>
          <w:p w14:paraId="7223C232" w14:textId="77777777" w:rsidR="005615E8" w:rsidRDefault="005615E8" w:rsidP="00B87CE6">
            <w:pPr>
              <w:rPr>
                <w:rFonts w:ascii="Times New Roman" w:hAnsi="Times New Roman"/>
                <w:sz w:val="20"/>
              </w:rPr>
            </w:pPr>
          </w:p>
        </w:tc>
      </w:tr>
      <w:tr w:rsidR="005615E8" w14:paraId="3EE9D89E" w14:textId="77777777" w:rsidTr="004B4DD5">
        <w:trPr>
          <w:trHeight w:val="766"/>
        </w:trPr>
        <w:tc>
          <w:tcPr>
            <w:tcW w:w="3052" w:type="dxa"/>
            <w:tcBorders>
              <w:top w:val="single" w:sz="6" w:space="0" w:color="000000"/>
              <w:left w:val="double" w:sz="6" w:space="0" w:color="000000"/>
              <w:bottom w:val="single" w:sz="6" w:space="0" w:color="FFFFFF"/>
              <w:right w:val="single" w:sz="6" w:space="0" w:color="FFFFFF"/>
            </w:tcBorders>
            <w:vAlign w:val="center"/>
          </w:tcPr>
          <w:p w14:paraId="3D4C0E61" w14:textId="77777777" w:rsidR="005615E8" w:rsidRDefault="005615E8" w:rsidP="00B87CE6">
            <w:pPr>
              <w:rPr>
                <w:rFonts w:ascii="Times New Roman" w:hAnsi="Times New Roman"/>
                <w:sz w:val="20"/>
              </w:rPr>
            </w:pPr>
            <w:r>
              <w:rPr>
                <w:rFonts w:ascii="Times New Roman" w:hAnsi="Times New Roman"/>
                <w:sz w:val="20"/>
              </w:rPr>
              <w:t>ANALYTICAL PARAMETERS THAT MAY BE AFFECTED BY THIS CHANGE</w:t>
            </w:r>
          </w:p>
        </w:tc>
        <w:tc>
          <w:tcPr>
            <w:tcW w:w="7440" w:type="dxa"/>
            <w:gridSpan w:val="3"/>
            <w:tcBorders>
              <w:top w:val="single" w:sz="6" w:space="0" w:color="000000"/>
              <w:left w:val="double" w:sz="6" w:space="0" w:color="000000"/>
              <w:bottom w:val="single" w:sz="6" w:space="0" w:color="FFFFFF"/>
              <w:right w:val="double" w:sz="6" w:space="0" w:color="000000"/>
            </w:tcBorders>
          </w:tcPr>
          <w:p w14:paraId="29D080CC" w14:textId="77777777" w:rsidR="005615E8" w:rsidRDefault="005615E8" w:rsidP="00B87CE6">
            <w:pPr>
              <w:rPr>
                <w:rFonts w:ascii="Times New Roman" w:hAnsi="Times New Roman"/>
                <w:sz w:val="20"/>
              </w:rPr>
            </w:pPr>
          </w:p>
        </w:tc>
      </w:tr>
      <w:tr w:rsidR="005615E8" w14:paraId="004C6B1D" w14:textId="77777777" w:rsidTr="004B4DD5">
        <w:trPr>
          <w:trHeight w:val="568"/>
        </w:trPr>
        <w:tc>
          <w:tcPr>
            <w:tcW w:w="3052" w:type="dxa"/>
            <w:tcBorders>
              <w:top w:val="single" w:sz="6" w:space="0" w:color="000000"/>
              <w:left w:val="double" w:sz="6" w:space="0" w:color="000000"/>
              <w:bottom w:val="single" w:sz="6" w:space="0" w:color="FFFFFF"/>
              <w:right w:val="single" w:sz="6" w:space="0" w:color="FFFFFF"/>
            </w:tcBorders>
            <w:vAlign w:val="center"/>
          </w:tcPr>
          <w:p w14:paraId="2C27FC51" w14:textId="77777777" w:rsidR="005615E8" w:rsidRDefault="005615E8" w:rsidP="00B87CE6">
            <w:pPr>
              <w:rPr>
                <w:rFonts w:ascii="Times New Roman" w:hAnsi="Times New Roman"/>
                <w:sz w:val="20"/>
              </w:rPr>
            </w:pPr>
            <w:r>
              <w:rPr>
                <w:rFonts w:ascii="Times New Roman" w:hAnsi="Times New Roman"/>
                <w:sz w:val="20"/>
              </w:rPr>
              <w:t>AFFECTED QA PLAN(S)</w:t>
            </w:r>
          </w:p>
          <w:p w14:paraId="15077DE1" w14:textId="77777777" w:rsidR="005615E8" w:rsidRDefault="005615E8" w:rsidP="00B87CE6">
            <w:pPr>
              <w:rPr>
                <w:rFonts w:ascii="Times New Roman" w:hAnsi="Times New Roman"/>
                <w:sz w:val="20"/>
              </w:rPr>
            </w:pPr>
            <w:r>
              <w:rPr>
                <w:rFonts w:ascii="Times New Roman" w:hAnsi="Times New Roman"/>
                <w:sz w:val="20"/>
              </w:rPr>
              <w:t>(TITLE, REVISION, &amp; DATE)</w:t>
            </w:r>
          </w:p>
        </w:tc>
        <w:tc>
          <w:tcPr>
            <w:tcW w:w="7440" w:type="dxa"/>
            <w:gridSpan w:val="3"/>
            <w:tcBorders>
              <w:top w:val="single" w:sz="6" w:space="0" w:color="000000"/>
              <w:left w:val="double" w:sz="6" w:space="0" w:color="000000"/>
              <w:bottom w:val="single" w:sz="6" w:space="0" w:color="FFFFFF"/>
              <w:right w:val="double" w:sz="6" w:space="0" w:color="000000"/>
            </w:tcBorders>
          </w:tcPr>
          <w:p w14:paraId="5B74DB08" w14:textId="77777777" w:rsidR="005615E8" w:rsidRDefault="005615E8" w:rsidP="00B87CE6">
            <w:pPr>
              <w:spacing w:line="182" w:lineRule="exact"/>
              <w:rPr>
                <w:rFonts w:ascii="Times New Roman" w:hAnsi="Times New Roman"/>
                <w:sz w:val="20"/>
              </w:rPr>
            </w:pPr>
          </w:p>
          <w:p w14:paraId="2D03A7E3" w14:textId="77777777" w:rsidR="005615E8" w:rsidRDefault="005615E8" w:rsidP="00B87CE6">
            <w:pPr>
              <w:rPr>
                <w:rFonts w:ascii="Times New Roman" w:hAnsi="Times New Roman"/>
                <w:sz w:val="20"/>
              </w:rPr>
            </w:pPr>
          </w:p>
        </w:tc>
      </w:tr>
      <w:tr w:rsidR="005615E8" w14:paraId="4228011B" w14:textId="77777777" w:rsidTr="004B4DD5">
        <w:trPr>
          <w:trHeight w:val="343"/>
        </w:trPr>
        <w:tc>
          <w:tcPr>
            <w:tcW w:w="3052" w:type="dxa"/>
            <w:tcBorders>
              <w:top w:val="single" w:sz="6" w:space="0" w:color="000000"/>
              <w:left w:val="double" w:sz="6" w:space="0" w:color="000000"/>
              <w:bottom w:val="double" w:sz="6" w:space="0" w:color="000000"/>
              <w:right w:val="single" w:sz="6" w:space="0" w:color="FFFFFF"/>
            </w:tcBorders>
            <w:vAlign w:val="center"/>
          </w:tcPr>
          <w:p w14:paraId="0EB5DB21" w14:textId="77777777" w:rsidR="005615E8" w:rsidRDefault="005615E8" w:rsidP="00B87CE6">
            <w:pPr>
              <w:spacing w:after="58"/>
              <w:rPr>
                <w:rFonts w:ascii="Times New Roman" w:hAnsi="Times New Roman"/>
                <w:sz w:val="20"/>
              </w:rPr>
            </w:pPr>
            <w:r>
              <w:rPr>
                <w:rFonts w:ascii="Times New Roman" w:hAnsi="Times New Roman"/>
                <w:sz w:val="20"/>
              </w:rPr>
              <w:t>AFFECTED CRUISE(S)</w:t>
            </w:r>
          </w:p>
        </w:tc>
        <w:tc>
          <w:tcPr>
            <w:tcW w:w="2280" w:type="dxa"/>
            <w:tcBorders>
              <w:top w:val="single" w:sz="6" w:space="0" w:color="000000"/>
              <w:left w:val="double" w:sz="6" w:space="0" w:color="000000"/>
              <w:bottom w:val="double" w:sz="6" w:space="0" w:color="000000"/>
              <w:right w:val="single" w:sz="6" w:space="0" w:color="FFFFFF"/>
            </w:tcBorders>
          </w:tcPr>
          <w:p w14:paraId="71A43F2D" w14:textId="77777777" w:rsidR="005615E8" w:rsidRDefault="005615E8" w:rsidP="00B87CE6">
            <w:pPr>
              <w:spacing w:line="182" w:lineRule="exact"/>
              <w:rPr>
                <w:rFonts w:ascii="Times New Roman" w:hAnsi="Times New Roman"/>
                <w:sz w:val="20"/>
              </w:rPr>
            </w:pPr>
          </w:p>
          <w:p w14:paraId="4518A6C7" w14:textId="77777777" w:rsidR="005615E8" w:rsidRDefault="005615E8" w:rsidP="00B87CE6">
            <w:pPr>
              <w:spacing w:after="58"/>
              <w:rPr>
                <w:rFonts w:ascii="Times New Roman" w:hAnsi="Times New Roman"/>
                <w:sz w:val="20"/>
              </w:rPr>
            </w:pPr>
          </w:p>
        </w:tc>
        <w:tc>
          <w:tcPr>
            <w:tcW w:w="2760" w:type="dxa"/>
            <w:tcBorders>
              <w:top w:val="single" w:sz="6" w:space="0" w:color="000000"/>
              <w:left w:val="single" w:sz="6" w:space="0" w:color="FFFFFF"/>
              <w:bottom w:val="double" w:sz="6" w:space="0" w:color="000000"/>
              <w:right w:val="single" w:sz="6" w:space="0" w:color="FFFFFF"/>
            </w:tcBorders>
          </w:tcPr>
          <w:p w14:paraId="5DC2EEE4" w14:textId="77777777" w:rsidR="005615E8" w:rsidRDefault="005615E8" w:rsidP="00B87CE6">
            <w:pPr>
              <w:spacing w:line="182" w:lineRule="exact"/>
              <w:rPr>
                <w:rFonts w:ascii="Times New Roman" w:hAnsi="Times New Roman"/>
                <w:sz w:val="20"/>
              </w:rPr>
            </w:pPr>
          </w:p>
          <w:p w14:paraId="1A538F6D" w14:textId="77777777" w:rsidR="005615E8" w:rsidRDefault="005615E8" w:rsidP="00B87CE6">
            <w:pPr>
              <w:spacing w:after="58"/>
              <w:rPr>
                <w:rFonts w:ascii="Times New Roman" w:hAnsi="Times New Roman"/>
                <w:sz w:val="20"/>
              </w:rPr>
            </w:pPr>
          </w:p>
        </w:tc>
        <w:tc>
          <w:tcPr>
            <w:tcW w:w="2400" w:type="dxa"/>
            <w:tcBorders>
              <w:top w:val="single" w:sz="6" w:space="0" w:color="000000"/>
              <w:left w:val="single" w:sz="6" w:space="0" w:color="FFFFFF"/>
              <w:bottom w:val="double" w:sz="6" w:space="0" w:color="000000"/>
              <w:right w:val="double" w:sz="6" w:space="0" w:color="000000"/>
            </w:tcBorders>
          </w:tcPr>
          <w:p w14:paraId="12B1FFF9" w14:textId="77777777" w:rsidR="005615E8" w:rsidRDefault="005615E8" w:rsidP="00B87CE6">
            <w:pPr>
              <w:spacing w:line="182" w:lineRule="exact"/>
              <w:rPr>
                <w:rFonts w:ascii="Times New Roman" w:hAnsi="Times New Roman"/>
                <w:sz w:val="20"/>
              </w:rPr>
            </w:pPr>
          </w:p>
          <w:p w14:paraId="51B5AFD9" w14:textId="77777777" w:rsidR="005615E8" w:rsidRDefault="005615E8" w:rsidP="00B87CE6">
            <w:pPr>
              <w:spacing w:after="58"/>
              <w:rPr>
                <w:rFonts w:ascii="Times New Roman" w:hAnsi="Times New Roman"/>
                <w:sz w:val="20"/>
              </w:rPr>
            </w:pPr>
          </w:p>
        </w:tc>
      </w:tr>
      <w:tr w:rsidR="005615E8" w14:paraId="7D5FFF97" w14:textId="77777777" w:rsidTr="004B4DD5">
        <w:tc>
          <w:tcPr>
            <w:tcW w:w="3052" w:type="dxa"/>
            <w:tcBorders>
              <w:top w:val="single" w:sz="6" w:space="0" w:color="000000"/>
              <w:left w:val="double" w:sz="6" w:space="0" w:color="000000"/>
              <w:bottom w:val="double" w:sz="6" w:space="0" w:color="000000"/>
              <w:right w:val="single" w:sz="6" w:space="0" w:color="FFFFFF"/>
            </w:tcBorders>
            <w:vAlign w:val="center"/>
          </w:tcPr>
          <w:p w14:paraId="13BF4A85" w14:textId="77777777" w:rsidR="005615E8" w:rsidRDefault="005615E8" w:rsidP="00B87CE6">
            <w:pPr>
              <w:spacing w:line="182" w:lineRule="exact"/>
              <w:rPr>
                <w:rFonts w:ascii="Times New Roman" w:hAnsi="Times New Roman"/>
                <w:sz w:val="20"/>
              </w:rPr>
            </w:pPr>
          </w:p>
          <w:p w14:paraId="2C9A7E66" w14:textId="77777777" w:rsidR="005615E8" w:rsidRDefault="005615E8" w:rsidP="00B87CE6">
            <w:pPr>
              <w:spacing w:after="58"/>
              <w:rPr>
                <w:rFonts w:ascii="Times New Roman" w:hAnsi="Times New Roman"/>
                <w:sz w:val="20"/>
              </w:rPr>
            </w:pPr>
            <w:r>
              <w:rPr>
                <w:rFonts w:ascii="Times New Roman" w:hAnsi="Times New Roman"/>
                <w:sz w:val="20"/>
              </w:rPr>
              <w:t>PMTF COMPLETED BY</w:t>
            </w:r>
          </w:p>
        </w:tc>
        <w:tc>
          <w:tcPr>
            <w:tcW w:w="2280" w:type="dxa"/>
            <w:tcBorders>
              <w:top w:val="single" w:sz="6" w:space="0" w:color="000000"/>
              <w:left w:val="double" w:sz="6" w:space="0" w:color="000000"/>
              <w:bottom w:val="double" w:sz="6" w:space="0" w:color="000000"/>
              <w:right w:val="single" w:sz="6" w:space="0" w:color="FFFFFF"/>
            </w:tcBorders>
          </w:tcPr>
          <w:p w14:paraId="3DEFDDBB" w14:textId="77777777" w:rsidR="005615E8" w:rsidRDefault="005615E8" w:rsidP="00B87CE6">
            <w:pPr>
              <w:spacing w:line="182" w:lineRule="exact"/>
              <w:rPr>
                <w:rFonts w:ascii="Times New Roman" w:hAnsi="Times New Roman"/>
                <w:sz w:val="20"/>
              </w:rPr>
            </w:pPr>
          </w:p>
          <w:p w14:paraId="361A1E22" w14:textId="77777777" w:rsidR="005615E8" w:rsidRDefault="005615E8" w:rsidP="00B87CE6">
            <w:pPr>
              <w:spacing w:after="58"/>
              <w:rPr>
                <w:rFonts w:ascii="Times New Roman" w:hAnsi="Times New Roman"/>
                <w:sz w:val="20"/>
              </w:rPr>
            </w:pPr>
            <w:r>
              <w:rPr>
                <w:rFonts w:ascii="Times New Roman" w:hAnsi="Times New Roman"/>
                <w:sz w:val="20"/>
              </w:rPr>
              <w:t>NAME:</w:t>
            </w:r>
          </w:p>
        </w:tc>
        <w:tc>
          <w:tcPr>
            <w:tcW w:w="2760" w:type="dxa"/>
            <w:tcBorders>
              <w:top w:val="single" w:sz="6" w:space="0" w:color="000000"/>
              <w:left w:val="single" w:sz="6" w:space="0" w:color="FFFFFF"/>
              <w:bottom w:val="double" w:sz="6" w:space="0" w:color="000000"/>
              <w:right w:val="single" w:sz="6" w:space="0" w:color="FFFFFF"/>
            </w:tcBorders>
          </w:tcPr>
          <w:p w14:paraId="2302D7F8" w14:textId="77777777" w:rsidR="005615E8" w:rsidRDefault="005615E8" w:rsidP="00B87CE6">
            <w:pPr>
              <w:spacing w:line="182" w:lineRule="exact"/>
              <w:rPr>
                <w:rFonts w:ascii="Times New Roman" w:hAnsi="Times New Roman"/>
                <w:sz w:val="20"/>
              </w:rPr>
            </w:pPr>
          </w:p>
          <w:p w14:paraId="3F2401DC" w14:textId="77777777" w:rsidR="005615E8" w:rsidRDefault="005615E8" w:rsidP="00B87CE6">
            <w:pPr>
              <w:spacing w:after="58"/>
              <w:rPr>
                <w:rFonts w:ascii="Times New Roman" w:hAnsi="Times New Roman"/>
                <w:sz w:val="20"/>
              </w:rPr>
            </w:pPr>
          </w:p>
        </w:tc>
        <w:tc>
          <w:tcPr>
            <w:tcW w:w="2400" w:type="dxa"/>
            <w:tcBorders>
              <w:top w:val="single" w:sz="6" w:space="0" w:color="000000"/>
              <w:left w:val="single" w:sz="6" w:space="0" w:color="FFFFFF"/>
              <w:bottom w:val="double" w:sz="6" w:space="0" w:color="000000"/>
              <w:right w:val="double" w:sz="6" w:space="0" w:color="000000"/>
            </w:tcBorders>
          </w:tcPr>
          <w:p w14:paraId="63683AAC" w14:textId="77777777" w:rsidR="005615E8" w:rsidRDefault="005615E8" w:rsidP="00B87CE6">
            <w:pPr>
              <w:spacing w:line="182" w:lineRule="exact"/>
              <w:rPr>
                <w:rFonts w:ascii="Times New Roman" w:hAnsi="Times New Roman"/>
                <w:sz w:val="20"/>
              </w:rPr>
            </w:pPr>
          </w:p>
          <w:p w14:paraId="309FCBF3" w14:textId="77777777" w:rsidR="005615E8" w:rsidRDefault="005615E8" w:rsidP="00B87CE6">
            <w:pPr>
              <w:spacing w:after="58"/>
              <w:rPr>
                <w:rFonts w:ascii="Times New Roman" w:hAnsi="Times New Roman"/>
                <w:sz w:val="20"/>
              </w:rPr>
            </w:pPr>
            <w:r>
              <w:rPr>
                <w:rFonts w:ascii="Times New Roman" w:hAnsi="Times New Roman"/>
                <w:sz w:val="20"/>
              </w:rPr>
              <w:t>DATE:</w:t>
            </w:r>
          </w:p>
        </w:tc>
      </w:tr>
    </w:tbl>
    <w:p w14:paraId="66DD4DA6" w14:textId="77777777" w:rsidR="005E3630" w:rsidRDefault="005E3630" w:rsidP="005E363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rFonts w:ascii="Times New Roman" w:hAnsi="Times New Roman"/>
          <w:b/>
          <w:sz w:val="20"/>
        </w:rPr>
      </w:pPr>
    </w:p>
    <w:p w14:paraId="52F8B4A4" w14:textId="77777777" w:rsidR="005615E8" w:rsidRDefault="005615E8" w:rsidP="005E363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rPr>
          <w:rFonts w:ascii="Times New Roman" w:hAnsi="Times New Roman"/>
          <w:sz w:val="16"/>
        </w:rPr>
      </w:pPr>
      <w:r w:rsidRPr="00B87CE6">
        <w:rPr>
          <w:rFonts w:ascii="Times New Roman" w:hAnsi="Times New Roman"/>
          <w:b/>
          <w:sz w:val="20"/>
        </w:rPr>
        <w:t>STATE APPROVAL</w:t>
      </w:r>
      <w:r>
        <w:rPr>
          <w:rFonts w:ascii="Times New Roman" w:hAnsi="Times New Roman"/>
          <w:b/>
          <w:sz w:val="16"/>
        </w:rPr>
        <w:t>:</w:t>
      </w:r>
      <w:r>
        <w:rPr>
          <w:rFonts w:ascii="Times New Roman" w:hAnsi="Times New Roman"/>
          <w:sz w:val="16"/>
        </w:rPr>
        <w:tab/>
        <w:t xml:space="preserve">NAME </w:t>
      </w:r>
      <w:r>
        <w:rPr>
          <w:rFonts w:ascii="Times New Roman" w:hAnsi="Times New Roman"/>
          <w:sz w:val="16"/>
          <w:u w:val="single"/>
        </w:rPr>
        <w:t xml:space="preserve">                                              </w:t>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Pr>
          <w:rFonts w:ascii="Times New Roman" w:hAnsi="Times New Roman"/>
          <w:sz w:val="16"/>
        </w:rPr>
        <w:t xml:space="preserve">  TITLE </w:t>
      </w:r>
      <w:r>
        <w:rPr>
          <w:rFonts w:ascii="Times New Roman" w:hAnsi="Times New Roman"/>
          <w:sz w:val="16"/>
          <w:u w:val="single"/>
        </w:rPr>
        <w:t xml:space="preserve">                       </w:t>
      </w:r>
      <w:r>
        <w:rPr>
          <w:rFonts w:ascii="Times New Roman" w:hAnsi="Times New Roman"/>
          <w:sz w:val="16"/>
          <w:u w:val="single"/>
        </w:rPr>
        <w:tab/>
      </w:r>
    </w:p>
    <w:p w14:paraId="2A36E187" w14:textId="77777777" w:rsidR="005E3630" w:rsidRDefault="005E3630" w:rsidP="004B4DD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360" w:lineRule="auto"/>
        <w:ind w:left="720"/>
        <w:rPr>
          <w:rFonts w:ascii="Times New Roman" w:hAnsi="Times New Roman"/>
          <w:sz w:val="16"/>
        </w:rPr>
      </w:pPr>
    </w:p>
    <w:p w14:paraId="1676CBBE" w14:textId="77777777" w:rsidR="005615E8" w:rsidRDefault="005615E8" w:rsidP="004B4DD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360" w:lineRule="auto"/>
        <w:ind w:left="720"/>
        <w:rPr>
          <w:rFonts w:ascii="Times New Roman" w:hAnsi="Times New Roman"/>
          <w:sz w:val="16"/>
          <w:u w:val="single"/>
        </w:rPr>
      </w:pPr>
      <w:r>
        <w:rPr>
          <w:rFonts w:ascii="Times New Roman" w:hAnsi="Times New Roman"/>
          <w:sz w:val="16"/>
        </w:rPr>
        <w:tab/>
      </w:r>
      <w:r>
        <w:rPr>
          <w:rFonts w:ascii="Times New Roman" w:hAnsi="Times New Roman"/>
          <w:sz w:val="16"/>
        </w:rPr>
        <w:tab/>
      </w:r>
      <w:r>
        <w:rPr>
          <w:rFonts w:ascii="Times New Roman" w:hAnsi="Times New Roman"/>
          <w:sz w:val="16"/>
        </w:rPr>
        <w:tab/>
        <w:t xml:space="preserve">SIGNATURE </w:t>
      </w:r>
      <w:r>
        <w:rPr>
          <w:rFonts w:ascii="Times New Roman" w:hAnsi="Times New Roman"/>
          <w:sz w:val="16"/>
          <w:u w:val="single"/>
        </w:rPr>
        <w:t xml:space="preserve">                                         </w:t>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Pr>
          <w:rFonts w:ascii="Times New Roman" w:hAnsi="Times New Roman"/>
          <w:sz w:val="16"/>
        </w:rPr>
        <w:t xml:space="preserve">  DATE </w:t>
      </w:r>
      <w:r>
        <w:rPr>
          <w:rFonts w:ascii="Times New Roman" w:hAnsi="Times New Roman"/>
          <w:sz w:val="16"/>
          <w:u w:val="single"/>
        </w:rPr>
        <w:t xml:space="preserve">                        </w:t>
      </w:r>
      <w:r>
        <w:rPr>
          <w:rFonts w:ascii="Times New Roman" w:hAnsi="Times New Roman"/>
          <w:sz w:val="16"/>
          <w:u w:val="single"/>
        </w:rPr>
        <w:tab/>
      </w:r>
    </w:p>
    <w:p w14:paraId="6672E760" w14:textId="77777777" w:rsidR="005615E8" w:rsidRDefault="005615E8" w:rsidP="004B4DD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360" w:lineRule="auto"/>
        <w:ind w:left="720"/>
        <w:rPr>
          <w:rFonts w:ascii="Times New Roman" w:hAnsi="Times New Roman"/>
          <w:sz w:val="16"/>
          <w:u w:val="single"/>
        </w:rPr>
      </w:pPr>
    </w:p>
    <w:p w14:paraId="61234648" w14:textId="77777777" w:rsidR="005615E8" w:rsidRDefault="005615E8" w:rsidP="005E3630">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360" w:lineRule="auto"/>
        <w:rPr>
          <w:rFonts w:ascii="Times New Roman" w:hAnsi="Times New Roman"/>
          <w:sz w:val="16"/>
          <w:u w:val="single"/>
        </w:rPr>
      </w:pPr>
      <w:r w:rsidRPr="00B87CE6">
        <w:rPr>
          <w:rFonts w:ascii="Times New Roman" w:hAnsi="Times New Roman"/>
          <w:b/>
          <w:sz w:val="20"/>
        </w:rPr>
        <w:t>CBPO APPROVAL:</w:t>
      </w:r>
      <w:r>
        <w:rPr>
          <w:rFonts w:ascii="Times New Roman" w:hAnsi="Times New Roman"/>
          <w:sz w:val="16"/>
        </w:rPr>
        <w:tab/>
      </w:r>
      <w:r>
        <w:rPr>
          <w:rFonts w:ascii="Times New Roman" w:hAnsi="Times New Roman"/>
          <w:sz w:val="16"/>
        </w:rPr>
        <w:tab/>
        <w:t xml:space="preserve">NAME </w:t>
      </w:r>
      <w:r>
        <w:rPr>
          <w:rFonts w:ascii="Times New Roman" w:hAnsi="Times New Roman"/>
          <w:sz w:val="16"/>
          <w:u w:val="single"/>
        </w:rPr>
        <w:t xml:space="preserve">                                             </w:t>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Pr>
          <w:rFonts w:ascii="Times New Roman" w:hAnsi="Times New Roman"/>
          <w:sz w:val="16"/>
        </w:rPr>
        <w:t xml:space="preserve">  TITLE </w:t>
      </w:r>
      <w:r>
        <w:rPr>
          <w:rFonts w:ascii="Times New Roman" w:hAnsi="Times New Roman"/>
          <w:sz w:val="16"/>
          <w:u w:val="single"/>
        </w:rPr>
        <w:t xml:space="preserve">                       </w:t>
      </w:r>
      <w:r>
        <w:rPr>
          <w:rFonts w:ascii="Times New Roman" w:hAnsi="Times New Roman"/>
          <w:sz w:val="16"/>
          <w:u w:val="single"/>
        </w:rPr>
        <w:tab/>
      </w:r>
    </w:p>
    <w:p w14:paraId="214C3464" w14:textId="77777777" w:rsidR="005615E8" w:rsidRDefault="005615E8" w:rsidP="004B4DD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720"/>
        <w:rPr>
          <w:rFonts w:ascii="Times New Roman" w:hAnsi="Times New Roman"/>
          <w:sz w:val="16"/>
          <w:u w:val="single"/>
        </w:rPr>
      </w:pPr>
    </w:p>
    <w:p w14:paraId="038299F4" w14:textId="77777777" w:rsidR="005615E8" w:rsidRDefault="005615E8" w:rsidP="004B4DD5">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pacing w:line="360" w:lineRule="auto"/>
        <w:ind w:left="720"/>
        <w:rPr>
          <w:rFonts w:ascii="Times New Roman" w:hAnsi="Times New Roman"/>
          <w:sz w:val="20"/>
        </w:rPr>
      </w:pPr>
      <w:r>
        <w:rPr>
          <w:rFonts w:ascii="Times New Roman" w:hAnsi="Times New Roman"/>
          <w:sz w:val="16"/>
        </w:rPr>
        <w:tab/>
      </w:r>
      <w:r>
        <w:rPr>
          <w:rFonts w:ascii="Times New Roman" w:hAnsi="Times New Roman"/>
          <w:sz w:val="16"/>
        </w:rPr>
        <w:tab/>
      </w:r>
      <w:r>
        <w:rPr>
          <w:rFonts w:ascii="Times New Roman" w:hAnsi="Times New Roman"/>
          <w:sz w:val="16"/>
        </w:rPr>
        <w:tab/>
        <w:t xml:space="preserve">SIGNATURE </w:t>
      </w:r>
      <w:r>
        <w:rPr>
          <w:rFonts w:ascii="Times New Roman" w:hAnsi="Times New Roman"/>
          <w:sz w:val="16"/>
          <w:u w:val="single"/>
        </w:rPr>
        <w:t xml:space="preserve">                                        </w:t>
      </w:r>
      <w:r>
        <w:rPr>
          <w:rFonts w:ascii="Times New Roman" w:hAnsi="Times New Roman"/>
          <w:sz w:val="16"/>
          <w:u w:val="single"/>
        </w:rPr>
        <w:tab/>
      </w:r>
      <w:r>
        <w:rPr>
          <w:rFonts w:ascii="Times New Roman" w:hAnsi="Times New Roman"/>
          <w:sz w:val="16"/>
          <w:u w:val="single"/>
        </w:rPr>
        <w:tab/>
      </w:r>
      <w:r>
        <w:rPr>
          <w:rFonts w:ascii="Times New Roman" w:hAnsi="Times New Roman"/>
          <w:sz w:val="16"/>
          <w:u w:val="single"/>
        </w:rPr>
        <w:tab/>
      </w:r>
      <w:r>
        <w:rPr>
          <w:rFonts w:ascii="Times New Roman" w:hAnsi="Times New Roman"/>
          <w:sz w:val="16"/>
        </w:rPr>
        <w:t xml:space="preserve">  DATE </w:t>
      </w:r>
      <w:r>
        <w:rPr>
          <w:rFonts w:ascii="Times New Roman" w:hAnsi="Times New Roman"/>
          <w:sz w:val="16"/>
          <w:u w:val="single"/>
        </w:rPr>
        <w:t xml:space="preserve">                        </w:t>
      </w:r>
      <w:r>
        <w:rPr>
          <w:rFonts w:ascii="Times New Roman" w:hAnsi="Times New Roman"/>
          <w:sz w:val="16"/>
          <w:u w:val="single"/>
        </w:rPr>
        <w:tab/>
      </w:r>
    </w:p>
    <w:p w14:paraId="4458CCE7" w14:textId="77777777" w:rsidR="005615E8" w:rsidRDefault="005615E8" w:rsidP="006E7C8C">
      <w:p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p>
    <w:p w14:paraId="1DB99AA7" w14:textId="77777777" w:rsidR="00190685" w:rsidRDefault="00190685">
      <w:pPr>
        <w:widowControl/>
        <w:rPr>
          <w:rFonts w:asciiTheme="minorHAnsi" w:hAnsiTheme="minorHAnsi"/>
          <w:sz w:val="20"/>
          <w:u w:val="single"/>
        </w:rPr>
      </w:pPr>
    </w:p>
    <w:p w14:paraId="746EBF3F" w14:textId="77777777" w:rsidR="005615E8" w:rsidRPr="006E7C8C" w:rsidRDefault="005615E8" w:rsidP="002A2CA9">
      <w:pPr>
        <w:numPr>
          <w:ilvl w:val="0"/>
          <w:numId w:val="6"/>
        </w:numPr>
        <w:tabs>
          <w:tab w:val="clear" w:pos="216"/>
          <w:tab w:val="num" w:pos="270"/>
        </w:tabs>
        <w:spacing w:after="160" w:line="259" w:lineRule="auto"/>
        <w:ind w:left="270" w:hanging="270"/>
        <w:rPr>
          <w:rFonts w:asciiTheme="minorHAnsi" w:hAnsiTheme="minorHAnsi"/>
          <w:sz w:val="20"/>
        </w:rPr>
      </w:pPr>
      <w:r w:rsidRPr="006E7C8C">
        <w:rPr>
          <w:rFonts w:asciiTheme="minorHAnsi" w:hAnsiTheme="minorHAnsi"/>
          <w:sz w:val="20"/>
          <w:u w:val="single"/>
        </w:rPr>
        <w:t>Sample Handling and Custody</w:t>
      </w:r>
    </w:p>
    <w:p w14:paraId="57ABD822" w14:textId="77777777" w:rsidR="005615E8" w:rsidRPr="006E7C8C" w:rsidRDefault="005615E8" w:rsidP="002A2CA9">
      <w:pPr>
        <w:numPr>
          <w:ilvl w:val="1"/>
          <w:numId w:val="6"/>
        </w:numPr>
        <w:tabs>
          <w:tab w:val="left" w:pos="-1440"/>
        </w:tabs>
        <w:spacing w:after="160" w:line="259" w:lineRule="auto"/>
        <w:rPr>
          <w:rFonts w:asciiTheme="minorHAnsi" w:hAnsiTheme="minorHAnsi"/>
          <w:sz w:val="20"/>
        </w:rPr>
      </w:pPr>
      <w:r w:rsidRPr="006E7C8C">
        <w:rPr>
          <w:rFonts w:asciiTheme="minorHAnsi" w:hAnsiTheme="minorHAnsi"/>
          <w:sz w:val="20"/>
        </w:rPr>
        <w:t>Procedures should be established that ensure that samples are properly collected, preserved, transported, stored and analyzed with</w:t>
      </w:r>
      <w:r w:rsidR="006E7C8C" w:rsidRPr="006E7C8C">
        <w:rPr>
          <w:rFonts w:asciiTheme="minorHAnsi" w:hAnsiTheme="minorHAnsi"/>
          <w:sz w:val="20"/>
        </w:rPr>
        <w:t>in the required holding times.</w:t>
      </w:r>
    </w:p>
    <w:p w14:paraId="768F811E" w14:textId="77777777" w:rsidR="002A2CA9" w:rsidRDefault="005615E8" w:rsidP="002A2CA9">
      <w:pPr>
        <w:numPr>
          <w:ilvl w:val="1"/>
          <w:numId w:val="6"/>
        </w:numPr>
        <w:tabs>
          <w:tab w:val="left" w:pos="-1440"/>
          <w:tab w:val="num" w:pos="1512"/>
        </w:tabs>
        <w:spacing w:after="160" w:line="259" w:lineRule="auto"/>
        <w:rPr>
          <w:rFonts w:asciiTheme="minorHAnsi" w:hAnsiTheme="minorHAnsi"/>
          <w:sz w:val="20"/>
        </w:rPr>
      </w:pPr>
      <w:r w:rsidRPr="002A2CA9">
        <w:rPr>
          <w:rFonts w:asciiTheme="minorHAnsi" w:hAnsiTheme="minorHAnsi"/>
          <w:sz w:val="20"/>
        </w:rPr>
        <w:t>The laboratory must establish and operate a system for assuring positive identification of samples and documentation of all samples received.  To ensure sample integrity, procedures for sample identification, sample receiving, and custody should be developed, instituted and documented.</w:t>
      </w:r>
    </w:p>
    <w:p w14:paraId="7A5943E5" w14:textId="77777777" w:rsidR="005615E8" w:rsidRPr="002A2CA9" w:rsidRDefault="005615E8" w:rsidP="002A2CA9">
      <w:pPr>
        <w:numPr>
          <w:ilvl w:val="1"/>
          <w:numId w:val="6"/>
        </w:numPr>
        <w:tabs>
          <w:tab w:val="left" w:pos="-1440"/>
        </w:tabs>
        <w:spacing w:after="160" w:line="259" w:lineRule="auto"/>
        <w:rPr>
          <w:rFonts w:asciiTheme="minorHAnsi" w:hAnsiTheme="minorHAnsi"/>
          <w:sz w:val="20"/>
        </w:rPr>
      </w:pPr>
      <w:r w:rsidRPr="002A2CA9">
        <w:rPr>
          <w:rFonts w:asciiTheme="minorHAnsi" w:hAnsiTheme="minorHAnsi"/>
          <w:sz w:val="20"/>
        </w:rPr>
        <w:t>Sample Identification</w:t>
      </w:r>
    </w:p>
    <w:p w14:paraId="4D8EACE4" w14:textId="77777777" w:rsidR="005615E8" w:rsidRDefault="005615E8" w:rsidP="002A2CA9">
      <w:pPr>
        <w:numPr>
          <w:ilvl w:val="2"/>
          <w:numId w:val="6"/>
        </w:numPr>
        <w:tabs>
          <w:tab w:val="left" w:pos="-1440"/>
          <w:tab w:val="left" w:pos="1530"/>
        </w:tabs>
        <w:spacing w:after="160" w:line="259" w:lineRule="auto"/>
        <w:rPr>
          <w:rFonts w:asciiTheme="minorHAnsi" w:hAnsiTheme="minorHAnsi"/>
          <w:sz w:val="20"/>
        </w:rPr>
      </w:pPr>
      <w:r w:rsidRPr="006E7C8C">
        <w:rPr>
          <w:rFonts w:asciiTheme="minorHAnsi" w:hAnsiTheme="minorHAnsi"/>
          <w:sz w:val="20"/>
        </w:rPr>
        <w:t>To assure traceability of samples while in possession, there should be a specified method for maintaining identification of samples in the field and throughout the laboratory.</w:t>
      </w:r>
    </w:p>
    <w:p w14:paraId="758B74AD" w14:textId="77777777" w:rsidR="005615E8" w:rsidRDefault="005615E8" w:rsidP="002A2CA9">
      <w:pPr>
        <w:numPr>
          <w:ilvl w:val="2"/>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Each sample and sample preparation container should be labeled with a unique identifier that is cross-referenced with the corresponding documentation.</w:t>
      </w:r>
    </w:p>
    <w:p w14:paraId="0208067D" w14:textId="77777777" w:rsidR="005615E8" w:rsidRDefault="002A2CA9" w:rsidP="002A2CA9">
      <w:pPr>
        <w:numPr>
          <w:ilvl w:val="2"/>
          <w:numId w:val="6"/>
        </w:numPr>
        <w:tabs>
          <w:tab w:val="left" w:pos="-1440"/>
          <w:tab w:val="left" w:pos="1530"/>
        </w:tabs>
        <w:spacing w:after="160" w:line="259" w:lineRule="auto"/>
        <w:rPr>
          <w:rFonts w:asciiTheme="minorHAnsi" w:hAnsiTheme="minorHAnsi"/>
          <w:sz w:val="20"/>
        </w:rPr>
      </w:pPr>
      <w:r>
        <w:rPr>
          <w:rFonts w:asciiTheme="minorHAnsi" w:hAnsiTheme="minorHAnsi"/>
          <w:sz w:val="20"/>
        </w:rPr>
        <w:t>S</w:t>
      </w:r>
      <w:r w:rsidR="005615E8" w:rsidRPr="002A2CA9">
        <w:rPr>
          <w:rFonts w:asciiTheme="minorHAnsi" w:hAnsiTheme="minorHAnsi"/>
          <w:sz w:val="20"/>
        </w:rPr>
        <w:t xml:space="preserve">ample receiving, storage and disposal requirements are described in Chapter </w:t>
      </w:r>
      <w:r w:rsidR="00D21C8A" w:rsidRPr="002A2CA9">
        <w:rPr>
          <w:rFonts w:asciiTheme="minorHAnsi" w:hAnsiTheme="minorHAnsi"/>
          <w:sz w:val="20"/>
        </w:rPr>
        <w:t>6</w:t>
      </w:r>
      <w:r w:rsidR="005615E8" w:rsidRPr="002A2CA9">
        <w:rPr>
          <w:rFonts w:asciiTheme="minorHAnsi" w:hAnsiTheme="minorHAnsi"/>
          <w:sz w:val="20"/>
        </w:rPr>
        <w:t>, Sections C.2 &amp; C.3.</w:t>
      </w:r>
    </w:p>
    <w:p w14:paraId="08EDA3C8" w14:textId="77777777" w:rsidR="005615E8" w:rsidRPr="002A2CA9" w:rsidRDefault="005615E8" w:rsidP="002A2CA9">
      <w:pPr>
        <w:numPr>
          <w:ilvl w:val="0"/>
          <w:numId w:val="6"/>
        </w:numPr>
        <w:tabs>
          <w:tab w:val="clear" w:pos="216"/>
          <w:tab w:val="left" w:pos="-1440"/>
          <w:tab w:val="num" w:pos="270"/>
          <w:tab w:val="left" w:pos="1530"/>
        </w:tabs>
        <w:spacing w:after="160" w:line="259" w:lineRule="auto"/>
        <w:ind w:left="270" w:hanging="270"/>
        <w:rPr>
          <w:rFonts w:asciiTheme="minorHAnsi" w:hAnsiTheme="minorHAnsi"/>
          <w:sz w:val="20"/>
        </w:rPr>
      </w:pPr>
      <w:r w:rsidRPr="002A2CA9">
        <w:rPr>
          <w:rFonts w:asciiTheme="minorHAnsi" w:hAnsiTheme="minorHAnsi"/>
          <w:sz w:val="20"/>
          <w:u w:val="single"/>
        </w:rPr>
        <w:t>Document Control</w:t>
      </w:r>
    </w:p>
    <w:p w14:paraId="1FB0F63E" w14:textId="77777777" w:rsidR="002A2CA9" w:rsidRDefault="005615E8" w:rsidP="002A2CA9">
      <w:pPr>
        <w:numPr>
          <w:ilvl w:val="1"/>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The goal of the document control program is to assure that all documents and electronically stored information from a specified cruise are accountable, secure, and completely retrievable.  Document control is recommended for each activity to include electronic as well as hardcopy documentation.  Accountable documents should include but not be limited to</w:t>
      </w:r>
      <w:r w:rsidR="00C310A6">
        <w:rPr>
          <w:rFonts w:asciiTheme="minorHAnsi" w:hAnsiTheme="minorHAnsi"/>
          <w:sz w:val="20"/>
        </w:rPr>
        <w:t>:</w:t>
      </w:r>
      <w:r w:rsidRPr="002A2CA9">
        <w:rPr>
          <w:rFonts w:asciiTheme="minorHAnsi" w:hAnsiTheme="minorHAnsi"/>
          <w:sz w:val="20"/>
        </w:rPr>
        <w:t xml:space="preserve"> field and laboratory logbooks, sample work sheets, bench sheets, and other documents relating to the sample or sample analyses. The following document control procedures have been established to assure that all field and laboratory records are assembled and stored for delivery to the CBPO or are available upon request from the CBP</w:t>
      </w:r>
      <w:r w:rsidR="002A2CA9">
        <w:rPr>
          <w:rFonts w:asciiTheme="minorHAnsi" w:hAnsiTheme="minorHAnsi"/>
          <w:sz w:val="20"/>
        </w:rPr>
        <w:t>O</w:t>
      </w:r>
      <w:r w:rsidRPr="002A2CA9">
        <w:rPr>
          <w:rFonts w:asciiTheme="minorHAnsi" w:hAnsiTheme="minorHAnsi"/>
          <w:sz w:val="20"/>
        </w:rPr>
        <w:t>.</w:t>
      </w:r>
    </w:p>
    <w:p w14:paraId="62E3770A" w14:textId="77777777" w:rsidR="002A2CA9" w:rsidRDefault="005615E8" w:rsidP="002A2CA9">
      <w:pPr>
        <w:numPr>
          <w:ilvl w:val="1"/>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Preprinted Forms and Logbooks</w:t>
      </w:r>
    </w:p>
    <w:p w14:paraId="4B5A9303" w14:textId="77777777" w:rsidR="002A2CA9" w:rsidRDefault="005615E8" w:rsidP="002A2CA9">
      <w:pPr>
        <w:numPr>
          <w:ilvl w:val="2"/>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 xml:space="preserve">All documents produced which are directly related to the sampling, preparation, and analysis of CBPO samples should be maintained for inspection by the CBPO.  All observations and results </w:t>
      </w:r>
      <w:r w:rsidR="00C310A6" w:rsidRPr="002A2CA9">
        <w:rPr>
          <w:rFonts w:asciiTheme="minorHAnsi" w:hAnsiTheme="minorHAnsi"/>
          <w:sz w:val="20"/>
        </w:rPr>
        <w:t xml:space="preserve">not </w:t>
      </w:r>
      <w:r w:rsidRPr="002A2CA9">
        <w:rPr>
          <w:rFonts w:asciiTheme="minorHAnsi" w:hAnsiTheme="minorHAnsi"/>
          <w:sz w:val="20"/>
        </w:rPr>
        <w:t>recorded on preprinted forms should be en</w:t>
      </w:r>
      <w:r w:rsidR="00C310A6">
        <w:rPr>
          <w:rFonts w:asciiTheme="minorHAnsi" w:hAnsiTheme="minorHAnsi"/>
          <w:sz w:val="20"/>
        </w:rPr>
        <w:t xml:space="preserve">tered into permanent logbooks. </w:t>
      </w:r>
      <w:r w:rsidRPr="002A2CA9">
        <w:rPr>
          <w:rFonts w:asciiTheme="minorHAnsi" w:hAnsiTheme="minorHAnsi"/>
          <w:sz w:val="20"/>
        </w:rPr>
        <w:t>When data from a cruise are compiled, all original field and laboratory forms and copies of all cruise-related logbook entries should be included in the documentation package.</w:t>
      </w:r>
    </w:p>
    <w:p w14:paraId="6CC6AA1C" w14:textId="77777777" w:rsidR="002A2CA9" w:rsidRDefault="005615E8" w:rsidP="002A2CA9">
      <w:pPr>
        <w:numPr>
          <w:ilvl w:val="2"/>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Pre-printed field and laboratory forms should contain the name of the field crew/laboratory and be dated (month/day/year) and signed by the person responsible for performing the activity at the time an activity is performed.</w:t>
      </w:r>
    </w:p>
    <w:p w14:paraId="1C78F414" w14:textId="77777777" w:rsidR="002A2CA9" w:rsidRDefault="005615E8" w:rsidP="002A2CA9">
      <w:pPr>
        <w:numPr>
          <w:ilvl w:val="2"/>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Logbook entries should be dated (month/day/year) and signed by the person responsible for performing the activity at the time an activity is performed.</w:t>
      </w:r>
    </w:p>
    <w:p w14:paraId="67385923" w14:textId="77777777" w:rsidR="002A2CA9" w:rsidRDefault="005615E8" w:rsidP="002A2CA9">
      <w:pPr>
        <w:numPr>
          <w:ilvl w:val="2"/>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t>Logbook entries should be in chronological order.</w:t>
      </w:r>
    </w:p>
    <w:p w14:paraId="77C0848E" w14:textId="242D4027" w:rsidR="00E43EF2" w:rsidRDefault="005615E8" w:rsidP="00E43EF2">
      <w:pPr>
        <w:numPr>
          <w:ilvl w:val="2"/>
          <w:numId w:val="6"/>
        </w:numPr>
        <w:tabs>
          <w:tab w:val="left" w:pos="-1440"/>
          <w:tab w:val="left" w:pos="1530"/>
        </w:tabs>
        <w:spacing w:after="160" w:line="259" w:lineRule="auto"/>
        <w:rPr>
          <w:rFonts w:asciiTheme="minorHAnsi" w:hAnsiTheme="minorHAnsi"/>
          <w:sz w:val="20"/>
        </w:rPr>
      </w:pPr>
      <w:r w:rsidRPr="00E43EF2">
        <w:rPr>
          <w:rFonts w:asciiTheme="minorHAnsi" w:hAnsiTheme="minorHAnsi"/>
          <w:sz w:val="20"/>
        </w:rPr>
        <w:t xml:space="preserve">Pages in unbound logbooks </w:t>
      </w:r>
      <w:del w:id="2" w:author="Mary Ellen Ley" w:date="2017-01-03T15:28:00Z">
        <w:r w:rsidR="00E43EF2" w:rsidRPr="00E43EF2">
          <w:rPr>
            <w:rFonts w:asciiTheme="minorHAnsi" w:hAnsiTheme="minorHAnsi"/>
            <w:sz w:val="20"/>
          </w:rPr>
          <w:delText>must</w:delText>
        </w:r>
      </w:del>
      <w:ins w:id="3" w:author="Mary Ellen Ley" w:date="2017-01-03T15:28:00Z">
        <w:r w:rsidR="00801C1E">
          <w:rPr>
            <w:rFonts w:asciiTheme="minorHAnsi" w:hAnsiTheme="minorHAnsi"/>
            <w:sz w:val="20"/>
          </w:rPr>
          <w:t>should</w:t>
        </w:r>
      </w:ins>
      <w:r w:rsidRPr="00E43EF2">
        <w:rPr>
          <w:rFonts w:asciiTheme="minorHAnsi" w:hAnsiTheme="minorHAnsi"/>
          <w:sz w:val="20"/>
        </w:rPr>
        <w:t xml:space="preserve"> be sequentially numbered.</w:t>
      </w:r>
      <w:r w:rsidR="00E43EF2" w:rsidRPr="00E43EF2">
        <w:rPr>
          <w:rFonts w:asciiTheme="minorHAnsi" w:hAnsiTheme="minorHAnsi"/>
          <w:sz w:val="20"/>
        </w:rPr>
        <w:t xml:space="preserve"> </w:t>
      </w:r>
    </w:p>
    <w:p w14:paraId="2FAA2A8E" w14:textId="77777777" w:rsidR="002A2CA9" w:rsidRPr="00E43EF2" w:rsidRDefault="005615E8" w:rsidP="00E43EF2">
      <w:pPr>
        <w:numPr>
          <w:ilvl w:val="2"/>
          <w:numId w:val="6"/>
        </w:numPr>
        <w:tabs>
          <w:tab w:val="left" w:pos="-1440"/>
          <w:tab w:val="left" w:pos="1530"/>
        </w:tabs>
        <w:spacing w:after="160" w:line="259" w:lineRule="auto"/>
        <w:rPr>
          <w:rFonts w:asciiTheme="minorHAnsi" w:hAnsiTheme="minorHAnsi"/>
          <w:sz w:val="20"/>
        </w:rPr>
      </w:pPr>
      <w:r w:rsidRPr="00E43EF2">
        <w:rPr>
          <w:rFonts w:asciiTheme="minorHAnsi" w:hAnsiTheme="minorHAnsi"/>
          <w:sz w:val="20"/>
        </w:rPr>
        <w:t xml:space="preserve">Data sheets or logs should be maintained to enable a reconstruction of the sample collection or analysis in question. </w:t>
      </w:r>
    </w:p>
    <w:p w14:paraId="2E2F63E0" w14:textId="77777777" w:rsidR="00C310A6" w:rsidRDefault="005615E8" w:rsidP="002A2CA9">
      <w:pPr>
        <w:numPr>
          <w:ilvl w:val="2"/>
          <w:numId w:val="6"/>
        </w:numPr>
        <w:tabs>
          <w:tab w:val="left" w:pos="-1440"/>
          <w:tab w:val="left" w:pos="1530"/>
        </w:tabs>
        <w:spacing w:after="160" w:line="259" w:lineRule="auto"/>
        <w:rPr>
          <w:rFonts w:asciiTheme="minorHAnsi" w:hAnsiTheme="minorHAnsi"/>
          <w:sz w:val="20"/>
        </w:rPr>
      </w:pPr>
      <w:r w:rsidRPr="002A2CA9">
        <w:rPr>
          <w:rFonts w:asciiTheme="minorHAnsi" w:hAnsiTheme="minorHAnsi"/>
          <w:sz w:val="20"/>
        </w:rPr>
        <w:lastRenderedPageBreak/>
        <w:t xml:space="preserve">Corrections to supporting documents and raw data should be made by drawing a single line through the error and entering the correct information.  Corrections and additions to supporting documents and raw data should be dated and initialed.  No information should be obliterated or rendered unreadable.  </w:t>
      </w:r>
      <w:r w:rsidRPr="002A2CA9">
        <w:rPr>
          <w:rFonts w:asciiTheme="minorHAnsi" w:hAnsiTheme="minorHAnsi"/>
          <w:sz w:val="20"/>
          <w:u w:val="single"/>
        </w:rPr>
        <w:t>All notations should be recorded in ink.</w:t>
      </w:r>
      <w:r w:rsidRPr="002A2CA9">
        <w:rPr>
          <w:rFonts w:asciiTheme="minorHAnsi" w:hAnsiTheme="minorHAnsi"/>
          <w:sz w:val="20"/>
        </w:rPr>
        <w:t xml:space="preserve">  Unused portions of documents sh</w:t>
      </w:r>
      <w:r w:rsidR="00C310A6">
        <w:rPr>
          <w:rFonts w:asciiTheme="minorHAnsi" w:hAnsiTheme="minorHAnsi"/>
          <w:sz w:val="20"/>
        </w:rPr>
        <w:t>ould</w:t>
      </w:r>
      <w:r w:rsidRPr="002A2CA9">
        <w:rPr>
          <w:rFonts w:asciiTheme="minorHAnsi" w:hAnsiTheme="minorHAnsi"/>
          <w:sz w:val="20"/>
        </w:rPr>
        <w:t xml:space="preserve"> be crossed out.</w:t>
      </w:r>
    </w:p>
    <w:p w14:paraId="6B175D7E" w14:textId="77777777" w:rsidR="00C310A6"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Storage of Files</w:t>
      </w:r>
    </w:p>
    <w:p w14:paraId="7A6A91CC" w14:textId="77777777" w:rsidR="00C310A6" w:rsidRDefault="005615E8" w:rsidP="00C310A6">
      <w:pPr>
        <w:tabs>
          <w:tab w:val="left" w:pos="-1440"/>
          <w:tab w:val="left" w:pos="1530"/>
        </w:tabs>
        <w:spacing w:after="160" w:line="259" w:lineRule="auto"/>
        <w:ind w:left="648"/>
        <w:rPr>
          <w:rFonts w:asciiTheme="minorHAnsi" w:hAnsiTheme="minorHAnsi"/>
          <w:sz w:val="20"/>
        </w:rPr>
      </w:pPr>
      <w:r w:rsidRPr="00C310A6">
        <w:rPr>
          <w:rFonts w:asciiTheme="minorHAnsi" w:hAnsiTheme="minorHAnsi"/>
          <w:sz w:val="20"/>
        </w:rPr>
        <w:t>Field and laboratory documents will be maintained in a secure location for a period of five years from the date of sample delivery.</w:t>
      </w:r>
      <w:r w:rsidR="00C310A6">
        <w:rPr>
          <w:rFonts w:asciiTheme="minorHAnsi" w:hAnsiTheme="minorHAnsi"/>
          <w:sz w:val="20"/>
        </w:rPr>
        <w:br/>
      </w:r>
    </w:p>
    <w:p w14:paraId="65683605" w14:textId="77777777" w:rsidR="00C310A6" w:rsidRPr="00C310A6" w:rsidRDefault="005615E8" w:rsidP="00C310A6">
      <w:pPr>
        <w:numPr>
          <w:ilvl w:val="0"/>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u w:val="single"/>
        </w:rPr>
        <w:t>Consistency of Documentation</w:t>
      </w:r>
    </w:p>
    <w:p w14:paraId="69ED41D8" w14:textId="77777777" w:rsidR="005615E8"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A document control officer responsible for the organization and assembly of the data package should be assigned.</w:t>
      </w:r>
    </w:p>
    <w:p w14:paraId="4E03E81D" w14:textId="77777777" w:rsidR="005615E8"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All copies of field and laboratory documents should be complete and legible.</w:t>
      </w:r>
    </w:p>
    <w:p w14:paraId="06EC88EA" w14:textId="77777777" w:rsidR="005615E8"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Before releasing test results, the document control officer should assemble and cross-check the information on sample tags, custody records, laboratory bench sheets, personnel and instrument logs, and other relevant data to ensure that data pertaining to each particular sample or sample delivery group is consistent throughout the data submittal package.</w:t>
      </w:r>
    </w:p>
    <w:p w14:paraId="3B4D2D75" w14:textId="77777777" w:rsidR="00C310A6"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All documents relevant to each cruise, including logbook pages, bench sheets, screening records, re-preparation records, records of failed or attempted tests, and custody records should be inventoried.</w:t>
      </w:r>
      <w:r w:rsidR="00C310A6">
        <w:rPr>
          <w:rFonts w:asciiTheme="minorHAnsi" w:hAnsiTheme="minorHAnsi"/>
          <w:sz w:val="20"/>
        </w:rPr>
        <w:br/>
      </w:r>
    </w:p>
    <w:p w14:paraId="1AD5C10A" w14:textId="77777777" w:rsidR="00C310A6" w:rsidRPr="00C310A6" w:rsidRDefault="005615E8" w:rsidP="00C310A6">
      <w:pPr>
        <w:numPr>
          <w:ilvl w:val="0"/>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u w:val="single"/>
        </w:rPr>
        <w:t>Contingency and Health and Safety Plans</w:t>
      </w:r>
    </w:p>
    <w:p w14:paraId="155B66D1" w14:textId="77777777" w:rsidR="005615E8" w:rsidRDefault="005615E8" w:rsidP="00C310A6">
      <w:pPr>
        <w:tabs>
          <w:tab w:val="left" w:pos="-1440"/>
          <w:tab w:val="left" w:pos="1530"/>
        </w:tabs>
        <w:spacing w:after="160" w:line="259" w:lineRule="auto"/>
        <w:ind w:left="216"/>
        <w:rPr>
          <w:rFonts w:asciiTheme="minorHAnsi" w:hAnsiTheme="minorHAnsi"/>
          <w:sz w:val="20"/>
        </w:rPr>
      </w:pPr>
      <w:r w:rsidRPr="00C310A6">
        <w:rPr>
          <w:rFonts w:asciiTheme="minorHAnsi" w:hAnsiTheme="minorHAnsi"/>
          <w:sz w:val="20"/>
        </w:rPr>
        <w:t>Participant</w:t>
      </w:r>
      <w:r w:rsidR="00C310A6">
        <w:rPr>
          <w:rFonts w:asciiTheme="minorHAnsi" w:hAnsiTheme="minorHAnsi"/>
          <w:sz w:val="20"/>
        </w:rPr>
        <w:t>s</w:t>
      </w:r>
      <w:r w:rsidRPr="00C310A6">
        <w:rPr>
          <w:rFonts w:asciiTheme="minorHAnsi" w:hAnsiTheme="minorHAnsi"/>
          <w:sz w:val="20"/>
        </w:rPr>
        <w:t xml:space="preserve"> should develop and implement the following additional plans:</w:t>
      </w:r>
    </w:p>
    <w:p w14:paraId="6E840CA8" w14:textId="77777777" w:rsidR="00C310A6"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A contingency plan covering the availability and/or plan for a backup vessel.</w:t>
      </w:r>
    </w:p>
    <w:p w14:paraId="5AE673BA" w14:textId="77777777" w:rsidR="005615E8"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A contingency plan for key field instrumentation failure.</w:t>
      </w:r>
    </w:p>
    <w:p w14:paraId="55F29996" w14:textId="77777777" w:rsidR="005615E8" w:rsidRPr="00C310A6" w:rsidRDefault="005615E8" w:rsidP="00C310A6">
      <w:pPr>
        <w:numPr>
          <w:ilvl w:val="1"/>
          <w:numId w:val="6"/>
        </w:numPr>
        <w:tabs>
          <w:tab w:val="left" w:pos="-1440"/>
          <w:tab w:val="left" w:pos="1530"/>
        </w:tabs>
        <w:spacing w:after="160" w:line="259" w:lineRule="auto"/>
        <w:rPr>
          <w:rFonts w:asciiTheme="minorHAnsi" w:hAnsiTheme="minorHAnsi"/>
          <w:sz w:val="20"/>
        </w:rPr>
      </w:pPr>
      <w:r w:rsidRPr="00C310A6">
        <w:rPr>
          <w:rFonts w:asciiTheme="minorHAnsi" w:hAnsiTheme="minorHAnsi"/>
          <w:sz w:val="20"/>
        </w:rPr>
        <w:t>A Health and Safety Plan in accordance with all applicable State and Federal regulations.</w:t>
      </w:r>
    </w:p>
    <w:p w14:paraId="56FAE25D" w14:textId="77777777" w:rsidR="005615E8" w:rsidRPr="006E7C8C" w:rsidRDefault="005615E8" w:rsidP="006E7C8C">
      <w:pPr>
        <w:numPr>
          <w:ilvl w:val="0"/>
          <w:numId w:val="6"/>
        </w:numPr>
        <w:tabs>
          <w:tab w:val="left" w:pos="-720"/>
          <w:tab w:val="left" w:pos="0"/>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080"/>
        <w:rPr>
          <w:rFonts w:asciiTheme="minorHAnsi" w:hAnsiTheme="minorHAnsi"/>
          <w:sz w:val="20"/>
        </w:rPr>
        <w:sectPr w:rsidR="005615E8" w:rsidRPr="006E7C8C" w:rsidSect="00190685">
          <w:endnotePr>
            <w:numFmt w:val="decimal"/>
          </w:endnotePr>
          <w:type w:val="continuous"/>
          <w:pgSz w:w="12240" w:h="15840" w:code="1"/>
          <w:pgMar w:top="1152" w:right="1440" w:bottom="1152" w:left="1440" w:header="1152" w:footer="792" w:gutter="0"/>
          <w:cols w:space="720"/>
          <w:noEndnote/>
          <w:docGrid w:linePitch="326"/>
        </w:sectPr>
      </w:pPr>
    </w:p>
    <w:p w14:paraId="71CADF93" w14:textId="77777777" w:rsidR="005615E8" w:rsidRPr="006E7C8C" w:rsidRDefault="005615E8" w:rsidP="006E7C8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rPr>
          <w:rFonts w:asciiTheme="minorHAnsi" w:hAnsiTheme="minorHAnsi"/>
          <w:sz w:val="20"/>
        </w:rPr>
      </w:pPr>
    </w:p>
    <w:p w14:paraId="0EF009C9" w14:textId="77777777" w:rsidR="005615E8" w:rsidRPr="006E7C8C" w:rsidRDefault="005615E8" w:rsidP="006E7C8C">
      <w:pPr>
        <w:spacing w:after="160" w:line="259" w:lineRule="auto"/>
        <w:ind w:left="720"/>
        <w:rPr>
          <w:rFonts w:asciiTheme="minorHAnsi" w:hAnsiTheme="minorHAnsi"/>
          <w:sz w:val="20"/>
          <w:highlight w:val="yellow"/>
        </w:rPr>
      </w:pPr>
      <w:r w:rsidRPr="006E7C8C">
        <w:rPr>
          <w:rFonts w:asciiTheme="minorHAnsi" w:hAnsiTheme="minorHAnsi"/>
          <w:sz w:val="20"/>
        </w:rPr>
        <w:t xml:space="preserve"> </w:t>
      </w:r>
    </w:p>
    <w:p w14:paraId="29B40F68" w14:textId="77777777" w:rsidR="005615E8" w:rsidRPr="006E7C8C" w:rsidRDefault="005615E8" w:rsidP="006E7C8C">
      <w:pPr>
        <w:tabs>
          <w:tab w:val="left" w:pos="-1440"/>
        </w:tabs>
        <w:spacing w:after="160" w:line="259" w:lineRule="auto"/>
        <w:ind w:left="360"/>
        <w:rPr>
          <w:rFonts w:asciiTheme="minorHAnsi" w:hAnsiTheme="minorHAnsi"/>
          <w:sz w:val="20"/>
        </w:rPr>
      </w:pPr>
    </w:p>
    <w:p w14:paraId="7BBFC2C6" w14:textId="77777777" w:rsidR="005615E8" w:rsidRPr="006E7C8C" w:rsidRDefault="005615E8" w:rsidP="006E7C8C">
      <w:pPr>
        <w:tabs>
          <w:tab w:val="center" w:pos="4680"/>
        </w:tabs>
        <w:spacing w:after="160" w:line="259" w:lineRule="auto"/>
        <w:ind w:left="720"/>
        <w:jc w:val="center"/>
        <w:rPr>
          <w:rFonts w:asciiTheme="minorHAnsi" w:hAnsiTheme="minorHAnsi"/>
          <w:sz w:val="20"/>
        </w:rPr>
      </w:pPr>
      <w:r w:rsidRPr="006E7C8C">
        <w:rPr>
          <w:rFonts w:asciiTheme="minorHAnsi" w:hAnsiTheme="minorHAnsi"/>
          <w:sz w:val="20"/>
        </w:rPr>
        <w:br w:type="page"/>
      </w:r>
    </w:p>
    <w:p w14:paraId="06A01667" w14:textId="77777777" w:rsidR="005F4927" w:rsidRPr="006E7C8C" w:rsidRDefault="005F4927" w:rsidP="006E7C8C">
      <w:pPr>
        <w:tabs>
          <w:tab w:val="center" w:pos="4680"/>
        </w:tabs>
        <w:spacing w:after="160" w:line="259" w:lineRule="auto"/>
        <w:ind w:left="720"/>
        <w:jc w:val="center"/>
        <w:rPr>
          <w:rFonts w:asciiTheme="minorHAnsi" w:hAnsiTheme="minorHAnsi"/>
          <w:b/>
          <w:sz w:val="32"/>
        </w:rPr>
      </w:pPr>
    </w:p>
    <w:p w14:paraId="46881342" w14:textId="77777777" w:rsidR="005F4927" w:rsidRPr="00050735" w:rsidRDefault="005F4927" w:rsidP="006E7C8C">
      <w:pPr>
        <w:pStyle w:val="IntenseQuote"/>
        <w:pBdr>
          <w:top w:val="single" w:sz="24" w:space="0" w:color="F2F2F2"/>
        </w:pBdr>
        <w:spacing w:after="160"/>
        <w:rPr>
          <w:rFonts w:asciiTheme="minorHAnsi" w:hAnsiTheme="minorHAnsi"/>
          <w:color w:val="002060"/>
          <w:sz w:val="28"/>
          <w:szCs w:val="28"/>
        </w:rPr>
      </w:pPr>
      <w:r w:rsidRPr="00050735">
        <w:rPr>
          <w:rFonts w:asciiTheme="minorHAnsi" w:hAnsiTheme="minorHAnsi"/>
          <w:color w:val="002060"/>
          <w:sz w:val="28"/>
          <w:szCs w:val="28"/>
        </w:rPr>
        <w:t>SECTION C</w:t>
      </w:r>
      <w:r w:rsidRPr="00050735">
        <w:rPr>
          <w:rFonts w:asciiTheme="minorHAnsi" w:hAnsiTheme="minorHAnsi"/>
          <w:color w:val="002060"/>
          <w:sz w:val="28"/>
          <w:szCs w:val="28"/>
        </w:rPr>
        <w:br/>
        <w:t xml:space="preserve">DATA QUALITY </w:t>
      </w:r>
      <w:r w:rsidR="00425BAF" w:rsidRPr="00050735">
        <w:rPr>
          <w:rFonts w:asciiTheme="minorHAnsi" w:hAnsiTheme="minorHAnsi"/>
          <w:color w:val="002060"/>
          <w:sz w:val="28"/>
          <w:szCs w:val="28"/>
        </w:rPr>
        <w:t xml:space="preserve">INDICATORS </w:t>
      </w:r>
      <w:r w:rsidR="00425BAF">
        <w:rPr>
          <w:rFonts w:asciiTheme="minorHAnsi" w:hAnsiTheme="minorHAnsi"/>
          <w:color w:val="002060"/>
          <w:sz w:val="28"/>
          <w:szCs w:val="28"/>
        </w:rPr>
        <w:t>AND OBJECTIVES</w:t>
      </w:r>
    </w:p>
    <w:p w14:paraId="6D579A66" w14:textId="77777777" w:rsidR="00C310A6" w:rsidRDefault="00C310A6" w:rsidP="00C310A6">
      <w:pPr>
        <w:tabs>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p>
    <w:p w14:paraId="54CB2993" w14:textId="77777777" w:rsidR="005615E8" w:rsidRPr="006E7C8C" w:rsidRDefault="006E75F8" w:rsidP="00C310A6">
      <w:pPr>
        <w:tabs>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6E7C8C">
        <w:rPr>
          <w:rFonts w:asciiTheme="minorHAnsi" w:hAnsiTheme="minorHAnsi"/>
          <w:sz w:val="20"/>
        </w:rPr>
        <w:fldChar w:fldCharType="begin"/>
      </w:r>
      <w:r w:rsidR="005615E8" w:rsidRPr="006E7C8C">
        <w:rPr>
          <w:rFonts w:asciiTheme="minorHAnsi" w:hAnsiTheme="minorHAnsi"/>
          <w:sz w:val="20"/>
        </w:rPr>
        <w:instrText>SEQ 2_0 \* Arabic \r 1</w:instrText>
      </w:r>
      <w:r w:rsidRPr="006E7C8C">
        <w:rPr>
          <w:rFonts w:asciiTheme="minorHAnsi" w:hAnsiTheme="minorHAnsi"/>
          <w:sz w:val="20"/>
        </w:rPr>
        <w:fldChar w:fldCharType="separate"/>
      </w:r>
      <w:r w:rsidR="00E62AC7" w:rsidRPr="006E7C8C">
        <w:rPr>
          <w:rFonts w:asciiTheme="minorHAnsi" w:hAnsiTheme="minorHAnsi"/>
          <w:noProof/>
          <w:sz w:val="20"/>
        </w:rPr>
        <w:t>1</w:t>
      </w:r>
      <w:r w:rsidRPr="006E7C8C">
        <w:rPr>
          <w:rFonts w:asciiTheme="minorHAnsi" w:hAnsiTheme="minorHAnsi"/>
          <w:sz w:val="20"/>
        </w:rPr>
        <w:fldChar w:fldCharType="end"/>
      </w:r>
      <w:r w:rsidR="005615E8" w:rsidRPr="006E7C8C">
        <w:rPr>
          <w:rFonts w:asciiTheme="minorHAnsi" w:hAnsiTheme="minorHAnsi"/>
          <w:sz w:val="20"/>
        </w:rPr>
        <w:t>.</w:t>
      </w:r>
      <w:r w:rsidR="005615E8" w:rsidRPr="006E7C8C">
        <w:rPr>
          <w:rFonts w:asciiTheme="minorHAnsi" w:hAnsiTheme="minorHAnsi"/>
          <w:sz w:val="20"/>
        </w:rPr>
        <w:tab/>
      </w:r>
      <w:r w:rsidR="005615E8" w:rsidRPr="006E7C8C">
        <w:rPr>
          <w:rFonts w:asciiTheme="minorHAnsi" w:hAnsiTheme="minorHAnsi"/>
          <w:sz w:val="20"/>
          <w:u w:val="single"/>
        </w:rPr>
        <w:t>Introduction</w:t>
      </w:r>
    </w:p>
    <w:p w14:paraId="1106C33F" w14:textId="77777777" w:rsidR="005615E8" w:rsidRPr="006E7C8C" w:rsidRDefault="005615E8" w:rsidP="006E7C8C">
      <w:pPr>
        <w:tabs>
          <w:tab w:val="left" w:pos="-720"/>
          <w:tab w:val="left" w:pos="0"/>
          <w:tab w:val="left" w:pos="720"/>
          <w:tab w:val="left" w:pos="1440"/>
          <w:tab w:val="num" w:pos="23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080"/>
        <w:rPr>
          <w:rFonts w:asciiTheme="minorHAnsi" w:hAnsiTheme="minorHAnsi"/>
          <w:sz w:val="20"/>
        </w:rPr>
      </w:pPr>
      <w:r w:rsidRPr="006E7C8C">
        <w:rPr>
          <w:rFonts w:asciiTheme="minorHAnsi" w:hAnsiTheme="minorHAnsi"/>
          <w:sz w:val="20"/>
        </w:rPr>
        <w:t>Data Quality Objectives (DQOs) are qualitative and quantitative statements that specify the quality of data required supporting specific CBPO decisions.  DQOs specify the level of uncertainty that a decision maker is willing to accept in results derived from monitoring data.  The level of uncertainty is largely a function of sampling frequency and spatial density.</w:t>
      </w:r>
    </w:p>
    <w:p w14:paraId="4B7D0F5E" w14:textId="77777777" w:rsidR="005615E8" w:rsidRPr="006E7C8C" w:rsidRDefault="005615E8" w:rsidP="006E7C8C">
      <w:pPr>
        <w:tabs>
          <w:tab w:val="left" w:pos="-720"/>
          <w:tab w:val="left" w:pos="0"/>
          <w:tab w:val="left" w:pos="720"/>
          <w:tab w:val="left" w:pos="1440"/>
          <w:tab w:val="num" w:pos="23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080"/>
        <w:rPr>
          <w:rFonts w:asciiTheme="minorHAnsi" w:hAnsiTheme="minorHAnsi"/>
          <w:sz w:val="20"/>
        </w:rPr>
      </w:pPr>
      <w:r w:rsidRPr="006E7C8C">
        <w:rPr>
          <w:rFonts w:asciiTheme="minorHAnsi" w:hAnsiTheme="minorHAnsi"/>
          <w:sz w:val="20"/>
        </w:rPr>
        <w:t>Sampling frequency and fixed station locations for the Chesapeake Bay Tidal Monitoring Program were established by comparing the power and robustness of various fixed station sampling designs (Alden, 1994).  It was determined that 14 monitoring events, or “cruises” were sufficient for calculating long-term annual trends with acceptable confidence.  As funding permits, additional cruises are added to capture major climatic and biological events.  Approximately 100 mid-channel sampling locations or “stations” represent the different regions of the estuary and were selected to represent the Chesapeake Bay segmentation/ characterization scheme, which is based on circulation patterns, salinity and geomorphology.</w:t>
      </w:r>
    </w:p>
    <w:p w14:paraId="17C36DEE" w14:textId="77777777" w:rsidR="005615E8" w:rsidRPr="006E7C8C" w:rsidRDefault="005615E8" w:rsidP="00F71D15">
      <w:pPr>
        <w:tabs>
          <w:tab w:val="left" w:pos="-720"/>
          <w:tab w:val="left" w:pos="0"/>
          <w:tab w:val="left" w:pos="720"/>
          <w:tab w:val="left" w:pos="1440"/>
          <w:tab w:val="num" w:pos="23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080"/>
        <w:rPr>
          <w:rFonts w:asciiTheme="minorHAnsi" w:hAnsiTheme="minorHAnsi"/>
          <w:sz w:val="20"/>
        </w:rPr>
      </w:pPr>
      <w:r w:rsidRPr="006E7C8C">
        <w:rPr>
          <w:rFonts w:asciiTheme="minorHAnsi" w:hAnsiTheme="minorHAnsi"/>
          <w:sz w:val="20"/>
        </w:rPr>
        <w:t xml:space="preserve">Sampling frequency and fixed station locations for the Chesapeake Bay Nontidal Monitoring Program are described in </w:t>
      </w:r>
      <w:r w:rsidR="00D21C8A" w:rsidRPr="006E7C8C">
        <w:rPr>
          <w:rFonts w:asciiTheme="minorHAnsi" w:hAnsiTheme="minorHAnsi"/>
          <w:sz w:val="20"/>
        </w:rPr>
        <w:t>Chapter 5</w:t>
      </w:r>
      <w:r w:rsidRPr="006E7C8C">
        <w:rPr>
          <w:rFonts w:asciiTheme="minorHAnsi" w:hAnsiTheme="minorHAnsi"/>
          <w:sz w:val="20"/>
        </w:rPr>
        <w:t>, Non</w:t>
      </w:r>
      <w:r w:rsidR="00F71D15">
        <w:rPr>
          <w:rFonts w:asciiTheme="minorHAnsi" w:hAnsiTheme="minorHAnsi"/>
          <w:sz w:val="20"/>
        </w:rPr>
        <w:t>tidal Water Quality Monitoring.</w:t>
      </w:r>
      <w:r w:rsidRPr="006E7C8C">
        <w:rPr>
          <w:rFonts w:asciiTheme="minorHAnsi" w:hAnsiTheme="minorHAnsi"/>
          <w:sz w:val="20"/>
        </w:rPr>
        <w:br/>
      </w:r>
    </w:p>
    <w:p w14:paraId="3F5D02B3" w14:textId="77777777" w:rsidR="005615E8" w:rsidRPr="00F71D15" w:rsidRDefault="005615E8" w:rsidP="006F4A04">
      <w:pPr>
        <w:pStyle w:val="ListParagraph"/>
        <w:numPr>
          <w:ilvl w:val="0"/>
          <w:numId w:val="18"/>
        </w:numPr>
        <w:spacing w:after="160" w:line="259" w:lineRule="auto"/>
        <w:rPr>
          <w:rFonts w:asciiTheme="minorHAnsi" w:hAnsiTheme="minorHAnsi"/>
        </w:rPr>
      </w:pPr>
      <w:r w:rsidRPr="00F71D15">
        <w:rPr>
          <w:rFonts w:asciiTheme="minorHAnsi" w:hAnsiTheme="minorHAnsi"/>
          <w:u w:val="single"/>
        </w:rPr>
        <w:t xml:space="preserve">Data Quality Indicators </w:t>
      </w:r>
    </w:p>
    <w:p w14:paraId="6E3D728D" w14:textId="77777777" w:rsidR="005615E8" w:rsidRPr="006E7C8C" w:rsidRDefault="005615E8" w:rsidP="006E7C8C">
      <w:pPr>
        <w:numPr>
          <w:ilvl w:val="1"/>
          <w:numId w:val="1"/>
        </w:numPr>
        <w:tabs>
          <w:tab w:val="clear" w:pos="1080"/>
          <w:tab w:val="left" w:pos="-720"/>
          <w:tab w:val="left" w:pos="0"/>
          <w:tab w:val="left" w:pos="720"/>
          <w:tab w:val="left" w:pos="1440"/>
          <w:tab w:val="num" w:pos="180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6E7C8C">
        <w:rPr>
          <w:rFonts w:asciiTheme="minorHAnsi" w:hAnsiTheme="minorHAnsi"/>
          <w:sz w:val="20"/>
        </w:rPr>
        <w:t xml:space="preserve">Data Quality Indicators </w:t>
      </w:r>
      <w:r w:rsidR="00817EE6" w:rsidRPr="006E7C8C">
        <w:rPr>
          <w:rFonts w:asciiTheme="minorHAnsi" w:hAnsiTheme="minorHAnsi"/>
          <w:sz w:val="20"/>
        </w:rPr>
        <w:t>(DQI</w:t>
      </w:r>
      <w:r w:rsidR="00B6651B" w:rsidRPr="006E7C8C">
        <w:rPr>
          <w:rFonts w:asciiTheme="minorHAnsi" w:hAnsiTheme="minorHAnsi"/>
          <w:sz w:val="20"/>
        </w:rPr>
        <w:t>s</w:t>
      </w:r>
      <w:r w:rsidR="00817EE6" w:rsidRPr="006E7C8C">
        <w:rPr>
          <w:rFonts w:asciiTheme="minorHAnsi" w:hAnsiTheme="minorHAnsi"/>
          <w:sz w:val="20"/>
        </w:rPr>
        <w:t xml:space="preserve">) </w:t>
      </w:r>
      <w:r w:rsidRPr="006E7C8C">
        <w:rPr>
          <w:rFonts w:asciiTheme="minorHAnsi" w:hAnsiTheme="minorHAnsi"/>
          <w:sz w:val="20"/>
        </w:rPr>
        <w:t>are quantifiable attributes applicable to an entire data set.  The principal indicators of data quality are precision, bias, accuracy, representativeness, comparability, completeness, and sensitivity.</w:t>
      </w:r>
    </w:p>
    <w:p w14:paraId="46609025" w14:textId="77777777" w:rsidR="005615E8" w:rsidRPr="006E7C8C" w:rsidRDefault="005615E8" w:rsidP="006E7C8C">
      <w:pPr>
        <w:numPr>
          <w:ilvl w:val="1"/>
          <w:numId w:val="1"/>
        </w:numPr>
        <w:tabs>
          <w:tab w:val="clear" w:pos="1080"/>
          <w:tab w:val="left" w:pos="-720"/>
          <w:tab w:val="left" w:pos="0"/>
          <w:tab w:val="left" w:pos="720"/>
          <w:tab w:val="left" w:pos="1440"/>
          <w:tab w:val="num" w:pos="180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6E7C8C">
        <w:rPr>
          <w:rFonts w:asciiTheme="minorHAnsi" w:hAnsiTheme="minorHAnsi"/>
          <w:sz w:val="20"/>
        </w:rPr>
        <w:t>For both field and lab measurements, performance</w:t>
      </w:r>
      <w:r w:rsidR="00817EE6" w:rsidRPr="006E7C8C">
        <w:rPr>
          <w:rFonts w:asciiTheme="minorHAnsi" w:hAnsiTheme="minorHAnsi"/>
          <w:sz w:val="20"/>
        </w:rPr>
        <w:t xml:space="preserve"> </w:t>
      </w:r>
      <w:r w:rsidRPr="006E7C8C">
        <w:rPr>
          <w:rFonts w:asciiTheme="minorHAnsi" w:hAnsiTheme="minorHAnsi"/>
          <w:sz w:val="20"/>
        </w:rPr>
        <w:t>criteria (</w:t>
      </w:r>
      <w:r w:rsidR="00F71D15">
        <w:rPr>
          <w:rFonts w:asciiTheme="minorHAnsi" w:hAnsiTheme="minorHAnsi"/>
          <w:sz w:val="20"/>
        </w:rPr>
        <w:t>i.e.,</w:t>
      </w:r>
      <w:r w:rsidRPr="006E7C8C">
        <w:rPr>
          <w:rFonts w:asciiTheme="minorHAnsi" w:hAnsiTheme="minorHAnsi"/>
          <w:sz w:val="20"/>
        </w:rPr>
        <w:t xml:space="preserve"> acceptance limits) are established for each Data Quality Indicator</w:t>
      </w:r>
      <w:r w:rsidR="00AE0DD3" w:rsidRPr="006E7C8C">
        <w:rPr>
          <w:rFonts w:asciiTheme="minorHAnsi" w:hAnsiTheme="minorHAnsi"/>
          <w:sz w:val="20"/>
        </w:rPr>
        <w:t xml:space="preserve"> to ensure that reported data are sufficient for their intended use. These criteria are called Measurement Quality Objectives (MQOs)</w:t>
      </w:r>
      <w:r w:rsidR="00C310A6">
        <w:rPr>
          <w:rFonts w:asciiTheme="minorHAnsi" w:hAnsiTheme="minorHAnsi"/>
          <w:sz w:val="20"/>
        </w:rPr>
        <w:t>.</w:t>
      </w:r>
      <w:r w:rsidRPr="006E7C8C">
        <w:rPr>
          <w:rFonts w:asciiTheme="minorHAnsi" w:hAnsiTheme="minorHAnsi"/>
          <w:sz w:val="20"/>
        </w:rPr>
        <w:t xml:space="preserve"> </w:t>
      </w:r>
    </w:p>
    <w:p w14:paraId="0186BE47" w14:textId="4395B03B" w:rsidR="005615E8" w:rsidRPr="006E7C8C" w:rsidRDefault="005615E8" w:rsidP="006E7C8C">
      <w:pPr>
        <w:numPr>
          <w:ilvl w:val="1"/>
          <w:numId w:val="1"/>
        </w:numPr>
        <w:tabs>
          <w:tab w:val="clear" w:pos="1080"/>
          <w:tab w:val="left" w:pos="-720"/>
          <w:tab w:val="left" w:pos="0"/>
          <w:tab w:val="left" w:pos="720"/>
          <w:tab w:val="left" w:pos="1440"/>
          <w:tab w:val="num" w:pos="180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6E7C8C">
        <w:rPr>
          <w:rFonts w:asciiTheme="minorHAnsi" w:hAnsiTheme="minorHAnsi"/>
          <w:sz w:val="20"/>
        </w:rPr>
        <w:t xml:space="preserve">The </w:t>
      </w:r>
      <w:r w:rsidR="004E0F03" w:rsidRPr="006E7C8C">
        <w:rPr>
          <w:rFonts w:asciiTheme="minorHAnsi" w:hAnsiTheme="minorHAnsi"/>
          <w:sz w:val="20"/>
        </w:rPr>
        <w:t>performance criteria</w:t>
      </w:r>
      <w:r w:rsidRPr="006E7C8C">
        <w:rPr>
          <w:rFonts w:asciiTheme="minorHAnsi" w:hAnsiTheme="minorHAnsi"/>
          <w:sz w:val="20"/>
        </w:rPr>
        <w:t xml:space="preserve"> given in this section are associated with the methods contained in this document.  Laboratories </w:t>
      </w:r>
      <w:del w:id="4" w:author="Mary Ellen Ley" w:date="2017-01-03T15:28:00Z">
        <w:r w:rsidRPr="006E7C8C">
          <w:rPr>
            <w:rFonts w:asciiTheme="minorHAnsi" w:hAnsiTheme="minorHAnsi"/>
            <w:sz w:val="20"/>
          </w:rPr>
          <w:delText>are expected to</w:delText>
        </w:r>
      </w:del>
      <w:ins w:id="5" w:author="Mary Ellen Ley" w:date="2017-01-03T15:28:00Z">
        <w:r w:rsidR="00801C1E">
          <w:rPr>
            <w:rFonts w:asciiTheme="minorHAnsi" w:hAnsiTheme="minorHAnsi"/>
            <w:sz w:val="20"/>
          </w:rPr>
          <w:t>may</w:t>
        </w:r>
      </w:ins>
      <w:r w:rsidRPr="006E7C8C">
        <w:rPr>
          <w:rFonts w:asciiTheme="minorHAnsi" w:hAnsiTheme="minorHAnsi"/>
          <w:sz w:val="20"/>
        </w:rPr>
        <w:t xml:space="preserve"> develop </w:t>
      </w:r>
      <w:r w:rsidR="004E0F03" w:rsidRPr="006E7C8C">
        <w:rPr>
          <w:rFonts w:asciiTheme="minorHAnsi" w:hAnsiTheme="minorHAnsi"/>
          <w:sz w:val="20"/>
        </w:rPr>
        <w:t xml:space="preserve">their own </w:t>
      </w:r>
      <w:r w:rsidRPr="006E7C8C">
        <w:rPr>
          <w:rFonts w:asciiTheme="minorHAnsi" w:hAnsiTheme="minorHAnsi"/>
          <w:sz w:val="20"/>
        </w:rPr>
        <w:t xml:space="preserve">internal criteria based on recent internal performance data, which often results in </w:t>
      </w:r>
      <w:del w:id="6" w:author="Mary Ellen Ley" w:date="2017-01-03T15:28:00Z">
        <w:r w:rsidRPr="006E7C8C">
          <w:rPr>
            <w:rFonts w:asciiTheme="minorHAnsi" w:hAnsiTheme="minorHAnsi"/>
            <w:sz w:val="20"/>
          </w:rPr>
          <w:delText>more stringent</w:delText>
        </w:r>
      </w:del>
      <w:ins w:id="7" w:author="Mary Ellen Ley" w:date="2017-01-03T15:28:00Z">
        <w:r w:rsidR="00801C1E">
          <w:rPr>
            <w:rFonts w:asciiTheme="minorHAnsi" w:hAnsiTheme="minorHAnsi"/>
            <w:sz w:val="20"/>
          </w:rPr>
          <w:t>different</w:t>
        </w:r>
      </w:ins>
      <w:r w:rsidRPr="006E7C8C">
        <w:rPr>
          <w:rFonts w:asciiTheme="minorHAnsi" w:hAnsiTheme="minorHAnsi"/>
          <w:sz w:val="20"/>
        </w:rPr>
        <w:t xml:space="preserve"> acceptance thresholds than those given here.</w:t>
      </w:r>
    </w:p>
    <w:p w14:paraId="293E4D50" w14:textId="77777777" w:rsidR="005615E8" w:rsidRPr="006E7C8C" w:rsidRDefault="00AE0DD3" w:rsidP="006E7C8C">
      <w:pPr>
        <w:numPr>
          <w:ilvl w:val="1"/>
          <w:numId w:val="1"/>
        </w:numPr>
        <w:tabs>
          <w:tab w:val="clear" w:pos="1080"/>
          <w:tab w:val="left" w:pos="-720"/>
          <w:tab w:val="left" w:pos="0"/>
          <w:tab w:val="left" w:pos="720"/>
          <w:tab w:val="left" w:pos="144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6E7C8C">
        <w:rPr>
          <w:rFonts w:asciiTheme="minorHAnsi" w:hAnsiTheme="minorHAnsi"/>
          <w:sz w:val="20"/>
        </w:rPr>
        <w:t>MQOs</w:t>
      </w:r>
      <w:r w:rsidR="005615E8" w:rsidRPr="006E7C8C">
        <w:rPr>
          <w:rFonts w:asciiTheme="minorHAnsi" w:hAnsiTheme="minorHAnsi"/>
          <w:sz w:val="20"/>
        </w:rPr>
        <w:t xml:space="preserve"> for </w:t>
      </w:r>
      <w:r w:rsidR="005615E8" w:rsidRPr="006E7C8C">
        <w:rPr>
          <w:rFonts w:asciiTheme="minorHAnsi" w:hAnsiTheme="minorHAnsi"/>
          <w:b/>
          <w:i/>
          <w:sz w:val="20"/>
        </w:rPr>
        <w:t>sampling</w:t>
      </w:r>
      <w:r w:rsidR="005615E8" w:rsidRPr="006E7C8C">
        <w:rPr>
          <w:rFonts w:asciiTheme="minorHAnsi" w:hAnsiTheme="minorHAnsi"/>
          <w:b/>
          <w:sz w:val="20"/>
        </w:rPr>
        <w:t xml:space="preserve"> </w:t>
      </w:r>
      <w:r w:rsidR="005615E8" w:rsidRPr="006E7C8C">
        <w:rPr>
          <w:rFonts w:asciiTheme="minorHAnsi" w:hAnsiTheme="minorHAnsi"/>
          <w:sz w:val="20"/>
        </w:rPr>
        <w:t xml:space="preserve">activities are </w:t>
      </w:r>
      <w:r w:rsidRPr="006E7C8C">
        <w:rPr>
          <w:rFonts w:asciiTheme="minorHAnsi" w:hAnsiTheme="minorHAnsi"/>
          <w:sz w:val="20"/>
        </w:rPr>
        <w:t xml:space="preserve">established for </w:t>
      </w:r>
      <w:r w:rsidR="005615E8" w:rsidRPr="006E7C8C">
        <w:rPr>
          <w:rFonts w:asciiTheme="minorHAnsi" w:hAnsiTheme="minorHAnsi"/>
          <w:sz w:val="20"/>
        </w:rPr>
        <w:t>comparability, representativeness, precisio</w:t>
      </w:r>
      <w:r w:rsidR="00FA5F1C" w:rsidRPr="006E7C8C">
        <w:rPr>
          <w:rFonts w:asciiTheme="minorHAnsi" w:hAnsiTheme="minorHAnsi"/>
          <w:sz w:val="20"/>
        </w:rPr>
        <w:t>n, accuracy, and completeness</w:t>
      </w:r>
      <w:r w:rsidR="00ED1AC1" w:rsidRPr="006E7C8C">
        <w:rPr>
          <w:rFonts w:asciiTheme="minorHAnsi" w:hAnsiTheme="minorHAnsi"/>
          <w:sz w:val="20"/>
        </w:rPr>
        <w:t>, using the following protocols.</w:t>
      </w:r>
    </w:p>
    <w:p w14:paraId="5628AD49" w14:textId="77777777" w:rsidR="005615E8" w:rsidRPr="006E7C8C" w:rsidRDefault="00FA5F1C" w:rsidP="006E7C8C">
      <w:pPr>
        <w:numPr>
          <w:ilvl w:val="2"/>
          <w:numId w:val="1"/>
        </w:numPr>
        <w:tabs>
          <w:tab w:val="clear" w:pos="2160"/>
          <w:tab w:val="left" w:pos="-720"/>
          <w:tab w:val="left" w:pos="0"/>
          <w:tab w:val="left" w:pos="720"/>
          <w:tab w:val="left" w:pos="1440"/>
          <w:tab w:val="left" w:pos="2520"/>
          <w:tab w:val="left" w:pos="3600"/>
          <w:tab w:val="left" w:pos="4320"/>
          <w:tab w:val="left" w:pos="5040"/>
          <w:tab w:val="left" w:pos="5760"/>
          <w:tab w:val="left" w:pos="6480"/>
          <w:tab w:val="left" w:pos="7200"/>
          <w:tab w:val="left" w:pos="7920"/>
          <w:tab w:val="left" w:pos="8640"/>
          <w:tab w:val="left" w:pos="9360"/>
        </w:tabs>
        <w:spacing w:after="160" w:line="259" w:lineRule="auto"/>
        <w:ind w:left="2430" w:hanging="630"/>
        <w:rPr>
          <w:rFonts w:asciiTheme="minorHAnsi" w:hAnsiTheme="minorHAnsi"/>
          <w:sz w:val="20"/>
        </w:rPr>
      </w:pPr>
      <w:r w:rsidRPr="006E7C8C">
        <w:rPr>
          <w:rFonts w:asciiTheme="minorHAnsi" w:hAnsiTheme="minorHAnsi"/>
          <w:sz w:val="20"/>
        </w:rPr>
        <w:t>T</w:t>
      </w:r>
      <w:r w:rsidR="005615E8" w:rsidRPr="006E7C8C">
        <w:rPr>
          <w:rFonts w:asciiTheme="minorHAnsi" w:hAnsiTheme="minorHAnsi"/>
          <w:sz w:val="20"/>
        </w:rPr>
        <w:t xml:space="preserve">he sampling procedures and sample locations recommended in this document </w:t>
      </w:r>
      <w:r w:rsidRPr="006E7C8C">
        <w:rPr>
          <w:rFonts w:asciiTheme="minorHAnsi" w:hAnsiTheme="minorHAnsi"/>
          <w:sz w:val="20"/>
        </w:rPr>
        <w:t xml:space="preserve">are used to </w:t>
      </w:r>
      <w:r w:rsidR="005615E8" w:rsidRPr="006E7C8C">
        <w:rPr>
          <w:rFonts w:asciiTheme="minorHAnsi" w:hAnsiTheme="minorHAnsi"/>
          <w:sz w:val="20"/>
        </w:rPr>
        <w:t>ensure sampling comparability and representativeness of data generated to meet the CBP needs.</w:t>
      </w:r>
    </w:p>
    <w:p w14:paraId="718CA9D6" w14:textId="77777777" w:rsidR="005615E8" w:rsidRPr="006E7C8C" w:rsidRDefault="00B6651B" w:rsidP="006E7C8C">
      <w:pPr>
        <w:numPr>
          <w:ilvl w:val="2"/>
          <w:numId w:val="1"/>
        </w:numPr>
        <w:tabs>
          <w:tab w:val="clear" w:pos="2160"/>
          <w:tab w:val="left" w:pos="-720"/>
          <w:tab w:val="left" w:pos="0"/>
          <w:tab w:val="left" w:pos="720"/>
          <w:tab w:val="left" w:pos="1440"/>
          <w:tab w:val="left" w:pos="2520"/>
          <w:tab w:val="left" w:pos="3600"/>
          <w:tab w:val="left" w:pos="4320"/>
          <w:tab w:val="left" w:pos="5040"/>
          <w:tab w:val="left" w:pos="5760"/>
          <w:tab w:val="left" w:pos="6480"/>
          <w:tab w:val="left" w:pos="7200"/>
          <w:tab w:val="left" w:pos="7920"/>
          <w:tab w:val="left" w:pos="8640"/>
          <w:tab w:val="left" w:pos="9360"/>
        </w:tabs>
        <w:spacing w:after="160" w:line="259" w:lineRule="auto"/>
        <w:ind w:left="2430" w:hanging="630"/>
        <w:rPr>
          <w:rFonts w:asciiTheme="minorHAnsi" w:hAnsiTheme="minorHAnsi"/>
          <w:sz w:val="20"/>
        </w:rPr>
      </w:pPr>
      <w:r w:rsidRPr="006E7C8C">
        <w:rPr>
          <w:rFonts w:asciiTheme="minorHAnsi" w:hAnsiTheme="minorHAnsi"/>
          <w:sz w:val="20"/>
        </w:rPr>
        <w:lastRenderedPageBreak/>
        <w:t>Actual</w:t>
      </w:r>
      <w:r w:rsidR="005615E8" w:rsidRPr="006E7C8C">
        <w:rPr>
          <w:rFonts w:asciiTheme="minorHAnsi" w:hAnsiTheme="minorHAnsi"/>
          <w:sz w:val="20"/>
        </w:rPr>
        <w:t xml:space="preserve"> precision of </w:t>
      </w:r>
      <w:r w:rsidR="00F71D15">
        <w:rPr>
          <w:rFonts w:asciiTheme="minorHAnsi" w:hAnsiTheme="minorHAnsi"/>
          <w:sz w:val="20"/>
        </w:rPr>
        <w:t xml:space="preserve">the overall </w:t>
      </w:r>
      <w:r w:rsidR="005615E8" w:rsidRPr="006E7C8C">
        <w:rPr>
          <w:rFonts w:asciiTheme="minorHAnsi" w:hAnsiTheme="minorHAnsi"/>
          <w:sz w:val="20"/>
        </w:rPr>
        <w:t xml:space="preserve">sampling and analytical procedures is assessed through replicate field samples and may be expressed as relative percent difference (RPD). </w:t>
      </w:r>
      <w:r w:rsidR="005615E8" w:rsidRPr="006E7C8C">
        <w:rPr>
          <w:rFonts w:asciiTheme="minorHAnsi" w:hAnsiTheme="minorHAnsi"/>
          <w:i/>
          <w:sz w:val="20"/>
        </w:rPr>
        <w:t>In-situ</w:t>
      </w:r>
      <w:r w:rsidR="005615E8" w:rsidRPr="006E7C8C">
        <w:rPr>
          <w:rFonts w:asciiTheme="minorHAnsi" w:hAnsiTheme="minorHAnsi"/>
          <w:sz w:val="20"/>
        </w:rPr>
        <w:t xml:space="preserve"> measurements are not replicated. Sampling precision can be estimated by comparing overall precision to the analytical precision.</w:t>
      </w:r>
    </w:p>
    <w:p w14:paraId="3C5C76DF" w14:textId="77777777" w:rsidR="005615E8" w:rsidRPr="006E7C8C" w:rsidRDefault="005615E8" w:rsidP="006E7C8C">
      <w:pPr>
        <w:numPr>
          <w:ilvl w:val="2"/>
          <w:numId w:val="1"/>
        </w:numPr>
        <w:tabs>
          <w:tab w:val="clear" w:pos="2160"/>
          <w:tab w:val="left" w:pos="-720"/>
          <w:tab w:val="left" w:pos="0"/>
          <w:tab w:val="left" w:pos="720"/>
          <w:tab w:val="left" w:pos="1440"/>
          <w:tab w:val="left" w:pos="2520"/>
          <w:tab w:val="left" w:pos="3600"/>
          <w:tab w:val="left" w:pos="4320"/>
          <w:tab w:val="left" w:pos="5040"/>
          <w:tab w:val="left" w:pos="5760"/>
          <w:tab w:val="left" w:pos="6480"/>
          <w:tab w:val="left" w:pos="7200"/>
          <w:tab w:val="left" w:pos="7920"/>
          <w:tab w:val="left" w:pos="8640"/>
          <w:tab w:val="left" w:pos="9360"/>
        </w:tabs>
        <w:spacing w:after="160" w:line="259" w:lineRule="auto"/>
        <w:ind w:left="2430" w:hanging="630"/>
        <w:rPr>
          <w:rFonts w:asciiTheme="minorHAnsi" w:hAnsiTheme="minorHAnsi"/>
          <w:sz w:val="20"/>
        </w:rPr>
      </w:pPr>
      <w:r w:rsidRPr="006E7C8C">
        <w:rPr>
          <w:rFonts w:asciiTheme="minorHAnsi" w:hAnsiTheme="minorHAnsi"/>
          <w:sz w:val="20"/>
        </w:rPr>
        <w:t>Positive bias from contamination is checked through the analysis of field blanks.   Field</w:t>
      </w:r>
      <w:r w:rsidR="00F71D15">
        <w:rPr>
          <w:rFonts w:asciiTheme="minorHAnsi" w:hAnsiTheme="minorHAnsi"/>
          <w:sz w:val="20"/>
        </w:rPr>
        <w:t>-</w:t>
      </w:r>
      <w:r w:rsidRPr="006E7C8C">
        <w:rPr>
          <w:rFonts w:asciiTheme="minorHAnsi" w:hAnsiTheme="minorHAnsi"/>
          <w:sz w:val="20"/>
        </w:rPr>
        <w:t>spiked samples are not required for CBP nutrient monitoring.</w:t>
      </w:r>
    </w:p>
    <w:p w14:paraId="424913DE" w14:textId="77777777" w:rsidR="005615E8" w:rsidRPr="006E7C8C" w:rsidRDefault="005615E8" w:rsidP="006E7C8C">
      <w:pPr>
        <w:numPr>
          <w:ilvl w:val="2"/>
          <w:numId w:val="1"/>
        </w:numPr>
        <w:tabs>
          <w:tab w:val="clear" w:pos="2160"/>
          <w:tab w:val="left" w:pos="-720"/>
          <w:tab w:val="left" w:pos="0"/>
          <w:tab w:val="left" w:pos="720"/>
          <w:tab w:val="left" w:pos="1440"/>
          <w:tab w:val="left" w:pos="2520"/>
          <w:tab w:val="left" w:pos="3600"/>
          <w:tab w:val="left" w:pos="4320"/>
          <w:tab w:val="left" w:pos="5040"/>
          <w:tab w:val="left" w:pos="5760"/>
          <w:tab w:val="left" w:pos="6480"/>
          <w:tab w:val="left" w:pos="7200"/>
          <w:tab w:val="left" w:pos="7920"/>
          <w:tab w:val="left" w:pos="8640"/>
          <w:tab w:val="left" w:pos="9360"/>
        </w:tabs>
        <w:spacing w:after="160" w:line="259" w:lineRule="auto"/>
        <w:ind w:left="2430" w:hanging="630"/>
        <w:rPr>
          <w:rFonts w:asciiTheme="minorHAnsi" w:hAnsiTheme="minorHAnsi"/>
          <w:sz w:val="20"/>
        </w:rPr>
      </w:pPr>
      <w:r w:rsidRPr="006E7C8C">
        <w:rPr>
          <w:rFonts w:asciiTheme="minorHAnsi" w:hAnsiTheme="minorHAnsi"/>
          <w:sz w:val="20"/>
        </w:rPr>
        <w:t xml:space="preserve">Completeness of sampling is calculated based on the ratio of </w:t>
      </w:r>
      <w:r w:rsidR="00FA5F1C" w:rsidRPr="006E7C8C">
        <w:rPr>
          <w:rFonts w:asciiTheme="minorHAnsi" w:hAnsiTheme="minorHAnsi"/>
          <w:sz w:val="20"/>
        </w:rPr>
        <w:t xml:space="preserve">actual </w:t>
      </w:r>
      <w:r w:rsidRPr="006E7C8C">
        <w:rPr>
          <w:rFonts w:asciiTheme="minorHAnsi" w:hAnsiTheme="minorHAnsi"/>
          <w:sz w:val="20"/>
        </w:rPr>
        <w:t xml:space="preserve">samples collected </w:t>
      </w:r>
      <w:r w:rsidR="00FA5F1C" w:rsidRPr="006E7C8C">
        <w:rPr>
          <w:rFonts w:asciiTheme="minorHAnsi" w:hAnsiTheme="minorHAnsi"/>
          <w:sz w:val="20"/>
        </w:rPr>
        <w:t>vs.</w:t>
      </w:r>
      <w:r w:rsidRPr="006E7C8C">
        <w:rPr>
          <w:rFonts w:asciiTheme="minorHAnsi" w:hAnsiTheme="minorHAnsi"/>
          <w:sz w:val="20"/>
        </w:rPr>
        <w:t xml:space="preserve"> samples that were planned, and is expressed as percent completeness.</w:t>
      </w:r>
    </w:p>
    <w:p w14:paraId="088BF0BC" w14:textId="77777777" w:rsidR="005615E8" w:rsidRPr="006E7C8C" w:rsidRDefault="00FA5F1C" w:rsidP="006E7C8C">
      <w:pPr>
        <w:numPr>
          <w:ilvl w:val="1"/>
          <w:numId w:val="1"/>
        </w:numPr>
        <w:tabs>
          <w:tab w:val="clear" w:pos="1080"/>
          <w:tab w:val="left" w:pos="-720"/>
          <w:tab w:val="left" w:pos="0"/>
          <w:tab w:val="left" w:pos="720"/>
          <w:tab w:val="left" w:pos="144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6E7C8C">
        <w:rPr>
          <w:rFonts w:asciiTheme="minorHAnsi" w:hAnsiTheme="minorHAnsi"/>
          <w:sz w:val="20"/>
        </w:rPr>
        <w:t>MQO</w:t>
      </w:r>
      <w:r w:rsidR="005615E8" w:rsidRPr="006E7C8C">
        <w:rPr>
          <w:rFonts w:asciiTheme="minorHAnsi" w:hAnsiTheme="minorHAnsi"/>
          <w:sz w:val="20"/>
        </w:rPr>
        <w:t xml:space="preserve">s for </w:t>
      </w:r>
      <w:r w:rsidR="005615E8" w:rsidRPr="006E7C8C">
        <w:rPr>
          <w:rFonts w:asciiTheme="minorHAnsi" w:hAnsiTheme="minorHAnsi"/>
          <w:b/>
          <w:i/>
          <w:sz w:val="20"/>
        </w:rPr>
        <w:t>in-situ</w:t>
      </w:r>
      <w:r w:rsidR="005615E8" w:rsidRPr="006E7C8C">
        <w:rPr>
          <w:rFonts w:asciiTheme="minorHAnsi" w:hAnsiTheme="minorHAnsi"/>
          <w:sz w:val="20"/>
        </w:rPr>
        <w:t xml:space="preserve"> </w:t>
      </w:r>
      <w:r w:rsidR="004E0F03" w:rsidRPr="006E7C8C">
        <w:rPr>
          <w:rFonts w:asciiTheme="minorHAnsi" w:hAnsiTheme="minorHAnsi"/>
          <w:sz w:val="20"/>
        </w:rPr>
        <w:t xml:space="preserve">field </w:t>
      </w:r>
      <w:r w:rsidR="005615E8" w:rsidRPr="006E7C8C">
        <w:rPr>
          <w:rFonts w:asciiTheme="minorHAnsi" w:hAnsiTheme="minorHAnsi"/>
          <w:sz w:val="20"/>
        </w:rPr>
        <w:t xml:space="preserve">measurements are expressed in terms of comparability, representativeness, completeness, and minimum reporting levels using the criteria listed in Table </w:t>
      </w:r>
      <w:r w:rsidR="00471821" w:rsidRPr="006E7C8C">
        <w:rPr>
          <w:rFonts w:asciiTheme="minorHAnsi" w:hAnsiTheme="minorHAnsi"/>
          <w:sz w:val="20"/>
        </w:rPr>
        <w:t>2</w:t>
      </w:r>
      <w:r w:rsidR="005615E8" w:rsidRPr="006E7C8C">
        <w:rPr>
          <w:rFonts w:asciiTheme="minorHAnsi" w:hAnsiTheme="minorHAnsi"/>
          <w:sz w:val="20"/>
        </w:rPr>
        <w:t>.2.</w:t>
      </w:r>
    </w:p>
    <w:p w14:paraId="7B9F21E7" w14:textId="77777777" w:rsidR="005615E8" w:rsidRPr="006E7C8C" w:rsidRDefault="005615E8" w:rsidP="006E7C8C">
      <w:pPr>
        <w:numPr>
          <w:ilvl w:val="2"/>
          <w:numId w:val="1"/>
        </w:numPr>
        <w:tabs>
          <w:tab w:val="clear" w:pos="2160"/>
          <w:tab w:val="left" w:pos="-720"/>
          <w:tab w:val="left" w:pos="0"/>
          <w:tab w:val="left" w:pos="720"/>
          <w:tab w:val="left" w:pos="1440"/>
          <w:tab w:val="num" w:pos="2430"/>
          <w:tab w:val="left" w:pos="3600"/>
          <w:tab w:val="left" w:pos="4320"/>
          <w:tab w:val="left" w:pos="5040"/>
          <w:tab w:val="left" w:pos="5760"/>
          <w:tab w:val="left" w:pos="6480"/>
          <w:tab w:val="left" w:pos="7200"/>
          <w:tab w:val="left" w:pos="7920"/>
          <w:tab w:val="left" w:pos="8640"/>
          <w:tab w:val="left" w:pos="9360"/>
        </w:tabs>
        <w:spacing w:after="160" w:line="259" w:lineRule="auto"/>
        <w:ind w:left="2430" w:hanging="630"/>
        <w:rPr>
          <w:rFonts w:asciiTheme="minorHAnsi" w:hAnsiTheme="minorHAnsi"/>
          <w:sz w:val="20"/>
        </w:rPr>
      </w:pPr>
      <w:r w:rsidRPr="006E7C8C">
        <w:rPr>
          <w:rFonts w:asciiTheme="minorHAnsi" w:hAnsiTheme="minorHAnsi"/>
          <w:sz w:val="20"/>
        </w:rPr>
        <w:t>Comparability and representativeness of field measurement data are ensured through adherence to the CBP methodologies and quality assurance protocols.</w:t>
      </w:r>
    </w:p>
    <w:p w14:paraId="22E4914F" w14:textId="77777777" w:rsidR="005615E8" w:rsidRPr="006E7C8C" w:rsidRDefault="005615E8" w:rsidP="006E7C8C">
      <w:pPr>
        <w:numPr>
          <w:ilvl w:val="2"/>
          <w:numId w:val="1"/>
        </w:numPr>
        <w:tabs>
          <w:tab w:val="clear" w:pos="2160"/>
          <w:tab w:val="left" w:pos="-720"/>
          <w:tab w:val="left" w:pos="0"/>
          <w:tab w:val="left" w:pos="720"/>
          <w:tab w:val="left" w:pos="1440"/>
          <w:tab w:val="num" w:pos="2430"/>
          <w:tab w:val="left" w:pos="3600"/>
          <w:tab w:val="left" w:pos="4320"/>
          <w:tab w:val="left" w:pos="5040"/>
          <w:tab w:val="left" w:pos="5760"/>
          <w:tab w:val="left" w:pos="6480"/>
          <w:tab w:val="left" w:pos="7200"/>
          <w:tab w:val="left" w:pos="7920"/>
          <w:tab w:val="left" w:pos="8640"/>
          <w:tab w:val="left" w:pos="9360"/>
        </w:tabs>
        <w:spacing w:after="160" w:line="259" w:lineRule="auto"/>
        <w:ind w:left="2430" w:hanging="630"/>
        <w:rPr>
          <w:rFonts w:asciiTheme="minorHAnsi" w:hAnsiTheme="minorHAnsi"/>
          <w:sz w:val="20"/>
        </w:rPr>
      </w:pPr>
      <w:r w:rsidRPr="006E7C8C">
        <w:rPr>
          <w:rFonts w:asciiTheme="minorHAnsi" w:hAnsiTheme="minorHAnsi"/>
          <w:sz w:val="20"/>
        </w:rPr>
        <w:t>Completeness of field measurement data is calculated based on the ratio of measurements made to measurements planned, and is expressed as percent completeness.</w:t>
      </w:r>
    </w:p>
    <w:p w14:paraId="35A736E0" w14:textId="77777777" w:rsidR="00F71D15" w:rsidRDefault="005615E8" w:rsidP="000946C7">
      <w:pPr>
        <w:numPr>
          <w:ilvl w:val="1"/>
          <w:numId w:val="1"/>
        </w:numPr>
        <w:tabs>
          <w:tab w:val="clear" w:pos="1080"/>
          <w:tab w:val="left" w:pos="-720"/>
          <w:tab w:val="left" w:pos="0"/>
          <w:tab w:val="left" w:pos="720"/>
          <w:tab w:val="left" w:pos="1440"/>
          <w:tab w:val="num" w:pos="243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F71D15">
        <w:rPr>
          <w:rFonts w:asciiTheme="minorHAnsi" w:hAnsiTheme="minorHAnsi"/>
          <w:sz w:val="20"/>
        </w:rPr>
        <w:t xml:space="preserve">Reporting levels for field instruments </w:t>
      </w:r>
      <w:r w:rsidR="00817EE6" w:rsidRPr="00F71D15">
        <w:rPr>
          <w:rFonts w:asciiTheme="minorHAnsi" w:hAnsiTheme="minorHAnsi"/>
          <w:sz w:val="20"/>
        </w:rPr>
        <w:t xml:space="preserve">may be based on the manufacturer’s stated </w:t>
      </w:r>
      <w:r w:rsidR="00E66A0B" w:rsidRPr="00F71D15">
        <w:rPr>
          <w:rFonts w:asciiTheme="minorHAnsi" w:hAnsiTheme="minorHAnsi"/>
          <w:sz w:val="20"/>
        </w:rPr>
        <w:t>sensitivity or precision</w:t>
      </w:r>
      <w:r w:rsidR="00817EE6" w:rsidRPr="00F71D15">
        <w:rPr>
          <w:rFonts w:asciiTheme="minorHAnsi" w:hAnsiTheme="minorHAnsi"/>
          <w:sz w:val="20"/>
        </w:rPr>
        <w:t>.</w:t>
      </w:r>
      <w:r w:rsidRPr="00F71D15">
        <w:rPr>
          <w:rFonts w:asciiTheme="minorHAnsi" w:hAnsiTheme="minorHAnsi"/>
          <w:sz w:val="20"/>
        </w:rPr>
        <w:t xml:space="preserve"> </w:t>
      </w:r>
    </w:p>
    <w:p w14:paraId="6AF10B89" w14:textId="77777777" w:rsidR="005615E8" w:rsidRPr="00F71D15" w:rsidRDefault="00FA5F1C" w:rsidP="000946C7">
      <w:pPr>
        <w:numPr>
          <w:ilvl w:val="1"/>
          <w:numId w:val="1"/>
        </w:numPr>
        <w:tabs>
          <w:tab w:val="clear" w:pos="1080"/>
          <w:tab w:val="left" w:pos="-720"/>
          <w:tab w:val="left" w:pos="0"/>
          <w:tab w:val="left" w:pos="720"/>
          <w:tab w:val="left" w:pos="1440"/>
          <w:tab w:val="num" w:pos="243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F71D15">
        <w:rPr>
          <w:rFonts w:asciiTheme="minorHAnsi" w:hAnsiTheme="minorHAnsi"/>
          <w:sz w:val="20"/>
        </w:rPr>
        <w:t>MQO</w:t>
      </w:r>
      <w:r w:rsidR="005615E8" w:rsidRPr="00F71D15">
        <w:rPr>
          <w:rFonts w:asciiTheme="minorHAnsi" w:hAnsiTheme="minorHAnsi"/>
          <w:sz w:val="20"/>
        </w:rPr>
        <w:t xml:space="preserve">s for analytical </w:t>
      </w:r>
      <w:r w:rsidRPr="00F71D15">
        <w:rPr>
          <w:rFonts w:asciiTheme="minorHAnsi" w:hAnsiTheme="minorHAnsi"/>
          <w:sz w:val="20"/>
        </w:rPr>
        <w:t xml:space="preserve">laboratory </w:t>
      </w:r>
      <w:r w:rsidR="005615E8" w:rsidRPr="00F71D15">
        <w:rPr>
          <w:rFonts w:asciiTheme="minorHAnsi" w:hAnsiTheme="minorHAnsi"/>
          <w:sz w:val="20"/>
        </w:rPr>
        <w:t>data are expressed in terms of comparability, representativeness, precision, accuracy, bias, comp</w:t>
      </w:r>
      <w:r w:rsidR="004E0F03" w:rsidRPr="00F71D15">
        <w:rPr>
          <w:rFonts w:asciiTheme="minorHAnsi" w:hAnsiTheme="minorHAnsi"/>
          <w:sz w:val="20"/>
        </w:rPr>
        <w:t xml:space="preserve">leteness, and detection limits, </w:t>
      </w:r>
      <w:r w:rsidR="00ED1AC1" w:rsidRPr="00F71D15">
        <w:rPr>
          <w:rFonts w:asciiTheme="minorHAnsi" w:hAnsiTheme="minorHAnsi"/>
          <w:sz w:val="20"/>
        </w:rPr>
        <w:t>using the following protocols</w:t>
      </w:r>
      <w:r w:rsidR="004E0F03" w:rsidRPr="00F71D15">
        <w:rPr>
          <w:rFonts w:asciiTheme="minorHAnsi" w:hAnsiTheme="minorHAnsi"/>
          <w:sz w:val="20"/>
        </w:rPr>
        <w:t>.</w:t>
      </w:r>
    </w:p>
    <w:p w14:paraId="3C5470A5" w14:textId="77777777" w:rsidR="005615E8" w:rsidRPr="00F71D15" w:rsidRDefault="005615E8" w:rsidP="000946C7">
      <w:pPr>
        <w:numPr>
          <w:ilvl w:val="2"/>
          <w:numId w:val="1"/>
        </w:numPr>
        <w:tabs>
          <w:tab w:val="clear" w:pos="2160"/>
          <w:tab w:val="left" w:pos="-720"/>
          <w:tab w:val="left" w:pos="0"/>
          <w:tab w:val="left" w:pos="720"/>
          <w:tab w:val="left" w:pos="1440"/>
          <w:tab w:val="num" w:pos="2880"/>
          <w:tab w:val="left" w:pos="3600"/>
          <w:tab w:val="left" w:pos="4320"/>
          <w:tab w:val="left" w:pos="5040"/>
          <w:tab w:val="left" w:pos="5760"/>
          <w:tab w:val="left" w:pos="6480"/>
          <w:tab w:val="left" w:pos="7200"/>
          <w:tab w:val="left" w:pos="7920"/>
          <w:tab w:val="left" w:pos="8640"/>
          <w:tab w:val="left" w:pos="9360"/>
        </w:tabs>
        <w:spacing w:after="160" w:line="259" w:lineRule="auto"/>
        <w:ind w:left="2880"/>
        <w:rPr>
          <w:rFonts w:asciiTheme="minorHAnsi" w:hAnsiTheme="minorHAnsi"/>
          <w:sz w:val="20"/>
        </w:rPr>
      </w:pPr>
      <w:r w:rsidRPr="00F71D15">
        <w:rPr>
          <w:rFonts w:asciiTheme="minorHAnsi" w:hAnsiTheme="minorHAnsi"/>
          <w:sz w:val="20"/>
        </w:rPr>
        <w:t>Accuracy, expressed as percent recovery, is based on the analysis of spiked samples and certified reference materials.</w:t>
      </w:r>
    </w:p>
    <w:p w14:paraId="0E7236BF" w14:textId="77777777" w:rsidR="005615E8" w:rsidRPr="006E7C8C" w:rsidRDefault="005615E8" w:rsidP="006E7C8C">
      <w:pPr>
        <w:numPr>
          <w:ilvl w:val="2"/>
          <w:numId w:val="1"/>
        </w:numPr>
        <w:tabs>
          <w:tab w:val="clear" w:pos="2160"/>
          <w:tab w:val="left" w:pos="-720"/>
          <w:tab w:val="left" w:pos="0"/>
          <w:tab w:val="left" w:pos="720"/>
          <w:tab w:val="left" w:pos="1440"/>
          <w:tab w:val="num" w:pos="2880"/>
          <w:tab w:val="left" w:pos="3600"/>
          <w:tab w:val="left" w:pos="4320"/>
          <w:tab w:val="left" w:pos="5040"/>
          <w:tab w:val="left" w:pos="5760"/>
          <w:tab w:val="left" w:pos="6480"/>
          <w:tab w:val="left" w:pos="7200"/>
          <w:tab w:val="left" w:pos="7920"/>
          <w:tab w:val="left" w:pos="8640"/>
          <w:tab w:val="left" w:pos="9360"/>
        </w:tabs>
        <w:spacing w:after="160" w:line="259" w:lineRule="auto"/>
        <w:ind w:left="2880"/>
        <w:rPr>
          <w:rFonts w:asciiTheme="minorHAnsi" w:hAnsiTheme="minorHAnsi"/>
          <w:sz w:val="20"/>
        </w:rPr>
      </w:pPr>
      <w:r w:rsidRPr="006E7C8C">
        <w:rPr>
          <w:rFonts w:asciiTheme="minorHAnsi" w:hAnsiTheme="minorHAnsi"/>
          <w:sz w:val="20"/>
        </w:rPr>
        <w:t xml:space="preserve">Completeness of analytical data is calculated based on the ratio of samples that are analyzed to the number of samples </w:t>
      </w:r>
      <w:r w:rsidR="00FA5F1C" w:rsidRPr="006E7C8C">
        <w:rPr>
          <w:rFonts w:asciiTheme="minorHAnsi" w:hAnsiTheme="minorHAnsi"/>
          <w:sz w:val="20"/>
        </w:rPr>
        <w:t>received</w:t>
      </w:r>
      <w:r w:rsidRPr="006E7C8C">
        <w:rPr>
          <w:rFonts w:asciiTheme="minorHAnsi" w:hAnsiTheme="minorHAnsi"/>
          <w:sz w:val="20"/>
        </w:rPr>
        <w:t>, and is expressed as percent completeness.</w:t>
      </w:r>
    </w:p>
    <w:p w14:paraId="4EAAF7D5" w14:textId="6096A445" w:rsidR="005615E8" w:rsidRPr="00F71D15" w:rsidRDefault="005615E8" w:rsidP="000946C7">
      <w:pPr>
        <w:numPr>
          <w:ilvl w:val="2"/>
          <w:numId w:val="1"/>
        </w:numPr>
        <w:tabs>
          <w:tab w:val="clear" w:pos="2160"/>
          <w:tab w:val="left" w:pos="-720"/>
          <w:tab w:val="left" w:pos="0"/>
          <w:tab w:val="left" w:pos="720"/>
          <w:tab w:val="left" w:pos="1440"/>
          <w:tab w:val="num" w:pos="2880"/>
          <w:tab w:val="left" w:pos="3600"/>
          <w:tab w:val="left" w:pos="4320"/>
          <w:tab w:val="left" w:pos="5040"/>
          <w:tab w:val="left" w:pos="5760"/>
          <w:tab w:val="left" w:pos="6480"/>
          <w:tab w:val="left" w:pos="7200"/>
          <w:tab w:val="left" w:pos="7920"/>
          <w:tab w:val="left" w:pos="8640"/>
          <w:tab w:val="left" w:pos="9360"/>
        </w:tabs>
        <w:spacing w:after="160" w:line="259" w:lineRule="auto"/>
        <w:ind w:left="2880"/>
        <w:rPr>
          <w:rFonts w:asciiTheme="minorHAnsi" w:hAnsiTheme="minorHAnsi"/>
          <w:sz w:val="20"/>
        </w:rPr>
      </w:pPr>
      <w:r w:rsidRPr="00F71D15">
        <w:rPr>
          <w:rFonts w:asciiTheme="minorHAnsi" w:hAnsiTheme="minorHAnsi"/>
          <w:sz w:val="20"/>
        </w:rPr>
        <w:t xml:space="preserve">Method detection limits (MDLs) and practical </w:t>
      </w:r>
      <w:r w:rsidR="00B6651B" w:rsidRPr="00F71D15">
        <w:rPr>
          <w:rFonts w:asciiTheme="minorHAnsi" w:hAnsiTheme="minorHAnsi"/>
          <w:sz w:val="20"/>
        </w:rPr>
        <w:t>quantitation</w:t>
      </w:r>
      <w:r w:rsidRPr="00F71D15">
        <w:rPr>
          <w:rFonts w:asciiTheme="minorHAnsi" w:hAnsiTheme="minorHAnsi"/>
          <w:sz w:val="20"/>
        </w:rPr>
        <w:t xml:space="preserve"> limits (PQLs) should be determined for all parameters using the procedures in </w:t>
      </w:r>
      <w:r w:rsidRPr="00F71D15">
        <w:rPr>
          <w:rFonts w:asciiTheme="minorHAnsi" w:hAnsiTheme="minorHAnsi"/>
          <w:i/>
          <w:sz w:val="20"/>
        </w:rPr>
        <w:t xml:space="preserve">Chapter </w:t>
      </w:r>
      <w:r w:rsidR="00D21C8A" w:rsidRPr="00F71D15">
        <w:rPr>
          <w:rFonts w:asciiTheme="minorHAnsi" w:hAnsiTheme="minorHAnsi"/>
          <w:i/>
          <w:sz w:val="20"/>
        </w:rPr>
        <w:t>6</w:t>
      </w:r>
      <w:r w:rsidRPr="00F71D15">
        <w:rPr>
          <w:rFonts w:asciiTheme="minorHAnsi" w:hAnsiTheme="minorHAnsi"/>
          <w:sz w:val="20"/>
        </w:rPr>
        <w:t>, Sections C.8 &amp; C.9, which are based on</w:t>
      </w:r>
      <w:r w:rsidR="00801C1E">
        <w:rPr>
          <w:rFonts w:asciiTheme="minorHAnsi" w:hAnsiTheme="minorHAnsi"/>
          <w:sz w:val="20"/>
        </w:rPr>
        <w:t xml:space="preserve"> </w:t>
      </w:r>
      <w:ins w:id="8" w:author="Mary Ellen Ley" w:date="2017-01-03T15:28:00Z">
        <w:r w:rsidR="00801C1E">
          <w:rPr>
            <w:rFonts w:asciiTheme="minorHAnsi" w:hAnsiTheme="minorHAnsi"/>
            <w:sz w:val="20"/>
          </w:rPr>
          <w:t xml:space="preserve">the </w:t>
        </w:r>
      </w:ins>
      <w:r w:rsidRPr="00F71D15">
        <w:rPr>
          <w:rFonts w:asciiTheme="minorHAnsi" w:hAnsiTheme="minorHAnsi"/>
          <w:sz w:val="20"/>
        </w:rPr>
        <w:t>40 CFR Part 136</w:t>
      </w:r>
      <w:del w:id="9" w:author="Mary Ellen Ley" w:date="2017-01-03T15:28:00Z">
        <w:r w:rsidRPr="00F71D15">
          <w:rPr>
            <w:rFonts w:asciiTheme="minorHAnsi" w:hAnsiTheme="minorHAnsi"/>
            <w:sz w:val="20"/>
          </w:rPr>
          <w:delText>, Appendix B</w:delText>
        </w:r>
      </w:del>
      <w:ins w:id="10" w:author="Mary Ellen Ley" w:date="2017-01-03T15:28:00Z">
        <w:r w:rsidR="00801C1E">
          <w:rPr>
            <w:rFonts w:asciiTheme="minorHAnsi" w:hAnsiTheme="minorHAnsi"/>
            <w:sz w:val="20"/>
          </w:rPr>
          <w:t xml:space="preserve"> procedure</w:t>
        </w:r>
      </w:ins>
      <w:r w:rsidRPr="00F71D15">
        <w:rPr>
          <w:rFonts w:asciiTheme="minorHAnsi" w:hAnsiTheme="minorHAnsi"/>
          <w:sz w:val="20"/>
        </w:rPr>
        <w:t>.</w:t>
      </w:r>
    </w:p>
    <w:p w14:paraId="0FF273EF" w14:textId="4D646676" w:rsidR="005615E8" w:rsidRDefault="005615E8" w:rsidP="006E7C8C">
      <w:pPr>
        <w:numPr>
          <w:ilvl w:val="2"/>
          <w:numId w:val="1"/>
        </w:numPr>
        <w:tabs>
          <w:tab w:val="clear" w:pos="2160"/>
          <w:tab w:val="left" w:pos="-720"/>
          <w:tab w:val="left" w:pos="0"/>
          <w:tab w:val="left" w:pos="720"/>
          <w:tab w:val="left" w:pos="1440"/>
          <w:tab w:val="num" w:pos="2880"/>
          <w:tab w:val="left" w:pos="3600"/>
          <w:tab w:val="left" w:pos="4320"/>
          <w:tab w:val="left" w:pos="5040"/>
          <w:tab w:val="left" w:pos="5760"/>
          <w:tab w:val="left" w:pos="6480"/>
          <w:tab w:val="left" w:pos="7200"/>
          <w:tab w:val="left" w:pos="7920"/>
          <w:tab w:val="left" w:pos="8640"/>
          <w:tab w:val="left" w:pos="9360"/>
        </w:tabs>
        <w:spacing w:after="160" w:line="259" w:lineRule="auto"/>
        <w:ind w:left="2880"/>
        <w:rPr>
          <w:rFonts w:asciiTheme="minorHAnsi" w:hAnsiTheme="minorHAnsi"/>
          <w:sz w:val="20"/>
        </w:rPr>
      </w:pPr>
      <w:r w:rsidRPr="006E7C8C">
        <w:rPr>
          <w:rFonts w:asciiTheme="minorHAnsi" w:hAnsiTheme="minorHAnsi"/>
          <w:sz w:val="20"/>
        </w:rPr>
        <w:t>Real-time quality control charts for precision and accuracy should be developed and maintained for each parameter and appropriate concentration ranges, using the most recent 12 months of data</w:t>
      </w:r>
      <w:del w:id="11" w:author="Mary Ellen Ley" w:date="2017-01-03T15:28:00Z">
        <w:r w:rsidRPr="006E7C8C">
          <w:rPr>
            <w:rFonts w:asciiTheme="minorHAnsi" w:hAnsiTheme="minorHAnsi"/>
            <w:sz w:val="20"/>
          </w:rPr>
          <w:delText>.</w:delText>
        </w:r>
      </w:del>
      <w:ins w:id="12" w:author="Mary Ellen Ley" w:date="2017-01-03T15:28:00Z">
        <w:r w:rsidR="004355E7">
          <w:rPr>
            <w:rFonts w:asciiTheme="minorHAnsi" w:hAnsiTheme="minorHAnsi"/>
            <w:sz w:val="20"/>
          </w:rPr>
          <w:t>,</w:t>
        </w:r>
        <w:r w:rsidR="004355E7" w:rsidRPr="004355E7">
          <w:rPr>
            <w:rFonts w:asciiTheme="minorHAnsi" w:hAnsiTheme="minorHAnsi"/>
            <w:sz w:val="20"/>
          </w:rPr>
          <w:t xml:space="preserve"> or at least the last 30 data points. </w:t>
        </w:r>
      </w:ins>
      <w:r w:rsidRPr="006E7C8C">
        <w:rPr>
          <w:rFonts w:asciiTheme="minorHAnsi" w:hAnsiTheme="minorHAnsi"/>
          <w:sz w:val="20"/>
        </w:rPr>
        <w:t xml:space="preserve">  More points m</w:t>
      </w:r>
      <w:r w:rsidR="00F71D15">
        <w:rPr>
          <w:rFonts w:asciiTheme="minorHAnsi" w:hAnsiTheme="minorHAnsi"/>
          <w:sz w:val="20"/>
        </w:rPr>
        <w:t>ay be used if deemed necessary.</w:t>
      </w:r>
      <w:del w:id="13" w:author="Mary Ellen Ley" w:date="2017-01-03T15:28:00Z">
        <w:r w:rsidR="00F71D15">
          <w:rPr>
            <w:rFonts w:asciiTheme="minorHAnsi" w:hAnsiTheme="minorHAnsi"/>
            <w:sz w:val="20"/>
          </w:rPr>
          <w:br/>
        </w:r>
      </w:del>
    </w:p>
    <w:p w14:paraId="63564B39" w14:textId="77777777" w:rsidR="005615E8" w:rsidRPr="00F71D15" w:rsidRDefault="00ED1AC1" w:rsidP="004355E7">
      <w:pPr>
        <w:numPr>
          <w:ilvl w:val="0"/>
          <w:numId w:val="1"/>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F71D15">
        <w:rPr>
          <w:rFonts w:asciiTheme="minorHAnsi" w:hAnsiTheme="minorHAnsi"/>
          <w:sz w:val="20"/>
          <w:u w:val="single"/>
        </w:rPr>
        <w:t>Performance Criteria</w:t>
      </w:r>
      <w:r w:rsidR="00481914" w:rsidRPr="00F71D15">
        <w:rPr>
          <w:rFonts w:asciiTheme="minorHAnsi" w:hAnsiTheme="minorHAnsi"/>
          <w:sz w:val="20"/>
          <w:u w:val="single"/>
        </w:rPr>
        <w:t xml:space="preserve"> </w:t>
      </w:r>
      <w:r w:rsidR="00A20836" w:rsidRPr="00F71D15">
        <w:rPr>
          <w:rFonts w:asciiTheme="minorHAnsi" w:hAnsiTheme="minorHAnsi"/>
          <w:sz w:val="20"/>
          <w:u w:val="single"/>
        </w:rPr>
        <w:t xml:space="preserve">(MQOs) </w:t>
      </w:r>
      <w:r w:rsidR="00481914" w:rsidRPr="00F71D15">
        <w:rPr>
          <w:rFonts w:asciiTheme="minorHAnsi" w:hAnsiTheme="minorHAnsi"/>
          <w:sz w:val="20"/>
          <w:u w:val="single"/>
        </w:rPr>
        <w:t xml:space="preserve">for </w:t>
      </w:r>
      <w:r w:rsidR="00A20836" w:rsidRPr="00F71D15">
        <w:rPr>
          <w:rFonts w:asciiTheme="minorHAnsi" w:hAnsiTheme="minorHAnsi"/>
          <w:sz w:val="20"/>
          <w:u w:val="single"/>
        </w:rPr>
        <w:t>Field</w:t>
      </w:r>
      <w:r w:rsidR="00481914" w:rsidRPr="00F71D15">
        <w:rPr>
          <w:rFonts w:asciiTheme="minorHAnsi" w:hAnsiTheme="minorHAnsi"/>
          <w:sz w:val="20"/>
          <w:u w:val="single"/>
        </w:rPr>
        <w:t xml:space="preserve"> Methods</w:t>
      </w:r>
    </w:p>
    <w:p w14:paraId="0090BAC7" w14:textId="77777777" w:rsidR="00F71D15" w:rsidRDefault="00F71D15" w:rsidP="00F71D15">
      <w:pPr>
        <w:numPr>
          <w:ilvl w:val="1"/>
          <w:numId w:val="1"/>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F71D15">
        <w:rPr>
          <w:rFonts w:asciiTheme="minorHAnsi" w:hAnsiTheme="minorHAnsi"/>
          <w:sz w:val="20"/>
        </w:rPr>
        <w:t>The combined precision of sampling and analysis is estimated for each parameter from field split samples (sample types FS1 and FS2) that are processed exactly the same as regular samples.  Alternatively, concurrent samples (sample types S1 and S2) may be used.</w:t>
      </w:r>
    </w:p>
    <w:p w14:paraId="4B5A1B71" w14:textId="77777777" w:rsidR="00F71D15" w:rsidRPr="00F71D15" w:rsidRDefault="00E45D6C" w:rsidP="00F71D15">
      <w:pPr>
        <w:numPr>
          <w:ilvl w:val="2"/>
          <w:numId w:val="1"/>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rPr>
      </w:pPr>
      <w:r w:rsidRPr="00F71D15">
        <w:rPr>
          <w:rFonts w:asciiTheme="minorHAnsi" w:hAnsiTheme="minorHAnsi"/>
          <w:sz w:val="20"/>
        </w:rPr>
        <w:lastRenderedPageBreak/>
        <w:t>Field precision may be estimated by comparing the overall precision to the laboratory precision.</w:t>
      </w:r>
    </w:p>
    <w:p w14:paraId="5ADB8BE7" w14:textId="77777777" w:rsidR="009F36A2" w:rsidRPr="00F71D15" w:rsidRDefault="00F71D15" w:rsidP="00F71D15">
      <w:pPr>
        <w:numPr>
          <w:ilvl w:val="2"/>
          <w:numId w:val="1"/>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rPr>
      </w:pPr>
      <w:r w:rsidRPr="00F71D15">
        <w:rPr>
          <w:rFonts w:asciiTheme="minorHAnsi" w:hAnsiTheme="minorHAnsi"/>
          <w:sz w:val="20"/>
        </w:rPr>
        <w:t>Dissolved parameters are expected to have higher precision due to the homogeneous nature of the sample.</w:t>
      </w:r>
    </w:p>
    <w:p w14:paraId="3392F7A8" w14:textId="77777777" w:rsidR="00E45D6C" w:rsidRDefault="005615E8" w:rsidP="00F71D15">
      <w:pPr>
        <w:pStyle w:val="ListParagraph"/>
        <w:numPr>
          <w:ilvl w:val="1"/>
          <w:numId w:val="1"/>
        </w:numPr>
        <w:tabs>
          <w:tab w:val="clear" w:pos="1440"/>
        </w:tabs>
        <w:spacing w:after="160" w:line="259" w:lineRule="auto"/>
        <w:rPr>
          <w:rFonts w:asciiTheme="minorHAnsi" w:hAnsiTheme="minorHAnsi"/>
        </w:rPr>
      </w:pPr>
      <w:r w:rsidRPr="006E7C8C">
        <w:rPr>
          <w:rFonts w:asciiTheme="minorHAnsi" w:hAnsiTheme="minorHAnsi"/>
        </w:rPr>
        <w:t>Positive bias in sampling and analytical processes is estimated from field blanks (FB). Field blanks are processed in the field exactly the same as regular samples.</w:t>
      </w:r>
    </w:p>
    <w:p w14:paraId="2833C099" w14:textId="77777777" w:rsidR="003371B0" w:rsidRDefault="003371B0" w:rsidP="003371B0">
      <w:pPr>
        <w:pStyle w:val="ListParagraph"/>
        <w:tabs>
          <w:tab w:val="clear" w:pos="1440"/>
        </w:tabs>
        <w:spacing w:after="160" w:line="259" w:lineRule="auto"/>
        <w:ind w:left="1080"/>
        <w:rPr>
          <w:rFonts w:asciiTheme="minorHAnsi" w:hAnsiTheme="minorHAnsi"/>
        </w:rPr>
      </w:pPr>
    </w:p>
    <w:p w14:paraId="64707BE1" w14:textId="77777777" w:rsidR="00E45D6C" w:rsidRPr="003371B0" w:rsidRDefault="00E45D6C" w:rsidP="003371B0">
      <w:pPr>
        <w:pStyle w:val="ListParagraph"/>
        <w:numPr>
          <w:ilvl w:val="2"/>
          <w:numId w:val="1"/>
        </w:numPr>
        <w:tabs>
          <w:tab w:val="clear" w:pos="1440"/>
        </w:tabs>
        <w:spacing w:after="160" w:line="259" w:lineRule="auto"/>
        <w:rPr>
          <w:rFonts w:asciiTheme="minorHAnsi" w:hAnsiTheme="minorHAnsi"/>
        </w:rPr>
      </w:pPr>
      <w:r w:rsidRPr="003371B0">
        <w:rPr>
          <w:rFonts w:asciiTheme="minorHAnsi" w:hAnsiTheme="minorHAnsi"/>
        </w:rPr>
        <w:t>Field bias may be estimated by comparing the overall bias to the laboratory bias.</w:t>
      </w:r>
      <w:r w:rsidRPr="003371B0">
        <w:rPr>
          <w:rFonts w:asciiTheme="minorHAnsi" w:hAnsiTheme="minorHAnsi"/>
        </w:rPr>
        <w:br/>
      </w:r>
    </w:p>
    <w:p w14:paraId="4A4D5FD2" w14:textId="77777777" w:rsidR="00A20836" w:rsidRPr="006E7C8C" w:rsidRDefault="00E45D6C" w:rsidP="003371B0">
      <w:pPr>
        <w:pStyle w:val="ListParagraph"/>
        <w:numPr>
          <w:ilvl w:val="2"/>
          <w:numId w:val="1"/>
        </w:numPr>
        <w:tabs>
          <w:tab w:val="clear" w:pos="1440"/>
          <w:tab w:val="clear" w:pos="2880"/>
        </w:tabs>
        <w:spacing w:after="160" w:line="259" w:lineRule="auto"/>
        <w:rPr>
          <w:rFonts w:asciiTheme="minorHAnsi" w:hAnsiTheme="minorHAnsi"/>
        </w:rPr>
      </w:pPr>
      <w:r w:rsidRPr="006E7C8C">
        <w:rPr>
          <w:rFonts w:asciiTheme="minorHAnsi" w:hAnsiTheme="minorHAnsi"/>
        </w:rPr>
        <w:t>The analysis of a</w:t>
      </w:r>
      <w:r w:rsidR="005615E8" w:rsidRPr="006E7C8C">
        <w:rPr>
          <w:rFonts w:asciiTheme="minorHAnsi" w:hAnsiTheme="minorHAnsi"/>
        </w:rPr>
        <w:t xml:space="preserve"> sample of unprocessed field blank water is called a source water blank (SWB)</w:t>
      </w:r>
      <w:r w:rsidRPr="006E7C8C">
        <w:rPr>
          <w:rFonts w:asciiTheme="minorHAnsi" w:hAnsiTheme="minorHAnsi"/>
        </w:rPr>
        <w:t xml:space="preserve"> may provide useful information for bias estimates</w:t>
      </w:r>
      <w:r w:rsidR="005615E8" w:rsidRPr="006E7C8C">
        <w:rPr>
          <w:rFonts w:asciiTheme="minorHAnsi" w:hAnsiTheme="minorHAnsi"/>
        </w:rPr>
        <w:t>.</w:t>
      </w:r>
      <w:r w:rsidR="00A20836" w:rsidRPr="006E7C8C">
        <w:rPr>
          <w:rFonts w:asciiTheme="minorHAnsi" w:hAnsiTheme="minorHAnsi"/>
        </w:rPr>
        <w:br/>
      </w:r>
    </w:p>
    <w:p w14:paraId="1561E983" w14:textId="77777777" w:rsidR="003371B0" w:rsidRPr="00FF7948" w:rsidRDefault="00481914" w:rsidP="00FF7948">
      <w:pPr>
        <w:pStyle w:val="ListParagraph"/>
        <w:numPr>
          <w:ilvl w:val="2"/>
          <w:numId w:val="1"/>
        </w:numPr>
        <w:tabs>
          <w:tab w:val="clear" w:pos="1440"/>
          <w:tab w:val="left" w:pos="2160"/>
          <w:tab w:val="center" w:pos="4680"/>
          <w:tab w:val="left" w:pos="9450"/>
        </w:tabs>
        <w:spacing w:before="240" w:after="160" w:line="259" w:lineRule="auto"/>
        <w:rPr>
          <w:rFonts w:asciiTheme="minorHAnsi" w:hAnsiTheme="minorHAnsi"/>
        </w:rPr>
      </w:pPr>
      <w:r w:rsidRPr="00FF7948">
        <w:rPr>
          <w:rFonts w:asciiTheme="minorHAnsi" w:hAnsiTheme="minorHAnsi"/>
        </w:rPr>
        <w:t xml:space="preserve">Performance criteria for </w:t>
      </w:r>
      <w:r w:rsidR="00E45D6C" w:rsidRPr="00FF7948">
        <w:rPr>
          <w:rFonts w:asciiTheme="minorHAnsi" w:hAnsiTheme="minorHAnsi"/>
        </w:rPr>
        <w:t xml:space="preserve">overall </w:t>
      </w:r>
      <w:r w:rsidRPr="00FF7948">
        <w:rPr>
          <w:rFonts w:asciiTheme="minorHAnsi" w:hAnsiTheme="minorHAnsi"/>
        </w:rPr>
        <w:t xml:space="preserve">precision, bias and completeness are provided in Table </w:t>
      </w:r>
      <w:r w:rsidR="00471821" w:rsidRPr="00FF7948">
        <w:rPr>
          <w:rFonts w:asciiTheme="minorHAnsi" w:hAnsiTheme="minorHAnsi"/>
        </w:rPr>
        <w:t>2</w:t>
      </w:r>
      <w:r w:rsidRPr="00FF7948">
        <w:rPr>
          <w:rFonts w:asciiTheme="minorHAnsi" w:hAnsiTheme="minorHAnsi"/>
        </w:rPr>
        <w:t>.1</w:t>
      </w:r>
      <w:r w:rsidR="003371B0" w:rsidRPr="00FF7948">
        <w:rPr>
          <w:rFonts w:asciiTheme="minorHAnsi" w:hAnsiTheme="minorHAnsi"/>
        </w:rPr>
        <w:t xml:space="preserve"> below</w:t>
      </w:r>
      <w:r w:rsidRPr="00FF7948">
        <w:rPr>
          <w:rFonts w:asciiTheme="minorHAnsi" w:hAnsiTheme="minorHAnsi"/>
        </w:rPr>
        <w:t>.</w:t>
      </w:r>
      <w:r w:rsidR="005615E8" w:rsidRPr="00FF7948">
        <w:rPr>
          <w:rFonts w:asciiTheme="minorHAnsi" w:hAnsiTheme="minorHAnsi"/>
        </w:rPr>
        <w:tab/>
      </w:r>
    </w:p>
    <w:p w14:paraId="6848017B" w14:textId="77777777" w:rsidR="005615E8" w:rsidRPr="00A72153" w:rsidRDefault="003371B0" w:rsidP="00A72153">
      <w:pPr>
        <w:tabs>
          <w:tab w:val="center" w:pos="4680"/>
          <w:tab w:val="left" w:pos="5040"/>
          <w:tab w:val="left" w:pos="5760"/>
          <w:tab w:val="left" w:pos="6480"/>
          <w:tab w:val="left" w:pos="7200"/>
          <w:tab w:val="left" w:pos="7920"/>
          <w:tab w:val="left" w:pos="8640"/>
          <w:tab w:val="left" w:pos="9450"/>
        </w:tabs>
        <w:spacing w:after="160" w:line="259" w:lineRule="auto"/>
        <w:ind w:left="450" w:hanging="360"/>
        <w:rPr>
          <w:rFonts w:asciiTheme="minorHAnsi" w:hAnsiTheme="minorHAnsi"/>
          <w:b/>
          <w:sz w:val="20"/>
        </w:rPr>
      </w:pPr>
      <w:r>
        <w:rPr>
          <w:rFonts w:asciiTheme="minorHAnsi" w:hAnsiTheme="minorHAnsi"/>
          <w:sz w:val="20"/>
        </w:rPr>
        <w:tab/>
      </w:r>
      <w:r>
        <w:rPr>
          <w:rFonts w:asciiTheme="minorHAnsi" w:hAnsiTheme="minorHAnsi"/>
          <w:sz w:val="20"/>
        </w:rPr>
        <w:tab/>
      </w:r>
      <w:r w:rsidR="005615E8" w:rsidRPr="006E7C8C">
        <w:rPr>
          <w:rFonts w:asciiTheme="minorHAnsi" w:hAnsiTheme="minorHAnsi"/>
          <w:b/>
          <w:sz w:val="20"/>
        </w:rPr>
        <w:t xml:space="preserve">Table </w:t>
      </w:r>
      <w:r w:rsidR="00471821" w:rsidRPr="006E7C8C">
        <w:rPr>
          <w:rFonts w:asciiTheme="minorHAnsi" w:hAnsiTheme="minorHAnsi"/>
          <w:b/>
          <w:sz w:val="20"/>
        </w:rPr>
        <w:t>2</w:t>
      </w:r>
      <w:r w:rsidR="005615E8" w:rsidRPr="006E7C8C">
        <w:rPr>
          <w:rFonts w:asciiTheme="minorHAnsi" w:hAnsiTheme="minorHAnsi"/>
          <w:b/>
          <w:sz w:val="20"/>
        </w:rPr>
        <w:t xml:space="preserve">.1 </w:t>
      </w:r>
      <w:r w:rsidR="00A72153">
        <w:rPr>
          <w:rFonts w:asciiTheme="minorHAnsi" w:hAnsiTheme="minorHAnsi"/>
          <w:b/>
          <w:sz w:val="20"/>
        </w:rPr>
        <w:t xml:space="preserve">Quality </w:t>
      </w:r>
      <w:r w:rsidR="00E66A0B" w:rsidRPr="006E7C8C">
        <w:rPr>
          <w:rFonts w:asciiTheme="minorHAnsi" w:hAnsiTheme="minorHAnsi"/>
          <w:b/>
          <w:sz w:val="20"/>
        </w:rPr>
        <w:t xml:space="preserve">Objectives </w:t>
      </w:r>
      <w:r w:rsidR="005615E8" w:rsidRPr="006E7C8C">
        <w:rPr>
          <w:rFonts w:asciiTheme="minorHAnsi" w:hAnsiTheme="minorHAnsi"/>
          <w:b/>
          <w:sz w:val="20"/>
        </w:rPr>
        <w:t xml:space="preserve">for Overall Precision, Bias and Completeness </w:t>
      </w:r>
      <w:r w:rsidR="00257639">
        <w:rPr>
          <w:rFonts w:asciiTheme="minorHAnsi" w:hAnsiTheme="minorHAnsi"/>
          <w:b/>
          <w:sz w:val="20"/>
        </w:rPr>
        <w:t>-</w:t>
      </w:r>
      <w:r w:rsidR="00A72153">
        <w:rPr>
          <w:rFonts w:asciiTheme="minorHAnsi" w:hAnsiTheme="minorHAnsi"/>
          <w:b/>
          <w:sz w:val="20"/>
        </w:rPr>
        <w:t xml:space="preserve"> Tidal and Nontidal</w:t>
      </w:r>
      <w:r w:rsidR="00257639">
        <w:rPr>
          <w:rFonts w:asciiTheme="minorHAnsi" w:hAnsiTheme="minorHAnsi"/>
          <w:b/>
          <w:sz w:val="20"/>
        </w:rPr>
        <w:t xml:space="preserve"> Parameters</w:t>
      </w:r>
    </w:p>
    <w:tbl>
      <w:tblPr>
        <w:tblW w:w="8820" w:type="dxa"/>
        <w:tblInd w:w="71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00" w:firstRow="0" w:lastRow="0" w:firstColumn="0" w:lastColumn="0" w:noHBand="0" w:noVBand="0"/>
      </w:tblPr>
      <w:tblGrid>
        <w:gridCol w:w="1440"/>
        <w:gridCol w:w="1620"/>
        <w:gridCol w:w="2970"/>
        <w:gridCol w:w="1530"/>
        <w:gridCol w:w="1260"/>
      </w:tblGrid>
      <w:tr w:rsidR="005615E8" w:rsidRPr="0080100E" w14:paraId="29233F1A" w14:textId="77777777" w:rsidTr="00050735">
        <w:trPr>
          <w:trHeight w:val="579"/>
        </w:trPr>
        <w:tc>
          <w:tcPr>
            <w:tcW w:w="1440" w:type="dxa"/>
            <w:shd w:val="clear" w:color="auto" w:fill="CDDEFF"/>
            <w:vAlign w:val="center"/>
          </w:tcPr>
          <w:p w14:paraId="2D6DC30C" w14:textId="77777777" w:rsidR="005615E8" w:rsidRPr="00050735" w:rsidRDefault="0080100E" w:rsidP="00050735">
            <w:pPr>
              <w:tabs>
                <w:tab w:val="center" w:pos="8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Theme="minorHAnsi" w:hAnsiTheme="minorHAnsi"/>
                <w:b/>
                <w:sz w:val="20"/>
              </w:rPr>
            </w:pPr>
            <w:r w:rsidRPr="00050735">
              <w:rPr>
                <w:rFonts w:asciiTheme="minorHAnsi" w:hAnsiTheme="minorHAnsi"/>
                <w:b/>
                <w:sz w:val="20"/>
              </w:rPr>
              <w:t>P</w:t>
            </w:r>
            <w:r w:rsidR="00050735">
              <w:rPr>
                <w:rFonts w:asciiTheme="minorHAnsi" w:hAnsiTheme="minorHAnsi"/>
                <w:b/>
                <w:sz w:val="20"/>
              </w:rPr>
              <w:t>ARAMETERS</w:t>
            </w:r>
          </w:p>
        </w:tc>
        <w:tc>
          <w:tcPr>
            <w:tcW w:w="1620" w:type="dxa"/>
            <w:shd w:val="clear" w:color="auto" w:fill="CDDEFF"/>
            <w:vAlign w:val="center"/>
          </w:tcPr>
          <w:p w14:paraId="66E06465" w14:textId="77777777" w:rsidR="005615E8" w:rsidRPr="00050735" w:rsidRDefault="00FF7948" w:rsidP="00FF7948">
            <w:pPr>
              <w:tabs>
                <w:tab w:val="center"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ind w:right="-18"/>
              <w:jc w:val="center"/>
              <w:rPr>
                <w:rFonts w:asciiTheme="minorHAnsi" w:hAnsiTheme="minorHAnsi"/>
                <w:b/>
                <w:sz w:val="20"/>
              </w:rPr>
            </w:pPr>
            <w:r w:rsidRPr="00050735">
              <w:rPr>
                <w:rFonts w:asciiTheme="minorHAnsi" w:hAnsiTheme="minorHAnsi"/>
                <w:b/>
                <w:sz w:val="20"/>
              </w:rPr>
              <w:t xml:space="preserve">Procedure (Chapters </w:t>
            </w:r>
            <w:r w:rsidR="0080100E" w:rsidRPr="00050735">
              <w:rPr>
                <w:rFonts w:asciiTheme="minorHAnsi" w:hAnsiTheme="minorHAnsi"/>
                <w:b/>
                <w:sz w:val="20"/>
              </w:rPr>
              <w:t xml:space="preserve"> 4 &amp; 5</w:t>
            </w:r>
            <w:r w:rsidRPr="00050735">
              <w:rPr>
                <w:rFonts w:asciiTheme="minorHAnsi" w:hAnsiTheme="minorHAnsi"/>
                <w:b/>
                <w:sz w:val="20"/>
              </w:rPr>
              <w:t>)</w:t>
            </w:r>
          </w:p>
        </w:tc>
        <w:tc>
          <w:tcPr>
            <w:tcW w:w="2970" w:type="dxa"/>
            <w:shd w:val="clear" w:color="auto" w:fill="CDDEFF"/>
            <w:vAlign w:val="center"/>
          </w:tcPr>
          <w:p w14:paraId="49786A01" w14:textId="77777777" w:rsidR="005615E8" w:rsidRPr="00050735" w:rsidRDefault="00050735" w:rsidP="007E00EB">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Pr>
                <w:rFonts w:asciiTheme="minorHAnsi" w:hAnsiTheme="minorHAnsi"/>
                <w:b/>
                <w:sz w:val="20"/>
              </w:rPr>
              <w:t>PRECISION</w:t>
            </w:r>
          </w:p>
          <w:p w14:paraId="2B87971C" w14:textId="77777777" w:rsidR="005615E8" w:rsidRPr="00050735" w:rsidRDefault="005615E8" w:rsidP="007E00EB">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050735">
              <w:rPr>
                <w:rFonts w:asciiTheme="minorHAnsi" w:hAnsiTheme="minorHAnsi"/>
                <w:b/>
                <w:sz w:val="20"/>
                <w:szCs w:val="18"/>
              </w:rPr>
              <w:t>(FS1 &amp; FS2)</w:t>
            </w:r>
          </w:p>
        </w:tc>
        <w:tc>
          <w:tcPr>
            <w:tcW w:w="1530" w:type="dxa"/>
            <w:shd w:val="clear" w:color="auto" w:fill="CDDEFF"/>
            <w:vAlign w:val="center"/>
          </w:tcPr>
          <w:p w14:paraId="0BBCD27C" w14:textId="77777777" w:rsidR="005615E8" w:rsidRPr="00050735" w:rsidRDefault="00050735" w:rsidP="007E00EB">
            <w:pPr>
              <w:spacing w:line="220" w:lineRule="exact"/>
              <w:jc w:val="center"/>
              <w:rPr>
                <w:rFonts w:asciiTheme="minorHAnsi" w:hAnsiTheme="minorHAnsi"/>
                <w:b/>
                <w:sz w:val="20"/>
              </w:rPr>
            </w:pPr>
            <w:r>
              <w:rPr>
                <w:rFonts w:asciiTheme="minorHAnsi" w:hAnsiTheme="minorHAnsi"/>
                <w:b/>
                <w:sz w:val="20"/>
              </w:rPr>
              <w:t>BIAS</w:t>
            </w:r>
          </w:p>
          <w:p w14:paraId="65E39332" w14:textId="77777777" w:rsidR="005615E8" w:rsidRPr="00050735" w:rsidRDefault="005615E8" w:rsidP="007E00EB">
            <w:pPr>
              <w:spacing w:line="220" w:lineRule="exact"/>
              <w:jc w:val="center"/>
              <w:rPr>
                <w:rFonts w:asciiTheme="minorHAnsi" w:hAnsiTheme="minorHAnsi"/>
                <w:b/>
                <w:sz w:val="20"/>
              </w:rPr>
            </w:pPr>
            <w:r w:rsidRPr="00050735">
              <w:rPr>
                <w:rFonts w:asciiTheme="minorHAnsi" w:hAnsiTheme="minorHAnsi"/>
                <w:b/>
                <w:sz w:val="20"/>
              </w:rPr>
              <w:t>(Field Blanks)</w:t>
            </w:r>
          </w:p>
        </w:tc>
        <w:tc>
          <w:tcPr>
            <w:tcW w:w="1260" w:type="dxa"/>
            <w:shd w:val="clear" w:color="auto" w:fill="CDDEFF"/>
            <w:vAlign w:val="center"/>
          </w:tcPr>
          <w:p w14:paraId="6692CF30" w14:textId="77777777" w:rsidR="005615E8" w:rsidRPr="00050735" w:rsidRDefault="00050735" w:rsidP="00050735">
            <w:pPr>
              <w:tabs>
                <w:tab w:val="center"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Pr>
                <w:rFonts w:asciiTheme="minorHAnsi" w:hAnsiTheme="minorHAnsi"/>
                <w:b/>
                <w:sz w:val="20"/>
              </w:rPr>
              <w:t>COMPLETE-NESS</w:t>
            </w:r>
          </w:p>
        </w:tc>
      </w:tr>
      <w:tr w:rsidR="005615E8" w:rsidRPr="0080100E" w14:paraId="0BAACEA0" w14:textId="77777777" w:rsidTr="00050735">
        <w:trPr>
          <w:trHeight w:val="408"/>
        </w:trPr>
        <w:tc>
          <w:tcPr>
            <w:tcW w:w="1440" w:type="dxa"/>
            <w:vMerge w:val="restart"/>
            <w:vAlign w:val="center"/>
          </w:tcPr>
          <w:p w14:paraId="48389A0B" w14:textId="77777777" w:rsidR="005615E8" w:rsidRPr="0080100E" w:rsidRDefault="005615E8" w:rsidP="00D0711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80100E">
              <w:rPr>
                <w:rFonts w:asciiTheme="minorHAnsi" w:hAnsiTheme="minorHAnsi"/>
                <w:sz w:val="20"/>
              </w:rPr>
              <w:t>Tidal Water Quality</w:t>
            </w:r>
          </w:p>
        </w:tc>
        <w:tc>
          <w:tcPr>
            <w:tcW w:w="1620" w:type="dxa"/>
            <w:vMerge w:val="restart"/>
            <w:vAlign w:val="center"/>
          </w:tcPr>
          <w:p w14:paraId="3E7A6A6B" w14:textId="77777777" w:rsidR="005615E8" w:rsidRPr="0080100E" w:rsidRDefault="00471821" w:rsidP="00D0711B">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80100E">
              <w:rPr>
                <w:rFonts w:asciiTheme="minorHAnsi" w:hAnsiTheme="minorHAnsi"/>
                <w:sz w:val="20"/>
              </w:rPr>
              <w:t>4</w:t>
            </w:r>
            <w:r w:rsidR="005615E8" w:rsidRPr="0080100E">
              <w:rPr>
                <w:rFonts w:asciiTheme="minorHAnsi" w:hAnsiTheme="minorHAnsi"/>
                <w:sz w:val="20"/>
              </w:rPr>
              <w:t>.A.4</w:t>
            </w:r>
          </w:p>
        </w:tc>
        <w:tc>
          <w:tcPr>
            <w:tcW w:w="2970" w:type="dxa"/>
            <w:vAlign w:val="center"/>
          </w:tcPr>
          <w:p w14:paraId="79515D37" w14:textId="77777777" w:rsidR="005615E8" w:rsidRPr="0080100E" w:rsidRDefault="005615E8" w:rsidP="00D0711B">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80100E">
              <w:rPr>
                <w:rFonts w:asciiTheme="minorHAnsi" w:hAnsiTheme="minorHAnsi"/>
                <w:sz w:val="20"/>
              </w:rPr>
              <w:t>Particulate: ≤ 30% RPD</w:t>
            </w:r>
          </w:p>
        </w:tc>
        <w:tc>
          <w:tcPr>
            <w:tcW w:w="1530" w:type="dxa"/>
            <w:vMerge w:val="restart"/>
            <w:vAlign w:val="center"/>
          </w:tcPr>
          <w:p w14:paraId="4171F8B9" w14:textId="77777777" w:rsidR="005615E8" w:rsidRPr="0080100E" w:rsidRDefault="005615E8" w:rsidP="00E66A0B">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80100E">
              <w:rPr>
                <w:rFonts w:asciiTheme="minorHAnsi" w:hAnsiTheme="minorHAnsi"/>
                <w:sz w:val="20"/>
              </w:rPr>
              <w:t xml:space="preserve">≤ </w:t>
            </w:r>
            <w:r w:rsidR="00B6651B" w:rsidRPr="0080100E">
              <w:rPr>
                <w:rFonts w:asciiTheme="minorHAnsi" w:hAnsiTheme="minorHAnsi"/>
                <w:sz w:val="20"/>
              </w:rPr>
              <w:t xml:space="preserve"> </w:t>
            </w:r>
            <w:r w:rsidRPr="0080100E">
              <w:rPr>
                <w:rFonts w:asciiTheme="minorHAnsi" w:hAnsiTheme="minorHAnsi"/>
                <w:sz w:val="20"/>
              </w:rPr>
              <w:t xml:space="preserve">PQL </w:t>
            </w:r>
            <w:r w:rsidR="00B6651B" w:rsidRPr="0080100E">
              <w:rPr>
                <w:rFonts w:asciiTheme="minorHAnsi" w:hAnsiTheme="minorHAnsi"/>
                <w:sz w:val="20"/>
              </w:rPr>
              <w:t>or</w:t>
            </w:r>
            <w:r w:rsidR="00E66A0B" w:rsidRPr="0080100E">
              <w:rPr>
                <w:rFonts w:asciiTheme="minorHAnsi" w:hAnsiTheme="minorHAnsi"/>
                <w:sz w:val="20"/>
              </w:rPr>
              <w:t xml:space="preserve">  </w:t>
            </w:r>
            <w:r w:rsidR="00B6651B" w:rsidRPr="0080100E">
              <w:rPr>
                <w:rFonts w:asciiTheme="minorHAnsi" w:hAnsiTheme="minorHAnsi"/>
                <w:sz w:val="20"/>
              </w:rPr>
              <w:t>Reporting Level</w:t>
            </w:r>
          </w:p>
        </w:tc>
        <w:tc>
          <w:tcPr>
            <w:tcW w:w="1260" w:type="dxa"/>
            <w:vMerge w:val="restart"/>
            <w:vAlign w:val="center"/>
          </w:tcPr>
          <w:p w14:paraId="4C5FA0DB" w14:textId="77777777" w:rsidR="005615E8" w:rsidRPr="0080100E" w:rsidRDefault="005615E8" w:rsidP="0080100E">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80100E">
              <w:rPr>
                <w:rFonts w:asciiTheme="minorHAnsi" w:hAnsiTheme="minorHAnsi"/>
                <w:sz w:val="20"/>
              </w:rPr>
              <w:t>95%</w:t>
            </w:r>
          </w:p>
        </w:tc>
      </w:tr>
      <w:tr w:rsidR="005615E8" w:rsidRPr="0080100E" w14:paraId="3543CB97" w14:textId="77777777" w:rsidTr="00050735">
        <w:trPr>
          <w:trHeight w:val="336"/>
        </w:trPr>
        <w:tc>
          <w:tcPr>
            <w:tcW w:w="1440" w:type="dxa"/>
            <w:vMerge/>
            <w:vAlign w:val="center"/>
          </w:tcPr>
          <w:p w14:paraId="32C5742B" w14:textId="77777777" w:rsidR="005615E8" w:rsidRPr="0080100E" w:rsidRDefault="005615E8" w:rsidP="00D0711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p>
        </w:tc>
        <w:tc>
          <w:tcPr>
            <w:tcW w:w="1620" w:type="dxa"/>
            <w:vMerge/>
            <w:vAlign w:val="center"/>
          </w:tcPr>
          <w:p w14:paraId="5C065742" w14:textId="77777777" w:rsidR="005615E8" w:rsidRPr="0080100E" w:rsidRDefault="005615E8" w:rsidP="00D0711B">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p>
        </w:tc>
        <w:tc>
          <w:tcPr>
            <w:tcW w:w="2970" w:type="dxa"/>
            <w:vAlign w:val="center"/>
          </w:tcPr>
          <w:p w14:paraId="7A4E5D4F" w14:textId="77777777" w:rsidR="005615E8" w:rsidRPr="0080100E" w:rsidRDefault="005615E8" w:rsidP="004E0F03">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80100E">
              <w:rPr>
                <w:rFonts w:asciiTheme="minorHAnsi" w:hAnsiTheme="minorHAnsi"/>
                <w:sz w:val="20"/>
              </w:rPr>
              <w:t xml:space="preserve">Dissolved:  ≤ </w:t>
            </w:r>
            <w:r w:rsidR="004E0F03" w:rsidRPr="0080100E">
              <w:rPr>
                <w:rFonts w:asciiTheme="minorHAnsi" w:hAnsiTheme="minorHAnsi"/>
                <w:sz w:val="20"/>
              </w:rPr>
              <w:t>20</w:t>
            </w:r>
            <w:r w:rsidRPr="0080100E">
              <w:rPr>
                <w:rFonts w:asciiTheme="minorHAnsi" w:hAnsiTheme="minorHAnsi"/>
                <w:sz w:val="20"/>
              </w:rPr>
              <w:t>% RPD</w:t>
            </w:r>
          </w:p>
        </w:tc>
        <w:tc>
          <w:tcPr>
            <w:tcW w:w="1530" w:type="dxa"/>
            <w:vMerge/>
            <w:vAlign w:val="center"/>
          </w:tcPr>
          <w:p w14:paraId="2B5E93D7" w14:textId="77777777" w:rsidR="005615E8" w:rsidRPr="0080100E" w:rsidRDefault="005615E8" w:rsidP="001F2212">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olor w:val="FF0000"/>
                <w:sz w:val="20"/>
              </w:rPr>
            </w:pPr>
          </w:p>
        </w:tc>
        <w:tc>
          <w:tcPr>
            <w:tcW w:w="1260" w:type="dxa"/>
            <w:vMerge/>
            <w:vAlign w:val="center"/>
          </w:tcPr>
          <w:p w14:paraId="665A678F" w14:textId="77777777" w:rsidR="005615E8" w:rsidRPr="00E963E1" w:rsidRDefault="005615E8" w:rsidP="0080100E">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p>
        </w:tc>
      </w:tr>
      <w:tr w:rsidR="005615E8" w:rsidRPr="0080100E" w14:paraId="68EEC385" w14:textId="77777777" w:rsidTr="00050735">
        <w:trPr>
          <w:trHeight w:val="354"/>
        </w:trPr>
        <w:tc>
          <w:tcPr>
            <w:tcW w:w="1440" w:type="dxa"/>
            <w:vMerge w:val="restart"/>
            <w:vAlign w:val="center"/>
          </w:tcPr>
          <w:p w14:paraId="04E63640" w14:textId="77777777" w:rsidR="005615E8" w:rsidRPr="0080100E" w:rsidRDefault="005615E8" w:rsidP="00D0711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80100E">
              <w:rPr>
                <w:rFonts w:asciiTheme="minorHAnsi" w:hAnsiTheme="minorHAnsi"/>
                <w:sz w:val="20"/>
              </w:rPr>
              <w:t>Nontidal Water Quality</w:t>
            </w:r>
          </w:p>
        </w:tc>
        <w:tc>
          <w:tcPr>
            <w:tcW w:w="1620" w:type="dxa"/>
            <w:vMerge w:val="restart"/>
            <w:vAlign w:val="center"/>
          </w:tcPr>
          <w:p w14:paraId="0EBBF94A" w14:textId="77777777" w:rsidR="005615E8" w:rsidRPr="0080100E" w:rsidRDefault="00471821" w:rsidP="00D0711B">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80100E">
              <w:rPr>
                <w:rFonts w:asciiTheme="minorHAnsi" w:hAnsiTheme="minorHAnsi"/>
                <w:sz w:val="20"/>
              </w:rPr>
              <w:t>5</w:t>
            </w:r>
            <w:r w:rsidR="005615E8" w:rsidRPr="0080100E">
              <w:rPr>
                <w:rFonts w:asciiTheme="minorHAnsi" w:hAnsiTheme="minorHAnsi"/>
                <w:sz w:val="20"/>
              </w:rPr>
              <w:t>.C.4</w:t>
            </w:r>
          </w:p>
        </w:tc>
        <w:tc>
          <w:tcPr>
            <w:tcW w:w="2970" w:type="dxa"/>
            <w:vAlign w:val="center"/>
          </w:tcPr>
          <w:p w14:paraId="5C573CA9" w14:textId="77777777" w:rsidR="005615E8" w:rsidRPr="0080100E" w:rsidRDefault="005615E8" w:rsidP="00D0711B">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80100E">
              <w:rPr>
                <w:rFonts w:asciiTheme="minorHAnsi" w:hAnsiTheme="minorHAnsi"/>
                <w:sz w:val="20"/>
              </w:rPr>
              <w:t>Particulate: ≤ 30% RPD</w:t>
            </w:r>
          </w:p>
        </w:tc>
        <w:tc>
          <w:tcPr>
            <w:tcW w:w="1530" w:type="dxa"/>
            <w:vMerge w:val="restart"/>
            <w:vAlign w:val="center"/>
          </w:tcPr>
          <w:p w14:paraId="19BF02C1" w14:textId="77777777" w:rsidR="00B6651B" w:rsidRPr="0080100E" w:rsidRDefault="00E66A0B" w:rsidP="00B6651B">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olor w:val="FF0000"/>
                <w:sz w:val="20"/>
              </w:rPr>
            </w:pPr>
            <w:r w:rsidRPr="0080100E">
              <w:rPr>
                <w:rFonts w:asciiTheme="minorHAnsi" w:hAnsiTheme="minorHAnsi"/>
                <w:sz w:val="20"/>
              </w:rPr>
              <w:t>≤  PQL or  Reporting Level</w:t>
            </w:r>
          </w:p>
          <w:p w14:paraId="4FD9540B" w14:textId="77777777" w:rsidR="005615E8" w:rsidRPr="0080100E" w:rsidRDefault="005615E8" w:rsidP="001F2212">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olor w:val="FF0000"/>
                <w:sz w:val="20"/>
              </w:rPr>
            </w:pPr>
          </w:p>
        </w:tc>
        <w:tc>
          <w:tcPr>
            <w:tcW w:w="1260" w:type="dxa"/>
            <w:vMerge w:val="restart"/>
            <w:vAlign w:val="center"/>
          </w:tcPr>
          <w:p w14:paraId="5F7A1119" w14:textId="77777777" w:rsidR="005615E8" w:rsidRPr="0080100E" w:rsidRDefault="005615E8" w:rsidP="0080100E">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80100E">
              <w:rPr>
                <w:rFonts w:asciiTheme="minorHAnsi" w:hAnsiTheme="minorHAnsi"/>
                <w:sz w:val="20"/>
              </w:rPr>
              <w:t>90%</w:t>
            </w:r>
          </w:p>
        </w:tc>
      </w:tr>
      <w:tr w:rsidR="005615E8" w:rsidRPr="0080100E" w14:paraId="6CF81759" w14:textId="77777777" w:rsidTr="00050735">
        <w:trPr>
          <w:trHeight w:val="336"/>
        </w:trPr>
        <w:tc>
          <w:tcPr>
            <w:tcW w:w="1440" w:type="dxa"/>
            <w:vMerge/>
            <w:vAlign w:val="center"/>
          </w:tcPr>
          <w:p w14:paraId="2ACFC48C" w14:textId="77777777" w:rsidR="005615E8" w:rsidRPr="0080100E" w:rsidRDefault="005615E8" w:rsidP="0093458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tc>
        <w:tc>
          <w:tcPr>
            <w:tcW w:w="1620" w:type="dxa"/>
            <w:vMerge/>
            <w:vAlign w:val="center"/>
          </w:tcPr>
          <w:p w14:paraId="7FB3F2AA" w14:textId="77777777" w:rsidR="005615E8" w:rsidRPr="0080100E" w:rsidRDefault="005615E8" w:rsidP="0093458A">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tc>
        <w:tc>
          <w:tcPr>
            <w:tcW w:w="2970" w:type="dxa"/>
            <w:vAlign w:val="center"/>
          </w:tcPr>
          <w:p w14:paraId="357172B9" w14:textId="77777777" w:rsidR="005615E8" w:rsidRPr="0080100E" w:rsidRDefault="005615E8" w:rsidP="00062B68">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80100E">
              <w:rPr>
                <w:rFonts w:asciiTheme="minorHAnsi" w:hAnsiTheme="minorHAnsi"/>
                <w:sz w:val="20"/>
              </w:rPr>
              <w:t>Dissolved:  ≤ 20% RPD</w:t>
            </w:r>
          </w:p>
        </w:tc>
        <w:tc>
          <w:tcPr>
            <w:tcW w:w="1530" w:type="dxa"/>
            <w:vMerge/>
            <w:vAlign w:val="center"/>
          </w:tcPr>
          <w:p w14:paraId="5C4AEC8F" w14:textId="77777777" w:rsidR="005615E8" w:rsidRPr="0080100E" w:rsidRDefault="005615E8" w:rsidP="008C4127">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p>
        </w:tc>
        <w:tc>
          <w:tcPr>
            <w:tcW w:w="1260" w:type="dxa"/>
            <w:vMerge/>
            <w:vAlign w:val="center"/>
          </w:tcPr>
          <w:p w14:paraId="4162237C" w14:textId="77777777" w:rsidR="005615E8" w:rsidRPr="0080100E" w:rsidRDefault="005615E8" w:rsidP="0093458A">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tc>
      </w:tr>
      <w:tr w:rsidR="005615E8" w:rsidRPr="0080100E" w14:paraId="3C0C8D73" w14:textId="77777777" w:rsidTr="00050735">
        <w:trPr>
          <w:trHeight w:val="453"/>
        </w:trPr>
        <w:tc>
          <w:tcPr>
            <w:tcW w:w="1440" w:type="dxa"/>
            <w:vMerge/>
          </w:tcPr>
          <w:p w14:paraId="04A4A03B" w14:textId="77777777" w:rsidR="005615E8" w:rsidRPr="0080100E" w:rsidRDefault="005615E8" w:rsidP="0093458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tc>
        <w:tc>
          <w:tcPr>
            <w:tcW w:w="1620" w:type="dxa"/>
            <w:vMerge/>
          </w:tcPr>
          <w:p w14:paraId="3AA3A451" w14:textId="77777777" w:rsidR="005615E8" w:rsidRPr="0080100E" w:rsidRDefault="005615E8" w:rsidP="0093458A">
            <w:pPr>
              <w:tabs>
                <w:tab w:val="cente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tc>
        <w:tc>
          <w:tcPr>
            <w:tcW w:w="2970" w:type="dxa"/>
            <w:vAlign w:val="center"/>
          </w:tcPr>
          <w:p w14:paraId="32E389B3" w14:textId="77777777" w:rsidR="005615E8" w:rsidRPr="0080100E" w:rsidRDefault="005615E8" w:rsidP="00B6651B">
            <w:pPr>
              <w:tabs>
                <w:tab w:val="center" w:pos="76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1"/>
              <w:rPr>
                <w:rFonts w:asciiTheme="minorHAnsi" w:hAnsiTheme="minorHAnsi"/>
                <w:sz w:val="20"/>
              </w:rPr>
            </w:pPr>
            <w:r w:rsidRPr="0080100E">
              <w:rPr>
                <w:rFonts w:asciiTheme="minorHAnsi" w:hAnsiTheme="minorHAnsi"/>
                <w:sz w:val="20"/>
              </w:rPr>
              <w:t>Whole Water:  ≤ 20% RPD</w:t>
            </w:r>
          </w:p>
        </w:tc>
        <w:tc>
          <w:tcPr>
            <w:tcW w:w="1530" w:type="dxa"/>
            <w:vMerge/>
          </w:tcPr>
          <w:p w14:paraId="5E265C6F" w14:textId="77777777" w:rsidR="005615E8" w:rsidRPr="0080100E" w:rsidRDefault="005615E8" w:rsidP="008C4127">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p>
        </w:tc>
        <w:tc>
          <w:tcPr>
            <w:tcW w:w="1260" w:type="dxa"/>
            <w:vMerge/>
          </w:tcPr>
          <w:p w14:paraId="00B50850" w14:textId="77777777" w:rsidR="005615E8" w:rsidRPr="0080100E" w:rsidRDefault="005615E8" w:rsidP="0093458A">
            <w:pPr>
              <w:tabs>
                <w:tab w:val="center" w:pos="77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tc>
      </w:tr>
    </w:tbl>
    <w:p w14:paraId="489B4AF2" w14:textId="77777777" w:rsidR="00E66A0B" w:rsidRPr="0080100E" w:rsidRDefault="00E66A0B"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heme="minorHAnsi" w:hAnsiTheme="minorHAnsi"/>
          <w:sz w:val="20"/>
          <w:vertAlign w:val="superscript"/>
        </w:rPr>
      </w:pPr>
    </w:p>
    <w:p w14:paraId="089706E0" w14:textId="77777777" w:rsidR="005615E8"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imes New Roman" w:hAnsi="Times New Roman"/>
          <w:sz w:val="20"/>
        </w:rPr>
      </w:pPr>
      <w:r w:rsidRPr="00B6651B">
        <w:rPr>
          <w:rFonts w:ascii="Times New Roman" w:hAnsi="Times New Roman"/>
          <w:sz w:val="20"/>
          <w:vertAlign w:val="superscript"/>
        </w:rPr>
        <w:t xml:space="preserve">1 </w:t>
      </w:r>
      <w:r w:rsidRPr="00B6651B">
        <w:rPr>
          <w:rFonts w:ascii="Times New Roman" w:hAnsi="Times New Roman"/>
          <w:sz w:val="20"/>
        </w:rPr>
        <w:t>Particulate parameters include TSS, Particulate Nitrogen, Particulate Carbon and Particulate Phosphorus.</w:t>
      </w:r>
    </w:p>
    <w:p w14:paraId="24EF7480" w14:textId="77777777" w:rsidR="00E45D6C" w:rsidRPr="00B6651B" w:rsidRDefault="00E45D6C"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imes New Roman" w:hAnsi="Times New Roman"/>
          <w:sz w:val="20"/>
        </w:rPr>
      </w:pPr>
    </w:p>
    <w:p w14:paraId="11552406" w14:textId="77777777" w:rsidR="005615E8" w:rsidRDefault="005615E8" w:rsidP="00A2083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imes New Roman" w:hAnsi="Times New Roman"/>
          <w:sz w:val="20"/>
        </w:rPr>
      </w:pPr>
      <w:r w:rsidRPr="00B6651B">
        <w:rPr>
          <w:rFonts w:ascii="Times New Roman" w:hAnsi="Times New Roman"/>
          <w:sz w:val="20"/>
          <w:vertAlign w:val="superscript"/>
        </w:rPr>
        <w:t>2</w:t>
      </w:r>
      <w:r w:rsidRPr="00B6651B">
        <w:rPr>
          <w:rFonts w:ascii="Times New Roman" w:hAnsi="Times New Roman"/>
          <w:sz w:val="20"/>
        </w:rPr>
        <w:t xml:space="preserve"> Whole water parameters include Total Nitrogen, Total Phosphorus and Total Organic Carbon.</w:t>
      </w:r>
    </w:p>
    <w:p w14:paraId="0A53C5A3" w14:textId="77777777" w:rsidR="005615E8" w:rsidRPr="00FF7948" w:rsidRDefault="005615E8" w:rsidP="003371B0">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720"/>
        <w:rPr>
          <w:rFonts w:asciiTheme="minorHAnsi" w:hAnsiTheme="minorHAnsi"/>
          <w:sz w:val="20"/>
        </w:rPr>
      </w:pPr>
      <w:r>
        <w:rPr>
          <w:rFonts w:ascii="Times New Roman" w:hAnsi="Times New Roman"/>
          <w:sz w:val="20"/>
        </w:rPr>
        <w:lastRenderedPageBreak/>
        <w:t>4.</w:t>
      </w:r>
      <w:r>
        <w:rPr>
          <w:rFonts w:ascii="Times New Roman" w:hAnsi="Times New Roman"/>
          <w:sz w:val="20"/>
        </w:rPr>
        <w:tab/>
      </w:r>
      <w:r w:rsidR="004E0F03" w:rsidRPr="00FF7948">
        <w:rPr>
          <w:rFonts w:asciiTheme="minorHAnsi" w:hAnsiTheme="minorHAnsi"/>
          <w:sz w:val="20"/>
          <w:u w:val="single"/>
        </w:rPr>
        <w:t>Performance Criteria (MQOs)</w:t>
      </w:r>
      <w:r w:rsidRPr="00FF7948">
        <w:rPr>
          <w:rFonts w:asciiTheme="minorHAnsi" w:hAnsiTheme="minorHAnsi"/>
          <w:sz w:val="20"/>
          <w:u w:val="single"/>
        </w:rPr>
        <w:t xml:space="preserve"> for Field Measurements</w:t>
      </w:r>
    </w:p>
    <w:p w14:paraId="4AD1AE52" w14:textId="77777777" w:rsidR="005615E8" w:rsidRPr="00FF7948" w:rsidRDefault="005615E8" w:rsidP="00FF7948">
      <w:pPr>
        <w:keepNext/>
        <w:keepLines/>
        <w:tabs>
          <w:tab w:val="left" w:pos="-720"/>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rPr>
      </w:pPr>
      <w:r w:rsidRPr="00FF7948">
        <w:rPr>
          <w:rFonts w:asciiTheme="minorHAnsi" w:hAnsiTheme="minorHAnsi"/>
          <w:sz w:val="20"/>
        </w:rPr>
        <w:t>4.1</w:t>
      </w:r>
      <w:r w:rsidRPr="00FF7948">
        <w:rPr>
          <w:rFonts w:asciiTheme="minorHAnsi" w:hAnsiTheme="minorHAnsi"/>
          <w:sz w:val="20"/>
        </w:rPr>
        <w:tab/>
      </w:r>
      <w:r w:rsidR="004E0F03" w:rsidRPr="00FF7948">
        <w:rPr>
          <w:rFonts w:asciiTheme="minorHAnsi" w:hAnsiTheme="minorHAnsi"/>
          <w:sz w:val="20"/>
        </w:rPr>
        <w:t xml:space="preserve">Performance criteria </w:t>
      </w:r>
      <w:r w:rsidR="009F36A2" w:rsidRPr="00FF7948">
        <w:rPr>
          <w:rFonts w:asciiTheme="minorHAnsi" w:hAnsiTheme="minorHAnsi"/>
          <w:sz w:val="20"/>
        </w:rPr>
        <w:t>guidelines</w:t>
      </w:r>
      <w:r w:rsidRPr="00FF7948">
        <w:rPr>
          <w:rFonts w:asciiTheme="minorHAnsi" w:hAnsiTheme="minorHAnsi"/>
          <w:sz w:val="20"/>
        </w:rPr>
        <w:t xml:space="preserve"> for field instrument post-calibration tolerance, completeness, precision and minimum reporting limits are provided in Table </w:t>
      </w:r>
      <w:r w:rsidR="00471821" w:rsidRPr="00FF7948">
        <w:rPr>
          <w:rFonts w:asciiTheme="minorHAnsi" w:hAnsiTheme="minorHAnsi"/>
          <w:sz w:val="20"/>
        </w:rPr>
        <w:t>2</w:t>
      </w:r>
      <w:r w:rsidRPr="00FF7948">
        <w:rPr>
          <w:rFonts w:asciiTheme="minorHAnsi" w:hAnsiTheme="minorHAnsi"/>
          <w:sz w:val="20"/>
        </w:rPr>
        <w:t>.2</w:t>
      </w:r>
      <w:r w:rsidR="00FF7948">
        <w:rPr>
          <w:rFonts w:asciiTheme="minorHAnsi" w:hAnsiTheme="minorHAnsi"/>
          <w:sz w:val="20"/>
        </w:rPr>
        <w:t xml:space="preserve"> below</w:t>
      </w:r>
      <w:r w:rsidRPr="00FF7948">
        <w:rPr>
          <w:rFonts w:asciiTheme="minorHAnsi" w:hAnsiTheme="minorHAnsi"/>
          <w:sz w:val="20"/>
        </w:rPr>
        <w:t>.</w:t>
      </w:r>
    </w:p>
    <w:p w14:paraId="69194ACA" w14:textId="77777777" w:rsidR="005615E8" w:rsidRPr="00FF7948" w:rsidRDefault="005615E8" w:rsidP="00FF7948">
      <w:pPr>
        <w:keepNext/>
        <w:keepLines/>
        <w:tabs>
          <w:tab w:val="center" w:pos="4680"/>
          <w:tab w:val="left" w:pos="5040"/>
          <w:tab w:val="left" w:pos="5760"/>
          <w:tab w:val="left" w:pos="6480"/>
          <w:tab w:val="left" w:pos="7200"/>
          <w:tab w:val="left" w:pos="7920"/>
          <w:tab w:val="left" w:pos="8640"/>
          <w:tab w:val="left" w:pos="9360"/>
        </w:tabs>
        <w:spacing w:after="120" w:line="259" w:lineRule="auto"/>
        <w:ind w:left="720"/>
        <w:rPr>
          <w:rFonts w:asciiTheme="minorHAnsi" w:hAnsiTheme="minorHAnsi"/>
          <w:sz w:val="20"/>
        </w:rPr>
      </w:pPr>
      <w:r w:rsidRPr="00FF7948">
        <w:rPr>
          <w:rFonts w:asciiTheme="minorHAnsi" w:hAnsiTheme="minorHAnsi"/>
          <w:sz w:val="20"/>
        </w:rPr>
        <w:tab/>
      </w:r>
      <w:r w:rsidRPr="00FF7948">
        <w:rPr>
          <w:rFonts w:asciiTheme="minorHAnsi" w:hAnsiTheme="minorHAnsi"/>
          <w:b/>
          <w:sz w:val="20"/>
        </w:rPr>
        <w:t xml:space="preserve">Table </w:t>
      </w:r>
      <w:r w:rsidR="00471821" w:rsidRPr="00FF7948">
        <w:rPr>
          <w:rFonts w:asciiTheme="minorHAnsi" w:hAnsiTheme="minorHAnsi"/>
          <w:b/>
          <w:sz w:val="20"/>
        </w:rPr>
        <w:t>2</w:t>
      </w:r>
      <w:r w:rsidRPr="00FF7948">
        <w:rPr>
          <w:rFonts w:asciiTheme="minorHAnsi" w:hAnsiTheme="minorHAnsi"/>
          <w:b/>
          <w:sz w:val="20"/>
        </w:rPr>
        <w:t xml:space="preserve">.2 </w:t>
      </w:r>
      <w:r w:rsidR="009F36A2" w:rsidRPr="00FF7948">
        <w:rPr>
          <w:rFonts w:asciiTheme="minorHAnsi" w:hAnsiTheme="minorHAnsi"/>
          <w:b/>
          <w:sz w:val="20"/>
        </w:rPr>
        <w:t xml:space="preserve">Quality </w:t>
      </w:r>
      <w:r w:rsidRPr="00FF7948">
        <w:rPr>
          <w:rFonts w:asciiTheme="minorHAnsi" w:hAnsiTheme="minorHAnsi"/>
          <w:b/>
          <w:sz w:val="20"/>
        </w:rPr>
        <w:t xml:space="preserve">Objectives for </w:t>
      </w:r>
      <w:r w:rsidR="009F36A2" w:rsidRPr="00FF7948">
        <w:rPr>
          <w:rFonts w:asciiTheme="minorHAnsi" w:hAnsiTheme="minorHAnsi"/>
          <w:b/>
          <w:sz w:val="20"/>
        </w:rPr>
        <w:t xml:space="preserve">In-situ </w:t>
      </w:r>
      <w:r w:rsidRPr="00FF7948">
        <w:rPr>
          <w:rFonts w:asciiTheme="minorHAnsi" w:hAnsiTheme="minorHAnsi"/>
          <w:b/>
          <w:sz w:val="20"/>
        </w:rPr>
        <w:t xml:space="preserve">Field Measurements </w:t>
      </w:r>
    </w:p>
    <w:tbl>
      <w:tblPr>
        <w:tblW w:w="0" w:type="auto"/>
        <w:tblInd w:w="88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168" w:type="dxa"/>
          <w:right w:w="168" w:type="dxa"/>
        </w:tblCellMar>
        <w:tblLook w:val="0000" w:firstRow="0" w:lastRow="0" w:firstColumn="0" w:lastColumn="0" w:noHBand="0" w:noVBand="0"/>
      </w:tblPr>
      <w:tblGrid>
        <w:gridCol w:w="1710"/>
        <w:gridCol w:w="1174"/>
        <w:gridCol w:w="1800"/>
        <w:gridCol w:w="1174"/>
        <w:gridCol w:w="1714"/>
      </w:tblGrid>
      <w:tr w:rsidR="005615E8" w:rsidRPr="00FF7948" w14:paraId="3ABB3EB5" w14:textId="77777777" w:rsidTr="00050735">
        <w:tc>
          <w:tcPr>
            <w:tcW w:w="1710" w:type="dxa"/>
            <w:shd w:val="clear" w:color="auto" w:fill="CDDEFF"/>
            <w:tcMar>
              <w:left w:w="43" w:type="dxa"/>
              <w:right w:w="43" w:type="dxa"/>
            </w:tcMar>
            <w:vAlign w:val="center"/>
          </w:tcPr>
          <w:p w14:paraId="0A5720C5" w14:textId="77777777" w:rsidR="005615E8" w:rsidRPr="00C33A6E" w:rsidRDefault="005615E8" w:rsidP="0093458A">
            <w:pPr>
              <w:keepNext/>
              <w:keepLines/>
              <w:spacing w:line="220" w:lineRule="exact"/>
              <w:jc w:val="center"/>
              <w:rPr>
                <w:rFonts w:asciiTheme="minorHAnsi" w:hAnsiTheme="minorHAnsi"/>
                <w:b/>
                <w:sz w:val="20"/>
              </w:rPr>
            </w:pPr>
          </w:p>
          <w:p w14:paraId="4B90E2EF" w14:textId="77777777" w:rsidR="005615E8" w:rsidRPr="00C33A6E" w:rsidRDefault="00C33A6E"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Pr>
                <w:rFonts w:asciiTheme="minorHAnsi" w:hAnsiTheme="minorHAnsi"/>
                <w:b/>
                <w:sz w:val="20"/>
              </w:rPr>
              <w:t>PARAMETER</w:t>
            </w:r>
          </w:p>
        </w:tc>
        <w:tc>
          <w:tcPr>
            <w:tcW w:w="1174" w:type="dxa"/>
            <w:shd w:val="clear" w:color="auto" w:fill="CDDEFF"/>
            <w:tcMar>
              <w:left w:w="43" w:type="dxa"/>
              <w:right w:w="43" w:type="dxa"/>
            </w:tcMar>
            <w:vAlign w:val="center"/>
          </w:tcPr>
          <w:p w14:paraId="105EBB9A" w14:textId="77777777" w:rsidR="005615E8" w:rsidRPr="00C33A6E" w:rsidRDefault="00C33A6E" w:rsidP="0093458A">
            <w:pPr>
              <w:keepNext/>
              <w:keepLines/>
              <w:spacing w:line="220" w:lineRule="exact"/>
              <w:jc w:val="center"/>
              <w:rPr>
                <w:rFonts w:asciiTheme="minorHAnsi" w:hAnsiTheme="minorHAnsi"/>
                <w:b/>
                <w:sz w:val="20"/>
              </w:rPr>
            </w:pPr>
            <w:r>
              <w:rPr>
                <w:rFonts w:asciiTheme="minorHAnsi" w:hAnsiTheme="minorHAnsi"/>
                <w:b/>
                <w:sz w:val="20"/>
              </w:rPr>
              <w:t>Procedure</w:t>
            </w:r>
          </w:p>
          <w:p w14:paraId="1D4FAF15" w14:textId="77777777" w:rsidR="005615E8" w:rsidRPr="00C33A6E" w:rsidRDefault="00FF7948" w:rsidP="00050735">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C33A6E">
              <w:rPr>
                <w:rFonts w:asciiTheme="minorHAnsi" w:hAnsiTheme="minorHAnsi"/>
                <w:b/>
                <w:sz w:val="20"/>
              </w:rPr>
              <w:t>(Chapter 4)</w:t>
            </w:r>
          </w:p>
        </w:tc>
        <w:tc>
          <w:tcPr>
            <w:tcW w:w="1800" w:type="dxa"/>
            <w:shd w:val="clear" w:color="auto" w:fill="CDDEFF"/>
            <w:tcMar>
              <w:left w:w="43" w:type="dxa"/>
              <w:right w:w="43" w:type="dxa"/>
            </w:tcMar>
            <w:vAlign w:val="center"/>
          </w:tcPr>
          <w:p w14:paraId="14FC6B95" w14:textId="77777777" w:rsidR="005615E8" w:rsidRPr="00C33A6E" w:rsidRDefault="00C33A6E"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Pr>
                <w:rFonts w:asciiTheme="minorHAnsi" w:hAnsiTheme="minorHAnsi"/>
                <w:b/>
                <w:sz w:val="20"/>
              </w:rPr>
              <w:t>POST-CALIBRATION TOLOERANCE</w:t>
            </w:r>
          </w:p>
        </w:tc>
        <w:tc>
          <w:tcPr>
            <w:tcW w:w="1174" w:type="dxa"/>
            <w:shd w:val="clear" w:color="auto" w:fill="CDDEFF"/>
            <w:tcMar>
              <w:left w:w="43" w:type="dxa"/>
              <w:right w:w="43" w:type="dxa"/>
            </w:tcMar>
            <w:vAlign w:val="center"/>
          </w:tcPr>
          <w:p w14:paraId="32B7FA63" w14:textId="77777777" w:rsidR="005615E8" w:rsidRPr="00C33A6E" w:rsidRDefault="00C33A6E"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Pr>
                <w:rFonts w:asciiTheme="minorHAnsi" w:hAnsiTheme="minorHAnsi"/>
                <w:b/>
                <w:sz w:val="20"/>
              </w:rPr>
              <w:t>COMPLETE-NESS</w:t>
            </w:r>
          </w:p>
        </w:tc>
        <w:tc>
          <w:tcPr>
            <w:tcW w:w="1714" w:type="dxa"/>
            <w:shd w:val="clear" w:color="auto" w:fill="CDDEFF"/>
            <w:tcMar>
              <w:left w:w="43" w:type="dxa"/>
              <w:right w:w="43" w:type="dxa"/>
            </w:tcMar>
            <w:vAlign w:val="center"/>
          </w:tcPr>
          <w:p w14:paraId="570D77D6" w14:textId="77777777" w:rsidR="005615E8" w:rsidRPr="00FF7948" w:rsidRDefault="00FF7948" w:rsidP="00C33A6E">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mallCaps/>
                <w:sz w:val="20"/>
              </w:rPr>
            </w:pPr>
            <w:r w:rsidRPr="00C33A6E">
              <w:rPr>
                <w:rFonts w:asciiTheme="minorHAnsi" w:hAnsiTheme="minorHAnsi"/>
                <w:b/>
                <w:sz w:val="20"/>
              </w:rPr>
              <w:t>P</w:t>
            </w:r>
            <w:r w:rsidR="00C33A6E">
              <w:rPr>
                <w:rFonts w:asciiTheme="minorHAnsi" w:hAnsiTheme="minorHAnsi"/>
                <w:b/>
                <w:sz w:val="20"/>
              </w:rPr>
              <w:t>RECISION</w:t>
            </w:r>
            <w:r w:rsidRPr="00C33A6E">
              <w:rPr>
                <w:rFonts w:asciiTheme="minorHAnsi" w:hAnsiTheme="minorHAnsi"/>
                <w:b/>
                <w:sz w:val="20"/>
              </w:rPr>
              <w:t>/</w:t>
            </w:r>
            <w:r w:rsidR="00C33A6E">
              <w:rPr>
                <w:rFonts w:asciiTheme="minorHAnsi" w:hAnsiTheme="minorHAnsi"/>
                <w:b/>
                <w:sz w:val="20"/>
              </w:rPr>
              <w:t xml:space="preserve"> </w:t>
            </w:r>
            <w:r w:rsidRPr="00C33A6E">
              <w:rPr>
                <w:rFonts w:asciiTheme="minorHAnsi" w:hAnsiTheme="minorHAnsi"/>
                <w:b/>
                <w:sz w:val="20"/>
              </w:rPr>
              <w:t>R</w:t>
            </w:r>
            <w:r w:rsidR="00C33A6E">
              <w:rPr>
                <w:rFonts w:asciiTheme="minorHAnsi" w:hAnsiTheme="minorHAnsi"/>
                <w:b/>
                <w:sz w:val="20"/>
              </w:rPr>
              <w:t>EPORTING</w:t>
            </w:r>
            <w:r w:rsidRPr="00C33A6E">
              <w:rPr>
                <w:rFonts w:asciiTheme="minorHAnsi" w:hAnsiTheme="minorHAnsi"/>
                <w:b/>
                <w:sz w:val="20"/>
              </w:rPr>
              <w:t xml:space="preserve"> L</w:t>
            </w:r>
            <w:r w:rsidR="00C33A6E">
              <w:rPr>
                <w:rFonts w:asciiTheme="minorHAnsi" w:hAnsiTheme="minorHAnsi"/>
                <w:b/>
                <w:sz w:val="20"/>
              </w:rPr>
              <w:t>IMIT</w:t>
            </w:r>
          </w:p>
        </w:tc>
      </w:tr>
      <w:tr w:rsidR="005615E8" w:rsidRPr="00FF7948" w14:paraId="0EF58E89" w14:textId="77777777" w:rsidTr="00050735">
        <w:trPr>
          <w:trHeight w:val="372"/>
        </w:trPr>
        <w:tc>
          <w:tcPr>
            <w:tcW w:w="1710" w:type="dxa"/>
            <w:tcMar>
              <w:left w:w="43" w:type="dxa"/>
              <w:right w:w="43" w:type="dxa"/>
            </w:tcMar>
            <w:vAlign w:val="center"/>
          </w:tcPr>
          <w:p w14:paraId="3C618A29"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pH</w:t>
            </w:r>
          </w:p>
        </w:tc>
        <w:tc>
          <w:tcPr>
            <w:tcW w:w="1174" w:type="dxa"/>
            <w:tcMar>
              <w:left w:w="43" w:type="dxa"/>
              <w:right w:w="43" w:type="dxa"/>
            </w:tcMar>
            <w:vAlign w:val="center"/>
          </w:tcPr>
          <w:p w14:paraId="04FE09A9"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.B.3</w:t>
            </w:r>
          </w:p>
        </w:tc>
        <w:tc>
          <w:tcPr>
            <w:tcW w:w="1800" w:type="dxa"/>
            <w:tcMar>
              <w:left w:w="43" w:type="dxa"/>
              <w:right w:w="43" w:type="dxa"/>
            </w:tcMar>
            <w:vAlign w:val="center"/>
          </w:tcPr>
          <w:p w14:paraId="20C545CE" w14:textId="77777777" w:rsidR="005615E8" w:rsidRPr="00FF7948" w:rsidRDefault="005615E8"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 0.2 units</w:t>
            </w:r>
          </w:p>
        </w:tc>
        <w:tc>
          <w:tcPr>
            <w:tcW w:w="1174" w:type="dxa"/>
            <w:tcMar>
              <w:left w:w="43" w:type="dxa"/>
              <w:right w:w="43" w:type="dxa"/>
            </w:tcMar>
            <w:vAlign w:val="center"/>
          </w:tcPr>
          <w:p w14:paraId="4B13A629"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4BDA40D2" w14:textId="77777777" w:rsidR="005615E8" w:rsidRPr="00FF7948" w:rsidRDefault="005615E8" w:rsidP="0093458A">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0.1 pH unit</w:t>
            </w:r>
          </w:p>
        </w:tc>
      </w:tr>
      <w:tr w:rsidR="005615E8" w:rsidRPr="00FF7948" w14:paraId="4F166642" w14:textId="77777777" w:rsidTr="00050735">
        <w:trPr>
          <w:trHeight w:val="390"/>
        </w:trPr>
        <w:tc>
          <w:tcPr>
            <w:tcW w:w="1710" w:type="dxa"/>
            <w:tcMar>
              <w:left w:w="43" w:type="dxa"/>
              <w:right w:w="43" w:type="dxa"/>
            </w:tcMar>
            <w:vAlign w:val="center"/>
          </w:tcPr>
          <w:p w14:paraId="7D69D3DD"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Dissolved Oxygen</w:t>
            </w:r>
          </w:p>
        </w:tc>
        <w:tc>
          <w:tcPr>
            <w:tcW w:w="1174" w:type="dxa"/>
            <w:tcMar>
              <w:left w:w="43" w:type="dxa"/>
              <w:right w:w="43" w:type="dxa"/>
            </w:tcMar>
            <w:vAlign w:val="center"/>
          </w:tcPr>
          <w:p w14:paraId="5FF1CB08"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.B.3</w:t>
            </w:r>
          </w:p>
        </w:tc>
        <w:tc>
          <w:tcPr>
            <w:tcW w:w="1800" w:type="dxa"/>
            <w:tcMar>
              <w:left w:w="43" w:type="dxa"/>
              <w:right w:w="43" w:type="dxa"/>
            </w:tcMar>
            <w:vAlign w:val="center"/>
          </w:tcPr>
          <w:p w14:paraId="5A06D496" w14:textId="77777777" w:rsidR="005615E8" w:rsidRPr="00FF7948" w:rsidRDefault="005615E8"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 0.3 mg DO/L</w:t>
            </w:r>
          </w:p>
        </w:tc>
        <w:tc>
          <w:tcPr>
            <w:tcW w:w="1174" w:type="dxa"/>
            <w:tcMar>
              <w:left w:w="43" w:type="dxa"/>
              <w:right w:w="43" w:type="dxa"/>
            </w:tcMar>
            <w:vAlign w:val="center"/>
          </w:tcPr>
          <w:p w14:paraId="531660CC"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1C8C57F0" w14:textId="77777777" w:rsidR="005615E8" w:rsidRPr="00FF7948" w:rsidRDefault="005615E8" w:rsidP="0093458A">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0.1– 0.2 mg DO/L</w:t>
            </w:r>
          </w:p>
        </w:tc>
      </w:tr>
      <w:tr w:rsidR="005615E8" w:rsidRPr="00FF7948" w14:paraId="4B2E7909" w14:textId="77777777" w:rsidTr="00050735">
        <w:trPr>
          <w:trHeight w:val="374"/>
        </w:trPr>
        <w:tc>
          <w:tcPr>
            <w:tcW w:w="1710" w:type="dxa"/>
            <w:tcMar>
              <w:left w:w="43" w:type="dxa"/>
              <w:right w:w="43" w:type="dxa"/>
            </w:tcMar>
            <w:vAlign w:val="center"/>
          </w:tcPr>
          <w:p w14:paraId="295DC42D"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Secchi Depth</w:t>
            </w:r>
          </w:p>
        </w:tc>
        <w:tc>
          <w:tcPr>
            <w:tcW w:w="1174" w:type="dxa"/>
            <w:tcMar>
              <w:left w:w="43" w:type="dxa"/>
              <w:right w:w="43" w:type="dxa"/>
            </w:tcMar>
            <w:vAlign w:val="center"/>
          </w:tcPr>
          <w:p w14:paraId="0D3BAFCB"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.B.5</w:t>
            </w:r>
          </w:p>
        </w:tc>
        <w:tc>
          <w:tcPr>
            <w:tcW w:w="1800" w:type="dxa"/>
            <w:tcMar>
              <w:left w:w="43" w:type="dxa"/>
              <w:right w:w="43" w:type="dxa"/>
            </w:tcMar>
            <w:vAlign w:val="center"/>
          </w:tcPr>
          <w:p w14:paraId="45D3B020" w14:textId="77777777" w:rsidR="005615E8" w:rsidRPr="00FF7948" w:rsidRDefault="005615E8"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NA</w:t>
            </w:r>
          </w:p>
        </w:tc>
        <w:tc>
          <w:tcPr>
            <w:tcW w:w="1174" w:type="dxa"/>
            <w:tcMar>
              <w:left w:w="43" w:type="dxa"/>
              <w:right w:w="43" w:type="dxa"/>
            </w:tcMar>
            <w:vAlign w:val="center"/>
          </w:tcPr>
          <w:p w14:paraId="65188A00"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7972FBB0" w14:textId="77777777" w:rsidR="005615E8" w:rsidRPr="00FF7948" w:rsidRDefault="005615E8" w:rsidP="00B639FE">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0.05 - 0.1 meter</w:t>
            </w:r>
          </w:p>
        </w:tc>
      </w:tr>
      <w:tr w:rsidR="005615E8" w:rsidRPr="00FF7948" w14:paraId="1076D546" w14:textId="77777777" w:rsidTr="00050735">
        <w:trPr>
          <w:trHeight w:val="374"/>
        </w:trPr>
        <w:tc>
          <w:tcPr>
            <w:tcW w:w="1710" w:type="dxa"/>
            <w:tcMar>
              <w:left w:w="43" w:type="dxa"/>
              <w:right w:w="43" w:type="dxa"/>
            </w:tcMar>
            <w:vAlign w:val="center"/>
          </w:tcPr>
          <w:p w14:paraId="50E62FE6"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Specific Conductance</w:t>
            </w:r>
          </w:p>
        </w:tc>
        <w:tc>
          <w:tcPr>
            <w:tcW w:w="1174" w:type="dxa"/>
            <w:tcMar>
              <w:left w:w="43" w:type="dxa"/>
              <w:right w:w="43" w:type="dxa"/>
            </w:tcMar>
            <w:vAlign w:val="center"/>
          </w:tcPr>
          <w:p w14:paraId="29C87E65"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.B.3</w:t>
            </w:r>
          </w:p>
        </w:tc>
        <w:tc>
          <w:tcPr>
            <w:tcW w:w="1800" w:type="dxa"/>
            <w:tcMar>
              <w:left w:w="43" w:type="dxa"/>
              <w:right w:w="43" w:type="dxa"/>
            </w:tcMar>
            <w:vAlign w:val="center"/>
          </w:tcPr>
          <w:p w14:paraId="0BA5BB7E" w14:textId="77777777" w:rsidR="005615E8" w:rsidRPr="00FF7948" w:rsidRDefault="00FF7948" w:rsidP="00B639FE">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Pr>
                <w:rFonts w:asciiTheme="minorHAnsi" w:hAnsiTheme="minorHAnsi"/>
                <w:sz w:val="20"/>
              </w:rPr>
              <w:t>± 5% of calibration standards</w:t>
            </w:r>
          </w:p>
        </w:tc>
        <w:tc>
          <w:tcPr>
            <w:tcW w:w="1174" w:type="dxa"/>
            <w:tcMar>
              <w:left w:w="43" w:type="dxa"/>
              <w:right w:w="43" w:type="dxa"/>
            </w:tcMar>
            <w:vAlign w:val="center"/>
          </w:tcPr>
          <w:p w14:paraId="7016793B"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2935CFEF" w14:textId="77777777" w:rsidR="005615E8" w:rsidRPr="00FF7948" w:rsidRDefault="005615E8" w:rsidP="0093458A">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1 umho/cm</w:t>
            </w:r>
          </w:p>
        </w:tc>
      </w:tr>
      <w:tr w:rsidR="005615E8" w:rsidRPr="00FF7948" w14:paraId="23C6BCB3" w14:textId="77777777" w:rsidTr="00050735">
        <w:trPr>
          <w:trHeight w:val="374"/>
        </w:trPr>
        <w:tc>
          <w:tcPr>
            <w:tcW w:w="1710" w:type="dxa"/>
            <w:tcMar>
              <w:left w:w="43" w:type="dxa"/>
              <w:right w:w="43" w:type="dxa"/>
            </w:tcMar>
            <w:vAlign w:val="center"/>
          </w:tcPr>
          <w:p w14:paraId="39E0A2EA"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Salinity</w:t>
            </w:r>
          </w:p>
        </w:tc>
        <w:tc>
          <w:tcPr>
            <w:tcW w:w="1174" w:type="dxa"/>
            <w:tcMar>
              <w:left w:w="43" w:type="dxa"/>
              <w:right w:w="43" w:type="dxa"/>
            </w:tcMar>
            <w:vAlign w:val="center"/>
          </w:tcPr>
          <w:p w14:paraId="79D6C598"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.B.3</w:t>
            </w:r>
          </w:p>
        </w:tc>
        <w:tc>
          <w:tcPr>
            <w:tcW w:w="1800" w:type="dxa"/>
            <w:tcMar>
              <w:left w:w="43" w:type="dxa"/>
              <w:right w:w="43" w:type="dxa"/>
            </w:tcMar>
            <w:vAlign w:val="center"/>
          </w:tcPr>
          <w:p w14:paraId="3F674936" w14:textId="77777777" w:rsidR="005615E8" w:rsidRPr="00FF7948" w:rsidRDefault="005615E8"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NA</w:t>
            </w:r>
          </w:p>
        </w:tc>
        <w:tc>
          <w:tcPr>
            <w:tcW w:w="1174" w:type="dxa"/>
            <w:tcMar>
              <w:left w:w="43" w:type="dxa"/>
              <w:right w:w="43" w:type="dxa"/>
            </w:tcMar>
            <w:vAlign w:val="center"/>
          </w:tcPr>
          <w:p w14:paraId="78707328"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0CFEBDDF" w14:textId="77777777" w:rsidR="005615E8" w:rsidRPr="00FF7948" w:rsidRDefault="005615E8" w:rsidP="0093458A">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0.1 psu</w:t>
            </w:r>
          </w:p>
        </w:tc>
      </w:tr>
      <w:tr w:rsidR="005615E8" w:rsidRPr="00FF7948" w14:paraId="2B82987A" w14:textId="77777777" w:rsidTr="00050735">
        <w:trPr>
          <w:trHeight w:val="374"/>
        </w:trPr>
        <w:tc>
          <w:tcPr>
            <w:tcW w:w="1710" w:type="dxa"/>
            <w:tcMar>
              <w:left w:w="43" w:type="dxa"/>
              <w:right w:w="43" w:type="dxa"/>
            </w:tcMar>
            <w:vAlign w:val="center"/>
          </w:tcPr>
          <w:p w14:paraId="1A41EAB5"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Light</w:t>
            </w:r>
          </w:p>
          <w:p w14:paraId="6DD5E6C3" w14:textId="77777777" w:rsidR="005615E8" w:rsidRPr="00FF7948" w:rsidRDefault="005615E8"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Attenuation</w:t>
            </w:r>
          </w:p>
        </w:tc>
        <w:tc>
          <w:tcPr>
            <w:tcW w:w="1174" w:type="dxa"/>
            <w:tcMar>
              <w:left w:w="43" w:type="dxa"/>
              <w:right w:w="43" w:type="dxa"/>
            </w:tcMar>
            <w:vAlign w:val="center"/>
          </w:tcPr>
          <w:p w14:paraId="4202ABD8"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.B.6</w:t>
            </w:r>
          </w:p>
        </w:tc>
        <w:tc>
          <w:tcPr>
            <w:tcW w:w="1800" w:type="dxa"/>
            <w:tcMar>
              <w:left w:w="43" w:type="dxa"/>
              <w:right w:w="43" w:type="dxa"/>
            </w:tcMar>
            <w:vAlign w:val="center"/>
          </w:tcPr>
          <w:p w14:paraId="7B87519C" w14:textId="77777777" w:rsidR="005615E8" w:rsidRPr="00FF7948" w:rsidRDefault="005615E8"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trike/>
                <w:sz w:val="20"/>
              </w:rPr>
            </w:pPr>
            <w:r w:rsidRPr="00FF7948">
              <w:rPr>
                <w:rFonts w:asciiTheme="minorHAnsi" w:hAnsiTheme="minorHAnsi"/>
                <w:sz w:val="20"/>
              </w:rPr>
              <w:t>NA</w:t>
            </w:r>
          </w:p>
        </w:tc>
        <w:tc>
          <w:tcPr>
            <w:tcW w:w="1174" w:type="dxa"/>
            <w:tcMar>
              <w:left w:w="43" w:type="dxa"/>
              <w:right w:w="43" w:type="dxa"/>
            </w:tcMar>
            <w:vAlign w:val="center"/>
          </w:tcPr>
          <w:p w14:paraId="1152CD34"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3096FD5D" w14:textId="77777777" w:rsidR="005615E8" w:rsidRPr="00FF7948" w:rsidRDefault="005615E8"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 xml:space="preserve">0.05% </w:t>
            </w:r>
            <w:r w:rsidRPr="00FF7948">
              <w:rPr>
                <w:rFonts w:asciiTheme="minorHAnsi" w:hAnsiTheme="minorHAnsi"/>
                <w:sz w:val="18"/>
                <w:szCs w:val="18"/>
              </w:rPr>
              <w:t>@</w:t>
            </w:r>
            <w:r w:rsidRPr="00FF7948">
              <w:rPr>
                <w:rFonts w:asciiTheme="minorHAnsi" w:hAnsiTheme="minorHAnsi"/>
                <w:sz w:val="20"/>
              </w:rPr>
              <w:t xml:space="preserve"> 100% light</w:t>
            </w:r>
          </w:p>
        </w:tc>
      </w:tr>
      <w:tr w:rsidR="005615E8" w:rsidRPr="00FF7948" w14:paraId="5C69765E" w14:textId="77777777" w:rsidTr="00050735">
        <w:trPr>
          <w:trHeight w:val="374"/>
        </w:trPr>
        <w:tc>
          <w:tcPr>
            <w:tcW w:w="1710" w:type="dxa"/>
            <w:tcMar>
              <w:left w:w="43" w:type="dxa"/>
              <w:right w:w="43" w:type="dxa"/>
            </w:tcMar>
            <w:vAlign w:val="center"/>
          </w:tcPr>
          <w:p w14:paraId="4C2042EE" w14:textId="77777777" w:rsidR="005615E8" w:rsidRPr="00FF7948" w:rsidRDefault="005615E8" w:rsidP="0093458A">
            <w:pPr>
              <w:keepNext/>
              <w:keepLines/>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Water</w:t>
            </w:r>
          </w:p>
          <w:p w14:paraId="0CB490A9" w14:textId="77777777" w:rsidR="005615E8" w:rsidRPr="00FF7948" w:rsidRDefault="005615E8"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Temperature</w:t>
            </w:r>
          </w:p>
        </w:tc>
        <w:tc>
          <w:tcPr>
            <w:tcW w:w="1174" w:type="dxa"/>
            <w:tcMar>
              <w:left w:w="43" w:type="dxa"/>
              <w:right w:w="43" w:type="dxa"/>
            </w:tcMar>
            <w:vAlign w:val="center"/>
          </w:tcPr>
          <w:p w14:paraId="061E61F7" w14:textId="77777777" w:rsidR="005615E8" w:rsidRPr="00FF7948" w:rsidRDefault="00471821" w:rsidP="0093458A">
            <w:pPr>
              <w:keepNext/>
              <w:keepLines/>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.B.3</w:t>
            </w:r>
          </w:p>
        </w:tc>
        <w:tc>
          <w:tcPr>
            <w:tcW w:w="1800" w:type="dxa"/>
            <w:tcMar>
              <w:left w:w="43" w:type="dxa"/>
              <w:right w:w="43" w:type="dxa"/>
            </w:tcMar>
            <w:vAlign w:val="center"/>
          </w:tcPr>
          <w:p w14:paraId="56A0E78B" w14:textId="77777777" w:rsidR="005615E8" w:rsidRPr="00FF7948" w:rsidRDefault="005615E8" w:rsidP="0093458A">
            <w:pPr>
              <w:keepNext/>
              <w:keepLines/>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NA</w:t>
            </w:r>
          </w:p>
        </w:tc>
        <w:tc>
          <w:tcPr>
            <w:tcW w:w="1174" w:type="dxa"/>
            <w:tcMar>
              <w:left w:w="43" w:type="dxa"/>
              <w:right w:w="43" w:type="dxa"/>
            </w:tcMar>
            <w:vAlign w:val="center"/>
          </w:tcPr>
          <w:p w14:paraId="75DF9CC7" w14:textId="77777777" w:rsidR="005615E8" w:rsidRPr="00FF7948" w:rsidRDefault="005615E8" w:rsidP="0093458A">
            <w:pPr>
              <w:keepNext/>
              <w:keepLines/>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1E8E83F8" w14:textId="77777777" w:rsidR="005615E8" w:rsidRPr="00FF7948" w:rsidRDefault="005615E8" w:rsidP="0093458A">
            <w:pPr>
              <w:keepNext/>
              <w:keepLines/>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FF7948">
              <w:rPr>
                <w:rFonts w:asciiTheme="minorHAnsi" w:hAnsiTheme="minorHAnsi"/>
                <w:sz w:val="20"/>
              </w:rPr>
              <w:t>0.1</w:t>
            </w:r>
            <w:r w:rsidRPr="00FF7948">
              <w:rPr>
                <w:rFonts w:asciiTheme="minorHAnsi" w:hAnsiTheme="minorHAnsi" w:cs="Arial"/>
                <w:sz w:val="20"/>
              </w:rPr>
              <w:t>°</w:t>
            </w:r>
            <w:r w:rsidRPr="00FF7948">
              <w:rPr>
                <w:rFonts w:asciiTheme="minorHAnsi" w:hAnsiTheme="minorHAnsi"/>
                <w:sz w:val="20"/>
              </w:rPr>
              <w:t>C</w:t>
            </w:r>
          </w:p>
        </w:tc>
      </w:tr>
      <w:tr w:rsidR="005615E8" w:rsidRPr="00FF7948" w14:paraId="52A20E36" w14:textId="77777777" w:rsidTr="00050735">
        <w:trPr>
          <w:trHeight w:val="374"/>
        </w:trPr>
        <w:tc>
          <w:tcPr>
            <w:tcW w:w="1710" w:type="dxa"/>
            <w:tcMar>
              <w:left w:w="43" w:type="dxa"/>
              <w:right w:w="43" w:type="dxa"/>
            </w:tcMar>
            <w:vAlign w:val="center"/>
          </w:tcPr>
          <w:p w14:paraId="54EED39B" w14:textId="77777777" w:rsidR="005615E8" w:rsidRPr="00FF7948" w:rsidRDefault="005615E8" w:rsidP="0093458A">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FF7948">
              <w:rPr>
                <w:rFonts w:asciiTheme="minorHAnsi" w:hAnsiTheme="minorHAnsi"/>
                <w:sz w:val="20"/>
              </w:rPr>
              <w:t>Depth</w:t>
            </w:r>
          </w:p>
        </w:tc>
        <w:tc>
          <w:tcPr>
            <w:tcW w:w="1174" w:type="dxa"/>
            <w:tcMar>
              <w:left w:w="43" w:type="dxa"/>
              <w:right w:w="43" w:type="dxa"/>
            </w:tcMar>
            <w:vAlign w:val="center"/>
          </w:tcPr>
          <w:p w14:paraId="6938CAE1" w14:textId="77777777" w:rsidR="005615E8" w:rsidRPr="00FF7948" w:rsidRDefault="00471821" w:rsidP="00FF7948">
            <w:pPr>
              <w:tabs>
                <w:tab w:val="center" w:pos="552"/>
                <w:tab w:val="left" w:pos="720"/>
                <w:tab w:val="left" w:pos="1534"/>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FF7948">
              <w:rPr>
                <w:rFonts w:asciiTheme="minorHAnsi" w:hAnsiTheme="minorHAnsi"/>
                <w:sz w:val="20"/>
              </w:rPr>
              <w:t>4</w:t>
            </w:r>
            <w:r w:rsidR="005615E8" w:rsidRPr="00FF7948">
              <w:rPr>
                <w:rFonts w:asciiTheme="minorHAnsi" w:hAnsiTheme="minorHAnsi"/>
                <w:sz w:val="20"/>
              </w:rPr>
              <w:t>.B.1.3</w:t>
            </w:r>
          </w:p>
        </w:tc>
        <w:tc>
          <w:tcPr>
            <w:tcW w:w="1800" w:type="dxa"/>
            <w:tcMar>
              <w:left w:w="43" w:type="dxa"/>
              <w:right w:w="43" w:type="dxa"/>
            </w:tcMar>
            <w:vAlign w:val="center"/>
          </w:tcPr>
          <w:p w14:paraId="42CC1751" w14:textId="77777777" w:rsidR="005615E8" w:rsidRPr="00FF7948" w:rsidRDefault="005615E8" w:rsidP="0093458A">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FF7948">
              <w:rPr>
                <w:rFonts w:asciiTheme="minorHAnsi" w:hAnsiTheme="minorHAnsi"/>
                <w:sz w:val="20"/>
              </w:rPr>
              <w:t>NA</w:t>
            </w:r>
          </w:p>
        </w:tc>
        <w:tc>
          <w:tcPr>
            <w:tcW w:w="1174" w:type="dxa"/>
            <w:tcMar>
              <w:left w:w="43" w:type="dxa"/>
              <w:right w:w="43" w:type="dxa"/>
            </w:tcMar>
            <w:vAlign w:val="center"/>
          </w:tcPr>
          <w:p w14:paraId="2AA768C0" w14:textId="77777777" w:rsidR="005615E8" w:rsidRPr="00FF7948" w:rsidRDefault="005615E8" w:rsidP="0093458A">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FF7948">
              <w:rPr>
                <w:rFonts w:asciiTheme="minorHAnsi" w:hAnsiTheme="minorHAnsi"/>
                <w:sz w:val="20"/>
              </w:rPr>
              <w:t>95%</w:t>
            </w:r>
          </w:p>
        </w:tc>
        <w:tc>
          <w:tcPr>
            <w:tcW w:w="1714" w:type="dxa"/>
            <w:tcMar>
              <w:left w:w="43" w:type="dxa"/>
              <w:right w:w="43" w:type="dxa"/>
            </w:tcMar>
            <w:vAlign w:val="center"/>
          </w:tcPr>
          <w:p w14:paraId="736A5DEC" w14:textId="77777777" w:rsidR="005615E8" w:rsidRPr="00FF7948" w:rsidRDefault="005615E8" w:rsidP="0093458A">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ind w:left="390"/>
              <w:jc w:val="center"/>
              <w:rPr>
                <w:rFonts w:asciiTheme="minorHAnsi" w:hAnsiTheme="minorHAnsi"/>
                <w:sz w:val="20"/>
              </w:rPr>
            </w:pPr>
            <w:r w:rsidRPr="00FF7948">
              <w:rPr>
                <w:rFonts w:asciiTheme="minorHAnsi" w:hAnsiTheme="minorHAnsi"/>
                <w:sz w:val="20"/>
              </w:rPr>
              <w:t>0.5 meter</w:t>
            </w:r>
          </w:p>
        </w:tc>
      </w:tr>
    </w:tbl>
    <w:p w14:paraId="2E08019D" w14:textId="77777777" w:rsidR="005615E8" w:rsidRPr="00C33A6E" w:rsidRDefault="005615E8" w:rsidP="00C33A6E">
      <w:pPr>
        <w:numPr>
          <w:ilvl w:val="0"/>
          <w:numId w:val="5"/>
        </w:numPr>
        <w:tabs>
          <w:tab w:val="clear" w:pos="720"/>
          <w:tab w:val="left" w:pos="-720"/>
          <w:tab w:val="left" w:pos="0"/>
          <w:tab w:val="num" w:pos="36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Theme="minorHAnsi" w:hAnsiTheme="minorHAnsi"/>
          <w:sz w:val="20"/>
          <w:u w:val="single"/>
        </w:rPr>
      </w:pPr>
      <w:r w:rsidRPr="00FF7948">
        <w:rPr>
          <w:rFonts w:asciiTheme="minorHAnsi" w:hAnsiTheme="minorHAnsi"/>
          <w:sz w:val="32"/>
        </w:rPr>
        <w:br w:type="page"/>
      </w:r>
      <w:r w:rsidR="00322DB6" w:rsidRPr="00C33A6E">
        <w:rPr>
          <w:rFonts w:asciiTheme="minorHAnsi" w:hAnsiTheme="minorHAnsi"/>
          <w:sz w:val="20"/>
          <w:u w:val="single"/>
        </w:rPr>
        <w:lastRenderedPageBreak/>
        <w:t xml:space="preserve">Performance Criteria (MQOs) </w:t>
      </w:r>
      <w:r w:rsidRPr="00C33A6E">
        <w:rPr>
          <w:rFonts w:asciiTheme="minorHAnsi" w:hAnsiTheme="minorHAnsi"/>
          <w:sz w:val="20"/>
          <w:u w:val="single"/>
        </w:rPr>
        <w:t>for Laboratory Analyses</w:t>
      </w:r>
    </w:p>
    <w:p w14:paraId="0432AF44" w14:textId="77777777" w:rsidR="005615E8" w:rsidRPr="00C33A6E"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u w:val="single"/>
        </w:rPr>
      </w:pPr>
    </w:p>
    <w:p w14:paraId="277A8544" w14:textId="77777777" w:rsidR="005615E8" w:rsidRDefault="005615E8" w:rsidP="006F4A04">
      <w:pPr>
        <w:pStyle w:val="ListParagraph"/>
        <w:numPr>
          <w:ilvl w:val="1"/>
          <w:numId w:val="17"/>
        </w:numPr>
        <w:tabs>
          <w:tab w:val="clear" w:pos="0"/>
          <w:tab w:val="clear" w:pos="720"/>
        </w:tabs>
        <w:ind w:left="720"/>
        <w:rPr>
          <w:rFonts w:asciiTheme="minorHAnsi" w:hAnsiTheme="minorHAnsi"/>
        </w:rPr>
      </w:pPr>
      <w:r w:rsidRPr="00C33A6E">
        <w:rPr>
          <w:rFonts w:asciiTheme="minorHAnsi" w:hAnsiTheme="minorHAnsi"/>
        </w:rPr>
        <w:t xml:space="preserve">Precision, bias, </w:t>
      </w:r>
      <w:r w:rsidR="00322DB6" w:rsidRPr="00C33A6E">
        <w:rPr>
          <w:rFonts w:asciiTheme="minorHAnsi" w:hAnsiTheme="minorHAnsi"/>
        </w:rPr>
        <w:t xml:space="preserve">accuracy </w:t>
      </w:r>
      <w:r w:rsidRPr="00C33A6E">
        <w:rPr>
          <w:rFonts w:asciiTheme="minorHAnsi" w:hAnsiTheme="minorHAnsi"/>
        </w:rPr>
        <w:t xml:space="preserve">and </w:t>
      </w:r>
      <w:r w:rsidR="00322DB6" w:rsidRPr="00C33A6E">
        <w:rPr>
          <w:rFonts w:asciiTheme="minorHAnsi" w:hAnsiTheme="minorHAnsi"/>
        </w:rPr>
        <w:t xml:space="preserve">detection limit </w:t>
      </w:r>
      <w:r w:rsidRPr="00C33A6E">
        <w:rPr>
          <w:rFonts w:asciiTheme="minorHAnsi" w:hAnsiTheme="minorHAnsi"/>
        </w:rPr>
        <w:t xml:space="preserve">objectives for laboratory water quality analyses are provided below in Table </w:t>
      </w:r>
      <w:r w:rsidR="00471821" w:rsidRPr="00C33A6E">
        <w:rPr>
          <w:rFonts w:asciiTheme="minorHAnsi" w:hAnsiTheme="minorHAnsi"/>
        </w:rPr>
        <w:t>2</w:t>
      </w:r>
      <w:r w:rsidRPr="00C33A6E">
        <w:rPr>
          <w:rFonts w:asciiTheme="minorHAnsi" w:hAnsiTheme="minorHAnsi"/>
        </w:rPr>
        <w:t>.3.</w:t>
      </w:r>
      <w:r w:rsidR="00C33A6E">
        <w:rPr>
          <w:rFonts w:asciiTheme="minorHAnsi" w:hAnsiTheme="minorHAnsi"/>
        </w:rPr>
        <w:br/>
      </w:r>
    </w:p>
    <w:p w14:paraId="22575912" w14:textId="77777777" w:rsidR="00322DB6" w:rsidRPr="00C33A6E" w:rsidRDefault="005615E8" w:rsidP="006F4A04">
      <w:pPr>
        <w:pStyle w:val="ListParagraph"/>
        <w:numPr>
          <w:ilvl w:val="1"/>
          <w:numId w:val="17"/>
        </w:numPr>
        <w:tabs>
          <w:tab w:val="clear" w:pos="0"/>
          <w:tab w:val="clear" w:pos="720"/>
        </w:tabs>
        <w:ind w:left="720"/>
        <w:rPr>
          <w:rFonts w:asciiTheme="minorHAnsi" w:hAnsiTheme="minorHAnsi"/>
        </w:rPr>
      </w:pPr>
      <w:r w:rsidRPr="00C33A6E">
        <w:rPr>
          <w:rFonts w:asciiTheme="minorHAnsi" w:hAnsiTheme="minorHAnsi"/>
        </w:rPr>
        <w:t>Labo</w:t>
      </w:r>
      <w:r w:rsidR="009245F8" w:rsidRPr="00C33A6E">
        <w:rPr>
          <w:rFonts w:asciiTheme="minorHAnsi" w:hAnsiTheme="minorHAnsi"/>
        </w:rPr>
        <w:t xml:space="preserve">ratory precision objectives apply only to </w:t>
      </w:r>
      <w:r w:rsidRPr="00C33A6E">
        <w:rPr>
          <w:rFonts w:asciiTheme="minorHAnsi" w:hAnsiTheme="minorHAnsi"/>
        </w:rPr>
        <w:t xml:space="preserve">laboratory replicates </w:t>
      </w:r>
      <w:r w:rsidR="008F097C" w:rsidRPr="00C33A6E">
        <w:rPr>
          <w:rFonts w:asciiTheme="minorHAnsi" w:hAnsiTheme="minorHAnsi"/>
        </w:rPr>
        <w:t xml:space="preserve">whose concentrations are </w:t>
      </w:r>
      <w:r w:rsidR="009245F8" w:rsidRPr="00C33A6E">
        <w:rPr>
          <w:rFonts w:asciiTheme="minorHAnsi" w:hAnsiTheme="minorHAnsi"/>
        </w:rPr>
        <w:t xml:space="preserve">all </w:t>
      </w:r>
      <w:r w:rsidR="008F097C" w:rsidRPr="00C33A6E">
        <w:rPr>
          <w:rFonts w:asciiTheme="minorHAnsi" w:hAnsiTheme="minorHAnsi"/>
        </w:rPr>
        <w:t>above the practical quantitation limit (PQL).</w:t>
      </w:r>
    </w:p>
    <w:p w14:paraId="0C00D970" w14:textId="77777777" w:rsidR="00322DB6" w:rsidRPr="00C33A6E" w:rsidRDefault="00322DB6" w:rsidP="00C33A6E">
      <w:pPr>
        <w:tabs>
          <w:tab w:val="left" w:pos="-720"/>
          <w:tab w:val="left" w:pos="0"/>
          <w:tab w:val="left" w:pos="1440"/>
          <w:tab w:val="left" w:pos="2880"/>
          <w:tab w:val="left" w:pos="3600"/>
          <w:tab w:val="left" w:pos="4320"/>
          <w:tab w:val="left" w:pos="5040"/>
          <w:tab w:val="left" w:pos="5760"/>
          <w:tab w:val="left" w:pos="6480"/>
          <w:tab w:val="left" w:pos="7200"/>
          <w:tab w:val="left" w:pos="7920"/>
          <w:tab w:val="left" w:pos="8640"/>
          <w:tab w:val="left" w:pos="9360"/>
        </w:tabs>
        <w:ind w:left="2160" w:hanging="1800"/>
        <w:rPr>
          <w:rFonts w:asciiTheme="minorHAnsi" w:hAnsiTheme="minorHAnsi"/>
          <w:b/>
          <w:sz w:val="20"/>
        </w:rPr>
      </w:pPr>
    </w:p>
    <w:p w14:paraId="17A2659F" w14:textId="77777777" w:rsidR="005615E8" w:rsidRPr="00C33A6E" w:rsidRDefault="00322DB6" w:rsidP="00322DB6">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b/>
          <w:sz w:val="20"/>
        </w:rPr>
      </w:pPr>
      <w:r w:rsidRPr="00C33A6E">
        <w:rPr>
          <w:rFonts w:asciiTheme="minorHAnsi" w:hAnsiTheme="minorHAnsi"/>
          <w:b/>
          <w:sz w:val="20"/>
        </w:rPr>
        <w:t xml:space="preserve"> </w:t>
      </w:r>
      <w:r w:rsidR="005615E8" w:rsidRPr="00C33A6E">
        <w:rPr>
          <w:rFonts w:asciiTheme="minorHAnsi" w:hAnsiTheme="minorHAnsi"/>
          <w:b/>
          <w:sz w:val="20"/>
        </w:rPr>
        <w:t xml:space="preserve">Table </w:t>
      </w:r>
      <w:r w:rsidR="00471821" w:rsidRPr="00C33A6E">
        <w:rPr>
          <w:rFonts w:asciiTheme="minorHAnsi" w:hAnsiTheme="minorHAnsi"/>
          <w:b/>
          <w:sz w:val="20"/>
        </w:rPr>
        <w:t>2</w:t>
      </w:r>
      <w:r w:rsidR="005615E8" w:rsidRPr="00C33A6E">
        <w:rPr>
          <w:rFonts w:asciiTheme="minorHAnsi" w:hAnsiTheme="minorHAnsi"/>
          <w:b/>
          <w:sz w:val="20"/>
        </w:rPr>
        <w:t xml:space="preserve">.3.  Quality Objectives </w:t>
      </w:r>
      <w:r w:rsidRPr="00C33A6E">
        <w:rPr>
          <w:rFonts w:asciiTheme="minorHAnsi" w:hAnsiTheme="minorHAnsi"/>
          <w:b/>
          <w:sz w:val="20"/>
        </w:rPr>
        <w:t xml:space="preserve">for </w:t>
      </w:r>
      <w:r w:rsidR="00E45D6C" w:rsidRPr="00C33A6E">
        <w:rPr>
          <w:rFonts w:asciiTheme="minorHAnsi" w:hAnsiTheme="minorHAnsi"/>
          <w:b/>
          <w:sz w:val="20"/>
        </w:rPr>
        <w:t xml:space="preserve">Laboratory </w:t>
      </w:r>
      <w:r w:rsidRPr="00C33A6E">
        <w:rPr>
          <w:rFonts w:asciiTheme="minorHAnsi" w:hAnsiTheme="minorHAnsi"/>
          <w:b/>
          <w:sz w:val="20"/>
        </w:rPr>
        <w:t>Analyses</w:t>
      </w:r>
      <w:r w:rsidR="005615E8" w:rsidRPr="00C33A6E">
        <w:rPr>
          <w:rFonts w:asciiTheme="minorHAnsi" w:hAnsiTheme="minorHAnsi"/>
          <w:b/>
          <w:sz w:val="20"/>
        </w:rPr>
        <w:t xml:space="preserve"> </w:t>
      </w:r>
      <w:r w:rsidRPr="00C33A6E">
        <w:rPr>
          <w:rFonts w:asciiTheme="minorHAnsi" w:hAnsiTheme="minorHAnsi"/>
          <w:b/>
          <w:sz w:val="20"/>
        </w:rPr>
        <w:t>(</w:t>
      </w:r>
      <w:r w:rsidR="005615E8" w:rsidRPr="00C33A6E">
        <w:rPr>
          <w:rFonts w:asciiTheme="minorHAnsi" w:hAnsiTheme="minorHAnsi"/>
          <w:b/>
          <w:sz w:val="20"/>
        </w:rPr>
        <w:t>Tidal and Nontidal WQ Parameters</w:t>
      </w:r>
      <w:r w:rsidRPr="00C33A6E">
        <w:rPr>
          <w:rFonts w:asciiTheme="minorHAnsi" w:hAnsiTheme="minorHAnsi"/>
          <w:b/>
          <w:sz w:val="20"/>
        </w:rPr>
        <w:t>)</w:t>
      </w:r>
      <w:r w:rsidR="005615E8" w:rsidRPr="00C33A6E">
        <w:rPr>
          <w:rFonts w:asciiTheme="minorHAnsi" w:hAnsiTheme="minorHAnsi"/>
          <w:b/>
          <w:sz w:val="20"/>
        </w:rPr>
        <w:br/>
      </w:r>
    </w:p>
    <w:tbl>
      <w:tblPr>
        <w:tblW w:w="8999" w:type="dxa"/>
        <w:tblInd w:w="620"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CellMar>
          <w:left w:w="165" w:type="dxa"/>
          <w:right w:w="165" w:type="dxa"/>
        </w:tblCellMar>
        <w:tblLook w:val="0000" w:firstRow="0" w:lastRow="0" w:firstColumn="0" w:lastColumn="0" w:noHBand="0" w:noVBand="0"/>
      </w:tblPr>
      <w:tblGrid>
        <w:gridCol w:w="1763"/>
        <w:gridCol w:w="1113"/>
        <w:gridCol w:w="1332"/>
        <w:gridCol w:w="1670"/>
        <w:gridCol w:w="987"/>
        <w:gridCol w:w="1020"/>
        <w:gridCol w:w="1114"/>
      </w:tblGrid>
      <w:tr w:rsidR="00BB784E" w:rsidRPr="00C33A6E" w14:paraId="768F9867" w14:textId="77777777" w:rsidTr="00050735">
        <w:trPr>
          <w:trHeight w:val="345"/>
        </w:trPr>
        <w:tc>
          <w:tcPr>
            <w:tcW w:w="1763" w:type="dxa"/>
            <w:vMerge w:val="restart"/>
            <w:shd w:val="clear" w:color="auto" w:fill="CDDEFF"/>
            <w:tcMar>
              <w:left w:w="43" w:type="dxa"/>
              <w:right w:w="43" w:type="dxa"/>
            </w:tcMar>
            <w:vAlign w:val="center"/>
          </w:tcPr>
          <w:p w14:paraId="4C2146A0" w14:textId="77777777" w:rsidR="00BB784E" w:rsidRPr="00C33A6E" w:rsidRDefault="00BB784E" w:rsidP="0093458A">
            <w:pPr>
              <w:keepNext/>
              <w:keepLines/>
              <w:tabs>
                <w:tab w:val="center" w:pos="6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C33A6E">
              <w:rPr>
                <w:rFonts w:asciiTheme="minorHAnsi" w:hAnsiTheme="minorHAnsi"/>
                <w:b/>
                <w:sz w:val="20"/>
              </w:rPr>
              <w:lastRenderedPageBreak/>
              <w:t>PARAMETER</w:t>
            </w:r>
          </w:p>
        </w:tc>
        <w:tc>
          <w:tcPr>
            <w:tcW w:w="1113" w:type="dxa"/>
            <w:vMerge w:val="restart"/>
            <w:shd w:val="clear" w:color="auto" w:fill="CDDEFF"/>
            <w:tcMar>
              <w:left w:w="43" w:type="dxa"/>
              <w:right w:w="43" w:type="dxa"/>
            </w:tcMar>
            <w:vAlign w:val="center"/>
          </w:tcPr>
          <w:p w14:paraId="339F3501" w14:textId="77777777" w:rsidR="00BB784E" w:rsidRPr="00C33A6E" w:rsidRDefault="00C33A6E" w:rsidP="00C33A6E">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Pr>
                <w:rFonts w:asciiTheme="minorHAnsi" w:hAnsiTheme="minorHAnsi"/>
                <w:b/>
                <w:sz w:val="20"/>
              </w:rPr>
              <w:t>Reference Procedure (Chapter 6)</w:t>
            </w:r>
          </w:p>
        </w:tc>
        <w:tc>
          <w:tcPr>
            <w:tcW w:w="1332" w:type="dxa"/>
            <w:vMerge w:val="restart"/>
            <w:shd w:val="clear" w:color="auto" w:fill="CDDEFF"/>
            <w:tcMar>
              <w:left w:w="43" w:type="dxa"/>
              <w:right w:w="43" w:type="dxa"/>
            </w:tcMar>
            <w:vAlign w:val="center"/>
          </w:tcPr>
          <w:p w14:paraId="7DC128C6" w14:textId="77777777" w:rsidR="00BB784E" w:rsidRPr="00C33A6E" w:rsidRDefault="00BB784E" w:rsidP="00BB784E">
            <w:pPr>
              <w:keepNext/>
              <w:keepLines/>
              <w:spacing w:line="220" w:lineRule="exact"/>
              <w:jc w:val="center"/>
              <w:rPr>
                <w:rFonts w:asciiTheme="minorHAnsi" w:hAnsiTheme="minorHAnsi"/>
                <w:b/>
                <w:sz w:val="20"/>
              </w:rPr>
            </w:pPr>
            <w:r w:rsidRPr="00C33A6E">
              <w:rPr>
                <w:rFonts w:asciiTheme="minorHAnsi" w:hAnsiTheme="minorHAnsi"/>
                <w:b/>
                <w:sz w:val="20"/>
              </w:rPr>
              <w:t xml:space="preserve">LAB PRECISION </w:t>
            </w:r>
            <w:r w:rsidRPr="00C33A6E">
              <w:rPr>
                <w:rFonts w:asciiTheme="minorHAnsi" w:hAnsiTheme="minorHAnsi"/>
                <w:sz w:val="20"/>
              </w:rPr>
              <w:t>(above PQL)</w:t>
            </w:r>
          </w:p>
        </w:tc>
        <w:tc>
          <w:tcPr>
            <w:tcW w:w="1670" w:type="dxa"/>
            <w:vMerge w:val="restart"/>
            <w:shd w:val="clear" w:color="auto" w:fill="CDDEFF"/>
            <w:tcMar>
              <w:left w:w="43" w:type="dxa"/>
              <w:right w:w="43" w:type="dxa"/>
            </w:tcMar>
            <w:vAlign w:val="center"/>
          </w:tcPr>
          <w:p w14:paraId="764623B8" w14:textId="77777777" w:rsidR="00BB784E" w:rsidRPr="00C33A6E" w:rsidRDefault="00BB784E" w:rsidP="00BB784E">
            <w:pPr>
              <w:keepNext/>
              <w:keepLines/>
              <w:tabs>
                <w:tab w:val="center" w:pos="540"/>
                <w:tab w:val="left" w:pos="720"/>
                <w:tab w:val="left" w:pos="2445"/>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C33A6E">
              <w:rPr>
                <w:rFonts w:asciiTheme="minorHAnsi" w:hAnsiTheme="minorHAnsi"/>
                <w:b/>
                <w:sz w:val="20"/>
              </w:rPr>
              <w:t>ACCURACY</w:t>
            </w:r>
          </w:p>
        </w:tc>
        <w:tc>
          <w:tcPr>
            <w:tcW w:w="987" w:type="dxa"/>
            <w:vMerge w:val="restart"/>
            <w:shd w:val="clear" w:color="auto" w:fill="CDDEFF"/>
            <w:tcMar>
              <w:left w:w="43" w:type="dxa"/>
              <w:right w:w="43" w:type="dxa"/>
            </w:tcMar>
            <w:vAlign w:val="center"/>
          </w:tcPr>
          <w:p w14:paraId="7BD54A58" w14:textId="77777777" w:rsidR="00BB784E" w:rsidRPr="00C33A6E" w:rsidRDefault="00BB784E" w:rsidP="00050735">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
              <w:jc w:val="center"/>
              <w:rPr>
                <w:rFonts w:asciiTheme="minorHAnsi" w:hAnsiTheme="minorHAnsi"/>
                <w:b/>
                <w:sz w:val="20"/>
              </w:rPr>
            </w:pPr>
            <w:r w:rsidRPr="00C33A6E">
              <w:rPr>
                <w:rFonts w:asciiTheme="minorHAnsi" w:hAnsiTheme="minorHAnsi"/>
                <w:b/>
                <w:sz w:val="20"/>
              </w:rPr>
              <w:t xml:space="preserve">TIDAL </w:t>
            </w:r>
          </w:p>
          <w:p w14:paraId="4091FF97" w14:textId="77777777" w:rsidR="00BB784E" w:rsidRPr="00C33A6E" w:rsidRDefault="00BB784E" w:rsidP="00050735">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
              <w:jc w:val="center"/>
              <w:rPr>
                <w:rFonts w:asciiTheme="minorHAnsi" w:hAnsiTheme="minorHAnsi"/>
                <w:b/>
                <w:sz w:val="20"/>
              </w:rPr>
            </w:pPr>
            <w:r w:rsidRPr="00C33A6E">
              <w:rPr>
                <w:rFonts w:asciiTheme="minorHAnsi" w:hAnsiTheme="minorHAnsi"/>
                <w:b/>
                <w:sz w:val="20"/>
              </w:rPr>
              <w:t xml:space="preserve">MDL </w:t>
            </w:r>
            <w:r w:rsidRPr="00C33A6E">
              <w:rPr>
                <w:rFonts w:asciiTheme="minorHAnsi" w:hAnsiTheme="minorHAnsi"/>
                <w:sz w:val="20"/>
              </w:rPr>
              <w:t>(mg/L)</w:t>
            </w:r>
          </w:p>
        </w:tc>
        <w:tc>
          <w:tcPr>
            <w:tcW w:w="2134" w:type="dxa"/>
            <w:gridSpan w:val="2"/>
            <w:tcBorders>
              <w:bottom w:val="dotted" w:sz="4" w:space="0" w:color="auto"/>
            </w:tcBorders>
            <w:shd w:val="clear" w:color="auto" w:fill="CDDEFF"/>
            <w:tcMar>
              <w:left w:w="43" w:type="dxa"/>
              <w:right w:w="43" w:type="dxa"/>
            </w:tcMar>
            <w:vAlign w:val="center"/>
          </w:tcPr>
          <w:p w14:paraId="3C0713CE" w14:textId="77777777" w:rsidR="00BB784E" w:rsidRPr="00C33A6E" w:rsidRDefault="00BB784E" w:rsidP="00BB784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C33A6E">
              <w:rPr>
                <w:rFonts w:asciiTheme="minorHAnsi" w:hAnsiTheme="minorHAnsi"/>
                <w:b/>
                <w:sz w:val="20"/>
              </w:rPr>
              <w:t>NONTIDAL</w:t>
            </w:r>
          </w:p>
        </w:tc>
      </w:tr>
      <w:tr w:rsidR="00BB784E" w:rsidRPr="00C33A6E" w14:paraId="54CCD8EB" w14:textId="77777777" w:rsidTr="00050735">
        <w:trPr>
          <w:trHeight w:val="345"/>
        </w:trPr>
        <w:tc>
          <w:tcPr>
            <w:tcW w:w="1763" w:type="dxa"/>
            <w:vMerge/>
            <w:shd w:val="clear" w:color="auto" w:fill="CDDEFF"/>
            <w:tcMar>
              <w:left w:w="43" w:type="dxa"/>
              <w:right w:w="43" w:type="dxa"/>
            </w:tcMar>
            <w:vAlign w:val="center"/>
          </w:tcPr>
          <w:p w14:paraId="7DD6AE10" w14:textId="77777777" w:rsidR="00BB784E" w:rsidRPr="00C33A6E" w:rsidRDefault="00BB784E" w:rsidP="0093458A">
            <w:pPr>
              <w:keepNext/>
              <w:keepLines/>
              <w:tabs>
                <w:tab w:val="center" w:pos="6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p>
        </w:tc>
        <w:tc>
          <w:tcPr>
            <w:tcW w:w="1113" w:type="dxa"/>
            <w:vMerge/>
            <w:shd w:val="clear" w:color="auto" w:fill="CDDEFF"/>
            <w:tcMar>
              <w:left w:w="43" w:type="dxa"/>
              <w:right w:w="43" w:type="dxa"/>
            </w:tcMar>
            <w:vAlign w:val="center"/>
          </w:tcPr>
          <w:p w14:paraId="2FE08563" w14:textId="77777777" w:rsidR="00BB784E" w:rsidRPr="00C33A6E" w:rsidRDefault="00BB784E" w:rsidP="0093458A">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p>
        </w:tc>
        <w:tc>
          <w:tcPr>
            <w:tcW w:w="1332" w:type="dxa"/>
            <w:vMerge/>
            <w:shd w:val="clear" w:color="auto" w:fill="CDDEFF"/>
            <w:tcMar>
              <w:left w:w="43" w:type="dxa"/>
              <w:right w:w="43" w:type="dxa"/>
            </w:tcMar>
            <w:vAlign w:val="center"/>
          </w:tcPr>
          <w:p w14:paraId="5369FE41" w14:textId="77777777" w:rsidR="00BB784E" w:rsidRPr="00C33A6E" w:rsidRDefault="00BB784E" w:rsidP="0093458A">
            <w:pPr>
              <w:keepNext/>
              <w:keepLines/>
              <w:spacing w:line="220" w:lineRule="exact"/>
              <w:jc w:val="center"/>
              <w:rPr>
                <w:rFonts w:asciiTheme="minorHAnsi" w:hAnsiTheme="minorHAnsi"/>
                <w:b/>
                <w:sz w:val="20"/>
              </w:rPr>
            </w:pPr>
          </w:p>
        </w:tc>
        <w:tc>
          <w:tcPr>
            <w:tcW w:w="1670" w:type="dxa"/>
            <w:vMerge/>
            <w:shd w:val="clear" w:color="auto" w:fill="CDDEFF"/>
            <w:tcMar>
              <w:left w:w="43" w:type="dxa"/>
              <w:right w:w="43" w:type="dxa"/>
            </w:tcMar>
            <w:vAlign w:val="center"/>
          </w:tcPr>
          <w:p w14:paraId="244BF4E8" w14:textId="77777777" w:rsidR="00BB784E" w:rsidRPr="00C33A6E" w:rsidRDefault="00BB784E"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p>
        </w:tc>
        <w:tc>
          <w:tcPr>
            <w:tcW w:w="987" w:type="dxa"/>
            <w:vMerge/>
            <w:shd w:val="clear" w:color="auto" w:fill="CDDEFF"/>
            <w:tcMar>
              <w:left w:w="43" w:type="dxa"/>
              <w:right w:w="43" w:type="dxa"/>
            </w:tcMar>
            <w:vAlign w:val="center"/>
          </w:tcPr>
          <w:p w14:paraId="10FF3456" w14:textId="77777777" w:rsidR="00BB784E" w:rsidRPr="00C33A6E" w:rsidRDefault="00BB784E" w:rsidP="00E85D4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ind w:left="-43"/>
              <w:jc w:val="center"/>
              <w:rPr>
                <w:rFonts w:asciiTheme="minorHAnsi" w:hAnsiTheme="minorHAnsi"/>
                <w:b/>
                <w:sz w:val="20"/>
                <w:highlight w:val="yellow"/>
              </w:rPr>
            </w:pPr>
          </w:p>
        </w:tc>
        <w:tc>
          <w:tcPr>
            <w:tcW w:w="1020" w:type="dxa"/>
            <w:tcBorders>
              <w:top w:val="dotted" w:sz="4" w:space="0" w:color="auto"/>
              <w:bottom w:val="single" w:sz="8" w:space="0" w:color="000080"/>
              <w:right w:val="dotted" w:sz="4" w:space="0" w:color="auto"/>
            </w:tcBorders>
            <w:shd w:val="clear" w:color="auto" w:fill="CDDEFF"/>
            <w:tcMar>
              <w:left w:w="43" w:type="dxa"/>
              <w:right w:w="43" w:type="dxa"/>
            </w:tcMar>
            <w:vAlign w:val="center"/>
          </w:tcPr>
          <w:p w14:paraId="298788BB" w14:textId="77777777" w:rsidR="00BB784E" w:rsidRPr="00C33A6E" w:rsidRDefault="00BB784E" w:rsidP="00050735">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b/>
                <w:sz w:val="20"/>
              </w:rPr>
            </w:pPr>
            <w:r w:rsidRPr="00C33A6E">
              <w:rPr>
                <w:rFonts w:asciiTheme="minorHAnsi" w:hAnsiTheme="minorHAnsi"/>
                <w:b/>
                <w:sz w:val="20"/>
              </w:rPr>
              <w:t>MDL</w:t>
            </w:r>
          </w:p>
          <w:p w14:paraId="4F953E55" w14:textId="77777777" w:rsidR="00BB784E" w:rsidRPr="00C33A6E" w:rsidRDefault="00BB784E" w:rsidP="00050735">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b/>
                <w:sz w:val="20"/>
                <w:highlight w:val="yellow"/>
              </w:rPr>
            </w:pPr>
            <w:r w:rsidRPr="00C33A6E">
              <w:rPr>
                <w:rFonts w:asciiTheme="minorHAnsi" w:hAnsiTheme="minorHAnsi"/>
                <w:sz w:val="20"/>
              </w:rPr>
              <w:t>(mg/L)</w:t>
            </w:r>
          </w:p>
        </w:tc>
        <w:tc>
          <w:tcPr>
            <w:tcW w:w="1114" w:type="dxa"/>
            <w:tcBorders>
              <w:top w:val="dotted" w:sz="4" w:space="0" w:color="auto"/>
              <w:left w:val="dotted" w:sz="4" w:space="0" w:color="auto"/>
              <w:bottom w:val="single" w:sz="8" w:space="0" w:color="000080"/>
            </w:tcBorders>
            <w:shd w:val="clear" w:color="auto" w:fill="CDDEFF"/>
            <w:vAlign w:val="center"/>
          </w:tcPr>
          <w:p w14:paraId="2B8518E6" w14:textId="77777777" w:rsidR="00BB784E" w:rsidRPr="00C33A6E" w:rsidRDefault="00BB784E" w:rsidP="00050735">
            <w:pPr>
              <w:keepNext/>
              <w:keepLines/>
              <w:tabs>
                <w:tab w:val="center" w:pos="64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b/>
                <w:sz w:val="20"/>
              </w:rPr>
              <w:t>PQL</w:t>
            </w:r>
          </w:p>
          <w:p w14:paraId="2C18F71D" w14:textId="77777777" w:rsidR="00BB784E" w:rsidRPr="00C33A6E" w:rsidRDefault="00BB784E" w:rsidP="00050735">
            <w:pPr>
              <w:keepNext/>
              <w:keepLines/>
              <w:tabs>
                <w:tab w:val="center" w:pos="64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b/>
                <w:sz w:val="20"/>
                <w:highlight w:val="yellow"/>
              </w:rPr>
            </w:pPr>
            <w:r w:rsidRPr="00C33A6E">
              <w:rPr>
                <w:rFonts w:asciiTheme="minorHAnsi" w:hAnsiTheme="minorHAnsi"/>
                <w:sz w:val="20"/>
              </w:rPr>
              <w:t>(mg/L)</w:t>
            </w:r>
          </w:p>
        </w:tc>
      </w:tr>
      <w:tr w:rsidR="00190CBD" w:rsidRPr="00C33A6E" w14:paraId="6D40DC88" w14:textId="77777777" w:rsidTr="00050735">
        <w:trPr>
          <w:trHeight w:val="493"/>
        </w:trPr>
        <w:tc>
          <w:tcPr>
            <w:tcW w:w="1763" w:type="dxa"/>
            <w:vAlign w:val="center"/>
          </w:tcPr>
          <w:p w14:paraId="51AA90DA"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 xml:space="preserve">Total Dissolved </w:t>
            </w:r>
          </w:p>
          <w:p w14:paraId="1783E11A"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Phosphorus</w:t>
            </w:r>
          </w:p>
        </w:tc>
        <w:tc>
          <w:tcPr>
            <w:tcW w:w="1113" w:type="dxa"/>
            <w:vAlign w:val="center"/>
          </w:tcPr>
          <w:p w14:paraId="395F571F"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1</w:t>
            </w:r>
          </w:p>
        </w:tc>
        <w:tc>
          <w:tcPr>
            <w:tcW w:w="1332" w:type="dxa"/>
            <w:vAlign w:val="center"/>
          </w:tcPr>
          <w:p w14:paraId="199E0E57" w14:textId="1FBB9A15"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14" w:author="Mary Ellen Ley" w:date="2017-01-03T15:28:00Z">
              <w:r w:rsidRPr="00C33A6E">
                <w:rPr>
                  <w:rFonts w:asciiTheme="minorHAnsi" w:hAnsiTheme="minorHAnsi"/>
                  <w:sz w:val="20"/>
                </w:rPr>
                <w:delText>1</w:delText>
              </w:r>
              <w:r w:rsidR="009245F8" w:rsidRPr="00C33A6E">
                <w:rPr>
                  <w:rFonts w:asciiTheme="minorHAnsi" w:hAnsiTheme="minorHAnsi"/>
                  <w:sz w:val="20"/>
                </w:rPr>
                <w:delText>5</w:delText>
              </w:r>
            </w:del>
            <w:ins w:id="15" w:author="Mary Ellen Ley" w:date="2017-01-03T15:28:00Z">
              <w:r w:rsidR="004355E7">
                <w:rPr>
                  <w:rFonts w:asciiTheme="minorHAnsi" w:hAnsiTheme="minorHAnsi"/>
                  <w:sz w:val="20"/>
                </w:rPr>
                <w:t>20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5F98DD6B" w14:textId="7B12C99A" w:rsidR="004355E7" w:rsidRPr="004355E7" w:rsidRDefault="00190CBD" w:rsidP="004355E7">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del w:id="16" w:author="Mary Ellen Ley" w:date="2017-01-03T15:28:00Z">
              <w:r w:rsidRPr="00C33A6E">
                <w:rPr>
                  <w:rFonts w:asciiTheme="minorHAnsi" w:hAnsiTheme="minorHAnsi"/>
                  <w:sz w:val="20"/>
                </w:rPr>
                <w:delText xml:space="preserve">90 - 110 </w:delText>
              </w:r>
            </w:del>
            <w:ins w:id="17" w:author="Mary Ellen Ley" w:date="2017-01-03T15:28:00Z">
              <w:r w:rsidR="004355E7" w:rsidRPr="004355E7">
                <w:rPr>
                  <w:rFonts w:asciiTheme="minorHAnsi" w:hAnsiTheme="minorHAnsi"/>
                  <w:sz w:val="20"/>
                </w:rPr>
                <w:t>80 - 120</w:t>
              </w:r>
            </w:ins>
            <w:r w:rsidR="004355E7" w:rsidRPr="004355E7">
              <w:rPr>
                <w:rFonts w:asciiTheme="minorHAnsi" w:hAnsiTheme="minorHAnsi"/>
                <w:sz w:val="20"/>
              </w:rPr>
              <w:t>%</w:t>
            </w:r>
          </w:p>
          <w:p w14:paraId="06734C75"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1048DE47" w14:textId="1ACD1F12" w:rsidR="00190CBD" w:rsidRPr="00C33A6E" w:rsidRDefault="00190CBD" w:rsidP="003F0896">
            <w:pPr>
              <w:keepNext/>
              <w:keepLines/>
              <w:tabs>
                <w:tab w:val="center" w:pos="55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18" w:author="Mary Ellen Ley" w:date="2017-01-03T15:28:00Z">
              <w:r w:rsidRPr="00C33A6E">
                <w:rPr>
                  <w:rFonts w:asciiTheme="minorHAnsi" w:hAnsiTheme="minorHAnsi"/>
                  <w:sz w:val="20"/>
                </w:rPr>
                <w:delText>001</w:delText>
              </w:r>
              <w:r w:rsidR="008A6DA9" w:rsidRPr="00C33A6E">
                <w:rPr>
                  <w:rFonts w:asciiTheme="minorHAnsi" w:hAnsiTheme="minorHAnsi"/>
                  <w:sz w:val="20"/>
                </w:rPr>
                <w:delText>5</w:delText>
              </w:r>
            </w:del>
            <w:ins w:id="19" w:author="Mary Ellen Ley" w:date="2017-01-03T15:28:00Z">
              <w:r w:rsidRPr="00C33A6E">
                <w:rPr>
                  <w:rFonts w:asciiTheme="minorHAnsi" w:hAnsiTheme="minorHAnsi"/>
                  <w:sz w:val="20"/>
                </w:rPr>
                <w:t>00</w:t>
              </w:r>
              <w:r w:rsidR="003F0896">
                <w:rPr>
                  <w:rFonts w:asciiTheme="minorHAnsi" w:hAnsiTheme="minorHAnsi"/>
                  <w:sz w:val="20"/>
                </w:rPr>
                <w:t>3</w:t>
              </w:r>
            </w:ins>
          </w:p>
        </w:tc>
        <w:tc>
          <w:tcPr>
            <w:tcW w:w="1020" w:type="dxa"/>
            <w:tcBorders>
              <w:bottom w:val="single" w:sz="8" w:space="0" w:color="000080"/>
              <w:right w:val="dotted" w:sz="4" w:space="0" w:color="auto"/>
            </w:tcBorders>
            <w:vAlign w:val="center"/>
          </w:tcPr>
          <w:p w14:paraId="5683FEFE" w14:textId="4A2DAE69" w:rsidR="00190CBD" w:rsidRPr="00C33A6E" w:rsidRDefault="00190CBD" w:rsidP="00255D70">
            <w:pPr>
              <w:keepNext/>
              <w:keepLines/>
              <w:tabs>
                <w:tab w:val="center" w:pos="55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20" w:author="Mary Ellen Ley" w:date="2017-01-03T15:28:00Z">
              <w:r w:rsidRPr="00C33A6E">
                <w:rPr>
                  <w:rFonts w:asciiTheme="minorHAnsi" w:hAnsiTheme="minorHAnsi"/>
                  <w:sz w:val="20"/>
                </w:rPr>
                <w:delText>005</w:delText>
              </w:r>
            </w:del>
            <w:ins w:id="21" w:author="Mary Ellen Ley" w:date="2017-01-03T15:28:00Z">
              <w:r w:rsidRPr="00C33A6E">
                <w:rPr>
                  <w:rFonts w:asciiTheme="minorHAnsi" w:hAnsiTheme="minorHAnsi"/>
                  <w:sz w:val="20"/>
                </w:rPr>
                <w:t>00</w:t>
              </w:r>
              <w:r w:rsidR="00255D70">
                <w:rPr>
                  <w:rFonts w:asciiTheme="minorHAnsi" w:hAnsiTheme="minorHAnsi"/>
                  <w:sz w:val="20"/>
                </w:rPr>
                <w:t>6</w:t>
              </w:r>
            </w:ins>
          </w:p>
        </w:tc>
        <w:tc>
          <w:tcPr>
            <w:tcW w:w="1114" w:type="dxa"/>
            <w:tcBorders>
              <w:left w:val="dotted" w:sz="4" w:space="0" w:color="auto"/>
              <w:bottom w:val="single" w:sz="8" w:space="0" w:color="000080"/>
            </w:tcBorders>
            <w:vAlign w:val="center"/>
          </w:tcPr>
          <w:p w14:paraId="20DA2EC4"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0.01</w:t>
            </w:r>
          </w:p>
        </w:tc>
      </w:tr>
      <w:tr w:rsidR="00190CBD" w:rsidRPr="00C33A6E" w14:paraId="2B96798E" w14:textId="77777777" w:rsidTr="00050735">
        <w:trPr>
          <w:trHeight w:val="461"/>
        </w:trPr>
        <w:tc>
          <w:tcPr>
            <w:tcW w:w="1763" w:type="dxa"/>
            <w:vAlign w:val="center"/>
          </w:tcPr>
          <w:p w14:paraId="6C594A9C" w14:textId="77777777" w:rsidR="00190CBD" w:rsidRPr="00C33A6E" w:rsidRDefault="008A1927"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Pr>
                <w:rFonts w:asciiTheme="minorHAnsi" w:hAnsiTheme="minorHAnsi"/>
                <w:sz w:val="20"/>
              </w:rPr>
              <w:t xml:space="preserve">Total &amp; </w:t>
            </w:r>
            <w:r w:rsidR="00190CBD" w:rsidRPr="00C33A6E">
              <w:rPr>
                <w:rFonts w:asciiTheme="minorHAnsi" w:hAnsiTheme="minorHAnsi"/>
                <w:sz w:val="20"/>
              </w:rPr>
              <w:t xml:space="preserve">Dissolved </w:t>
            </w:r>
          </w:p>
          <w:p w14:paraId="38903098" w14:textId="77777777" w:rsidR="00190CBD" w:rsidRPr="00C33A6E" w:rsidRDefault="00190CBD" w:rsidP="003F231E">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Ortho-Phosphate</w:t>
            </w:r>
          </w:p>
        </w:tc>
        <w:tc>
          <w:tcPr>
            <w:tcW w:w="1113" w:type="dxa"/>
            <w:vAlign w:val="center"/>
          </w:tcPr>
          <w:p w14:paraId="0EA4FCAE"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8</w:t>
            </w:r>
          </w:p>
        </w:tc>
        <w:tc>
          <w:tcPr>
            <w:tcW w:w="1332" w:type="dxa"/>
            <w:vAlign w:val="center"/>
          </w:tcPr>
          <w:p w14:paraId="6A7E614C" w14:textId="5588C6D0"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22" w:author="Mary Ellen Ley" w:date="2017-01-03T15:28:00Z">
              <w:r w:rsidRPr="00C33A6E">
                <w:rPr>
                  <w:rFonts w:asciiTheme="minorHAnsi" w:hAnsiTheme="minorHAnsi"/>
                  <w:sz w:val="20"/>
                </w:rPr>
                <w:delText>15</w:delText>
              </w:r>
            </w:del>
            <w:ins w:id="23" w:author="Mary Ellen Ley" w:date="2017-01-03T15:28:00Z">
              <w:r w:rsidR="004355E7">
                <w:rPr>
                  <w:rFonts w:asciiTheme="minorHAnsi" w:hAnsiTheme="minorHAnsi"/>
                  <w:sz w:val="20"/>
                </w:rPr>
                <w:t>20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0D678265" w14:textId="7B3FFD24" w:rsidR="004355E7" w:rsidRPr="00C33A6E" w:rsidRDefault="00190CBD" w:rsidP="004355E7">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del w:id="24" w:author="Mary Ellen Ley" w:date="2017-01-03T15:28:00Z">
              <w:r w:rsidRPr="00C33A6E">
                <w:rPr>
                  <w:rFonts w:asciiTheme="minorHAnsi" w:hAnsiTheme="minorHAnsi"/>
                  <w:sz w:val="20"/>
                </w:rPr>
                <w:delText xml:space="preserve">90 - 110 </w:delText>
              </w:r>
            </w:del>
            <w:ins w:id="25" w:author="Mary Ellen Ley" w:date="2017-01-03T15:28:00Z">
              <w:r w:rsidR="004355E7" w:rsidRPr="00C33A6E">
                <w:rPr>
                  <w:rFonts w:asciiTheme="minorHAnsi" w:hAnsiTheme="minorHAnsi"/>
                  <w:sz w:val="20"/>
                </w:rPr>
                <w:t>80 - 120</w:t>
              </w:r>
            </w:ins>
            <w:r w:rsidR="004355E7" w:rsidRPr="00C33A6E">
              <w:rPr>
                <w:rFonts w:asciiTheme="minorHAnsi" w:hAnsiTheme="minorHAnsi"/>
                <w:sz w:val="20"/>
              </w:rPr>
              <w:t>%</w:t>
            </w:r>
          </w:p>
          <w:p w14:paraId="570211BD"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056F7095" w14:textId="60DF3747" w:rsidR="00190CBD" w:rsidRPr="00C33A6E" w:rsidRDefault="00190CBD" w:rsidP="008A6DA9">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del w:id="26" w:author="Mary Ellen Ley" w:date="2017-01-03T15:28:00Z">
              <w:r w:rsidRPr="00C33A6E">
                <w:rPr>
                  <w:rFonts w:asciiTheme="minorHAnsi" w:hAnsiTheme="minorHAnsi"/>
                  <w:sz w:val="20"/>
                </w:rPr>
                <w:delText>0.000</w:delText>
              </w:r>
              <w:r w:rsidR="008A6DA9" w:rsidRPr="00C33A6E">
                <w:rPr>
                  <w:rFonts w:asciiTheme="minorHAnsi" w:hAnsiTheme="minorHAnsi"/>
                  <w:sz w:val="20"/>
                </w:rPr>
                <w:delText xml:space="preserve">2 – </w:delText>
              </w:r>
            </w:del>
            <w:r w:rsidR="008A6DA9" w:rsidRPr="00C33A6E">
              <w:rPr>
                <w:rFonts w:asciiTheme="minorHAnsi" w:hAnsiTheme="minorHAnsi"/>
                <w:sz w:val="20"/>
              </w:rPr>
              <w:t>0.002</w:t>
            </w:r>
          </w:p>
        </w:tc>
        <w:tc>
          <w:tcPr>
            <w:tcW w:w="1020" w:type="dxa"/>
            <w:tcBorders>
              <w:bottom w:val="single" w:sz="8" w:space="0" w:color="000080"/>
              <w:right w:val="dotted" w:sz="4" w:space="0" w:color="auto"/>
            </w:tcBorders>
            <w:vAlign w:val="center"/>
          </w:tcPr>
          <w:p w14:paraId="1F3EAD58" w14:textId="6E587987" w:rsidR="00190CBD" w:rsidRPr="00C33A6E" w:rsidRDefault="00190CBD"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27" w:author="Mary Ellen Ley" w:date="2017-01-03T15:28:00Z">
              <w:r w:rsidRPr="00C33A6E">
                <w:rPr>
                  <w:rFonts w:asciiTheme="minorHAnsi" w:hAnsiTheme="minorHAnsi"/>
                  <w:sz w:val="20"/>
                </w:rPr>
                <w:delText>002</w:delText>
              </w:r>
            </w:del>
            <w:ins w:id="28" w:author="Mary Ellen Ley" w:date="2017-01-03T15:28:00Z">
              <w:r w:rsidRPr="00C33A6E">
                <w:rPr>
                  <w:rFonts w:asciiTheme="minorHAnsi" w:hAnsiTheme="minorHAnsi"/>
                  <w:sz w:val="20"/>
                </w:rPr>
                <w:t>00</w:t>
              </w:r>
              <w:r w:rsidR="00255D70">
                <w:rPr>
                  <w:rFonts w:asciiTheme="minorHAnsi" w:hAnsiTheme="minorHAnsi"/>
                  <w:sz w:val="20"/>
                </w:rPr>
                <w:t>4</w:t>
              </w:r>
            </w:ins>
          </w:p>
        </w:tc>
        <w:tc>
          <w:tcPr>
            <w:tcW w:w="1114" w:type="dxa"/>
            <w:tcBorders>
              <w:left w:val="dotted" w:sz="4" w:space="0" w:color="auto"/>
              <w:bottom w:val="single" w:sz="8" w:space="0" w:color="000080"/>
            </w:tcBorders>
            <w:vAlign w:val="center"/>
          </w:tcPr>
          <w:p w14:paraId="428CB8B3" w14:textId="77777777" w:rsidR="00190CBD" w:rsidRPr="00C33A6E" w:rsidRDefault="00190CBD" w:rsidP="00A61E91">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0.005</w:t>
            </w:r>
          </w:p>
        </w:tc>
      </w:tr>
      <w:tr w:rsidR="00190CBD" w:rsidRPr="00C33A6E" w14:paraId="78E56949" w14:textId="77777777" w:rsidTr="00050735">
        <w:trPr>
          <w:trHeight w:val="613"/>
        </w:trPr>
        <w:tc>
          <w:tcPr>
            <w:tcW w:w="1763" w:type="dxa"/>
            <w:vAlign w:val="center"/>
          </w:tcPr>
          <w:p w14:paraId="46C1FDD9"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Particulate Phosphorus</w:t>
            </w:r>
          </w:p>
        </w:tc>
        <w:tc>
          <w:tcPr>
            <w:tcW w:w="1113" w:type="dxa"/>
            <w:vAlign w:val="center"/>
          </w:tcPr>
          <w:p w14:paraId="1B344FB1"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10</w:t>
            </w:r>
          </w:p>
        </w:tc>
        <w:tc>
          <w:tcPr>
            <w:tcW w:w="1332" w:type="dxa"/>
            <w:vAlign w:val="center"/>
          </w:tcPr>
          <w:p w14:paraId="40E1F552" w14:textId="533B2EF8"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29" w:author="Mary Ellen Ley" w:date="2017-01-03T15:28:00Z">
              <w:r w:rsidRPr="00C33A6E">
                <w:rPr>
                  <w:rFonts w:asciiTheme="minorHAnsi" w:hAnsiTheme="minorHAnsi"/>
                  <w:sz w:val="20"/>
                </w:rPr>
                <w:delText>20</w:delText>
              </w:r>
            </w:del>
            <w:ins w:id="30" w:author="Mary Ellen Ley" w:date="2017-01-03T15:28:00Z">
              <w:r w:rsidR="004355E7">
                <w:rPr>
                  <w:rFonts w:asciiTheme="minorHAnsi" w:hAnsiTheme="minorHAnsi"/>
                  <w:sz w:val="20"/>
                </w:rPr>
                <w:t>3</w:t>
              </w:r>
              <w:r w:rsidRPr="00C33A6E">
                <w:rPr>
                  <w:rFonts w:asciiTheme="minorHAnsi" w:hAnsiTheme="minorHAnsi"/>
                  <w:sz w:val="20"/>
                </w:rPr>
                <w:t>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378D1139" w14:textId="2085D4E9" w:rsidR="004355E7" w:rsidRPr="004355E7" w:rsidRDefault="00190CBD" w:rsidP="004355E7">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del w:id="31" w:author="Mary Ellen Ley" w:date="2017-01-03T15:28:00Z">
              <w:r w:rsidRPr="00C33A6E">
                <w:rPr>
                  <w:rFonts w:asciiTheme="minorHAnsi" w:hAnsiTheme="minorHAnsi"/>
                  <w:sz w:val="20"/>
                </w:rPr>
                <w:delText xml:space="preserve">90 - 110 </w:delText>
              </w:r>
            </w:del>
            <w:ins w:id="32" w:author="Mary Ellen Ley" w:date="2017-01-03T15:28:00Z">
              <w:r w:rsidR="004355E7" w:rsidRPr="004355E7">
                <w:rPr>
                  <w:rFonts w:asciiTheme="minorHAnsi" w:hAnsiTheme="minorHAnsi"/>
                  <w:sz w:val="20"/>
                </w:rPr>
                <w:t>80 - 120</w:t>
              </w:r>
            </w:ins>
            <w:r w:rsidR="004355E7" w:rsidRPr="004355E7">
              <w:rPr>
                <w:rFonts w:asciiTheme="minorHAnsi" w:hAnsiTheme="minorHAnsi"/>
                <w:sz w:val="20"/>
              </w:rPr>
              <w:t>%</w:t>
            </w:r>
          </w:p>
          <w:p w14:paraId="39DA87A8"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 xml:space="preserve">Spiked extract Recovery </w:t>
            </w:r>
          </w:p>
        </w:tc>
        <w:tc>
          <w:tcPr>
            <w:tcW w:w="987" w:type="dxa"/>
            <w:tcBorders>
              <w:right w:val="dotted" w:sz="4" w:space="0" w:color="244061"/>
            </w:tcBorders>
            <w:vAlign w:val="center"/>
          </w:tcPr>
          <w:p w14:paraId="0F930A9B" w14:textId="77777777" w:rsidR="00190CBD" w:rsidRPr="00C33A6E" w:rsidRDefault="00190CBD" w:rsidP="008F097C">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0.00</w:t>
            </w:r>
            <w:r w:rsidR="008F097C" w:rsidRPr="00C33A6E">
              <w:rPr>
                <w:rFonts w:asciiTheme="minorHAnsi" w:hAnsiTheme="minorHAnsi"/>
                <w:sz w:val="20"/>
              </w:rPr>
              <w:t>3</w:t>
            </w:r>
          </w:p>
        </w:tc>
        <w:tc>
          <w:tcPr>
            <w:tcW w:w="1020" w:type="dxa"/>
            <w:tcBorders>
              <w:bottom w:val="single" w:sz="8" w:space="0" w:color="000080"/>
              <w:right w:val="dotted" w:sz="4" w:space="0" w:color="auto"/>
            </w:tcBorders>
            <w:vAlign w:val="center"/>
          </w:tcPr>
          <w:p w14:paraId="170A963B" w14:textId="77777777" w:rsidR="00190CBD" w:rsidRPr="00C33A6E" w:rsidRDefault="00190CBD" w:rsidP="003D72E8">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0.003</w:t>
            </w:r>
          </w:p>
        </w:tc>
        <w:tc>
          <w:tcPr>
            <w:tcW w:w="1114" w:type="dxa"/>
            <w:tcBorders>
              <w:left w:val="dotted" w:sz="4" w:space="0" w:color="auto"/>
              <w:bottom w:val="single" w:sz="8" w:space="0" w:color="000080"/>
            </w:tcBorders>
            <w:vAlign w:val="center"/>
          </w:tcPr>
          <w:p w14:paraId="0C321893"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0.01</w:t>
            </w:r>
          </w:p>
        </w:tc>
      </w:tr>
      <w:tr w:rsidR="00190CBD" w:rsidRPr="00C33A6E" w14:paraId="4C012188" w14:textId="77777777" w:rsidTr="00050735">
        <w:trPr>
          <w:trHeight w:val="430"/>
        </w:trPr>
        <w:tc>
          <w:tcPr>
            <w:tcW w:w="1763" w:type="dxa"/>
            <w:vAlign w:val="center"/>
          </w:tcPr>
          <w:p w14:paraId="140503F8"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Nitrite</w:t>
            </w:r>
          </w:p>
        </w:tc>
        <w:tc>
          <w:tcPr>
            <w:tcW w:w="1113" w:type="dxa"/>
            <w:vAlign w:val="center"/>
          </w:tcPr>
          <w:p w14:paraId="1F75EAAE"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6</w:t>
            </w:r>
          </w:p>
        </w:tc>
        <w:tc>
          <w:tcPr>
            <w:tcW w:w="1332" w:type="dxa"/>
            <w:vAlign w:val="center"/>
          </w:tcPr>
          <w:p w14:paraId="09B8E7C9" w14:textId="4945A8F0"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33" w:author="Mary Ellen Ley" w:date="2017-01-03T15:28:00Z">
              <w:r w:rsidR="009245F8" w:rsidRPr="00C33A6E">
                <w:rPr>
                  <w:rFonts w:asciiTheme="minorHAnsi" w:hAnsiTheme="minorHAnsi"/>
                  <w:sz w:val="20"/>
                </w:rPr>
                <w:delText>15</w:delText>
              </w:r>
            </w:del>
            <w:ins w:id="34" w:author="Mary Ellen Ley" w:date="2017-01-03T15:28:00Z">
              <w:r w:rsidR="004355E7">
                <w:rPr>
                  <w:rFonts w:asciiTheme="minorHAnsi" w:hAnsiTheme="minorHAnsi"/>
                  <w:sz w:val="20"/>
                </w:rPr>
                <w:t>20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15A0C3F1"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80 - 120%</w:t>
            </w:r>
          </w:p>
          <w:p w14:paraId="5389B7B0"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6558AB2F" w14:textId="106EE52B" w:rsidR="00190CBD" w:rsidRPr="00C33A6E" w:rsidRDefault="00190CBD" w:rsidP="00BB784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del w:id="35" w:author="Mary Ellen Ley" w:date="2017-01-03T15:28:00Z">
              <w:r w:rsidRPr="00C33A6E">
                <w:rPr>
                  <w:rFonts w:asciiTheme="minorHAnsi" w:hAnsiTheme="minorHAnsi"/>
                  <w:sz w:val="20"/>
                </w:rPr>
                <w:delText>0.0002</w:delText>
              </w:r>
              <w:r w:rsidR="008A6DA9" w:rsidRPr="00C33A6E">
                <w:rPr>
                  <w:rFonts w:asciiTheme="minorHAnsi" w:hAnsiTheme="minorHAnsi"/>
                  <w:sz w:val="20"/>
                </w:rPr>
                <w:delText xml:space="preserve"> – </w:delText>
              </w:r>
            </w:del>
            <w:r w:rsidR="008A6DA9" w:rsidRPr="00C33A6E">
              <w:rPr>
                <w:rFonts w:asciiTheme="minorHAnsi" w:hAnsiTheme="minorHAnsi"/>
                <w:sz w:val="20"/>
              </w:rPr>
              <w:t>0.002</w:t>
            </w:r>
          </w:p>
        </w:tc>
        <w:tc>
          <w:tcPr>
            <w:tcW w:w="1020" w:type="dxa"/>
            <w:tcBorders>
              <w:bottom w:val="single" w:sz="8" w:space="0" w:color="000080"/>
              <w:right w:val="dotted" w:sz="4" w:space="0" w:color="auto"/>
            </w:tcBorders>
            <w:vAlign w:val="center"/>
          </w:tcPr>
          <w:p w14:paraId="15AC1885" w14:textId="77777777" w:rsidR="00190CBD" w:rsidRPr="00C33A6E" w:rsidRDefault="00190CBD" w:rsidP="009B319F">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5"/>
              <w:rPr>
                <w:rFonts w:asciiTheme="minorHAnsi" w:hAnsiTheme="minorHAnsi"/>
                <w:sz w:val="20"/>
              </w:rPr>
            </w:pPr>
            <w:r w:rsidRPr="00C33A6E">
              <w:rPr>
                <w:rFonts w:asciiTheme="minorHAnsi" w:hAnsiTheme="minorHAnsi"/>
                <w:sz w:val="20"/>
              </w:rPr>
              <w:t>0.002</w:t>
            </w:r>
          </w:p>
        </w:tc>
        <w:tc>
          <w:tcPr>
            <w:tcW w:w="1114" w:type="dxa"/>
            <w:tcBorders>
              <w:left w:val="dotted" w:sz="4" w:space="0" w:color="auto"/>
              <w:bottom w:val="single" w:sz="8" w:space="0" w:color="000080"/>
            </w:tcBorders>
            <w:vAlign w:val="center"/>
          </w:tcPr>
          <w:p w14:paraId="0635761E" w14:textId="77777777" w:rsidR="00190CBD" w:rsidRPr="00C33A6E" w:rsidRDefault="00190CBD" w:rsidP="009B319F">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75"/>
              <w:rPr>
                <w:rFonts w:asciiTheme="minorHAnsi" w:hAnsiTheme="minorHAnsi"/>
                <w:sz w:val="20"/>
              </w:rPr>
            </w:pPr>
            <w:r w:rsidRPr="00C33A6E">
              <w:rPr>
                <w:rFonts w:asciiTheme="minorHAnsi" w:hAnsiTheme="minorHAnsi"/>
                <w:sz w:val="20"/>
              </w:rPr>
              <w:t>0.01</w:t>
            </w:r>
          </w:p>
        </w:tc>
      </w:tr>
      <w:tr w:rsidR="00190CBD" w:rsidRPr="00C33A6E" w14:paraId="5C1A3C6B" w14:textId="77777777" w:rsidTr="00050735">
        <w:trPr>
          <w:trHeight w:val="445"/>
        </w:trPr>
        <w:tc>
          <w:tcPr>
            <w:tcW w:w="1763" w:type="dxa"/>
            <w:vAlign w:val="center"/>
          </w:tcPr>
          <w:p w14:paraId="627046EE"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Nitrite + Nitrate</w:t>
            </w:r>
          </w:p>
        </w:tc>
        <w:tc>
          <w:tcPr>
            <w:tcW w:w="1113" w:type="dxa"/>
            <w:vAlign w:val="center"/>
          </w:tcPr>
          <w:p w14:paraId="085E0137"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5</w:t>
            </w:r>
          </w:p>
        </w:tc>
        <w:tc>
          <w:tcPr>
            <w:tcW w:w="1332" w:type="dxa"/>
            <w:vAlign w:val="center"/>
          </w:tcPr>
          <w:p w14:paraId="19614BE9" w14:textId="095A5E45"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36" w:author="Mary Ellen Ley" w:date="2017-01-03T15:28:00Z">
              <w:r w:rsidRPr="00C33A6E">
                <w:rPr>
                  <w:rFonts w:asciiTheme="minorHAnsi" w:hAnsiTheme="minorHAnsi"/>
                  <w:sz w:val="20"/>
                </w:rPr>
                <w:delText>1</w:delText>
              </w:r>
              <w:r w:rsidR="009245F8" w:rsidRPr="00C33A6E">
                <w:rPr>
                  <w:rFonts w:asciiTheme="minorHAnsi" w:hAnsiTheme="minorHAnsi"/>
                  <w:sz w:val="20"/>
                </w:rPr>
                <w:delText>5</w:delText>
              </w:r>
            </w:del>
            <w:ins w:id="37" w:author="Mary Ellen Ley" w:date="2017-01-03T15:28:00Z">
              <w:r w:rsidR="004355E7">
                <w:rPr>
                  <w:rFonts w:asciiTheme="minorHAnsi" w:hAnsiTheme="minorHAnsi"/>
                  <w:sz w:val="20"/>
                </w:rPr>
                <w:t>20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44A9F493" w14:textId="6ADF20A8" w:rsidR="004355E7" w:rsidRPr="004355E7" w:rsidRDefault="00190CBD" w:rsidP="004355E7">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del w:id="38" w:author="Mary Ellen Ley" w:date="2017-01-03T15:28:00Z">
              <w:r w:rsidRPr="00C33A6E">
                <w:rPr>
                  <w:rFonts w:asciiTheme="minorHAnsi" w:hAnsiTheme="minorHAnsi"/>
                  <w:sz w:val="20"/>
                </w:rPr>
                <w:delText xml:space="preserve">90 - 110 </w:delText>
              </w:r>
            </w:del>
            <w:ins w:id="39" w:author="Mary Ellen Ley" w:date="2017-01-03T15:28:00Z">
              <w:r w:rsidR="004355E7" w:rsidRPr="004355E7">
                <w:rPr>
                  <w:rFonts w:asciiTheme="minorHAnsi" w:hAnsiTheme="minorHAnsi"/>
                  <w:sz w:val="20"/>
                </w:rPr>
                <w:t>80 - 120</w:t>
              </w:r>
            </w:ins>
            <w:r w:rsidR="004355E7" w:rsidRPr="004355E7">
              <w:rPr>
                <w:rFonts w:asciiTheme="minorHAnsi" w:hAnsiTheme="minorHAnsi"/>
                <w:sz w:val="20"/>
              </w:rPr>
              <w:t>%</w:t>
            </w:r>
          </w:p>
          <w:p w14:paraId="47187774"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10AB84FF" w14:textId="0CF4B197" w:rsidR="00190CBD" w:rsidRPr="00C33A6E" w:rsidRDefault="008A6DA9" w:rsidP="003F0896">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40" w:author="Mary Ellen Ley" w:date="2017-01-03T15:28:00Z">
              <w:r w:rsidR="00190CBD" w:rsidRPr="00C33A6E">
                <w:rPr>
                  <w:rFonts w:asciiTheme="minorHAnsi" w:hAnsiTheme="minorHAnsi"/>
                  <w:sz w:val="20"/>
                </w:rPr>
                <w:delText>000</w:delText>
              </w:r>
              <w:r w:rsidRPr="00C33A6E">
                <w:rPr>
                  <w:rFonts w:asciiTheme="minorHAnsi" w:hAnsiTheme="minorHAnsi"/>
                  <w:sz w:val="20"/>
                </w:rPr>
                <w:delText>4 – 0.004</w:delText>
              </w:r>
            </w:del>
            <w:ins w:id="41" w:author="Mary Ellen Ley" w:date="2017-01-03T15:28:00Z">
              <w:r w:rsidRPr="00C33A6E">
                <w:rPr>
                  <w:rFonts w:asciiTheme="minorHAnsi" w:hAnsiTheme="minorHAnsi"/>
                  <w:sz w:val="20"/>
                </w:rPr>
                <w:t>00</w:t>
              </w:r>
              <w:r w:rsidR="003F0896">
                <w:rPr>
                  <w:rFonts w:asciiTheme="minorHAnsi" w:hAnsiTheme="minorHAnsi"/>
                  <w:sz w:val="20"/>
                </w:rPr>
                <w:t>2</w:t>
              </w:r>
            </w:ins>
          </w:p>
        </w:tc>
        <w:tc>
          <w:tcPr>
            <w:tcW w:w="1020" w:type="dxa"/>
            <w:tcBorders>
              <w:top w:val="single" w:sz="8" w:space="0" w:color="000080"/>
              <w:bottom w:val="single" w:sz="8" w:space="0" w:color="000080"/>
              <w:right w:val="dotted" w:sz="4" w:space="0" w:color="auto"/>
            </w:tcBorders>
            <w:vAlign w:val="center"/>
          </w:tcPr>
          <w:p w14:paraId="1F19D4AD"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0.005</w:t>
            </w:r>
          </w:p>
        </w:tc>
        <w:tc>
          <w:tcPr>
            <w:tcW w:w="1114" w:type="dxa"/>
            <w:tcBorders>
              <w:top w:val="single" w:sz="8" w:space="0" w:color="000080"/>
              <w:left w:val="dotted" w:sz="4" w:space="0" w:color="auto"/>
              <w:bottom w:val="single" w:sz="8" w:space="0" w:color="000080"/>
            </w:tcBorders>
            <w:vAlign w:val="center"/>
          </w:tcPr>
          <w:p w14:paraId="3D00A081"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0.01</w:t>
            </w:r>
          </w:p>
        </w:tc>
      </w:tr>
      <w:tr w:rsidR="00190CBD" w:rsidRPr="00C33A6E" w14:paraId="10037EB9" w14:textId="77777777" w:rsidTr="00050735">
        <w:trPr>
          <w:trHeight w:val="522"/>
        </w:trPr>
        <w:tc>
          <w:tcPr>
            <w:tcW w:w="1763" w:type="dxa"/>
            <w:vAlign w:val="center"/>
          </w:tcPr>
          <w:p w14:paraId="758CC09D"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Ammonia</w:t>
            </w:r>
          </w:p>
        </w:tc>
        <w:tc>
          <w:tcPr>
            <w:tcW w:w="1113" w:type="dxa"/>
            <w:vAlign w:val="center"/>
          </w:tcPr>
          <w:p w14:paraId="33C64EE2"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2</w:t>
            </w:r>
          </w:p>
        </w:tc>
        <w:tc>
          <w:tcPr>
            <w:tcW w:w="1332" w:type="dxa"/>
            <w:vAlign w:val="center"/>
          </w:tcPr>
          <w:p w14:paraId="59CCF3B7" w14:textId="77777777" w:rsidR="00190CBD" w:rsidRPr="00C33A6E" w:rsidRDefault="00190CBD" w:rsidP="004B2C9E">
            <w:pPr>
              <w:jc w:val="center"/>
              <w:rPr>
                <w:rFonts w:asciiTheme="minorHAnsi" w:hAnsiTheme="minorHAnsi"/>
                <w:sz w:val="20"/>
              </w:rPr>
            </w:pPr>
            <w:r w:rsidRPr="00C33A6E">
              <w:rPr>
                <w:rFonts w:asciiTheme="minorHAnsi" w:hAnsiTheme="minorHAnsi"/>
                <w:sz w:val="20"/>
              </w:rPr>
              <w:t>≤  20</w:t>
            </w:r>
            <w:r w:rsidR="00970C68">
              <w:rPr>
                <w:rFonts w:asciiTheme="minorHAnsi" w:hAnsiTheme="minorHAnsi"/>
                <w:sz w:val="20"/>
              </w:rPr>
              <w:t>%</w:t>
            </w:r>
            <w:r w:rsidRPr="00C33A6E">
              <w:rPr>
                <w:rFonts w:asciiTheme="minorHAnsi" w:hAnsiTheme="minorHAnsi"/>
                <w:sz w:val="20"/>
              </w:rPr>
              <w:t xml:space="preserve"> RPD</w:t>
            </w:r>
          </w:p>
        </w:tc>
        <w:tc>
          <w:tcPr>
            <w:tcW w:w="1670" w:type="dxa"/>
          </w:tcPr>
          <w:p w14:paraId="26AE957D"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80 - 120%</w:t>
            </w:r>
          </w:p>
          <w:p w14:paraId="12A9A65E"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11602258" w14:textId="77777777" w:rsidR="00190CBD" w:rsidRPr="00C33A6E" w:rsidRDefault="00190CBD" w:rsidP="00BB784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0.004</w:t>
            </w:r>
          </w:p>
        </w:tc>
        <w:tc>
          <w:tcPr>
            <w:tcW w:w="1020" w:type="dxa"/>
            <w:tcBorders>
              <w:right w:val="dotted" w:sz="4" w:space="0" w:color="auto"/>
            </w:tcBorders>
            <w:vAlign w:val="center"/>
          </w:tcPr>
          <w:p w14:paraId="3012344E"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0.005</w:t>
            </w:r>
          </w:p>
        </w:tc>
        <w:tc>
          <w:tcPr>
            <w:tcW w:w="1114" w:type="dxa"/>
            <w:tcBorders>
              <w:left w:val="dotted" w:sz="4" w:space="0" w:color="auto"/>
            </w:tcBorders>
            <w:vAlign w:val="center"/>
          </w:tcPr>
          <w:p w14:paraId="456D5FDD"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0.01</w:t>
            </w:r>
          </w:p>
        </w:tc>
      </w:tr>
      <w:tr w:rsidR="00190CBD" w:rsidRPr="00C33A6E" w14:paraId="5BA08841" w14:textId="77777777" w:rsidTr="00050735">
        <w:trPr>
          <w:trHeight w:val="522"/>
        </w:trPr>
        <w:tc>
          <w:tcPr>
            <w:tcW w:w="1763" w:type="dxa"/>
            <w:vAlign w:val="center"/>
          </w:tcPr>
          <w:p w14:paraId="71214616"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Total Dissolved</w:t>
            </w:r>
          </w:p>
          <w:p w14:paraId="248AB3C1"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Nitrogen</w:t>
            </w:r>
          </w:p>
        </w:tc>
        <w:tc>
          <w:tcPr>
            <w:tcW w:w="1113" w:type="dxa"/>
            <w:vAlign w:val="center"/>
          </w:tcPr>
          <w:p w14:paraId="781EAD08"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1</w:t>
            </w:r>
          </w:p>
        </w:tc>
        <w:tc>
          <w:tcPr>
            <w:tcW w:w="1332" w:type="dxa"/>
            <w:vAlign w:val="center"/>
          </w:tcPr>
          <w:p w14:paraId="4BE0F568" w14:textId="224D9858"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42" w:author="Mary Ellen Ley" w:date="2017-01-03T15:28:00Z">
              <w:r w:rsidRPr="00C33A6E">
                <w:rPr>
                  <w:rFonts w:asciiTheme="minorHAnsi" w:hAnsiTheme="minorHAnsi"/>
                  <w:sz w:val="20"/>
                </w:rPr>
                <w:delText>15</w:delText>
              </w:r>
            </w:del>
            <w:ins w:id="43" w:author="Mary Ellen Ley" w:date="2017-01-03T15:28:00Z">
              <w:r w:rsidR="004355E7">
                <w:rPr>
                  <w:rFonts w:asciiTheme="minorHAnsi" w:hAnsiTheme="minorHAnsi"/>
                  <w:sz w:val="20"/>
                </w:rPr>
                <w:t>20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10336708" w14:textId="15DA1B13" w:rsidR="004355E7" w:rsidRPr="004355E7" w:rsidRDefault="00190CBD" w:rsidP="004355E7">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del w:id="44" w:author="Mary Ellen Ley" w:date="2017-01-03T15:28:00Z">
              <w:r w:rsidRPr="00C33A6E">
                <w:rPr>
                  <w:rFonts w:asciiTheme="minorHAnsi" w:hAnsiTheme="minorHAnsi"/>
                  <w:sz w:val="20"/>
                </w:rPr>
                <w:delText xml:space="preserve">90 - 110 </w:delText>
              </w:r>
            </w:del>
            <w:ins w:id="45" w:author="Mary Ellen Ley" w:date="2017-01-03T15:28:00Z">
              <w:r w:rsidR="004355E7" w:rsidRPr="004355E7">
                <w:rPr>
                  <w:rFonts w:asciiTheme="minorHAnsi" w:hAnsiTheme="minorHAnsi"/>
                  <w:sz w:val="20"/>
                </w:rPr>
                <w:t>80 - 120</w:t>
              </w:r>
            </w:ins>
            <w:r w:rsidR="004355E7" w:rsidRPr="004355E7">
              <w:rPr>
                <w:rFonts w:asciiTheme="minorHAnsi" w:hAnsiTheme="minorHAnsi"/>
                <w:sz w:val="20"/>
              </w:rPr>
              <w:t>%</w:t>
            </w:r>
          </w:p>
          <w:p w14:paraId="1F0465FD"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06C96AB6" w14:textId="6B4D56BB" w:rsidR="00190CBD" w:rsidRPr="00C33A6E" w:rsidRDefault="008A6DA9" w:rsidP="008A6DA9">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46" w:author="Mary Ellen Ley" w:date="2017-01-03T15:28:00Z">
              <w:r w:rsidR="00190CBD" w:rsidRPr="00C33A6E">
                <w:rPr>
                  <w:rFonts w:asciiTheme="minorHAnsi" w:hAnsiTheme="minorHAnsi"/>
                  <w:sz w:val="20"/>
                </w:rPr>
                <w:delText>0</w:delText>
              </w:r>
              <w:r w:rsidRPr="00C33A6E">
                <w:rPr>
                  <w:rFonts w:asciiTheme="minorHAnsi" w:hAnsiTheme="minorHAnsi"/>
                  <w:sz w:val="20"/>
                </w:rPr>
                <w:delText>04 – 0.05</w:delText>
              </w:r>
            </w:del>
            <w:ins w:id="47" w:author="Mary Ellen Ley" w:date="2017-01-03T15:28:00Z">
              <w:r w:rsidRPr="00C33A6E">
                <w:rPr>
                  <w:rFonts w:asciiTheme="minorHAnsi" w:hAnsiTheme="minorHAnsi"/>
                  <w:sz w:val="20"/>
                </w:rPr>
                <w:t>0</w:t>
              </w:r>
              <w:r w:rsidR="003F0896">
                <w:rPr>
                  <w:rFonts w:asciiTheme="minorHAnsi" w:hAnsiTheme="minorHAnsi"/>
                  <w:sz w:val="20"/>
                </w:rPr>
                <w:t>1</w:t>
              </w:r>
              <w:r w:rsidRPr="00C33A6E">
                <w:rPr>
                  <w:rFonts w:asciiTheme="minorHAnsi" w:hAnsiTheme="minorHAnsi"/>
                  <w:sz w:val="20"/>
                </w:rPr>
                <w:t>5</w:t>
              </w:r>
            </w:ins>
          </w:p>
        </w:tc>
        <w:tc>
          <w:tcPr>
            <w:tcW w:w="1020" w:type="dxa"/>
            <w:tcBorders>
              <w:right w:val="dotted" w:sz="4" w:space="0" w:color="auto"/>
            </w:tcBorders>
            <w:vAlign w:val="center"/>
          </w:tcPr>
          <w:p w14:paraId="780F8CC0"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0.03</w:t>
            </w:r>
          </w:p>
        </w:tc>
        <w:tc>
          <w:tcPr>
            <w:tcW w:w="1114" w:type="dxa"/>
            <w:tcBorders>
              <w:left w:val="dotted" w:sz="4" w:space="0" w:color="auto"/>
            </w:tcBorders>
            <w:vAlign w:val="center"/>
          </w:tcPr>
          <w:p w14:paraId="07978A47"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0.10</w:t>
            </w:r>
          </w:p>
        </w:tc>
      </w:tr>
      <w:tr w:rsidR="00190CBD" w:rsidRPr="00C33A6E" w14:paraId="45E8BF1B" w14:textId="77777777" w:rsidTr="00050735">
        <w:trPr>
          <w:trHeight w:val="445"/>
        </w:trPr>
        <w:tc>
          <w:tcPr>
            <w:tcW w:w="1763" w:type="dxa"/>
            <w:vAlign w:val="center"/>
          </w:tcPr>
          <w:p w14:paraId="389803E0"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Particulate</w:t>
            </w:r>
          </w:p>
          <w:p w14:paraId="3AD96F2F"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Nitrogen</w:t>
            </w:r>
          </w:p>
        </w:tc>
        <w:tc>
          <w:tcPr>
            <w:tcW w:w="1113" w:type="dxa"/>
            <w:vAlign w:val="center"/>
          </w:tcPr>
          <w:p w14:paraId="428B2A80" w14:textId="77777777" w:rsidR="00190CBD" w:rsidRPr="00C33A6E" w:rsidRDefault="00471821" w:rsidP="0093458A">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.D.9</w:t>
            </w:r>
          </w:p>
        </w:tc>
        <w:tc>
          <w:tcPr>
            <w:tcW w:w="1332" w:type="dxa"/>
            <w:vAlign w:val="center"/>
          </w:tcPr>
          <w:p w14:paraId="6FEA54D4" w14:textId="110531EE"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48" w:author="Mary Ellen Ley" w:date="2017-01-03T15:28:00Z">
              <w:r w:rsidRPr="00C33A6E">
                <w:rPr>
                  <w:rFonts w:asciiTheme="minorHAnsi" w:hAnsiTheme="minorHAnsi"/>
                  <w:sz w:val="20"/>
                </w:rPr>
                <w:delText>20</w:delText>
              </w:r>
            </w:del>
            <w:ins w:id="49" w:author="Mary Ellen Ley" w:date="2017-01-03T15:28:00Z">
              <w:r w:rsidR="004355E7">
                <w:rPr>
                  <w:rFonts w:asciiTheme="minorHAnsi" w:hAnsiTheme="minorHAnsi"/>
                  <w:sz w:val="20"/>
                </w:rPr>
                <w:t>3</w:t>
              </w:r>
              <w:r w:rsidRPr="00C33A6E">
                <w:rPr>
                  <w:rFonts w:asciiTheme="minorHAnsi" w:hAnsiTheme="minorHAnsi"/>
                  <w:sz w:val="20"/>
                </w:rPr>
                <w:t>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0BC52B2D"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80 - 120%</w:t>
            </w:r>
          </w:p>
          <w:p w14:paraId="26160F07" w14:textId="77777777" w:rsidR="00190CBD" w:rsidRPr="00C33A6E" w:rsidRDefault="00E43EF2"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Pr>
                <w:rFonts w:asciiTheme="minorHAnsi" w:hAnsiTheme="minorHAnsi"/>
                <w:sz w:val="20"/>
              </w:rPr>
              <w:t>C</w:t>
            </w:r>
            <w:r w:rsidR="00190CBD" w:rsidRPr="00C33A6E">
              <w:rPr>
                <w:rFonts w:asciiTheme="minorHAnsi" w:hAnsiTheme="minorHAnsi"/>
                <w:sz w:val="20"/>
              </w:rPr>
              <w:t>RM Recovery</w:t>
            </w:r>
          </w:p>
        </w:tc>
        <w:tc>
          <w:tcPr>
            <w:tcW w:w="987" w:type="dxa"/>
            <w:tcBorders>
              <w:right w:val="dotted" w:sz="4" w:space="0" w:color="244061"/>
            </w:tcBorders>
            <w:vAlign w:val="center"/>
          </w:tcPr>
          <w:p w14:paraId="374B436E" w14:textId="0F5943D1" w:rsidR="00190CBD" w:rsidRPr="00C33A6E" w:rsidRDefault="00190CBD" w:rsidP="003F0896">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50" w:author="Mary Ellen Ley" w:date="2017-01-03T15:28:00Z">
              <w:r w:rsidRPr="00C33A6E">
                <w:rPr>
                  <w:rFonts w:asciiTheme="minorHAnsi" w:hAnsiTheme="minorHAnsi"/>
                  <w:sz w:val="20"/>
                </w:rPr>
                <w:delText>01</w:delText>
              </w:r>
            </w:del>
            <w:ins w:id="51" w:author="Mary Ellen Ley" w:date="2017-01-03T15:28:00Z">
              <w:r w:rsidRPr="00C33A6E">
                <w:rPr>
                  <w:rFonts w:asciiTheme="minorHAnsi" w:hAnsiTheme="minorHAnsi"/>
                  <w:sz w:val="20"/>
                </w:rPr>
                <w:t>0</w:t>
              </w:r>
              <w:r w:rsidR="003F0896">
                <w:rPr>
                  <w:rFonts w:asciiTheme="minorHAnsi" w:hAnsiTheme="minorHAnsi"/>
                  <w:sz w:val="20"/>
                </w:rPr>
                <w:t>20</w:t>
              </w:r>
            </w:ins>
          </w:p>
        </w:tc>
        <w:tc>
          <w:tcPr>
            <w:tcW w:w="1020" w:type="dxa"/>
            <w:tcBorders>
              <w:right w:val="dotted" w:sz="4" w:space="0" w:color="auto"/>
            </w:tcBorders>
            <w:vAlign w:val="center"/>
          </w:tcPr>
          <w:p w14:paraId="5D669C2A" w14:textId="6E8B5FEC" w:rsidR="00190CBD" w:rsidRPr="00C33A6E" w:rsidRDefault="00190CBD"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52" w:author="Mary Ellen Ley" w:date="2017-01-03T15:28:00Z">
              <w:r w:rsidRPr="00C33A6E">
                <w:rPr>
                  <w:rFonts w:asciiTheme="minorHAnsi" w:hAnsiTheme="minorHAnsi"/>
                  <w:sz w:val="20"/>
                </w:rPr>
                <w:delText>01</w:delText>
              </w:r>
            </w:del>
            <w:ins w:id="53" w:author="Mary Ellen Ley" w:date="2017-01-03T15:28:00Z">
              <w:r w:rsidRPr="00C33A6E">
                <w:rPr>
                  <w:rFonts w:asciiTheme="minorHAnsi" w:hAnsiTheme="minorHAnsi"/>
                  <w:sz w:val="20"/>
                </w:rPr>
                <w:t>0</w:t>
              </w:r>
              <w:r w:rsidR="00255D70">
                <w:rPr>
                  <w:rFonts w:asciiTheme="minorHAnsi" w:hAnsiTheme="minorHAnsi"/>
                  <w:sz w:val="20"/>
                </w:rPr>
                <w:t>20</w:t>
              </w:r>
            </w:ins>
          </w:p>
        </w:tc>
        <w:tc>
          <w:tcPr>
            <w:tcW w:w="1114" w:type="dxa"/>
            <w:tcBorders>
              <w:left w:val="dotted" w:sz="4" w:space="0" w:color="auto"/>
            </w:tcBorders>
            <w:vAlign w:val="center"/>
          </w:tcPr>
          <w:p w14:paraId="4481E2DB" w14:textId="73EBC702" w:rsidR="00190CBD" w:rsidRPr="00C33A6E" w:rsidRDefault="00190CBD" w:rsidP="00A61E91">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54" w:author="Mary Ellen Ley" w:date="2017-01-03T15:28:00Z">
              <w:r w:rsidRPr="00C33A6E">
                <w:rPr>
                  <w:rFonts w:asciiTheme="minorHAnsi" w:hAnsiTheme="minorHAnsi"/>
                  <w:sz w:val="20"/>
                </w:rPr>
                <w:delText>03</w:delText>
              </w:r>
            </w:del>
            <w:ins w:id="55" w:author="Mary Ellen Ley" w:date="2017-01-03T15:28:00Z">
              <w:r w:rsidRPr="00C33A6E">
                <w:rPr>
                  <w:rFonts w:asciiTheme="minorHAnsi" w:hAnsiTheme="minorHAnsi"/>
                  <w:sz w:val="20"/>
                </w:rPr>
                <w:t>03</w:t>
              </w:r>
              <w:r w:rsidR="00255D70">
                <w:rPr>
                  <w:rFonts w:asciiTheme="minorHAnsi" w:hAnsiTheme="minorHAnsi"/>
                  <w:sz w:val="20"/>
                </w:rPr>
                <w:t>0</w:t>
              </w:r>
            </w:ins>
          </w:p>
        </w:tc>
      </w:tr>
      <w:tr w:rsidR="00190CBD" w:rsidRPr="00C33A6E" w14:paraId="065F06EB" w14:textId="77777777" w:rsidTr="00050735">
        <w:trPr>
          <w:trHeight w:val="399"/>
        </w:trPr>
        <w:tc>
          <w:tcPr>
            <w:tcW w:w="1763" w:type="dxa"/>
            <w:vAlign w:val="center"/>
          </w:tcPr>
          <w:p w14:paraId="0CF83698"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Particulate Carbon</w:t>
            </w:r>
          </w:p>
        </w:tc>
        <w:tc>
          <w:tcPr>
            <w:tcW w:w="1113" w:type="dxa"/>
            <w:vAlign w:val="center"/>
          </w:tcPr>
          <w:p w14:paraId="29531925"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9</w:t>
            </w:r>
          </w:p>
        </w:tc>
        <w:tc>
          <w:tcPr>
            <w:tcW w:w="1332" w:type="dxa"/>
            <w:vAlign w:val="center"/>
          </w:tcPr>
          <w:p w14:paraId="73F8758F" w14:textId="373E95AF" w:rsidR="00190CBD" w:rsidRPr="00C33A6E" w:rsidRDefault="00190CBD" w:rsidP="004355E7">
            <w:pPr>
              <w:jc w:val="center"/>
              <w:rPr>
                <w:rFonts w:asciiTheme="minorHAnsi" w:hAnsiTheme="minorHAnsi"/>
                <w:sz w:val="20"/>
              </w:rPr>
            </w:pPr>
            <w:r w:rsidRPr="00C33A6E">
              <w:rPr>
                <w:rFonts w:asciiTheme="minorHAnsi" w:hAnsiTheme="minorHAnsi"/>
                <w:sz w:val="20"/>
              </w:rPr>
              <w:t xml:space="preserve">≤  </w:t>
            </w:r>
            <w:del w:id="56" w:author="Mary Ellen Ley" w:date="2017-01-03T15:28:00Z">
              <w:r w:rsidRPr="00C33A6E">
                <w:rPr>
                  <w:rFonts w:asciiTheme="minorHAnsi" w:hAnsiTheme="minorHAnsi"/>
                  <w:sz w:val="20"/>
                </w:rPr>
                <w:delText>20</w:delText>
              </w:r>
            </w:del>
            <w:ins w:id="57" w:author="Mary Ellen Ley" w:date="2017-01-03T15:28:00Z">
              <w:r w:rsidR="004355E7">
                <w:rPr>
                  <w:rFonts w:asciiTheme="minorHAnsi" w:hAnsiTheme="minorHAnsi"/>
                  <w:sz w:val="20"/>
                </w:rPr>
                <w:t>3</w:t>
              </w:r>
              <w:r w:rsidRPr="00C33A6E">
                <w:rPr>
                  <w:rFonts w:asciiTheme="minorHAnsi" w:hAnsiTheme="minorHAnsi"/>
                  <w:sz w:val="20"/>
                </w:rPr>
                <w:t>0</w:t>
              </w:r>
            </w:ins>
            <w:r w:rsidR="00970C68">
              <w:rPr>
                <w:rFonts w:asciiTheme="minorHAnsi" w:hAnsiTheme="minorHAnsi"/>
                <w:sz w:val="20"/>
              </w:rPr>
              <w:t>%</w:t>
            </w:r>
            <w:r w:rsidRPr="00C33A6E">
              <w:rPr>
                <w:rFonts w:asciiTheme="minorHAnsi" w:hAnsiTheme="minorHAnsi"/>
                <w:sz w:val="20"/>
              </w:rPr>
              <w:t xml:space="preserve"> RPD</w:t>
            </w:r>
          </w:p>
        </w:tc>
        <w:tc>
          <w:tcPr>
            <w:tcW w:w="1670" w:type="dxa"/>
          </w:tcPr>
          <w:p w14:paraId="1DC2D5FA"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80 - 120%</w:t>
            </w:r>
          </w:p>
          <w:p w14:paraId="5697A85E" w14:textId="77777777" w:rsidR="00190CBD" w:rsidRPr="00C33A6E" w:rsidRDefault="00E43EF2"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Pr>
                <w:rFonts w:asciiTheme="minorHAnsi" w:hAnsiTheme="minorHAnsi"/>
                <w:sz w:val="20"/>
              </w:rPr>
              <w:t>C</w:t>
            </w:r>
            <w:r w:rsidR="00190CBD" w:rsidRPr="00C33A6E">
              <w:rPr>
                <w:rFonts w:asciiTheme="minorHAnsi" w:hAnsiTheme="minorHAnsi"/>
                <w:sz w:val="20"/>
              </w:rPr>
              <w:t>RM Recovery</w:t>
            </w:r>
          </w:p>
        </w:tc>
        <w:tc>
          <w:tcPr>
            <w:tcW w:w="987" w:type="dxa"/>
            <w:tcBorders>
              <w:right w:val="dotted" w:sz="4" w:space="0" w:color="244061"/>
            </w:tcBorders>
            <w:vAlign w:val="center"/>
          </w:tcPr>
          <w:p w14:paraId="1323021B" w14:textId="77011B16" w:rsidR="00190CBD" w:rsidRPr="00C33A6E" w:rsidRDefault="00190CBD" w:rsidP="003F0896">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58" w:author="Mary Ellen Ley" w:date="2017-01-03T15:28:00Z">
              <w:r w:rsidR="008A6DA9" w:rsidRPr="00C33A6E">
                <w:rPr>
                  <w:rFonts w:asciiTheme="minorHAnsi" w:hAnsiTheme="minorHAnsi"/>
                  <w:sz w:val="20"/>
                </w:rPr>
                <w:delText>1</w:delText>
              </w:r>
              <w:r w:rsidRPr="00C33A6E">
                <w:rPr>
                  <w:rFonts w:asciiTheme="minorHAnsi" w:hAnsiTheme="minorHAnsi"/>
                  <w:sz w:val="20"/>
                </w:rPr>
                <w:delText>0</w:delText>
              </w:r>
            </w:del>
            <w:ins w:id="59" w:author="Mary Ellen Ley" w:date="2017-01-03T15:28:00Z">
              <w:r w:rsidR="003F0896">
                <w:rPr>
                  <w:rFonts w:asciiTheme="minorHAnsi" w:hAnsiTheme="minorHAnsi"/>
                  <w:sz w:val="20"/>
                </w:rPr>
                <w:t>09</w:t>
              </w:r>
            </w:ins>
          </w:p>
        </w:tc>
        <w:tc>
          <w:tcPr>
            <w:tcW w:w="1020" w:type="dxa"/>
            <w:tcBorders>
              <w:right w:val="dotted" w:sz="4" w:space="0" w:color="auto"/>
            </w:tcBorders>
            <w:vAlign w:val="center"/>
          </w:tcPr>
          <w:p w14:paraId="41148520" w14:textId="007903E5" w:rsidR="00190CBD" w:rsidRPr="00C33A6E" w:rsidRDefault="00190CBD"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60" w:author="Mary Ellen Ley" w:date="2017-01-03T15:28:00Z">
              <w:r w:rsidRPr="00C33A6E">
                <w:rPr>
                  <w:rFonts w:asciiTheme="minorHAnsi" w:hAnsiTheme="minorHAnsi"/>
                  <w:sz w:val="20"/>
                </w:rPr>
                <w:delText>10</w:delText>
              </w:r>
            </w:del>
            <w:ins w:id="61" w:author="Mary Ellen Ley" w:date="2017-01-03T15:28:00Z">
              <w:r w:rsidR="00255D70">
                <w:rPr>
                  <w:rFonts w:asciiTheme="minorHAnsi" w:hAnsiTheme="minorHAnsi"/>
                  <w:sz w:val="20"/>
                </w:rPr>
                <w:t>30</w:t>
              </w:r>
            </w:ins>
          </w:p>
        </w:tc>
        <w:tc>
          <w:tcPr>
            <w:tcW w:w="1114" w:type="dxa"/>
            <w:tcBorders>
              <w:left w:val="dotted" w:sz="4" w:space="0" w:color="auto"/>
            </w:tcBorders>
            <w:vAlign w:val="center"/>
          </w:tcPr>
          <w:p w14:paraId="4B43E2C2" w14:textId="3D97270F" w:rsidR="00190CBD" w:rsidRPr="00C33A6E" w:rsidRDefault="00190CBD"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62" w:author="Mary Ellen Ley" w:date="2017-01-03T15:28:00Z">
              <w:r w:rsidRPr="00C33A6E">
                <w:rPr>
                  <w:rFonts w:asciiTheme="minorHAnsi" w:hAnsiTheme="minorHAnsi"/>
                  <w:sz w:val="20"/>
                </w:rPr>
                <w:delText>10</w:delText>
              </w:r>
            </w:del>
            <w:ins w:id="63" w:author="Mary Ellen Ley" w:date="2017-01-03T15:28:00Z">
              <w:r w:rsidR="00255D70">
                <w:rPr>
                  <w:rFonts w:asciiTheme="minorHAnsi" w:hAnsiTheme="minorHAnsi"/>
                  <w:sz w:val="20"/>
                </w:rPr>
                <w:t>5</w:t>
              </w:r>
              <w:r w:rsidRPr="00C33A6E">
                <w:rPr>
                  <w:rFonts w:asciiTheme="minorHAnsi" w:hAnsiTheme="minorHAnsi"/>
                  <w:sz w:val="20"/>
                </w:rPr>
                <w:t>0</w:t>
              </w:r>
            </w:ins>
          </w:p>
        </w:tc>
      </w:tr>
      <w:tr w:rsidR="00190CBD" w:rsidRPr="00C33A6E" w14:paraId="0D4E8D1D" w14:textId="77777777" w:rsidTr="00050735">
        <w:trPr>
          <w:trHeight w:val="409"/>
        </w:trPr>
        <w:tc>
          <w:tcPr>
            <w:tcW w:w="1763" w:type="dxa"/>
            <w:vAlign w:val="center"/>
          </w:tcPr>
          <w:p w14:paraId="06992211" w14:textId="77777777" w:rsidR="00190CBD" w:rsidRPr="00C33A6E" w:rsidRDefault="00970C68"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Pr>
                <w:rFonts w:asciiTheme="minorHAnsi" w:hAnsiTheme="minorHAnsi"/>
                <w:sz w:val="20"/>
              </w:rPr>
              <w:t xml:space="preserve">Total &amp; </w:t>
            </w:r>
            <w:r w:rsidR="00190CBD" w:rsidRPr="00C33A6E">
              <w:rPr>
                <w:rFonts w:asciiTheme="minorHAnsi" w:hAnsiTheme="minorHAnsi"/>
                <w:sz w:val="20"/>
              </w:rPr>
              <w:t>Dissolved</w:t>
            </w:r>
          </w:p>
          <w:p w14:paraId="3BBC9E99"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Organic Carbon</w:t>
            </w:r>
          </w:p>
        </w:tc>
        <w:tc>
          <w:tcPr>
            <w:tcW w:w="1113" w:type="dxa"/>
            <w:vAlign w:val="center"/>
          </w:tcPr>
          <w:p w14:paraId="4E1D24CE" w14:textId="77777777" w:rsidR="00190CBD" w:rsidRPr="00C33A6E" w:rsidRDefault="00471821"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w:t>
            </w:r>
            <w:r w:rsidR="00970C68">
              <w:rPr>
                <w:rFonts w:asciiTheme="minorHAnsi" w:hAnsiTheme="minorHAnsi"/>
                <w:sz w:val="20"/>
              </w:rPr>
              <w:t>7</w:t>
            </w:r>
          </w:p>
        </w:tc>
        <w:tc>
          <w:tcPr>
            <w:tcW w:w="1332" w:type="dxa"/>
            <w:vAlign w:val="center"/>
          </w:tcPr>
          <w:p w14:paraId="4F19C8C7" w14:textId="77777777" w:rsidR="00190CBD" w:rsidRPr="00C33A6E" w:rsidRDefault="00190CBD" w:rsidP="004B2C9E">
            <w:pPr>
              <w:jc w:val="center"/>
              <w:rPr>
                <w:rFonts w:asciiTheme="minorHAnsi" w:hAnsiTheme="minorHAnsi"/>
                <w:sz w:val="20"/>
              </w:rPr>
            </w:pPr>
            <w:r w:rsidRPr="00C33A6E">
              <w:rPr>
                <w:rFonts w:asciiTheme="minorHAnsi" w:hAnsiTheme="minorHAnsi"/>
                <w:sz w:val="20"/>
              </w:rPr>
              <w:t>≤  20</w:t>
            </w:r>
            <w:r w:rsidR="00970C68">
              <w:rPr>
                <w:rFonts w:asciiTheme="minorHAnsi" w:hAnsiTheme="minorHAnsi"/>
                <w:sz w:val="20"/>
              </w:rPr>
              <w:t>%</w:t>
            </w:r>
            <w:r w:rsidRPr="00C33A6E">
              <w:rPr>
                <w:rFonts w:asciiTheme="minorHAnsi" w:hAnsiTheme="minorHAnsi"/>
                <w:sz w:val="20"/>
              </w:rPr>
              <w:t xml:space="preserve"> RPD</w:t>
            </w:r>
          </w:p>
        </w:tc>
        <w:tc>
          <w:tcPr>
            <w:tcW w:w="1670" w:type="dxa"/>
          </w:tcPr>
          <w:p w14:paraId="2B38613F" w14:textId="6AC22D22" w:rsidR="00190CBD" w:rsidRPr="00C33A6E" w:rsidRDefault="00190CBD" w:rsidP="00E963E1">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del w:id="64" w:author="Mary Ellen Ley" w:date="2017-01-03T15:28:00Z">
              <w:r w:rsidRPr="00C33A6E">
                <w:rPr>
                  <w:rFonts w:asciiTheme="minorHAnsi" w:hAnsiTheme="minorHAnsi"/>
                  <w:sz w:val="20"/>
                </w:rPr>
                <w:tab/>
                <w:delText>85 - 115</w:delText>
              </w:r>
            </w:del>
            <w:ins w:id="65" w:author="Mary Ellen Ley" w:date="2017-01-03T15:28:00Z">
              <w:r w:rsidR="004355E7">
                <w:rPr>
                  <w:rFonts w:asciiTheme="minorHAnsi" w:hAnsiTheme="minorHAnsi"/>
                  <w:sz w:val="20"/>
                </w:rPr>
                <w:t>80 - 120</w:t>
              </w:r>
            </w:ins>
            <w:r w:rsidR="004355E7">
              <w:rPr>
                <w:rFonts w:asciiTheme="minorHAnsi" w:hAnsiTheme="minorHAnsi"/>
                <w:sz w:val="20"/>
              </w:rPr>
              <w:t>%</w:t>
            </w:r>
          </w:p>
          <w:p w14:paraId="2CF77765" w14:textId="77777777" w:rsidR="00190CBD" w:rsidRPr="00C33A6E" w:rsidRDefault="00190CBD" w:rsidP="0093458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ab/>
              <w:t>Spike Recovery</w:t>
            </w:r>
          </w:p>
        </w:tc>
        <w:tc>
          <w:tcPr>
            <w:tcW w:w="987" w:type="dxa"/>
            <w:tcBorders>
              <w:right w:val="dotted" w:sz="4" w:space="0" w:color="244061"/>
            </w:tcBorders>
            <w:vAlign w:val="center"/>
          </w:tcPr>
          <w:p w14:paraId="2CAC1870" w14:textId="364A6FFB" w:rsidR="00190CBD" w:rsidRPr="00C33A6E" w:rsidRDefault="00190CBD"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66" w:author="Mary Ellen Ley" w:date="2017-01-03T15:28:00Z">
              <w:r w:rsidRPr="00C33A6E">
                <w:rPr>
                  <w:rFonts w:asciiTheme="minorHAnsi" w:hAnsiTheme="minorHAnsi"/>
                  <w:sz w:val="20"/>
                </w:rPr>
                <w:delText>50</w:delText>
              </w:r>
            </w:del>
            <w:ins w:id="67" w:author="Mary Ellen Ley" w:date="2017-01-03T15:28:00Z">
              <w:r w:rsidR="00255D70">
                <w:rPr>
                  <w:rFonts w:asciiTheme="minorHAnsi" w:hAnsiTheme="minorHAnsi"/>
                  <w:sz w:val="20"/>
                </w:rPr>
                <w:t>3</w:t>
              </w:r>
              <w:r w:rsidRPr="00C33A6E">
                <w:rPr>
                  <w:rFonts w:asciiTheme="minorHAnsi" w:hAnsiTheme="minorHAnsi"/>
                  <w:sz w:val="20"/>
                </w:rPr>
                <w:t>0</w:t>
              </w:r>
            </w:ins>
          </w:p>
        </w:tc>
        <w:tc>
          <w:tcPr>
            <w:tcW w:w="1020" w:type="dxa"/>
            <w:tcBorders>
              <w:right w:val="dotted" w:sz="4" w:space="0" w:color="auto"/>
            </w:tcBorders>
            <w:vAlign w:val="center"/>
          </w:tcPr>
          <w:p w14:paraId="613243BF" w14:textId="60B6C8F9" w:rsidR="00190CBD" w:rsidRPr="00C33A6E" w:rsidRDefault="00190CBD"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w:t>
            </w:r>
            <w:del w:id="68" w:author="Mary Ellen Ley" w:date="2017-01-03T15:28:00Z">
              <w:r w:rsidRPr="00C33A6E">
                <w:rPr>
                  <w:rFonts w:asciiTheme="minorHAnsi" w:hAnsiTheme="minorHAnsi"/>
                  <w:sz w:val="20"/>
                </w:rPr>
                <w:delText>10</w:delText>
              </w:r>
            </w:del>
            <w:ins w:id="69" w:author="Mary Ellen Ley" w:date="2017-01-03T15:28:00Z">
              <w:r w:rsidR="00255D70">
                <w:rPr>
                  <w:rFonts w:asciiTheme="minorHAnsi" w:hAnsiTheme="minorHAnsi"/>
                  <w:sz w:val="20"/>
                </w:rPr>
                <w:t>3</w:t>
              </w:r>
              <w:r w:rsidRPr="00C33A6E">
                <w:rPr>
                  <w:rFonts w:asciiTheme="minorHAnsi" w:hAnsiTheme="minorHAnsi"/>
                  <w:sz w:val="20"/>
                </w:rPr>
                <w:t>0</w:t>
              </w:r>
            </w:ins>
          </w:p>
        </w:tc>
        <w:tc>
          <w:tcPr>
            <w:tcW w:w="1114" w:type="dxa"/>
            <w:tcBorders>
              <w:left w:val="dotted" w:sz="4" w:space="0" w:color="auto"/>
            </w:tcBorders>
            <w:vAlign w:val="center"/>
          </w:tcPr>
          <w:p w14:paraId="605DE607"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0.50</w:t>
            </w:r>
          </w:p>
        </w:tc>
      </w:tr>
      <w:tr w:rsidR="00190CBD" w:rsidRPr="00C33A6E" w14:paraId="1798AD28" w14:textId="77777777" w:rsidTr="00050735">
        <w:trPr>
          <w:trHeight w:val="353"/>
        </w:trPr>
        <w:tc>
          <w:tcPr>
            <w:tcW w:w="1763" w:type="dxa"/>
            <w:vAlign w:val="center"/>
          </w:tcPr>
          <w:p w14:paraId="19883A99"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i/>
                <w:sz w:val="20"/>
              </w:rPr>
            </w:pPr>
            <w:r w:rsidRPr="00C33A6E">
              <w:rPr>
                <w:rFonts w:asciiTheme="minorHAnsi" w:hAnsiTheme="minorHAnsi"/>
                <w:sz w:val="20"/>
              </w:rPr>
              <w:t>Chlorophyll-</w:t>
            </w:r>
            <w:r w:rsidRPr="00C33A6E">
              <w:rPr>
                <w:rFonts w:asciiTheme="minorHAnsi" w:hAnsiTheme="minorHAnsi"/>
                <w:i/>
                <w:sz w:val="20"/>
              </w:rPr>
              <w:t>a</w:t>
            </w:r>
          </w:p>
        </w:tc>
        <w:tc>
          <w:tcPr>
            <w:tcW w:w="1113" w:type="dxa"/>
            <w:vAlign w:val="center"/>
          </w:tcPr>
          <w:p w14:paraId="1A3CC7BE" w14:textId="77777777" w:rsidR="00190CBD" w:rsidRPr="00C33A6E" w:rsidRDefault="00471821" w:rsidP="0093458A">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970C68">
              <w:rPr>
                <w:rFonts w:asciiTheme="minorHAnsi" w:hAnsiTheme="minorHAnsi"/>
                <w:sz w:val="20"/>
              </w:rPr>
              <w:t>.D.</w:t>
            </w:r>
            <w:r w:rsidR="00190CBD" w:rsidRPr="00C33A6E">
              <w:rPr>
                <w:rFonts w:asciiTheme="minorHAnsi" w:hAnsiTheme="minorHAnsi"/>
                <w:sz w:val="20"/>
              </w:rPr>
              <w:t>3</w:t>
            </w:r>
          </w:p>
        </w:tc>
        <w:tc>
          <w:tcPr>
            <w:tcW w:w="1332" w:type="dxa"/>
            <w:vAlign w:val="center"/>
          </w:tcPr>
          <w:p w14:paraId="28C7746E" w14:textId="77777777" w:rsidR="00190CBD" w:rsidRPr="00C33A6E" w:rsidRDefault="00190CBD" w:rsidP="004B2C9E">
            <w:pPr>
              <w:jc w:val="center"/>
              <w:rPr>
                <w:rFonts w:asciiTheme="minorHAnsi" w:hAnsiTheme="minorHAnsi"/>
                <w:sz w:val="20"/>
              </w:rPr>
            </w:pPr>
            <w:r w:rsidRPr="00C33A6E">
              <w:rPr>
                <w:rFonts w:asciiTheme="minorHAnsi" w:hAnsiTheme="minorHAnsi"/>
                <w:sz w:val="20"/>
              </w:rPr>
              <w:t>≤  20</w:t>
            </w:r>
            <w:r w:rsidR="00970C68">
              <w:rPr>
                <w:rFonts w:asciiTheme="minorHAnsi" w:hAnsiTheme="minorHAnsi"/>
                <w:sz w:val="20"/>
              </w:rPr>
              <w:t>%</w:t>
            </w:r>
            <w:r w:rsidRPr="00C33A6E">
              <w:rPr>
                <w:rFonts w:asciiTheme="minorHAnsi" w:hAnsiTheme="minorHAnsi"/>
                <w:sz w:val="20"/>
              </w:rPr>
              <w:t xml:space="preserve"> RPD</w:t>
            </w:r>
          </w:p>
        </w:tc>
        <w:tc>
          <w:tcPr>
            <w:tcW w:w="1670" w:type="dxa"/>
          </w:tcPr>
          <w:p w14:paraId="06CA607A" w14:textId="77777777" w:rsidR="00190CBD" w:rsidRPr="00C33A6E" w:rsidRDefault="00190CBD" w:rsidP="0093458A">
            <w:pPr>
              <w:keepNext/>
              <w:keepLines/>
              <w:spacing w:line="182" w:lineRule="exact"/>
              <w:rPr>
                <w:rFonts w:asciiTheme="minorHAnsi" w:hAnsiTheme="minorHAnsi"/>
                <w:sz w:val="20"/>
              </w:rPr>
            </w:pPr>
          </w:p>
          <w:p w14:paraId="1CE3EADC" w14:textId="77777777" w:rsidR="00190CBD" w:rsidRPr="00C33A6E" w:rsidRDefault="00190CBD" w:rsidP="004A57B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N/A</w:t>
            </w:r>
          </w:p>
        </w:tc>
        <w:tc>
          <w:tcPr>
            <w:tcW w:w="987" w:type="dxa"/>
            <w:tcBorders>
              <w:right w:val="dotted" w:sz="4" w:space="0" w:color="244061"/>
            </w:tcBorders>
            <w:vAlign w:val="center"/>
          </w:tcPr>
          <w:p w14:paraId="6EB5B8C9" w14:textId="5F48DBA9" w:rsidR="00190CBD" w:rsidRPr="00C33A6E" w:rsidRDefault="00255D70"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ins w:id="70" w:author="Mary Ellen Ley" w:date="2017-01-03T15:28:00Z">
              <w:r>
                <w:rPr>
                  <w:rFonts w:asciiTheme="minorHAnsi" w:hAnsiTheme="minorHAnsi"/>
                  <w:sz w:val="20"/>
                </w:rPr>
                <w:t>1.</w:t>
              </w:r>
            </w:ins>
            <w:r>
              <w:rPr>
                <w:rFonts w:asciiTheme="minorHAnsi" w:hAnsiTheme="minorHAnsi"/>
                <w:sz w:val="20"/>
              </w:rPr>
              <w:t>0</w:t>
            </w:r>
            <w:del w:id="71" w:author="Mary Ellen Ley" w:date="2017-01-03T15:28:00Z">
              <w:r w:rsidR="00190CBD" w:rsidRPr="00C33A6E">
                <w:rPr>
                  <w:rFonts w:asciiTheme="minorHAnsi" w:hAnsiTheme="minorHAnsi"/>
                  <w:sz w:val="20"/>
                </w:rPr>
                <w:delText>.2</w:delText>
              </w:r>
              <w:r w:rsidR="00190CBD" w:rsidRPr="00C33A6E">
                <w:rPr>
                  <w:rFonts w:asciiTheme="minorHAnsi" w:hAnsiTheme="minorHAnsi"/>
                  <w:i/>
                  <w:sz w:val="20"/>
                </w:rPr>
                <w:delText>μg</w:delText>
              </w:r>
            </w:del>
            <w:ins w:id="72" w:author="Mary Ellen Ley" w:date="2017-01-03T15:28:00Z">
              <w:r>
                <w:rPr>
                  <w:rFonts w:asciiTheme="minorHAnsi" w:hAnsiTheme="minorHAnsi"/>
                  <w:sz w:val="20"/>
                </w:rPr>
                <w:t xml:space="preserve"> </w:t>
              </w:r>
              <w:r w:rsidR="00190CBD" w:rsidRPr="00C33A6E">
                <w:rPr>
                  <w:rFonts w:asciiTheme="minorHAnsi" w:hAnsiTheme="minorHAnsi"/>
                  <w:i/>
                  <w:sz w:val="20"/>
                </w:rPr>
                <w:t>μg</w:t>
              </w:r>
            </w:ins>
            <w:r w:rsidR="00190CBD" w:rsidRPr="00C33A6E">
              <w:rPr>
                <w:rFonts w:asciiTheme="minorHAnsi" w:hAnsiTheme="minorHAnsi"/>
                <w:sz w:val="20"/>
              </w:rPr>
              <w:t>/L</w:t>
            </w:r>
          </w:p>
        </w:tc>
        <w:tc>
          <w:tcPr>
            <w:tcW w:w="1020" w:type="dxa"/>
            <w:tcBorders>
              <w:right w:val="dotted" w:sz="4" w:space="0" w:color="auto"/>
            </w:tcBorders>
            <w:vAlign w:val="center"/>
          </w:tcPr>
          <w:p w14:paraId="4C7EE012" w14:textId="091FCF1F" w:rsidR="00190CBD" w:rsidRPr="00C33A6E" w:rsidRDefault="00255D70"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ins w:id="73" w:author="Mary Ellen Ley" w:date="2017-01-03T15:28:00Z">
              <w:r>
                <w:rPr>
                  <w:rFonts w:asciiTheme="minorHAnsi" w:hAnsiTheme="minorHAnsi"/>
                  <w:sz w:val="20"/>
                </w:rPr>
                <w:t>1.</w:t>
              </w:r>
            </w:ins>
            <w:r>
              <w:rPr>
                <w:rFonts w:asciiTheme="minorHAnsi" w:hAnsiTheme="minorHAnsi"/>
                <w:sz w:val="20"/>
              </w:rPr>
              <w:t>0</w:t>
            </w:r>
            <w:del w:id="74" w:author="Mary Ellen Ley" w:date="2017-01-03T15:28:00Z">
              <w:r w:rsidR="00190CBD" w:rsidRPr="00C33A6E">
                <w:rPr>
                  <w:rFonts w:asciiTheme="minorHAnsi" w:hAnsiTheme="minorHAnsi"/>
                  <w:sz w:val="20"/>
                </w:rPr>
                <w:delText>.2</w:delText>
              </w:r>
              <w:r w:rsidR="00190CBD" w:rsidRPr="00C33A6E">
                <w:rPr>
                  <w:rFonts w:asciiTheme="minorHAnsi" w:hAnsiTheme="minorHAnsi"/>
                  <w:i/>
                  <w:sz w:val="20"/>
                </w:rPr>
                <w:delText>μg</w:delText>
              </w:r>
            </w:del>
            <w:ins w:id="75" w:author="Mary Ellen Ley" w:date="2017-01-03T15:28:00Z">
              <w:r>
                <w:rPr>
                  <w:rFonts w:asciiTheme="minorHAnsi" w:hAnsiTheme="minorHAnsi"/>
                  <w:sz w:val="20"/>
                </w:rPr>
                <w:t xml:space="preserve"> </w:t>
              </w:r>
              <w:r w:rsidR="00190CBD" w:rsidRPr="00C33A6E">
                <w:rPr>
                  <w:rFonts w:asciiTheme="minorHAnsi" w:hAnsiTheme="minorHAnsi"/>
                  <w:i/>
                  <w:sz w:val="20"/>
                </w:rPr>
                <w:t>μg</w:t>
              </w:r>
            </w:ins>
            <w:r w:rsidR="00292D74" w:rsidRPr="00C33A6E">
              <w:rPr>
                <w:rFonts w:asciiTheme="minorHAnsi" w:hAnsiTheme="minorHAnsi"/>
                <w:i/>
                <w:sz w:val="20"/>
              </w:rPr>
              <w:t>/L</w:t>
            </w:r>
          </w:p>
        </w:tc>
        <w:tc>
          <w:tcPr>
            <w:tcW w:w="1114" w:type="dxa"/>
            <w:tcBorders>
              <w:left w:val="dotted" w:sz="4" w:space="0" w:color="auto"/>
            </w:tcBorders>
            <w:vAlign w:val="center"/>
          </w:tcPr>
          <w:p w14:paraId="3A66DF7E" w14:textId="24597AE1" w:rsidR="00190CBD" w:rsidRPr="00C33A6E" w:rsidRDefault="00190CBD" w:rsidP="00292D74">
            <w:pPr>
              <w:keepNext/>
              <w:keepLines/>
              <w:tabs>
                <w:tab w:val="left" w:pos="91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right="-120"/>
              <w:rPr>
                <w:rFonts w:asciiTheme="minorHAnsi" w:hAnsiTheme="minorHAnsi"/>
                <w:sz w:val="20"/>
              </w:rPr>
            </w:pPr>
            <w:del w:id="76" w:author="Mary Ellen Ley" w:date="2017-01-03T15:28:00Z">
              <w:r w:rsidRPr="00C33A6E">
                <w:rPr>
                  <w:rFonts w:asciiTheme="minorHAnsi" w:hAnsiTheme="minorHAnsi"/>
                  <w:sz w:val="20"/>
                </w:rPr>
                <w:delText>1</w:delText>
              </w:r>
            </w:del>
            <w:ins w:id="77" w:author="Mary Ellen Ley" w:date="2017-01-03T15:28:00Z">
              <w:r w:rsidR="00255D70">
                <w:rPr>
                  <w:rFonts w:asciiTheme="minorHAnsi" w:hAnsiTheme="minorHAnsi"/>
                  <w:sz w:val="20"/>
                </w:rPr>
                <w:t>2</w:t>
              </w:r>
            </w:ins>
            <w:r w:rsidRPr="00C33A6E">
              <w:rPr>
                <w:rFonts w:asciiTheme="minorHAnsi" w:hAnsiTheme="minorHAnsi"/>
                <w:sz w:val="20"/>
              </w:rPr>
              <w:t>.0</w:t>
            </w:r>
            <w:r w:rsidRPr="00C33A6E">
              <w:rPr>
                <w:rFonts w:asciiTheme="minorHAnsi" w:hAnsiTheme="minorHAnsi"/>
                <w:i/>
                <w:sz w:val="20"/>
              </w:rPr>
              <w:t xml:space="preserve"> μg</w:t>
            </w:r>
            <w:r w:rsidR="008A6DA9" w:rsidRPr="00C33A6E">
              <w:rPr>
                <w:rFonts w:asciiTheme="minorHAnsi" w:hAnsiTheme="minorHAnsi"/>
                <w:i/>
                <w:sz w:val="20"/>
              </w:rPr>
              <w:t>/L</w:t>
            </w:r>
          </w:p>
        </w:tc>
      </w:tr>
      <w:tr w:rsidR="00190CBD" w:rsidRPr="00C33A6E" w14:paraId="5D528490" w14:textId="77777777" w:rsidTr="00050735">
        <w:trPr>
          <w:trHeight w:val="277"/>
        </w:trPr>
        <w:tc>
          <w:tcPr>
            <w:tcW w:w="1763" w:type="dxa"/>
            <w:vAlign w:val="center"/>
          </w:tcPr>
          <w:p w14:paraId="57379CD7"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Pheophytin</w:t>
            </w:r>
          </w:p>
        </w:tc>
        <w:tc>
          <w:tcPr>
            <w:tcW w:w="1113" w:type="dxa"/>
            <w:vAlign w:val="center"/>
          </w:tcPr>
          <w:p w14:paraId="0B88BE9F" w14:textId="77777777" w:rsidR="00190CBD" w:rsidRPr="00C33A6E" w:rsidRDefault="00471821" w:rsidP="0093458A">
            <w:pPr>
              <w:keepNext/>
              <w:keepLines/>
              <w:spacing w:line="182" w:lineRule="exact"/>
              <w:jc w:val="center"/>
              <w:rPr>
                <w:rFonts w:asciiTheme="minorHAnsi" w:hAnsiTheme="minorHAnsi"/>
                <w:sz w:val="20"/>
              </w:rPr>
            </w:pPr>
            <w:r w:rsidRPr="00C33A6E">
              <w:rPr>
                <w:rFonts w:asciiTheme="minorHAnsi" w:hAnsiTheme="minorHAnsi"/>
                <w:sz w:val="20"/>
              </w:rPr>
              <w:t>6</w:t>
            </w:r>
            <w:r w:rsidR="00970C68">
              <w:rPr>
                <w:rFonts w:asciiTheme="minorHAnsi" w:hAnsiTheme="minorHAnsi"/>
                <w:sz w:val="20"/>
              </w:rPr>
              <w:t>.D.</w:t>
            </w:r>
            <w:r w:rsidR="00190CBD" w:rsidRPr="00C33A6E">
              <w:rPr>
                <w:rFonts w:asciiTheme="minorHAnsi" w:hAnsiTheme="minorHAnsi"/>
                <w:sz w:val="20"/>
              </w:rPr>
              <w:t>3</w:t>
            </w:r>
          </w:p>
        </w:tc>
        <w:tc>
          <w:tcPr>
            <w:tcW w:w="1332" w:type="dxa"/>
            <w:vAlign w:val="center"/>
          </w:tcPr>
          <w:p w14:paraId="18059D6D" w14:textId="77777777" w:rsidR="00190CBD" w:rsidRPr="00C33A6E" w:rsidRDefault="00190CBD" w:rsidP="004B2C9E">
            <w:pPr>
              <w:jc w:val="center"/>
              <w:rPr>
                <w:rFonts w:asciiTheme="minorHAnsi" w:hAnsiTheme="minorHAnsi"/>
                <w:sz w:val="20"/>
              </w:rPr>
            </w:pPr>
            <w:r w:rsidRPr="00C33A6E">
              <w:rPr>
                <w:rFonts w:asciiTheme="minorHAnsi" w:hAnsiTheme="minorHAnsi"/>
                <w:sz w:val="20"/>
              </w:rPr>
              <w:t>≤  20</w:t>
            </w:r>
            <w:r w:rsidR="00970C68">
              <w:rPr>
                <w:rFonts w:asciiTheme="minorHAnsi" w:hAnsiTheme="minorHAnsi"/>
                <w:sz w:val="20"/>
              </w:rPr>
              <w:t>%</w:t>
            </w:r>
            <w:r w:rsidRPr="00C33A6E">
              <w:rPr>
                <w:rFonts w:asciiTheme="minorHAnsi" w:hAnsiTheme="minorHAnsi"/>
                <w:sz w:val="20"/>
              </w:rPr>
              <w:t xml:space="preserve"> RPD</w:t>
            </w:r>
          </w:p>
        </w:tc>
        <w:tc>
          <w:tcPr>
            <w:tcW w:w="1670" w:type="dxa"/>
          </w:tcPr>
          <w:p w14:paraId="2A7512E6" w14:textId="77777777" w:rsidR="00190CBD" w:rsidRPr="00C33A6E" w:rsidRDefault="00190CBD" w:rsidP="004A57BA">
            <w:pPr>
              <w:keepNext/>
              <w:keepLines/>
              <w:spacing w:line="182" w:lineRule="exact"/>
              <w:jc w:val="center"/>
              <w:rPr>
                <w:rFonts w:asciiTheme="minorHAnsi" w:hAnsiTheme="minorHAnsi"/>
                <w:sz w:val="20"/>
              </w:rPr>
            </w:pPr>
          </w:p>
          <w:p w14:paraId="6862D326" w14:textId="77777777" w:rsidR="00190CBD" w:rsidRPr="00C33A6E" w:rsidRDefault="00190CBD" w:rsidP="004A57BA">
            <w:pPr>
              <w:keepNext/>
              <w:keepLines/>
              <w:spacing w:line="182" w:lineRule="exact"/>
              <w:jc w:val="center"/>
              <w:rPr>
                <w:rFonts w:asciiTheme="minorHAnsi" w:hAnsiTheme="minorHAnsi"/>
                <w:sz w:val="20"/>
              </w:rPr>
            </w:pPr>
            <w:r w:rsidRPr="00C33A6E">
              <w:rPr>
                <w:rFonts w:asciiTheme="minorHAnsi" w:hAnsiTheme="minorHAnsi"/>
                <w:sz w:val="20"/>
              </w:rPr>
              <w:t>N/A</w:t>
            </w:r>
          </w:p>
        </w:tc>
        <w:tc>
          <w:tcPr>
            <w:tcW w:w="987" w:type="dxa"/>
            <w:tcBorders>
              <w:right w:val="dotted" w:sz="4" w:space="0" w:color="244061"/>
            </w:tcBorders>
            <w:vAlign w:val="center"/>
          </w:tcPr>
          <w:p w14:paraId="324B5197" w14:textId="17CBE06F" w:rsidR="00190CBD" w:rsidRPr="00C33A6E" w:rsidRDefault="00255D70" w:rsidP="00BB784E">
            <w:pPr>
              <w:keepNext/>
              <w:keepLines/>
              <w:tabs>
                <w:tab w:val="left" w:pos="720"/>
              </w:tabs>
              <w:spacing w:line="182" w:lineRule="exact"/>
              <w:ind w:left="-144" w:right="-165"/>
              <w:jc w:val="center"/>
              <w:rPr>
                <w:rFonts w:asciiTheme="minorHAnsi" w:hAnsiTheme="minorHAnsi"/>
                <w:sz w:val="20"/>
              </w:rPr>
            </w:pPr>
            <w:ins w:id="78" w:author="Mary Ellen Ley" w:date="2017-01-03T15:28:00Z">
              <w:r>
                <w:rPr>
                  <w:rFonts w:asciiTheme="minorHAnsi" w:hAnsiTheme="minorHAnsi"/>
                  <w:sz w:val="20"/>
                </w:rPr>
                <w:t>1.</w:t>
              </w:r>
            </w:ins>
            <w:r>
              <w:rPr>
                <w:rFonts w:asciiTheme="minorHAnsi" w:hAnsiTheme="minorHAnsi"/>
                <w:sz w:val="20"/>
              </w:rPr>
              <w:t>0</w:t>
            </w:r>
            <w:del w:id="79" w:author="Mary Ellen Ley" w:date="2017-01-03T15:28:00Z">
              <w:r w:rsidR="00190CBD" w:rsidRPr="00C33A6E">
                <w:rPr>
                  <w:rFonts w:asciiTheme="minorHAnsi" w:hAnsiTheme="minorHAnsi"/>
                  <w:sz w:val="20"/>
                </w:rPr>
                <w:delText>.2</w:delText>
              </w:r>
              <w:r w:rsidR="00190CBD" w:rsidRPr="00C33A6E">
                <w:rPr>
                  <w:rFonts w:asciiTheme="minorHAnsi" w:hAnsiTheme="minorHAnsi"/>
                  <w:i/>
                  <w:sz w:val="20"/>
                </w:rPr>
                <w:delText>μg</w:delText>
              </w:r>
            </w:del>
            <w:ins w:id="80" w:author="Mary Ellen Ley" w:date="2017-01-03T15:28:00Z">
              <w:r>
                <w:rPr>
                  <w:rFonts w:asciiTheme="minorHAnsi" w:hAnsiTheme="minorHAnsi"/>
                  <w:sz w:val="20"/>
                </w:rPr>
                <w:t xml:space="preserve"> </w:t>
              </w:r>
              <w:r w:rsidR="00190CBD" w:rsidRPr="00C33A6E">
                <w:rPr>
                  <w:rFonts w:asciiTheme="minorHAnsi" w:hAnsiTheme="minorHAnsi"/>
                  <w:i/>
                  <w:sz w:val="20"/>
                </w:rPr>
                <w:t>μg</w:t>
              </w:r>
            </w:ins>
            <w:r w:rsidR="00190CBD" w:rsidRPr="00C33A6E">
              <w:rPr>
                <w:rFonts w:asciiTheme="minorHAnsi" w:hAnsiTheme="minorHAnsi"/>
                <w:sz w:val="20"/>
              </w:rPr>
              <w:t>/L</w:t>
            </w:r>
          </w:p>
        </w:tc>
        <w:tc>
          <w:tcPr>
            <w:tcW w:w="1020" w:type="dxa"/>
            <w:tcBorders>
              <w:right w:val="dotted" w:sz="4" w:space="0" w:color="auto"/>
            </w:tcBorders>
            <w:vAlign w:val="center"/>
          </w:tcPr>
          <w:p w14:paraId="0E85E034" w14:textId="036DBBE0" w:rsidR="00190CBD" w:rsidRPr="00C33A6E" w:rsidRDefault="00255D70" w:rsidP="0019268E">
            <w:pPr>
              <w:keepNext/>
              <w:keepLines/>
              <w:spacing w:line="182" w:lineRule="exact"/>
              <w:rPr>
                <w:rFonts w:asciiTheme="minorHAnsi" w:hAnsiTheme="minorHAnsi"/>
                <w:sz w:val="20"/>
              </w:rPr>
            </w:pPr>
            <w:ins w:id="81" w:author="Mary Ellen Ley" w:date="2017-01-03T15:28:00Z">
              <w:r>
                <w:rPr>
                  <w:rFonts w:asciiTheme="minorHAnsi" w:hAnsiTheme="minorHAnsi"/>
                  <w:sz w:val="20"/>
                </w:rPr>
                <w:t>1.</w:t>
              </w:r>
            </w:ins>
            <w:r>
              <w:rPr>
                <w:rFonts w:asciiTheme="minorHAnsi" w:hAnsiTheme="minorHAnsi"/>
                <w:sz w:val="20"/>
              </w:rPr>
              <w:t>0</w:t>
            </w:r>
            <w:del w:id="82" w:author="Mary Ellen Ley" w:date="2017-01-03T15:28:00Z">
              <w:r w:rsidR="00190CBD" w:rsidRPr="00C33A6E">
                <w:rPr>
                  <w:rFonts w:asciiTheme="minorHAnsi" w:hAnsiTheme="minorHAnsi"/>
                  <w:sz w:val="20"/>
                </w:rPr>
                <w:delText>.2</w:delText>
              </w:r>
              <w:r w:rsidR="00190CBD" w:rsidRPr="00C33A6E">
                <w:rPr>
                  <w:rFonts w:asciiTheme="minorHAnsi" w:hAnsiTheme="minorHAnsi"/>
                  <w:i/>
                  <w:sz w:val="20"/>
                </w:rPr>
                <w:delText>μg</w:delText>
              </w:r>
            </w:del>
            <w:ins w:id="83" w:author="Mary Ellen Ley" w:date="2017-01-03T15:28:00Z">
              <w:r>
                <w:rPr>
                  <w:rFonts w:asciiTheme="minorHAnsi" w:hAnsiTheme="minorHAnsi"/>
                  <w:sz w:val="20"/>
                </w:rPr>
                <w:t xml:space="preserve"> </w:t>
              </w:r>
              <w:r w:rsidR="00190CBD" w:rsidRPr="00C33A6E">
                <w:rPr>
                  <w:rFonts w:asciiTheme="minorHAnsi" w:hAnsiTheme="minorHAnsi"/>
                  <w:i/>
                  <w:sz w:val="20"/>
                </w:rPr>
                <w:t>μg</w:t>
              </w:r>
            </w:ins>
            <w:r w:rsidR="00292D74" w:rsidRPr="00C33A6E">
              <w:rPr>
                <w:rFonts w:asciiTheme="minorHAnsi" w:hAnsiTheme="minorHAnsi"/>
                <w:i/>
                <w:sz w:val="20"/>
              </w:rPr>
              <w:t>/L</w:t>
            </w:r>
          </w:p>
        </w:tc>
        <w:tc>
          <w:tcPr>
            <w:tcW w:w="1114" w:type="dxa"/>
            <w:tcBorders>
              <w:left w:val="dotted" w:sz="4" w:space="0" w:color="auto"/>
            </w:tcBorders>
            <w:vAlign w:val="center"/>
          </w:tcPr>
          <w:p w14:paraId="40F6F645" w14:textId="23CD20AC" w:rsidR="00190CBD" w:rsidRPr="00C33A6E" w:rsidRDefault="00190CBD" w:rsidP="00292D74">
            <w:pPr>
              <w:keepNext/>
              <w:keepLines/>
              <w:spacing w:line="182" w:lineRule="exact"/>
              <w:ind w:right="-120"/>
              <w:rPr>
                <w:rFonts w:asciiTheme="minorHAnsi" w:hAnsiTheme="minorHAnsi"/>
                <w:sz w:val="20"/>
              </w:rPr>
            </w:pPr>
            <w:del w:id="84" w:author="Mary Ellen Ley" w:date="2017-01-03T15:28:00Z">
              <w:r w:rsidRPr="00C33A6E">
                <w:rPr>
                  <w:rFonts w:asciiTheme="minorHAnsi" w:hAnsiTheme="minorHAnsi"/>
                  <w:sz w:val="20"/>
                </w:rPr>
                <w:delText>1</w:delText>
              </w:r>
            </w:del>
            <w:ins w:id="85" w:author="Mary Ellen Ley" w:date="2017-01-03T15:28:00Z">
              <w:r w:rsidR="00255D70">
                <w:rPr>
                  <w:rFonts w:asciiTheme="minorHAnsi" w:hAnsiTheme="minorHAnsi"/>
                  <w:sz w:val="20"/>
                </w:rPr>
                <w:t>2</w:t>
              </w:r>
            </w:ins>
            <w:r w:rsidRPr="00C33A6E">
              <w:rPr>
                <w:rFonts w:asciiTheme="minorHAnsi" w:hAnsiTheme="minorHAnsi"/>
                <w:sz w:val="20"/>
              </w:rPr>
              <w:t xml:space="preserve">.0 </w:t>
            </w:r>
            <w:r w:rsidRPr="00C33A6E">
              <w:rPr>
                <w:rFonts w:asciiTheme="minorHAnsi" w:hAnsiTheme="minorHAnsi"/>
                <w:i/>
                <w:sz w:val="20"/>
              </w:rPr>
              <w:t>μg</w:t>
            </w:r>
            <w:r w:rsidR="00292D74" w:rsidRPr="00C33A6E">
              <w:rPr>
                <w:rFonts w:asciiTheme="minorHAnsi" w:hAnsiTheme="minorHAnsi"/>
                <w:i/>
                <w:sz w:val="20"/>
              </w:rPr>
              <w:t>/L</w:t>
            </w:r>
          </w:p>
        </w:tc>
      </w:tr>
      <w:tr w:rsidR="00190CBD" w:rsidRPr="00C33A6E" w14:paraId="11382526" w14:textId="77777777" w:rsidTr="00050735">
        <w:trPr>
          <w:trHeight w:val="409"/>
        </w:trPr>
        <w:tc>
          <w:tcPr>
            <w:tcW w:w="1763" w:type="dxa"/>
            <w:tcBorders>
              <w:bottom w:val="single" w:sz="8" w:space="0" w:color="000080"/>
            </w:tcBorders>
            <w:vAlign w:val="center"/>
          </w:tcPr>
          <w:p w14:paraId="41B47DCD"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Total Suspended</w:t>
            </w:r>
          </w:p>
          <w:p w14:paraId="444AF41E" w14:textId="77777777" w:rsidR="00190CBD" w:rsidRPr="00C33A6E" w:rsidRDefault="00190CBD" w:rsidP="0093458A">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Solids</w:t>
            </w:r>
          </w:p>
        </w:tc>
        <w:tc>
          <w:tcPr>
            <w:tcW w:w="1113" w:type="dxa"/>
            <w:tcBorders>
              <w:bottom w:val="single" w:sz="8" w:space="0" w:color="000080"/>
            </w:tcBorders>
            <w:vAlign w:val="center"/>
          </w:tcPr>
          <w:p w14:paraId="0A840A27" w14:textId="77777777" w:rsidR="00190CBD" w:rsidRPr="00C33A6E" w:rsidRDefault="00471821" w:rsidP="0093458A">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6</w:t>
            </w:r>
            <w:r w:rsidR="00190CBD" w:rsidRPr="00C33A6E">
              <w:rPr>
                <w:rFonts w:asciiTheme="minorHAnsi" w:hAnsiTheme="minorHAnsi"/>
                <w:sz w:val="20"/>
              </w:rPr>
              <w:t>.D.1</w:t>
            </w:r>
            <w:r w:rsidR="00970C68">
              <w:rPr>
                <w:rFonts w:asciiTheme="minorHAnsi" w:hAnsiTheme="minorHAnsi"/>
                <w:sz w:val="20"/>
              </w:rPr>
              <w:t>1</w:t>
            </w:r>
          </w:p>
        </w:tc>
        <w:tc>
          <w:tcPr>
            <w:tcW w:w="1332" w:type="dxa"/>
            <w:tcBorders>
              <w:bottom w:val="single" w:sz="8" w:space="0" w:color="000080"/>
            </w:tcBorders>
            <w:vAlign w:val="center"/>
          </w:tcPr>
          <w:p w14:paraId="06863930" w14:textId="0F6B24FA" w:rsidR="00190CBD" w:rsidRPr="00C33A6E" w:rsidRDefault="00970C68" w:rsidP="004355E7">
            <w:pPr>
              <w:jc w:val="center"/>
              <w:rPr>
                <w:rFonts w:asciiTheme="minorHAnsi" w:hAnsiTheme="minorHAnsi"/>
                <w:sz w:val="20"/>
              </w:rPr>
            </w:pPr>
            <w:r>
              <w:rPr>
                <w:rFonts w:asciiTheme="minorHAnsi" w:hAnsiTheme="minorHAnsi"/>
                <w:sz w:val="20"/>
              </w:rPr>
              <w:t xml:space="preserve">≤  </w:t>
            </w:r>
            <w:del w:id="86" w:author="Mary Ellen Ley" w:date="2017-01-03T15:28:00Z">
              <w:r>
                <w:rPr>
                  <w:rFonts w:asciiTheme="minorHAnsi" w:hAnsiTheme="minorHAnsi"/>
                  <w:sz w:val="20"/>
                </w:rPr>
                <w:delText>2</w:delText>
              </w:r>
              <w:r w:rsidR="00190CBD" w:rsidRPr="00C33A6E">
                <w:rPr>
                  <w:rFonts w:asciiTheme="minorHAnsi" w:hAnsiTheme="minorHAnsi"/>
                  <w:sz w:val="20"/>
                </w:rPr>
                <w:delText>0</w:delText>
              </w:r>
            </w:del>
            <w:ins w:id="87" w:author="Mary Ellen Ley" w:date="2017-01-03T15:28:00Z">
              <w:r w:rsidR="004355E7">
                <w:rPr>
                  <w:rFonts w:asciiTheme="minorHAnsi" w:hAnsiTheme="minorHAnsi"/>
                  <w:sz w:val="20"/>
                </w:rPr>
                <w:t>3</w:t>
              </w:r>
              <w:r w:rsidR="00190CBD" w:rsidRPr="00C33A6E">
                <w:rPr>
                  <w:rFonts w:asciiTheme="minorHAnsi" w:hAnsiTheme="minorHAnsi"/>
                  <w:sz w:val="20"/>
                </w:rPr>
                <w:t>0</w:t>
              </w:r>
            </w:ins>
            <w:r>
              <w:rPr>
                <w:rFonts w:asciiTheme="minorHAnsi" w:hAnsiTheme="minorHAnsi"/>
                <w:sz w:val="20"/>
              </w:rPr>
              <w:t>%</w:t>
            </w:r>
            <w:r w:rsidR="00190CBD" w:rsidRPr="00C33A6E">
              <w:rPr>
                <w:rFonts w:asciiTheme="minorHAnsi" w:hAnsiTheme="minorHAnsi"/>
                <w:sz w:val="20"/>
              </w:rPr>
              <w:t xml:space="preserve"> RPD</w:t>
            </w:r>
          </w:p>
        </w:tc>
        <w:tc>
          <w:tcPr>
            <w:tcW w:w="1670" w:type="dxa"/>
            <w:tcBorders>
              <w:bottom w:val="single" w:sz="8" w:space="0" w:color="000080"/>
            </w:tcBorders>
          </w:tcPr>
          <w:p w14:paraId="664C90B2" w14:textId="77777777" w:rsidR="00190CBD" w:rsidRPr="00C33A6E" w:rsidRDefault="00190CBD" w:rsidP="0093458A">
            <w:pPr>
              <w:keepNext/>
              <w:keepLines/>
              <w:spacing w:line="182" w:lineRule="exact"/>
              <w:rPr>
                <w:rFonts w:asciiTheme="minorHAnsi" w:hAnsiTheme="minorHAnsi"/>
                <w:sz w:val="20"/>
              </w:rPr>
            </w:pPr>
          </w:p>
          <w:p w14:paraId="2257E797" w14:textId="77777777" w:rsidR="00190CBD" w:rsidRPr="00C33A6E" w:rsidRDefault="00190CBD" w:rsidP="004A57BA">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N/A</w:t>
            </w:r>
          </w:p>
        </w:tc>
        <w:tc>
          <w:tcPr>
            <w:tcW w:w="987" w:type="dxa"/>
            <w:tcBorders>
              <w:bottom w:val="single" w:sz="8" w:space="0" w:color="000080"/>
              <w:right w:val="dotted" w:sz="4" w:space="0" w:color="244061"/>
            </w:tcBorders>
            <w:vAlign w:val="center"/>
          </w:tcPr>
          <w:p w14:paraId="215C470D" w14:textId="77777777" w:rsidR="00190CBD" w:rsidRPr="00C33A6E" w:rsidRDefault="00292D74" w:rsidP="008A6DA9">
            <w:pPr>
              <w:keepNext/>
              <w:keepLines/>
              <w:tabs>
                <w:tab w:val="center" w:pos="465"/>
                <w:tab w:val="left" w:pos="720"/>
                <w:tab w:val="left" w:pos="1440"/>
                <w:tab w:val="left" w:pos="2503"/>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3</w:t>
            </w:r>
            <w:r w:rsidR="00190CBD" w:rsidRPr="00C33A6E">
              <w:rPr>
                <w:rFonts w:asciiTheme="minorHAnsi" w:hAnsiTheme="minorHAnsi"/>
                <w:sz w:val="20"/>
              </w:rPr>
              <w:t>.0</w:t>
            </w:r>
          </w:p>
        </w:tc>
        <w:tc>
          <w:tcPr>
            <w:tcW w:w="1020" w:type="dxa"/>
            <w:tcBorders>
              <w:bottom w:val="single" w:sz="8" w:space="0" w:color="000080"/>
              <w:right w:val="dotted" w:sz="4" w:space="0" w:color="auto"/>
            </w:tcBorders>
            <w:vAlign w:val="center"/>
          </w:tcPr>
          <w:p w14:paraId="6C1E843A"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3.0</w:t>
            </w:r>
          </w:p>
        </w:tc>
        <w:tc>
          <w:tcPr>
            <w:tcW w:w="1114" w:type="dxa"/>
            <w:tcBorders>
              <w:left w:val="dotted" w:sz="4" w:space="0" w:color="auto"/>
              <w:bottom w:val="single" w:sz="8" w:space="0" w:color="000080"/>
            </w:tcBorders>
            <w:vAlign w:val="center"/>
          </w:tcPr>
          <w:p w14:paraId="69C3A259" w14:textId="77777777" w:rsidR="00190CBD" w:rsidRPr="00C33A6E" w:rsidRDefault="00190CBD" w:rsidP="0019268E">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5.0</w:t>
            </w:r>
          </w:p>
        </w:tc>
      </w:tr>
      <w:tr w:rsidR="00970C68" w:rsidRPr="00C33A6E" w14:paraId="2680F74F" w14:textId="77777777" w:rsidTr="00050735">
        <w:trPr>
          <w:trHeight w:val="409"/>
        </w:trPr>
        <w:tc>
          <w:tcPr>
            <w:tcW w:w="1763" w:type="dxa"/>
            <w:tcBorders>
              <w:bottom w:val="single" w:sz="8" w:space="0" w:color="000080"/>
            </w:tcBorders>
            <w:vAlign w:val="center"/>
          </w:tcPr>
          <w:p w14:paraId="31F5DD1A" w14:textId="77777777" w:rsidR="00970C68" w:rsidRPr="00C33A6E" w:rsidRDefault="00970C68" w:rsidP="00970C68">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Pr>
                <w:rFonts w:asciiTheme="minorHAnsi" w:hAnsiTheme="minorHAnsi"/>
                <w:sz w:val="20"/>
              </w:rPr>
              <w:t>Fixed Suspended Solids</w:t>
            </w:r>
          </w:p>
        </w:tc>
        <w:tc>
          <w:tcPr>
            <w:tcW w:w="1113" w:type="dxa"/>
            <w:tcBorders>
              <w:bottom w:val="single" w:sz="8" w:space="0" w:color="000080"/>
            </w:tcBorders>
            <w:vAlign w:val="center"/>
          </w:tcPr>
          <w:p w14:paraId="402FEE0F" w14:textId="77777777" w:rsidR="00970C68" w:rsidRPr="00C33A6E" w:rsidRDefault="00970C68"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Pr>
                <w:rFonts w:asciiTheme="minorHAnsi" w:hAnsiTheme="minorHAnsi"/>
                <w:sz w:val="20"/>
              </w:rPr>
              <w:t>6.D.12</w:t>
            </w:r>
          </w:p>
        </w:tc>
        <w:tc>
          <w:tcPr>
            <w:tcW w:w="1332" w:type="dxa"/>
            <w:tcBorders>
              <w:bottom w:val="single" w:sz="8" w:space="0" w:color="000080"/>
            </w:tcBorders>
            <w:vAlign w:val="center"/>
          </w:tcPr>
          <w:p w14:paraId="09CC9776" w14:textId="1C765108" w:rsidR="00970C68" w:rsidRPr="00C33A6E" w:rsidRDefault="00970C68" w:rsidP="004355E7">
            <w:pPr>
              <w:jc w:val="center"/>
              <w:rPr>
                <w:rFonts w:asciiTheme="minorHAnsi" w:hAnsiTheme="minorHAnsi"/>
                <w:sz w:val="20"/>
              </w:rPr>
            </w:pPr>
            <w:r>
              <w:rPr>
                <w:rFonts w:asciiTheme="minorHAnsi" w:hAnsiTheme="minorHAnsi"/>
                <w:sz w:val="20"/>
              </w:rPr>
              <w:t xml:space="preserve">≤  </w:t>
            </w:r>
            <w:del w:id="88" w:author="Mary Ellen Ley" w:date="2017-01-03T15:28:00Z">
              <w:r>
                <w:rPr>
                  <w:rFonts w:asciiTheme="minorHAnsi" w:hAnsiTheme="minorHAnsi"/>
                  <w:sz w:val="20"/>
                </w:rPr>
                <w:delText>2</w:delText>
              </w:r>
              <w:r w:rsidRPr="00C33A6E">
                <w:rPr>
                  <w:rFonts w:asciiTheme="minorHAnsi" w:hAnsiTheme="minorHAnsi"/>
                  <w:sz w:val="20"/>
                </w:rPr>
                <w:delText>0</w:delText>
              </w:r>
            </w:del>
            <w:ins w:id="89" w:author="Mary Ellen Ley" w:date="2017-01-03T15:28:00Z">
              <w:r w:rsidR="004355E7">
                <w:rPr>
                  <w:rFonts w:asciiTheme="minorHAnsi" w:hAnsiTheme="minorHAnsi"/>
                  <w:sz w:val="20"/>
                </w:rPr>
                <w:t>3</w:t>
              </w:r>
              <w:r w:rsidRPr="00C33A6E">
                <w:rPr>
                  <w:rFonts w:asciiTheme="minorHAnsi" w:hAnsiTheme="minorHAnsi"/>
                  <w:sz w:val="20"/>
                </w:rPr>
                <w:t>0</w:t>
              </w:r>
            </w:ins>
            <w:r>
              <w:rPr>
                <w:rFonts w:asciiTheme="minorHAnsi" w:hAnsiTheme="minorHAnsi"/>
                <w:sz w:val="20"/>
              </w:rPr>
              <w:t>%</w:t>
            </w:r>
            <w:r w:rsidRPr="00C33A6E">
              <w:rPr>
                <w:rFonts w:asciiTheme="minorHAnsi" w:hAnsiTheme="minorHAnsi"/>
                <w:sz w:val="20"/>
              </w:rPr>
              <w:t xml:space="preserve"> RPD</w:t>
            </w:r>
          </w:p>
        </w:tc>
        <w:tc>
          <w:tcPr>
            <w:tcW w:w="1670" w:type="dxa"/>
            <w:tcBorders>
              <w:bottom w:val="single" w:sz="8" w:space="0" w:color="000080"/>
            </w:tcBorders>
          </w:tcPr>
          <w:p w14:paraId="08DB2D76" w14:textId="77777777" w:rsidR="00970C68" w:rsidRPr="00C33A6E" w:rsidRDefault="00970C68" w:rsidP="00970C68">
            <w:pPr>
              <w:keepNext/>
              <w:keepLines/>
              <w:spacing w:line="182" w:lineRule="exact"/>
              <w:rPr>
                <w:rFonts w:asciiTheme="minorHAnsi" w:hAnsiTheme="minorHAnsi"/>
                <w:sz w:val="20"/>
              </w:rPr>
            </w:pPr>
          </w:p>
          <w:p w14:paraId="5B6BC60E" w14:textId="77777777" w:rsidR="00970C68" w:rsidRPr="00C33A6E" w:rsidRDefault="00970C68" w:rsidP="00970C68">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C33A6E">
              <w:rPr>
                <w:rFonts w:asciiTheme="minorHAnsi" w:hAnsiTheme="minorHAnsi"/>
                <w:sz w:val="20"/>
              </w:rPr>
              <w:t>N/A</w:t>
            </w:r>
          </w:p>
        </w:tc>
        <w:tc>
          <w:tcPr>
            <w:tcW w:w="987" w:type="dxa"/>
            <w:tcBorders>
              <w:bottom w:val="single" w:sz="8" w:space="0" w:color="000080"/>
              <w:right w:val="dotted" w:sz="4" w:space="0" w:color="244061"/>
            </w:tcBorders>
            <w:vAlign w:val="center"/>
          </w:tcPr>
          <w:p w14:paraId="5099FE25" w14:textId="77777777" w:rsidR="00970C68" w:rsidRPr="00C33A6E" w:rsidRDefault="00970C68" w:rsidP="00970C68">
            <w:pPr>
              <w:keepNext/>
              <w:keepLines/>
              <w:tabs>
                <w:tab w:val="center" w:pos="465"/>
                <w:tab w:val="left" w:pos="720"/>
                <w:tab w:val="left" w:pos="1440"/>
                <w:tab w:val="left" w:pos="2503"/>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3.0</w:t>
            </w:r>
          </w:p>
        </w:tc>
        <w:tc>
          <w:tcPr>
            <w:tcW w:w="1020" w:type="dxa"/>
            <w:tcBorders>
              <w:bottom w:val="single" w:sz="8" w:space="0" w:color="000080"/>
              <w:right w:val="dotted" w:sz="4" w:space="0" w:color="auto"/>
            </w:tcBorders>
            <w:vAlign w:val="center"/>
          </w:tcPr>
          <w:p w14:paraId="3EB7C355" w14:textId="77777777" w:rsidR="00970C68" w:rsidRPr="00C33A6E" w:rsidRDefault="00970C68" w:rsidP="00970C68">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3.0</w:t>
            </w:r>
          </w:p>
        </w:tc>
        <w:tc>
          <w:tcPr>
            <w:tcW w:w="1114" w:type="dxa"/>
            <w:tcBorders>
              <w:left w:val="dotted" w:sz="4" w:space="0" w:color="auto"/>
              <w:bottom w:val="single" w:sz="8" w:space="0" w:color="000080"/>
            </w:tcBorders>
            <w:vAlign w:val="center"/>
          </w:tcPr>
          <w:p w14:paraId="2ACD7151" w14:textId="77777777" w:rsidR="00970C68" w:rsidRPr="00C33A6E" w:rsidRDefault="00970C68" w:rsidP="00970C68">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C33A6E">
              <w:rPr>
                <w:rFonts w:asciiTheme="minorHAnsi" w:hAnsiTheme="minorHAnsi"/>
                <w:sz w:val="20"/>
              </w:rPr>
              <w:t>5.0</w:t>
            </w:r>
          </w:p>
        </w:tc>
      </w:tr>
      <w:tr w:rsidR="00970C68" w:rsidRPr="00C33A6E" w14:paraId="3FB07E57" w14:textId="77777777" w:rsidTr="00050735">
        <w:trPr>
          <w:trHeight w:val="376"/>
        </w:trPr>
        <w:tc>
          <w:tcPr>
            <w:tcW w:w="1763" w:type="dxa"/>
            <w:tcBorders>
              <w:bottom w:val="single" w:sz="8" w:space="0" w:color="000080"/>
            </w:tcBorders>
            <w:vAlign w:val="center"/>
          </w:tcPr>
          <w:p w14:paraId="3C9C6518" w14:textId="77777777" w:rsidR="00970C68" w:rsidRPr="00C33A6E" w:rsidRDefault="00970C68" w:rsidP="00970C68">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Theme="minorHAnsi" w:hAnsiTheme="minorHAnsi"/>
                <w:sz w:val="20"/>
              </w:rPr>
            </w:pPr>
            <w:bookmarkStart w:id="90" w:name="_GoBack" w:colFirst="0" w:colLast="7"/>
            <w:r w:rsidRPr="00C33A6E">
              <w:rPr>
                <w:rFonts w:asciiTheme="minorHAnsi" w:hAnsiTheme="minorHAnsi"/>
                <w:sz w:val="20"/>
              </w:rPr>
              <w:t>Silicates</w:t>
            </w:r>
          </w:p>
        </w:tc>
        <w:tc>
          <w:tcPr>
            <w:tcW w:w="1113" w:type="dxa"/>
            <w:tcBorders>
              <w:bottom w:val="single" w:sz="8" w:space="0" w:color="000080"/>
            </w:tcBorders>
            <w:vAlign w:val="center"/>
          </w:tcPr>
          <w:p w14:paraId="56DF29ED" w14:textId="77777777" w:rsidR="00970C68" w:rsidRPr="00C33A6E" w:rsidRDefault="00970C68" w:rsidP="00970C68">
            <w:pPr>
              <w:keepNext/>
              <w:keepLines/>
              <w:tabs>
                <w:tab w:val="center" w:pos="61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C33A6E">
              <w:rPr>
                <w:rFonts w:asciiTheme="minorHAnsi" w:hAnsiTheme="minorHAnsi"/>
                <w:sz w:val="20"/>
              </w:rPr>
              <w:t>6.D.16</w:t>
            </w:r>
          </w:p>
        </w:tc>
        <w:tc>
          <w:tcPr>
            <w:tcW w:w="1332" w:type="dxa"/>
            <w:tcBorders>
              <w:bottom w:val="single" w:sz="8" w:space="0" w:color="000080"/>
            </w:tcBorders>
            <w:vAlign w:val="center"/>
          </w:tcPr>
          <w:p w14:paraId="4A584BA1" w14:textId="020F5AF4" w:rsidR="00970C68" w:rsidRPr="00C33A6E" w:rsidRDefault="00970C68" w:rsidP="004355E7">
            <w:pPr>
              <w:jc w:val="center"/>
              <w:rPr>
                <w:rFonts w:asciiTheme="minorHAnsi" w:hAnsiTheme="minorHAnsi"/>
                <w:sz w:val="20"/>
              </w:rPr>
            </w:pPr>
            <w:r w:rsidRPr="00C33A6E">
              <w:rPr>
                <w:rFonts w:asciiTheme="minorHAnsi" w:hAnsiTheme="minorHAnsi"/>
                <w:sz w:val="20"/>
              </w:rPr>
              <w:t xml:space="preserve">≤  </w:t>
            </w:r>
            <w:del w:id="91" w:author="Mary Ellen Ley" w:date="2017-01-03T15:28:00Z">
              <w:r w:rsidRPr="00C33A6E">
                <w:rPr>
                  <w:rFonts w:asciiTheme="minorHAnsi" w:hAnsiTheme="minorHAnsi"/>
                  <w:sz w:val="20"/>
                </w:rPr>
                <w:delText>15</w:delText>
              </w:r>
            </w:del>
            <w:ins w:id="92" w:author="Mary Ellen Ley" w:date="2017-01-03T15:28:00Z">
              <w:r w:rsidR="004355E7">
                <w:rPr>
                  <w:rFonts w:asciiTheme="minorHAnsi" w:hAnsiTheme="minorHAnsi"/>
                  <w:sz w:val="20"/>
                </w:rPr>
                <w:t>20</w:t>
              </w:r>
            </w:ins>
            <w:r>
              <w:rPr>
                <w:rFonts w:asciiTheme="minorHAnsi" w:hAnsiTheme="minorHAnsi"/>
                <w:sz w:val="20"/>
              </w:rPr>
              <w:t>%</w:t>
            </w:r>
            <w:r w:rsidRPr="00C33A6E">
              <w:rPr>
                <w:rFonts w:asciiTheme="minorHAnsi" w:hAnsiTheme="minorHAnsi"/>
                <w:sz w:val="20"/>
              </w:rPr>
              <w:t xml:space="preserve"> RPD</w:t>
            </w:r>
          </w:p>
        </w:tc>
        <w:tc>
          <w:tcPr>
            <w:tcW w:w="1670" w:type="dxa"/>
            <w:tcBorders>
              <w:bottom w:val="single" w:sz="8" w:space="0" w:color="000080"/>
            </w:tcBorders>
          </w:tcPr>
          <w:p w14:paraId="385A33DC" w14:textId="2220FB37" w:rsidR="00970C68" w:rsidRPr="00C33A6E" w:rsidRDefault="00970C68" w:rsidP="00E963E1">
            <w:pPr>
              <w:keepNext/>
              <w:keepLines/>
              <w:tabs>
                <w:tab w:val="center"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del w:id="93" w:author="Mary Ellen Ley" w:date="2017-01-03T15:28:00Z">
              <w:r w:rsidRPr="00C33A6E">
                <w:rPr>
                  <w:rFonts w:asciiTheme="minorHAnsi" w:hAnsiTheme="minorHAnsi"/>
                  <w:sz w:val="20"/>
                </w:rPr>
                <w:tab/>
                <w:delText>90 - 110%</w:delText>
              </w:r>
            </w:del>
            <w:ins w:id="94" w:author="Mary Ellen Ley" w:date="2017-01-03T15:28:00Z">
              <w:r w:rsidR="004355E7" w:rsidRPr="004355E7">
                <w:rPr>
                  <w:rFonts w:asciiTheme="minorHAnsi" w:hAnsiTheme="minorHAnsi"/>
                  <w:sz w:val="20"/>
                </w:rPr>
                <w:t>80 - 120%</w:t>
              </w:r>
              <w:r w:rsidR="000F2F9B">
                <w:rPr>
                  <w:rFonts w:asciiTheme="minorHAnsi" w:hAnsiTheme="minorHAnsi"/>
                  <w:sz w:val="20"/>
                </w:rPr>
                <w:t xml:space="preserve"> </w:t>
              </w:r>
            </w:ins>
            <w:r w:rsidR="000F2F9B">
              <w:rPr>
                <w:rFonts w:asciiTheme="minorHAnsi" w:hAnsiTheme="minorHAnsi"/>
                <w:sz w:val="20"/>
              </w:rPr>
              <w:t xml:space="preserve">  </w:t>
            </w:r>
            <w:r w:rsidRPr="00C33A6E">
              <w:rPr>
                <w:rFonts w:asciiTheme="minorHAnsi" w:hAnsiTheme="minorHAnsi"/>
                <w:sz w:val="20"/>
              </w:rPr>
              <w:t>Spike Recovery</w:t>
            </w:r>
          </w:p>
        </w:tc>
        <w:tc>
          <w:tcPr>
            <w:tcW w:w="987" w:type="dxa"/>
            <w:tcBorders>
              <w:bottom w:val="single" w:sz="8" w:space="0" w:color="000080"/>
              <w:right w:val="dotted" w:sz="4" w:space="0" w:color="244061"/>
            </w:tcBorders>
            <w:vAlign w:val="center"/>
          </w:tcPr>
          <w:p w14:paraId="778446A0" w14:textId="665225C7" w:rsidR="00970C68" w:rsidRPr="00C33A6E" w:rsidRDefault="00970C68" w:rsidP="00255D70">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right="-165"/>
              <w:jc w:val="center"/>
              <w:rPr>
                <w:rFonts w:asciiTheme="minorHAnsi" w:hAnsiTheme="minorHAnsi"/>
                <w:sz w:val="20"/>
              </w:rPr>
            </w:pPr>
            <w:r w:rsidRPr="00C33A6E">
              <w:rPr>
                <w:rFonts w:asciiTheme="minorHAnsi" w:hAnsiTheme="minorHAnsi"/>
                <w:sz w:val="20"/>
              </w:rPr>
              <w:t>0.</w:t>
            </w:r>
            <w:del w:id="95" w:author="Mary Ellen Ley" w:date="2017-01-03T15:28:00Z">
              <w:r w:rsidRPr="00C33A6E">
                <w:rPr>
                  <w:rFonts w:asciiTheme="minorHAnsi" w:hAnsiTheme="minorHAnsi"/>
                  <w:sz w:val="20"/>
                </w:rPr>
                <w:delText>05</w:delText>
              </w:r>
            </w:del>
            <w:ins w:id="96" w:author="Mary Ellen Ley" w:date="2017-01-03T15:28:00Z">
              <w:r w:rsidRPr="00C33A6E">
                <w:rPr>
                  <w:rFonts w:asciiTheme="minorHAnsi" w:hAnsiTheme="minorHAnsi"/>
                  <w:sz w:val="20"/>
                </w:rPr>
                <w:t>0</w:t>
              </w:r>
              <w:r w:rsidR="00255D70">
                <w:rPr>
                  <w:rFonts w:asciiTheme="minorHAnsi" w:hAnsiTheme="minorHAnsi"/>
                  <w:sz w:val="20"/>
                </w:rPr>
                <w:t>20</w:t>
              </w:r>
            </w:ins>
          </w:p>
        </w:tc>
        <w:tc>
          <w:tcPr>
            <w:tcW w:w="1020" w:type="dxa"/>
            <w:tcBorders>
              <w:bottom w:val="single" w:sz="8" w:space="0" w:color="000080"/>
              <w:right w:val="dotted" w:sz="4" w:space="0" w:color="auto"/>
            </w:tcBorders>
            <w:vAlign w:val="center"/>
          </w:tcPr>
          <w:p w14:paraId="289661CF" w14:textId="77777777" w:rsidR="00970C68" w:rsidRPr="00C33A6E" w:rsidRDefault="00970C68" w:rsidP="00970C68">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Theme="minorHAnsi" w:hAnsiTheme="minorHAnsi"/>
                <w:sz w:val="20"/>
              </w:rPr>
            </w:pPr>
            <w:r w:rsidRPr="00C33A6E">
              <w:rPr>
                <w:rFonts w:asciiTheme="minorHAnsi" w:hAnsiTheme="minorHAnsi"/>
                <w:sz w:val="20"/>
              </w:rPr>
              <w:t>0.10</w:t>
            </w:r>
          </w:p>
        </w:tc>
        <w:tc>
          <w:tcPr>
            <w:tcW w:w="1114" w:type="dxa"/>
            <w:tcBorders>
              <w:left w:val="dotted" w:sz="4" w:space="0" w:color="auto"/>
              <w:bottom w:val="single" w:sz="8" w:space="0" w:color="000080"/>
            </w:tcBorders>
            <w:vAlign w:val="center"/>
          </w:tcPr>
          <w:p w14:paraId="2C331B71" w14:textId="77777777" w:rsidR="00970C68" w:rsidRPr="00C33A6E" w:rsidRDefault="00970C68" w:rsidP="00970C68">
            <w:pPr>
              <w:keepNext/>
              <w:keepLines/>
              <w:tabs>
                <w:tab w:val="center" w:pos="46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Theme="minorHAnsi" w:hAnsiTheme="minorHAnsi"/>
                <w:sz w:val="20"/>
              </w:rPr>
            </w:pPr>
            <w:r w:rsidRPr="00C33A6E">
              <w:rPr>
                <w:rFonts w:asciiTheme="minorHAnsi" w:hAnsiTheme="minorHAnsi"/>
                <w:sz w:val="20"/>
              </w:rPr>
              <w:t>0.30</w:t>
            </w:r>
          </w:p>
        </w:tc>
      </w:tr>
      <w:bookmarkEnd w:id="90"/>
    </w:tbl>
    <w:p w14:paraId="70EBA399" w14:textId="77777777" w:rsidR="005615E8"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imes New Roman" w:hAnsi="Times New Roman"/>
          <w:sz w:val="20"/>
        </w:rPr>
        <w:sectPr w:rsidR="005615E8" w:rsidSect="00190685">
          <w:endnotePr>
            <w:numFmt w:val="decimal"/>
          </w:endnotePr>
          <w:type w:val="continuous"/>
          <w:pgSz w:w="12240" w:h="15840"/>
          <w:pgMar w:top="1440" w:right="1440" w:bottom="1440" w:left="1440" w:header="1152" w:footer="792" w:gutter="0"/>
          <w:cols w:space="720"/>
          <w:noEndnote/>
          <w:docGrid w:linePitch="326"/>
        </w:sectPr>
      </w:pPr>
    </w:p>
    <w:p w14:paraId="1AF0162D" w14:textId="77777777" w:rsidR="005615E8" w:rsidRDefault="005615E8" w:rsidP="004B4DD5">
      <w:pPr>
        <w:tabs>
          <w:tab w:val="left" w:pos="-1440"/>
        </w:tabs>
        <w:ind w:left="360"/>
        <w:jc w:val="center"/>
        <w:rPr>
          <w:rFonts w:ascii="Times New Roman" w:hAnsi="Times New Roman"/>
          <w:sz w:val="20"/>
        </w:rPr>
        <w:sectPr w:rsidR="005615E8" w:rsidSect="00190685">
          <w:endnotePr>
            <w:numFmt w:val="decimal"/>
          </w:endnotePr>
          <w:type w:val="continuous"/>
          <w:pgSz w:w="12240" w:h="15840" w:code="1"/>
          <w:pgMar w:top="1440" w:right="1440" w:bottom="990" w:left="1440" w:header="1152" w:footer="792" w:gutter="0"/>
          <w:cols w:space="720"/>
          <w:noEndnote/>
          <w:docGrid w:linePitch="326"/>
        </w:sectPr>
      </w:pPr>
      <w:r>
        <w:rPr>
          <w:rFonts w:ascii="Times New Roman" w:hAnsi="Times New Roman"/>
          <w:sz w:val="20"/>
        </w:rPr>
        <w:br w:type="page"/>
      </w:r>
      <w:r>
        <w:rPr>
          <w:rFonts w:ascii="Times New Roman" w:hAnsi="Times New Roman"/>
          <w:sz w:val="20"/>
        </w:rPr>
        <w:lastRenderedPageBreak/>
        <w:br/>
      </w:r>
    </w:p>
    <w:p w14:paraId="078F7DEA" w14:textId="77777777" w:rsidR="001A5202" w:rsidRPr="00050735" w:rsidRDefault="001A5202" w:rsidP="001A5202">
      <w:pPr>
        <w:pStyle w:val="IntenseQuote"/>
        <w:pBdr>
          <w:top w:val="single" w:sz="24" w:space="0" w:color="F2F2F2"/>
        </w:pBdr>
        <w:spacing w:after="160"/>
        <w:rPr>
          <w:rFonts w:asciiTheme="minorHAnsi" w:hAnsiTheme="minorHAnsi"/>
          <w:color w:val="002060"/>
          <w:sz w:val="28"/>
          <w:szCs w:val="28"/>
        </w:rPr>
      </w:pPr>
      <w:r w:rsidRPr="00050735">
        <w:rPr>
          <w:rFonts w:asciiTheme="minorHAnsi" w:hAnsiTheme="minorHAnsi"/>
          <w:color w:val="002060"/>
          <w:sz w:val="28"/>
          <w:szCs w:val="28"/>
        </w:rPr>
        <w:t xml:space="preserve">SECTION </w:t>
      </w:r>
      <w:r>
        <w:rPr>
          <w:rFonts w:asciiTheme="minorHAnsi" w:hAnsiTheme="minorHAnsi"/>
          <w:color w:val="002060"/>
          <w:sz w:val="28"/>
          <w:szCs w:val="28"/>
        </w:rPr>
        <w:t>D</w:t>
      </w:r>
      <w:r w:rsidRPr="00050735">
        <w:rPr>
          <w:rFonts w:asciiTheme="minorHAnsi" w:hAnsiTheme="minorHAnsi"/>
          <w:color w:val="002060"/>
          <w:sz w:val="28"/>
          <w:szCs w:val="28"/>
        </w:rPr>
        <w:br/>
      </w:r>
      <w:r>
        <w:rPr>
          <w:rFonts w:asciiTheme="minorHAnsi" w:hAnsiTheme="minorHAnsi"/>
          <w:color w:val="002060"/>
          <w:sz w:val="28"/>
          <w:szCs w:val="28"/>
        </w:rPr>
        <w:t>FIELD</w:t>
      </w:r>
      <w:r w:rsidRPr="00050735">
        <w:rPr>
          <w:rFonts w:asciiTheme="minorHAnsi" w:hAnsiTheme="minorHAnsi"/>
          <w:color w:val="002060"/>
          <w:sz w:val="28"/>
          <w:szCs w:val="28"/>
        </w:rPr>
        <w:t xml:space="preserve"> QUALITY </w:t>
      </w:r>
      <w:r>
        <w:rPr>
          <w:rFonts w:asciiTheme="minorHAnsi" w:hAnsiTheme="minorHAnsi"/>
          <w:color w:val="002060"/>
          <w:sz w:val="28"/>
          <w:szCs w:val="28"/>
        </w:rPr>
        <w:t>C</w:t>
      </w:r>
      <w:r w:rsidRPr="00050735">
        <w:rPr>
          <w:rFonts w:asciiTheme="minorHAnsi" w:hAnsiTheme="minorHAnsi"/>
          <w:color w:val="002060"/>
          <w:sz w:val="28"/>
          <w:szCs w:val="28"/>
        </w:rPr>
        <w:t>ONTR</w:t>
      </w:r>
      <w:r>
        <w:rPr>
          <w:rFonts w:asciiTheme="minorHAnsi" w:hAnsiTheme="minorHAnsi"/>
          <w:color w:val="002060"/>
          <w:sz w:val="28"/>
          <w:szCs w:val="28"/>
        </w:rPr>
        <w:t>OL</w:t>
      </w:r>
    </w:p>
    <w:p w14:paraId="26DE2B03"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rPr>
          <w:rFonts w:asciiTheme="minorHAnsi" w:hAnsiTheme="minorHAnsi"/>
        </w:rPr>
      </w:pPr>
    </w:p>
    <w:p w14:paraId="3424E3FD"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1.</w:t>
      </w:r>
      <w:r w:rsidRPr="001A5202">
        <w:rPr>
          <w:rFonts w:asciiTheme="minorHAnsi" w:hAnsiTheme="minorHAnsi"/>
          <w:sz w:val="20"/>
        </w:rPr>
        <w:tab/>
      </w:r>
      <w:r w:rsidRPr="001A5202">
        <w:rPr>
          <w:rFonts w:asciiTheme="minorHAnsi" w:hAnsiTheme="minorHAnsi"/>
          <w:sz w:val="20"/>
          <w:u w:val="single"/>
        </w:rPr>
        <w:t>Annual Calibration</w:t>
      </w:r>
    </w:p>
    <w:p w14:paraId="064B28D8"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1A5202">
        <w:rPr>
          <w:rFonts w:asciiTheme="minorHAnsi" w:hAnsiTheme="minorHAnsi"/>
          <w:sz w:val="20"/>
        </w:rPr>
        <w:t>1.1</w:t>
      </w:r>
      <w:r w:rsidRPr="001A5202">
        <w:rPr>
          <w:rFonts w:asciiTheme="minorHAnsi" w:hAnsiTheme="minorHAnsi"/>
          <w:sz w:val="20"/>
        </w:rPr>
        <w:tab/>
        <w:t>An annual calibration is an extensive and thorough calibration using standards or instruments traceable to certified (e.g. National Institute of Standards and Technolog</w:t>
      </w:r>
      <w:r w:rsidR="00050735" w:rsidRPr="001A5202">
        <w:rPr>
          <w:rFonts w:asciiTheme="minorHAnsi" w:hAnsiTheme="minorHAnsi"/>
          <w:sz w:val="20"/>
        </w:rPr>
        <w:t xml:space="preserve">ies) instruments or standards. </w:t>
      </w:r>
      <w:r w:rsidRPr="001A5202">
        <w:rPr>
          <w:rFonts w:asciiTheme="minorHAnsi" w:hAnsiTheme="minorHAnsi"/>
          <w:sz w:val="20"/>
        </w:rPr>
        <w:t xml:space="preserve">Annual calibrations of </w:t>
      </w:r>
      <w:r w:rsidRPr="001A5202">
        <w:rPr>
          <w:rFonts w:asciiTheme="minorHAnsi" w:hAnsiTheme="minorHAnsi"/>
          <w:i/>
          <w:sz w:val="20"/>
        </w:rPr>
        <w:t>in-situ</w:t>
      </w:r>
      <w:r w:rsidRPr="001A5202">
        <w:rPr>
          <w:rFonts w:asciiTheme="minorHAnsi" w:hAnsiTheme="minorHAnsi"/>
          <w:sz w:val="20"/>
        </w:rPr>
        <w:t xml:space="preserve"> instruments may be performed by a manufacturer or </w:t>
      </w:r>
      <w:r w:rsidR="00471821" w:rsidRPr="001A5202">
        <w:rPr>
          <w:rFonts w:asciiTheme="minorHAnsi" w:hAnsiTheme="minorHAnsi"/>
          <w:sz w:val="20"/>
        </w:rPr>
        <w:t xml:space="preserve">a </w:t>
      </w:r>
      <w:r w:rsidR="00D80040">
        <w:rPr>
          <w:rFonts w:asciiTheme="minorHAnsi" w:hAnsiTheme="minorHAnsi"/>
          <w:sz w:val="20"/>
        </w:rPr>
        <w:t>specialized service contractor.</w:t>
      </w:r>
    </w:p>
    <w:p w14:paraId="0C6AA856"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1A5202">
        <w:rPr>
          <w:rFonts w:asciiTheme="minorHAnsi" w:hAnsiTheme="minorHAnsi"/>
          <w:sz w:val="20"/>
        </w:rPr>
        <w:t>1.2</w:t>
      </w:r>
      <w:r w:rsidRPr="001A5202">
        <w:rPr>
          <w:rFonts w:asciiTheme="minorHAnsi" w:hAnsiTheme="minorHAnsi"/>
          <w:sz w:val="20"/>
        </w:rPr>
        <w:tab/>
        <w:t>Annual calibrations will be performed on each field instrument, with the exception of LiCor® meters, where calibration is recommended annually, and required every two years.</w:t>
      </w:r>
    </w:p>
    <w:p w14:paraId="72C891C1"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2.</w:t>
      </w:r>
      <w:r w:rsidRPr="001A5202">
        <w:rPr>
          <w:rFonts w:asciiTheme="minorHAnsi" w:hAnsiTheme="minorHAnsi"/>
          <w:sz w:val="20"/>
        </w:rPr>
        <w:tab/>
      </w:r>
      <w:r w:rsidRPr="001A5202">
        <w:rPr>
          <w:rFonts w:asciiTheme="minorHAnsi" w:hAnsiTheme="minorHAnsi"/>
          <w:sz w:val="20"/>
          <w:u w:val="single"/>
        </w:rPr>
        <w:t>Routine Calibration</w:t>
      </w:r>
    </w:p>
    <w:p w14:paraId="138C80E4"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1A5202">
        <w:rPr>
          <w:rFonts w:asciiTheme="minorHAnsi" w:hAnsiTheme="minorHAnsi"/>
          <w:sz w:val="20"/>
        </w:rPr>
        <w:t>2.1</w:t>
      </w:r>
      <w:r w:rsidRPr="001A5202">
        <w:rPr>
          <w:rFonts w:asciiTheme="minorHAnsi" w:hAnsiTheme="minorHAnsi"/>
          <w:sz w:val="20"/>
        </w:rPr>
        <w:tab/>
        <w:t xml:space="preserve">Field staff shall calibrate </w:t>
      </w:r>
      <w:r w:rsidRPr="001A5202">
        <w:rPr>
          <w:rFonts w:asciiTheme="minorHAnsi" w:hAnsiTheme="minorHAnsi"/>
          <w:i/>
          <w:sz w:val="20"/>
        </w:rPr>
        <w:t>in-situ</w:t>
      </w:r>
      <w:r w:rsidRPr="001A5202">
        <w:rPr>
          <w:rFonts w:asciiTheme="minorHAnsi" w:hAnsiTheme="minorHAnsi"/>
          <w:sz w:val="20"/>
        </w:rPr>
        <w:t xml:space="preserve"> instruments before and after each sampling event, deployment, or multiple-day cruise to ensure that the field instrument response is comparable to the response that existed at the annual calibration. </w:t>
      </w:r>
    </w:p>
    <w:p w14:paraId="10397456"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highlight w:val="yellow"/>
        </w:rPr>
      </w:pPr>
      <w:r w:rsidRPr="001A5202">
        <w:rPr>
          <w:rFonts w:asciiTheme="minorHAnsi" w:hAnsiTheme="minorHAnsi"/>
          <w:sz w:val="20"/>
        </w:rPr>
        <w:t>2.2</w:t>
      </w:r>
      <w:r w:rsidRPr="001A5202">
        <w:rPr>
          <w:rFonts w:asciiTheme="minorHAnsi" w:hAnsiTheme="minorHAnsi"/>
          <w:sz w:val="20"/>
        </w:rPr>
        <w:tab/>
        <w:t xml:space="preserve">Instrument calibrations are performed according to manufacturers’ specifications.  </w:t>
      </w:r>
    </w:p>
    <w:p w14:paraId="0730C1FD"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720"/>
        <w:rPr>
          <w:rFonts w:asciiTheme="minorHAnsi" w:hAnsiTheme="minorHAnsi"/>
          <w:sz w:val="20"/>
        </w:rPr>
      </w:pPr>
      <w:r w:rsidRPr="001A5202">
        <w:rPr>
          <w:rFonts w:asciiTheme="minorHAnsi" w:hAnsiTheme="minorHAnsi"/>
          <w:sz w:val="20"/>
        </w:rPr>
        <w:t>2.2.1</w:t>
      </w:r>
      <w:r w:rsidRPr="001A5202">
        <w:rPr>
          <w:rFonts w:asciiTheme="minorHAnsi" w:hAnsiTheme="minorHAnsi"/>
          <w:sz w:val="20"/>
        </w:rPr>
        <w:tab/>
        <w:t xml:space="preserve">Routine calibration is required for </w:t>
      </w:r>
      <w:r w:rsidRPr="001A5202">
        <w:rPr>
          <w:rFonts w:asciiTheme="minorHAnsi" w:hAnsiTheme="minorHAnsi"/>
          <w:i/>
          <w:sz w:val="20"/>
        </w:rPr>
        <w:t>in-situ</w:t>
      </w:r>
      <w:r w:rsidRPr="001A5202">
        <w:rPr>
          <w:rFonts w:asciiTheme="minorHAnsi" w:hAnsiTheme="minorHAnsi"/>
          <w:sz w:val="20"/>
        </w:rPr>
        <w:t xml:space="preserve"> dissolved oxygen (DO), pH, and conductivity measurements (but not for depth, PAR and temperature).</w:t>
      </w:r>
    </w:p>
    <w:p w14:paraId="748EC9F8"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720"/>
        <w:rPr>
          <w:rFonts w:asciiTheme="minorHAnsi" w:hAnsiTheme="minorHAnsi"/>
          <w:sz w:val="20"/>
        </w:rPr>
      </w:pPr>
      <w:r w:rsidRPr="001A5202">
        <w:rPr>
          <w:rFonts w:asciiTheme="minorHAnsi" w:hAnsiTheme="minorHAnsi"/>
          <w:sz w:val="20"/>
        </w:rPr>
        <w:t>2.2.2</w:t>
      </w:r>
      <w:r w:rsidRPr="001A5202">
        <w:rPr>
          <w:rFonts w:asciiTheme="minorHAnsi" w:hAnsiTheme="minorHAnsi"/>
          <w:sz w:val="20"/>
        </w:rPr>
        <w:tab/>
        <w:t>For dissolved oxygen, a calibration check is recommended at the be</w:t>
      </w:r>
      <w:r w:rsidR="00050735" w:rsidRPr="001A5202">
        <w:rPr>
          <w:rFonts w:asciiTheme="minorHAnsi" w:hAnsiTheme="minorHAnsi"/>
          <w:sz w:val="20"/>
        </w:rPr>
        <w:t xml:space="preserve">ginning of each sampling day. </w:t>
      </w:r>
      <w:r w:rsidRPr="001A5202">
        <w:rPr>
          <w:rFonts w:asciiTheme="minorHAnsi" w:hAnsiTheme="minorHAnsi"/>
          <w:sz w:val="20"/>
        </w:rPr>
        <w:t>If daily DO checks deviate by ≥ 0.30 mg DO/L from the expected value, the senso</w:t>
      </w:r>
      <w:r w:rsidR="008A1927">
        <w:rPr>
          <w:rFonts w:asciiTheme="minorHAnsi" w:hAnsiTheme="minorHAnsi"/>
          <w:sz w:val="20"/>
        </w:rPr>
        <w:t>r must be recalibrated</w:t>
      </w:r>
      <w:r w:rsidRPr="001A5202">
        <w:rPr>
          <w:rFonts w:asciiTheme="minorHAnsi" w:hAnsiTheme="minorHAnsi"/>
          <w:sz w:val="20"/>
        </w:rPr>
        <w:t xml:space="preserve">. If a calibration check (daily or post-calibration) is </w:t>
      </w:r>
      <w:r w:rsidRPr="001A5202">
        <w:rPr>
          <w:rFonts w:asciiTheme="minorHAnsi" w:hAnsiTheme="minorHAnsi"/>
          <w:sz w:val="20"/>
        </w:rPr>
        <w:sym w:font="Symbol" w:char="F0B3"/>
      </w:r>
      <w:r w:rsidRPr="001A5202">
        <w:rPr>
          <w:rFonts w:asciiTheme="minorHAnsi" w:hAnsiTheme="minorHAnsi"/>
          <w:sz w:val="20"/>
        </w:rPr>
        <w:t xml:space="preserve"> 0.50 mg DO/L, censor all data corresponding back to the last calibration check using the CIMS WQ Problem Code “V” (Sample results rejected due to QC criteria).</w:t>
      </w:r>
    </w:p>
    <w:p w14:paraId="24E71EBD"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2160" w:hanging="720"/>
        <w:rPr>
          <w:rFonts w:asciiTheme="minorHAnsi" w:hAnsiTheme="minorHAnsi"/>
          <w:sz w:val="20"/>
        </w:rPr>
      </w:pPr>
      <w:r w:rsidRPr="001A5202">
        <w:rPr>
          <w:rFonts w:asciiTheme="minorHAnsi" w:hAnsiTheme="minorHAnsi"/>
          <w:sz w:val="20"/>
        </w:rPr>
        <w:t>2.2.3</w:t>
      </w:r>
      <w:r w:rsidRPr="001A5202">
        <w:rPr>
          <w:rFonts w:asciiTheme="minorHAnsi" w:hAnsiTheme="minorHAnsi"/>
          <w:sz w:val="20"/>
        </w:rPr>
        <w:tab/>
        <w:t xml:space="preserve">Calibration of Dataflow and extended </w:t>
      </w:r>
      <w:r w:rsidRPr="001A5202">
        <w:rPr>
          <w:rFonts w:asciiTheme="minorHAnsi" w:hAnsiTheme="minorHAnsi"/>
          <w:i/>
          <w:sz w:val="20"/>
        </w:rPr>
        <w:t>in-situ</w:t>
      </w:r>
      <w:r w:rsidRPr="001A5202">
        <w:rPr>
          <w:rFonts w:asciiTheme="minorHAnsi" w:hAnsiTheme="minorHAnsi"/>
          <w:sz w:val="20"/>
        </w:rPr>
        <w:t xml:space="preserve"> deployments are performed for DO, pH, conductivity, chlorophyll and turbidity measurements.  (See Participant</w:t>
      </w:r>
      <w:r w:rsidR="001A5202">
        <w:rPr>
          <w:rFonts w:asciiTheme="minorHAnsi" w:hAnsiTheme="minorHAnsi"/>
          <w:sz w:val="20"/>
        </w:rPr>
        <w:t>’</w:t>
      </w:r>
      <w:r w:rsidRPr="001A5202">
        <w:rPr>
          <w:rFonts w:asciiTheme="minorHAnsi" w:hAnsiTheme="minorHAnsi"/>
          <w:sz w:val="20"/>
        </w:rPr>
        <w:t xml:space="preserve">s QAPP for </w:t>
      </w:r>
      <w:r w:rsidR="001A5202">
        <w:rPr>
          <w:rFonts w:asciiTheme="minorHAnsi" w:hAnsiTheme="minorHAnsi"/>
          <w:sz w:val="20"/>
        </w:rPr>
        <w:t xml:space="preserve">the </w:t>
      </w:r>
      <w:r w:rsidRPr="001A5202">
        <w:rPr>
          <w:rFonts w:asciiTheme="minorHAnsi" w:hAnsiTheme="minorHAnsi"/>
          <w:sz w:val="20"/>
        </w:rPr>
        <w:t xml:space="preserve">most </w:t>
      </w:r>
      <w:r w:rsidR="001A5202">
        <w:rPr>
          <w:rFonts w:asciiTheme="minorHAnsi" w:hAnsiTheme="minorHAnsi"/>
          <w:sz w:val="20"/>
        </w:rPr>
        <w:t xml:space="preserve">recently </w:t>
      </w:r>
      <w:r w:rsidRPr="001A5202">
        <w:rPr>
          <w:rFonts w:asciiTheme="minorHAnsi" w:hAnsiTheme="minorHAnsi"/>
          <w:sz w:val="20"/>
        </w:rPr>
        <w:t>approved procedures.)</w:t>
      </w:r>
    </w:p>
    <w:p w14:paraId="51930503"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1A5202">
        <w:rPr>
          <w:rFonts w:asciiTheme="minorHAnsi" w:hAnsiTheme="minorHAnsi"/>
          <w:sz w:val="20"/>
        </w:rPr>
        <w:t>2.3</w:t>
      </w:r>
      <w:r w:rsidRPr="001A5202">
        <w:rPr>
          <w:rFonts w:asciiTheme="minorHAnsi" w:hAnsiTheme="minorHAnsi"/>
          <w:sz w:val="20"/>
        </w:rPr>
        <w:tab/>
        <w:t xml:space="preserve">SOPs for calibration should describe the preparation and use of the standard reference solution(s).  If commercially prepared standards are used, cite the commercial source(s) in the field SOP and mark the date received on the bottle or calibration log. </w:t>
      </w:r>
    </w:p>
    <w:p w14:paraId="10342174"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1A5202">
        <w:rPr>
          <w:rFonts w:asciiTheme="minorHAnsi" w:hAnsiTheme="minorHAnsi"/>
          <w:sz w:val="20"/>
        </w:rPr>
        <w:t>2.4</w:t>
      </w:r>
      <w:r w:rsidRPr="001A5202">
        <w:rPr>
          <w:rFonts w:asciiTheme="minorHAnsi" w:hAnsiTheme="minorHAnsi"/>
          <w:sz w:val="20"/>
        </w:rPr>
        <w:tab/>
        <w:t>When the calibration check indicates that a significant change occurred during a cruise, the instrument should be serviced and re-calibrated as described in the annual calibration.</w:t>
      </w:r>
    </w:p>
    <w:p w14:paraId="3AF41F0E" w14:textId="77777777" w:rsidR="00D80040"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440" w:hanging="720"/>
        <w:rPr>
          <w:rFonts w:asciiTheme="minorHAnsi" w:hAnsiTheme="minorHAnsi"/>
          <w:sz w:val="20"/>
        </w:rPr>
      </w:pPr>
      <w:r w:rsidRPr="001A5202">
        <w:rPr>
          <w:rFonts w:asciiTheme="minorHAnsi" w:hAnsiTheme="minorHAnsi"/>
          <w:sz w:val="20"/>
        </w:rPr>
        <w:t>2.5</w:t>
      </w:r>
      <w:r w:rsidRPr="001A5202">
        <w:rPr>
          <w:rFonts w:asciiTheme="minorHAnsi" w:hAnsiTheme="minorHAnsi"/>
          <w:sz w:val="20"/>
        </w:rPr>
        <w:tab/>
        <w:t>If a daily or post-calibration check does not meet tolerances, qualify all data corresponding to the last calibration performed.</w:t>
      </w:r>
    </w:p>
    <w:p w14:paraId="4258339A" w14:textId="77777777" w:rsidR="005615E8" w:rsidRPr="001A5202" w:rsidRDefault="005615E8" w:rsidP="00D80040">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720"/>
        <w:rPr>
          <w:rFonts w:asciiTheme="minorHAnsi" w:hAnsiTheme="minorHAnsi"/>
          <w:sz w:val="20"/>
          <w:u w:val="single"/>
        </w:rPr>
      </w:pPr>
      <w:r w:rsidRPr="001A5202">
        <w:rPr>
          <w:rFonts w:asciiTheme="minorHAnsi" w:hAnsiTheme="minorHAnsi"/>
          <w:sz w:val="20"/>
        </w:rPr>
        <w:lastRenderedPageBreak/>
        <w:t>3.</w:t>
      </w:r>
      <w:r w:rsidRPr="001A5202">
        <w:rPr>
          <w:rFonts w:asciiTheme="minorHAnsi" w:hAnsiTheme="minorHAnsi"/>
          <w:sz w:val="20"/>
        </w:rPr>
        <w:tab/>
      </w:r>
      <w:r w:rsidRPr="001A5202">
        <w:rPr>
          <w:rFonts w:asciiTheme="minorHAnsi" w:hAnsiTheme="minorHAnsi"/>
          <w:sz w:val="20"/>
          <w:u w:val="single"/>
        </w:rPr>
        <w:t>Calibration Samples</w:t>
      </w:r>
    </w:p>
    <w:p w14:paraId="4CC07AC7" w14:textId="77777777" w:rsidR="005615E8" w:rsidRPr="001A5202" w:rsidRDefault="005615E8" w:rsidP="00D80040">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720"/>
        <w:rPr>
          <w:rFonts w:asciiTheme="minorHAnsi" w:hAnsiTheme="minorHAnsi"/>
          <w:color w:val="993366"/>
          <w:sz w:val="20"/>
          <w:u w:val="single"/>
        </w:rPr>
      </w:pPr>
      <w:r w:rsidRPr="001A5202">
        <w:rPr>
          <w:rFonts w:asciiTheme="minorHAnsi" w:hAnsiTheme="minorHAnsi"/>
          <w:sz w:val="20"/>
        </w:rPr>
        <w:tab/>
        <w:t xml:space="preserve">Calibration samples are water samples or independent </w:t>
      </w:r>
      <w:r w:rsidRPr="001A5202">
        <w:rPr>
          <w:rFonts w:asciiTheme="minorHAnsi" w:hAnsiTheme="minorHAnsi"/>
          <w:i/>
          <w:sz w:val="20"/>
        </w:rPr>
        <w:t>in-situ</w:t>
      </w:r>
      <w:r w:rsidRPr="001A5202">
        <w:rPr>
          <w:rFonts w:asciiTheme="minorHAnsi" w:hAnsiTheme="minorHAnsi"/>
          <w:sz w:val="20"/>
        </w:rPr>
        <w:t xml:space="preserve"> measurements used to develop a statistical relationship between an </w:t>
      </w:r>
      <w:r w:rsidRPr="001A5202">
        <w:rPr>
          <w:rFonts w:asciiTheme="minorHAnsi" w:hAnsiTheme="minorHAnsi"/>
          <w:i/>
          <w:sz w:val="20"/>
        </w:rPr>
        <w:t>in-situ</w:t>
      </w:r>
      <w:r w:rsidRPr="001A5202">
        <w:rPr>
          <w:rFonts w:asciiTheme="minorHAnsi" w:hAnsiTheme="minorHAnsi"/>
          <w:sz w:val="20"/>
        </w:rPr>
        <w:t xml:space="preserve"> measurement and the parameter of concern.  One example is the collection of grab chlorophyll </w:t>
      </w:r>
      <w:r w:rsidRPr="001A5202">
        <w:rPr>
          <w:rFonts w:asciiTheme="minorHAnsi" w:hAnsiTheme="minorHAnsi"/>
          <w:i/>
          <w:sz w:val="20"/>
        </w:rPr>
        <w:t>a</w:t>
      </w:r>
      <w:r w:rsidRPr="001A5202">
        <w:rPr>
          <w:rFonts w:asciiTheme="minorHAnsi" w:hAnsiTheme="minorHAnsi"/>
          <w:sz w:val="20"/>
        </w:rPr>
        <w:t xml:space="preserve"> samples for converting </w:t>
      </w:r>
      <w:r w:rsidRPr="001A5202">
        <w:rPr>
          <w:rFonts w:asciiTheme="minorHAnsi" w:hAnsiTheme="minorHAnsi"/>
          <w:i/>
          <w:sz w:val="20"/>
        </w:rPr>
        <w:t>in-situ</w:t>
      </w:r>
      <w:r w:rsidRPr="001A5202">
        <w:rPr>
          <w:rFonts w:asciiTheme="minorHAnsi" w:hAnsiTheme="minorHAnsi"/>
          <w:sz w:val="20"/>
        </w:rPr>
        <w:t xml:space="preserve"> fluorescence measurements into chlorophyll </w:t>
      </w:r>
      <w:r w:rsidRPr="001A5202">
        <w:rPr>
          <w:rFonts w:asciiTheme="minorHAnsi" w:hAnsiTheme="minorHAnsi"/>
          <w:i/>
          <w:sz w:val="20"/>
        </w:rPr>
        <w:t xml:space="preserve">a </w:t>
      </w:r>
      <w:r w:rsidRPr="001A5202">
        <w:rPr>
          <w:rFonts w:asciiTheme="minorHAnsi" w:hAnsiTheme="minorHAnsi"/>
          <w:sz w:val="20"/>
        </w:rPr>
        <w:t xml:space="preserve">estimates.  A second example is the collection of PAR measurements for converting </w:t>
      </w:r>
      <w:r w:rsidRPr="001A5202">
        <w:rPr>
          <w:rFonts w:asciiTheme="minorHAnsi" w:hAnsiTheme="minorHAnsi"/>
          <w:i/>
          <w:sz w:val="20"/>
        </w:rPr>
        <w:t>in-situ</w:t>
      </w:r>
      <w:r w:rsidRPr="001A5202">
        <w:rPr>
          <w:rFonts w:asciiTheme="minorHAnsi" w:hAnsiTheme="minorHAnsi"/>
          <w:sz w:val="20"/>
        </w:rPr>
        <w:t xml:space="preserve"> turbidity measurements into corresponding light attenuation coefficients (Kd).</w:t>
      </w:r>
    </w:p>
    <w:p w14:paraId="0F330A59"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720"/>
        <w:rPr>
          <w:rFonts w:asciiTheme="minorHAnsi" w:hAnsiTheme="minorHAnsi"/>
          <w:color w:val="993366"/>
          <w:sz w:val="20"/>
          <w:u w:val="single"/>
        </w:rPr>
      </w:pPr>
      <w:r w:rsidRPr="001A5202">
        <w:rPr>
          <w:rFonts w:asciiTheme="minorHAnsi" w:hAnsiTheme="minorHAnsi"/>
          <w:sz w:val="20"/>
        </w:rPr>
        <w:t>4.</w:t>
      </w:r>
      <w:r w:rsidRPr="001A5202">
        <w:rPr>
          <w:rFonts w:asciiTheme="minorHAnsi" w:hAnsiTheme="minorHAnsi"/>
          <w:sz w:val="20"/>
        </w:rPr>
        <w:tab/>
      </w:r>
      <w:r w:rsidRPr="001A5202">
        <w:rPr>
          <w:rFonts w:asciiTheme="minorHAnsi" w:hAnsiTheme="minorHAnsi"/>
          <w:sz w:val="20"/>
          <w:u w:val="single"/>
        </w:rPr>
        <w:t xml:space="preserve">Quality Indicators </w:t>
      </w:r>
      <w:r w:rsidR="002B48FD" w:rsidRPr="001A5202">
        <w:rPr>
          <w:rFonts w:asciiTheme="minorHAnsi" w:hAnsiTheme="minorHAnsi"/>
          <w:sz w:val="20"/>
          <w:u w:val="single"/>
        </w:rPr>
        <w:t xml:space="preserve">and Objectives </w:t>
      </w:r>
      <w:r w:rsidRPr="001A5202">
        <w:rPr>
          <w:rFonts w:asciiTheme="minorHAnsi" w:hAnsiTheme="minorHAnsi"/>
          <w:sz w:val="20"/>
          <w:u w:val="single"/>
        </w:rPr>
        <w:t>for Field Measurements</w:t>
      </w:r>
    </w:p>
    <w:p w14:paraId="3420BAF2"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720"/>
        <w:rPr>
          <w:rFonts w:asciiTheme="minorHAnsi" w:hAnsiTheme="minorHAnsi"/>
          <w:sz w:val="20"/>
        </w:rPr>
      </w:pPr>
      <w:r w:rsidRPr="001A5202">
        <w:rPr>
          <w:rFonts w:asciiTheme="minorHAnsi" w:hAnsiTheme="minorHAnsi"/>
          <w:sz w:val="20"/>
        </w:rPr>
        <w:tab/>
      </w:r>
      <w:r w:rsidR="002B48FD" w:rsidRPr="001A5202">
        <w:rPr>
          <w:rFonts w:asciiTheme="minorHAnsi" w:hAnsiTheme="minorHAnsi"/>
          <w:sz w:val="20"/>
        </w:rPr>
        <w:t>Measurement</w:t>
      </w:r>
      <w:r w:rsidRPr="001A5202">
        <w:rPr>
          <w:rFonts w:asciiTheme="minorHAnsi" w:hAnsiTheme="minorHAnsi"/>
          <w:sz w:val="20"/>
        </w:rPr>
        <w:t xml:space="preserve"> quality objectives for field measurement post-calibration tolerance, completeness, precision and minimum reporting limit are provided in Table </w:t>
      </w:r>
      <w:r w:rsidR="00471821" w:rsidRPr="001A5202">
        <w:rPr>
          <w:rFonts w:asciiTheme="minorHAnsi" w:hAnsiTheme="minorHAnsi"/>
          <w:sz w:val="20"/>
        </w:rPr>
        <w:t>2</w:t>
      </w:r>
      <w:r w:rsidRPr="001A5202">
        <w:rPr>
          <w:rFonts w:asciiTheme="minorHAnsi" w:hAnsiTheme="minorHAnsi"/>
          <w:sz w:val="20"/>
        </w:rPr>
        <w:t>.2</w:t>
      </w:r>
      <w:r w:rsidR="002B48FD" w:rsidRPr="001A5202">
        <w:rPr>
          <w:rFonts w:asciiTheme="minorHAnsi" w:hAnsiTheme="minorHAnsi"/>
          <w:sz w:val="20"/>
        </w:rPr>
        <w:t>, which is copied below</w:t>
      </w:r>
      <w:r w:rsidRPr="001A5202">
        <w:rPr>
          <w:rFonts w:asciiTheme="minorHAnsi" w:hAnsiTheme="minorHAnsi"/>
          <w:sz w:val="20"/>
        </w:rPr>
        <w:t>.</w:t>
      </w:r>
    </w:p>
    <w:p w14:paraId="66B09BBF" w14:textId="77777777" w:rsidR="005615E8" w:rsidRPr="001A5202"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p>
    <w:p w14:paraId="2053D351" w14:textId="77777777" w:rsidR="005615E8" w:rsidRPr="001A5202" w:rsidRDefault="005615E8" w:rsidP="004B4DD5">
      <w:pPr>
        <w:tabs>
          <w:tab w:val="center" w:pos="4680"/>
          <w:tab w:val="left" w:pos="5040"/>
          <w:tab w:val="left" w:pos="5760"/>
          <w:tab w:val="left" w:pos="6480"/>
          <w:tab w:val="left" w:pos="7200"/>
          <w:tab w:val="left" w:pos="7920"/>
          <w:tab w:val="left" w:pos="8640"/>
          <w:tab w:val="left" w:pos="9360"/>
        </w:tabs>
        <w:ind w:left="720"/>
        <w:rPr>
          <w:rFonts w:asciiTheme="minorHAnsi" w:hAnsiTheme="minorHAnsi"/>
          <w:b/>
          <w:sz w:val="20"/>
        </w:rPr>
      </w:pPr>
      <w:r w:rsidRPr="001A5202">
        <w:rPr>
          <w:rFonts w:asciiTheme="minorHAnsi" w:hAnsiTheme="minorHAnsi"/>
          <w:sz w:val="20"/>
        </w:rPr>
        <w:tab/>
      </w:r>
      <w:r w:rsidRPr="001A5202">
        <w:rPr>
          <w:rFonts w:asciiTheme="minorHAnsi" w:hAnsiTheme="minorHAnsi"/>
          <w:b/>
          <w:sz w:val="20"/>
        </w:rPr>
        <w:t xml:space="preserve">Table </w:t>
      </w:r>
      <w:r w:rsidR="00471821" w:rsidRPr="001A5202">
        <w:rPr>
          <w:rFonts w:asciiTheme="minorHAnsi" w:hAnsiTheme="minorHAnsi"/>
          <w:b/>
          <w:sz w:val="20"/>
        </w:rPr>
        <w:t>2</w:t>
      </w:r>
      <w:r w:rsidRPr="001A5202">
        <w:rPr>
          <w:rFonts w:asciiTheme="minorHAnsi" w:hAnsiTheme="minorHAnsi"/>
          <w:b/>
          <w:sz w:val="20"/>
        </w:rPr>
        <w:t>.2 Quality Objectives</w:t>
      </w:r>
      <w:r w:rsidR="003B67D5" w:rsidRPr="001A5202">
        <w:rPr>
          <w:rFonts w:asciiTheme="minorHAnsi" w:hAnsiTheme="minorHAnsi"/>
          <w:b/>
          <w:sz w:val="20"/>
        </w:rPr>
        <w:t xml:space="preserve"> for In-situ Field Measurements</w:t>
      </w:r>
    </w:p>
    <w:p w14:paraId="4ADE979A" w14:textId="77777777" w:rsidR="0018650A" w:rsidRPr="001A5202" w:rsidRDefault="0018650A" w:rsidP="004B4DD5">
      <w:pPr>
        <w:tabs>
          <w:tab w:val="center" w:pos="4680"/>
          <w:tab w:val="left" w:pos="5040"/>
          <w:tab w:val="left" w:pos="5760"/>
          <w:tab w:val="left" w:pos="6480"/>
          <w:tab w:val="left" w:pos="7200"/>
          <w:tab w:val="left" w:pos="7920"/>
          <w:tab w:val="left" w:pos="8640"/>
          <w:tab w:val="left" w:pos="9360"/>
        </w:tabs>
        <w:ind w:left="720"/>
        <w:rPr>
          <w:rFonts w:asciiTheme="minorHAnsi" w:hAnsiTheme="minorHAnsi"/>
          <w:sz w:val="20"/>
        </w:rPr>
      </w:pPr>
    </w:p>
    <w:tbl>
      <w:tblPr>
        <w:tblW w:w="0" w:type="auto"/>
        <w:tblInd w:w="88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168" w:type="dxa"/>
          <w:right w:w="168" w:type="dxa"/>
        </w:tblCellMar>
        <w:tblLook w:val="0000" w:firstRow="0" w:lastRow="0" w:firstColumn="0" w:lastColumn="0" w:noHBand="0" w:noVBand="0"/>
      </w:tblPr>
      <w:tblGrid>
        <w:gridCol w:w="1710"/>
        <w:gridCol w:w="1620"/>
        <w:gridCol w:w="1800"/>
        <w:gridCol w:w="1350"/>
        <w:gridCol w:w="1890"/>
      </w:tblGrid>
      <w:tr w:rsidR="005615E8" w:rsidRPr="001A5202" w14:paraId="2B7B3DBD" w14:textId="77777777" w:rsidTr="004B4DD5">
        <w:tc>
          <w:tcPr>
            <w:tcW w:w="1710" w:type="dxa"/>
            <w:shd w:val="clear" w:color="auto" w:fill="CDDEFF"/>
            <w:tcMar>
              <w:left w:w="43" w:type="dxa"/>
              <w:right w:w="43" w:type="dxa"/>
            </w:tcMar>
            <w:vAlign w:val="center"/>
          </w:tcPr>
          <w:p w14:paraId="586ACC3B" w14:textId="77777777" w:rsidR="005615E8" w:rsidRPr="001A5202" w:rsidRDefault="005615E8" w:rsidP="00A23D00">
            <w:pPr>
              <w:spacing w:line="220" w:lineRule="exact"/>
              <w:jc w:val="center"/>
              <w:rPr>
                <w:rFonts w:asciiTheme="minorHAnsi" w:hAnsiTheme="minorHAnsi"/>
                <w:b/>
                <w:sz w:val="20"/>
              </w:rPr>
            </w:pPr>
          </w:p>
          <w:p w14:paraId="1429D2BF"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1A5202">
              <w:rPr>
                <w:rFonts w:asciiTheme="minorHAnsi" w:hAnsiTheme="minorHAnsi"/>
                <w:b/>
                <w:sz w:val="20"/>
              </w:rPr>
              <w:t>PARAMETER</w:t>
            </w:r>
          </w:p>
        </w:tc>
        <w:tc>
          <w:tcPr>
            <w:tcW w:w="1620" w:type="dxa"/>
            <w:shd w:val="clear" w:color="auto" w:fill="CDDEFF"/>
            <w:tcMar>
              <w:left w:w="43" w:type="dxa"/>
              <w:right w:w="43" w:type="dxa"/>
            </w:tcMar>
            <w:vAlign w:val="center"/>
          </w:tcPr>
          <w:p w14:paraId="23869EAA" w14:textId="77777777" w:rsidR="005615E8" w:rsidRPr="001A5202" w:rsidRDefault="005615E8" w:rsidP="00A23D00">
            <w:pPr>
              <w:spacing w:line="220" w:lineRule="exact"/>
              <w:jc w:val="center"/>
              <w:rPr>
                <w:rFonts w:asciiTheme="minorHAnsi" w:hAnsiTheme="minorHAnsi"/>
                <w:b/>
                <w:sz w:val="20"/>
              </w:rPr>
            </w:pPr>
            <w:r w:rsidRPr="001A5202">
              <w:rPr>
                <w:rFonts w:asciiTheme="minorHAnsi" w:hAnsiTheme="minorHAnsi"/>
                <w:b/>
                <w:sz w:val="20"/>
              </w:rPr>
              <w:t>METHOD</w:t>
            </w:r>
          </w:p>
          <w:p w14:paraId="7E8198DA" w14:textId="77777777" w:rsidR="005615E8" w:rsidRPr="001A5202" w:rsidRDefault="005615E8"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1A5202">
              <w:rPr>
                <w:rFonts w:asciiTheme="minorHAnsi" w:hAnsiTheme="minorHAnsi"/>
                <w:b/>
                <w:sz w:val="20"/>
              </w:rPr>
              <w:t>REFERENCE</w:t>
            </w:r>
          </w:p>
        </w:tc>
        <w:tc>
          <w:tcPr>
            <w:tcW w:w="1800" w:type="dxa"/>
            <w:shd w:val="clear" w:color="auto" w:fill="CDDEFF"/>
            <w:tcMar>
              <w:left w:w="43" w:type="dxa"/>
              <w:right w:w="43" w:type="dxa"/>
            </w:tcMar>
            <w:vAlign w:val="center"/>
          </w:tcPr>
          <w:p w14:paraId="4CD1CCC5"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1A5202">
              <w:rPr>
                <w:rFonts w:asciiTheme="minorHAnsi" w:hAnsiTheme="minorHAnsi"/>
                <w:b/>
                <w:sz w:val="20"/>
              </w:rPr>
              <w:t>POST-CALIBRATION TOLERANCE</w:t>
            </w:r>
          </w:p>
        </w:tc>
        <w:tc>
          <w:tcPr>
            <w:tcW w:w="1350" w:type="dxa"/>
            <w:shd w:val="clear" w:color="auto" w:fill="CDDEFF"/>
            <w:tcMar>
              <w:left w:w="43" w:type="dxa"/>
              <w:right w:w="43" w:type="dxa"/>
            </w:tcMar>
            <w:vAlign w:val="center"/>
          </w:tcPr>
          <w:p w14:paraId="27A978DC"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1A5202">
              <w:rPr>
                <w:rFonts w:asciiTheme="minorHAnsi" w:hAnsiTheme="minorHAnsi"/>
                <w:b/>
                <w:sz w:val="20"/>
              </w:rPr>
              <w:t>COMPLETE- NESS</w:t>
            </w:r>
          </w:p>
        </w:tc>
        <w:tc>
          <w:tcPr>
            <w:tcW w:w="1890" w:type="dxa"/>
            <w:shd w:val="clear" w:color="auto" w:fill="CDDEFF"/>
            <w:tcMar>
              <w:left w:w="43" w:type="dxa"/>
              <w:right w:w="43" w:type="dxa"/>
            </w:tcMar>
            <w:vAlign w:val="center"/>
          </w:tcPr>
          <w:p w14:paraId="2B8E5ADA" w14:textId="77777777" w:rsidR="005615E8" w:rsidRPr="001A5202" w:rsidRDefault="005615E8" w:rsidP="00A23D00">
            <w:pPr>
              <w:spacing w:line="220" w:lineRule="exact"/>
              <w:jc w:val="center"/>
              <w:rPr>
                <w:rFonts w:asciiTheme="minorHAnsi" w:hAnsiTheme="minorHAnsi"/>
                <w:b/>
                <w:sz w:val="20"/>
              </w:rPr>
            </w:pPr>
            <w:r w:rsidRPr="001A5202">
              <w:rPr>
                <w:rFonts w:asciiTheme="minorHAnsi" w:hAnsiTheme="minorHAnsi"/>
                <w:b/>
                <w:sz w:val="20"/>
              </w:rPr>
              <w:t>PRECISION /</w:t>
            </w:r>
          </w:p>
          <w:p w14:paraId="0F402940"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b/>
                <w:sz w:val="20"/>
              </w:rPr>
            </w:pPr>
            <w:r w:rsidRPr="001A5202">
              <w:rPr>
                <w:rFonts w:asciiTheme="minorHAnsi" w:hAnsiTheme="minorHAnsi"/>
                <w:b/>
                <w:sz w:val="20"/>
              </w:rPr>
              <w:t>REPORTING LIMIT</w:t>
            </w:r>
          </w:p>
        </w:tc>
      </w:tr>
      <w:tr w:rsidR="005615E8" w:rsidRPr="001A5202" w14:paraId="6D6C2E4A" w14:textId="77777777" w:rsidTr="004B4DD5">
        <w:trPr>
          <w:trHeight w:val="372"/>
        </w:trPr>
        <w:tc>
          <w:tcPr>
            <w:tcW w:w="1710" w:type="dxa"/>
            <w:tcMar>
              <w:left w:w="43" w:type="dxa"/>
              <w:right w:w="43" w:type="dxa"/>
            </w:tcMar>
            <w:vAlign w:val="center"/>
          </w:tcPr>
          <w:p w14:paraId="31FC4C0F"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pH</w:t>
            </w:r>
          </w:p>
        </w:tc>
        <w:tc>
          <w:tcPr>
            <w:tcW w:w="1620" w:type="dxa"/>
            <w:tcMar>
              <w:left w:w="43" w:type="dxa"/>
              <w:right w:w="43" w:type="dxa"/>
            </w:tcMar>
            <w:vAlign w:val="center"/>
          </w:tcPr>
          <w:p w14:paraId="36FEB178"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.B.3</w:t>
            </w:r>
          </w:p>
        </w:tc>
        <w:tc>
          <w:tcPr>
            <w:tcW w:w="1800" w:type="dxa"/>
            <w:tcMar>
              <w:left w:w="43" w:type="dxa"/>
              <w:right w:w="43" w:type="dxa"/>
            </w:tcMar>
            <w:vAlign w:val="center"/>
          </w:tcPr>
          <w:p w14:paraId="63EB1026"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 0.2 units</w:t>
            </w:r>
          </w:p>
        </w:tc>
        <w:tc>
          <w:tcPr>
            <w:tcW w:w="1350" w:type="dxa"/>
            <w:tcMar>
              <w:left w:w="43" w:type="dxa"/>
              <w:right w:w="43" w:type="dxa"/>
            </w:tcMar>
            <w:vAlign w:val="center"/>
          </w:tcPr>
          <w:p w14:paraId="4BD76D8D"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22929BB5"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0.1 pH unit</w:t>
            </w:r>
          </w:p>
        </w:tc>
      </w:tr>
      <w:tr w:rsidR="005615E8" w:rsidRPr="001A5202" w14:paraId="72870BC8" w14:textId="77777777" w:rsidTr="004B4DD5">
        <w:trPr>
          <w:trHeight w:val="390"/>
        </w:trPr>
        <w:tc>
          <w:tcPr>
            <w:tcW w:w="1710" w:type="dxa"/>
            <w:tcMar>
              <w:left w:w="43" w:type="dxa"/>
              <w:right w:w="43" w:type="dxa"/>
            </w:tcMar>
            <w:vAlign w:val="center"/>
          </w:tcPr>
          <w:p w14:paraId="6A38CE48"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Dissolved Oxygen</w:t>
            </w:r>
          </w:p>
        </w:tc>
        <w:tc>
          <w:tcPr>
            <w:tcW w:w="1620" w:type="dxa"/>
            <w:tcMar>
              <w:left w:w="43" w:type="dxa"/>
              <w:right w:w="43" w:type="dxa"/>
            </w:tcMar>
            <w:vAlign w:val="center"/>
          </w:tcPr>
          <w:p w14:paraId="204E94AC"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.B.3</w:t>
            </w:r>
          </w:p>
        </w:tc>
        <w:tc>
          <w:tcPr>
            <w:tcW w:w="1800" w:type="dxa"/>
            <w:tcMar>
              <w:left w:w="43" w:type="dxa"/>
              <w:right w:w="43" w:type="dxa"/>
            </w:tcMar>
            <w:vAlign w:val="center"/>
          </w:tcPr>
          <w:p w14:paraId="01AA4F46"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0.3 mg DO/L</w:t>
            </w:r>
          </w:p>
        </w:tc>
        <w:tc>
          <w:tcPr>
            <w:tcW w:w="1350" w:type="dxa"/>
            <w:tcMar>
              <w:left w:w="43" w:type="dxa"/>
              <w:right w:w="43" w:type="dxa"/>
            </w:tcMar>
            <w:vAlign w:val="center"/>
          </w:tcPr>
          <w:p w14:paraId="7DAFDA29"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5E515DC4"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0.1– 0.2 mg DO/L</w:t>
            </w:r>
          </w:p>
        </w:tc>
      </w:tr>
      <w:tr w:rsidR="005615E8" w:rsidRPr="001A5202" w14:paraId="60EE9F45" w14:textId="77777777" w:rsidTr="004B4DD5">
        <w:trPr>
          <w:trHeight w:val="374"/>
        </w:trPr>
        <w:tc>
          <w:tcPr>
            <w:tcW w:w="1710" w:type="dxa"/>
            <w:tcMar>
              <w:left w:w="43" w:type="dxa"/>
              <w:right w:w="43" w:type="dxa"/>
            </w:tcMar>
            <w:vAlign w:val="center"/>
          </w:tcPr>
          <w:p w14:paraId="41DBE0DB"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Secchi Depth</w:t>
            </w:r>
          </w:p>
        </w:tc>
        <w:tc>
          <w:tcPr>
            <w:tcW w:w="1620" w:type="dxa"/>
            <w:tcMar>
              <w:left w:w="43" w:type="dxa"/>
              <w:right w:w="43" w:type="dxa"/>
            </w:tcMar>
            <w:vAlign w:val="center"/>
          </w:tcPr>
          <w:p w14:paraId="2B4E0C4C"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.B.5</w:t>
            </w:r>
          </w:p>
        </w:tc>
        <w:tc>
          <w:tcPr>
            <w:tcW w:w="1800" w:type="dxa"/>
            <w:tcMar>
              <w:left w:w="43" w:type="dxa"/>
              <w:right w:w="43" w:type="dxa"/>
            </w:tcMar>
            <w:vAlign w:val="center"/>
          </w:tcPr>
          <w:p w14:paraId="6C3A982C"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NA</w:t>
            </w:r>
          </w:p>
        </w:tc>
        <w:tc>
          <w:tcPr>
            <w:tcW w:w="1350" w:type="dxa"/>
            <w:tcMar>
              <w:left w:w="43" w:type="dxa"/>
              <w:right w:w="43" w:type="dxa"/>
            </w:tcMar>
            <w:vAlign w:val="center"/>
          </w:tcPr>
          <w:p w14:paraId="1EECC4A6"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7C40E719"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0.1 meter</w:t>
            </w:r>
          </w:p>
        </w:tc>
      </w:tr>
      <w:tr w:rsidR="005615E8" w:rsidRPr="001A5202" w14:paraId="047FA2AC" w14:textId="77777777" w:rsidTr="004B4DD5">
        <w:trPr>
          <w:trHeight w:val="374"/>
        </w:trPr>
        <w:tc>
          <w:tcPr>
            <w:tcW w:w="1710" w:type="dxa"/>
            <w:tcMar>
              <w:left w:w="43" w:type="dxa"/>
              <w:right w:w="43" w:type="dxa"/>
            </w:tcMar>
            <w:vAlign w:val="center"/>
          </w:tcPr>
          <w:p w14:paraId="3D60F734"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Specific Conductance</w:t>
            </w:r>
          </w:p>
        </w:tc>
        <w:tc>
          <w:tcPr>
            <w:tcW w:w="1620" w:type="dxa"/>
            <w:tcMar>
              <w:left w:w="43" w:type="dxa"/>
              <w:right w:w="43" w:type="dxa"/>
            </w:tcMar>
            <w:vAlign w:val="center"/>
          </w:tcPr>
          <w:p w14:paraId="4BF85743"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.B.3</w:t>
            </w:r>
          </w:p>
        </w:tc>
        <w:tc>
          <w:tcPr>
            <w:tcW w:w="1800" w:type="dxa"/>
            <w:tcMar>
              <w:left w:w="43" w:type="dxa"/>
              <w:right w:w="43" w:type="dxa"/>
            </w:tcMar>
            <w:vAlign w:val="center"/>
          </w:tcPr>
          <w:p w14:paraId="11388939"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 5% of std.</w:t>
            </w:r>
          </w:p>
        </w:tc>
        <w:tc>
          <w:tcPr>
            <w:tcW w:w="1350" w:type="dxa"/>
            <w:tcMar>
              <w:left w:w="43" w:type="dxa"/>
              <w:right w:w="43" w:type="dxa"/>
            </w:tcMar>
            <w:vAlign w:val="center"/>
          </w:tcPr>
          <w:p w14:paraId="40F5080E"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1342CB58"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1 umho/cm</w:t>
            </w:r>
          </w:p>
        </w:tc>
      </w:tr>
      <w:tr w:rsidR="005615E8" w:rsidRPr="001A5202" w14:paraId="7EBEC5EA" w14:textId="77777777" w:rsidTr="004B4DD5">
        <w:trPr>
          <w:trHeight w:val="374"/>
        </w:trPr>
        <w:tc>
          <w:tcPr>
            <w:tcW w:w="1710" w:type="dxa"/>
            <w:tcMar>
              <w:left w:w="43" w:type="dxa"/>
              <w:right w:w="43" w:type="dxa"/>
            </w:tcMar>
            <w:vAlign w:val="center"/>
          </w:tcPr>
          <w:p w14:paraId="2F9060B3"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Salinity</w:t>
            </w:r>
          </w:p>
        </w:tc>
        <w:tc>
          <w:tcPr>
            <w:tcW w:w="1620" w:type="dxa"/>
            <w:tcMar>
              <w:left w:w="43" w:type="dxa"/>
              <w:right w:w="43" w:type="dxa"/>
            </w:tcMar>
            <w:vAlign w:val="center"/>
          </w:tcPr>
          <w:p w14:paraId="50DA800E"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.B.3</w:t>
            </w:r>
          </w:p>
        </w:tc>
        <w:tc>
          <w:tcPr>
            <w:tcW w:w="1800" w:type="dxa"/>
            <w:tcMar>
              <w:left w:w="43" w:type="dxa"/>
              <w:right w:w="43" w:type="dxa"/>
            </w:tcMar>
            <w:vAlign w:val="center"/>
          </w:tcPr>
          <w:p w14:paraId="696F686F"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NA</w:t>
            </w:r>
          </w:p>
        </w:tc>
        <w:tc>
          <w:tcPr>
            <w:tcW w:w="1350" w:type="dxa"/>
            <w:tcMar>
              <w:left w:w="43" w:type="dxa"/>
              <w:right w:w="43" w:type="dxa"/>
            </w:tcMar>
            <w:vAlign w:val="center"/>
          </w:tcPr>
          <w:p w14:paraId="720651DF"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777FD943"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0.1 psu</w:t>
            </w:r>
          </w:p>
        </w:tc>
      </w:tr>
      <w:tr w:rsidR="005615E8" w:rsidRPr="001A5202" w14:paraId="358B8FBE" w14:textId="77777777" w:rsidTr="004B4DD5">
        <w:trPr>
          <w:trHeight w:val="374"/>
        </w:trPr>
        <w:tc>
          <w:tcPr>
            <w:tcW w:w="1710" w:type="dxa"/>
            <w:tcMar>
              <w:left w:w="43" w:type="dxa"/>
              <w:right w:w="43" w:type="dxa"/>
            </w:tcMar>
            <w:vAlign w:val="center"/>
          </w:tcPr>
          <w:p w14:paraId="77BB9578"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Light</w:t>
            </w:r>
          </w:p>
          <w:p w14:paraId="72621959" w14:textId="77777777" w:rsidR="005615E8" w:rsidRPr="001A5202" w:rsidRDefault="005615E8" w:rsidP="00A23D0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Attenuation</w:t>
            </w:r>
          </w:p>
        </w:tc>
        <w:tc>
          <w:tcPr>
            <w:tcW w:w="1620" w:type="dxa"/>
            <w:tcMar>
              <w:left w:w="43" w:type="dxa"/>
              <w:right w:w="43" w:type="dxa"/>
            </w:tcMar>
            <w:vAlign w:val="center"/>
          </w:tcPr>
          <w:p w14:paraId="387355CE"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.B.6</w:t>
            </w:r>
          </w:p>
        </w:tc>
        <w:tc>
          <w:tcPr>
            <w:tcW w:w="1800" w:type="dxa"/>
            <w:tcMar>
              <w:left w:w="43" w:type="dxa"/>
              <w:right w:w="43" w:type="dxa"/>
            </w:tcMar>
            <w:vAlign w:val="center"/>
          </w:tcPr>
          <w:p w14:paraId="3BAF9E05"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trike/>
                <w:sz w:val="20"/>
              </w:rPr>
            </w:pPr>
            <w:r w:rsidRPr="001A5202">
              <w:rPr>
                <w:rFonts w:asciiTheme="minorHAnsi" w:hAnsiTheme="minorHAnsi"/>
                <w:sz w:val="20"/>
              </w:rPr>
              <w:t>NA</w:t>
            </w:r>
          </w:p>
        </w:tc>
        <w:tc>
          <w:tcPr>
            <w:tcW w:w="1350" w:type="dxa"/>
            <w:tcMar>
              <w:left w:w="43" w:type="dxa"/>
              <w:right w:w="43" w:type="dxa"/>
            </w:tcMar>
            <w:vAlign w:val="center"/>
          </w:tcPr>
          <w:p w14:paraId="5B4E0C04"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5C2FEC5D" w14:textId="77777777" w:rsidR="005615E8" w:rsidRPr="001A5202" w:rsidRDefault="005615E8" w:rsidP="00A23D0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 xml:space="preserve">0.05% </w:t>
            </w:r>
            <w:r w:rsidRPr="001A5202">
              <w:rPr>
                <w:rFonts w:asciiTheme="minorHAnsi" w:hAnsiTheme="minorHAnsi"/>
                <w:sz w:val="18"/>
                <w:szCs w:val="18"/>
              </w:rPr>
              <w:t>@</w:t>
            </w:r>
            <w:r w:rsidRPr="001A5202">
              <w:rPr>
                <w:rFonts w:asciiTheme="minorHAnsi" w:hAnsiTheme="minorHAnsi"/>
                <w:sz w:val="20"/>
              </w:rPr>
              <w:t xml:space="preserve"> 100% light</w:t>
            </w:r>
          </w:p>
        </w:tc>
      </w:tr>
      <w:tr w:rsidR="005615E8" w:rsidRPr="001A5202" w14:paraId="51E59405" w14:textId="77777777" w:rsidTr="004B4DD5">
        <w:trPr>
          <w:trHeight w:val="374"/>
        </w:trPr>
        <w:tc>
          <w:tcPr>
            <w:tcW w:w="1710" w:type="dxa"/>
            <w:tcMar>
              <w:left w:w="43" w:type="dxa"/>
              <w:right w:w="43" w:type="dxa"/>
            </w:tcMar>
            <w:vAlign w:val="center"/>
          </w:tcPr>
          <w:p w14:paraId="46162B56"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Water</w:t>
            </w:r>
          </w:p>
          <w:p w14:paraId="5B896EBD" w14:textId="77777777" w:rsidR="005615E8" w:rsidRPr="001A5202" w:rsidRDefault="005615E8" w:rsidP="00A23D0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Temperature</w:t>
            </w:r>
          </w:p>
        </w:tc>
        <w:tc>
          <w:tcPr>
            <w:tcW w:w="1620" w:type="dxa"/>
            <w:tcMar>
              <w:left w:w="43" w:type="dxa"/>
              <w:right w:w="43" w:type="dxa"/>
            </w:tcMar>
            <w:vAlign w:val="center"/>
          </w:tcPr>
          <w:p w14:paraId="426A2319"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.B.3</w:t>
            </w:r>
          </w:p>
        </w:tc>
        <w:tc>
          <w:tcPr>
            <w:tcW w:w="1800" w:type="dxa"/>
            <w:tcMar>
              <w:left w:w="43" w:type="dxa"/>
              <w:right w:w="43" w:type="dxa"/>
            </w:tcMar>
            <w:vAlign w:val="center"/>
          </w:tcPr>
          <w:p w14:paraId="7CD15922"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NA</w:t>
            </w:r>
          </w:p>
        </w:tc>
        <w:tc>
          <w:tcPr>
            <w:tcW w:w="1350" w:type="dxa"/>
            <w:tcMar>
              <w:left w:w="43" w:type="dxa"/>
              <w:right w:w="43" w:type="dxa"/>
            </w:tcMar>
            <w:vAlign w:val="center"/>
          </w:tcPr>
          <w:p w14:paraId="06557281"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171669CD"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sz w:val="20"/>
              </w:rPr>
            </w:pPr>
            <w:r w:rsidRPr="001A5202">
              <w:rPr>
                <w:rFonts w:asciiTheme="minorHAnsi" w:hAnsiTheme="minorHAnsi"/>
                <w:sz w:val="20"/>
              </w:rPr>
              <w:t>0.1</w:t>
            </w:r>
            <w:r w:rsidRPr="001A5202">
              <w:rPr>
                <w:rFonts w:asciiTheme="minorHAnsi" w:hAnsiTheme="minorHAnsi" w:cs="Arial"/>
                <w:sz w:val="20"/>
              </w:rPr>
              <w:t>°</w:t>
            </w:r>
            <w:r w:rsidRPr="001A5202">
              <w:rPr>
                <w:rFonts w:asciiTheme="minorHAnsi" w:hAnsiTheme="minorHAnsi"/>
                <w:sz w:val="20"/>
              </w:rPr>
              <w:t>C</w:t>
            </w:r>
          </w:p>
        </w:tc>
      </w:tr>
      <w:tr w:rsidR="005615E8" w:rsidRPr="001A5202" w14:paraId="602E06B6" w14:textId="77777777" w:rsidTr="004B4DD5">
        <w:trPr>
          <w:trHeight w:val="374"/>
        </w:trPr>
        <w:tc>
          <w:tcPr>
            <w:tcW w:w="1710" w:type="dxa"/>
            <w:tcMar>
              <w:left w:w="43" w:type="dxa"/>
              <w:right w:w="43" w:type="dxa"/>
            </w:tcMar>
            <w:vAlign w:val="center"/>
          </w:tcPr>
          <w:p w14:paraId="6F6C66A5" w14:textId="77777777" w:rsidR="005615E8" w:rsidRPr="001A5202" w:rsidRDefault="005615E8" w:rsidP="00A23D00">
            <w:pPr>
              <w:tabs>
                <w:tab w:val="center" w:pos="7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1A5202">
              <w:rPr>
                <w:rFonts w:asciiTheme="minorHAnsi" w:hAnsiTheme="minorHAnsi"/>
                <w:sz w:val="20"/>
              </w:rPr>
              <w:t>Depth</w:t>
            </w:r>
          </w:p>
        </w:tc>
        <w:tc>
          <w:tcPr>
            <w:tcW w:w="1620" w:type="dxa"/>
            <w:tcMar>
              <w:left w:w="43" w:type="dxa"/>
              <w:right w:w="43" w:type="dxa"/>
            </w:tcMar>
            <w:vAlign w:val="center"/>
          </w:tcPr>
          <w:p w14:paraId="2CAAB82F" w14:textId="77777777" w:rsidR="005615E8" w:rsidRPr="001A5202" w:rsidRDefault="00471821" w:rsidP="00A23D00">
            <w:pPr>
              <w:tabs>
                <w:tab w:val="center" w:pos="55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1A5202">
              <w:rPr>
                <w:rFonts w:asciiTheme="minorHAnsi" w:hAnsiTheme="minorHAnsi"/>
                <w:sz w:val="20"/>
              </w:rPr>
              <w:t>4</w:t>
            </w:r>
            <w:r w:rsidR="005615E8" w:rsidRPr="001A5202">
              <w:rPr>
                <w:rFonts w:asciiTheme="minorHAnsi" w:hAnsiTheme="minorHAnsi"/>
                <w:sz w:val="20"/>
              </w:rPr>
              <w:t>.B.1.3</w:t>
            </w:r>
          </w:p>
        </w:tc>
        <w:tc>
          <w:tcPr>
            <w:tcW w:w="1800" w:type="dxa"/>
            <w:tcMar>
              <w:left w:w="43" w:type="dxa"/>
              <w:right w:w="43" w:type="dxa"/>
            </w:tcMar>
            <w:vAlign w:val="center"/>
          </w:tcPr>
          <w:p w14:paraId="2C68C0D0" w14:textId="77777777" w:rsidR="005615E8" w:rsidRPr="001A5202" w:rsidRDefault="005615E8" w:rsidP="00A23D00">
            <w:pPr>
              <w:tabs>
                <w:tab w:val="center" w:pos="49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1A5202">
              <w:rPr>
                <w:rFonts w:asciiTheme="minorHAnsi" w:hAnsiTheme="minorHAnsi"/>
                <w:sz w:val="20"/>
              </w:rPr>
              <w:t>NA</w:t>
            </w:r>
          </w:p>
        </w:tc>
        <w:tc>
          <w:tcPr>
            <w:tcW w:w="1350" w:type="dxa"/>
            <w:tcMar>
              <w:left w:w="43" w:type="dxa"/>
              <w:right w:w="43" w:type="dxa"/>
            </w:tcMar>
            <w:vAlign w:val="center"/>
          </w:tcPr>
          <w:p w14:paraId="49B9A7F4" w14:textId="77777777" w:rsidR="005615E8" w:rsidRPr="001A5202" w:rsidRDefault="005615E8" w:rsidP="00A23D00">
            <w:pPr>
              <w:tabs>
                <w:tab w:val="center" w:pos="74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rFonts w:asciiTheme="minorHAnsi" w:hAnsiTheme="minorHAnsi"/>
                <w:sz w:val="20"/>
              </w:rPr>
            </w:pPr>
            <w:r w:rsidRPr="001A5202">
              <w:rPr>
                <w:rFonts w:asciiTheme="minorHAnsi" w:hAnsiTheme="minorHAnsi"/>
                <w:sz w:val="20"/>
              </w:rPr>
              <w:t>95%</w:t>
            </w:r>
          </w:p>
        </w:tc>
        <w:tc>
          <w:tcPr>
            <w:tcW w:w="1890" w:type="dxa"/>
            <w:tcMar>
              <w:left w:w="43" w:type="dxa"/>
              <w:right w:w="43" w:type="dxa"/>
            </w:tcMar>
            <w:vAlign w:val="center"/>
          </w:tcPr>
          <w:p w14:paraId="726D24EA" w14:textId="77777777" w:rsidR="005615E8" w:rsidRPr="001A5202" w:rsidRDefault="005615E8" w:rsidP="00A23D00">
            <w:pPr>
              <w:tabs>
                <w:tab w:val="center" w:pos="59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ind w:left="390"/>
              <w:jc w:val="center"/>
              <w:rPr>
                <w:rFonts w:asciiTheme="minorHAnsi" w:hAnsiTheme="minorHAnsi"/>
                <w:sz w:val="20"/>
              </w:rPr>
            </w:pPr>
            <w:r w:rsidRPr="001A5202">
              <w:rPr>
                <w:rFonts w:asciiTheme="minorHAnsi" w:hAnsiTheme="minorHAnsi"/>
                <w:sz w:val="20"/>
              </w:rPr>
              <w:t>0.5 meter</w:t>
            </w:r>
          </w:p>
        </w:tc>
      </w:tr>
    </w:tbl>
    <w:p w14:paraId="60C46EEC" w14:textId="77777777" w:rsidR="005615E8" w:rsidRPr="001A5202"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color w:val="993366"/>
          <w:sz w:val="20"/>
          <w:u w:val="single"/>
        </w:rPr>
      </w:pPr>
      <w:r w:rsidRPr="001A5202">
        <w:rPr>
          <w:rFonts w:asciiTheme="minorHAnsi" w:hAnsiTheme="minorHAnsi"/>
          <w:color w:val="993366"/>
          <w:sz w:val="20"/>
          <w:u w:val="single"/>
        </w:rPr>
        <w:br/>
      </w:r>
    </w:p>
    <w:p w14:paraId="6AE048C5" w14:textId="77777777" w:rsidR="00D80040" w:rsidRPr="00D80040" w:rsidRDefault="005615E8" w:rsidP="000946C7">
      <w:pPr>
        <w:numPr>
          <w:ilvl w:val="0"/>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D80040">
        <w:rPr>
          <w:rFonts w:asciiTheme="minorHAnsi" w:hAnsiTheme="minorHAnsi"/>
          <w:sz w:val="20"/>
          <w:u w:val="single"/>
        </w:rPr>
        <w:t>Field Replicate Samples</w:t>
      </w:r>
    </w:p>
    <w:p w14:paraId="3954A321" w14:textId="77777777" w:rsidR="005615E8" w:rsidRPr="001A5202" w:rsidRDefault="005615E8" w:rsidP="00D80040">
      <w:pPr>
        <w:numPr>
          <w:ilvl w:val="1"/>
          <w:numId w:val="7"/>
        </w:numPr>
        <w:tabs>
          <w:tab w:val="clear" w:pos="792"/>
          <w:tab w:val="left" w:pos="-720"/>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Field Split (FS1 &amp; FS2):  Two representative portions are taken from one homogeneous sample and processed identically.  The data from the field split samples are an indicator of reproducibility (precision) in the sample preparation and analysis steps.</w:t>
      </w:r>
    </w:p>
    <w:p w14:paraId="7F0302AD" w14:textId="77777777" w:rsidR="005615E8" w:rsidRPr="001A5202" w:rsidRDefault="005615E8" w:rsidP="00D80040">
      <w:pPr>
        <w:numPr>
          <w:ilvl w:val="1"/>
          <w:numId w:val="7"/>
        </w:numPr>
        <w:tabs>
          <w:tab w:val="clear" w:pos="792"/>
          <w:tab w:val="left" w:pos="-720"/>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 xml:space="preserve">Field Duplicate, Co-located (S1 &amp; S2):  A field duplicate is a sample taken at the same sample location and depth as a CBP sample.  The sample and </w:t>
      </w:r>
      <w:r w:rsidR="00222D16" w:rsidRPr="001A5202">
        <w:rPr>
          <w:rFonts w:asciiTheme="minorHAnsi" w:hAnsiTheme="minorHAnsi"/>
          <w:sz w:val="20"/>
        </w:rPr>
        <w:t xml:space="preserve">its </w:t>
      </w:r>
      <w:r w:rsidRPr="001A5202">
        <w:rPr>
          <w:rFonts w:asciiTheme="minorHAnsi" w:hAnsiTheme="minorHAnsi"/>
          <w:sz w:val="20"/>
        </w:rPr>
        <w:t>duplicate shall be taken in quick succession of each other.  The data from field duplicates may be used to estimate overall precision or to deduce sampling precision.</w:t>
      </w:r>
    </w:p>
    <w:p w14:paraId="318A90F3" w14:textId="77777777" w:rsidR="005615E8" w:rsidRPr="001A5202" w:rsidRDefault="005615E8" w:rsidP="00D80040">
      <w:pPr>
        <w:numPr>
          <w:ilvl w:val="1"/>
          <w:numId w:val="7"/>
        </w:numPr>
        <w:tabs>
          <w:tab w:val="clear" w:pos="792"/>
          <w:tab w:val="left" w:pos="-720"/>
          <w:tab w:val="left" w:pos="0"/>
          <w:tab w:val="left" w:pos="81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The recommended frequency for collecting Field Split or Field Duplicate samples is according to the CBP monitoring program:</w:t>
      </w:r>
    </w:p>
    <w:p w14:paraId="2BE7758C" w14:textId="77777777" w:rsidR="005615E8" w:rsidRPr="001A5202" w:rsidRDefault="005615E8" w:rsidP="00D80040">
      <w:pPr>
        <w:numPr>
          <w:ilvl w:val="2"/>
          <w:numId w:val="7"/>
        </w:numPr>
        <w:tabs>
          <w:tab w:val="clear" w:pos="1530"/>
          <w:tab w:val="left" w:pos="-720"/>
          <w:tab w:val="left" w:pos="0"/>
          <w:tab w:val="left" w:pos="81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594"/>
        <w:rPr>
          <w:rFonts w:asciiTheme="minorHAnsi" w:hAnsiTheme="minorHAnsi"/>
          <w:sz w:val="20"/>
          <w:u w:val="single"/>
        </w:rPr>
      </w:pPr>
      <w:r w:rsidRPr="001A5202">
        <w:rPr>
          <w:rFonts w:asciiTheme="minorHAnsi" w:hAnsiTheme="minorHAnsi"/>
          <w:sz w:val="20"/>
        </w:rPr>
        <w:t xml:space="preserve">Mainstem </w:t>
      </w:r>
      <w:r w:rsidR="00222D16" w:rsidRPr="001A5202">
        <w:rPr>
          <w:rFonts w:asciiTheme="minorHAnsi" w:hAnsiTheme="minorHAnsi"/>
          <w:sz w:val="20"/>
        </w:rPr>
        <w:t>Replicates</w:t>
      </w:r>
      <w:r w:rsidRPr="001A5202">
        <w:rPr>
          <w:rFonts w:asciiTheme="minorHAnsi" w:hAnsiTheme="minorHAnsi"/>
          <w:sz w:val="20"/>
        </w:rPr>
        <w:t xml:space="preserve">:  Collect a field </w:t>
      </w:r>
      <w:r w:rsidRPr="001A5202">
        <w:rPr>
          <w:rFonts w:asciiTheme="minorHAnsi" w:hAnsiTheme="minorHAnsi"/>
          <w:sz w:val="20"/>
          <w:u w:val="single"/>
        </w:rPr>
        <w:t>split</w:t>
      </w:r>
      <w:r w:rsidRPr="001A5202">
        <w:rPr>
          <w:rFonts w:asciiTheme="minorHAnsi" w:hAnsiTheme="minorHAnsi"/>
          <w:sz w:val="20"/>
        </w:rPr>
        <w:t xml:space="preserve"> or a field duplicate </w:t>
      </w:r>
      <w:r w:rsidRPr="001A5202">
        <w:rPr>
          <w:rFonts w:asciiTheme="minorHAnsi" w:hAnsiTheme="minorHAnsi"/>
          <w:sz w:val="20"/>
          <w:u w:val="single"/>
        </w:rPr>
        <w:t>once for every 20 samples</w:t>
      </w:r>
      <w:r w:rsidRPr="001A5202">
        <w:rPr>
          <w:rFonts w:asciiTheme="minorHAnsi" w:hAnsiTheme="minorHAnsi"/>
          <w:sz w:val="20"/>
        </w:rPr>
        <w:t>.</w:t>
      </w:r>
    </w:p>
    <w:p w14:paraId="69954955" w14:textId="77777777" w:rsidR="005615E8" w:rsidRPr="001A5202" w:rsidRDefault="005615E8" w:rsidP="00D80040">
      <w:pPr>
        <w:numPr>
          <w:ilvl w:val="2"/>
          <w:numId w:val="7"/>
        </w:numPr>
        <w:tabs>
          <w:tab w:val="clear" w:pos="1530"/>
          <w:tab w:val="left" w:pos="-720"/>
          <w:tab w:val="left" w:pos="0"/>
          <w:tab w:val="left" w:pos="81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u w:val="single"/>
        </w:rPr>
      </w:pPr>
      <w:r w:rsidRPr="001A5202">
        <w:rPr>
          <w:rFonts w:asciiTheme="minorHAnsi" w:hAnsiTheme="minorHAnsi"/>
          <w:sz w:val="20"/>
        </w:rPr>
        <w:t xml:space="preserve">Tidal Tributary </w:t>
      </w:r>
      <w:r w:rsidR="00222D16" w:rsidRPr="001A5202">
        <w:rPr>
          <w:rFonts w:asciiTheme="minorHAnsi" w:hAnsiTheme="minorHAnsi"/>
          <w:sz w:val="20"/>
        </w:rPr>
        <w:t>Replicates</w:t>
      </w:r>
      <w:r w:rsidRPr="001A5202">
        <w:rPr>
          <w:rFonts w:asciiTheme="minorHAnsi" w:hAnsiTheme="minorHAnsi"/>
          <w:sz w:val="20"/>
        </w:rPr>
        <w:t xml:space="preserve">:  Each sampling group should collect field splits once per month, from </w:t>
      </w:r>
      <w:r w:rsidRPr="001A5202">
        <w:rPr>
          <w:rFonts w:asciiTheme="minorHAnsi" w:hAnsiTheme="minorHAnsi"/>
          <w:sz w:val="20"/>
        </w:rPr>
        <w:lastRenderedPageBreak/>
        <w:t>both surface and bottom depths.</w:t>
      </w:r>
    </w:p>
    <w:p w14:paraId="1F2B3B0A" w14:textId="77777777" w:rsidR="00D80040" w:rsidRPr="00D80040" w:rsidRDefault="005615E8" w:rsidP="00D80040">
      <w:pPr>
        <w:numPr>
          <w:ilvl w:val="2"/>
          <w:numId w:val="7"/>
        </w:numPr>
        <w:tabs>
          <w:tab w:val="clear" w:pos="1530"/>
          <w:tab w:val="left" w:pos="-720"/>
          <w:tab w:val="left" w:pos="0"/>
          <w:tab w:val="left" w:pos="810"/>
          <w:tab w:val="num" w:pos="1350"/>
          <w:tab w:val="left" w:pos="14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u w:val="single"/>
        </w:rPr>
      </w:pPr>
      <w:r w:rsidRPr="001A5202">
        <w:rPr>
          <w:rFonts w:asciiTheme="minorHAnsi" w:hAnsiTheme="minorHAnsi"/>
          <w:sz w:val="20"/>
        </w:rPr>
        <w:t xml:space="preserve">Non-tidal </w:t>
      </w:r>
      <w:r w:rsidR="00222D16" w:rsidRPr="001A5202">
        <w:rPr>
          <w:rFonts w:asciiTheme="minorHAnsi" w:hAnsiTheme="minorHAnsi"/>
          <w:sz w:val="20"/>
        </w:rPr>
        <w:t>Replicates</w:t>
      </w:r>
      <w:r w:rsidRPr="001A5202">
        <w:rPr>
          <w:rFonts w:asciiTheme="minorHAnsi" w:hAnsiTheme="minorHAnsi"/>
          <w:sz w:val="20"/>
        </w:rPr>
        <w:t xml:space="preserve">: </w:t>
      </w:r>
      <w:r w:rsidR="00222D16" w:rsidRPr="001A5202">
        <w:rPr>
          <w:rFonts w:asciiTheme="minorHAnsi" w:hAnsiTheme="minorHAnsi"/>
          <w:sz w:val="20"/>
        </w:rPr>
        <w:t xml:space="preserve"> </w:t>
      </w:r>
      <w:r w:rsidR="0006463B" w:rsidRPr="001A5202">
        <w:rPr>
          <w:rFonts w:asciiTheme="minorHAnsi" w:hAnsiTheme="minorHAnsi"/>
          <w:sz w:val="20"/>
        </w:rPr>
        <w:t xml:space="preserve">The minimum number of field </w:t>
      </w:r>
      <w:r w:rsidR="00222D16" w:rsidRPr="001A5202">
        <w:rPr>
          <w:rFonts w:asciiTheme="minorHAnsi" w:hAnsiTheme="minorHAnsi"/>
          <w:sz w:val="20"/>
        </w:rPr>
        <w:t>replicates</w:t>
      </w:r>
      <w:r w:rsidR="0006463B" w:rsidRPr="001A5202">
        <w:rPr>
          <w:rFonts w:asciiTheme="minorHAnsi" w:hAnsiTheme="minorHAnsi"/>
          <w:sz w:val="20"/>
        </w:rPr>
        <w:t xml:space="preserve"> is 2 duplicate</w:t>
      </w:r>
      <w:r w:rsidR="00222D16" w:rsidRPr="001A5202">
        <w:rPr>
          <w:rFonts w:asciiTheme="minorHAnsi" w:hAnsiTheme="minorHAnsi"/>
          <w:sz w:val="20"/>
        </w:rPr>
        <w:t xml:space="preserve"> pairs</w:t>
      </w:r>
      <w:r w:rsidR="0006463B" w:rsidRPr="001A5202">
        <w:rPr>
          <w:rFonts w:asciiTheme="minorHAnsi" w:hAnsiTheme="minorHAnsi"/>
          <w:sz w:val="20"/>
        </w:rPr>
        <w:t xml:space="preserve"> per station per year, </w:t>
      </w:r>
      <w:r w:rsidR="001A5202">
        <w:rPr>
          <w:rFonts w:asciiTheme="minorHAnsi" w:hAnsiTheme="minorHAnsi"/>
          <w:sz w:val="20"/>
        </w:rPr>
        <w:t>about</w:t>
      </w:r>
      <w:r w:rsidR="0006463B" w:rsidRPr="001A5202">
        <w:rPr>
          <w:rFonts w:asciiTheme="minorHAnsi" w:hAnsiTheme="minorHAnsi"/>
          <w:sz w:val="20"/>
        </w:rPr>
        <w:t xml:space="preserve"> 10% of the samples.  Sample collection groups (Addendum, Table 4) with more than 12 stations may limit the number of duplicate</w:t>
      </w:r>
      <w:r w:rsidR="00222D16" w:rsidRPr="001A5202">
        <w:rPr>
          <w:rFonts w:asciiTheme="minorHAnsi" w:hAnsiTheme="minorHAnsi"/>
          <w:sz w:val="20"/>
        </w:rPr>
        <w:t xml:space="preserve"> pair</w:t>
      </w:r>
      <w:r w:rsidR="0006463B" w:rsidRPr="001A5202">
        <w:rPr>
          <w:rFonts w:asciiTheme="minorHAnsi" w:hAnsiTheme="minorHAnsi"/>
          <w:sz w:val="20"/>
        </w:rPr>
        <w:t>s to 24 per year (i.e., 2 per month)</w:t>
      </w:r>
      <w:r w:rsidR="009118CB" w:rsidRPr="001A5202">
        <w:rPr>
          <w:rFonts w:asciiTheme="minorHAnsi" w:hAnsiTheme="minorHAnsi"/>
          <w:sz w:val="20"/>
        </w:rPr>
        <w:t xml:space="preserve">, with at least 1 duplicate </w:t>
      </w:r>
      <w:r w:rsidR="00222D16" w:rsidRPr="001A5202">
        <w:rPr>
          <w:rFonts w:asciiTheme="minorHAnsi" w:hAnsiTheme="minorHAnsi"/>
          <w:sz w:val="20"/>
        </w:rPr>
        <w:t xml:space="preserve">pair </w:t>
      </w:r>
      <w:r w:rsidR="009118CB" w:rsidRPr="001A5202">
        <w:rPr>
          <w:rFonts w:asciiTheme="minorHAnsi" w:hAnsiTheme="minorHAnsi"/>
          <w:sz w:val="20"/>
        </w:rPr>
        <w:t>collected at each station</w:t>
      </w:r>
      <w:r w:rsidR="0006463B" w:rsidRPr="001A5202">
        <w:rPr>
          <w:rFonts w:asciiTheme="minorHAnsi" w:hAnsiTheme="minorHAnsi"/>
          <w:sz w:val="20"/>
        </w:rPr>
        <w:t>.</w:t>
      </w:r>
    </w:p>
    <w:p w14:paraId="5884BD75" w14:textId="77777777" w:rsidR="005615E8" w:rsidRPr="001A5202" w:rsidRDefault="00222D16" w:rsidP="00D80040">
      <w:pPr>
        <w:numPr>
          <w:ilvl w:val="2"/>
          <w:numId w:val="7"/>
        </w:numPr>
        <w:tabs>
          <w:tab w:val="clear" w:pos="1530"/>
          <w:tab w:val="left" w:pos="-720"/>
          <w:tab w:val="left" w:pos="0"/>
          <w:tab w:val="left" w:pos="810"/>
          <w:tab w:val="num" w:pos="1350"/>
          <w:tab w:val="left" w:pos="14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630"/>
        <w:rPr>
          <w:rFonts w:asciiTheme="minorHAnsi" w:hAnsiTheme="minorHAnsi"/>
          <w:sz w:val="20"/>
          <w:u w:val="single"/>
        </w:rPr>
      </w:pPr>
      <w:r w:rsidRPr="001A5202">
        <w:rPr>
          <w:rFonts w:asciiTheme="minorHAnsi" w:hAnsiTheme="minorHAnsi"/>
          <w:sz w:val="20"/>
        </w:rPr>
        <w:t xml:space="preserve">See Section B.5.7 in </w:t>
      </w:r>
      <w:r w:rsidRPr="001A5202">
        <w:rPr>
          <w:rFonts w:asciiTheme="minorHAnsi" w:hAnsiTheme="minorHAnsi"/>
          <w:i/>
          <w:sz w:val="20"/>
        </w:rPr>
        <w:t>Chapter 5, Nontidal Water Quality Monitoring</w:t>
      </w:r>
      <w:r w:rsidRPr="001A5202">
        <w:rPr>
          <w:rFonts w:asciiTheme="minorHAnsi" w:hAnsiTheme="minorHAnsi"/>
          <w:sz w:val="20"/>
        </w:rPr>
        <w:t>, for further requirements.</w:t>
      </w:r>
    </w:p>
    <w:p w14:paraId="77650EA3" w14:textId="77777777" w:rsidR="005615E8" w:rsidRPr="00D80040" w:rsidRDefault="005615E8" w:rsidP="000946C7">
      <w:pPr>
        <w:numPr>
          <w:ilvl w:val="0"/>
          <w:numId w:val="7"/>
        </w:numPr>
        <w:tabs>
          <w:tab w:val="left" w:pos="-720"/>
          <w:tab w:val="left" w:pos="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D80040">
        <w:rPr>
          <w:rFonts w:asciiTheme="minorHAnsi" w:hAnsiTheme="minorHAnsi"/>
          <w:sz w:val="20"/>
          <w:u w:val="single"/>
        </w:rPr>
        <w:t>Field Blanks</w:t>
      </w:r>
    </w:p>
    <w:p w14:paraId="7AEF7AF2" w14:textId="77777777" w:rsidR="00D80040" w:rsidRDefault="00D42E85" w:rsidP="000946C7">
      <w:pPr>
        <w:numPr>
          <w:ilvl w:val="1"/>
          <w:numId w:val="7"/>
        </w:numPr>
        <w:tabs>
          <w:tab w:val="clear" w:pos="792"/>
          <w:tab w:val="left" w:pos="-720"/>
          <w:tab w:val="left" w:pos="0"/>
          <w:tab w:val="num"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sz w:val="20"/>
        </w:rPr>
      </w:pPr>
      <w:r w:rsidRPr="00D80040">
        <w:rPr>
          <w:rFonts w:asciiTheme="minorHAnsi" w:hAnsiTheme="minorHAnsi"/>
          <w:sz w:val="20"/>
        </w:rPr>
        <w:t xml:space="preserve">A field blank is an aliquot of deionized water, free of the analytes of interest, which is </w:t>
      </w:r>
      <w:r w:rsidR="00D6704A" w:rsidRPr="00D80040">
        <w:rPr>
          <w:rFonts w:asciiTheme="minorHAnsi" w:hAnsiTheme="minorHAnsi"/>
          <w:sz w:val="20"/>
        </w:rPr>
        <w:t>poured</w:t>
      </w:r>
      <w:r w:rsidRPr="00D80040">
        <w:rPr>
          <w:rFonts w:asciiTheme="minorHAnsi" w:hAnsiTheme="minorHAnsi"/>
          <w:sz w:val="20"/>
        </w:rPr>
        <w:t xml:space="preserve"> in</w:t>
      </w:r>
      <w:r w:rsidR="00D6704A" w:rsidRPr="00D80040">
        <w:rPr>
          <w:rFonts w:asciiTheme="minorHAnsi" w:hAnsiTheme="minorHAnsi"/>
          <w:sz w:val="20"/>
        </w:rPr>
        <w:t>to</w:t>
      </w:r>
      <w:r w:rsidRPr="00D80040">
        <w:rPr>
          <w:rFonts w:asciiTheme="minorHAnsi" w:hAnsiTheme="minorHAnsi"/>
          <w:sz w:val="20"/>
        </w:rPr>
        <w:t xml:space="preserve"> a sample container in the field and treated as a sample in all respects, including exposure to sampling site conditions, processing, filtration, preservation, storage and all analytical procedures.</w:t>
      </w:r>
    </w:p>
    <w:p w14:paraId="504CA04E" w14:textId="77777777" w:rsidR="00D42E85" w:rsidRPr="00D80040" w:rsidRDefault="00D42E85" w:rsidP="000946C7">
      <w:pPr>
        <w:numPr>
          <w:ilvl w:val="1"/>
          <w:numId w:val="7"/>
        </w:numPr>
        <w:tabs>
          <w:tab w:val="clear" w:pos="792"/>
          <w:tab w:val="left" w:pos="-720"/>
          <w:tab w:val="left" w:pos="0"/>
          <w:tab w:val="num"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sz w:val="20"/>
        </w:rPr>
      </w:pPr>
      <w:r w:rsidRPr="00D80040">
        <w:rPr>
          <w:rFonts w:asciiTheme="minorHAnsi" w:hAnsiTheme="minorHAnsi"/>
          <w:sz w:val="20"/>
        </w:rPr>
        <w:t xml:space="preserve">Because a field blank is treated exactly like an environmental sample at the laboratory it </w:t>
      </w:r>
      <w:r w:rsidR="00222D16" w:rsidRPr="00D80040">
        <w:rPr>
          <w:rFonts w:asciiTheme="minorHAnsi" w:hAnsiTheme="minorHAnsi"/>
          <w:sz w:val="20"/>
        </w:rPr>
        <w:t xml:space="preserve">will </w:t>
      </w:r>
      <w:r w:rsidRPr="00D80040">
        <w:rPr>
          <w:rFonts w:asciiTheme="minorHAnsi" w:hAnsiTheme="minorHAnsi"/>
          <w:sz w:val="20"/>
        </w:rPr>
        <w:t xml:space="preserve">include any contamination introduced during </w:t>
      </w:r>
      <w:r w:rsidR="00222D16" w:rsidRPr="00D80040">
        <w:rPr>
          <w:rFonts w:asciiTheme="minorHAnsi" w:hAnsiTheme="minorHAnsi"/>
          <w:sz w:val="20"/>
        </w:rPr>
        <w:t xml:space="preserve">transport, </w:t>
      </w:r>
      <w:r w:rsidRPr="00D80040">
        <w:rPr>
          <w:rFonts w:asciiTheme="minorHAnsi" w:hAnsiTheme="minorHAnsi"/>
          <w:sz w:val="20"/>
        </w:rPr>
        <w:t>laboratory handling and analysis.</w:t>
      </w:r>
    </w:p>
    <w:p w14:paraId="26AEBD0F" w14:textId="77777777" w:rsidR="00D42E85" w:rsidRPr="001A5202" w:rsidRDefault="00D42E85" w:rsidP="00D80040">
      <w:pPr>
        <w:numPr>
          <w:ilvl w:val="1"/>
          <w:numId w:val="7"/>
        </w:numPr>
        <w:tabs>
          <w:tab w:val="clear" w:pos="792"/>
          <w:tab w:val="left" w:pos="-720"/>
          <w:tab w:val="left" w:pos="0"/>
          <w:tab w:val="num"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sz w:val="20"/>
        </w:rPr>
      </w:pPr>
      <w:r w:rsidRPr="001A5202">
        <w:rPr>
          <w:rFonts w:asciiTheme="minorHAnsi" w:hAnsiTheme="minorHAnsi"/>
          <w:sz w:val="20"/>
        </w:rPr>
        <w:t>The purpose of the field blank is to demonstrate that</w:t>
      </w:r>
      <w:r w:rsidRPr="001A5202">
        <w:rPr>
          <w:rFonts w:asciiTheme="minorHAnsi" w:hAnsiTheme="minorHAnsi"/>
          <w:sz w:val="20"/>
          <w:vertAlign w:val="superscript"/>
        </w:rPr>
        <w:t>1</w:t>
      </w:r>
      <w:r w:rsidRPr="001A5202">
        <w:rPr>
          <w:rFonts w:asciiTheme="minorHAnsi" w:hAnsiTheme="minorHAnsi"/>
          <w:sz w:val="20"/>
        </w:rPr>
        <w:t>:</w:t>
      </w:r>
    </w:p>
    <w:p w14:paraId="1897B16F" w14:textId="77777777" w:rsidR="00D42E85" w:rsidRPr="001A5202" w:rsidRDefault="00D42E85" w:rsidP="00D80040">
      <w:pPr>
        <w:numPr>
          <w:ilvl w:val="2"/>
          <w:numId w:val="7"/>
        </w:numPr>
        <w:tabs>
          <w:tab w:val="clear" w:pos="1530"/>
          <w:tab w:val="left" w:pos="-720"/>
          <w:tab w:val="left" w:pos="0"/>
          <w:tab w:val="num" w:pos="81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rPr>
          <w:rFonts w:asciiTheme="minorHAnsi" w:hAnsiTheme="minorHAnsi"/>
          <w:sz w:val="20"/>
        </w:rPr>
      </w:pPr>
      <w:r w:rsidRPr="001A5202">
        <w:rPr>
          <w:rFonts w:asciiTheme="minorHAnsi" w:hAnsiTheme="minorHAnsi"/>
          <w:sz w:val="20"/>
        </w:rPr>
        <w:t>The sampling equipment has been adequately cleaned to remove contamination introduced by samples obtained at previous sites;</w:t>
      </w:r>
    </w:p>
    <w:p w14:paraId="0E7E9FA8" w14:textId="77777777" w:rsidR="00D42E85" w:rsidRPr="001A5202" w:rsidRDefault="00D42E85" w:rsidP="00D80040">
      <w:pPr>
        <w:numPr>
          <w:ilvl w:val="2"/>
          <w:numId w:val="7"/>
        </w:numPr>
        <w:tabs>
          <w:tab w:val="clear" w:pos="1530"/>
          <w:tab w:val="left" w:pos="-720"/>
          <w:tab w:val="left" w:pos="0"/>
          <w:tab w:val="num" w:pos="81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rPr>
          <w:rFonts w:asciiTheme="minorHAnsi" w:hAnsiTheme="minorHAnsi"/>
          <w:sz w:val="20"/>
        </w:rPr>
      </w:pPr>
      <w:r w:rsidRPr="001A5202">
        <w:rPr>
          <w:rFonts w:asciiTheme="minorHAnsi" w:hAnsiTheme="minorHAnsi"/>
          <w:sz w:val="20"/>
        </w:rPr>
        <w:t xml:space="preserve">Sample collection and processing have not resulted in contamination; and that </w:t>
      </w:r>
    </w:p>
    <w:p w14:paraId="2ABFA994" w14:textId="77777777" w:rsidR="005615E8" w:rsidRPr="001A5202" w:rsidRDefault="00D42E85" w:rsidP="00D80040">
      <w:pPr>
        <w:numPr>
          <w:ilvl w:val="2"/>
          <w:numId w:val="7"/>
        </w:numPr>
        <w:tabs>
          <w:tab w:val="clear" w:pos="1530"/>
          <w:tab w:val="left" w:pos="-720"/>
          <w:tab w:val="left" w:pos="0"/>
          <w:tab w:val="num" w:pos="81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rPr>
          <w:rFonts w:asciiTheme="minorHAnsi" w:hAnsiTheme="minorHAnsi"/>
          <w:sz w:val="20"/>
        </w:rPr>
      </w:pPr>
      <w:r w:rsidRPr="001A5202">
        <w:rPr>
          <w:rFonts w:asciiTheme="minorHAnsi" w:hAnsiTheme="minorHAnsi"/>
          <w:sz w:val="20"/>
        </w:rPr>
        <w:t>Sample handling and transport have not introduced contamination.</w:t>
      </w:r>
      <w:r w:rsidRPr="001A5202">
        <w:rPr>
          <w:rFonts w:asciiTheme="minorHAnsi" w:hAnsiTheme="minorHAnsi"/>
          <w:sz w:val="20"/>
        </w:rPr>
        <w:br/>
      </w:r>
      <w:r w:rsidRPr="001A5202">
        <w:rPr>
          <w:rFonts w:asciiTheme="minorHAnsi" w:hAnsiTheme="minorHAnsi"/>
          <w:sz w:val="20"/>
          <w:vertAlign w:val="superscript"/>
        </w:rPr>
        <w:t>1</w:t>
      </w:r>
      <w:hyperlink r:id="rId14" w:history="1">
        <w:r w:rsidRPr="001A5202">
          <w:rPr>
            <w:rStyle w:val="Hyperlink"/>
            <w:rFonts w:asciiTheme="minorHAnsi" w:hAnsiTheme="minorHAnsi"/>
            <w:sz w:val="20"/>
          </w:rPr>
          <w:t>Quality-Control Design for Surface Water Sampling in the National Water-Quality Assessment Program</w:t>
        </w:r>
      </w:hyperlink>
      <w:r w:rsidRPr="001A5202">
        <w:rPr>
          <w:rFonts w:asciiTheme="minorHAnsi" w:hAnsiTheme="minorHAnsi"/>
          <w:sz w:val="20"/>
        </w:rPr>
        <w:t xml:space="preserve"> (USGS OFR 97-223).</w:t>
      </w:r>
    </w:p>
    <w:p w14:paraId="15D9596D" w14:textId="77777777" w:rsidR="005615E8" w:rsidRPr="001A5202" w:rsidRDefault="005615E8" w:rsidP="00D80040">
      <w:pPr>
        <w:numPr>
          <w:ilvl w:val="1"/>
          <w:numId w:val="7"/>
        </w:numPr>
        <w:tabs>
          <w:tab w:val="clear" w:pos="792"/>
          <w:tab w:val="left" w:pos="-720"/>
          <w:tab w:val="left" w:pos="0"/>
          <w:tab w:val="num"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720" w:hanging="360"/>
        <w:rPr>
          <w:rFonts w:asciiTheme="minorHAnsi" w:hAnsiTheme="minorHAnsi"/>
          <w:sz w:val="20"/>
        </w:rPr>
      </w:pPr>
      <w:r w:rsidRPr="001A5202">
        <w:rPr>
          <w:rFonts w:asciiTheme="minorHAnsi" w:hAnsiTheme="minorHAnsi"/>
          <w:sz w:val="20"/>
        </w:rPr>
        <w:t>The frequency for preparing field-filtered blanks is according to the CBP monitoring program:</w:t>
      </w:r>
    </w:p>
    <w:p w14:paraId="4E486916" w14:textId="77777777" w:rsidR="005615E8" w:rsidRPr="001A5202" w:rsidRDefault="005615E8" w:rsidP="00D80040">
      <w:pPr>
        <w:numPr>
          <w:ilvl w:val="2"/>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u w:val="single"/>
        </w:rPr>
        <w:t>Mainstem Monitoring</w:t>
      </w:r>
      <w:r w:rsidRPr="001A5202">
        <w:rPr>
          <w:rFonts w:asciiTheme="minorHAnsi" w:hAnsiTheme="minorHAnsi"/>
          <w:sz w:val="20"/>
        </w:rPr>
        <w:t>:  Prepare one field-filtered blank each day.</w:t>
      </w:r>
    </w:p>
    <w:p w14:paraId="4AF45D90" w14:textId="77777777" w:rsidR="005615E8" w:rsidRPr="001A5202" w:rsidRDefault="005615E8" w:rsidP="00D80040">
      <w:pPr>
        <w:numPr>
          <w:ilvl w:val="2"/>
          <w:numId w:val="7"/>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u w:val="single"/>
        </w:rPr>
        <w:t>Tidal Tributary Monitoring</w:t>
      </w:r>
      <w:r w:rsidRPr="001A5202">
        <w:rPr>
          <w:rFonts w:asciiTheme="minorHAnsi" w:hAnsiTheme="minorHAnsi"/>
          <w:sz w:val="20"/>
        </w:rPr>
        <w:t>:  Prepare at least one field-filtered blank per month.</w:t>
      </w:r>
    </w:p>
    <w:p w14:paraId="1BB63EB9" w14:textId="77777777" w:rsidR="00D80040" w:rsidRDefault="005615E8" w:rsidP="00D80040">
      <w:pPr>
        <w:numPr>
          <w:ilvl w:val="2"/>
          <w:numId w:val="7"/>
        </w:numPr>
        <w:tabs>
          <w:tab w:val="clear" w:pos="1530"/>
          <w:tab w:val="left" w:pos="-720"/>
          <w:tab w:val="left" w:pos="0"/>
          <w:tab w:val="left" w:pos="720"/>
          <w:tab w:val="num" w:pos="1350"/>
          <w:tab w:val="left" w:pos="14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540"/>
        <w:rPr>
          <w:rFonts w:asciiTheme="minorHAnsi" w:hAnsiTheme="minorHAnsi"/>
          <w:sz w:val="20"/>
        </w:rPr>
      </w:pPr>
      <w:r w:rsidRPr="001A5202">
        <w:rPr>
          <w:rFonts w:asciiTheme="minorHAnsi" w:hAnsiTheme="minorHAnsi"/>
          <w:sz w:val="20"/>
          <w:u w:val="single"/>
        </w:rPr>
        <w:t>Non-tidal Monitoring</w:t>
      </w:r>
      <w:r w:rsidRPr="001A5202">
        <w:rPr>
          <w:rFonts w:asciiTheme="minorHAnsi" w:hAnsiTheme="minorHAnsi"/>
          <w:sz w:val="20"/>
        </w:rPr>
        <w:t xml:space="preserve">:  Prepare at least one field blank per </w:t>
      </w:r>
      <w:r w:rsidR="00D42E85" w:rsidRPr="001A5202">
        <w:rPr>
          <w:rFonts w:asciiTheme="minorHAnsi" w:hAnsiTheme="minorHAnsi"/>
          <w:sz w:val="20"/>
        </w:rPr>
        <w:t>station each year</w:t>
      </w:r>
      <w:r w:rsidR="00D6704A" w:rsidRPr="001A5202">
        <w:rPr>
          <w:rFonts w:asciiTheme="minorHAnsi" w:hAnsiTheme="minorHAnsi"/>
          <w:sz w:val="20"/>
        </w:rPr>
        <w:t xml:space="preserve"> for primary stations. </w:t>
      </w:r>
      <w:r w:rsidR="00300A78" w:rsidRPr="001A5202">
        <w:rPr>
          <w:rFonts w:asciiTheme="minorHAnsi" w:hAnsiTheme="minorHAnsi"/>
          <w:sz w:val="20"/>
        </w:rPr>
        <w:t>The blanks should be taken from a variety of locations, flow conditions and months to obtain a representative sampling of blanks across time, space and flow conditions.</w:t>
      </w:r>
    </w:p>
    <w:p w14:paraId="3990F7C7" w14:textId="77777777" w:rsidR="005615E8" w:rsidRPr="001A5202" w:rsidRDefault="0006463B" w:rsidP="00D80040">
      <w:pPr>
        <w:numPr>
          <w:ilvl w:val="2"/>
          <w:numId w:val="7"/>
        </w:numPr>
        <w:tabs>
          <w:tab w:val="clear" w:pos="1530"/>
          <w:tab w:val="left" w:pos="-720"/>
          <w:tab w:val="left" w:pos="0"/>
          <w:tab w:val="left" w:pos="720"/>
          <w:tab w:val="num" w:pos="1350"/>
          <w:tab w:val="left" w:pos="144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350" w:hanging="540"/>
        <w:rPr>
          <w:rFonts w:asciiTheme="minorHAnsi" w:hAnsiTheme="minorHAnsi"/>
          <w:sz w:val="20"/>
        </w:rPr>
      </w:pPr>
      <w:r w:rsidRPr="001A5202">
        <w:rPr>
          <w:rFonts w:asciiTheme="minorHAnsi" w:hAnsiTheme="minorHAnsi"/>
          <w:sz w:val="20"/>
        </w:rPr>
        <w:t xml:space="preserve">See </w:t>
      </w:r>
      <w:r w:rsidR="00B55814" w:rsidRPr="001A5202">
        <w:rPr>
          <w:rFonts w:asciiTheme="minorHAnsi" w:hAnsiTheme="minorHAnsi"/>
          <w:i/>
          <w:sz w:val="20"/>
        </w:rPr>
        <w:t>Chapter 5, Nontidal Water Quality Monitoring</w:t>
      </w:r>
      <w:r w:rsidR="00B55814" w:rsidRPr="001A5202">
        <w:rPr>
          <w:rFonts w:asciiTheme="minorHAnsi" w:hAnsiTheme="minorHAnsi"/>
          <w:sz w:val="20"/>
        </w:rPr>
        <w:t xml:space="preserve">, </w:t>
      </w:r>
      <w:r w:rsidR="00D6704A" w:rsidRPr="001A5202">
        <w:rPr>
          <w:rFonts w:asciiTheme="minorHAnsi" w:hAnsiTheme="minorHAnsi"/>
          <w:sz w:val="20"/>
        </w:rPr>
        <w:t xml:space="preserve">Section </w:t>
      </w:r>
      <w:r w:rsidR="00222D16" w:rsidRPr="001A5202">
        <w:rPr>
          <w:rFonts w:asciiTheme="minorHAnsi" w:hAnsiTheme="minorHAnsi"/>
          <w:sz w:val="20"/>
        </w:rPr>
        <w:t>B.</w:t>
      </w:r>
      <w:r w:rsidR="00D6704A" w:rsidRPr="001A5202">
        <w:rPr>
          <w:rFonts w:asciiTheme="minorHAnsi" w:hAnsiTheme="minorHAnsi"/>
          <w:sz w:val="20"/>
        </w:rPr>
        <w:t>5.</w:t>
      </w:r>
      <w:r w:rsidR="00222D16" w:rsidRPr="001A5202">
        <w:rPr>
          <w:rFonts w:asciiTheme="minorHAnsi" w:hAnsiTheme="minorHAnsi"/>
          <w:sz w:val="20"/>
        </w:rPr>
        <w:t>6</w:t>
      </w:r>
      <w:r w:rsidR="00D6704A" w:rsidRPr="001A5202">
        <w:rPr>
          <w:rFonts w:asciiTheme="minorHAnsi" w:hAnsiTheme="minorHAnsi"/>
          <w:sz w:val="20"/>
        </w:rPr>
        <w:t xml:space="preserve">, </w:t>
      </w:r>
      <w:r w:rsidRPr="001A5202">
        <w:rPr>
          <w:rFonts w:asciiTheme="minorHAnsi" w:hAnsiTheme="minorHAnsi"/>
          <w:sz w:val="20"/>
        </w:rPr>
        <w:t>for further requirements</w:t>
      </w:r>
      <w:r w:rsidR="00222D16" w:rsidRPr="001A5202">
        <w:rPr>
          <w:rFonts w:asciiTheme="minorHAnsi" w:hAnsiTheme="minorHAnsi"/>
          <w:sz w:val="20"/>
        </w:rPr>
        <w:t>.</w:t>
      </w:r>
    </w:p>
    <w:p w14:paraId="097E6C75" w14:textId="77777777" w:rsidR="00D80040" w:rsidRDefault="005615E8" w:rsidP="000946C7">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D80040">
        <w:rPr>
          <w:rFonts w:asciiTheme="minorHAnsi" w:hAnsiTheme="minorHAnsi"/>
          <w:sz w:val="20"/>
        </w:rPr>
        <w:t>If the concentration of a field blank exceeds the PQL, reporting level or the lowest analytical standard in the calibration curve, field and/or laboratory contamination should be suspected and corrective action initiated.</w:t>
      </w:r>
    </w:p>
    <w:p w14:paraId="52136BD7" w14:textId="77777777" w:rsidR="003D7378" w:rsidRPr="00D80040" w:rsidRDefault="005615E8" w:rsidP="000946C7">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D80040">
        <w:rPr>
          <w:rFonts w:asciiTheme="minorHAnsi" w:hAnsiTheme="minorHAnsi"/>
          <w:sz w:val="20"/>
        </w:rPr>
        <w:t>Corrective action includes an investigation of possible contamination sources (e.g., instrument calibration check, field blank water, sample containers, etc.) and procedural modifications if necessary.</w:t>
      </w:r>
    </w:p>
    <w:p w14:paraId="4E1CFECE" w14:textId="77777777" w:rsidR="005615E8" w:rsidRPr="001A5202" w:rsidRDefault="003D7378" w:rsidP="00D80040">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 xml:space="preserve">Blank values are NOT to be subtracted from sample results unless </w:t>
      </w:r>
      <w:r w:rsidR="00D42E85" w:rsidRPr="001A5202">
        <w:rPr>
          <w:rFonts w:asciiTheme="minorHAnsi" w:hAnsiTheme="minorHAnsi"/>
          <w:sz w:val="20"/>
        </w:rPr>
        <w:t xml:space="preserve">specified by </w:t>
      </w:r>
      <w:r w:rsidRPr="001A5202">
        <w:rPr>
          <w:rFonts w:asciiTheme="minorHAnsi" w:hAnsiTheme="minorHAnsi"/>
          <w:sz w:val="20"/>
        </w:rPr>
        <w:t>the laboratory standard operating procedure.</w:t>
      </w:r>
    </w:p>
    <w:p w14:paraId="49680DA9" w14:textId="77777777" w:rsidR="005615E8" w:rsidRPr="001A5202" w:rsidRDefault="005615E8" w:rsidP="00D80040">
      <w:pPr>
        <w:numPr>
          <w:ilvl w:val="0"/>
          <w:numId w:val="7"/>
        </w:num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u w:val="single"/>
        </w:rPr>
        <w:t>Sampling Equipment Blanks</w:t>
      </w:r>
      <w:r w:rsidRPr="001A5202">
        <w:rPr>
          <w:rFonts w:asciiTheme="minorHAnsi" w:hAnsiTheme="minorHAnsi"/>
          <w:sz w:val="20"/>
        </w:rPr>
        <w:t xml:space="preserve"> </w:t>
      </w:r>
    </w:p>
    <w:p w14:paraId="37E0EAA8" w14:textId="77777777" w:rsidR="005615E8" w:rsidRPr="001A5202" w:rsidRDefault="005615E8" w:rsidP="00D80040">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lastRenderedPageBreak/>
        <w:t>Equipment blanks indicate the effectiveness of the sampling equipment cleaning procedure.   The equipment blank may be processed in the field office after the equipment has been cleaned.</w:t>
      </w:r>
    </w:p>
    <w:p w14:paraId="4A96F5D7" w14:textId="77777777" w:rsidR="005615E8" w:rsidRPr="001A5202" w:rsidRDefault="005615E8" w:rsidP="00D80040">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An equipment blank is required once per year or whenever new equipment is used for the first time.</w:t>
      </w:r>
    </w:p>
    <w:p w14:paraId="1C620589" w14:textId="77777777" w:rsidR="005615E8" w:rsidRPr="001A5202" w:rsidRDefault="005615E8" w:rsidP="00D80040">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The equipment blanks consist of reagent-grade, deionized water that has been passed sequentially through each component of the sample processing and collection equipment, e.g., submersible pump and hose, Rosette bottles, sampling containers, churn splitter, filtration unit, etc.</w:t>
      </w:r>
    </w:p>
    <w:p w14:paraId="777B16BB" w14:textId="77777777" w:rsidR="005615E8" w:rsidRPr="001A5202" w:rsidRDefault="005615E8" w:rsidP="00D80040">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An analysis of the unfiltered reagent grade water used to prepare the blanks maybe helpful in interpreting the results if contamination is found.</w:t>
      </w:r>
    </w:p>
    <w:p w14:paraId="48240C74" w14:textId="77777777" w:rsidR="005615E8" w:rsidRPr="001A5202" w:rsidRDefault="005615E8" w:rsidP="00D80040">
      <w:pPr>
        <w:numPr>
          <w:ilvl w:val="1"/>
          <w:numId w:val="7"/>
        </w:numPr>
        <w:tabs>
          <w:tab w:val="clear" w:pos="792"/>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 xml:space="preserve">If the concentration of the equipment blank exceeds the lowest analytical standard in the calibration curve, prepare blanks of just the sampling equipment to isolate </w:t>
      </w:r>
      <w:r w:rsidR="00D80040">
        <w:rPr>
          <w:rFonts w:asciiTheme="minorHAnsi" w:hAnsiTheme="minorHAnsi"/>
          <w:sz w:val="20"/>
        </w:rPr>
        <w:t>the cause of the contamination.</w:t>
      </w:r>
    </w:p>
    <w:p w14:paraId="29FE962F" w14:textId="77777777" w:rsidR="005615E8" w:rsidRPr="001A5202" w:rsidRDefault="005615E8" w:rsidP="00D8004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rPr>
        <w:sectPr w:rsidR="005615E8" w:rsidRPr="001A5202" w:rsidSect="00190685">
          <w:endnotePr>
            <w:numFmt w:val="decimal"/>
          </w:endnotePr>
          <w:type w:val="continuous"/>
          <w:pgSz w:w="12240" w:h="15840"/>
          <w:pgMar w:top="1440" w:right="1440" w:bottom="1440" w:left="1440" w:header="1152" w:footer="792" w:gutter="0"/>
          <w:cols w:space="720"/>
          <w:noEndnote/>
          <w:docGrid w:linePitch="326"/>
        </w:sectPr>
      </w:pPr>
    </w:p>
    <w:p w14:paraId="26D44CF6" w14:textId="77777777" w:rsidR="00D80040" w:rsidRDefault="00D80040" w:rsidP="00D80040">
      <w:pPr>
        <w:pStyle w:val="IntenseQuote"/>
        <w:spacing w:after="160"/>
        <w:rPr>
          <w:color w:val="002060"/>
          <w:sz w:val="28"/>
          <w:szCs w:val="28"/>
        </w:rPr>
      </w:pPr>
      <w:r w:rsidRPr="005125CC">
        <w:rPr>
          <w:color w:val="002060"/>
          <w:sz w:val="28"/>
          <w:szCs w:val="28"/>
        </w:rPr>
        <w:lastRenderedPageBreak/>
        <w:t xml:space="preserve">SECTION </w:t>
      </w:r>
      <w:r>
        <w:rPr>
          <w:color w:val="002060"/>
          <w:sz w:val="28"/>
          <w:szCs w:val="28"/>
        </w:rPr>
        <w:t>E</w:t>
      </w:r>
    </w:p>
    <w:p w14:paraId="39994293" w14:textId="77777777" w:rsidR="00D80040" w:rsidRPr="005125CC" w:rsidRDefault="00D80040" w:rsidP="00D80040">
      <w:pPr>
        <w:pStyle w:val="IntenseQuote"/>
        <w:spacing w:after="160"/>
        <w:rPr>
          <w:color w:val="002060"/>
          <w:sz w:val="28"/>
          <w:szCs w:val="28"/>
          <w:u w:val="single"/>
        </w:rPr>
      </w:pPr>
      <w:r>
        <w:rPr>
          <w:color w:val="002060"/>
          <w:sz w:val="28"/>
          <w:szCs w:val="28"/>
        </w:rPr>
        <w:t>EXTERNAL PERFORMANCE ASSESSMENTS</w:t>
      </w:r>
    </w:p>
    <w:p w14:paraId="479BC6A3" w14:textId="77777777" w:rsidR="005615E8" w:rsidRPr="001A5202"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p>
    <w:p w14:paraId="3E202EC3" w14:textId="77777777" w:rsidR="005615E8" w:rsidRPr="001A5202" w:rsidRDefault="006E75F8" w:rsidP="00280C72">
      <w:pPr>
        <w:tabs>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\r 1</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005615E8" w:rsidRPr="001A5202">
        <w:rPr>
          <w:rFonts w:asciiTheme="minorHAnsi" w:hAnsiTheme="minorHAnsi"/>
          <w:sz w:val="20"/>
        </w:rPr>
        <w:tab/>
      </w:r>
      <w:r w:rsidR="005615E8" w:rsidRPr="001A5202">
        <w:rPr>
          <w:rFonts w:asciiTheme="minorHAnsi" w:hAnsiTheme="minorHAnsi"/>
          <w:sz w:val="20"/>
          <w:u w:val="single"/>
        </w:rPr>
        <w:t>Split Sample Programs – Interlaboratory Comparisons</w:t>
      </w:r>
    </w:p>
    <w:p w14:paraId="73AEB69E" w14:textId="77777777" w:rsidR="005615E8" w:rsidRPr="001A5202" w:rsidRDefault="005615E8" w:rsidP="004B4DD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p>
    <w:p w14:paraId="10A0CC0E" w14:textId="77777777" w:rsidR="005615E8"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00280C72">
        <w:rPr>
          <w:rFonts w:asciiTheme="minorHAnsi" w:hAnsiTheme="minorHAnsi"/>
          <w:sz w:val="20"/>
        </w:rPr>
        <w:t>0</w:t>
      </w:r>
      <w:r w:rsidR="005615E8" w:rsidRPr="001A5202">
        <w:rPr>
          <w:rFonts w:asciiTheme="minorHAnsi" w:hAnsiTheme="minorHAnsi"/>
          <w:sz w:val="20"/>
        </w:rPr>
        <w:tab/>
        <w:t>Background and Objectives</w:t>
      </w:r>
    </w:p>
    <w:p w14:paraId="03C0E3EC"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rPr>
          <w:rFonts w:asciiTheme="minorHAnsi" w:hAnsiTheme="minorHAnsi"/>
          <w:sz w:val="20"/>
        </w:rPr>
      </w:pPr>
    </w:p>
    <w:p w14:paraId="19F47601"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rPr>
          <w:rFonts w:asciiTheme="minorHAnsi" w:hAnsiTheme="minorHAnsi"/>
          <w:sz w:val="20"/>
        </w:rPr>
      </w:pPr>
      <w:r w:rsidRPr="001A5202">
        <w:rPr>
          <w:rFonts w:asciiTheme="minorHAnsi" w:hAnsiTheme="minorHAnsi"/>
          <w:sz w:val="20"/>
        </w:rPr>
        <w:t>All laboratories participating in Chesapeake Bay Water Quality monitoring programs are required to participate in the Chesapeake Bay Coordinate</w:t>
      </w:r>
      <w:r w:rsidR="009156E5" w:rsidRPr="001A5202">
        <w:rPr>
          <w:rFonts w:asciiTheme="minorHAnsi" w:hAnsiTheme="minorHAnsi"/>
          <w:sz w:val="20"/>
        </w:rPr>
        <w:t xml:space="preserve">d Split Sample Program (CSSP). </w:t>
      </w:r>
      <w:r w:rsidRPr="001A5202">
        <w:rPr>
          <w:rFonts w:asciiTheme="minorHAnsi" w:hAnsiTheme="minorHAnsi"/>
          <w:sz w:val="20"/>
        </w:rPr>
        <w:t xml:space="preserve">The CSSP was established in June 1989 by </w:t>
      </w:r>
      <w:r w:rsidR="009156E5" w:rsidRPr="001A5202">
        <w:rPr>
          <w:rFonts w:asciiTheme="minorHAnsi" w:hAnsiTheme="minorHAnsi"/>
          <w:sz w:val="20"/>
        </w:rPr>
        <w:t xml:space="preserve">a </w:t>
      </w:r>
      <w:r w:rsidRPr="001A5202">
        <w:rPr>
          <w:rFonts w:asciiTheme="minorHAnsi" w:hAnsiTheme="minorHAnsi"/>
          <w:sz w:val="20"/>
        </w:rPr>
        <w:t xml:space="preserve">recommendation of </w:t>
      </w:r>
      <w:r w:rsidR="00123B70" w:rsidRPr="001A5202">
        <w:rPr>
          <w:rFonts w:asciiTheme="minorHAnsi" w:hAnsiTheme="minorHAnsi"/>
          <w:sz w:val="20"/>
        </w:rPr>
        <w:t>the Analytical Methods &amp; Q</w:t>
      </w:r>
      <w:r w:rsidRPr="001A5202">
        <w:rPr>
          <w:rFonts w:asciiTheme="minorHAnsi" w:hAnsiTheme="minorHAnsi"/>
          <w:sz w:val="20"/>
        </w:rPr>
        <w:t>A</w:t>
      </w:r>
      <w:r w:rsidR="00123B70" w:rsidRPr="001A5202">
        <w:rPr>
          <w:rFonts w:asciiTheme="minorHAnsi" w:hAnsiTheme="minorHAnsi"/>
          <w:sz w:val="20"/>
        </w:rPr>
        <w:t xml:space="preserve"> </w:t>
      </w:r>
      <w:r w:rsidRPr="001A5202">
        <w:rPr>
          <w:rFonts w:asciiTheme="minorHAnsi" w:hAnsiTheme="minorHAnsi"/>
          <w:sz w:val="20"/>
        </w:rPr>
        <w:t>W</w:t>
      </w:r>
      <w:r w:rsidR="00123B70" w:rsidRPr="001A5202">
        <w:rPr>
          <w:rFonts w:asciiTheme="minorHAnsi" w:hAnsiTheme="minorHAnsi"/>
          <w:sz w:val="20"/>
        </w:rPr>
        <w:t>orkgroup</w:t>
      </w:r>
      <w:r w:rsidRPr="001A5202">
        <w:rPr>
          <w:rFonts w:asciiTheme="minorHAnsi" w:hAnsiTheme="minorHAnsi"/>
          <w:sz w:val="20"/>
        </w:rPr>
        <w:t xml:space="preserve"> to the </w:t>
      </w:r>
      <w:r w:rsidR="00123B70" w:rsidRPr="001A5202">
        <w:rPr>
          <w:rFonts w:asciiTheme="minorHAnsi" w:hAnsiTheme="minorHAnsi"/>
          <w:sz w:val="20"/>
        </w:rPr>
        <w:t xml:space="preserve">CBP </w:t>
      </w:r>
      <w:r w:rsidRPr="001A5202">
        <w:rPr>
          <w:rFonts w:asciiTheme="minorHAnsi" w:hAnsiTheme="minorHAnsi"/>
          <w:sz w:val="20"/>
        </w:rPr>
        <w:t xml:space="preserve">Monitoring Subcommittee.  The major objective of this program is to establish a measure of data comparability among Participants in the monitoring programs. </w:t>
      </w:r>
      <w:r w:rsidRPr="001A5202">
        <w:rPr>
          <w:rFonts w:asciiTheme="minorHAnsi" w:hAnsiTheme="minorHAnsi"/>
          <w:sz w:val="20"/>
        </w:rPr>
        <w:br/>
        <w:t xml:space="preserve"> </w:t>
      </w:r>
    </w:p>
    <w:p w14:paraId="525FD0B7"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rPr>
          <w:rFonts w:asciiTheme="minorHAnsi" w:hAnsiTheme="minorHAnsi"/>
          <w:sz w:val="20"/>
        </w:rPr>
      </w:pPr>
      <w:r w:rsidRPr="001A5202">
        <w:rPr>
          <w:rFonts w:asciiTheme="minorHAnsi" w:hAnsiTheme="minorHAnsi"/>
          <w:sz w:val="20"/>
        </w:rPr>
        <w:t xml:space="preserve">There are two CSSP sample types; the first is a saline water matrix, collected from the mainstem of the Bay.  The second is a fresh water tributary sample, collected from the Potomac River.  CSSP samples are collected four times a year for each type, and transported to the laboratories for processing the following morning.  </w:t>
      </w:r>
    </w:p>
    <w:p w14:paraId="40D6D9D7"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p>
    <w:p w14:paraId="0D6FF363" w14:textId="77777777" w:rsidR="00280C72"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2_1 \* Arabic \n</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ab/>
        <w:t>Summary of Criteria</w:t>
      </w:r>
    </w:p>
    <w:p w14:paraId="1AD8CE1F"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rPr>
          <w:rFonts w:asciiTheme="minorHAnsi" w:hAnsiTheme="minorHAnsi"/>
          <w:sz w:val="20"/>
        </w:rPr>
      </w:pPr>
    </w:p>
    <w:p w14:paraId="0A6834BC" w14:textId="77777777" w:rsidR="005615E8"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2_1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2_2 \* Arabic \r 1</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ab/>
        <w:t xml:space="preserve">The Participant will participate in the applicable component(s) of the CSSP.  </w:t>
      </w:r>
    </w:p>
    <w:p w14:paraId="5ABBCFFC"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Theme="minorHAnsi" w:hAnsiTheme="minorHAnsi"/>
          <w:sz w:val="20"/>
        </w:rPr>
      </w:pPr>
    </w:p>
    <w:p w14:paraId="7226DF85" w14:textId="77777777" w:rsidR="005615E8"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2_1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2_2 \* Arabic \n</w:instrText>
      </w:r>
      <w:r w:rsidRPr="001A5202">
        <w:rPr>
          <w:rFonts w:asciiTheme="minorHAnsi" w:hAnsiTheme="minorHAnsi"/>
          <w:sz w:val="20"/>
        </w:rPr>
        <w:fldChar w:fldCharType="separate"/>
      </w:r>
      <w:r w:rsidR="00E62AC7" w:rsidRPr="001A5202">
        <w:rPr>
          <w:rFonts w:asciiTheme="minorHAnsi" w:hAnsiTheme="minorHAnsi"/>
          <w:noProof/>
          <w:sz w:val="20"/>
        </w:rPr>
        <w:t>2</w:t>
      </w:r>
      <w:r w:rsidRPr="001A5202">
        <w:rPr>
          <w:rFonts w:asciiTheme="minorHAnsi" w:hAnsiTheme="minorHAnsi"/>
          <w:sz w:val="20"/>
        </w:rPr>
        <w:fldChar w:fldCharType="end"/>
      </w:r>
      <w:r w:rsidR="005615E8" w:rsidRPr="001A5202">
        <w:rPr>
          <w:rFonts w:asciiTheme="minorHAnsi" w:hAnsiTheme="minorHAnsi"/>
          <w:sz w:val="20"/>
        </w:rPr>
        <w:tab/>
        <w:t xml:space="preserve">SOPs that are developed and used should be in accordance with the </w:t>
      </w:r>
      <w:r w:rsidR="00411AC5" w:rsidRPr="001A5202">
        <w:rPr>
          <w:rFonts w:asciiTheme="minorHAnsi" w:hAnsiTheme="minorHAnsi"/>
          <w:sz w:val="20"/>
        </w:rPr>
        <w:t xml:space="preserve">document titled </w:t>
      </w:r>
      <w:hyperlink r:id="rId15" w:history="1">
        <w:r w:rsidR="005615E8" w:rsidRPr="001A5202">
          <w:rPr>
            <w:rStyle w:val="Hyperlink"/>
            <w:rFonts w:asciiTheme="minorHAnsi" w:hAnsiTheme="minorHAnsi"/>
            <w:i/>
            <w:sz w:val="20"/>
          </w:rPr>
          <w:t>Chesapeake Bay Coordinated Split Sample Program Implementation Guidelines, Revision 4</w:t>
        </w:r>
        <w:r w:rsidR="005615E8" w:rsidRPr="001A5202">
          <w:rPr>
            <w:rStyle w:val="Hyperlink"/>
            <w:rFonts w:asciiTheme="minorHAnsi" w:hAnsiTheme="minorHAnsi"/>
            <w:sz w:val="20"/>
          </w:rPr>
          <w:t xml:space="preserve"> (December 2010)</w:t>
        </w:r>
      </w:hyperlink>
      <w:r w:rsidR="005615E8" w:rsidRPr="001A5202">
        <w:rPr>
          <w:rFonts w:asciiTheme="minorHAnsi" w:hAnsiTheme="minorHAnsi"/>
          <w:sz w:val="20"/>
        </w:rPr>
        <w:t xml:space="preserve">, plus any revisions specified by the CBP QAO. </w:t>
      </w:r>
    </w:p>
    <w:p w14:paraId="5859DD83"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Theme="minorHAnsi" w:hAnsiTheme="minorHAnsi"/>
          <w:sz w:val="20"/>
        </w:rPr>
      </w:pPr>
    </w:p>
    <w:p w14:paraId="0A93CF86" w14:textId="77777777" w:rsidR="005615E8"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2_1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2_2 \* Arabic \n</w:instrText>
      </w:r>
      <w:r w:rsidRPr="001A5202">
        <w:rPr>
          <w:rFonts w:asciiTheme="minorHAnsi" w:hAnsiTheme="minorHAnsi"/>
          <w:sz w:val="20"/>
        </w:rPr>
        <w:fldChar w:fldCharType="separate"/>
      </w:r>
      <w:r w:rsidR="00E62AC7" w:rsidRPr="001A5202">
        <w:rPr>
          <w:rFonts w:asciiTheme="minorHAnsi" w:hAnsiTheme="minorHAnsi"/>
          <w:noProof/>
          <w:sz w:val="20"/>
        </w:rPr>
        <w:t>3</w:t>
      </w:r>
      <w:r w:rsidRPr="001A5202">
        <w:rPr>
          <w:rFonts w:asciiTheme="minorHAnsi" w:hAnsiTheme="minorHAnsi"/>
          <w:sz w:val="20"/>
        </w:rPr>
        <w:fldChar w:fldCharType="end"/>
      </w:r>
      <w:r w:rsidR="005615E8" w:rsidRPr="001A5202">
        <w:rPr>
          <w:rFonts w:asciiTheme="minorHAnsi" w:hAnsiTheme="minorHAnsi"/>
          <w:sz w:val="20"/>
        </w:rPr>
        <w:tab/>
        <w:t>For each of the CSSP stations and on a quarterly basis, Participant</w:t>
      </w:r>
      <w:r w:rsidR="00132B4C" w:rsidRPr="001A5202">
        <w:rPr>
          <w:rFonts w:asciiTheme="minorHAnsi" w:hAnsiTheme="minorHAnsi"/>
          <w:sz w:val="20"/>
        </w:rPr>
        <w:t>s</w:t>
      </w:r>
      <w:r w:rsidR="005615E8" w:rsidRPr="001A5202">
        <w:rPr>
          <w:rFonts w:asciiTheme="minorHAnsi" w:hAnsiTheme="minorHAnsi"/>
          <w:sz w:val="20"/>
        </w:rPr>
        <w:t xml:space="preserve"> receive and analyze three</w:t>
      </w:r>
      <w:r w:rsidR="00132B4C" w:rsidRPr="001A5202">
        <w:rPr>
          <w:rFonts w:asciiTheme="minorHAnsi" w:hAnsiTheme="minorHAnsi"/>
          <w:sz w:val="20"/>
        </w:rPr>
        <w:t xml:space="preserve"> (fresh water)</w:t>
      </w:r>
      <w:r w:rsidR="005615E8" w:rsidRPr="001A5202">
        <w:rPr>
          <w:rFonts w:asciiTheme="minorHAnsi" w:hAnsiTheme="minorHAnsi"/>
          <w:sz w:val="20"/>
        </w:rPr>
        <w:t xml:space="preserve"> or four </w:t>
      </w:r>
      <w:r w:rsidR="00132B4C" w:rsidRPr="001A5202">
        <w:rPr>
          <w:rFonts w:asciiTheme="minorHAnsi" w:hAnsiTheme="minorHAnsi"/>
          <w:sz w:val="20"/>
        </w:rPr>
        <w:t xml:space="preserve">(saline) </w:t>
      </w:r>
      <w:r w:rsidR="005615E8" w:rsidRPr="001A5202">
        <w:rPr>
          <w:rFonts w:asciiTheme="minorHAnsi" w:hAnsiTheme="minorHAnsi"/>
          <w:sz w:val="20"/>
        </w:rPr>
        <w:t xml:space="preserve">sub-samples. </w:t>
      </w:r>
      <w:r w:rsidR="00132B4C" w:rsidRPr="001A5202">
        <w:rPr>
          <w:rFonts w:asciiTheme="minorHAnsi" w:hAnsiTheme="minorHAnsi"/>
          <w:sz w:val="20"/>
        </w:rPr>
        <w:t xml:space="preserve"> Laboratories analyze </w:t>
      </w:r>
      <w:r w:rsidR="005615E8" w:rsidRPr="001A5202">
        <w:rPr>
          <w:rFonts w:asciiTheme="minorHAnsi" w:hAnsiTheme="minorHAnsi"/>
          <w:sz w:val="20"/>
        </w:rPr>
        <w:t xml:space="preserve">each sub-sample as a discrete sample </w:t>
      </w:r>
      <w:r w:rsidR="00132B4C" w:rsidRPr="001A5202">
        <w:rPr>
          <w:rFonts w:asciiTheme="minorHAnsi" w:hAnsiTheme="minorHAnsi"/>
          <w:sz w:val="20"/>
        </w:rPr>
        <w:t xml:space="preserve">for </w:t>
      </w:r>
      <w:r w:rsidR="005615E8" w:rsidRPr="001A5202">
        <w:rPr>
          <w:rFonts w:asciiTheme="minorHAnsi" w:hAnsiTheme="minorHAnsi"/>
          <w:sz w:val="20"/>
        </w:rPr>
        <w:t xml:space="preserve">the </w:t>
      </w:r>
      <w:r w:rsidR="00E43EF2" w:rsidRPr="001A5202">
        <w:rPr>
          <w:rFonts w:asciiTheme="minorHAnsi" w:hAnsiTheme="minorHAnsi"/>
          <w:sz w:val="20"/>
        </w:rPr>
        <w:t>analyses</w:t>
      </w:r>
      <w:r w:rsidR="005615E8" w:rsidRPr="001A5202">
        <w:rPr>
          <w:rFonts w:asciiTheme="minorHAnsi" w:hAnsiTheme="minorHAnsi"/>
          <w:sz w:val="20"/>
        </w:rPr>
        <w:t xml:space="preserve"> which they routinely perform in support of basin-wide data collection programs.  One of the three sub-samples should be used to generate laboratory dupl</w:t>
      </w:r>
      <w:r w:rsidR="00132B4C" w:rsidRPr="001A5202">
        <w:rPr>
          <w:rFonts w:asciiTheme="minorHAnsi" w:hAnsiTheme="minorHAnsi"/>
          <w:sz w:val="20"/>
        </w:rPr>
        <w:t xml:space="preserve">icates and a laboratory spike. </w:t>
      </w:r>
      <w:r w:rsidR="005615E8" w:rsidRPr="001A5202">
        <w:rPr>
          <w:rFonts w:asciiTheme="minorHAnsi" w:hAnsiTheme="minorHAnsi"/>
          <w:sz w:val="20"/>
        </w:rPr>
        <w:t>These QC samples should be analyzed concurrently with the associated CSSP sub-samples.</w:t>
      </w:r>
    </w:p>
    <w:p w14:paraId="638CEE7E"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Theme="minorHAnsi" w:hAnsiTheme="minorHAnsi"/>
          <w:sz w:val="20"/>
        </w:rPr>
      </w:pPr>
    </w:p>
    <w:p w14:paraId="30A6350F" w14:textId="77777777" w:rsidR="005615E8"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2_1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2_2 \* Arabic \n</w:instrText>
      </w:r>
      <w:r w:rsidRPr="001A5202">
        <w:rPr>
          <w:rFonts w:asciiTheme="minorHAnsi" w:hAnsiTheme="minorHAnsi"/>
          <w:sz w:val="20"/>
        </w:rPr>
        <w:fldChar w:fldCharType="separate"/>
      </w:r>
      <w:r w:rsidR="00E62AC7" w:rsidRPr="001A5202">
        <w:rPr>
          <w:rFonts w:asciiTheme="minorHAnsi" w:hAnsiTheme="minorHAnsi"/>
          <w:noProof/>
          <w:sz w:val="20"/>
        </w:rPr>
        <w:t>4</w:t>
      </w:r>
      <w:r w:rsidRPr="001A5202">
        <w:rPr>
          <w:rFonts w:asciiTheme="minorHAnsi" w:hAnsiTheme="minorHAnsi"/>
          <w:sz w:val="20"/>
        </w:rPr>
        <w:fldChar w:fldCharType="end"/>
      </w:r>
      <w:r w:rsidR="005615E8" w:rsidRPr="001A5202">
        <w:rPr>
          <w:rFonts w:asciiTheme="minorHAnsi" w:hAnsiTheme="minorHAnsi"/>
          <w:sz w:val="20"/>
        </w:rPr>
        <w:tab/>
        <w:t>The routine submission of split sample data is the responsibility of each laboratory and its in-house data management organization.</w:t>
      </w:r>
    </w:p>
    <w:p w14:paraId="734E5FC1" w14:textId="77777777" w:rsidR="005615E8" w:rsidRPr="001A5202" w:rsidRDefault="005615E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rFonts w:asciiTheme="minorHAnsi" w:hAnsiTheme="minorHAnsi"/>
          <w:sz w:val="20"/>
        </w:rPr>
      </w:pPr>
    </w:p>
    <w:p w14:paraId="20BC711E" w14:textId="77777777" w:rsidR="001A1972" w:rsidRPr="001A5202" w:rsidRDefault="006E75F8"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Theme="minorHAnsi" w:hAnsiTheme="minorHAnsi"/>
          <w:sz w:val="20"/>
        </w:rPr>
      </w:pPr>
      <w:r w:rsidRPr="001A5202">
        <w:rPr>
          <w:rFonts w:asciiTheme="minorHAnsi" w:hAnsiTheme="minorHAnsi"/>
          <w:sz w:val="20"/>
        </w:rPr>
        <w:fldChar w:fldCharType="begin"/>
      </w:r>
      <w:r w:rsidR="005615E8" w:rsidRPr="001A5202">
        <w:rPr>
          <w:rFonts w:asciiTheme="minorHAnsi" w:hAnsiTheme="minorHAnsi"/>
          <w:sz w:val="20"/>
        </w:rPr>
        <w:instrText>SEQ 2_0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2_1 \* Arabic \c</w:instrText>
      </w:r>
      <w:r w:rsidRPr="001A5202">
        <w:rPr>
          <w:rFonts w:asciiTheme="minorHAnsi" w:hAnsiTheme="minorHAnsi"/>
          <w:sz w:val="20"/>
        </w:rPr>
        <w:fldChar w:fldCharType="separate"/>
      </w:r>
      <w:r w:rsidR="00E62AC7" w:rsidRPr="001A5202">
        <w:rPr>
          <w:rFonts w:asciiTheme="minorHAnsi" w:hAnsiTheme="minorHAnsi"/>
          <w:noProof/>
          <w:sz w:val="20"/>
        </w:rPr>
        <w:t>1</w:t>
      </w:r>
      <w:r w:rsidRPr="001A5202">
        <w:rPr>
          <w:rFonts w:asciiTheme="minorHAnsi" w:hAnsiTheme="minorHAnsi"/>
          <w:sz w:val="20"/>
        </w:rPr>
        <w:fldChar w:fldCharType="end"/>
      </w:r>
      <w:r w:rsidR="005615E8" w:rsidRPr="001A5202">
        <w:rPr>
          <w:rFonts w:asciiTheme="minorHAnsi" w:hAnsiTheme="minorHAnsi"/>
          <w:sz w:val="20"/>
        </w:rPr>
        <w:t>.</w:t>
      </w:r>
      <w:r w:rsidRPr="001A5202">
        <w:rPr>
          <w:rFonts w:asciiTheme="minorHAnsi" w:hAnsiTheme="minorHAnsi"/>
          <w:sz w:val="20"/>
        </w:rPr>
        <w:fldChar w:fldCharType="begin"/>
      </w:r>
      <w:r w:rsidR="005615E8" w:rsidRPr="001A5202">
        <w:rPr>
          <w:rFonts w:asciiTheme="minorHAnsi" w:hAnsiTheme="minorHAnsi"/>
          <w:sz w:val="20"/>
        </w:rPr>
        <w:instrText>SEQ 2_2 \* Arabic \n</w:instrText>
      </w:r>
      <w:r w:rsidRPr="001A5202">
        <w:rPr>
          <w:rFonts w:asciiTheme="minorHAnsi" w:hAnsiTheme="minorHAnsi"/>
          <w:sz w:val="20"/>
        </w:rPr>
        <w:fldChar w:fldCharType="separate"/>
      </w:r>
      <w:r w:rsidR="00E62AC7" w:rsidRPr="001A5202">
        <w:rPr>
          <w:rFonts w:asciiTheme="minorHAnsi" w:hAnsiTheme="minorHAnsi"/>
          <w:noProof/>
          <w:sz w:val="20"/>
        </w:rPr>
        <w:t>5</w:t>
      </w:r>
      <w:r w:rsidRPr="001A5202">
        <w:rPr>
          <w:rFonts w:asciiTheme="minorHAnsi" w:hAnsiTheme="minorHAnsi"/>
          <w:sz w:val="20"/>
        </w:rPr>
        <w:fldChar w:fldCharType="end"/>
      </w:r>
      <w:r w:rsidR="005615E8" w:rsidRPr="001A5202">
        <w:rPr>
          <w:rFonts w:asciiTheme="minorHAnsi" w:hAnsiTheme="minorHAnsi"/>
          <w:sz w:val="20"/>
        </w:rPr>
        <w:tab/>
        <w:t>To supplement the analyses of the CSSP sub-samples and the respective QC sample, a certifie</w:t>
      </w:r>
      <w:r w:rsidR="00E43EF2">
        <w:rPr>
          <w:rFonts w:asciiTheme="minorHAnsi" w:hAnsiTheme="minorHAnsi"/>
          <w:sz w:val="20"/>
        </w:rPr>
        <w:t>d standard reference material (C</w:t>
      </w:r>
      <w:r w:rsidR="005615E8" w:rsidRPr="001A5202">
        <w:rPr>
          <w:rFonts w:asciiTheme="minorHAnsi" w:hAnsiTheme="minorHAnsi"/>
          <w:sz w:val="20"/>
        </w:rPr>
        <w:t xml:space="preserve">RM) for each parameter should be analyzed where available.  The analysis of standard reference materials provides a strong measure of comparability </w:t>
      </w:r>
      <w:r w:rsidR="00EE7F21" w:rsidRPr="001A5202">
        <w:rPr>
          <w:rFonts w:asciiTheme="minorHAnsi" w:hAnsiTheme="minorHAnsi"/>
          <w:sz w:val="20"/>
        </w:rPr>
        <w:t>among</w:t>
      </w:r>
      <w:r w:rsidR="005615E8" w:rsidRPr="001A5202">
        <w:rPr>
          <w:rFonts w:asciiTheme="minorHAnsi" w:hAnsiTheme="minorHAnsi"/>
          <w:sz w:val="20"/>
        </w:rPr>
        <w:t xml:space="preserve"> all laboratories and within one laboratory's analytical system over time</w:t>
      </w:r>
      <w:r w:rsidR="00EE7F21" w:rsidRPr="001A5202">
        <w:rPr>
          <w:rFonts w:asciiTheme="minorHAnsi" w:hAnsiTheme="minorHAnsi"/>
          <w:sz w:val="20"/>
        </w:rPr>
        <w:t xml:space="preserve">, and is </w:t>
      </w:r>
      <w:r w:rsidR="005615E8" w:rsidRPr="001A5202">
        <w:rPr>
          <w:rFonts w:asciiTheme="minorHAnsi" w:hAnsiTheme="minorHAnsi"/>
          <w:sz w:val="20"/>
        </w:rPr>
        <w:t>a critical element of any diagnostic efforts associated with the CSSP.</w:t>
      </w:r>
    </w:p>
    <w:p w14:paraId="784C4511" w14:textId="77777777" w:rsidR="00132B4C" w:rsidRPr="001A5202" w:rsidRDefault="00132B4C" w:rsidP="00280C72">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21028DB8" w14:textId="77777777" w:rsidR="005615E8" w:rsidRPr="001A5202" w:rsidRDefault="005615E8" w:rsidP="00280C72">
      <w:pPr>
        <w:tabs>
          <w:tab w:val="left" w:pos="-720"/>
          <w:tab w:val="left" w:pos="0"/>
          <w:tab w:val="left" w:pos="1440"/>
          <w:tab w:val="left" w:pos="2160"/>
          <w:tab w:val="left" w:pos="2880"/>
          <w:tab w:val="left" w:pos="3330"/>
          <w:tab w:val="left" w:pos="3600"/>
          <w:tab w:val="left" w:pos="4320"/>
          <w:tab w:val="left" w:pos="5040"/>
          <w:tab w:val="left" w:pos="5760"/>
          <w:tab w:val="left" w:pos="6480"/>
          <w:tab w:val="left" w:pos="7200"/>
          <w:tab w:val="left" w:pos="7920"/>
          <w:tab w:val="left" w:pos="8640"/>
          <w:tab w:val="left" w:pos="9360"/>
        </w:tabs>
        <w:ind w:left="1080" w:hanging="360"/>
        <w:rPr>
          <w:rFonts w:asciiTheme="minorHAnsi" w:hAnsiTheme="minorHAnsi"/>
          <w:sz w:val="20"/>
        </w:rPr>
      </w:pPr>
    </w:p>
    <w:p w14:paraId="7A039F16" w14:textId="77777777" w:rsidR="005615E8" w:rsidRPr="001A5202" w:rsidRDefault="005615E8" w:rsidP="006F4A04">
      <w:pPr>
        <w:pStyle w:val="ListParagraph"/>
        <w:keepNext/>
        <w:keepLines/>
        <w:numPr>
          <w:ilvl w:val="0"/>
          <w:numId w:val="14"/>
        </w:numPr>
        <w:tabs>
          <w:tab w:val="clear" w:pos="720"/>
          <w:tab w:val="left" w:pos="360"/>
          <w:tab w:val="left" w:pos="2160"/>
        </w:tabs>
        <w:rPr>
          <w:rFonts w:asciiTheme="minorHAnsi" w:hAnsiTheme="minorHAnsi"/>
          <w:u w:val="single"/>
        </w:rPr>
      </w:pPr>
      <w:r w:rsidRPr="001A5202">
        <w:rPr>
          <w:rFonts w:asciiTheme="minorHAnsi" w:hAnsiTheme="minorHAnsi"/>
          <w:u w:val="single"/>
        </w:rPr>
        <w:lastRenderedPageBreak/>
        <w:t>Performance Testing</w:t>
      </w:r>
    </w:p>
    <w:p w14:paraId="77FB07A0" w14:textId="77777777" w:rsidR="005615E8" w:rsidRPr="001A5202" w:rsidRDefault="005615E8" w:rsidP="004B4DD5">
      <w:pPr>
        <w:keepNext/>
        <w:keepLines/>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highlight w:val="yellow"/>
        </w:rPr>
      </w:pPr>
    </w:p>
    <w:p w14:paraId="7460700B" w14:textId="678B4045" w:rsidR="00411AC5" w:rsidRPr="001A5202" w:rsidRDefault="00411AC5" w:rsidP="00280C72">
      <w:pPr>
        <w:keepNext/>
        <w:keepLines/>
        <w:tabs>
          <w:tab w:val="left" w:pos="-720"/>
          <w:tab w:val="left" w:pos="0"/>
          <w:tab w:val="left" w:pos="360"/>
          <w:tab w:val="left" w:pos="2880"/>
          <w:tab w:val="left" w:pos="3600"/>
          <w:tab w:val="left" w:pos="4320"/>
          <w:tab w:val="left" w:pos="5040"/>
          <w:tab w:val="left" w:pos="5760"/>
          <w:tab w:val="left" w:pos="6480"/>
          <w:tab w:val="left" w:pos="7200"/>
          <w:tab w:val="left" w:pos="7920"/>
          <w:tab w:val="left" w:pos="8640"/>
          <w:tab w:val="left" w:pos="9360"/>
        </w:tabs>
        <w:ind w:left="990" w:hanging="630"/>
        <w:rPr>
          <w:rFonts w:asciiTheme="minorHAnsi" w:hAnsiTheme="minorHAnsi"/>
          <w:sz w:val="20"/>
        </w:rPr>
      </w:pPr>
      <w:r w:rsidRPr="001A5202">
        <w:rPr>
          <w:rFonts w:asciiTheme="minorHAnsi" w:hAnsiTheme="minorHAnsi"/>
          <w:sz w:val="20"/>
        </w:rPr>
        <w:t>2</w:t>
      </w:r>
      <w:r w:rsidR="005615E8" w:rsidRPr="001A5202">
        <w:rPr>
          <w:rFonts w:asciiTheme="minorHAnsi" w:hAnsiTheme="minorHAnsi"/>
          <w:sz w:val="20"/>
        </w:rPr>
        <w:t>.</w:t>
      </w:r>
      <w:r w:rsidR="006E75F8" w:rsidRPr="001A5202">
        <w:rPr>
          <w:rFonts w:asciiTheme="minorHAnsi" w:hAnsiTheme="minorHAnsi"/>
          <w:sz w:val="20"/>
        </w:rPr>
        <w:fldChar w:fldCharType="begin"/>
      </w:r>
      <w:r w:rsidR="005615E8" w:rsidRPr="001A5202">
        <w:rPr>
          <w:rFonts w:asciiTheme="minorHAnsi" w:hAnsiTheme="minorHAnsi"/>
          <w:sz w:val="20"/>
        </w:rPr>
        <w:instrText>SEQ 2_1 \* Arabic \r 1</w:instrText>
      </w:r>
      <w:r w:rsidR="006E75F8" w:rsidRPr="001A5202">
        <w:rPr>
          <w:rFonts w:asciiTheme="minorHAnsi" w:hAnsiTheme="minorHAnsi"/>
          <w:sz w:val="20"/>
        </w:rPr>
        <w:fldChar w:fldCharType="separate"/>
      </w:r>
      <w:r w:rsidR="00E62AC7" w:rsidRPr="001A5202">
        <w:rPr>
          <w:rFonts w:asciiTheme="minorHAnsi" w:hAnsiTheme="minorHAnsi"/>
          <w:noProof/>
          <w:sz w:val="20"/>
        </w:rPr>
        <w:t>1</w:t>
      </w:r>
      <w:r w:rsidR="006E75F8" w:rsidRPr="001A5202">
        <w:rPr>
          <w:rFonts w:asciiTheme="minorHAnsi" w:hAnsiTheme="minorHAnsi"/>
          <w:sz w:val="20"/>
        </w:rPr>
        <w:fldChar w:fldCharType="end"/>
      </w:r>
      <w:r w:rsidR="005615E8" w:rsidRPr="001A5202">
        <w:rPr>
          <w:rFonts w:asciiTheme="minorHAnsi" w:hAnsiTheme="minorHAnsi"/>
          <w:sz w:val="20"/>
        </w:rPr>
        <w:tab/>
        <w:t xml:space="preserve">The University of Maryland Chesapeake Biological Laboratory prepares blind audit samples for </w:t>
      </w:r>
      <w:del w:id="97" w:author="Mary Ellen Ley" w:date="2017-01-03T15:28:00Z">
        <w:r w:rsidR="005615E8" w:rsidRPr="001A5202">
          <w:rPr>
            <w:rFonts w:asciiTheme="minorHAnsi" w:hAnsiTheme="minorHAnsi"/>
            <w:sz w:val="20"/>
          </w:rPr>
          <w:delText>all</w:delText>
        </w:r>
      </w:del>
      <w:ins w:id="98" w:author="Mary Ellen Ley" w:date="2017-01-03T15:28:00Z">
        <w:r w:rsidR="000F2F9B">
          <w:rPr>
            <w:rFonts w:asciiTheme="minorHAnsi" w:hAnsiTheme="minorHAnsi"/>
            <w:sz w:val="20"/>
          </w:rPr>
          <w:t>most</w:t>
        </w:r>
      </w:ins>
      <w:r w:rsidR="005615E8" w:rsidRPr="001A5202">
        <w:rPr>
          <w:rFonts w:asciiTheme="minorHAnsi" w:hAnsiTheme="minorHAnsi"/>
          <w:sz w:val="20"/>
        </w:rPr>
        <w:t xml:space="preserve"> water quality parameters. </w:t>
      </w:r>
      <w:del w:id="99" w:author="Mary Ellen Ley" w:date="2017-01-03T15:28:00Z">
        <w:r w:rsidR="005615E8" w:rsidRPr="001A5202">
          <w:rPr>
            <w:rFonts w:asciiTheme="minorHAnsi" w:hAnsiTheme="minorHAnsi"/>
            <w:sz w:val="20"/>
          </w:rPr>
          <w:delText xml:space="preserve"> The blind</w:delText>
        </w:r>
      </w:del>
      <w:ins w:id="100" w:author="Mary Ellen Ley" w:date="2017-01-03T15:28:00Z">
        <w:r w:rsidR="000F2F9B">
          <w:rPr>
            <w:rFonts w:asciiTheme="minorHAnsi" w:hAnsiTheme="minorHAnsi"/>
            <w:sz w:val="20"/>
          </w:rPr>
          <w:t>B</w:t>
        </w:r>
        <w:r w:rsidR="005615E8" w:rsidRPr="001A5202">
          <w:rPr>
            <w:rFonts w:asciiTheme="minorHAnsi" w:hAnsiTheme="minorHAnsi"/>
            <w:sz w:val="20"/>
          </w:rPr>
          <w:t>lind</w:t>
        </w:r>
      </w:ins>
      <w:r w:rsidR="005615E8" w:rsidRPr="001A5202">
        <w:rPr>
          <w:rFonts w:asciiTheme="minorHAnsi" w:hAnsiTheme="minorHAnsi"/>
          <w:sz w:val="20"/>
        </w:rPr>
        <w:t xml:space="preserve"> audit samples are distributed semi-annually to participating laboratories.</w:t>
      </w:r>
      <w:r w:rsidRPr="001A5202">
        <w:rPr>
          <w:rFonts w:asciiTheme="minorHAnsi" w:hAnsiTheme="minorHAnsi"/>
          <w:sz w:val="20"/>
        </w:rPr>
        <w:t xml:space="preserve">  </w:t>
      </w:r>
      <w:r w:rsidRPr="001A5202">
        <w:rPr>
          <w:rFonts w:asciiTheme="minorHAnsi" w:hAnsiTheme="minorHAnsi"/>
          <w:sz w:val="20"/>
        </w:rPr>
        <w:br/>
      </w:r>
      <w:r w:rsidRPr="001A5202">
        <w:rPr>
          <w:rFonts w:asciiTheme="minorHAnsi" w:hAnsiTheme="minorHAnsi"/>
          <w:sz w:val="20"/>
        </w:rPr>
        <w:br/>
        <w:t xml:space="preserve">Annual reports are available online at </w:t>
      </w:r>
      <w:hyperlink r:id="rId16" w:history="1">
        <w:r w:rsidRPr="001A5202">
          <w:rPr>
            <w:rStyle w:val="Hyperlink"/>
            <w:rFonts w:asciiTheme="minorHAnsi" w:hAnsiTheme="minorHAnsi"/>
            <w:sz w:val="20"/>
          </w:rPr>
          <w:t>http://nasl.cbl.umces.edu/qaqc/blindaudit.html</w:t>
        </w:r>
      </w:hyperlink>
    </w:p>
    <w:p w14:paraId="32B75DFE" w14:textId="77777777" w:rsidR="005615E8" w:rsidRPr="001A5202" w:rsidRDefault="005615E8" w:rsidP="00280C72">
      <w:pPr>
        <w:keepNext/>
        <w:keepLines/>
        <w:tabs>
          <w:tab w:val="left" w:pos="-720"/>
          <w:tab w:val="left" w:pos="0"/>
          <w:tab w:val="left" w:pos="360"/>
          <w:tab w:val="left" w:pos="2880"/>
          <w:tab w:val="left" w:pos="3600"/>
          <w:tab w:val="left" w:pos="4320"/>
          <w:tab w:val="left" w:pos="5040"/>
          <w:tab w:val="left" w:pos="5760"/>
          <w:tab w:val="left" w:pos="6480"/>
          <w:tab w:val="left" w:pos="7200"/>
          <w:tab w:val="left" w:pos="7920"/>
          <w:tab w:val="left" w:pos="8640"/>
          <w:tab w:val="left" w:pos="9360"/>
        </w:tabs>
        <w:ind w:left="990" w:hanging="630"/>
        <w:rPr>
          <w:rFonts w:asciiTheme="minorHAnsi" w:hAnsiTheme="minorHAnsi"/>
          <w:sz w:val="20"/>
        </w:rPr>
      </w:pPr>
    </w:p>
    <w:p w14:paraId="3F9DA6D3" w14:textId="77777777" w:rsidR="001A1972" w:rsidRPr="001A5202" w:rsidRDefault="005615E8" w:rsidP="00280C72">
      <w:pPr>
        <w:keepNext/>
        <w:keepLines/>
        <w:tabs>
          <w:tab w:val="left" w:pos="-720"/>
          <w:tab w:val="left" w:pos="0"/>
          <w:tab w:val="left" w:pos="360"/>
          <w:tab w:val="left" w:pos="2880"/>
          <w:tab w:val="left" w:pos="3600"/>
          <w:tab w:val="left" w:pos="4320"/>
          <w:tab w:val="left" w:pos="5040"/>
          <w:tab w:val="left" w:pos="5760"/>
          <w:tab w:val="left" w:pos="6480"/>
          <w:tab w:val="left" w:pos="7200"/>
          <w:tab w:val="left" w:pos="7920"/>
          <w:tab w:val="left" w:pos="8640"/>
          <w:tab w:val="left" w:pos="9360"/>
        </w:tabs>
        <w:ind w:left="990" w:hanging="630"/>
        <w:rPr>
          <w:rFonts w:asciiTheme="minorHAnsi" w:hAnsiTheme="minorHAnsi"/>
          <w:sz w:val="20"/>
        </w:rPr>
      </w:pPr>
      <w:r w:rsidRPr="001A5202">
        <w:rPr>
          <w:rFonts w:asciiTheme="minorHAnsi" w:hAnsiTheme="minorHAnsi"/>
          <w:sz w:val="20"/>
        </w:rPr>
        <w:t>2.2</w:t>
      </w:r>
      <w:r w:rsidRPr="001A5202">
        <w:rPr>
          <w:rFonts w:asciiTheme="minorHAnsi" w:hAnsiTheme="minorHAnsi"/>
          <w:sz w:val="20"/>
        </w:rPr>
        <w:tab/>
        <w:t>Laboratories also participate in the USGS Standard Reference Sample study for nutrients.  Lab managers are advised to analyze both high and low concentrations unless one concentration far exceeds their normal ranges of operation.</w:t>
      </w:r>
    </w:p>
    <w:p w14:paraId="1E15C66B" w14:textId="77777777" w:rsidR="005615E8" w:rsidRPr="001A5202" w:rsidRDefault="001A1972" w:rsidP="001A1972">
      <w:pPr>
        <w:keepNext/>
        <w:keepLines/>
        <w:tabs>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Theme="minorHAnsi" w:hAnsiTheme="minorHAnsi"/>
          <w:sz w:val="20"/>
        </w:rPr>
      </w:pPr>
      <w:r w:rsidRPr="001A5202">
        <w:rPr>
          <w:rFonts w:asciiTheme="minorHAnsi" w:hAnsiTheme="minorHAnsi"/>
          <w:sz w:val="20"/>
        </w:rPr>
        <w:br/>
      </w:r>
    </w:p>
    <w:p w14:paraId="4469C193" w14:textId="77777777" w:rsidR="005615E8" w:rsidRPr="001A5202" w:rsidRDefault="005615E8" w:rsidP="006F4A04">
      <w:pPr>
        <w:pStyle w:val="ListParagraph"/>
        <w:numPr>
          <w:ilvl w:val="0"/>
          <w:numId w:val="12"/>
        </w:numPr>
        <w:tabs>
          <w:tab w:val="clear" w:pos="720"/>
          <w:tab w:val="left" w:pos="810"/>
        </w:tabs>
        <w:ind w:left="720" w:hanging="720"/>
        <w:rPr>
          <w:rFonts w:asciiTheme="minorHAnsi" w:hAnsiTheme="minorHAnsi"/>
          <w:u w:val="single"/>
        </w:rPr>
      </w:pPr>
      <w:r w:rsidRPr="001A5202">
        <w:rPr>
          <w:rFonts w:asciiTheme="minorHAnsi" w:hAnsiTheme="minorHAnsi"/>
          <w:u w:val="single"/>
        </w:rPr>
        <w:t>Audits of Data Quality</w:t>
      </w:r>
      <w:r w:rsidRPr="001A5202">
        <w:rPr>
          <w:rFonts w:asciiTheme="minorHAnsi" w:hAnsiTheme="minorHAnsi"/>
          <w:u w:val="single"/>
        </w:rPr>
        <w:br/>
      </w:r>
    </w:p>
    <w:p w14:paraId="283401EA" w14:textId="77777777" w:rsidR="001A1972" w:rsidRPr="001A5202" w:rsidRDefault="005615E8" w:rsidP="006F4A04">
      <w:pPr>
        <w:pStyle w:val="ListParagraph"/>
        <w:numPr>
          <w:ilvl w:val="1"/>
          <w:numId w:val="13"/>
        </w:numPr>
        <w:tabs>
          <w:tab w:val="clear" w:pos="720"/>
          <w:tab w:val="clear" w:pos="1440"/>
          <w:tab w:val="clear" w:pos="1800"/>
          <w:tab w:val="num" w:pos="360"/>
        </w:tabs>
        <w:ind w:left="990" w:hanging="630"/>
        <w:rPr>
          <w:rFonts w:asciiTheme="minorHAnsi" w:hAnsiTheme="minorHAnsi"/>
        </w:rPr>
      </w:pPr>
      <w:r w:rsidRPr="001A5202">
        <w:rPr>
          <w:rFonts w:asciiTheme="minorHAnsi" w:hAnsiTheme="minorHAnsi"/>
        </w:rPr>
        <w:t>State agency staff or contractors shall review field blank and field duplicate data to assess the quality of sampling activities.</w:t>
      </w:r>
      <w:r w:rsidR="005B6744" w:rsidRPr="001A5202">
        <w:rPr>
          <w:rFonts w:asciiTheme="minorHAnsi" w:hAnsiTheme="minorHAnsi"/>
        </w:rPr>
        <w:t xml:space="preserve">  Associated data that exceeds acceptance limits must be qualified via problem codes and corrective actions initiated to identify and correct the problem</w:t>
      </w:r>
      <w:r w:rsidR="00EE7F21" w:rsidRPr="001A5202">
        <w:rPr>
          <w:rFonts w:asciiTheme="minorHAnsi" w:hAnsiTheme="minorHAnsi"/>
        </w:rPr>
        <w:t>.</w:t>
      </w:r>
      <w:r w:rsidR="005B6744" w:rsidRPr="001A5202">
        <w:rPr>
          <w:rFonts w:asciiTheme="minorHAnsi" w:hAnsiTheme="minorHAnsi"/>
        </w:rPr>
        <w:t xml:space="preserve"> </w:t>
      </w:r>
      <w:r w:rsidR="001A1972" w:rsidRPr="001A5202">
        <w:rPr>
          <w:rFonts w:asciiTheme="minorHAnsi" w:hAnsiTheme="minorHAnsi"/>
        </w:rPr>
        <w:br/>
      </w:r>
    </w:p>
    <w:p w14:paraId="6E3A3BDB" w14:textId="77777777" w:rsidR="005615E8" w:rsidRPr="001A5202" w:rsidRDefault="005615E8" w:rsidP="006F4A04">
      <w:pPr>
        <w:pStyle w:val="ListParagraph"/>
        <w:numPr>
          <w:ilvl w:val="1"/>
          <w:numId w:val="13"/>
        </w:numPr>
        <w:tabs>
          <w:tab w:val="clear" w:pos="720"/>
          <w:tab w:val="clear" w:pos="1440"/>
          <w:tab w:val="clear" w:pos="1800"/>
          <w:tab w:val="num" w:pos="360"/>
        </w:tabs>
        <w:ind w:left="990" w:hanging="630"/>
        <w:rPr>
          <w:rFonts w:asciiTheme="minorHAnsi" w:hAnsiTheme="minorHAnsi"/>
        </w:rPr>
      </w:pPr>
      <w:r w:rsidRPr="001A5202">
        <w:rPr>
          <w:rFonts w:asciiTheme="minorHAnsi" w:hAnsiTheme="minorHAnsi"/>
        </w:rPr>
        <w:t xml:space="preserve">Analytical and measurement data should be reviewed </w:t>
      </w:r>
      <w:r w:rsidR="00411AC5" w:rsidRPr="001A5202">
        <w:rPr>
          <w:rFonts w:asciiTheme="minorHAnsi" w:hAnsiTheme="minorHAnsi"/>
        </w:rPr>
        <w:t xml:space="preserve">at each level of collection, compilation and reporting </w:t>
      </w:r>
      <w:r w:rsidRPr="001A5202">
        <w:rPr>
          <w:rFonts w:asciiTheme="minorHAnsi" w:hAnsiTheme="minorHAnsi"/>
        </w:rPr>
        <w:t xml:space="preserve">to </w:t>
      </w:r>
      <w:r w:rsidR="005B6744" w:rsidRPr="001A5202">
        <w:rPr>
          <w:rFonts w:asciiTheme="minorHAnsi" w:hAnsiTheme="minorHAnsi"/>
        </w:rPr>
        <w:t>check</w:t>
      </w:r>
      <w:r w:rsidRPr="001A5202">
        <w:rPr>
          <w:rFonts w:asciiTheme="minorHAnsi" w:hAnsiTheme="minorHAnsi"/>
        </w:rPr>
        <w:t xml:space="preserve"> the quality of measurement and analytical activities, respectively.</w:t>
      </w:r>
      <w:r w:rsidR="001A1972" w:rsidRPr="001A5202">
        <w:rPr>
          <w:rFonts w:asciiTheme="minorHAnsi" w:hAnsiTheme="minorHAnsi"/>
        </w:rPr>
        <w:br/>
      </w:r>
    </w:p>
    <w:p w14:paraId="4B173632" w14:textId="77777777" w:rsidR="001A1972" w:rsidRPr="001A5202" w:rsidRDefault="00EE7F21" w:rsidP="006F4A04">
      <w:pPr>
        <w:pStyle w:val="ListParagraph"/>
        <w:numPr>
          <w:ilvl w:val="1"/>
          <w:numId w:val="13"/>
        </w:numPr>
        <w:tabs>
          <w:tab w:val="clear" w:pos="720"/>
          <w:tab w:val="clear" w:pos="1440"/>
          <w:tab w:val="clear" w:pos="1800"/>
          <w:tab w:val="num" w:pos="360"/>
        </w:tabs>
        <w:ind w:left="990" w:hanging="630"/>
        <w:rPr>
          <w:rFonts w:asciiTheme="minorHAnsi" w:hAnsiTheme="minorHAnsi"/>
        </w:rPr>
      </w:pPr>
      <w:r w:rsidRPr="001A5202">
        <w:rPr>
          <w:rFonts w:asciiTheme="minorHAnsi" w:hAnsiTheme="minorHAnsi"/>
        </w:rPr>
        <w:t>Participants prepare and submit a summary with each data submittal.  The summary must include an explanation for each data point that did not meet the QC criteria established for each method, and deviations that occurred during the generation of the data.</w:t>
      </w:r>
      <w:r w:rsidRPr="001A5202">
        <w:rPr>
          <w:rFonts w:asciiTheme="minorHAnsi" w:hAnsiTheme="minorHAnsi"/>
        </w:rPr>
        <w:br/>
      </w:r>
    </w:p>
    <w:p w14:paraId="5486FCE5" w14:textId="77777777" w:rsidR="005615E8" w:rsidRPr="001A5202" w:rsidRDefault="00EE7F21" w:rsidP="006F4A04">
      <w:pPr>
        <w:pStyle w:val="ListParagraph"/>
        <w:numPr>
          <w:ilvl w:val="1"/>
          <w:numId w:val="13"/>
        </w:numPr>
        <w:tabs>
          <w:tab w:val="clear" w:pos="720"/>
          <w:tab w:val="clear" w:pos="1440"/>
          <w:tab w:val="clear" w:pos="1800"/>
          <w:tab w:val="num" w:pos="360"/>
        </w:tabs>
        <w:ind w:left="990" w:hanging="630"/>
        <w:rPr>
          <w:rFonts w:asciiTheme="minorHAnsi" w:hAnsiTheme="minorHAnsi"/>
        </w:rPr>
      </w:pPr>
      <w:r w:rsidRPr="001A5202">
        <w:rPr>
          <w:rFonts w:asciiTheme="minorHAnsi" w:hAnsiTheme="minorHAnsi"/>
        </w:rPr>
        <w:t xml:space="preserve">The CBP Data Upload and Evaluation Tool (DUET) electronically performs over 160 checks on the data.   </w:t>
      </w:r>
      <w:r w:rsidR="005615E8" w:rsidRPr="001A5202">
        <w:rPr>
          <w:rFonts w:asciiTheme="minorHAnsi" w:hAnsiTheme="minorHAnsi"/>
        </w:rPr>
        <w:t>Participant</w:t>
      </w:r>
      <w:r w:rsidRPr="001A5202">
        <w:rPr>
          <w:rFonts w:asciiTheme="minorHAnsi" w:hAnsiTheme="minorHAnsi"/>
        </w:rPr>
        <w:t>s</w:t>
      </w:r>
      <w:r w:rsidR="005615E8" w:rsidRPr="001A5202">
        <w:rPr>
          <w:rFonts w:asciiTheme="minorHAnsi" w:hAnsiTheme="minorHAnsi"/>
        </w:rPr>
        <w:t xml:space="preserve"> will be informed if any of the submitted data do not fall within the prescribed QC limits.  Any errors found will be corrected by the Participant at no additional cost to the CBPO.  </w:t>
      </w:r>
      <w:r w:rsidR="001A1972" w:rsidRPr="001A5202">
        <w:rPr>
          <w:rFonts w:asciiTheme="minorHAnsi" w:hAnsiTheme="minorHAnsi"/>
        </w:rPr>
        <w:br/>
      </w:r>
    </w:p>
    <w:p w14:paraId="59A0CA23" w14:textId="77777777" w:rsidR="00544E5E" w:rsidRPr="001A5202" w:rsidRDefault="005615E8" w:rsidP="006F4A04">
      <w:pPr>
        <w:pStyle w:val="ListParagraph"/>
        <w:numPr>
          <w:ilvl w:val="1"/>
          <w:numId w:val="13"/>
        </w:numPr>
        <w:tabs>
          <w:tab w:val="clear" w:pos="720"/>
          <w:tab w:val="clear" w:pos="1440"/>
          <w:tab w:val="clear" w:pos="1800"/>
          <w:tab w:val="num" w:pos="360"/>
        </w:tabs>
        <w:ind w:left="990" w:hanging="630"/>
        <w:rPr>
          <w:rFonts w:asciiTheme="minorHAnsi" w:hAnsiTheme="minorHAnsi"/>
        </w:rPr>
      </w:pPr>
      <w:r w:rsidRPr="001A5202">
        <w:rPr>
          <w:rFonts w:asciiTheme="minorHAnsi" w:hAnsiTheme="minorHAnsi"/>
        </w:rPr>
        <w:t>The CBP Grant Project Officer has the ultimate responsibility to accept or reject each data submittal.</w:t>
      </w:r>
    </w:p>
    <w:p w14:paraId="08777E9B" w14:textId="77777777" w:rsidR="005615E8" w:rsidRPr="001A5202" w:rsidRDefault="005615E8" w:rsidP="001A1972">
      <w:pPr>
        <w:tabs>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ind w:left="1170" w:hanging="450"/>
        <w:rPr>
          <w:rFonts w:asciiTheme="minorHAnsi" w:hAnsiTheme="minorHAnsi"/>
          <w:sz w:val="20"/>
        </w:rPr>
      </w:pPr>
    </w:p>
    <w:p w14:paraId="6B40A446" w14:textId="77777777" w:rsidR="00544E5E" w:rsidRPr="001A5202" w:rsidRDefault="005615E8" w:rsidP="006F4A04">
      <w:pPr>
        <w:pStyle w:val="ListParagraph"/>
        <w:numPr>
          <w:ilvl w:val="0"/>
          <w:numId w:val="12"/>
        </w:numPr>
        <w:tabs>
          <w:tab w:val="clear" w:pos="360"/>
          <w:tab w:val="clear" w:pos="720"/>
          <w:tab w:val="left" w:pos="2160"/>
        </w:tabs>
        <w:rPr>
          <w:rFonts w:asciiTheme="minorHAnsi" w:hAnsiTheme="minorHAnsi"/>
        </w:rPr>
      </w:pPr>
      <w:r w:rsidRPr="001A5202">
        <w:rPr>
          <w:rFonts w:asciiTheme="minorHAnsi" w:hAnsiTheme="minorHAnsi"/>
          <w:u w:val="single"/>
        </w:rPr>
        <w:t>On-Site Audits</w:t>
      </w:r>
      <w:r w:rsidR="00544E5E" w:rsidRPr="001A5202">
        <w:rPr>
          <w:rFonts w:asciiTheme="minorHAnsi" w:hAnsiTheme="minorHAnsi"/>
          <w:u w:val="single"/>
        </w:rPr>
        <w:br/>
      </w:r>
    </w:p>
    <w:p w14:paraId="29EAF277" w14:textId="77777777" w:rsidR="00DD2611" w:rsidRPr="001A5202" w:rsidRDefault="005615E8" w:rsidP="006F4A04">
      <w:pPr>
        <w:pStyle w:val="ListParagraph"/>
        <w:numPr>
          <w:ilvl w:val="1"/>
          <w:numId w:val="15"/>
        </w:numPr>
        <w:tabs>
          <w:tab w:val="clear" w:pos="720"/>
          <w:tab w:val="clear" w:pos="1080"/>
          <w:tab w:val="clear" w:pos="1440"/>
          <w:tab w:val="num" w:pos="360"/>
          <w:tab w:val="left" w:pos="2160"/>
        </w:tabs>
        <w:ind w:left="810" w:hanging="450"/>
        <w:rPr>
          <w:rFonts w:asciiTheme="minorHAnsi" w:hAnsiTheme="minorHAnsi"/>
        </w:rPr>
      </w:pPr>
      <w:r w:rsidRPr="001A5202">
        <w:rPr>
          <w:rFonts w:asciiTheme="minorHAnsi" w:hAnsiTheme="minorHAnsi"/>
        </w:rPr>
        <w:t>The CBP QAO or representative will conduct periodic on</w:t>
      </w:r>
      <w:r w:rsidRPr="001A5202">
        <w:rPr>
          <w:rFonts w:asciiTheme="minorHAnsi" w:hAnsiTheme="minorHAnsi"/>
        </w:rPr>
        <w:noBreakHyphen/>
        <w:t>site evaluations of field and laboratory activities. The frequency of these on-site audits may be increased depending on the Participant's performance.  On</w:t>
      </w:r>
      <w:r w:rsidRPr="001A5202">
        <w:rPr>
          <w:rFonts w:asciiTheme="minorHAnsi" w:hAnsiTheme="minorHAnsi"/>
        </w:rPr>
        <w:noBreakHyphen/>
        <w:t>site evaluations are carried out to monitor their ability to collect and analyze samples according to the DQOs established by the CBP Monitoring Program.</w:t>
      </w:r>
      <w:r w:rsidR="00DD2611" w:rsidRPr="001A5202">
        <w:rPr>
          <w:rFonts w:asciiTheme="minorHAnsi" w:hAnsiTheme="minorHAnsi"/>
        </w:rPr>
        <w:br/>
      </w:r>
    </w:p>
    <w:p w14:paraId="35647B66" w14:textId="77777777" w:rsidR="005615E8" w:rsidRPr="001A5202" w:rsidRDefault="005615E8" w:rsidP="006F4A04">
      <w:pPr>
        <w:pStyle w:val="ListParagraph"/>
        <w:numPr>
          <w:ilvl w:val="1"/>
          <w:numId w:val="15"/>
        </w:numPr>
        <w:tabs>
          <w:tab w:val="clear" w:pos="720"/>
          <w:tab w:val="clear" w:pos="1080"/>
          <w:tab w:val="clear" w:pos="1440"/>
          <w:tab w:val="num" w:pos="360"/>
          <w:tab w:val="left" w:pos="2160"/>
        </w:tabs>
        <w:ind w:left="810" w:hanging="450"/>
        <w:rPr>
          <w:rFonts w:asciiTheme="minorHAnsi" w:hAnsiTheme="minorHAnsi"/>
        </w:rPr>
      </w:pPr>
      <w:r w:rsidRPr="001A5202">
        <w:rPr>
          <w:rFonts w:asciiTheme="minorHAnsi" w:hAnsiTheme="minorHAnsi"/>
        </w:rPr>
        <w:t>The CBP QA Coordinator and a State representative will inspect the Participant's field and laboratory facilities to verify the adequacy and maintenance of instrumentation, the continuity of personnel meeting experience and/or education requirements, and the acceptable performance of analytical and QC procedures.  The Participant should expect that items to be monitored will include but not be limited to the following:</w:t>
      </w:r>
    </w:p>
    <w:p w14:paraId="6ADECC6C" w14:textId="77777777" w:rsidR="005615E8" w:rsidRPr="001A5202" w:rsidRDefault="005615E8" w:rsidP="00280C72">
      <w:pPr>
        <w:tabs>
          <w:tab w:val="left" w:pos="-720"/>
          <w:tab w:val="left" w:pos="0"/>
          <w:tab w:val="num" w:pos="720"/>
          <w:tab w:val="left" w:pos="2160"/>
          <w:tab w:val="left" w:pos="2880"/>
          <w:tab w:val="left" w:pos="3600"/>
          <w:tab w:val="left" w:pos="4320"/>
          <w:tab w:val="left" w:pos="5040"/>
          <w:tab w:val="left" w:pos="5760"/>
          <w:tab w:val="left" w:pos="6480"/>
          <w:tab w:val="left" w:pos="7200"/>
          <w:tab w:val="left" w:pos="7920"/>
          <w:tab w:val="left" w:pos="8640"/>
          <w:tab w:val="left" w:pos="9360"/>
        </w:tabs>
        <w:ind w:left="810" w:hanging="450"/>
        <w:rPr>
          <w:rFonts w:asciiTheme="minorHAnsi" w:hAnsiTheme="minorHAnsi"/>
          <w:sz w:val="20"/>
        </w:rPr>
      </w:pPr>
    </w:p>
    <w:p w14:paraId="0055394F" w14:textId="77777777" w:rsidR="005615E8" w:rsidRPr="001A5202" w:rsidRDefault="005615E8" w:rsidP="00280C72">
      <w:pPr>
        <w:numPr>
          <w:ilvl w:val="0"/>
          <w:numId w:val="2"/>
        </w:numPr>
        <w:tabs>
          <w:tab w:val="left" w:pos="-720"/>
          <w:tab w:val="left" w:pos="0"/>
          <w:tab w:val="left" w:pos="2160"/>
          <w:tab w:val="num" w:pos="2250"/>
          <w:tab w:val="num" w:pos="32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Size and appearance of the facility.</w:t>
      </w:r>
    </w:p>
    <w:p w14:paraId="608438BB" w14:textId="77777777" w:rsidR="005615E8" w:rsidRPr="001A5202" w:rsidRDefault="005615E8" w:rsidP="00280C72">
      <w:pPr>
        <w:numPr>
          <w:ilvl w:val="0"/>
          <w:numId w:val="2"/>
        </w:numPr>
        <w:tabs>
          <w:tab w:val="left" w:pos="-720"/>
          <w:tab w:val="left" w:pos="0"/>
          <w:tab w:val="left" w:pos="720"/>
          <w:tab w:val="left" w:pos="810"/>
          <w:tab w:val="num" w:pos="32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Quantity, condition, availability, and scheduled maintenance and performance of instrumentation.</w:t>
      </w:r>
    </w:p>
    <w:p w14:paraId="4B813E25" w14:textId="77777777" w:rsidR="005615E8" w:rsidRPr="001A5202" w:rsidRDefault="005615E8" w:rsidP="00280C72">
      <w:pPr>
        <w:numPr>
          <w:ilvl w:val="0"/>
          <w:numId w:val="2"/>
        </w:numPr>
        <w:tabs>
          <w:tab w:val="left" w:pos="-720"/>
          <w:tab w:val="left" w:pos="0"/>
          <w:tab w:val="left" w:pos="720"/>
          <w:tab w:val="left" w:pos="1440"/>
          <w:tab w:val="num" w:pos="32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Availability, appropriateness, and use of field and laboratory SOPs.</w:t>
      </w:r>
    </w:p>
    <w:p w14:paraId="3839DBFF" w14:textId="77777777" w:rsidR="005615E8" w:rsidRPr="001A5202" w:rsidRDefault="005615E8" w:rsidP="00280C72">
      <w:pPr>
        <w:numPr>
          <w:ilvl w:val="0"/>
          <w:numId w:val="2"/>
        </w:numPr>
        <w:tabs>
          <w:tab w:val="left" w:pos="-720"/>
          <w:tab w:val="left" w:pos="0"/>
          <w:tab w:val="left" w:pos="720"/>
          <w:tab w:val="left" w:pos="1440"/>
          <w:tab w:val="num" w:pos="32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Field and laboratory staff qualifications, experience, and personnel training programs.</w:t>
      </w:r>
    </w:p>
    <w:p w14:paraId="1EB99537" w14:textId="77777777" w:rsidR="005615E8" w:rsidRPr="001A5202" w:rsidRDefault="005615E8" w:rsidP="00280C72">
      <w:pPr>
        <w:numPr>
          <w:ilvl w:val="0"/>
          <w:numId w:val="2"/>
        </w:numPr>
        <w:tabs>
          <w:tab w:val="left" w:pos="-720"/>
          <w:tab w:val="left" w:pos="0"/>
          <w:tab w:val="left" w:pos="720"/>
          <w:tab w:val="left" w:pos="1440"/>
          <w:tab w:val="num" w:pos="32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lastRenderedPageBreak/>
        <w:t>Reagents and sample storage facilities.</w:t>
      </w:r>
    </w:p>
    <w:p w14:paraId="509E0EB6" w14:textId="77777777" w:rsidR="005615E8" w:rsidRPr="001A5202" w:rsidRDefault="005615E8" w:rsidP="00280C72">
      <w:pPr>
        <w:numPr>
          <w:ilvl w:val="0"/>
          <w:numId w:val="2"/>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Reagent and test solutions preparation logbooks and raw data.</w:t>
      </w:r>
    </w:p>
    <w:p w14:paraId="5AA72AA4" w14:textId="77777777" w:rsidR="005615E8" w:rsidRPr="001A5202" w:rsidRDefault="005615E8" w:rsidP="00280C72">
      <w:pPr>
        <w:numPr>
          <w:ilvl w:val="0"/>
          <w:numId w:val="2"/>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Field and laboratory bench sheet and logbook maintenance and review.</w:t>
      </w:r>
    </w:p>
    <w:p w14:paraId="5A1BBD34" w14:textId="77777777" w:rsidR="005615E8" w:rsidRPr="001A5202" w:rsidRDefault="005615E8" w:rsidP="00280C72">
      <w:pPr>
        <w:numPr>
          <w:ilvl w:val="0"/>
          <w:numId w:val="2"/>
        </w:numPr>
        <w:tabs>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s>
        <w:ind w:left="1260" w:hanging="450"/>
        <w:rPr>
          <w:rFonts w:asciiTheme="minorHAnsi" w:hAnsiTheme="minorHAnsi"/>
          <w:sz w:val="20"/>
        </w:rPr>
      </w:pPr>
      <w:r w:rsidRPr="001A5202">
        <w:rPr>
          <w:rFonts w:asciiTheme="minorHAnsi" w:hAnsiTheme="minorHAnsi"/>
          <w:sz w:val="20"/>
        </w:rPr>
        <w:t>Review of the sample analysis/data package inspection procedures.</w:t>
      </w:r>
      <w:r w:rsidR="00DD2611" w:rsidRPr="001A5202">
        <w:rPr>
          <w:rFonts w:asciiTheme="minorHAnsi" w:hAnsiTheme="minorHAnsi"/>
          <w:sz w:val="20"/>
        </w:rPr>
        <w:br/>
      </w:r>
    </w:p>
    <w:p w14:paraId="753655BE" w14:textId="77777777" w:rsidR="005615E8" w:rsidRPr="001A5202" w:rsidRDefault="005615E8" w:rsidP="006F4A04">
      <w:pPr>
        <w:pStyle w:val="ListParagraph"/>
        <w:numPr>
          <w:ilvl w:val="1"/>
          <w:numId w:val="15"/>
        </w:numPr>
        <w:tabs>
          <w:tab w:val="clear" w:pos="720"/>
          <w:tab w:val="clear" w:pos="1080"/>
          <w:tab w:val="clear" w:pos="1440"/>
          <w:tab w:val="left" w:pos="450"/>
          <w:tab w:val="left" w:pos="2160"/>
          <w:tab w:val="left" w:pos="2520"/>
        </w:tabs>
        <w:ind w:left="810" w:hanging="450"/>
        <w:rPr>
          <w:rFonts w:asciiTheme="minorHAnsi" w:hAnsiTheme="minorHAnsi"/>
        </w:rPr>
      </w:pPr>
      <w:r w:rsidRPr="001A5202">
        <w:rPr>
          <w:rFonts w:asciiTheme="minorHAnsi" w:hAnsiTheme="minorHAnsi"/>
        </w:rPr>
        <w:t>Prior to an on</w:t>
      </w:r>
      <w:r w:rsidRPr="001A5202">
        <w:rPr>
          <w:rFonts w:asciiTheme="minorHAnsi" w:hAnsiTheme="minorHAnsi"/>
        </w:rPr>
        <w:noBreakHyphen/>
        <w:t>site evaluation, various documents pertaining to performance of the Participant is integrated in a profile package for discussion during the evaluation.  Items that may be included are previous on</w:t>
      </w:r>
      <w:r w:rsidRPr="001A5202">
        <w:rPr>
          <w:rFonts w:asciiTheme="minorHAnsi" w:hAnsiTheme="minorHAnsi"/>
        </w:rPr>
        <w:noBreakHyphen/>
        <w:t>site reports, laboratory evaluation sample scores, review of data, QA materials, and data trend reports.</w:t>
      </w:r>
      <w:r w:rsidR="00DD2611" w:rsidRPr="001A5202">
        <w:rPr>
          <w:rFonts w:asciiTheme="minorHAnsi" w:hAnsiTheme="minorHAnsi"/>
        </w:rPr>
        <w:br/>
      </w:r>
    </w:p>
    <w:p w14:paraId="408462C5" w14:textId="77777777" w:rsidR="005615E8" w:rsidRPr="001A5202" w:rsidRDefault="005615E8" w:rsidP="006F4A04">
      <w:pPr>
        <w:pStyle w:val="ListParagraph"/>
        <w:numPr>
          <w:ilvl w:val="1"/>
          <w:numId w:val="15"/>
        </w:numPr>
        <w:tabs>
          <w:tab w:val="clear" w:pos="720"/>
          <w:tab w:val="clear" w:pos="1080"/>
          <w:tab w:val="clear" w:pos="1440"/>
          <w:tab w:val="left" w:pos="2160"/>
          <w:tab w:val="left" w:pos="2520"/>
        </w:tabs>
        <w:ind w:left="810" w:hanging="450"/>
        <w:rPr>
          <w:rFonts w:asciiTheme="minorHAnsi" w:hAnsiTheme="minorHAnsi"/>
        </w:rPr>
      </w:pPr>
      <w:r w:rsidRPr="001A5202">
        <w:rPr>
          <w:rFonts w:asciiTheme="minorHAnsi" w:hAnsiTheme="minorHAnsi"/>
        </w:rPr>
        <w:t>The CBP QAO or representative will discuss his/her findings with the Participant in the presence of a representative from the State agency.  During the debriefing, the auditor will present his/her findings and recommendations for corrective actions to field and laboratory personnel.</w:t>
      </w:r>
      <w:r w:rsidR="00DD2611" w:rsidRPr="001A5202">
        <w:rPr>
          <w:rFonts w:asciiTheme="minorHAnsi" w:hAnsiTheme="minorHAnsi"/>
        </w:rPr>
        <w:br/>
      </w:r>
    </w:p>
    <w:p w14:paraId="31CDE613" w14:textId="77777777" w:rsidR="005615E8" w:rsidRPr="001A5202" w:rsidRDefault="005615E8" w:rsidP="006F4A04">
      <w:pPr>
        <w:pStyle w:val="ListParagraph"/>
        <w:numPr>
          <w:ilvl w:val="1"/>
          <w:numId w:val="15"/>
        </w:numPr>
        <w:tabs>
          <w:tab w:val="clear" w:pos="720"/>
          <w:tab w:val="clear" w:pos="1080"/>
          <w:tab w:val="clear" w:pos="1440"/>
          <w:tab w:val="left" w:pos="2160"/>
          <w:tab w:val="left" w:pos="2520"/>
        </w:tabs>
        <w:ind w:left="810" w:hanging="450"/>
        <w:rPr>
          <w:rFonts w:asciiTheme="minorHAnsi" w:hAnsiTheme="minorHAnsi"/>
        </w:rPr>
      </w:pPr>
      <w:r w:rsidRPr="001A5202">
        <w:rPr>
          <w:rFonts w:asciiTheme="minorHAnsi" w:hAnsiTheme="minorHAnsi"/>
        </w:rPr>
        <w:t>Following an on</w:t>
      </w:r>
      <w:r w:rsidRPr="001A5202">
        <w:rPr>
          <w:rFonts w:asciiTheme="minorHAnsi" w:hAnsiTheme="minorHAnsi"/>
        </w:rPr>
        <w:noBreakHyphen/>
        <w:t>site evaluation, audit reports which discuss deficiencies found during the on</w:t>
      </w:r>
      <w:r w:rsidRPr="001A5202">
        <w:rPr>
          <w:rFonts w:asciiTheme="minorHAnsi" w:hAnsiTheme="minorHAnsi"/>
        </w:rPr>
        <w:noBreakHyphen/>
        <w:t>site evaluation will be forwarded to the Participant.  The Participant must respond to the audit report within 30 days of the report and, concurrently, the report must be sent to the CBP QAO and the State representative.</w:t>
      </w:r>
      <w:r w:rsidR="00DD2611" w:rsidRPr="001A5202">
        <w:rPr>
          <w:rFonts w:asciiTheme="minorHAnsi" w:hAnsiTheme="minorHAnsi"/>
        </w:rPr>
        <w:br/>
      </w:r>
    </w:p>
    <w:p w14:paraId="43003DD2" w14:textId="77777777" w:rsidR="005615E8" w:rsidRPr="001A5202" w:rsidRDefault="005615E8" w:rsidP="006F4A04">
      <w:pPr>
        <w:pStyle w:val="ListParagraph"/>
        <w:numPr>
          <w:ilvl w:val="2"/>
          <w:numId w:val="15"/>
        </w:numPr>
        <w:tabs>
          <w:tab w:val="clear" w:pos="1440"/>
          <w:tab w:val="clear" w:pos="2160"/>
          <w:tab w:val="left" w:pos="2520"/>
        </w:tabs>
        <w:ind w:left="1350" w:hanging="540"/>
        <w:rPr>
          <w:rFonts w:asciiTheme="minorHAnsi" w:hAnsiTheme="minorHAnsi"/>
        </w:rPr>
      </w:pPr>
      <w:r w:rsidRPr="001A5202">
        <w:rPr>
          <w:rFonts w:asciiTheme="minorHAnsi" w:hAnsiTheme="minorHAnsi"/>
        </w:rPr>
        <w:t>If the Participant fails to take appropriate corrective action to resolve the deficiencies discussed in the on</w:t>
      </w:r>
      <w:r w:rsidRPr="001A5202">
        <w:rPr>
          <w:rFonts w:asciiTheme="minorHAnsi" w:hAnsiTheme="minorHAnsi"/>
        </w:rPr>
        <w:noBreakHyphen/>
        <w:t>site reports, any further sampling or analytical activities will not be conducted.</w:t>
      </w:r>
    </w:p>
    <w:p w14:paraId="7B506FBC" w14:textId="77777777" w:rsidR="005615E8" w:rsidRPr="001A5202" w:rsidRDefault="005615E8" w:rsidP="00E252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center"/>
        <w:rPr>
          <w:rFonts w:asciiTheme="minorHAnsi" w:hAnsiTheme="minorHAnsi"/>
          <w:sz w:val="20"/>
        </w:rPr>
      </w:pPr>
      <w:r w:rsidRPr="001A5202">
        <w:rPr>
          <w:rFonts w:asciiTheme="minorHAnsi" w:hAnsiTheme="minorHAnsi"/>
          <w:sz w:val="20"/>
        </w:rPr>
        <w:br w:type="page"/>
      </w:r>
    </w:p>
    <w:p w14:paraId="57DB8651" w14:textId="77777777" w:rsidR="003F1032" w:rsidRDefault="003F1032" w:rsidP="003F1032">
      <w:pPr>
        <w:pStyle w:val="IntenseQuote"/>
        <w:spacing w:after="160"/>
        <w:rPr>
          <w:color w:val="002060"/>
          <w:sz w:val="28"/>
          <w:szCs w:val="28"/>
        </w:rPr>
      </w:pPr>
      <w:r w:rsidRPr="005125CC">
        <w:rPr>
          <w:color w:val="002060"/>
          <w:sz w:val="28"/>
          <w:szCs w:val="28"/>
        </w:rPr>
        <w:lastRenderedPageBreak/>
        <w:t xml:space="preserve">SECTION </w:t>
      </w:r>
      <w:r>
        <w:rPr>
          <w:color w:val="002060"/>
          <w:sz w:val="28"/>
          <w:szCs w:val="28"/>
        </w:rPr>
        <w:t>F</w:t>
      </w:r>
    </w:p>
    <w:p w14:paraId="1BBCB78E" w14:textId="77777777" w:rsidR="003F1032" w:rsidRPr="005125CC" w:rsidRDefault="003F1032" w:rsidP="003F1032">
      <w:pPr>
        <w:pStyle w:val="IntenseQuote"/>
        <w:spacing w:after="160"/>
        <w:rPr>
          <w:color w:val="002060"/>
          <w:sz w:val="28"/>
          <w:szCs w:val="28"/>
          <w:u w:val="single"/>
        </w:rPr>
      </w:pPr>
      <w:r>
        <w:rPr>
          <w:color w:val="002060"/>
          <w:sz w:val="28"/>
          <w:szCs w:val="28"/>
        </w:rPr>
        <w:t>COMPARABILITY STUDIES</w:t>
      </w:r>
    </w:p>
    <w:p w14:paraId="31DA8C2B" w14:textId="77777777" w:rsidR="005615E8" w:rsidRPr="001A5202" w:rsidRDefault="005615E8" w:rsidP="00E252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center"/>
        <w:rPr>
          <w:rFonts w:asciiTheme="minorHAnsi" w:hAnsiTheme="minorHAnsi"/>
          <w:b/>
          <w:sz w:val="32"/>
        </w:rPr>
      </w:pPr>
    </w:p>
    <w:p w14:paraId="28400F56" w14:textId="77777777" w:rsidR="005615E8" w:rsidRPr="001A5202" w:rsidRDefault="005615E8" w:rsidP="006F4A04">
      <w:pPr>
        <w:numPr>
          <w:ilvl w:val="0"/>
          <w:numId w:val="10"/>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u w:val="single"/>
        </w:rPr>
        <w:t>Background</w:t>
      </w:r>
    </w:p>
    <w:p w14:paraId="3C99152F" w14:textId="77777777" w:rsidR="005615E8" w:rsidRPr="001A5202" w:rsidRDefault="005615E8" w:rsidP="003F1032">
      <w:pPr>
        <w:pStyle w:val="Default"/>
        <w:spacing w:before="100" w:beforeAutospacing="1" w:after="160" w:line="259" w:lineRule="auto"/>
        <w:ind w:left="360" w:right="335"/>
        <w:rPr>
          <w:rFonts w:asciiTheme="minorHAnsi" w:hAnsiTheme="minorHAnsi"/>
          <w:sz w:val="20"/>
        </w:rPr>
      </w:pPr>
      <w:r w:rsidRPr="001A5202">
        <w:rPr>
          <w:rFonts w:asciiTheme="minorHAnsi" w:hAnsiTheme="minorHAnsi"/>
          <w:bCs/>
          <w:sz w:val="20"/>
          <w:szCs w:val="20"/>
        </w:rPr>
        <w:t>Chesapeake Bay Program (CBP) data are used to calculate long-term trends in contaminants, which require very precise, unbiased data that are comparable over long periods of time. Seemingly insignificant changes in procedures may cause step-trends over time. To prevent this the CBP requires that the effects of any change in instruments, reagents, calibration, digestion procedures, etc., be quantified, documented and submitted to the CBP QA Coordinator prior to implementing</w:t>
      </w:r>
      <w:r w:rsidR="00190685">
        <w:rPr>
          <w:rFonts w:asciiTheme="minorHAnsi" w:hAnsiTheme="minorHAnsi"/>
          <w:bCs/>
          <w:sz w:val="20"/>
          <w:szCs w:val="20"/>
        </w:rPr>
        <w:t xml:space="preserve"> the change</w:t>
      </w:r>
      <w:r w:rsidRPr="001A5202">
        <w:rPr>
          <w:rFonts w:asciiTheme="minorHAnsi" w:hAnsiTheme="minorHAnsi"/>
          <w:bCs/>
          <w:sz w:val="20"/>
          <w:szCs w:val="20"/>
        </w:rPr>
        <w:t>.</w:t>
      </w:r>
      <w:r w:rsidRPr="001A5202">
        <w:rPr>
          <w:rFonts w:asciiTheme="minorHAnsi" w:hAnsiTheme="minorHAnsi"/>
          <w:sz w:val="20"/>
          <w:szCs w:val="20"/>
        </w:rPr>
        <w:t xml:space="preserve">   </w:t>
      </w:r>
      <w:r w:rsidRPr="001A5202">
        <w:rPr>
          <w:rFonts w:asciiTheme="minorHAnsi" w:hAnsiTheme="minorHAnsi"/>
          <w:sz w:val="20"/>
          <w:szCs w:val="20"/>
        </w:rPr>
        <w:br/>
      </w:r>
      <w:r w:rsidRPr="001A5202">
        <w:rPr>
          <w:rFonts w:asciiTheme="minorHAnsi" w:hAnsiTheme="minorHAnsi"/>
          <w:sz w:val="20"/>
          <w:szCs w:val="20"/>
        </w:rPr>
        <w:br/>
      </w:r>
      <w:r w:rsidRPr="001A5202">
        <w:rPr>
          <w:rFonts w:asciiTheme="minorHAnsi" w:hAnsiTheme="minorHAnsi"/>
          <w:sz w:val="20"/>
        </w:rPr>
        <w:t>Although EPA allows certain changes in methods without official approval under 40 CFR Part 136.6, the Chesapeake Bay Program requires that some of the modifications allowed under §136.6</w:t>
      </w:r>
      <w:r w:rsidRPr="001A5202">
        <w:rPr>
          <w:rFonts w:asciiTheme="minorHAnsi" w:hAnsiTheme="minorHAnsi"/>
          <w:b/>
          <w:i/>
          <w:sz w:val="20"/>
        </w:rPr>
        <w:t xml:space="preserve"> </w:t>
      </w:r>
      <w:r w:rsidRPr="001A5202">
        <w:rPr>
          <w:rFonts w:asciiTheme="minorHAnsi" w:hAnsiTheme="minorHAnsi"/>
          <w:sz w:val="20"/>
        </w:rPr>
        <w:t>be submitted to and approved by the CBP QA Officer prior to implementation (see Section F.2.7 below).</w:t>
      </w:r>
    </w:p>
    <w:p w14:paraId="57CE75BA" w14:textId="77777777" w:rsidR="005615E8" w:rsidRPr="001A5202" w:rsidRDefault="005615E8" w:rsidP="006F4A04">
      <w:pPr>
        <w:numPr>
          <w:ilvl w:val="0"/>
          <w:numId w:val="10"/>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u w:val="single"/>
        </w:rPr>
        <w:t>Demonstrating Equivalency of Method Modifications</w:t>
      </w:r>
    </w:p>
    <w:p w14:paraId="26874F9E" w14:textId="77777777" w:rsidR="005615E8" w:rsidRPr="001A5202" w:rsidRDefault="005615E8" w:rsidP="006F4A04">
      <w:pPr>
        <w:numPr>
          <w:ilvl w:val="1"/>
          <w:numId w:val="10"/>
        </w:numPr>
        <w:tabs>
          <w:tab w:val="clear" w:pos="1242"/>
          <w:tab w:val="left" w:pos="-720"/>
          <w:tab w:val="left" w:pos="0"/>
          <w:tab w:val="num" w:pos="36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u w:val="single"/>
        </w:rPr>
      </w:pPr>
      <w:r w:rsidRPr="001A5202">
        <w:rPr>
          <w:rFonts w:asciiTheme="minorHAnsi" w:hAnsiTheme="minorHAnsi"/>
          <w:sz w:val="20"/>
        </w:rPr>
        <w:t xml:space="preserve">Method modifications requirements of EPA </w:t>
      </w:r>
      <w:r w:rsidR="00DD2611" w:rsidRPr="001A5202">
        <w:rPr>
          <w:rFonts w:asciiTheme="minorHAnsi" w:hAnsiTheme="minorHAnsi"/>
          <w:sz w:val="20"/>
        </w:rPr>
        <w:t xml:space="preserve">40 CFR </w:t>
      </w:r>
      <w:r w:rsidRPr="001A5202">
        <w:rPr>
          <w:rFonts w:asciiTheme="minorHAnsi" w:hAnsiTheme="minorHAnsi"/>
          <w:sz w:val="20"/>
        </w:rPr>
        <w:t>§136.6:</w:t>
      </w:r>
    </w:p>
    <w:p w14:paraId="30061B38" w14:textId="77777777" w:rsidR="005615E8" w:rsidRPr="001A5202" w:rsidRDefault="005615E8" w:rsidP="006F4A04">
      <w:pPr>
        <w:numPr>
          <w:ilvl w:val="2"/>
          <w:numId w:val="10"/>
        </w:numPr>
        <w:tabs>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 xml:space="preserve">The underlying chemistry and determinative technique are essentially the same; </w:t>
      </w:r>
    </w:p>
    <w:p w14:paraId="754EFD5F" w14:textId="77777777" w:rsidR="005615E8" w:rsidRPr="001A5202" w:rsidRDefault="005615E8" w:rsidP="006F4A04">
      <w:pPr>
        <w:numPr>
          <w:ilvl w:val="2"/>
          <w:numId w:val="10"/>
        </w:numPr>
        <w:tabs>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 xml:space="preserve"> The modified method produces equivalent performance for the analyte(s) of interest and </w:t>
      </w:r>
    </w:p>
    <w:p w14:paraId="725B1108" w14:textId="77777777" w:rsidR="005615E8" w:rsidRPr="003F1032" w:rsidRDefault="005615E8" w:rsidP="006F4A04">
      <w:pPr>
        <w:numPr>
          <w:ilvl w:val="2"/>
          <w:numId w:val="10"/>
        </w:numPr>
        <w:tabs>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42"/>
        <w:rPr>
          <w:rFonts w:asciiTheme="minorHAnsi" w:hAnsiTheme="minorHAnsi"/>
          <w:sz w:val="20"/>
          <w:u w:val="single"/>
        </w:rPr>
      </w:pPr>
      <w:r w:rsidRPr="003F1032">
        <w:rPr>
          <w:rFonts w:asciiTheme="minorHAnsi" w:hAnsiTheme="minorHAnsi"/>
          <w:sz w:val="20"/>
        </w:rPr>
        <w:t>The equivalent performance is documented.</w:t>
      </w:r>
    </w:p>
    <w:p w14:paraId="2AA952EC" w14:textId="77777777" w:rsidR="005615E8" w:rsidRPr="001A5202" w:rsidRDefault="005615E8" w:rsidP="006F4A04">
      <w:pPr>
        <w:numPr>
          <w:ilvl w:val="1"/>
          <w:numId w:val="10"/>
        </w:numPr>
        <w:tabs>
          <w:tab w:val="clear" w:pos="1242"/>
          <w:tab w:val="left" w:pos="-720"/>
          <w:tab w:val="left" w:pos="0"/>
          <w:tab w:val="num" w:pos="36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u w:val="single"/>
        </w:rPr>
      </w:pPr>
      <w:r w:rsidRPr="001A5202">
        <w:rPr>
          <w:rFonts w:asciiTheme="minorHAnsi" w:hAnsiTheme="minorHAnsi"/>
          <w:sz w:val="20"/>
        </w:rPr>
        <w:t xml:space="preserve">Side-by-side comparability studies must be performed using </w:t>
      </w:r>
      <w:r w:rsidR="0030308A" w:rsidRPr="001A5202">
        <w:rPr>
          <w:rFonts w:asciiTheme="minorHAnsi" w:hAnsiTheme="minorHAnsi"/>
          <w:sz w:val="20"/>
        </w:rPr>
        <w:t>identical</w:t>
      </w:r>
      <w:r w:rsidRPr="001A5202">
        <w:rPr>
          <w:rFonts w:asciiTheme="minorHAnsi" w:hAnsiTheme="minorHAnsi"/>
          <w:sz w:val="20"/>
        </w:rPr>
        <w:t xml:space="preserve"> </w:t>
      </w:r>
      <w:r w:rsidR="00322DB6" w:rsidRPr="001A5202">
        <w:rPr>
          <w:rFonts w:asciiTheme="minorHAnsi" w:hAnsiTheme="minorHAnsi"/>
          <w:sz w:val="20"/>
        </w:rPr>
        <w:t xml:space="preserve">subsamples </w:t>
      </w:r>
      <w:r w:rsidRPr="001A5202">
        <w:rPr>
          <w:rFonts w:asciiTheme="minorHAnsi" w:hAnsiTheme="minorHAnsi"/>
          <w:sz w:val="20"/>
        </w:rPr>
        <w:t xml:space="preserve">that are analyzed by each method or technique.  </w:t>
      </w:r>
    </w:p>
    <w:p w14:paraId="3CDEFAAE" w14:textId="77777777" w:rsidR="005615E8" w:rsidRPr="001A5202" w:rsidRDefault="005615E8" w:rsidP="006F4A04">
      <w:pPr>
        <w:numPr>
          <w:ilvl w:val="2"/>
          <w:numId w:val="10"/>
        </w:numPr>
        <w:tabs>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 xml:space="preserve">The different methods should be </w:t>
      </w:r>
      <w:r w:rsidR="00322DB6" w:rsidRPr="001A5202">
        <w:rPr>
          <w:rFonts w:asciiTheme="minorHAnsi" w:hAnsiTheme="minorHAnsi"/>
          <w:sz w:val="20"/>
        </w:rPr>
        <w:t>perform</w:t>
      </w:r>
      <w:r w:rsidRPr="001A5202">
        <w:rPr>
          <w:rFonts w:asciiTheme="minorHAnsi" w:hAnsiTheme="minorHAnsi"/>
          <w:sz w:val="20"/>
        </w:rPr>
        <w:t>ed on the same day to minimize cha</w:t>
      </w:r>
      <w:r w:rsidR="0030308A" w:rsidRPr="001A5202">
        <w:rPr>
          <w:rFonts w:asciiTheme="minorHAnsi" w:hAnsiTheme="minorHAnsi"/>
          <w:sz w:val="20"/>
        </w:rPr>
        <w:t>nges between the sample pairs.</w:t>
      </w:r>
    </w:p>
    <w:p w14:paraId="5143C1F9" w14:textId="77777777" w:rsidR="005615E8" w:rsidRPr="001A5202" w:rsidRDefault="005615E8" w:rsidP="006F4A04">
      <w:pPr>
        <w:numPr>
          <w:ilvl w:val="2"/>
          <w:numId w:val="10"/>
        </w:numPr>
        <w:tabs>
          <w:tab w:val="left" w:pos="-720"/>
          <w:tab w:val="left" w:pos="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u w:val="single"/>
        </w:rPr>
      </w:pPr>
      <w:r w:rsidRPr="001A5202">
        <w:rPr>
          <w:rFonts w:asciiTheme="minorHAnsi" w:hAnsiTheme="minorHAnsi"/>
          <w:sz w:val="20"/>
        </w:rPr>
        <w:t xml:space="preserve">Side-by-side analyses should be conducted on different days, weeks or even months to incorporate the day-to-day variability of each method. </w:t>
      </w:r>
    </w:p>
    <w:p w14:paraId="2F75425A" w14:textId="77777777" w:rsidR="005615E8" w:rsidRPr="001A5202" w:rsidRDefault="005615E8" w:rsidP="006F4A04">
      <w:pPr>
        <w:numPr>
          <w:ilvl w:val="1"/>
          <w:numId w:val="10"/>
        </w:numPr>
        <w:tabs>
          <w:tab w:val="clear" w:pos="1242"/>
          <w:tab w:val="left" w:pos="-720"/>
          <w:tab w:val="left" w:pos="0"/>
          <w:tab w:val="num" w:pos="36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u w:val="single"/>
        </w:rPr>
      </w:pPr>
      <w:r w:rsidRPr="001A5202">
        <w:rPr>
          <w:rFonts w:asciiTheme="minorHAnsi" w:hAnsiTheme="minorHAnsi"/>
          <w:sz w:val="20"/>
        </w:rPr>
        <w:t>When validating new procedures, laboratories must adhere to the standardized QC procedures detailed in the CBP method and incorporate these criteria into the method.</w:t>
      </w:r>
    </w:p>
    <w:p w14:paraId="407F48D1" w14:textId="77777777" w:rsidR="005615E8" w:rsidRPr="001A5202" w:rsidRDefault="005615E8" w:rsidP="006F4A04">
      <w:pPr>
        <w:numPr>
          <w:ilvl w:val="1"/>
          <w:numId w:val="10"/>
        </w:numPr>
        <w:tabs>
          <w:tab w:val="clear" w:pos="1242"/>
          <w:tab w:val="left" w:pos="-720"/>
          <w:tab w:val="left" w:pos="0"/>
          <w:tab w:val="num" w:pos="36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u w:val="single"/>
        </w:rPr>
      </w:pPr>
      <w:r w:rsidRPr="001A5202">
        <w:rPr>
          <w:rFonts w:asciiTheme="minorHAnsi" w:hAnsiTheme="minorHAnsi"/>
          <w:sz w:val="20"/>
        </w:rPr>
        <w:t>Laboratories must use a reference matrix (usually, reagent water) and field samples for the validation study.  If a laboratory intends to apply the method to more than one matrix type, the laboratory must validate the method on field samples of each matrix type.  Fresh water and saline waters are considered different matrices.</w:t>
      </w:r>
    </w:p>
    <w:p w14:paraId="6E1956C2" w14:textId="77777777" w:rsidR="005615E8" w:rsidRPr="001A5202" w:rsidRDefault="005615E8" w:rsidP="006F4A04">
      <w:pPr>
        <w:numPr>
          <w:ilvl w:val="1"/>
          <w:numId w:val="10"/>
        </w:numPr>
        <w:tabs>
          <w:tab w:val="clear" w:pos="1242"/>
          <w:tab w:val="left" w:pos="-720"/>
          <w:tab w:val="left" w:pos="0"/>
          <w:tab w:val="num" w:pos="360"/>
          <w:tab w:val="left" w:pos="81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u w:val="single"/>
        </w:rPr>
      </w:pPr>
      <w:r w:rsidRPr="001A5202">
        <w:rPr>
          <w:rFonts w:asciiTheme="minorHAnsi" w:hAnsiTheme="minorHAnsi"/>
          <w:sz w:val="20"/>
        </w:rPr>
        <w:t>The new method must meet or exceed the performance measures of the original method.  These measures include MDL, spike, duplicate and blank results; calibration checks, standard reference material, calibration correlation coefficients, etc.</w:t>
      </w:r>
    </w:p>
    <w:p w14:paraId="5D2252B3" w14:textId="77777777" w:rsidR="005615E8" w:rsidRPr="001A5202" w:rsidRDefault="005615E8" w:rsidP="006F4A04">
      <w:pPr>
        <w:numPr>
          <w:ilvl w:val="1"/>
          <w:numId w:val="10"/>
        </w:numPr>
        <w:tabs>
          <w:tab w:val="clear" w:pos="1242"/>
          <w:tab w:val="left" w:pos="-720"/>
          <w:tab w:val="left" w:pos="0"/>
          <w:tab w:val="num" w:pos="81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hanging="450"/>
        <w:rPr>
          <w:rFonts w:asciiTheme="minorHAnsi" w:hAnsiTheme="minorHAnsi"/>
          <w:sz w:val="20"/>
          <w:u w:val="single"/>
        </w:rPr>
      </w:pPr>
      <w:r w:rsidRPr="001A5202">
        <w:rPr>
          <w:rFonts w:asciiTheme="minorHAnsi" w:hAnsiTheme="minorHAnsi"/>
          <w:sz w:val="20"/>
        </w:rPr>
        <w:t>Modifications to procedures for method-defined analytes such as TSS</w:t>
      </w:r>
      <w:r w:rsidR="00562C2E">
        <w:rPr>
          <w:rFonts w:asciiTheme="minorHAnsi" w:hAnsiTheme="minorHAnsi"/>
          <w:sz w:val="20"/>
        </w:rPr>
        <w:t xml:space="preserve"> </w:t>
      </w:r>
      <w:r w:rsidRPr="001A5202">
        <w:rPr>
          <w:rFonts w:asciiTheme="minorHAnsi" w:hAnsiTheme="minorHAnsi"/>
          <w:sz w:val="20"/>
        </w:rPr>
        <w:t xml:space="preserve">and chlorophyll are not allowed, </w:t>
      </w:r>
      <w:r w:rsidRPr="001A5202">
        <w:rPr>
          <w:rFonts w:asciiTheme="minorHAnsi" w:hAnsiTheme="minorHAnsi"/>
          <w:sz w:val="20"/>
        </w:rPr>
        <w:lastRenderedPageBreak/>
        <w:t>n</w:t>
      </w:r>
      <w:r w:rsidR="003F1032">
        <w:rPr>
          <w:rFonts w:asciiTheme="minorHAnsi" w:hAnsiTheme="minorHAnsi"/>
          <w:sz w:val="20"/>
        </w:rPr>
        <w:t xml:space="preserve">or are </w:t>
      </w:r>
      <w:r w:rsidRPr="001A5202">
        <w:rPr>
          <w:rFonts w:asciiTheme="minorHAnsi" w:hAnsiTheme="minorHAnsi"/>
          <w:sz w:val="20"/>
        </w:rPr>
        <w:t>changes that would result in measurement of a different form or species of an analyte.</w:t>
      </w:r>
    </w:p>
    <w:p w14:paraId="08CB918B" w14:textId="77777777" w:rsidR="005615E8" w:rsidRPr="001A5202" w:rsidRDefault="005615E8" w:rsidP="006F4A04">
      <w:pPr>
        <w:numPr>
          <w:ilvl w:val="1"/>
          <w:numId w:val="10"/>
        </w:numPr>
        <w:tabs>
          <w:tab w:val="clear" w:pos="1242"/>
          <w:tab w:val="left" w:pos="-720"/>
          <w:tab w:val="left" w:pos="0"/>
          <w:tab w:val="num" w:pos="81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hanging="450"/>
        <w:rPr>
          <w:rFonts w:asciiTheme="minorHAnsi" w:hAnsiTheme="minorHAnsi"/>
          <w:sz w:val="20"/>
          <w:u w:val="single"/>
        </w:rPr>
      </w:pPr>
      <w:r w:rsidRPr="001A5202">
        <w:rPr>
          <w:rFonts w:asciiTheme="minorHAnsi" w:hAnsiTheme="minorHAnsi"/>
          <w:sz w:val="20"/>
        </w:rPr>
        <w:t>Modifications that require validation and CBP approval include:</w:t>
      </w:r>
    </w:p>
    <w:p w14:paraId="049B4649" w14:textId="77777777" w:rsidR="005615E8" w:rsidRPr="001A5202" w:rsidRDefault="005615E8" w:rsidP="006F4A04">
      <w:pPr>
        <w:numPr>
          <w:ilvl w:val="2"/>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414"/>
        <w:rPr>
          <w:rFonts w:asciiTheme="minorHAnsi" w:hAnsiTheme="minorHAnsi"/>
          <w:sz w:val="20"/>
        </w:rPr>
      </w:pPr>
      <w:r w:rsidRPr="001A5202">
        <w:rPr>
          <w:rFonts w:asciiTheme="minorHAnsi" w:hAnsiTheme="minorHAnsi"/>
          <w:sz w:val="20"/>
        </w:rPr>
        <w:t>Changes in sample preparations such as digestions, distillations, and extractions.</w:t>
      </w:r>
    </w:p>
    <w:p w14:paraId="53E40841" w14:textId="642D80CA" w:rsidR="005615E8" w:rsidRPr="001A5202" w:rsidRDefault="005615E8" w:rsidP="006F4A04">
      <w:pPr>
        <w:numPr>
          <w:ilvl w:val="2"/>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414"/>
        <w:rPr>
          <w:rFonts w:asciiTheme="minorHAnsi" w:hAnsiTheme="minorHAnsi"/>
          <w:sz w:val="20"/>
        </w:rPr>
      </w:pPr>
      <w:del w:id="101" w:author="Mary Ellen Ley" w:date="2017-01-03T15:28:00Z">
        <w:r w:rsidRPr="001A5202">
          <w:rPr>
            <w:rFonts w:asciiTheme="minorHAnsi" w:hAnsiTheme="minorHAnsi"/>
            <w:sz w:val="20"/>
          </w:rPr>
          <w:delText xml:space="preserve"> </w:delText>
        </w:r>
      </w:del>
      <w:r w:rsidRPr="001A5202">
        <w:rPr>
          <w:rFonts w:asciiTheme="minorHAnsi" w:hAnsiTheme="minorHAnsi"/>
          <w:sz w:val="20"/>
        </w:rPr>
        <w:t>New instrumentation</w:t>
      </w:r>
      <w:ins w:id="102" w:author="Mary Ellen Ley" w:date="2017-01-03T15:28:00Z">
        <w:r w:rsidR="000F2F9B">
          <w:rPr>
            <w:rFonts w:asciiTheme="minorHAnsi" w:hAnsiTheme="minorHAnsi"/>
            <w:sz w:val="20"/>
          </w:rPr>
          <w:t>, detector,</w:t>
        </w:r>
      </w:ins>
      <w:r w:rsidRPr="001A5202">
        <w:rPr>
          <w:rFonts w:asciiTheme="minorHAnsi" w:hAnsiTheme="minorHAnsi"/>
          <w:sz w:val="20"/>
        </w:rPr>
        <w:t xml:space="preserve"> or a change from manual discrete instrumentation to automated.</w:t>
      </w:r>
    </w:p>
    <w:p w14:paraId="6E1D861E" w14:textId="77777777" w:rsidR="005615E8" w:rsidRPr="001A5202" w:rsidRDefault="005615E8" w:rsidP="006F4A04">
      <w:pPr>
        <w:numPr>
          <w:ilvl w:val="2"/>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hanging="414"/>
        <w:rPr>
          <w:rFonts w:asciiTheme="minorHAnsi" w:hAnsiTheme="minorHAnsi"/>
          <w:sz w:val="20"/>
        </w:rPr>
      </w:pPr>
      <w:r w:rsidRPr="001A5202">
        <w:rPr>
          <w:rFonts w:asciiTheme="minorHAnsi" w:hAnsiTheme="minorHAnsi"/>
          <w:sz w:val="20"/>
        </w:rPr>
        <w:t>Changes in reagents, reaction times and temperatures.</w:t>
      </w:r>
    </w:p>
    <w:p w14:paraId="7DAF2B4D" w14:textId="77777777" w:rsidR="005615E8" w:rsidRPr="001A5202" w:rsidRDefault="005615E8" w:rsidP="006F4A04">
      <w:pPr>
        <w:numPr>
          <w:ilvl w:val="1"/>
          <w:numId w:val="10"/>
        </w:numPr>
        <w:tabs>
          <w:tab w:val="clear" w:pos="1242"/>
          <w:tab w:val="left" w:pos="-720"/>
          <w:tab w:val="left" w:pos="0"/>
          <w:tab w:val="num" w:pos="81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rPr>
      </w:pPr>
      <w:r w:rsidRPr="001A5202">
        <w:rPr>
          <w:rFonts w:asciiTheme="minorHAnsi" w:hAnsiTheme="minorHAnsi"/>
          <w:sz w:val="20"/>
        </w:rPr>
        <w:t xml:space="preserve"> Minor modifications that </w:t>
      </w:r>
      <w:r w:rsidRPr="003F1032">
        <w:rPr>
          <w:rFonts w:asciiTheme="minorHAnsi" w:hAnsiTheme="minorHAnsi"/>
          <w:sz w:val="20"/>
          <w:u w:val="single"/>
        </w:rPr>
        <w:t>do not</w:t>
      </w:r>
      <w:r w:rsidRPr="001A5202">
        <w:rPr>
          <w:rFonts w:asciiTheme="minorHAnsi" w:hAnsiTheme="minorHAnsi"/>
          <w:sz w:val="20"/>
        </w:rPr>
        <w:t xml:space="preserve"> require a validation study or CBP approval include:</w:t>
      </w:r>
    </w:p>
    <w:p w14:paraId="441D134C" w14:textId="77777777" w:rsidR="005615E8" w:rsidRPr="001A5202" w:rsidRDefault="005615E8" w:rsidP="006F4A04">
      <w:pPr>
        <w:numPr>
          <w:ilvl w:val="2"/>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Changes in the calibration range.</w:t>
      </w:r>
    </w:p>
    <w:p w14:paraId="2A7A1ADC" w14:textId="77777777" w:rsidR="005615E8" w:rsidRPr="001A5202" w:rsidRDefault="005615E8" w:rsidP="006F4A04">
      <w:pPr>
        <w:numPr>
          <w:ilvl w:val="2"/>
          <w:numId w:val="10"/>
        </w:numPr>
        <w:tabs>
          <w:tab w:val="left" w:pos="-720"/>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60" w:hanging="540"/>
        <w:rPr>
          <w:rFonts w:asciiTheme="minorHAnsi" w:hAnsiTheme="minorHAnsi"/>
          <w:sz w:val="20"/>
        </w:rPr>
      </w:pPr>
      <w:r w:rsidRPr="001A5202">
        <w:rPr>
          <w:rFonts w:asciiTheme="minorHAnsi" w:hAnsiTheme="minorHAnsi"/>
          <w:sz w:val="20"/>
        </w:rPr>
        <w:t>Adjusting sample sizes or diluting samples to optimize method performance.</w:t>
      </w:r>
    </w:p>
    <w:p w14:paraId="29653201" w14:textId="77777777" w:rsidR="005615E8" w:rsidRPr="001A5202" w:rsidRDefault="005615E8" w:rsidP="006F4A04">
      <w:pPr>
        <w:numPr>
          <w:ilvl w:val="2"/>
          <w:numId w:val="10"/>
        </w:numPr>
        <w:tabs>
          <w:tab w:val="left" w:pos="-720"/>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60" w:hanging="540"/>
        <w:rPr>
          <w:rFonts w:asciiTheme="minorHAnsi" w:hAnsiTheme="minorHAnsi"/>
          <w:sz w:val="20"/>
        </w:rPr>
      </w:pPr>
      <w:r w:rsidRPr="001A5202">
        <w:rPr>
          <w:rFonts w:asciiTheme="minorHAnsi" w:hAnsiTheme="minorHAnsi"/>
          <w:sz w:val="20"/>
        </w:rPr>
        <w:t>Changes in pH adjustment reagents or buffer reagents provided that the changes do not produce interferences.</w:t>
      </w:r>
    </w:p>
    <w:p w14:paraId="2A3C202A" w14:textId="77777777" w:rsidR="005615E8" w:rsidRPr="001A5202" w:rsidRDefault="005615E8" w:rsidP="006F4A04">
      <w:pPr>
        <w:numPr>
          <w:ilvl w:val="2"/>
          <w:numId w:val="10"/>
        </w:numPr>
        <w:tabs>
          <w:tab w:val="left" w:pos="-720"/>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60" w:hanging="540"/>
        <w:rPr>
          <w:rFonts w:asciiTheme="minorHAnsi" w:hAnsiTheme="minorHAnsi"/>
          <w:sz w:val="20"/>
        </w:rPr>
      </w:pPr>
      <w:r w:rsidRPr="001A5202">
        <w:rPr>
          <w:rFonts w:asciiTheme="minorHAnsi" w:hAnsiTheme="minorHAnsi"/>
          <w:sz w:val="20"/>
        </w:rPr>
        <w:t>Changes in equipment operating parameters such as minor changes in the monitoring wavelength of a colorimeter or modifying the temperature program for a specific GC column.</w:t>
      </w:r>
    </w:p>
    <w:p w14:paraId="5FAAAFE4" w14:textId="77777777" w:rsidR="005615E8" w:rsidRPr="001A5202" w:rsidRDefault="005615E8" w:rsidP="006F4A04">
      <w:pPr>
        <w:numPr>
          <w:ilvl w:val="2"/>
          <w:numId w:val="10"/>
        </w:numPr>
        <w:tabs>
          <w:tab w:val="left" w:pos="-720"/>
          <w:tab w:val="left" w:pos="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60" w:hanging="540"/>
        <w:rPr>
          <w:rFonts w:asciiTheme="minorHAnsi" w:hAnsiTheme="minorHAnsi"/>
          <w:sz w:val="20"/>
        </w:rPr>
      </w:pPr>
      <w:r w:rsidRPr="001A5202">
        <w:rPr>
          <w:rFonts w:asciiTheme="minorHAnsi" w:hAnsiTheme="minorHAnsi"/>
          <w:sz w:val="20"/>
        </w:rPr>
        <w:t xml:space="preserve">Replacement of instrument components purchased from, or recommended by the original manufacturer. </w:t>
      </w:r>
    </w:p>
    <w:p w14:paraId="322AA65B" w14:textId="77777777" w:rsidR="005615E8" w:rsidRPr="001A5202" w:rsidRDefault="005615E8" w:rsidP="006F4A04">
      <w:pPr>
        <w:numPr>
          <w:ilvl w:val="0"/>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u w:val="single"/>
        </w:rPr>
        <w:t>Validation of Method Modifications</w:t>
      </w:r>
    </w:p>
    <w:p w14:paraId="293CB372" w14:textId="77777777" w:rsidR="003F1032" w:rsidRPr="003F1032" w:rsidRDefault="003F1032" w:rsidP="006F4A04">
      <w:pPr>
        <w:numPr>
          <w:ilvl w:val="1"/>
          <w:numId w:val="10"/>
        </w:numPr>
        <w:tabs>
          <w:tab w:val="clear" w:pos="1242"/>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3F1032">
        <w:rPr>
          <w:rFonts w:asciiTheme="minorHAnsi" w:hAnsiTheme="minorHAnsi"/>
          <w:bCs/>
          <w:iCs/>
          <w:sz w:val="20"/>
        </w:rPr>
        <w:t>Method Compilation</w:t>
      </w:r>
    </w:p>
    <w:p w14:paraId="18BCF3B5" w14:textId="77777777" w:rsidR="005615E8" w:rsidRPr="003F1032" w:rsidRDefault="005615E8" w:rsidP="003F1032">
      <w:pPr>
        <w:tabs>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3F1032">
        <w:rPr>
          <w:rFonts w:asciiTheme="minorHAnsi" w:hAnsiTheme="minorHAnsi"/>
          <w:sz w:val="20"/>
        </w:rPr>
        <w:t xml:space="preserve">Prior to conducting a validation study, the laboratory should document (or reference) the exact procedures that will be used for the new method. The new method should be followed as written.  If changes are necessary during the course of validation, then the date and rationale for the changes should be noted.  All measures of performance must be repeated following a change in procedure. </w:t>
      </w:r>
    </w:p>
    <w:p w14:paraId="23DE31AF" w14:textId="77777777" w:rsidR="003F1032" w:rsidRPr="003F1032" w:rsidRDefault="005615E8" w:rsidP="006F4A04">
      <w:pPr>
        <w:numPr>
          <w:ilvl w:val="1"/>
          <w:numId w:val="10"/>
        </w:numPr>
        <w:tabs>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3F1032">
        <w:rPr>
          <w:rFonts w:asciiTheme="minorHAnsi" w:hAnsiTheme="minorHAnsi"/>
          <w:bCs/>
          <w:iCs/>
          <w:sz w:val="20"/>
        </w:rPr>
        <w:t>Method Detection Limit Study</w:t>
      </w:r>
    </w:p>
    <w:p w14:paraId="1E24D2A1" w14:textId="40B2AA89" w:rsidR="005615E8" w:rsidRPr="003F1032" w:rsidRDefault="005615E8" w:rsidP="003F1032">
      <w:pPr>
        <w:tabs>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3F1032">
        <w:rPr>
          <w:rFonts w:asciiTheme="minorHAnsi" w:hAnsiTheme="minorHAnsi"/>
          <w:sz w:val="20"/>
        </w:rPr>
        <w:t>The lab must use the procedures specified in the modified method to perform a method detection limit (MDL) study in accordance with the procedure given at 40 CFR Part 136</w:t>
      </w:r>
      <w:del w:id="103" w:author="Mary Ellen Ley" w:date="2017-01-03T15:28:00Z">
        <w:r w:rsidRPr="003F1032">
          <w:rPr>
            <w:rFonts w:asciiTheme="minorHAnsi" w:hAnsiTheme="minorHAnsi"/>
            <w:sz w:val="20"/>
          </w:rPr>
          <w:delText>, Appendix B</w:delText>
        </w:r>
      </w:del>
      <w:r w:rsidRPr="003F1032">
        <w:rPr>
          <w:rFonts w:asciiTheme="minorHAnsi" w:hAnsiTheme="minorHAnsi"/>
          <w:sz w:val="20"/>
        </w:rPr>
        <w:t>. Each laboratory must perform its MDL study on an instrument that is calibrated to encompass the projected PQL.</w:t>
      </w:r>
    </w:p>
    <w:p w14:paraId="05B12BFB" w14:textId="77777777" w:rsidR="005615E8" w:rsidRPr="001A5202" w:rsidRDefault="005615E8" w:rsidP="006F4A04">
      <w:pPr>
        <w:numPr>
          <w:ilvl w:val="1"/>
          <w:numId w:val="10"/>
        </w:numPr>
        <w:tabs>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1A5202">
        <w:rPr>
          <w:rFonts w:asciiTheme="minorHAnsi" w:hAnsiTheme="minorHAnsi"/>
          <w:b/>
          <w:bCs/>
          <w:i/>
          <w:iCs/>
          <w:sz w:val="20"/>
        </w:rPr>
        <w:t xml:space="preserve"> </w:t>
      </w:r>
      <w:r w:rsidRPr="001A5202">
        <w:rPr>
          <w:rFonts w:asciiTheme="minorHAnsi" w:hAnsiTheme="minorHAnsi"/>
          <w:bCs/>
          <w:iCs/>
          <w:sz w:val="20"/>
        </w:rPr>
        <w:t xml:space="preserve">Calibration </w:t>
      </w:r>
    </w:p>
    <w:p w14:paraId="78F0E637" w14:textId="21452BDA" w:rsidR="005615E8" w:rsidRPr="001A5202" w:rsidRDefault="005615E8" w:rsidP="003F1032">
      <w:pPr>
        <w:tabs>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1A5202">
        <w:rPr>
          <w:rFonts w:asciiTheme="minorHAnsi" w:hAnsiTheme="minorHAnsi"/>
          <w:sz w:val="20"/>
        </w:rPr>
        <w:t xml:space="preserve">Following completion of the MDL study, re-calibrate the instrument to include a standard less than or equal to the </w:t>
      </w:r>
      <w:del w:id="104" w:author="Mary Ellen Ley" w:date="2017-01-03T15:28:00Z">
        <w:r w:rsidRPr="001A5202">
          <w:rPr>
            <w:rFonts w:asciiTheme="minorHAnsi" w:hAnsiTheme="minorHAnsi"/>
            <w:sz w:val="20"/>
          </w:rPr>
          <w:delText xml:space="preserve">PQL concentration. </w:delText>
        </w:r>
      </w:del>
      <w:ins w:id="105" w:author="Mary Ellen Ley" w:date="2017-01-03T15:28:00Z">
        <w:r w:rsidR="00292C3C">
          <w:rPr>
            <w:rFonts w:asciiTheme="minorHAnsi" w:hAnsiTheme="minorHAnsi"/>
            <w:sz w:val="20"/>
          </w:rPr>
          <w:t>reporting level.</w:t>
        </w:r>
      </w:ins>
      <w:r w:rsidR="00292C3C">
        <w:rPr>
          <w:rFonts w:asciiTheme="minorHAnsi" w:hAnsiTheme="minorHAnsi"/>
          <w:sz w:val="20"/>
        </w:rPr>
        <w:t xml:space="preserve"> </w:t>
      </w:r>
      <w:r w:rsidRPr="001A5202">
        <w:rPr>
          <w:rFonts w:asciiTheme="minorHAnsi" w:hAnsiTheme="minorHAnsi"/>
          <w:sz w:val="20"/>
        </w:rPr>
        <w:t>The laboratory must demonstrate that the linearity criterion and the MDL of the modified method are as good as, or better tha</w:t>
      </w:r>
      <w:r w:rsidR="003F1032">
        <w:rPr>
          <w:rFonts w:asciiTheme="minorHAnsi" w:hAnsiTheme="minorHAnsi"/>
          <w:sz w:val="20"/>
        </w:rPr>
        <w:t>n those of the original method.</w:t>
      </w:r>
    </w:p>
    <w:p w14:paraId="4CBCC85C" w14:textId="77777777" w:rsidR="009156E5" w:rsidRPr="001A5202" w:rsidRDefault="005615E8" w:rsidP="006F4A04">
      <w:pPr>
        <w:keepNext/>
        <w:keepLines/>
        <w:numPr>
          <w:ilvl w:val="1"/>
          <w:numId w:val="10"/>
        </w:numPr>
        <w:tabs>
          <w:tab w:val="left" w:pos="-720"/>
          <w:tab w:val="left" w:pos="0"/>
          <w:tab w:val="num" w:pos="90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900"/>
        <w:rPr>
          <w:rFonts w:asciiTheme="minorHAnsi" w:hAnsiTheme="minorHAnsi"/>
          <w:sz w:val="20"/>
        </w:rPr>
      </w:pPr>
      <w:r w:rsidRPr="001A5202">
        <w:rPr>
          <w:rFonts w:asciiTheme="minorHAnsi" w:hAnsiTheme="minorHAnsi"/>
          <w:bCs/>
          <w:iCs/>
          <w:sz w:val="20"/>
        </w:rPr>
        <w:lastRenderedPageBreak/>
        <w:t>Initial Precision and Recovery</w:t>
      </w:r>
    </w:p>
    <w:p w14:paraId="015F5F59" w14:textId="77777777" w:rsidR="005615E8" w:rsidRPr="001A5202" w:rsidRDefault="005615E8" w:rsidP="006F4A04">
      <w:pPr>
        <w:keepNext/>
        <w:keepLines/>
        <w:numPr>
          <w:ilvl w:val="2"/>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rPr>
          <w:rFonts w:asciiTheme="minorHAnsi" w:hAnsiTheme="minorHAnsi"/>
          <w:sz w:val="20"/>
        </w:rPr>
      </w:pPr>
      <w:r w:rsidRPr="001A5202">
        <w:rPr>
          <w:rFonts w:asciiTheme="minorHAnsi" w:hAnsiTheme="minorHAnsi"/>
          <w:sz w:val="20"/>
        </w:rPr>
        <w:t>After successfully calibrating the instrument, perform an initial precision and recovery (IPR) analyses using the procedures specified in the EPA reference method. The IPR consists of analyses of four replicates of reagent water spiked with the analytes of interest.</w:t>
      </w:r>
    </w:p>
    <w:p w14:paraId="42D9785A" w14:textId="77777777" w:rsidR="005615E8" w:rsidRPr="001A5202" w:rsidRDefault="005615E8" w:rsidP="006F4A04">
      <w:pPr>
        <w:numPr>
          <w:ilvl w:val="2"/>
          <w:numId w:val="10"/>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1A5202">
        <w:rPr>
          <w:rFonts w:asciiTheme="minorHAnsi" w:hAnsiTheme="minorHAnsi"/>
          <w:sz w:val="20"/>
        </w:rPr>
        <w:t>For each analyte, the precision of analysis of the replicates, as determined by the standard deviation or relative standard deviation (RSD) of the measurements, should be less than the standard deviation or RSD specified in quality control (QC) acceptance criteria in the method. Similarly, for each analyte, the average percent recovery of the measurements should fall within the range of percent recovery specified in the method. If either the precision or recovery test is failed, the test is repeated until the laboratory is able to meet precision and recovery requirements.</w:t>
      </w:r>
    </w:p>
    <w:p w14:paraId="2BEAF62E" w14:textId="77777777" w:rsidR="005615E8" w:rsidRPr="001A5202" w:rsidRDefault="005615E8" w:rsidP="006F4A04">
      <w:pPr>
        <w:numPr>
          <w:ilvl w:val="2"/>
          <w:numId w:val="10"/>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800" w:hanging="540"/>
        <w:rPr>
          <w:rFonts w:asciiTheme="minorHAnsi" w:hAnsiTheme="minorHAnsi"/>
          <w:sz w:val="20"/>
        </w:rPr>
      </w:pPr>
      <w:r w:rsidRPr="001A5202">
        <w:rPr>
          <w:rFonts w:asciiTheme="minorHAnsi" w:hAnsiTheme="minorHAnsi"/>
          <w:sz w:val="20"/>
        </w:rPr>
        <w:t>Include a minimum of one blank in the initial demonstration, and the concentration of the analyte(s) in the blank should be less than the level(s) specified in the method.  Repeat the initial demonstration with the modified method as an integral part of the method, until the QC acceptance criteria in the method for precision and recovery and for the blank are met.  Otherwise, the modification will not be permitted. Maintain records that document that the initial demonstration was performed on the modified method and those requirements for precision and recovery and the blank were met.</w:t>
      </w:r>
    </w:p>
    <w:p w14:paraId="6FF30DB6" w14:textId="77777777" w:rsidR="005615E8" w:rsidRPr="001A5202" w:rsidRDefault="005615E8" w:rsidP="006F4A04">
      <w:pPr>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bCs/>
          <w:iCs/>
          <w:sz w:val="20"/>
        </w:rPr>
        <w:t>Field Sample Validation</w:t>
      </w:r>
    </w:p>
    <w:p w14:paraId="5A61F880" w14:textId="77777777" w:rsidR="003F1032" w:rsidRDefault="005615E8" w:rsidP="006F4A04">
      <w:pPr>
        <w:pStyle w:val="ListParagraph"/>
        <w:numPr>
          <w:ilvl w:val="2"/>
          <w:numId w:val="10"/>
        </w:numPr>
        <w:spacing w:after="160" w:line="259" w:lineRule="auto"/>
        <w:ind w:left="1800"/>
        <w:contextualSpacing w:val="0"/>
        <w:rPr>
          <w:rFonts w:asciiTheme="minorHAnsi" w:hAnsiTheme="minorHAnsi"/>
        </w:rPr>
      </w:pPr>
      <w:r w:rsidRPr="003F1032">
        <w:rPr>
          <w:rFonts w:asciiTheme="minorHAnsi" w:hAnsiTheme="minorHAnsi"/>
        </w:rPr>
        <w:t>After successful completion of IPR analyses, the method modification is to be validated on the matrix type(s) c</w:t>
      </w:r>
      <w:r w:rsidR="003F1032">
        <w:rPr>
          <w:rFonts w:asciiTheme="minorHAnsi" w:hAnsiTheme="minorHAnsi"/>
        </w:rPr>
        <w:t>hosen for the validation study.</w:t>
      </w:r>
    </w:p>
    <w:p w14:paraId="7B872A3A" w14:textId="77777777" w:rsidR="005615E8" w:rsidRPr="003F1032" w:rsidRDefault="005615E8" w:rsidP="006F4A04">
      <w:pPr>
        <w:pStyle w:val="ListParagraph"/>
        <w:numPr>
          <w:ilvl w:val="2"/>
          <w:numId w:val="10"/>
        </w:numPr>
        <w:spacing w:after="160" w:line="259" w:lineRule="auto"/>
        <w:ind w:left="1800"/>
        <w:contextualSpacing w:val="0"/>
        <w:rPr>
          <w:rFonts w:asciiTheme="minorHAnsi" w:hAnsiTheme="minorHAnsi"/>
        </w:rPr>
      </w:pPr>
      <w:r w:rsidRPr="003F1032">
        <w:rPr>
          <w:rFonts w:asciiTheme="minorHAnsi" w:hAnsiTheme="minorHAnsi"/>
        </w:rPr>
        <w:t xml:space="preserve">Validation must include the analysis of paired </w:t>
      </w:r>
      <w:r w:rsidR="0030308A" w:rsidRPr="003F1032">
        <w:rPr>
          <w:rFonts w:asciiTheme="minorHAnsi" w:hAnsiTheme="minorHAnsi"/>
        </w:rPr>
        <w:t>sub</w:t>
      </w:r>
      <w:r w:rsidRPr="003F1032">
        <w:rPr>
          <w:rFonts w:asciiTheme="minorHAnsi" w:hAnsiTheme="minorHAnsi"/>
        </w:rPr>
        <w:t>samples using the current method and the modified method.  This will permit an estimation of bias between the methods.</w:t>
      </w:r>
    </w:p>
    <w:p w14:paraId="0B6BEA36" w14:textId="77777777" w:rsidR="005615E8" w:rsidRPr="001A5202" w:rsidRDefault="005615E8" w:rsidP="006F4A04">
      <w:pPr>
        <w:pStyle w:val="ListParagraph"/>
        <w:numPr>
          <w:ilvl w:val="2"/>
          <w:numId w:val="10"/>
        </w:numPr>
        <w:spacing w:after="160" w:line="259" w:lineRule="auto"/>
        <w:ind w:left="1800"/>
        <w:contextualSpacing w:val="0"/>
        <w:rPr>
          <w:rFonts w:asciiTheme="minorHAnsi" w:hAnsiTheme="minorHAnsi"/>
        </w:rPr>
      </w:pPr>
      <w:r w:rsidRPr="001A5202">
        <w:rPr>
          <w:rFonts w:asciiTheme="minorHAnsi" w:hAnsiTheme="minorHAnsi"/>
        </w:rPr>
        <w:t>The numbers of analyses should be 100 samples per matrix, and cover the typical ranges of seasonal concentration and spatial differences.</w:t>
      </w:r>
    </w:p>
    <w:p w14:paraId="4604C5E6" w14:textId="77777777" w:rsidR="005615E8" w:rsidRPr="001A5202" w:rsidRDefault="005615E8" w:rsidP="006F4A04">
      <w:pPr>
        <w:pStyle w:val="ListParagraph"/>
        <w:numPr>
          <w:ilvl w:val="2"/>
          <w:numId w:val="10"/>
        </w:numPr>
        <w:spacing w:after="160" w:line="259" w:lineRule="auto"/>
        <w:ind w:left="1800"/>
        <w:contextualSpacing w:val="0"/>
        <w:rPr>
          <w:rFonts w:asciiTheme="minorHAnsi" w:hAnsiTheme="minorHAnsi"/>
        </w:rPr>
      </w:pPr>
      <w:r w:rsidRPr="001A5202">
        <w:rPr>
          <w:rFonts w:asciiTheme="minorHAnsi" w:hAnsiTheme="minorHAnsi"/>
        </w:rPr>
        <w:t>Ideally, the two methods will be conducted on the same day to minimize differences between the sample pairs.</w:t>
      </w:r>
    </w:p>
    <w:p w14:paraId="4028EFCE" w14:textId="77777777" w:rsidR="005615E8" w:rsidRPr="001A5202" w:rsidRDefault="005615E8" w:rsidP="006F4A04">
      <w:pPr>
        <w:pStyle w:val="ListParagraph"/>
        <w:numPr>
          <w:ilvl w:val="2"/>
          <w:numId w:val="10"/>
        </w:numPr>
        <w:spacing w:after="160" w:line="259" w:lineRule="auto"/>
        <w:ind w:left="1800"/>
        <w:contextualSpacing w:val="0"/>
        <w:rPr>
          <w:rFonts w:asciiTheme="minorHAnsi" w:hAnsiTheme="minorHAnsi"/>
        </w:rPr>
      </w:pPr>
      <w:r w:rsidRPr="001A5202">
        <w:rPr>
          <w:rFonts w:asciiTheme="minorHAnsi" w:hAnsiTheme="minorHAnsi"/>
        </w:rPr>
        <w:t xml:space="preserve">Analytical batches should be run on different days, weeks or even months to incorporate the day-to-day variability of each method.  </w:t>
      </w:r>
    </w:p>
    <w:p w14:paraId="7D849736" w14:textId="77777777" w:rsidR="005615E8" w:rsidRPr="001A5202" w:rsidRDefault="005615E8" w:rsidP="006F4A04">
      <w:pPr>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bCs/>
          <w:iCs/>
          <w:sz w:val="20"/>
        </w:rPr>
        <w:t>Ongoing Precision and Recovery</w:t>
      </w:r>
    </w:p>
    <w:p w14:paraId="62A9E99A" w14:textId="77777777" w:rsidR="005615E8" w:rsidRPr="001A5202" w:rsidRDefault="005615E8" w:rsidP="003F1032">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42"/>
        <w:rPr>
          <w:rFonts w:asciiTheme="minorHAnsi" w:hAnsiTheme="minorHAnsi"/>
          <w:sz w:val="20"/>
        </w:rPr>
      </w:pPr>
      <w:r w:rsidRPr="001A5202">
        <w:rPr>
          <w:rFonts w:asciiTheme="minorHAnsi" w:hAnsiTheme="minorHAnsi"/>
          <w:sz w:val="20"/>
        </w:rPr>
        <w:t>The laboratory must demonstrate that it can meet the precision and recovery QC acceptance criteria of the original method.  Each batch of samples which includes field samples, but not the IPR samples, must include ongoing precision and recovery QC samples.</w:t>
      </w:r>
    </w:p>
    <w:p w14:paraId="2B73A3DF" w14:textId="77777777" w:rsidR="005615E8" w:rsidRPr="001A5202" w:rsidRDefault="005615E8" w:rsidP="006F4A04">
      <w:pPr>
        <w:keepNext/>
        <w:keepLines/>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38"/>
        <w:rPr>
          <w:rFonts w:asciiTheme="minorHAnsi" w:hAnsiTheme="minorHAnsi"/>
          <w:sz w:val="20"/>
        </w:rPr>
      </w:pPr>
      <w:r w:rsidRPr="001A5202">
        <w:rPr>
          <w:rFonts w:asciiTheme="minorHAnsi" w:hAnsiTheme="minorHAnsi"/>
          <w:bCs/>
          <w:iCs/>
          <w:sz w:val="20"/>
        </w:rPr>
        <w:lastRenderedPageBreak/>
        <w:t>Calibration Verification</w:t>
      </w:r>
    </w:p>
    <w:p w14:paraId="0E625D35" w14:textId="77777777" w:rsidR="005615E8" w:rsidRPr="001A5202" w:rsidRDefault="005615E8" w:rsidP="003F1032">
      <w:pPr>
        <w:keepNext/>
        <w:keepLines/>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38"/>
        <w:rPr>
          <w:rFonts w:asciiTheme="minorHAnsi" w:hAnsiTheme="minorHAnsi"/>
          <w:sz w:val="20"/>
        </w:rPr>
      </w:pPr>
      <w:r w:rsidRPr="001A5202">
        <w:rPr>
          <w:rFonts w:asciiTheme="minorHAnsi" w:hAnsiTheme="minorHAnsi"/>
          <w:sz w:val="20"/>
        </w:rPr>
        <w:t xml:space="preserve">The laboratory must verify calibration as described in the method. The field samples discussed in Section 3.5 above must be analyzed in a separate batch of determinations from the initial calibration sequence, so that calibration verification is performed.  Calibration verification sample results of the modified method must meet the acceptance criteria of the original method.  Recommend at least 5 CCV samples of several (3 to 5) different concentrations. </w:t>
      </w:r>
    </w:p>
    <w:p w14:paraId="6E9E80C2" w14:textId="77777777" w:rsidR="005615E8" w:rsidRPr="001A5202" w:rsidRDefault="005615E8" w:rsidP="006F4A04">
      <w:pPr>
        <w:keepNext/>
        <w:keepLines/>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38"/>
        <w:rPr>
          <w:rFonts w:asciiTheme="minorHAnsi" w:hAnsiTheme="minorHAnsi"/>
          <w:sz w:val="20"/>
        </w:rPr>
      </w:pPr>
      <w:r w:rsidRPr="001A5202">
        <w:rPr>
          <w:rFonts w:asciiTheme="minorHAnsi" w:hAnsiTheme="minorHAnsi"/>
          <w:b/>
          <w:bCs/>
          <w:i/>
          <w:iCs/>
          <w:sz w:val="20"/>
        </w:rPr>
        <w:t xml:space="preserve"> </w:t>
      </w:r>
      <w:r w:rsidRPr="001A5202">
        <w:rPr>
          <w:rFonts w:asciiTheme="minorHAnsi" w:hAnsiTheme="minorHAnsi"/>
          <w:bCs/>
          <w:iCs/>
          <w:sz w:val="20"/>
        </w:rPr>
        <w:t>Contamination Level in Blanks</w:t>
      </w:r>
    </w:p>
    <w:p w14:paraId="51BE8FC2" w14:textId="77777777" w:rsidR="005615E8" w:rsidRPr="001A5202" w:rsidRDefault="005615E8" w:rsidP="003F1032">
      <w:pPr>
        <w:keepNext/>
        <w:keepLines/>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1238"/>
        <w:rPr>
          <w:rFonts w:asciiTheme="minorHAnsi" w:hAnsiTheme="minorHAnsi"/>
          <w:sz w:val="20"/>
        </w:rPr>
      </w:pPr>
      <w:r w:rsidRPr="001A5202">
        <w:rPr>
          <w:rFonts w:asciiTheme="minorHAnsi" w:hAnsiTheme="minorHAnsi"/>
          <w:sz w:val="20"/>
        </w:rPr>
        <w:t>The laboratory must prepare and analyze at least one method blank with each sample batch during which the matrix samples are prepared and analyzed. The actual number of blank samples analyzed by each laboratory must meet or exceed the frequency specified in the method.  The laboratory modified method must demonstrate that it can meet the QC acceptance criterion for blanks that is specified in the method.</w:t>
      </w:r>
    </w:p>
    <w:p w14:paraId="169DD3EE" w14:textId="77777777" w:rsidR="005615E8" w:rsidRPr="001A5202" w:rsidRDefault="005615E8" w:rsidP="006F4A04">
      <w:pPr>
        <w:numPr>
          <w:ilvl w:val="0"/>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u w:val="single"/>
        </w:rPr>
        <w:t>Statistical Analysis</w:t>
      </w:r>
    </w:p>
    <w:p w14:paraId="3FD80BC1" w14:textId="77777777" w:rsidR="005615E8" w:rsidRPr="001A5202" w:rsidRDefault="005615E8" w:rsidP="006F4A04">
      <w:pPr>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 xml:space="preserve">A </w:t>
      </w:r>
      <w:r w:rsidRPr="001A5202">
        <w:rPr>
          <w:rFonts w:asciiTheme="minorHAnsi" w:hAnsiTheme="minorHAnsi"/>
          <w:i/>
          <w:sz w:val="20"/>
        </w:rPr>
        <w:t>paired t-test</w:t>
      </w:r>
      <w:r w:rsidRPr="001A5202">
        <w:rPr>
          <w:rFonts w:asciiTheme="minorHAnsi" w:hAnsiTheme="minorHAnsi"/>
          <w:sz w:val="20"/>
        </w:rPr>
        <w:t xml:space="preserve"> is best for the comparison of two different methods on samples of different concentrations, especially if the differences between pairs are normally distributed.  A two-sided test with a p-value of 0.01 is recommended.</w:t>
      </w:r>
    </w:p>
    <w:p w14:paraId="5E47D117" w14:textId="77777777" w:rsidR="005615E8" w:rsidRDefault="005615E8" w:rsidP="006F4A04">
      <w:pPr>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 xml:space="preserve">A </w:t>
      </w:r>
      <w:r w:rsidR="009156E5" w:rsidRPr="001A5202">
        <w:rPr>
          <w:rFonts w:asciiTheme="minorHAnsi" w:hAnsiTheme="minorHAnsi"/>
          <w:i/>
          <w:sz w:val="20"/>
        </w:rPr>
        <w:t>Wilcoxon</w:t>
      </w:r>
      <w:r w:rsidRPr="001A5202">
        <w:rPr>
          <w:rFonts w:asciiTheme="minorHAnsi" w:hAnsiTheme="minorHAnsi"/>
          <w:i/>
          <w:sz w:val="20"/>
        </w:rPr>
        <w:t xml:space="preserve"> Signed-Rank test</w:t>
      </w:r>
      <w:r w:rsidRPr="001A5202">
        <w:rPr>
          <w:rFonts w:asciiTheme="minorHAnsi" w:hAnsiTheme="minorHAnsi"/>
          <w:sz w:val="20"/>
        </w:rPr>
        <w:t xml:space="preserve"> is </w:t>
      </w:r>
      <w:r w:rsidR="008E4A4C">
        <w:rPr>
          <w:rFonts w:asciiTheme="minorHAnsi" w:hAnsiTheme="minorHAnsi"/>
          <w:sz w:val="20"/>
        </w:rPr>
        <w:t>recommended</w:t>
      </w:r>
      <w:r w:rsidRPr="001A5202">
        <w:rPr>
          <w:rFonts w:asciiTheme="minorHAnsi" w:hAnsiTheme="minorHAnsi"/>
          <w:sz w:val="20"/>
        </w:rPr>
        <w:t xml:space="preserve"> when the differences between the sample pairs are not normally distributed.</w:t>
      </w:r>
      <w:r w:rsidR="008E4A4C">
        <w:rPr>
          <w:rFonts w:asciiTheme="minorHAnsi" w:hAnsiTheme="minorHAnsi"/>
          <w:sz w:val="20"/>
        </w:rPr>
        <w:t xml:space="preserve"> Alternatively, the </w:t>
      </w:r>
      <w:r w:rsidR="008E4A4C" w:rsidRPr="008E4A4C">
        <w:rPr>
          <w:rFonts w:asciiTheme="minorHAnsi" w:hAnsiTheme="minorHAnsi"/>
          <w:i/>
          <w:sz w:val="20"/>
        </w:rPr>
        <w:t>Kruskal-Wallis</w:t>
      </w:r>
      <w:r w:rsidR="008E4A4C">
        <w:rPr>
          <w:rFonts w:asciiTheme="minorHAnsi" w:hAnsiTheme="minorHAnsi"/>
          <w:sz w:val="20"/>
        </w:rPr>
        <w:t xml:space="preserve"> may be</w:t>
      </w:r>
      <w:r w:rsidR="008E4A4C" w:rsidRPr="008E4A4C">
        <w:rPr>
          <w:rFonts w:asciiTheme="minorHAnsi" w:hAnsiTheme="minorHAnsi"/>
          <w:sz w:val="20"/>
        </w:rPr>
        <w:t xml:space="preserve"> </w:t>
      </w:r>
      <w:r w:rsidR="008E4A4C">
        <w:rPr>
          <w:rFonts w:asciiTheme="minorHAnsi" w:hAnsiTheme="minorHAnsi"/>
          <w:sz w:val="20"/>
        </w:rPr>
        <w:t>used.</w:t>
      </w:r>
    </w:p>
    <w:p w14:paraId="042D415E" w14:textId="77777777" w:rsidR="005615E8" w:rsidRPr="001A5202" w:rsidRDefault="005615E8" w:rsidP="006F4A04">
      <w:pPr>
        <w:numPr>
          <w:ilvl w:val="1"/>
          <w:numId w:val="10"/>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 xml:space="preserve">An </w:t>
      </w:r>
      <w:r w:rsidRPr="001A5202">
        <w:rPr>
          <w:rFonts w:asciiTheme="minorHAnsi" w:hAnsiTheme="minorHAnsi"/>
          <w:i/>
          <w:sz w:val="20"/>
        </w:rPr>
        <w:t>Analysis of Variance</w:t>
      </w:r>
      <w:r w:rsidRPr="001A5202">
        <w:rPr>
          <w:rFonts w:asciiTheme="minorHAnsi" w:hAnsiTheme="minorHAnsi"/>
          <w:sz w:val="20"/>
        </w:rPr>
        <w:t xml:space="preserve"> (SAS® PROC GLM, a General Linear Model) is recommended if one wants to compare the effects of interferences on the different methods.  Samples with the potential to interfere must be identified to conduct this analysis.</w:t>
      </w:r>
    </w:p>
    <w:p w14:paraId="573156BD" w14:textId="77777777" w:rsidR="005615E8" w:rsidRPr="001A5202" w:rsidRDefault="005615E8" w:rsidP="003F1032">
      <w:p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ind w:left="810"/>
        <w:rPr>
          <w:rFonts w:asciiTheme="minorHAnsi" w:hAnsiTheme="minorHAnsi"/>
          <w:sz w:val="20"/>
        </w:rPr>
      </w:pPr>
      <w:r w:rsidRPr="001A5202">
        <w:rPr>
          <w:rFonts w:asciiTheme="minorHAnsi" w:hAnsiTheme="minorHAnsi"/>
          <w:b/>
          <w:sz w:val="20"/>
        </w:rPr>
        <w:t>Note:</w:t>
      </w:r>
      <w:r w:rsidRPr="001A5202">
        <w:rPr>
          <w:rFonts w:asciiTheme="minorHAnsi" w:hAnsiTheme="minorHAnsi"/>
          <w:sz w:val="20"/>
        </w:rPr>
        <w:t xml:space="preserve"> A regression analysis that compares one method directly against another is NOT recommended since neither method can be assumed to have no error.  Such an analysis would result in a “regression dilution effect”.   However, some labs have used linear regression when the paired t-test showed a significant difference and a correction factor was needed for an unavoidable method change.</w:t>
      </w:r>
    </w:p>
    <w:p w14:paraId="1AD97537" w14:textId="77777777" w:rsidR="005615E8" w:rsidRPr="001A5202" w:rsidRDefault="005615E8" w:rsidP="006F4A04">
      <w:pPr>
        <w:numPr>
          <w:ilvl w:val="0"/>
          <w:numId w:val="10"/>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u w:val="single"/>
        </w:rPr>
        <w:t>Documentation</w:t>
      </w:r>
    </w:p>
    <w:p w14:paraId="23728FAE" w14:textId="77777777" w:rsidR="005615E8" w:rsidRPr="001A5202" w:rsidRDefault="005615E8" w:rsidP="006F4A04">
      <w:pPr>
        <w:numPr>
          <w:ilvl w:val="1"/>
          <w:numId w:val="10"/>
        </w:num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r w:rsidRPr="001A5202">
        <w:rPr>
          <w:rFonts w:asciiTheme="minorHAnsi" w:hAnsiTheme="minorHAnsi"/>
          <w:sz w:val="20"/>
        </w:rPr>
        <w:t xml:space="preserve">See Table </w:t>
      </w:r>
      <w:r w:rsidR="00471821" w:rsidRPr="001A5202">
        <w:rPr>
          <w:rFonts w:asciiTheme="minorHAnsi" w:hAnsiTheme="minorHAnsi"/>
          <w:sz w:val="20"/>
        </w:rPr>
        <w:t>2</w:t>
      </w:r>
      <w:r w:rsidRPr="001A5202">
        <w:rPr>
          <w:rFonts w:asciiTheme="minorHAnsi" w:hAnsiTheme="minorHAnsi"/>
          <w:sz w:val="20"/>
        </w:rPr>
        <w:t>.4</w:t>
      </w:r>
      <w:r w:rsidR="001A5202">
        <w:rPr>
          <w:rFonts w:asciiTheme="minorHAnsi" w:hAnsiTheme="minorHAnsi"/>
          <w:sz w:val="20"/>
        </w:rPr>
        <w:t xml:space="preserve">, </w:t>
      </w:r>
      <w:r w:rsidR="001A5202" w:rsidRPr="001A5202">
        <w:rPr>
          <w:rFonts w:asciiTheme="minorHAnsi" w:hAnsiTheme="minorHAnsi"/>
          <w:i/>
          <w:sz w:val="20"/>
        </w:rPr>
        <w:t>Documentation of Method Equivalency</w:t>
      </w:r>
      <w:r w:rsidR="001A5202">
        <w:rPr>
          <w:rFonts w:asciiTheme="minorHAnsi" w:hAnsiTheme="minorHAnsi"/>
          <w:sz w:val="20"/>
        </w:rPr>
        <w:t>.</w:t>
      </w:r>
    </w:p>
    <w:p w14:paraId="7CFED1BC" w14:textId="77777777" w:rsidR="005615E8" w:rsidRPr="001A5202" w:rsidRDefault="005615E8" w:rsidP="003F1032">
      <w:p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ind w:left="810"/>
        <w:jc w:val="center"/>
        <w:rPr>
          <w:rFonts w:asciiTheme="minorHAnsi" w:hAnsiTheme="minorHAnsi"/>
          <w:b/>
          <w:sz w:val="22"/>
          <w:szCs w:val="22"/>
        </w:rPr>
      </w:pPr>
      <w:r w:rsidRPr="001A5202">
        <w:rPr>
          <w:rFonts w:asciiTheme="minorHAnsi" w:hAnsiTheme="minorHAnsi"/>
          <w:sz w:val="20"/>
        </w:rPr>
        <w:br w:type="page"/>
      </w:r>
      <w:r w:rsidRPr="001A5202">
        <w:rPr>
          <w:rFonts w:asciiTheme="minorHAnsi" w:hAnsiTheme="minorHAnsi"/>
          <w:b/>
          <w:sz w:val="22"/>
          <w:szCs w:val="22"/>
        </w:rPr>
        <w:lastRenderedPageBreak/>
        <w:t xml:space="preserve">Table </w:t>
      </w:r>
      <w:r w:rsidR="00471821" w:rsidRPr="001A5202">
        <w:rPr>
          <w:rFonts w:asciiTheme="minorHAnsi" w:hAnsiTheme="minorHAnsi"/>
          <w:b/>
          <w:sz w:val="22"/>
          <w:szCs w:val="22"/>
        </w:rPr>
        <w:t>2</w:t>
      </w:r>
      <w:r w:rsidRPr="001A5202">
        <w:rPr>
          <w:rFonts w:asciiTheme="minorHAnsi" w:hAnsiTheme="minorHAnsi"/>
          <w:b/>
          <w:sz w:val="22"/>
          <w:szCs w:val="22"/>
        </w:rPr>
        <w:t>.4</w:t>
      </w:r>
      <w:r w:rsidR="004B7F61">
        <w:rPr>
          <w:rFonts w:asciiTheme="minorHAnsi" w:hAnsiTheme="minorHAnsi"/>
          <w:b/>
          <w:sz w:val="22"/>
          <w:szCs w:val="22"/>
        </w:rPr>
        <w:t>.</w:t>
      </w:r>
      <w:r w:rsidRPr="001A5202">
        <w:rPr>
          <w:rFonts w:asciiTheme="minorHAnsi" w:hAnsiTheme="minorHAnsi"/>
          <w:b/>
          <w:sz w:val="22"/>
          <w:szCs w:val="22"/>
        </w:rPr>
        <w:t xml:space="preserve">  Documentation of Method Equivalency</w:t>
      </w:r>
    </w:p>
    <w:tbl>
      <w:tblPr>
        <w:tblW w:w="891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3420"/>
        <w:gridCol w:w="1800"/>
        <w:gridCol w:w="1890"/>
        <w:gridCol w:w="1800"/>
      </w:tblGrid>
      <w:tr w:rsidR="005615E8" w:rsidRPr="001A5202" w14:paraId="56B1521C" w14:textId="77777777" w:rsidTr="000F01E0">
        <w:trPr>
          <w:trHeight w:val="372"/>
        </w:trPr>
        <w:tc>
          <w:tcPr>
            <w:tcW w:w="3420" w:type="dxa"/>
            <w:shd w:val="solid" w:color="000080" w:fill="FFFFFF"/>
            <w:vAlign w:val="center"/>
          </w:tcPr>
          <w:p w14:paraId="56C11D18"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i/>
                <w:iCs/>
                <w:color w:val="FFFFFF"/>
                <w:sz w:val="20"/>
              </w:rPr>
            </w:pPr>
          </w:p>
        </w:tc>
        <w:tc>
          <w:tcPr>
            <w:tcW w:w="1800" w:type="dxa"/>
            <w:shd w:val="solid" w:color="000080" w:fill="FFFFFF"/>
            <w:vAlign w:val="center"/>
          </w:tcPr>
          <w:p w14:paraId="49860F0A"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iCs/>
                <w:color w:val="FFFFFF"/>
                <w:sz w:val="20"/>
              </w:rPr>
            </w:pPr>
            <w:r w:rsidRPr="001A5202">
              <w:rPr>
                <w:rFonts w:asciiTheme="minorHAnsi" w:hAnsiTheme="minorHAnsi"/>
                <w:b/>
                <w:iCs/>
                <w:color w:val="FFFFFF"/>
                <w:sz w:val="20"/>
              </w:rPr>
              <w:t>New Method</w:t>
            </w:r>
          </w:p>
        </w:tc>
        <w:tc>
          <w:tcPr>
            <w:tcW w:w="1890" w:type="dxa"/>
            <w:shd w:val="solid" w:color="000080" w:fill="FFFFFF"/>
            <w:vAlign w:val="center"/>
          </w:tcPr>
          <w:p w14:paraId="36FBCCFF"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iCs/>
                <w:color w:val="FFFFFF"/>
                <w:sz w:val="20"/>
              </w:rPr>
            </w:pPr>
            <w:r w:rsidRPr="001A5202">
              <w:rPr>
                <w:rFonts w:asciiTheme="minorHAnsi" w:hAnsiTheme="minorHAnsi"/>
                <w:b/>
                <w:iCs/>
                <w:color w:val="FFFFFF"/>
                <w:sz w:val="20"/>
              </w:rPr>
              <w:t>Current Method</w:t>
            </w:r>
          </w:p>
        </w:tc>
        <w:tc>
          <w:tcPr>
            <w:tcW w:w="1800" w:type="dxa"/>
            <w:shd w:val="solid" w:color="000080" w:fill="FFFFFF"/>
            <w:vAlign w:val="center"/>
          </w:tcPr>
          <w:p w14:paraId="74F42EB8"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iCs/>
                <w:color w:val="FFFFFF"/>
                <w:sz w:val="20"/>
              </w:rPr>
            </w:pPr>
            <w:r w:rsidRPr="001A5202">
              <w:rPr>
                <w:rFonts w:asciiTheme="minorHAnsi" w:hAnsiTheme="minorHAnsi"/>
                <w:b/>
                <w:iCs/>
                <w:color w:val="FFFFFF"/>
                <w:sz w:val="20"/>
              </w:rPr>
              <w:t>EPA Method</w:t>
            </w:r>
          </w:p>
        </w:tc>
      </w:tr>
      <w:tr w:rsidR="005615E8" w:rsidRPr="001A5202" w14:paraId="182BD894" w14:textId="77777777" w:rsidTr="003F1032">
        <w:trPr>
          <w:trHeight w:val="714"/>
        </w:trPr>
        <w:tc>
          <w:tcPr>
            <w:tcW w:w="3420" w:type="dxa"/>
            <w:vAlign w:val="center"/>
          </w:tcPr>
          <w:p w14:paraId="6BA7F361"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Title and Description</w:t>
            </w:r>
            <w:r w:rsidRPr="001A5202">
              <w:rPr>
                <w:rFonts w:asciiTheme="minorHAnsi" w:hAnsiTheme="minorHAnsi"/>
                <w:bCs/>
                <w:i/>
                <w:iCs/>
                <w:sz w:val="20"/>
              </w:rPr>
              <w:t xml:space="preserve"> </w:t>
            </w:r>
            <w:r w:rsidRPr="001A5202">
              <w:rPr>
                <w:rFonts w:asciiTheme="minorHAnsi" w:hAnsiTheme="minorHAnsi"/>
                <w:bCs/>
                <w:i/>
                <w:iCs/>
                <w:sz w:val="20"/>
              </w:rPr>
              <w:br/>
              <w:t>List &amp; attach SOPs for new and current</w:t>
            </w:r>
            <w:r w:rsidR="00543925">
              <w:rPr>
                <w:rFonts w:asciiTheme="minorHAnsi" w:hAnsiTheme="minorHAnsi"/>
                <w:bCs/>
                <w:i/>
                <w:iCs/>
                <w:sz w:val="20"/>
              </w:rPr>
              <w:t xml:space="preserve"> methods</w:t>
            </w:r>
            <w:r w:rsidRPr="001A5202">
              <w:rPr>
                <w:rFonts w:asciiTheme="minorHAnsi" w:hAnsiTheme="minorHAnsi"/>
                <w:bCs/>
                <w:i/>
                <w:iCs/>
                <w:sz w:val="20"/>
              </w:rPr>
              <w:t>.</w:t>
            </w:r>
          </w:p>
        </w:tc>
        <w:tc>
          <w:tcPr>
            <w:tcW w:w="1800" w:type="dxa"/>
            <w:vAlign w:val="center"/>
          </w:tcPr>
          <w:p w14:paraId="2530D01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5CAAF185"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250050E3"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4435106C" w14:textId="77777777" w:rsidTr="000F01E0">
        <w:trPr>
          <w:trHeight w:val="387"/>
        </w:trPr>
        <w:tc>
          <w:tcPr>
            <w:tcW w:w="3420" w:type="dxa"/>
            <w:vAlign w:val="center"/>
          </w:tcPr>
          <w:p w14:paraId="65205D83"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 xml:space="preserve">Procedural differences </w:t>
            </w:r>
          </w:p>
        </w:tc>
        <w:tc>
          <w:tcPr>
            <w:tcW w:w="1800" w:type="dxa"/>
            <w:vAlign w:val="center"/>
          </w:tcPr>
          <w:p w14:paraId="25B049D3"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770CF85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479F455E"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1A6D41B3" w14:textId="77777777" w:rsidTr="000F01E0">
        <w:trPr>
          <w:trHeight w:val="580"/>
        </w:trPr>
        <w:tc>
          <w:tcPr>
            <w:tcW w:w="3420" w:type="dxa"/>
            <w:vAlign w:val="center"/>
          </w:tcPr>
          <w:p w14:paraId="42C3E0F1"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Concentrations of calibration standards</w:t>
            </w:r>
          </w:p>
        </w:tc>
        <w:tc>
          <w:tcPr>
            <w:tcW w:w="1800" w:type="dxa"/>
            <w:vAlign w:val="center"/>
          </w:tcPr>
          <w:p w14:paraId="6F9951FE"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67EB724F"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4E8D3669"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1903F92F" w14:textId="77777777" w:rsidTr="000F01E0">
        <w:trPr>
          <w:trHeight w:val="445"/>
        </w:trPr>
        <w:tc>
          <w:tcPr>
            <w:tcW w:w="3420" w:type="dxa"/>
            <w:vAlign w:val="center"/>
          </w:tcPr>
          <w:p w14:paraId="6C7E248D"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Initial Precision &amp; Recovery</w:t>
            </w:r>
          </w:p>
        </w:tc>
        <w:tc>
          <w:tcPr>
            <w:tcW w:w="1800" w:type="dxa"/>
            <w:vAlign w:val="center"/>
          </w:tcPr>
          <w:p w14:paraId="3E4D1BBA"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2F2D74A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7DE017F4"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69BB48B0" w14:textId="77777777" w:rsidTr="000F01E0">
        <w:trPr>
          <w:trHeight w:val="805"/>
        </w:trPr>
        <w:tc>
          <w:tcPr>
            <w:tcW w:w="3420" w:type="dxa"/>
            <w:vAlign w:val="center"/>
          </w:tcPr>
          <w:p w14:paraId="487B3832"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Calibration Verification</w:t>
            </w:r>
            <w:r w:rsidRPr="001A5202">
              <w:rPr>
                <w:rFonts w:asciiTheme="minorHAnsi" w:hAnsiTheme="minorHAnsi"/>
                <w:b/>
                <w:bCs/>
                <w:i/>
                <w:iCs/>
                <w:sz w:val="20"/>
              </w:rPr>
              <w:br/>
            </w:r>
            <w:r w:rsidRPr="001A5202">
              <w:rPr>
                <w:rFonts w:asciiTheme="minorHAnsi" w:hAnsiTheme="minorHAnsi"/>
                <w:bCs/>
                <w:i/>
                <w:iCs/>
                <w:sz w:val="20"/>
              </w:rPr>
              <w:t>-</w:t>
            </w:r>
            <w:r w:rsidR="00543925">
              <w:rPr>
                <w:rFonts w:asciiTheme="minorHAnsi" w:hAnsiTheme="minorHAnsi"/>
                <w:bCs/>
                <w:i/>
                <w:iCs/>
                <w:sz w:val="20"/>
              </w:rPr>
              <w:t xml:space="preserve"> </w:t>
            </w:r>
            <w:r w:rsidRPr="001A5202">
              <w:rPr>
                <w:rFonts w:asciiTheme="minorHAnsi" w:hAnsiTheme="minorHAnsi"/>
                <w:bCs/>
                <w:i/>
                <w:iCs/>
                <w:sz w:val="20"/>
              </w:rPr>
              <w:t>Initial Cal Verification Result</w:t>
            </w:r>
            <w:r w:rsidRPr="001A5202">
              <w:rPr>
                <w:rFonts w:asciiTheme="minorHAnsi" w:hAnsiTheme="minorHAnsi"/>
                <w:bCs/>
                <w:i/>
                <w:iCs/>
                <w:sz w:val="20"/>
              </w:rPr>
              <w:br/>
              <w:t>-</w:t>
            </w:r>
            <w:r w:rsidR="00543925">
              <w:rPr>
                <w:rFonts w:asciiTheme="minorHAnsi" w:hAnsiTheme="minorHAnsi"/>
                <w:bCs/>
                <w:i/>
                <w:iCs/>
                <w:sz w:val="20"/>
              </w:rPr>
              <w:t xml:space="preserve"> </w:t>
            </w:r>
            <w:r w:rsidRPr="001A5202">
              <w:rPr>
                <w:rFonts w:asciiTheme="minorHAnsi" w:hAnsiTheme="minorHAnsi"/>
                <w:bCs/>
                <w:i/>
                <w:iCs/>
                <w:sz w:val="20"/>
              </w:rPr>
              <w:t>Ongoing Cal Verification Res</w:t>
            </w:r>
          </w:p>
        </w:tc>
        <w:tc>
          <w:tcPr>
            <w:tcW w:w="1800" w:type="dxa"/>
            <w:vAlign w:val="center"/>
          </w:tcPr>
          <w:p w14:paraId="3A27B1E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1FDFC4CE"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668DD1EC"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2DECBE00" w14:textId="77777777" w:rsidTr="000F01E0">
        <w:trPr>
          <w:trHeight w:val="405"/>
        </w:trPr>
        <w:tc>
          <w:tcPr>
            <w:tcW w:w="3420" w:type="dxa"/>
            <w:vAlign w:val="center"/>
          </w:tcPr>
          <w:p w14:paraId="50E06EBD"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Method Detection Limit</w:t>
            </w:r>
          </w:p>
        </w:tc>
        <w:tc>
          <w:tcPr>
            <w:tcW w:w="1800" w:type="dxa"/>
            <w:vAlign w:val="center"/>
          </w:tcPr>
          <w:p w14:paraId="4D052A97"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5A3FCC34"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5C89CF90"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55A21CBE" w14:textId="77777777" w:rsidTr="000F01E0">
        <w:trPr>
          <w:trHeight w:val="540"/>
        </w:trPr>
        <w:tc>
          <w:tcPr>
            <w:tcW w:w="3420" w:type="dxa"/>
            <w:vAlign w:val="center"/>
          </w:tcPr>
          <w:p w14:paraId="6E41D50C"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Correlation coefficient of calibration curve</w:t>
            </w:r>
          </w:p>
        </w:tc>
        <w:tc>
          <w:tcPr>
            <w:tcW w:w="1800" w:type="dxa"/>
            <w:vAlign w:val="center"/>
          </w:tcPr>
          <w:p w14:paraId="6E971F66"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369C7794"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2BA4356B"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653E5E59" w14:textId="77777777" w:rsidTr="000F01E0">
        <w:trPr>
          <w:trHeight w:val="760"/>
        </w:trPr>
        <w:tc>
          <w:tcPr>
            <w:tcW w:w="3420" w:type="dxa"/>
            <w:vAlign w:val="center"/>
          </w:tcPr>
          <w:p w14:paraId="47357AD1"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Sample matrix and concentration range for each</w:t>
            </w:r>
            <w:r w:rsidRPr="001A5202">
              <w:rPr>
                <w:rFonts w:asciiTheme="minorHAnsi" w:hAnsiTheme="minorHAnsi"/>
                <w:bCs/>
                <w:i/>
                <w:iCs/>
                <w:sz w:val="20"/>
              </w:rPr>
              <w:t xml:space="preserve"> (fresh and saline waters are separate matrices)</w:t>
            </w:r>
          </w:p>
        </w:tc>
        <w:tc>
          <w:tcPr>
            <w:tcW w:w="1800" w:type="dxa"/>
            <w:vAlign w:val="center"/>
          </w:tcPr>
          <w:p w14:paraId="69B57CF0"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7286FB4B"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3F6372F8"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053EF9BC" w14:textId="77777777" w:rsidTr="000F01E0">
        <w:trPr>
          <w:trHeight w:val="805"/>
        </w:trPr>
        <w:tc>
          <w:tcPr>
            <w:tcW w:w="3420" w:type="dxa"/>
            <w:vAlign w:val="center"/>
          </w:tcPr>
          <w:p w14:paraId="24B65666"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Paired t-test results</w:t>
            </w:r>
            <w:r w:rsidRPr="001A5202">
              <w:rPr>
                <w:rFonts w:asciiTheme="minorHAnsi" w:hAnsiTheme="minorHAnsi"/>
                <w:bCs/>
                <w:i/>
                <w:iCs/>
                <w:sz w:val="20"/>
              </w:rPr>
              <w:br/>
              <w:t>(per each matrix)</w:t>
            </w:r>
            <w:r w:rsidRPr="001A5202">
              <w:rPr>
                <w:rFonts w:asciiTheme="minorHAnsi" w:hAnsiTheme="minorHAnsi"/>
                <w:b/>
                <w:bCs/>
                <w:i/>
                <w:iCs/>
                <w:sz w:val="20"/>
              </w:rPr>
              <w:t xml:space="preserve"> </w:t>
            </w:r>
            <w:r w:rsidRPr="001A5202">
              <w:rPr>
                <w:rFonts w:asciiTheme="minorHAnsi" w:hAnsiTheme="minorHAnsi"/>
                <w:bCs/>
                <w:i/>
                <w:iCs/>
                <w:sz w:val="20"/>
              </w:rPr>
              <w:t>A two-sided t-test with p-value of 0.01</w:t>
            </w:r>
          </w:p>
        </w:tc>
        <w:tc>
          <w:tcPr>
            <w:tcW w:w="1800" w:type="dxa"/>
            <w:vAlign w:val="center"/>
          </w:tcPr>
          <w:p w14:paraId="021D4746"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3843EF18"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21383B13"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3D6FE99B" w14:textId="77777777" w:rsidTr="000F01E0">
        <w:trPr>
          <w:trHeight w:val="823"/>
        </w:trPr>
        <w:tc>
          <w:tcPr>
            <w:tcW w:w="3420" w:type="dxa"/>
            <w:vAlign w:val="center"/>
          </w:tcPr>
          <w:p w14:paraId="5BFF4CC1"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Wilcoxin Signed-Rank test</w:t>
            </w:r>
            <w:r w:rsidRPr="001A5202">
              <w:rPr>
                <w:rFonts w:asciiTheme="minorHAnsi" w:hAnsiTheme="minorHAnsi"/>
                <w:bCs/>
                <w:i/>
                <w:iCs/>
                <w:sz w:val="20"/>
              </w:rPr>
              <w:t xml:space="preserve"> (if paired differences are not normally distributed)</w:t>
            </w:r>
          </w:p>
        </w:tc>
        <w:tc>
          <w:tcPr>
            <w:tcW w:w="1800" w:type="dxa"/>
            <w:vAlign w:val="center"/>
          </w:tcPr>
          <w:p w14:paraId="6C306F70"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19300809"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62B10DEB"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7C6D52F1" w14:textId="77777777" w:rsidTr="000F01E0">
        <w:trPr>
          <w:trHeight w:val="265"/>
        </w:trPr>
        <w:tc>
          <w:tcPr>
            <w:tcW w:w="3420" w:type="dxa"/>
            <w:vAlign w:val="center"/>
          </w:tcPr>
          <w:p w14:paraId="0961B51B"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Other Statistics</w:t>
            </w:r>
          </w:p>
        </w:tc>
        <w:tc>
          <w:tcPr>
            <w:tcW w:w="1800" w:type="dxa"/>
            <w:vAlign w:val="center"/>
          </w:tcPr>
          <w:p w14:paraId="046D7F77"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77BFA39C"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0DF49E65"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16EE50C8" w14:textId="77777777" w:rsidTr="000F01E0">
        <w:trPr>
          <w:trHeight w:val="535"/>
        </w:trPr>
        <w:tc>
          <w:tcPr>
            <w:tcW w:w="3420" w:type="dxa"/>
            <w:vAlign w:val="center"/>
          </w:tcPr>
          <w:p w14:paraId="0913E7FB"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Certified reference material results</w:t>
            </w:r>
            <w:r w:rsidRPr="001A5202">
              <w:rPr>
                <w:rFonts w:asciiTheme="minorHAnsi" w:hAnsiTheme="minorHAnsi"/>
                <w:bCs/>
                <w:i/>
                <w:iCs/>
                <w:sz w:val="20"/>
              </w:rPr>
              <w:t xml:space="preserve"> with certified values</w:t>
            </w:r>
          </w:p>
        </w:tc>
        <w:tc>
          <w:tcPr>
            <w:tcW w:w="1800" w:type="dxa"/>
            <w:vAlign w:val="center"/>
          </w:tcPr>
          <w:p w14:paraId="5BB7488C"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2166FDD3"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07244EC3"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49CC26CE" w14:textId="77777777" w:rsidTr="000F01E0">
        <w:tc>
          <w:tcPr>
            <w:tcW w:w="3420" w:type="dxa"/>
            <w:vAlign w:val="center"/>
          </w:tcPr>
          <w:p w14:paraId="4F9DB623"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PT sample and results</w:t>
            </w:r>
            <w:r w:rsidRPr="001A5202">
              <w:rPr>
                <w:rFonts w:asciiTheme="minorHAnsi" w:hAnsiTheme="minorHAnsi"/>
                <w:bCs/>
                <w:i/>
                <w:iCs/>
                <w:sz w:val="20"/>
              </w:rPr>
              <w:t xml:space="preserve"> (USGS, ERA, CBP blind audit, etc.)</w:t>
            </w:r>
          </w:p>
        </w:tc>
        <w:tc>
          <w:tcPr>
            <w:tcW w:w="1800" w:type="dxa"/>
            <w:vAlign w:val="center"/>
          </w:tcPr>
          <w:p w14:paraId="7061405E"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5DEF465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3F69681E"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3D351B45" w14:textId="77777777" w:rsidTr="000F01E0">
        <w:trPr>
          <w:trHeight w:val="273"/>
        </w:trPr>
        <w:tc>
          <w:tcPr>
            <w:tcW w:w="3420" w:type="dxa"/>
            <w:vAlign w:val="center"/>
          </w:tcPr>
          <w:p w14:paraId="37F999DB"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Method blank results</w:t>
            </w:r>
          </w:p>
        </w:tc>
        <w:tc>
          <w:tcPr>
            <w:tcW w:w="1800" w:type="dxa"/>
            <w:vAlign w:val="center"/>
          </w:tcPr>
          <w:p w14:paraId="7D904B69"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23A9E7B8"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482B38F6"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51FC0902" w14:textId="77777777" w:rsidTr="000F01E0">
        <w:trPr>
          <w:trHeight w:val="277"/>
        </w:trPr>
        <w:tc>
          <w:tcPr>
            <w:tcW w:w="3420" w:type="dxa"/>
            <w:vAlign w:val="center"/>
          </w:tcPr>
          <w:p w14:paraId="3964011B"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Cs/>
                <w:i/>
                <w:iCs/>
                <w:sz w:val="20"/>
              </w:rPr>
            </w:pPr>
            <w:r w:rsidRPr="001A5202">
              <w:rPr>
                <w:rFonts w:asciiTheme="minorHAnsi" w:hAnsiTheme="minorHAnsi"/>
                <w:b/>
                <w:bCs/>
                <w:i/>
                <w:iCs/>
                <w:sz w:val="20"/>
              </w:rPr>
              <w:t>Instrument blank</w:t>
            </w:r>
            <w:r w:rsidRPr="001A5202">
              <w:rPr>
                <w:rFonts w:asciiTheme="minorHAnsi" w:hAnsiTheme="minorHAnsi"/>
                <w:b/>
                <w:bCs/>
                <w:i/>
                <w:iCs/>
                <w:sz w:val="20"/>
              </w:rPr>
              <w:br/>
            </w:r>
            <w:r w:rsidRPr="001A5202">
              <w:rPr>
                <w:rFonts w:asciiTheme="minorHAnsi" w:hAnsiTheme="minorHAnsi"/>
                <w:bCs/>
                <w:i/>
                <w:iCs/>
                <w:sz w:val="20"/>
              </w:rPr>
              <w:t>(if comparing instruments)</w:t>
            </w:r>
          </w:p>
        </w:tc>
        <w:tc>
          <w:tcPr>
            <w:tcW w:w="1800" w:type="dxa"/>
            <w:vAlign w:val="center"/>
          </w:tcPr>
          <w:p w14:paraId="4C8B36E2"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sz w:val="20"/>
              </w:rPr>
            </w:pPr>
          </w:p>
        </w:tc>
        <w:tc>
          <w:tcPr>
            <w:tcW w:w="1890" w:type="dxa"/>
            <w:vAlign w:val="center"/>
          </w:tcPr>
          <w:p w14:paraId="13C56049"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sz w:val="20"/>
              </w:rPr>
            </w:pPr>
          </w:p>
        </w:tc>
        <w:tc>
          <w:tcPr>
            <w:tcW w:w="1800" w:type="dxa"/>
            <w:vAlign w:val="center"/>
          </w:tcPr>
          <w:p w14:paraId="160B7E6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6698D090" w14:textId="77777777" w:rsidTr="000F01E0">
        <w:trPr>
          <w:trHeight w:val="787"/>
        </w:trPr>
        <w:tc>
          <w:tcPr>
            <w:tcW w:w="3420" w:type="dxa"/>
            <w:vAlign w:val="center"/>
          </w:tcPr>
          <w:p w14:paraId="4CF26D4A"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Spiked sample results</w:t>
            </w:r>
            <w:r w:rsidRPr="001A5202">
              <w:rPr>
                <w:rFonts w:asciiTheme="minorHAnsi" w:hAnsiTheme="minorHAnsi"/>
                <w:bCs/>
                <w:i/>
                <w:iCs/>
                <w:sz w:val="20"/>
              </w:rPr>
              <w:t xml:space="preserve"> </w:t>
            </w:r>
            <w:r w:rsidRPr="001A5202">
              <w:rPr>
                <w:rFonts w:asciiTheme="minorHAnsi" w:hAnsiTheme="minorHAnsi"/>
                <w:bCs/>
                <w:i/>
                <w:iCs/>
                <w:sz w:val="20"/>
              </w:rPr>
              <w:br/>
              <w:t>(Sample conc. and  % recovery of each spike)</w:t>
            </w:r>
          </w:p>
        </w:tc>
        <w:tc>
          <w:tcPr>
            <w:tcW w:w="1800" w:type="dxa"/>
            <w:vAlign w:val="center"/>
          </w:tcPr>
          <w:p w14:paraId="0B578860"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38179235"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7B50D218"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23AD9144" w14:textId="77777777" w:rsidTr="000F01E0">
        <w:tc>
          <w:tcPr>
            <w:tcW w:w="3420" w:type="dxa"/>
            <w:vAlign w:val="center"/>
          </w:tcPr>
          <w:p w14:paraId="0F86093F" w14:textId="77777777" w:rsidR="005615E8" w:rsidRPr="001A5202" w:rsidRDefault="005615E8" w:rsidP="006F4A04">
            <w:pPr>
              <w:numPr>
                <w:ilvl w:val="0"/>
                <w:numId w:val="11"/>
              </w:num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i/>
                <w:iCs/>
                <w:sz w:val="20"/>
              </w:rPr>
            </w:pPr>
            <w:r w:rsidRPr="001A5202">
              <w:rPr>
                <w:rFonts w:asciiTheme="minorHAnsi" w:hAnsiTheme="minorHAnsi"/>
                <w:b/>
                <w:bCs/>
                <w:i/>
                <w:iCs/>
                <w:sz w:val="20"/>
              </w:rPr>
              <w:t>Duplicate sample results</w:t>
            </w:r>
          </w:p>
          <w:p w14:paraId="241D5CB4"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Cs/>
                <w:i/>
                <w:iCs/>
                <w:sz w:val="20"/>
              </w:rPr>
            </w:pPr>
            <w:r w:rsidRPr="001A5202">
              <w:rPr>
                <w:rFonts w:asciiTheme="minorHAnsi" w:hAnsiTheme="minorHAnsi"/>
                <w:bCs/>
                <w:i/>
                <w:iCs/>
                <w:sz w:val="20"/>
              </w:rPr>
              <w:t xml:space="preserve"> (Rep 1, Rep 2 values and RPDs)</w:t>
            </w:r>
          </w:p>
        </w:tc>
        <w:tc>
          <w:tcPr>
            <w:tcW w:w="1800" w:type="dxa"/>
            <w:vAlign w:val="center"/>
          </w:tcPr>
          <w:p w14:paraId="157A1C51"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089D0860"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0B570027"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5CAF02BD" w14:textId="77777777" w:rsidTr="000F01E0">
        <w:trPr>
          <w:trHeight w:val="535"/>
        </w:trPr>
        <w:tc>
          <w:tcPr>
            <w:tcW w:w="3420" w:type="dxa"/>
            <w:vAlign w:val="center"/>
          </w:tcPr>
          <w:p w14:paraId="54AAA0EA"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Cs/>
                <w:i/>
                <w:iCs/>
                <w:sz w:val="20"/>
              </w:rPr>
            </w:pPr>
            <w:r w:rsidRPr="001A5202">
              <w:rPr>
                <w:rFonts w:asciiTheme="minorHAnsi" w:hAnsiTheme="minorHAnsi"/>
                <w:b/>
                <w:bCs/>
                <w:i/>
                <w:iCs/>
                <w:sz w:val="20"/>
              </w:rPr>
              <w:t>19. Raw Data sample pairs</w:t>
            </w:r>
            <w:r w:rsidRPr="001A5202">
              <w:rPr>
                <w:rFonts w:asciiTheme="minorHAnsi" w:hAnsiTheme="minorHAnsi"/>
                <w:bCs/>
                <w:i/>
                <w:iCs/>
                <w:sz w:val="20"/>
              </w:rPr>
              <w:t xml:space="preserve"> (Submit Excel file or equivalent)</w:t>
            </w:r>
          </w:p>
        </w:tc>
        <w:tc>
          <w:tcPr>
            <w:tcW w:w="1800" w:type="dxa"/>
            <w:vAlign w:val="center"/>
          </w:tcPr>
          <w:p w14:paraId="30EC083A"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90" w:type="dxa"/>
            <w:vAlign w:val="center"/>
          </w:tcPr>
          <w:p w14:paraId="6A045D07"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sz w:val="20"/>
              </w:rPr>
            </w:pPr>
          </w:p>
        </w:tc>
        <w:tc>
          <w:tcPr>
            <w:tcW w:w="1800" w:type="dxa"/>
            <w:vAlign w:val="center"/>
          </w:tcPr>
          <w:p w14:paraId="4471CC14"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r w:rsidR="005615E8" w:rsidRPr="001A5202" w14:paraId="1362440D" w14:textId="77777777" w:rsidTr="000F01E0">
        <w:trPr>
          <w:trHeight w:val="310"/>
        </w:trPr>
        <w:tc>
          <w:tcPr>
            <w:tcW w:w="3420" w:type="dxa"/>
            <w:vAlign w:val="center"/>
          </w:tcPr>
          <w:p w14:paraId="410906F2" w14:textId="77777777" w:rsidR="005615E8" w:rsidRPr="00543925"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i/>
                <w:sz w:val="20"/>
              </w:rPr>
            </w:pPr>
            <w:r w:rsidRPr="00543925">
              <w:rPr>
                <w:rFonts w:asciiTheme="minorHAnsi" w:hAnsiTheme="minorHAnsi"/>
                <w:b/>
                <w:i/>
                <w:sz w:val="20"/>
              </w:rPr>
              <w:t>20.  Analyte carry-over</w:t>
            </w:r>
          </w:p>
        </w:tc>
        <w:tc>
          <w:tcPr>
            <w:tcW w:w="1800" w:type="dxa"/>
            <w:vAlign w:val="center"/>
          </w:tcPr>
          <w:p w14:paraId="125C362D"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c>
          <w:tcPr>
            <w:tcW w:w="1890" w:type="dxa"/>
            <w:vAlign w:val="center"/>
          </w:tcPr>
          <w:p w14:paraId="76972207"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c>
          <w:tcPr>
            <w:tcW w:w="1800" w:type="dxa"/>
            <w:vAlign w:val="center"/>
          </w:tcPr>
          <w:p w14:paraId="1F0163E6" w14:textId="77777777" w:rsidR="005615E8" w:rsidRPr="001A5202" w:rsidRDefault="005615E8" w:rsidP="000F01E0">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ind w:left="90"/>
              <w:rPr>
                <w:rFonts w:asciiTheme="minorHAnsi" w:hAnsiTheme="minorHAnsi"/>
                <w:b/>
                <w:bCs/>
                <w:sz w:val="20"/>
              </w:rPr>
            </w:pPr>
          </w:p>
        </w:tc>
      </w:tr>
    </w:tbl>
    <w:p w14:paraId="3BD963DD" w14:textId="77777777" w:rsidR="005615E8" w:rsidRPr="001A5202" w:rsidRDefault="005615E8" w:rsidP="00F22FF6">
      <w:pPr>
        <w:tabs>
          <w:tab w:val="left" w:pos="-720"/>
          <w:tab w:val="left" w:pos="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b/>
          <w:sz w:val="32"/>
        </w:rPr>
        <w:br w:type="column"/>
      </w:r>
      <w:r w:rsidRPr="001A5202">
        <w:rPr>
          <w:rFonts w:asciiTheme="minorHAnsi" w:hAnsiTheme="minorHAnsi"/>
          <w:b/>
          <w:sz w:val="32"/>
        </w:rPr>
        <w:lastRenderedPageBreak/>
        <w:tab/>
      </w:r>
    </w:p>
    <w:p w14:paraId="1DD8F785" w14:textId="77777777" w:rsidR="003F1032" w:rsidRPr="00AB593E" w:rsidRDefault="003F1032" w:rsidP="003F1032">
      <w:pPr>
        <w:pStyle w:val="IntenseQuote"/>
        <w:pBdr>
          <w:top w:val="single" w:sz="24" w:space="0" w:color="F2F2F2"/>
        </w:pBdr>
        <w:rPr>
          <w:color w:val="002060"/>
          <w:sz w:val="28"/>
          <w:szCs w:val="28"/>
        </w:rPr>
      </w:pPr>
      <w:r w:rsidRPr="00AB593E">
        <w:rPr>
          <w:color w:val="002060"/>
          <w:sz w:val="28"/>
          <w:szCs w:val="28"/>
        </w:rPr>
        <w:t xml:space="preserve">SECTION </w:t>
      </w:r>
      <w:r>
        <w:rPr>
          <w:color w:val="002060"/>
          <w:sz w:val="28"/>
          <w:szCs w:val="28"/>
        </w:rPr>
        <w:t>B</w:t>
      </w:r>
      <w:r w:rsidRPr="00AB593E">
        <w:rPr>
          <w:color w:val="002060"/>
          <w:sz w:val="28"/>
          <w:szCs w:val="28"/>
        </w:rPr>
        <w:br/>
      </w:r>
      <w:r w:rsidR="006F4A04">
        <w:rPr>
          <w:color w:val="002060"/>
          <w:sz w:val="28"/>
          <w:szCs w:val="28"/>
        </w:rPr>
        <w:t>REFERENCES</w:t>
      </w:r>
    </w:p>
    <w:p w14:paraId="279C61D0"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356140C1"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rPr>
      </w:pPr>
      <w:r w:rsidRPr="001A5202">
        <w:rPr>
          <w:rFonts w:asciiTheme="minorHAnsi" w:hAnsiTheme="minorHAnsi"/>
          <w:sz w:val="20"/>
        </w:rPr>
        <w:t>Alden et al. 1994.  An As</w:t>
      </w:r>
      <w:r w:rsidRPr="001A5202">
        <w:rPr>
          <w:rFonts w:asciiTheme="minorHAnsi" w:hAnsiTheme="minorHAnsi"/>
          <w:i/>
          <w:sz w:val="20"/>
        </w:rPr>
        <w:t>sessment of the Power and Robustness of the Chesapeake Bay Program Water Quality Monitoring Program:  Phase II - Refinement Evaluation</w:t>
      </w:r>
      <w:r w:rsidRPr="001A5202">
        <w:rPr>
          <w:rFonts w:asciiTheme="minorHAnsi" w:hAnsiTheme="minorHAnsi"/>
          <w:sz w:val="20"/>
        </w:rPr>
        <w:t xml:space="preserve">.  Chesapeake Bay Program Office, Annapolis, MD.  </w:t>
      </w:r>
      <w:hyperlink r:id="rId17" w:history="1">
        <w:r w:rsidRPr="001A5202">
          <w:rPr>
            <w:rStyle w:val="Hyperlink"/>
            <w:rFonts w:asciiTheme="minorHAnsi" w:hAnsiTheme="minorHAnsi"/>
            <w:sz w:val="20"/>
          </w:rPr>
          <w:t>http://archive.chesapeakebay.net/pubs/calendar/MONSC_06-05-09_Handout_4_10309.pdf</w:t>
        </w:r>
      </w:hyperlink>
      <w:r w:rsidRPr="001A5202">
        <w:rPr>
          <w:rFonts w:asciiTheme="minorHAnsi" w:hAnsiTheme="minorHAnsi"/>
        </w:rPr>
        <w:br/>
      </w:r>
    </w:p>
    <w:p w14:paraId="6EFDFDEF"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sz w:val="20"/>
        </w:rPr>
        <w:t xml:space="preserve">U.S. Environmental Protection Agency.  2012.  40 CFR Part 136 – Guidelines Establishing Test Procedures for the Analysis of Pollutants Under the Clean Water Act; Analysis and Sampling Procedures. Federal Register/Volume 77 / No. 97/ May 18, 2012/ Rules and Regulations </w:t>
      </w:r>
      <w:hyperlink r:id="rId18" w:history="1">
        <w:r w:rsidR="000848CA" w:rsidRPr="001A5202">
          <w:rPr>
            <w:rStyle w:val="Hyperlink"/>
            <w:rFonts w:asciiTheme="minorHAnsi" w:hAnsiTheme="minorHAnsi"/>
            <w:sz w:val="20"/>
          </w:rPr>
          <w:t>http://www2.epa.gov/cwa-methods/cwa-methods-regulatory-history</w:t>
        </w:r>
      </w:hyperlink>
      <w:r w:rsidR="000848CA" w:rsidRPr="001A5202">
        <w:rPr>
          <w:rFonts w:asciiTheme="minorHAnsi" w:hAnsiTheme="minorHAnsi"/>
          <w:sz w:val="20"/>
        </w:rPr>
        <w:t xml:space="preserve">. </w:t>
      </w:r>
    </w:p>
    <w:p w14:paraId="2103A127"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234A1B3A"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sz w:val="20"/>
        </w:rPr>
        <w:t xml:space="preserve">U.S. Environmental Protection Agency. 1983. Chesapeake Bay: A Framework for Action, Appendix F – A Monitoring and Research Strategy to Meet Management Objectives.  Chesapeake Bay Liaison Office, Annapolis, MD.  </w:t>
      </w:r>
      <w:hyperlink r:id="rId19" w:history="1">
        <w:r w:rsidRPr="001A5202">
          <w:rPr>
            <w:rStyle w:val="Hyperlink"/>
            <w:rFonts w:asciiTheme="minorHAnsi" w:hAnsiTheme="minorHAnsi"/>
            <w:sz w:val="20"/>
          </w:rPr>
          <w:t>http://www.chesapeakebay.net/content/publications/cbp_12405.pdf</w:t>
        </w:r>
      </w:hyperlink>
    </w:p>
    <w:p w14:paraId="6D03538A"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33A8BC4F"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sz w:val="20"/>
        </w:rPr>
        <w:t xml:space="preserve">U.S. Environmental Protection Agency. 2001a. </w:t>
      </w:r>
      <w:r w:rsidRPr="001A5202">
        <w:rPr>
          <w:rFonts w:asciiTheme="minorHAnsi" w:hAnsiTheme="minorHAnsi"/>
          <w:i/>
          <w:sz w:val="20"/>
        </w:rPr>
        <w:t>EPA Requirements for Quality Management Plans (QA/R-2</w:t>
      </w:r>
      <w:r w:rsidRPr="001A5202">
        <w:rPr>
          <w:rFonts w:asciiTheme="minorHAnsi" w:hAnsiTheme="minorHAnsi"/>
          <w:sz w:val="20"/>
        </w:rPr>
        <w:t xml:space="preserve">), EPA240/B-01/002, March 2001.  </w:t>
      </w:r>
      <w:hyperlink r:id="rId20" w:history="1">
        <w:r w:rsidR="00B55814" w:rsidRPr="001A5202">
          <w:rPr>
            <w:rStyle w:val="Hyperlink"/>
            <w:rFonts w:asciiTheme="minorHAnsi" w:hAnsiTheme="minorHAnsi"/>
            <w:sz w:val="20"/>
          </w:rPr>
          <w:t>http://www2.epa.gov/quality/epa-qar-2-epa-requirements-quality-management-plans</w:t>
        </w:r>
      </w:hyperlink>
    </w:p>
    <w:p w14:paraId="6B4D012E"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043343CA"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sz w:val="20"/>
        </w:rPr>
        <w:t xml:space="preserve">U.S. Environmental Protection Agency. 2001b. </w:t>
      </w:r>
      <w:r w:rsidRPr="001A5202">
        <w:rPr>
          <w:rFonts w:asciiTheme="minorHAnsi" w:hAnsiTheme="minorHAnsi"/>
          <w:i/>
          <w:sz w:val="20"/>
        </w:rPr>
        <w:t>EPA Requirement for Quality Assurance Project Plans (QA/R-5</w:t>
      </w:r>
      <w:r w:rsidRPr="001A5202">
        <w:rPr>
          <w:rFonts w:asciiTheme="minorHAnsi" w:hAnsiTheme="minorHAnsi"/>
          <w:sz w:val="20"/>
        </w:rPr>
        <w:t>),</w:t>
      </w:r>
    </w:p>
    <w:p w14:paraId="3DBC5C72"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sz w:val="20"/>
        </w:rPr>
        <w:t xml:space="preserve">EPA240/B-01/003, March 2001.  </w:t>
      </w:r>
      <w:hyperlink r:id="rId21" w:history="1">
        <w:r w:rsidR="00B55814" w:rsidRPr="001A5202">
          <w:rPr>
            <w:rStyle w:val="Hyperlink"/>
            <w:rFonts w:asciiTheme="minorHAnsi" w:hAnsiTheme="minorHAnsi"/>
            <w:sz w:val="20"/>
          </w:rPr>
          <w:t>http://www2.epa.gov/quality/epa-qar-5-epa-requirements-quality-assurance-project-plans</w:t>
        </w:r>
      </w:hyperlink>
    </w:p>
    <w:p w14:paraId="7E3366DD"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14FE2A3E"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r w:rsidRPr="001A5202">
        <w:rPr>
          <w:rFonts w:asciiTheme="minorHAnsi" w:hAnsiTheme="minorHAnsi"/>
          <w:sz w:val="20"/>
        </w:rPr>
        <w:t xml:space="preserve">U.S. Environmental Protection Agency. 2010. Quality Management Plan for the Chesapeake Bay Program.  Chesapeake Bay Program Office, Annapolis, MD.  </w:t>
      </w:r>
      <w:hyperlink r:id="rId22" w:history="1">
        <w:r w:rsidRPr="001A5202">
          <w:rPr>
            <w:rStyle w:val="Hyperlink"/>
            <w:rFonts w:asciiTheme="minorHAnsi" w:hAnsiTheme="minorHAnsi"/>
            <w:sz w:val="20"/>
          </w:rPr>
          <w:t>http://archive.chesapeakebay.net/pubs/quality_assurance/CBPO_QMP_2010_final.pdf</w:t>
        </w:r>
      </w:hyperlink>
    </w:p>
    <w:p w14:paraId="75A74D09"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2E433B2C" w14:textId="77777777" w:rsidR="005615E8" w:rsidRPr="001A5202" w:rsidRDefault="005615E8" w:rsidP="00A3439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b/>
          <w:bCs/>
          <w:sz w:val="20"/>
          <w:u w:val="single"/>
        </w:rPr>
      </w:pPr>
      <w:r w:rsidRPr="001A5202">
        <w:rPr>
          <w:rFonts w:asciiTheme="minorHAnsi" w:hAnsiTheme="minorHAnsi"/>
          <w:sz w:val="20"/>
        </w:rPr>
        <w:t xml:space="preserve">Chesapeake Bay Program. 2010. Chesapeake Bay Coordinated Split Sample Program Implementation Guidelines, Revision 4, December 2010.  Chesapeake Bay Program Office, Annapolis, MD.  </w:t>
      </w:r>
      <w:hyperlink r:id="rId23" w:history="1">
        <w:r w:rsidRPr="001A5202">
          <w:rPr>
            <w:rStyle w:val="Hyperlink"/>
            <w:rFonts w:asciiTheme="minorHAnsi" w:hAnsiTheme="minorHAnsi"/>
            <w:sz w:val="20"/>
          </w:rPr>
          <w:t>http://archive.chesapeakebay.net/pubs/quality_assurance/CSSP_Guidelines_12-17-10.pdf</w:t>
        </w:r>
      </w:hyperlink>
      <w:r w:rsidRPr="001A5202">
        <w:rPr>
          <w:rFonts w:asciiTheme="minorHAnsi" w:hAnsiTheme="minorHAnsi"/>
        </w:rPr>
        <w:br/>
      </w:r>
    </w:p>
    <w:p w14:paraId="6441C5D9" w14:textId="77777777" w:rsidR="005615E8" w:rsidRPr="001A5202" w:rsidRDefault="005615E8" w:rsidP="0028222C">
      <w:pPr>
        <w:tabs>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u w:val="single"/>
        </w:rPr>
      </w:pPr>
      <w:r w:rsidRPr="001A5202">
        <w:rPr>
          <w:rFonts w:asciiTheme="minorHAnsi" w:hAnsiTheme="minorHAnsi"/>
          <w:bCs/>
          <w:sz w:val="20"/>
          <w:u w:val="single"/>
        </w:rPr>
        <w:t xml:space="preserve">U.S.EPA (2007) </w:t>
      </w:r>
      <w:r w:rsidRPr="001A5202">
        <w:rPr>
          <w:rFonts w:asciiTheme="minorHAnsi" w:hAnsiTheme="minorHAnsi"/>
          <w:bCs/>
          <w:i/>
          <w:sz w:val="20"/>
          <w:u w:val="single"/>
        </w:rPr>
        <w:t>Solutions to Analytical Chemistry Problems with Clean Water Act Methods</w:t>
      </w:r>
      <w:r w:rsidRPr="001A5202">
        <w:rPr>
          <w:rFonts w:asciiTheme="minorHAnsi" w:hAnsiTheme="minorHAnsi"/>
          <w:bCs/>
          <w:sz w:val="20"/>
          <w:u w:val="single"/>
        </w:rPr>
        <w:t xml:space="preserve">, </w:t>
      </w:r>
      <w:r w:rsidRPr="001A5202">
        <w:rPr>
          <w:rFonts w:asciiTheme="minorHAnsi" w:hAnsiTheme="minorHAnsi"/>
          <w:sz w:val="20"/>
          <w:u w:val="single"/>
        </w:rPr>
        <w:t xml:space="preserve">March 2007   </w:t>
      </w:r>
      <w:hyperlink r:id="rId24" w:history="1">
        <w:r w:rsidRPr="001A5202">
          <w:rPr>
            <w:rStyle w:val="Hyperlink"/>
            <w:rFonts w:asciiTheme="minorHAnsi" w:hAnsiTheme="minorHAnsi"/>
            <w:sz w:val="20"/>
          </w:rPr>
          <w:t>http://www.epa.gov/waterscience/methods/files/pumpkin.pdf</w:t>
        </w:r>
      </w:hyperlink>
    </w:p>
    <w:p w14:paraId="4A4FFEE2"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75B01B1D"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del w:id="106" w:author="Mary Ellen Ley" w:date="2017-01-03T15:28:00Z"/>
          <w:rFonts w:asciiTheme="minorHAnsi" w:hAnsiTheme="minorHAnsi"/>
          <w:sz w:val="20"/>
        </w:rPr>
      </w:pPr>
    </w:p>
    <w:p w14:paraId="000D2E56"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del w:id="107" w:author="Mary Ellen Ley" w:date="2017-01-03T15:28:00Z"/>
          <w:rFonts w:asciiTheme="minorHAnsi" w:hAnsiTheme="minorHAnsi"/>
          <w:sz w:val="20"/>
        </w:rPr>
      </w:pPr>
    </w:p>
    <w:p w14:paraId="14B74407"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del w:id="108" w:author="Mary Ellen Ley" w:date="2017-01-03T15:28:00Z"/>
          <w:rFonts w:asciiTheme="minorHAnsi" w:hAnsiTheme="minorHAnsi"/>
          <w:sz w:val="20"/>
        </w:rPr>
      </w:pPr>
    </w:p>
    <w:p w14:paraId="79F1F0E6" w14:textId="55B98F85" w:rsidR="00801C1E" w:rsidRPr="00801C1E" w:rsidRDefault="005615E8" w:rsidP="00801C1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109" w:author="Mary Ellen Ley" w:date="2017-01-03T15:28:00Z"/>
          <w:rFonts w:asciiTheme="minorHAnsi" w:hAnsiTheme="minorHAnsi"/>
          <w:sz w:val="20"/>
        </w:rPr>
      </w:pPr>
      <w:del w:id="110" w:author="Mary Ellen Ley" w:date="2017-01-03T15:28:00Z">
        <w:r w:rsidRPr="001A5202">
          <w:rPr>
            <w:rFonts w:asciiTheme="minorHAnsi" w:hAnsiTheme="minorHAnsi"/>
            <w:sz w:val="20"/>
          </w:rPr>
          <w:br w:type="page"/>
        </w:r>
      </w:del>
      <w:ins w:id="111" w:author="Mary Ellen Ley" w:date="2017-01-03T15:28:00Z">
        <w:r w:rsidR="00801C1E" w:rsidRPr="00801C1E">
          <w:rPr>
            <w:rFonts w:asciiTheme="minorHAnsi" w:hAnsiTheme="minorHAnsi"/>
            <w:sz w:val="20"/>
          </w:rPr>
          <w:lastRenderedPageBreak/>
          <w:t xml:space="preserve">U.S. EPA (2016). </w:t>
        </w:r>
        <w:r w:rsidR="00E963E1">
          <w:fldChar w:fldCharType="begin"/>
        </w:r>
        <w:r w:rsidR="00E963E1">
          <w:instrText xml:space="preserve"> HYPERLINK "https://www.epa.gov/cwa-methods/procedures-detection-and-quantitation-documents" </w:instrText>
        </w:r>
        <w:r w:rsidR="00E963E1">
          <w:fldChar w:fldCharType="separate"/>
        </w:r>
        <w:r w:rsidR="00801C1E" w:rsidRPr="00801C1E">
          <w:rPr>
            <w:rStyle w:val="Hyperlink"/>
            <w:rFonts w:asciiTheme="minorHAnsi" w:hAnsiTheme="minorHAnsi"/>
            <w:sz w:val="20"/>
          </w:rPr>
          <w:t>40 CFR, [part] 136 Appendix B. Definition and Procedure for the Determination of the Method Detection Limit. Revision 2</w:t>
        </w:r>
        <w:r w:rsidR="00E963E1">
          <w:rPr>
            <w:rStyle w:val="Hyperlink"/>
            <w:rFonts w:asciiTheme="minorHAnsi" w:hAnsiTheme="minorHAnsi"/>
            <w:sz w:val="20"/>
          </w:rPr>
          <w:fldChar w:fldCharType="end"/>
        </w:r>
        <w:r w:rsidR="00801C1E" w:rsidRPr="00801C1E">
          <w:rPr>
            <w:rFonts w:asciiTheme="minorHAnsi" w:hAnsiTheme="minorHAnsi"/>
            <w:sz w:val="20"/>
          </w:rPr>
          <w:t>. EPA 821-R-16-006, December 2016.</w:t>
        </w:r>
      </w:ins>
    </w:p>
    <w:p w14:paraId="51B3AEB9"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ns w:id="112" w:author="Mary Ellen Ley" w:date="2017-01-03T15:28:00Z"/>
          <w:rFonts w:asciiTheme="minorHAnsi" w:hAnsiTheme="minorHAnsi"/>
          <w:sz w:val="20"/>
        </w:rPr>
      </w:pPr>
    </w:p>
    <w:p w14:paraId="7542E31E" w14:textId="77777777" w:rsidR="005615E8" w:rsidRPr="001A5202" w:rsidRDefault="005615E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sz w:val="20"/>
        </w:rPr>
      </w:pPr>
    </w:p>
    <w:p w14:paraId="220FF607" w14:textId="77777777" w:rsidR="005615E8" w:rsidRPr="006F4A04" w:rsidRDefault="001102A9" w:rsidP="006F4A04">
      <w:pPr>
        <w:pStyle w:val="IntenseQuote"/>
        <w:spacing w:after="160"/>
        <w:rPr>
          <w:color w:val="1F3864"/>
          <w:sz w:val="28"/>
          <w:szCs w:val="28"/>
        </w:rPr>
      </w:pPr>
      <w:r w:rsidRPr="006F4A04">
        <w:rPr>
          <w:color w:val="1F3864"/>
          <w:sz w:val="28"/>
          <w:szCs w:val="28"/>
        </w:rPr>
        <w:t xml:space="preserve">APPENDIX </w:t>
      </w:r>
      <w:r w:rsidR="00471821" w:rsidRPr="006F4A04">
        <w:rPr>
          <w:color w:val="1F3864"/>
          <w:sz w:val="28"/>
          <w:szCs w:val="28"/>
        </w:rPr>
        <w:t>2</w:t>
      </w:r>
      <w:r w:rsidRPr="006F4A04">
        <w:rPr>
          <w:color w:val="1F3864"/>
          <w:sz w:val="28"/>
          <w:szCs w:val="28"/>
        </w:rPr>
        <w:t>-A</w:t>
      </w:r>
      <w:r w:rsidR="005615E8" w:rsidRPr="006F4A04">
        <w:rPr>
          <w:color w:val="1F3864"/>
          <w:sz w:val="28"/>
          <w:szCs w:val="28"/>
        </w:rPr>
        <w:br/>
        <w:t>Q</w:t>
      </w:r>
      <w:r w:rsidR="006F4A04">
        <w:rPr>
          <w:color w:val="1F3864"/>
          <w:sz w:val="28"/>
          <w:szCs w:val="28"/>
        </w:rPr>
        <w:t xml:space="preserve">UALITY </w:t>
      </w:r>
      <w:r w:rsidR="005615E8" w:rsidRPr="006F4A04">
        <w:rPr>
          <w:color w:val="1F3864"/>
          <w:sz w:val="28"/>
          <w:szCs w:val="28"/>
        </w:rPr>
        <w:t>A</w:t>
      </w:r>
      <w:r w:rsidR="006F4A04">
        <w:rPr>
          <w:color w:val="1F3864"/>
          <w:sz w:val="28"/>
          <w:szCs w:val="28"/>
        </w:rPr>
        <w:t xml:space="preserve">SSURANCE </w:t>
      </w:r>
      <w:r w:rsidR="005615E8" w:rsidRPr="006F4A04">
        <w:rPr>
          <w:color w:val="1F3864"/>
          <w:sz w:val="28"/>
          <w:szCs w:val="28"/>
        </w:rPr>
        <w:t>PROJECT PLANS</w:t>
      </w:r>
      <w:r w:rsidR="006F4A04">
        <w:rPr>
          <w:color w:val="1F3864"/>
          <w:sz w:val="28"/>
          <w:szCs w:val="28"/>
        </w:rPr>
        <w:t xml:space="preserve">                                               </w:t>
      </w:r>
      <w:r w:rsidR="005615E8" w:rsidRPr="006F4A04">
        <w:rPr>
          <w:color w:val="1F3864"/>
          <w:sz w:val="28"/>
          <w:szCs w:val="28"/>
        </w:rPr>
        <w:t xml:space="preserve"> and LABORATORY QUALITY MANUAL</w:t>
      </w:r>
      <w:r w:rsidR="006F4A04" w:rsidRPr="006F4A04">
        <w:rPr>
          <w:color w:val="1F3864"/>
          <w:sz w:val="28"/>
          <w:szCs w:val="28"/>
        </w:rPr>
        <w:t>S</w:t>
      </w:r>
    </w:p>
    <w:p w14:paraId="595E3565" w14:textId="77777777" w:rsidR="005615E8" w:rsidRPr="001A5202" w:rsidRDefault="005615E8" w:rsidP="00740AB5">
      <w:pPr>
        <w:tabs>
          <w:tab w:val="center" w:pos="4680"/>
          <w:tab w:val="left" w:pos="5040"/>
          <w:tab w:val="left" w:pos="5760"/>
          <w:tab w:val="left" w:pos="6480"/>
          <w:tab w:val="left" w:pos="7200"/>
          <w:tab w:val="left" w:pos="7920"/>
          <w:tab w:val="left" w:pos="8640"/>
          <w:tab w:val="left" w:pos="9360"/>
        </w:tabs>
        <w:ind w:left="720"/>
        <w:rPr>
          <w:rFonts w:asciiTheme="minorHAnsi" w:hAnsiTheme="minorHAnsi"/>
          <w:sz w:val="20"/>
        </w:rPr>
      </w:pPr>
    </w:p>
    <w:p w14:paraId="0E334F24" w14:textId="77777777" w:rsidR="005615E8" w:rsidRPr="001A5202" w:rsidRDefault="005615E8" w:rsidP="00740AB5">
      <w:pPr>
        <w:tabs>
          <w:tab w:val="center" w:pos="4680"/>
          <w:tab w:val="left" w:pos="5040"/>
          <w:tab w:val="left" w:pos="5760"/>
          <w:tab w:val="left" w:pos="6480"/>
          <w:tab w:val="left" w:pos="7200"/>
          <w:tab w:val="left" w:pos="7920"/>
          <w:tab w:val="left" w:pos="8640"/>
          <w:tab w:val="left" w:pos="9360"/>
        </w:tabs>
        <w:ind w:left="720"/>
        <w:rPr>
          <w:rFonts w:asciiTheme="minorHAnsi" w:hAnsiTheme="minorHAnsi"/>
          <w:sz w:val="20"/>
        </w:rPr>
      </w:pPr>
    </w:p>
    <w:p w14:paraId="616FDDAF" w14:textId="77777777" w:rsidR="005615E8" w:rsidRPr="001A5202" w:rsidRDefault="005615E8" w:rsidP="00740AB5">
      <w:pPr>
        <w:tabs>
          <w:tab w:val="center" w:pos="4680"/>
          <w:tab w:val="left" w:pos="5040"/>
          <w:tab w:val="left" w:pos="5760"/>
          <w:tab w:val="left" w:pos="6480"/>
          <w:tab w:val="left" w:pos="7200"/>
          <w:tab w:val="left" w:pos="7920"/>
          <w:tab w:val="left" w:pos="8640"/>
          <w:tab w:val="left" w:pos="9360"/>
        </w:tabs>
        <w:ind w:left="720"/>
        <w:rPr>
          <w:rFonts w:asciiTheme="minorHAnsi" w:hAnsiTheme="minorHAnsi"/>
          <w:b/>
          <w:sz w:val="20"/>
          <w:u w:val="single"/>
        </w:rPr>
      </w:pPr>
      <w:r w:rsidRPr="001A5202">
        <w:rPr>
          <w:rFonts w:asciiTheme="minorHAnsi" w:hAnsiTheme="minorHAnsi"/>
          <w:b/>
          <w:sz w:val="20"/>
        </w:rPr>
        <w:t xml:space="preserve">1.  </w:t>
      </w:r>
      <w:r w:rsidRPr="001A5202">
        <w:rPr>
          <w:rFonts w:asciiTheme="minorHAnsi" w:hAnsiTheme="minorHAnsi"/>
          <w:b/>
          <w:sz w:val="20"/>
          <w:u w:val="single"/>
        </w:rPr>
        <w:t>Quality Assurance Project Plan</w:t>
      </w:r>
    </w:p>
    <w:p w14:paraId="1B9878F7" w14:textId="77777777" w:rsidR="005615E8" w:rsidRPr="001A5202" w:rsidRDefault="005615E8" w:rsidP="00740AB5">
      <w:pPr>
        <w:tabs>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080"/>
        <w:rPr>
          <w:rFonts w:asciiTheme="minorHAnsi" w:hAnsiTheme="minorHAnsi"/>
          <w:sz w:val="20"/>
        </w:rPr>
      </w:pPr>
    </w:p>
    <w:p w14:paraId="43654EE8" w14:textId="77777777" w:rsidR="005615E8" w:rsidRPr="001A5202" w:rsidRDefault="005615E8" w:rsidP="00740AB5">
      <w:pPr>
        <w:tabs>
          <w:tab w:val="left" w:pos="-1620"/>
          <w:tab w:val="left" w:pos="-72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b/>
          <w:sz w:val="20"/>
        </w:rPr>
      </w:pPr>
      <w:r w:rsidRPr="001A5202">
        <w:rPr>
          <w:rFonts w:asciiTheme="minorHAnsi" w:hAnsiTheme="minorHAnsi"/>
          <w:sz w:val="20"/>
        </w:rPr>
        <w:t xml:space="preserve">The QA Project Plan shall be composed of standard elements that cover the entire project from planning, through implementation, to assessment.  The document </w:t>
      </w:r>
      <w:hyperlink r:id="rId25" w:anchor="qa-plans" w:history="1">
        <w:r w:rsidRPr="001A5202">
          <w:rPr>
            <w:rStyle w:val="Hyperlink"/>
            <w:rFonts w:asciiTheme="minorHAnsi" w:hAnsiTheme="minorHAnsi"/>
            <w:i/>
            <w:sz w:val="20"/>
          </w:rPr>
          <w:t>EPA Requirements for QA Project Plans (QA/R-5)</w:t>
        </w:r>
      </w:hyperlink>
      <w:r w:rsidRPr="001A5202">
        <w:rPr>
          <w:rFonts w:asciiTheme="minorHAnsi" w:hAnsiTheme="minorHAnsi"/>
          <w:sz w:val="20"/>
        </w:rPr>
        <w:t xml:space="preserve"> fully describes the necessary elements which are summarized below.</w:t>
      </w:r>
      <w:r w:rsidRPr="001A5202">
        <w:rPr>
          <w:rFonts w:asciiTheme="minorHAnsi" w:hAnsiTheme="minorHAnsi"/>
          <w:sz w:val="20"/>
        </w:rPr>
        <w:br/>
      </w:r>
      <w:r w:rsidRPr="001A5202">
        <w:rPr>
          <w:rFonts w:asciiTheme="minorHAnsi" w:hAnsiTheme="minorHAnsi"/>
          <w:sz w:val="20"/>
        </w:rPr>
        <w:br/>
      </w:r>
      <w:r w:rsidRPr="001A5202">
        <w:rPr>
          <w:rFonts w:asciiTheme="minorHAnsi" w:hAnsiTheme="minorHAnsi"/>
          <w:b/>
          <w:sz w:val="20"/>
        </w:rPr>
        <w:t>A.   Project Management</w:t>
      </w:r>
    </w:p>
    <w:p w14:paraId="2090F672" w14:textId="77777777" w:rsidR="005615E8" w:rsidRPr="001A5202" w:rsidRDefault="006F4A04" w:rsidP="00740AB5">
      <w:pPr>
        <w:tabs>
          <w:tab w:val="left" w:pos="-1620"/>
          <w:tab w:val="left" w:pos="-72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r w:rsidRPr="001A5202">
        <w:rPr>
          <w:rFonts w:asciiTheme="minorHAnsi" w:hAnsiTheme="minorHAnsi"/>
          <w:noProof/>
        </w:rPr>
        <mc:AlternateContent>
          <mc:Choice Requires="wps">
            <w:drawing>
              <wp:anchor distT="0" distB="0" distL="114300" distR="114300" simplePos="0" relativeHeight="251658240" behindDoc="0" locked="0" layoutInCell="1" allowOverlap="1" wp14:anchorId="723277BA" wp14:editId="15280E56">
                <wp:simplePos x="0" y="0"/>
                <wp:positionH relativeFrom="column">
                  <wp:posOffset>3657600</wp:posOffset>
                </wp:positionH>
                <wp:positionV relativeFrom="paragraph">
                  <wp:posOffset>32270</wp:posOffset>
                </wp:positionV>
                <wp:extent cx="2445385" cy="1415415"/>
                <wp:effectExtent l="9525" t="6350" r="12065" b="698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5385" cy="1415415"/>
                        </a:xfrm>
                        <a:prstGeom prst="rect">
                          <a:avLst/>
                        </a:prstGeom>
                        <a:solidFill>
                          <a:srgbClr val="FFCCFF"/>
                        </a:solidFill>
                        <a:ln w="9525">
                          <a:solidFill>
                            <a:srgbClr val="000000"/>
                          </a:solidFill>
                          <a:miter lim="800000"/>
                          <a:headEnd/>
                          <a:tailEnd/>
                        </a:ln>
                      </wps:spPr>
                      <wps:txbx>
                        <w:txbxContent>
                          <w:p w14:paraId="212CA4CF"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A1</w:t>
                            </w:r>
                            <w:r>
                              <w:rPr>
                                <w:rFonts w:ascii="Times New Roman" w:hAnsi="Times New Roman"/>
                                <w:sz w:val="20"/>
                              </w:rPr>
                              <w:t xml:space="preserve"> Title and Approval Sheet</w:t>
                            </w:r>
                          </w:p>
                          <w:p w14:paraId="48BB4B53"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A2</w:t>
                            </w:r>
                            <w:r>
                              <w:rPr>
                                <w:rFonts w:ascii="Times New Roman" w:hAnsi="Times New Roman"/>
                                <w:sz w:val="20"/>
                              </w:rPr>
                              <w:t xml:space="preserve"> Table of Contents</w:t>
                            </w:r>
                          </w:p>
                          <w:p w14:paraId="54459CD9"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A3</w:t>
                            </w:r>
                            <w:r>
                              <w:rPr>
                                <w:rFonts w:ascii="Times New Roman" w:hAnsi="Times New Roman"/>
                                <w:sz w:val="20"/>
                              </w:rPr>
                              <w:t xml:space="preserve"> Distribution List</w:t>
                            </w:r>
                          </w:p>
                          <w:p w14:paraId="0D9F07AD"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A4</w:t>
                            </w:r>
                            <w:r>
                              <w:rPr>
                                <w:rFonts w:ascii="Times New Roman" w:hAnsi="Times New Roman"/>
                                <w:sz w:val="20"/>
                              </w:rPr>
                              <w:t xml:space="preserve"> Project/Task Organization</w:t>
                            </w:r>
                          </w:p>
                          <w:p w14:paraId="28F63F55"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A5</w:t>
                            </w:r>
                            <w:r>
                              <w:rPr>
                                <w:rFonts w:ascii="Times New Roman" w:hAnsi="Times New Roman"/>
                                <w:sz w:val="20"/>
                              </w:rPr>
                              <w:t xml:space="preserve"> Problem Definition/Background</w:t>
                            </w:r>
                          </w:p>
                          <w:p w14:paraId="09E85E4C"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A6</w:t>
                            </w:r>
                            <w:r>
                              <w:rPr>
                                <w:rFonts w:ascii="Times New Roman" w:hAnsi="Times New Roman"/>
                                <w:sz w:val="20"/>
                              </w:rPr>
                              <w:t xml:space="preserve"> Project/Task Description</w:t>
                            </w:r>
                          </w:p>
                          <w:p w14:paraId="327648DA"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A7</w:t>
                            </w:r>
                            <w:r>
                              <w:rPr>
                                <w:rFonts w:ascii="Times New Roman" w:hAnsi="Times New Roman"/>
                                <w:sz w:val="20"/>
                              </w:rPr>
                              <w:t xml:space="preserve"> Quality Objectives and Criteria</w:t>
                            </w:r>
                          </w:p>
                          <w:p w14:paraId="7ED5925B"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A8</w:t>
                            </w:r>
                            <w:r>
                              <w:rPr>
                                <w:rFonts w:ascii="Times New Roman" w:hAnsi="Times New Roman"/>
                                <w:sz w:val="20"/>
                              </w:rPr>
                              <w:t xml:space="preserve"> Special Training/Certification</w:t>
                            </w:r>
                          </w:p>
                          <w:p w14:paraId="625CB1FB"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r>
                              <w:rPr>
                                <w:rFonts w:ascii="Times New Roman" w:hAnsi="Times New Roman"/>
                                <w:b/>
                                <w:sz w:val="20"/>
                              </w:rPr>
                              <w:t>A9</w:t>
                            </w:r>
                            <w:r>
                              <w:rPr>
                                <w:rFonts w:ascii="Times New Roman" w:hAnsi="Times New Roman"/>
                                <w:sz w:val="20"/>
                              </w:rPr>
                              <w:t xml:space="preserve"> Documents and Records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3277BA" id="_x0000_t202" coordsize="21600,21600" o:spt="202" path="m,l,21600r21600,l21600,xe">
                <v:stroke joinstyle="miter"/>
                <v:path gradientshapeok="t" o:connecttype="rect"/>
              </v:shapetype>
              <v:shape id="Text Box 2" o:spid="_x0000_s1026" type="#_x0000_t202" style="position:absolute;left:0;text-align:left;margin-left:4in;margin-top:2.55pt;width:192.55pt;height:11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" fillcolor="#fcf">
                <v:textbox style="mso-fit-shape-to-text:t">
                  <w:txbxContent>
                    <w:p w14:paraId="212CA4CF"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A1</w:t>
                      </w:r>
                      <w:r>
                        <w:rPr>
                          <w:rFonts w:ascii="Times New Roman" w:hAnsi="Times New Roman"/>
                          <w:sz w:val="20"/>
                        </w:rPr>
                        <w:t xml:space="preserve"> Title and Approval Sheet</w:t>
                      </w:r>
                    </w:p>
                    <w:p w14:paraId="48BB4B53"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A2</w:t>
                      </w:r>
                      <w:r>
                        <w:rPr>
                          <w:rFonts w:ascii="Times New Roman" w:hAnsi="Times New Roman"/>
                          <w:sz w:val="20"/>
                        </w:rPr>
                        <w:t xml:space="preserve"> Table of Contents</w:t>
                      </w:r>
                    </w:p>
                    <w:p w14:paraId="54459CD9"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A3</w:t>
                      </w:r>
                      <w:r>
                        <w:rPr>
                          <w:rFonts w:ascii="Times New Roman" w:hAnsi="Times New Roman"/>
                          <w:sz w:val="20"/>
                        </w:rPr>
                        <w:t xml:space="preserve"> Distribution List</w:t>
                      </w:r>
                    </w:p>
                    <w:p w14:paraId="0D9F07AD"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A4</w:t>
                      </w:r>
                      <w:r>
                        <w:rPr>
                          <w:rFonts w:ascii="Times New Roman" w:hAnsi="Times New Roman"/>
                          <w:sz w:val="20"/>
                        </w:rPr>
                        <w:t xml:space="preserve"> Project/Task Organization</w:t>
                      </w:r>
                    </w:p>
                    <w:p w14:paraId="28F63F55"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A5</w:t>
                      </w:r>
                      <w:r>
                        <w:rPr>
                          <w:rFonts w:ascii="Times New Roman" w:hAnsi="Times New Roman"/>
                          <w:sz w:val="20"/>
                        </w:rPr>
                        <w:t xml:space="preserve"> Problem Definition/Background</w:t>
                      </w:r>
                    </w:p>
                    <w:p w14:paraId="09E85E4C"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A6</w:t>
                      </w:r>
                      <w:r>
                        <w:rPr>
                          <w:rFonts w:ascii="Times New Roman" w:hAnsi="Times New Roman"/>
                          <w:sz w:val="20"/>
                        </w:rPr>
                        <w:t xml:space="preserve"> Project/Task Description</w:t>
                      </w:r>
                    </w:p>
                    <w:p w14:paraId="327648DA"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A7</w:t>
                      </w:r>
                      <w:r>
                        <w:rPr>
                          <w:rFonts w:ascii="Times New Roman" w:hAnsi="Times New Roman"/>
                          <w:sz w:val="20"/>
                        </w:rPr>
                        <w:t xml:space="preserve"> Quality Objectives and Criteria</w:t>
                      </w:r>
                    </w:p>
                    <w:p w14:paraId="7ED5925B"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A8</w:t>
                      </w:r>
                      <w:r>
                        <w:rPr>
                          <w:rFonts w:ascii="Times New Roman" w:hAnsi="Times New Roman"/>
                          <w:sz w:val="20"/>
                        </w:rPr>
                        <w:t xml:space="preserve"> Special Training/Certification</w:t>
                      </w:r>
                    </w:p>
                    <w:p w14:paraId="625CB1FB"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r>
                        <w:rPr>
                          <w:rFonts w:ascii="Times New Roman" w:hAnsi="Times New Roman"/>
                          <w:b/>
                          <w:sz w:val="20"/>
                        </w:rPr>
                        <w:t>A9</w:t>
                      </w:r>
                      <w:r>
                        <w:rPr>
                          <w:rFonts w:ascii="Times New Roman" w:hAnsi="Times New Roman"/>
                          <w:sz w:val="20"/>
                        </w:rPr>
                        <w:t xml:space="preserve"> Documents and Records</w:t>
                      </w:r>
                    </w:p>
                  </w:txbxContent>
                </v:textbox>
                <w10:wrap type="square"/>
              </v:shape>
            </w:pict>
          </mc:Fallback>
        </mc:AlternateContent>
      </w:r>
    </w:p>
    <w:p w14:paraId="744B36EC" w14:textId="77777777" w:rsidR="005615E8" w:rsidRPr="001A5202" w:rsidRDefault="005615E8" w:rsidP="00740AB5">
      <w:pPr>
        <w:tabs>
          <w:tab w:val="left" w:pos="-1620"/>
          <w:tab w:val="left" w:pos="-720"/>
          <w:tab w:val="left" w:pos="0"/>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r w:rsidRPr="001A5202">
        <w:rPr>
          <w:rFonts w:asciiTheme="minorHAnsi" w:hAnsiTheme="minorHAnsi"/>
          <w:sz w:val="20"/>
        </w:rPr>
        <w:t>The elements in this group address the basic area of project management, including the project history and objectives, roles and responsibilities of the participants. These elements ensure that the project has a defined goal, that the participants understand the goal and the approach to be used and that the planning outputs have been documented.</w:t>
      </w:r>
      <w:r w:rsidRPr="001A5202">
        <w:rPr>
          <w:rFonts w:asciiTheme="minorHAnsi" w:hAnsiTheme="minorHAnsi"/>
          <w:sz w:val="20"/>
        </w:rPr>
        <w:br/>
      </w:r>
    </w:p>
    <w:p w14:paraId="0486EED4" w14:textId="77777777" w:rsidR="005615E8" w:rsidRPr="001A5202" w:rsidRDefault="00123B70" w:rsidP="00740AB5">
      <w:pPr>
        <w:tabs>
          <w:tab w:val="left" w:pos="-72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b/>
          <w:sz w:val="20"/>
        </w:rPr>
      </w:pPr>
      <w:r w:rsidRPr="001A5202">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3665855</wp:posOffset>
                </wp:positionH>
                <wp:positionV relativeFrom="paragraph">
                  <wp:posOffset>50165</wp:posOffset>
                </wp:positionV>
                <wp:extent cx="2439670" cy="1851025"/>
                <wp:effectExtent l="8255" t="13335" r="952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9670" cy="1851025"/>
                        </a:xfrm>
                        <a:prstGeom prst="rect">
                          <a:avLst/>
                        </a:prstGeom>
                        <a:solidFill>
                          <a:srgbClr val="CCFFFF"/>
                        </a:solidFill>
                        <a:ln w="9525">
                          <a:solidFill>
                            <a:srgbClr val="000000"/>
                          </a:solidFill>
                          <a:miter lim="800000"/>
                          <a:headEnd/>
                          <a:tailEnd/>
                        </a:ln>
                      </wps:spPr>
                      <wps:txbx>
                        <w:txbxContent>
                          <w:p w14:paraId="33D9DC55"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B1</w:t>
                            </w:r>
                            <w:r>
                              <w:rPr>
                                <w:rFonts w:ascii="Times New Roman" w:hAnsi="Times New Roman"/>
                                <w:sz w:val="20"/>
                              </w:rPr>
                              <w:t xml:space="preserve"> Sampling Design (Experimental Design)</w:t>
                            </w:r>
                          </w:p>
                          <w:p w14:paraId="47E68677"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B2</w:t>
                            </w:r>
                            <w:r>
                              <w:rPr>
                                <w:rFonts w:ascii="Times New Roman" w:hAnsi="Times New Roman"/>
                                <w:sz w:val="20"/>
                              </w:rPr>
                              <w:t xml:space="preserve"> Sampling Methods</w:t>
                            </w:r>
                          </w:p>
                          <w:p w14:paraId="71C1580C"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B3</w:t>
                            </w:r>
                            <w:r>
                              <w:rPr>
                                <w:rFonts w:ascii="Times New Roman" w:hAnsi="Times New Roman"/>
                                <w:sz w:val="20"/>
                              </w:rPr>
                              <w:t xml:space="preserve"> Sample Handling and Custody</w:t>
                            </w:r>
                          </w:p>
                          <w:p w14:paraId="215BB5E1"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B4</w:t>
                            </w:r>
                            <w:r>
                              <w:rPr>
                                <w:rFonts w:ascii="Times New Roman" w:hAnsi="Times New Roman"/>
                                <w:sz w:val="20"/>
                              </w:rPr>
                              <w:t xml:space="preserve"> Analytical Methods</w:t>
                            </w:r>
                          </w:p>
                          <w:p w14:paraId="565D3368"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B5</w:t>
                            </w:r>
                            <w:r>
                              <w:rPr>
                                <w:rFonts w:ascii="Times New Roman" w:hAnsi="Times New Roman"/>
                                <w:sz w:val="20"/>
                              </w:rPr>
                              <w:t xml:space="preserve"> Quality Control</w:t>
                            </w:r>
                          </w:p>
                          <w:p w14:paraId="5089FF3D"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B6</w:t>
                            </w:r>
                            <w:r>
                              <w:rPr>
                                <w:rFonts w:ascii="Times New Roman" w:hAnsi="Times New Roman"/>
                                <w:sz w:val="20"/>
                              </w:rPr>
                              <w:t xml:space="preserve"> Equipment Testing &amp; Maintenance</w:t>
                            </w:r>
                          </w:p>
                          <w:p w14:paraId="5911948F"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B7</w:t>
                            </w:r>
                            <w:r>
                              <w:rPr>
                                <w:rFonts w:ascii="Times New Roman" w:hAnsi="Times New Roman"/>
                                <w:sz w:val="20"/>
                              </w:rPr>
                              <w:t xml:space="preserve"> Instrument &amp; Equipment Calibration </w:t>
                            </w:r>
                          </w:p>
                          <w:p w14:paraId="127D2425"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B8</w:t>
                            </w:r>
                            <w:r>
                              <w:rPr>
                                <w:rFonts w:ascii="Times New Roman" w:hAnsi="Times New Roman"/>
                                <w:sz w:val="20"/>
                              </w:rPr>
                              <w:t xml:space="preserve"> Inspection &amp; Acceptance of Supplies</w:t>
                            </w:r>
                          </w:p>
                          <w:p w14:paraId="65E04C06"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B9</w:t>
                            </w:r>
                            <w:r>
                              <w:rPr>
                                <w:rFonts w:ascii="Times New Roman" w:hAnsi="Times New Roman"/>
                                <w:sz w:val="20"/>
                              </w:rPr>
                              <w:t xml:space="preserve"> Non-direct Measurements</w:t>
                            </w:r>
                          </w:p>
                          <w:p w14:paraId="68D15EF0"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B10</w:t>
                            </w:r>
                            <w:r>
                              <w:rPr>
                                <w:rFonts w:ascii="Times New Roman" w:hAnsi="Times New Roman"/>
                                <w:sz w:val="20"/>
                              </w:rPr>
                              <w:t xml:space="preserve"> Data Management</w:t>
                            </w:r>
                          </w:p>
                          <w:p w14:paraId="43341872"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88.65pt;margin-top:3.95pt;width:192.1pt;height:1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" fillcolor="#cff">
                <v:textbox style="mso-fit-shape-to-text:t">
                  <w:txbxContent>
                    <w:p w14:paraId="33D9DC55"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B1</w:t>
                      </w:r>
                      <w:r>
                        <w:rPr>
                          <w:rFonts w:ascii="Times New Roman" w:hAnsi="Times New Roman"/>
                          <w:sz w:val="20"/>
                        </w:rPr>
                        <w:t xml:space="preserve"> Sampling Design (Experimental Design)</w:t>
                      </w:r>
                    </w:p>
                    <w:p w14:paraId="47E68677"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B2</w:t>
                      </w:r>
                      <w:r>
                        <w:rPr>
                          <w:rFonts w:ascii="Times New Roman" w:hAnsi="Times New Roman"/>
                          <w:sz w:val="20"/>
                        </w:rPr>
                        <w:t xml:space="preserve"> Sampling Methods</w:t>
                      </w:r>
                    </w:p>
                    <w:p w14:paraId="71C1580C"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B3</w:t>
                      </w:r>
                      <w:r>
                        <w:rPr>
                          <w:rFonts w:ascii="Times New Roman" w:hAnsi="Times New Roman"/>
                          <w:sz w:val="20"/>
                        </w:rPr>
                        <w:t xml:space="preserve"> Sample Handling and Custody</w:t>
                      </w:r>
                    </w:p>
                    <w:p w14:paraId="215BB5E1"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B4</w:t>
                      </w:r>
                      <w:r>
                        <w:rPr>
                          <w:rFonts w:ascii="Times New Roman" w:hAnsi="Times New Roman"/>
                          <w:sz w:val="20"/>
                        </w:rPr>
                        <w:t xml:space="preserve"> Analytical Methods</w:t>
                      </w:r>
                    </w:p>
                    <w:p w14:paraId="565D3368"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B5</w:t>
                      </w:r>
                      <w:r>
                        <w:rPr>
                          <w:rFonts w:ascii="Times New Roman" w:hAnsi="Times New Roman"/>
                          <w:sz w:val="20"/>
                        </w:rPr>
                        <w:t xml:space="preserve"> Quality Control</w:t>
                      </w:r>
                    </w:p>
                    <w:p w14:paraId="5089FF3D"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B6</w:t>
                      </w:r>
                      <w:r>
                        <w:rPr>
                          <w:rFonts w:ascii="Times New Roman" w:hAnsi="Times New Roman"/>
                          <w:sz w:val="20"/>
                        </w:rPr>
                        <w:t xml:space="preserve"> Equipment Testing &amp; Maintenance</w:t>
                      </w:r>
                    </w:p>
                    <w:p w14:paraId="5911948F"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B7</w:t>
                      </w:r>
                      <w:r>
                        <w:rPr>
                          <w:rFonts w:ascii="Times New Roman" w:hAnsi="Times New Roman"/>
                          <w:sz w:val="20"/>
                        </w:rPr>
                        <w:t xml:space="preserve"> Instrument &amp; Equipment Calibration </w:t>
                      </w:r>
                    </w:p>
                    <w:p w14:paraId="127D2425"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B8</w:t>
                      </w:r>
                      <w:r>
                        <w:rPr>
                          <w:rFonts w:ascii="Times New Roman" w:hAnsi="Times New Roman"/>
                          <w:sz w:val="20"/>
                        </w:rPr>
                        <w:t xml:space="preserve"> Inspection &amp; Acceptance of Supplies</w:t>
                      </w:r>
                    </w:p>
                    <w:p w14:paraId="65E04C06"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B9</w:t>
                      </w:r>
                      <w:r>
                        <w:rPr>
                          <w:rFonts w:ascii="Times New Roman" w:hAnsi="Times New Roman"/>
                          <w:sz w:val="20"/>
                        </w:rPr>
                        <w:t xml:space="preserve"> Non-direct Measurements</w:t>
                      </w:r>
                    </w:p>
                    <w:p w14:paraId="68D15EF0"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sz w:val="20"/>
                        </w:rPr>
                      </w:pPr>
                      <w:r>
                        <w:rPr>
                          <w:rFonts w:ascii="Times New Roman" w:hAnsi="Times New Roman"/>
                          <w:b/>
                          <w:sz w:val="20"/>
                        </w:rPr>
                        <w:t>B10</w:t>
                      </w:r>
                      <w:r>
                        <w:rPr>
                          <w:rFonts w:ascii="Times New Roman" w:hAnsi="Times New Roman"/>
                          <w:sz w:val="20"/>
                        </w:rPr>
                        <w:t xml:space="preserve"> Data Management</w:t>
                      </w:r>
                    </w:p>
                    <w:p w14:paraId="43341872" w14:textId="77777777" w:rsidR="00801C1E" w:rsidRDefault="00801C1E" w:rsidP="00740AB5">
                      <w:pPr>
                        <w:tabs>
                          <w:tab w:val="left" w:pos="-720"/>
                          <w:tab w:val="left" w:pos="0"/>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rPr>
                          <w:sz w:val="20"/>
                        </w:rPr>
                      </w:pPr>
                    </w:p>
                  </w:txbxContent>
                </v:textbox>
                <w10:wrap type="square"/>
              </v:shape>
            </w:pict>
          </mc:Fallback>
        </mc:AlternateContent>
      </w:r>
      <w:r w:rsidR="005615E8" w:rsidRPr="001A5202">
        <w:rPr>
          <w:rFonts w:asciiTheme="minorHAnsi" w:hAnsiTheme="minorHAnsi"/>
          <w:b/>
          <w:sz w:val="20"/>
        </w:rPr>
        <w:t>B.  Data Generation and Acquisition</w:t>
      </w:r>
    </w:p>
    <w:p w14:paraId="4784EE7E" w14:textId="77777777" w:rsidR="005615E8" w:rsidRPr="001A5202" w:rsidRDefault="005615E8" w:rsidP="00740AB5">
      <w:pPr>
        <w:tabs>
          <w:tab w:val="left" w:pos="-72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p>
    <w:p w14:paraId="51BE2972" w14:textId="77777777" w:rsidR="005615E8" w:rsidRPr="001A5202" w:rsidRDefault="005615E8" w:rsidP="00740AB5">
      <w:pPr>
        <w:tabs>
          <w:tab w:val="left" w:pos="-72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r w:rsidRPr="001A5202">
        <w:rPr>
          <w:rFonts w:asciiTheme="minorHAnsi" w:hAnsiTheme="minorHAnsi"/>
          <w:sz w:val="20"/>
        </w:rPr>
        <w:t>The elements in this group address all aspects of project design and implementation. Implementation of these elements ensure that appropriate methods for sampling, measurement and analysis, data collection or generation, data handling, and QC activities are employed and are properly documented.</w:t>
      </w:r>
    </w:p>
    <w:p w14:paraId="0748D3CF" w14:textId="77777777" w:rsidR="005615E8" w:rsidRPr="001A5202" w:rsidRDefault="005615E8" w:rsidP="00740AB5">
      <w:pPr>
        <w:tabs>
          <w:tab w:val="left" w:pos="-720"/>
          <w:tab w:val="left" w:pos="0"/>
          <w:tab w:val="left" w:pos="270"/>
          <w:tab w:val="left" w:pos="2160"/>
          <w:tab w:val="left" w:pos="2880"/>
          <w:tab w:val="left" w:pos="3600"/>
          <w:tab w:val="left" w:pos="4320"/>
          <w:tab w:val="left" w:pos="5040"/>
          <w:tab w:val="left" w:pos="5760"/>
          <w:tab w:val="left" w:pos="6480"/>
          <w:tab w:val="left" w:pos="7200"/>
          <w:tab w:val="left" w:pos="7920"/>
          <w:tab w:val="left" w:pos="8640"/>
          <w:tab w:val="left" w:pos="9360"/>
        </w:tabs>
        <w:ind w:left="990"/>
        <w:rPr>
          <w:rFonts w:asciiTheme="minorHAnsi" w:hAnsiTheme="minorHAnsi"/>
          <w:b/>
          <w:sz w:val="20"/>
        </w:rPr>
      </w:pPr>
    </w:p>
    <w:p w14:paraId="0FF25410" w14:textId="77777777" w:rsidR="005615E8" w:rsidRPr="001A5202" w:rsidRDefault="005615E8" w:rsidP="00740AB5">
      <w:pPr>
        <w:tabs>
          <w:tab w:val="left" w:pos="-720"/>
          <w:tab w:val="left" w:pos="0"/>
          <w:tab w:val="left" w:pos="27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b/>
          <w:sz w:val="20"/>
        </w:rPr>
      </w:pPr>
      <w:r w:rsidRPr="001A5202">
        <w:rPr>
          <w:rFonts w:asciiTheme="minorHAnsi" w:hAnsiTheme="minorHAnsi"/>
          <w:b/>
          <w:sz w:val="20"/>
        </w:rPr>
        <w:t>C.   Assessment and Oversight</w:t>
      </w:r>
    </w:p>
    <w:p w14:paraId="5E8FB590" w14:textId="77777777" w:rsidR="005615E8" w:rsidRPr="001A5202" w:rsidRDefault="005615E8" w:rsidP="00740AB5">
      <w:pPr>
        <w:tabs>
          <w:tab w:val="left" w:pos="-72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p>
    <w:p w14:paraId="4A3547A7" w14:textId="77777777" w:rsidR="005615E8" w:rsidRPr="001A5202" w:rsidRDefault="00123B70" w:rsidP="00740AB5">
      <w:pPr>
        <w:tabs>
          <w:tab w:val="left" w:pos="-72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r w:rsidRPr="001A5202">
        <w:rPr>
          <w:rFonts w:asciiTheme="minorHAnsi" w:hAnsiTheme="minorHAnsi"/>
          <w:noProof/>
        </w:rPr>
        <mc:AlternateContent>
          <mc:Choice Requires="wps">
            <w:drawing>
              <wp:anchor distT="0" distB="0" distL="114300" distR="114300" simplePos="0" relativeHeight="251660288" behindDoc="0" locked="0" layoutInCell="1" allowOverlap="1">
                <wp:simplePos x="0" y="0"/>
                <wp:positionH relativeFrom="column">
                  <wp:posOffset>3662045</wp:posOffset>
                </wp:positionH>
                <wp:positionV relativeFrom="paragraph">
                  <wp:posOffset>83820</wp:posOffset>
                </wp:positionV>
                <wp:extent cx="2457450" cy="561975"/>
                <wp:effectExtent l="13970" t="5715" r="5080" b="13335"/>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561975"/>
                        </a:xfrm>
                        <a:prstGeom prst="rect">
                          <a:avLst/>
                        </a:prstGeom>
                        <a:solidFill>
                          <a:srgbClr val="FFCC99"/>
                        </a:solidFill>
                        <a:ln w="9525">
                          <a:solidFill>
                            <a:srgbClr val="000000"/>
                          </a:solidFill>
                          <a:miter lim="800000"/>
                          <a:headEnd/>
                          <a:tailEnd/>
                        </a:ln>
                      </wps:spPr>
                      <wps:txbx>
                        <w:txbxContent>
                          <w:p w14:paraId="06E7279C"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C1</w:t>
                            </w:r>
                            <w:r>
                              <w:rPr>
                                <w:rFonts w:ascii="Times New Roman" w:hAnsi="Times New Roman"/>
                                <w:sz w:val="20"/>
                              </w:rPr>
                              <w:t xml:space="preserve"> Assessments &amp; Response Actions, i.e., corrective action</w:t>
                            </w:r>
                          </w:p>
                          <w:p w14:paraId="6CE7412B"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C2</w:t>
                            </w:r>
                            <w:r>
                              <w:rPr>
                                <w:rFonts w:ascii="Times New Roman" w:hAnsi="Times New Roman"/>
                                <w:sz w:val="20"/>
                              </w:rPr>
                              <w:t xml:space="preserve"> Reports to Management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88.35pt;margin-top:6.6pt;width:193.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" fillcolor="#fc9">
                <v:textbox>
                  <w:txbxContent>
                    <w:p w14:paraId="06E7279C"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C1</w:t>
                      </w:r>
                      <w:r>
                        <w:rPr>
                          <w:rFonts w:ascii="Times New Roman" w:hAnsi="Times New Roman"/>
                          <w:sz w:val="20"/>
                        </w:rPr>
                        <w:t xml:space="preserve"> Assessments &amp; Response Actions, i.e., corrective action</w:t>
                      </w:r>
                    </w:p>
                    <w:p w14:paraId="6CE7412B"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C2</w:t>
                      </w:r>
                      <w:r>
                        <w:rPr>
                          <w:rFonts w:ascii="Times New Roman" w:hAnsi="Times New Roman"/>
                          <w:sz w:val="20"/>
                        </w:rPr>
                        <w:t xml:space="preserve"> Reports to Management</w:t>
                      </w:r>
                    </w:p>
                  </w:txbxContent>
                </v:textbox>
                <w10:wrap type="square"/>
              </v:shape>
            </w:pict>
          </mc:Fallback>
        </mc:AlternateContent>
      </w:r>
      <w:r w:rsidRPr="001A5202">
        <w:rPr>
          <w:rFonts w:asciiTheme="minorHAnsi" w:hAnsiTheme="minorHAnsi"/>
          <w:noProof/>
        </w:rPr>
        <mc:AlternateContent>
          <mc:Choice Requires="wps">
            <w:drawing>
              <wp:anchor distT="0" distB="0" distL="114300" distR="114300" simplePos="0" relativeHeight="251661312" behindDoc="0" locked="0" layoutInCell="1" allowOverlap="1">
                <wp:simplePos x="0" y="0"/>
                <wp:positionH relativeFrom="column">
                  <wp:posOffset>3665855</wp:posOffset>
                </wp:positionH>
                <wp:positionV relativeFrom="paragraph">
                  <wp:posOffset>645795</wp:posOffset>
                </wp:positionV>
                <wp:extent cx="2459990" cy="591820"/>
                <wp:effectExtent l="8255" t="5715" r="8255" b="1206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990" cy="591820"/>
                        </a:xfrm>
                        <a:prstGeom prst="rect">
                          <a:avLst/>
                        </a:prstGeom>
                        <a:solidFill>
                          <a:srgbClr val="FFFF99"/>
                        </a:solidFill>
                        <a:ln w="9525">
                          <a:solidFill>
                            <a:srgbClr val="000000"/>
                          </a:solidFill>
                          <a:miter lim="800000"/>
                          <a:headEnd/>
                          <a:tailEnd/>
                        </a:ln>
                      </wps:spPr>
                      <wps:txbx>
                        <w:txbxContent>
                          <w:p w14:paraId="0DCB5AD6"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D1</w:t>
                            </w:r>
                            <w:r>
                              <w:rPr>
                                <w:rFonts w:ascii="Times New Roman" w:hAnsi="Times New Roman"/>
                                <w:sz w:val="20"/>
                              </w:rPr>
                              <w:t xml:space="preserve"> Data Review, Verification &amp; Validation</w:t>
                            </w:r>
                          </w:p>
                          <w:p w14:paraId="4D687CC3"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D2</w:t>
                            </w:r>
                            <w:r>
                              <w:rPr>
                                <w:rFonts w:ascii="Times New Roman" w:hAnsi="Times New Roman"/>
                                <w:sz w:val="20"/>
                              </w:rPr>
                              <w:t xml:space="preserve"> Verification &amp; Validation Methods</w:t>
                            </w:r>
                          </w:p>
                          <w:p w14:paraId="3C872772" w14:textId="77777777" w:rsidR="00801C1E" w:rsidRDefault="00801C1E" w:rsidP="00740AB5">
                            <w:pPr>
                              <w:autoSpaceDE w:val="0"/>
                              <w:autoSpaceDN w:val="0"/>
                              <w:adjustRightInd w:val="0"/>
                              <w:rPr>
                                <w:sz w:val="20"/>
                              </w:rPr>
                            </w:pPr>
                            <w:r>
                              <w:rPr>
                                <w:rFonts w:ascii="Times New Roman" w:hAnsi="Times New Roman"/>
                                <w:b/>
                                <w:sz w:val="20"/>
                              </w:rPr>
                              <w:t>D3</w:t>
                            </w:r>
                            <w:r>
                              <w:rPr>
                                <w:rFonts w:ascii="Times New Roman" w:hAnsi="Times New Roman"/>
                                <w:sz w:val="20"/>
                              </w:rPr>
                              <w:t xml:space="preserve"> Reconciliation with User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288.65pt;margin-top:50.85pt;width:193.7pt;height:4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" fillcolor="#ff9">
                <v:textbox>
                  <w:txbxContent>
                    <w:p w14:paraId="0DCB5AD6"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D1</w:t>
                      </w:r>
                      <w:r>
                        <w:rPr>
                          <w:rFonts w:ascii="Times New Roman" w:hAnsi="Times New Roman"/>
                          <w:sz w:val="20"/>
                        </w:rPr>
                        <w:t xml:space="preserve"> Data Review, Verification &amp; Validation</w:t>
                      </w:r>
                    </w:p>
                    <w:p w14:paraId="4D687CC3" w14:textId="77777777" w:rsidR="00801C1E" w:rsidRDefault="00801C1E" w:rsidP="00740AB5">
                      <w:pPr>
                        <w:widowControl/>
                        <w:autoSpaceDE w:val="0"/>
                        <w:autoSpaceDN w:val="0"/>
                        <w:adjustRightInd w:val="0"/>
                        <w:rPr>
                          <w:rFonts w:ascii="Times New Roman" w:hAnsi="Times New Roman"/>
                          <w:sz w:val="20"/>
                        </w:rPr>
                      </w:pPr>
                      <w:r>
                        <w:rPr>
                          <w:rFonts w:ascii="Times New Roman" w:hAnsi="Times New Roman"/>
                          <w:b/>
                          <w:sz w:val="20"/>
                        </w:rPr>
                        <w:t>D2</w:t>
                      </w:r>
                      <w:r>
                        <w:rPr>
                          <w:rFonts w:ascii="Times New Roman" w:hAnsi="Times New Roman"/>
                          <w:sz w:val="20"/>
                        </w:rPr>
                        <w:t xml:space="preserve"> Verification &amp; Validation Methods</w:t>
                      </w:r>
                    </w:p>
                    <w:p w14:paraId="3C872772" w14:textId="77777777" w:rsidR="00801C1E" w:rsidRDefault="00801C1E" w:rsidP="00740AB5">
                      <w:pPr>
                        <w:autoSpaceDE w:val="0"/>
                        <w:autoSpaceDN w:val="0"/>
                        <w:adjustRightInd w:val="0"/>
                        <w:rPr>
                          <w:sz w:val="20"/>
                        </w:rPr>
                      </w:pPr>
                      <w:r>
                        <w:rPr>
                          <w:rFonts w:ascii="Times New Roman" w:hAnsi="Times New Roman"/>
                          <w:b/>
                          <w:sz w:val="20"/>
                        </w:rPr>
                        <w:t>D3</w:t>
                      </w:r>
                      <w:r>
                        <w:rPr>
                          <w:rFonts w:ascii="Times New Roman" w:hAnsi="Times New Roman"/>
                          <w:sz w:val="20"/>
                        </w:rPr>
                        <w:t xml:space="preserve"> Reconciliation with User Requirements</w:t>
                      </w:r>
                    </w:p>
                  </w:txbxContent>
                </v:textbox>
                <w10:wrap type="square"/>
              </v:shape>
            </w:pict>
          </mc:Fallback>
        </mc:AlternateContent>
      </w:r>
      <w:r w:rsidR="005615E8" w:rsidRPr="001A5202">
        <w:rPr>
          <w:rFonts w:asciiTheme="minorHAnsi" w:hAnsiTheme="minorHAnsi"/>
          <w:sz w:val="20"/>
        </w:rPr>
        <w:t>The elements in this group address the activities for assessing the effectiveness of the implementation of the project and associated QA and QC activities. The purpose of assessment is to ensure that the QA Project Plan is implemented as prescribed.</w:t>
      </w:r>
      <w:r w:rsidR="005615E8" w:rsidRPr="001A5202">
        <w:rPr>
          <w:rFonts w:asciiTheme="minorHAnsi" w:hAnsiTheme="minorHAnsi"/>
          <w:b/>
          <w:sz w:val="20"/>
        </w:rPr>
        <w:br/>
      </w:r>
      <w:r w:rsidR="005615E8" w:rsidRPr="001A5202">
        <w:rPr>
          <w:rFonts w:asciiTheme="minorHAnsi" w:hAnsiTheme="minorHAnsi"/>
          <w:b/>
          <w:sz w:val="20"/>
        </w:rPr>
        <w:br/>
        <w:t>D.  Data Validation and Usability</w:t>
      </w:r>
      <w:r w:rsidR="005615E8" w:rsidRPr="001A5202">
        <w:rPr>
          <w:rFonts w:asciiTheme="minorHAnsi" w:hAnsiTheme="minorHAnsi"/>
          <w:b/>
          <w:sz w:val="20"/>
        </w:rPr>
        <w:br/>
      </w:r>
    </w:p>
    <w:p w14:paraId="790AB28C" w14:textId="77777777" w:rsidR="005615E8" w:rsidRPr="001A5202" w:rsidRDefault="005615E8" w:rsidP="00740AB5">
      <w:pPr>
        <w:tabs>
          <w:tab w:val="left" w:pos="-720"/>
          <w:tab w:val="left" w:pos="27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Theme="minorHAnsi" w:hAnsiTheme="minorHAnsi"/>
          <w:sz w:val="20"/>
        </w:rPr>
      </w:pPr>
      <w:r w:rsidRPr="001A5202">
        <w:rPr>
          <w:rFonts w:asciiTheme="minorHAnsi" w:hAnsiTheme="minorHAnsi"/>
          <w:sz w:val="20"/>
        </w:rPr>
        <w:t xml:space="preserve">The elements in this group address the QA activities which </w:t>
      </w:r>
      <w:r w:rsidRPr="001A5202">
        <w:rPr>
          <w:rFonts w:asciiTheme="minorHAnsi" w:hAnsiTheme="minorHAnsi"/>
          <w:sz w:val="20"/>
        </w:rPr>
        <w:lastRenderedPageBreak/>
        <w:t>occur after the data collection phase of the project is completed. Implementation of these elements ensures that the data conform to the specified criteria, thus achieving the project objectives.</w:t>
      </w:r>
      <w:r w:rsidRPr="001A5202">
        <w:rPr>
          <w:rFonts w:asciiTheme="minorHAnsi" w:hAnsiTheme="minorHAnsi"/>
          <w:sz w:val="20"/>
        </w:rPr>
        <w:br/>
      </w:r>
    </w:p>
    <w:p w14:paraId="2A709FBE" w14:textId="77777777" w:rsidR="005615E8" w:rsidRPr="006F4A04" w:rsidRDefault="005615E8" w:rsidP="00543925">
      <w:pPr>
        <w:keepNext/>
        <w:keepLines/>
        <w:widowControl/>
        <w:numPr>
          <w:ilvl w:val="0"/>
          <w:numId w:val="8"/>
        </w:numPr>
        <w:tabs>
          <w:tab w:val="clear" w:pos="360"/>
          <w:tab w:val="num" w:pos="1080"/>
        </w:tabs>
        <w:autoSpaceDE w:val="0"/>
        <w:autoSpaceDN w:val="0"/>
        <w:adjustRightInd w:val="0"/>
        <w:spacing w:after="160" w:line="259" w:lineRule="auto"/>
        <w:ind w:left="720"/>
        <w:rPr>
          <w:rFonts w:asciiTheme="minorHAnsi" w:hAnsiTheme="minorHAnsi"/>
          <w:sz w:val="20"/>
        </w:rPr>
      </w:pPr>
      <w:r w:rsidRPr="006F4A04">
        <w:rPr>
          <w:rFonts w:asciiTheme="minorHAnsi" w:hAnsiTheme="minorHAnsi"/>
          <w:b/>
          <w:sz w:val="20"/>
          <w:u w:val="single"/>
        </w:rPr>
        <w:t xml:space="preserve">Laboratory Quality Manual </w:t>
      </w:r>
      <w:r w:rsidRPr="006F4A04">
        <w:rPr>
          <w:rFonts w:asciiTheme="minorHAnsi" w:hAnsiTheme="minorHAnsi"/>
          <w:sz w:val="20"/>
          <w:u w:val="single"/>
        </w:rPr>
        <w:t xml:space="preserve"> (Example Format)</w:t>
      </w:r>
    </w:p>
    <w:p w14:paraId="3DAD11AB" w14:textId="77777777" w:rsidR="005615E8" w:rsidRPr="001A5202" w:rsidRDefault="005615E8" w:rsidP="00543925">
      <w:pPr>
        <w:pStyle w:val="BodyText"/>
        <w:keepNext/>
        <w:keepLines/>
        <w:widowControl/>
        <w:spacing w:after="160" w:line="259" w:lineRule="auto"/>
        <w:ind w:left="720" w:firstLine="360"/>
        <w:rPr>
          <w:rFonts w:asciiTheme="minorHAnsi" w:hAnsiTheme="minorHAnsi"/>
          <w:sz w:val="20"/>
          <w:szCs w:val="20"/>
        </w:rPr>
      </w:pPr>
      <w:r w:rsidRPr="001A5202">
        <w:rPr>
          <w:rFonts w:asciiTheme="minorHAnsi" w:hAnsiTheme="minorHAnsi"/>
          <w:sz w:val="20"/>
          <w:szCs w:val="20"/>
        </w:rPr>
        <w:t xml:space="preserve">1.0 </w:t>
      </w:r>
      <w:r w:rsidRPr="001A5202">
        <w:rPr>
          <w:rFonts w:asciiTheme="minorHAnsi" w:hAnsiTheme="minorHAnsi"/>
          <w:sz w:val="20"/>
          <w:szCs w:val="20"/>
        </w:rPr>
        <w:tab/>
        <w:t>Quality Assurance Policies</w:t>
      </w:r>
    </w:p>
    <w:p w14:paraId="338B9833" w14:textId="77777777" w:rsidR="005615E8" w:rsidRPr="001A5202" w:rsidRDefault="005615E8" w:rsidP="00543925">
      <w:pPr>
        <w:pStyle w:val="BodyText"/>
        <w:keepNext/>
        <w:keepLines/>
        <w:widowControl/>
        <w:spacing w:after="160" w:line="259" w:lineRule="auto"/>
        <w:ind w:left="720"/>
        <w:rPr>
          <w:rFonts w:asciiTheme="minorHAnsi" w:hAnsiTheme="minorHAnsi"/>
          <w:sz w:val="20"/>
          <w:szCs w:val="20"/>
        </w:rPr>
      </w:pPr>
      <w:r w:rsidRPr="001A5202">
        <w:rPr>
          <w:rFonts w:asciiTheme="minorHAnsi" w:hAnsiTheme="minorHAnsi"/>
          <w:sz w:val="20"/>
          <w:szCs w:val="20"/>
        </w:rPr>
        <w:tab/>
        <w:t xml:space="preserve">1.1 Quality Assurance Policy Statement </w:t>
      </w:r>
    </w:p>
    <w:p w14:paraId="0D5AB685"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1.2 Proficiency Test Program</w:t>
      </w:r>
    </w:p>
    <w:p w14:paraId="6C18C58F"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1.3 Review of Requests for the Acceptance of New Work</w:t>
      </w:r>
    </w:p>
    <w:p w14:paraId="0D5FF677"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 xml:space="preserve">1.4 </w:t>
      </w:r>
      <w:r w:rsidRPr="001A5202">
        <w:rPr>
          <w:rFonts w:asciiTheme="minorHAnsi" w:hAnsiTheme="minorHAnsi"/>
          <w:sz w:val="20"/>
        </w:rPr>
        <w:t>D</w:t>
      </w:r>
      <w:r w:rsidRPr="001A5202">
        <w:rPr>
          <w:rFonts w:asciiTheme="minorHAnsi" w:hAnsiTheme="minorHAnsi"/>
          <w:sz w:val="20"/>
          <w:szCs w:val="16"/>
        </w:rPr>
        <w:t xml:space="preserve">ocument </w:t>
      </w:r>
      <w:r w:rsidRPr="001A5202">
        <w:rPr>
          <w:rFonts w:asciiTheme="minorHAnsi" w:hAnsiTheme="minorHAnsi"/>
          <w:sz w:val="20"/>
        </w:rPr>
        <w:t>C</w:t>
      </w:r>
      <w:r w:rsidRPr="001A5202">
        <w:rPr>
          <w:rFonts w:asciiTheme="minorHAnsi" w:hAnsiTheme="minorHAnsi"/>
          <w:sz w:val="20"/>
          <w:szCs w:val="16"/>
        </w:rPr>
        <w:t xml:space="preserve">ontrol </w:t>
      </w:r>
      <w:r w:rsidRPr="001A5202">
        <w:rPr>
          <w:rFonts w:asciiTheme="minorHAnsi" w:hAnsiTheme="minorHAnsi"/>
          <w:sz w:val="20"/>
        </w:rPr>
        <w:t>S</w:t>
      </w:r>
      <w:r w:rsidRPr="001A5202">
        <w:rPr>
          <w:rFonts w:asciiTheme="minorHAnsi" w:hAnsiTheme="minorHAnsi"/>
          <w:sz w:val="20"/>
          <w:szCs w:val="16"/>
        </w:rPr>
        <w:t>ystem (for bench sheets, log books, SOPs, etc.)</w:t>
      </w:r>
    </w:p>
    <w:p w14:paraId="357EDBEB" w14:textId="77777777" w:rsidR="005615E8" w:rsidRPr="001A5202" w:rsidRDefault="005615E8" w:rsidP="006F4A04">
      <w:pPr>
        <w:pStyle w:val="BodyText"/>
        <w:spacing w:after="160" w:line="259" w:lineRule="auto"/>
        <w:ind w:left="720" w:firstLine="360"/>
        <w:rPr>
          <w:rFonts w:asciiTheme="minorHAnsi" w:hAnsiTheme="minorHAnsi"/>
          <w:sz w:val="20"/>
          <w:szCs w:val="20"/>
        </w:rPr>
      </w:pPr>
      <w:r w:rsidRPr="001A5202">
        <w:rPr>
          <w:rFonts w:asciiTheme="minorHAnsi" w:hAnsiTheme="minorHAnsi"/>
          <w:sz w:val="20"/>
          <w:szCs w:val="20"/>
        </w:rPr>
        <w:t xml:space="preserve">2.0 </w:t>
      </w:r>
      <w:r w:rsidRPr="001A5202">
        <w:rPr>
          <w:rFonts w:asciiTheme="minorHAnsi" w:hAnsiTheme="minorHAnsi"/>
          <w:sz w:val="20"/>
          <w:szCs w:val="20"/>
        </w:rPr>
        <w:tab/>
        <w:t>Organization and Responsibilities</w:t>
      </w:r>
    </w:p>
    <w:p w14:paraId="5EC7920C"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2.1 Organizational Chart</w:t>
      </w:r>
    </w:p>
    <w:p w14:paraId="293AC1BC"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2.2 Management</w:t>
      </w:r>
    </w:p>
    <w:p w14:paraId="4E2707F0"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2.3 Laboratory Director, Associate Laboratory Director</w:t>
      </w:r>
    </w:p>
    <w:p w14:paraId="4A685655"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2.4 Technical Staff (Include IT, Analysts, etc.)</w:t>
      </w:r>
    </w:p>
    <w:p w14:paraId="1FC4D40C"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 xml:space="preserve">2.5 Information Management System </w:t>
      </w:r>
    </w:p>
    <w:p w14:paraId="5D0789AE"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2.6 Training</w:t>
      </w:r>
    </w:p>
    <w:p w14:paraId="0539B055"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2.7 Laboratory Capabilities</w:t>
      </w:r>
    </w:p>
    <w:p w14:paraId="112E515F" w14:textId="77777777" w:rsidR="005615E8" w:rsidRPr="001A5202" w:rsidRDefault="006F4A04" w:rsidP="006F4A04">
      <w:pPr>
        <w:pStyle w:val="BodyText"/>
        <w:spacing w:after="160" w:line="259" w:lineRule="auto"/>
        <w:ind w:left="720" w:firstLine="360"/>
        <w:rPr>
          <w:rFonts w:asciiTheme="minorHAnsi" w:hAnsiTheme="minorHAnsi"/>
          <w:sz w:val="20"/>
          <w:szCs w:val="20"/>
        </w:rPr>
      </w:pPr>
      <w:r w:rsidRPr="001A5202">
        <w:rPr>
          <w:rFonts w:asciiTheme="minorHAnsi" w:hAnsiTheme="minorHAnsi"/>
          <w:sz w:val="20"/>
          <w:szCs w:val="20"/>
        </w:rPr>
        <w:t>3.0 Quality</w:t>
      </w:r>
      <w:r w:rsidR="005615E8" w:rsidRPr="001A5202">
        <w:rPr>
          <w:rFonts w:asciiTheme="minorHAnsi" w:hAnsiTheme="minorHAnsi"/>
          <w:sz w:val="20"/>
          <w:szCs w:val="20"/>
        </w:rPr>
        <w:t xml:space="preserve"> Assurance Indicators</w:t>
      </w:r>
    </w:p>
    <w:p w14:paraId="38F46E99"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3.1 Determining Control Limits for:</w:t>
      </w:r>
    </w:p>
    <w:p w14:paraId="1443A932" w14:textId="77777777" w:rsidR="005615E8" w:rsidRPr="001A5202" w:rsidRDefault="005615E8" w:rsidP="006F4A04">
      <w:pPr>
        <w:pStyle w:val="BodyText"/>
        <w:numPr>
          <w:ilvl w:val="0"/>
          <w:numId w:val="4"/>
        </w:numPr>
        <w:tabs>
          <w:tab w:val="clear" w:pos="1440"/>
          <w:tab w:val="num" w:pos="2160"/>
        </w:tabs>
        <w:spacing w:after="160" w:line="259" w:lineRule="auto"/>
        <w:ind w:left="2160"/>
        <w:rPr>
          <w:rFonts w:asciiTheme="minorHAnsi" w:hAnsiTheme="minorHAnsi"/>
          <w:sz w:val="20"/>
          <w:szCs w:val="20"/>
        </w:rPr>
      </w:pPr>
      <w:r w:rsidRPr="001A5202">
        <w:rPr>
          <w:rFonts w:asciiTheme="minorHAnsi" w:hAnsiTheme="minorHAnsi"/>
          <w:sz w:val="20"/>
          <w:szCs w:val="20"/>
        </w:rPr>
        <w:t>Precision &amp; Accuracy</w:t>
      </w:r>
    </w:p>
    <w:p w14:paraId="02BE8CD4" w14:textId="77777777" w:rsidR="005615E8" w:rsidRPr="001A5202" w:rsidRDefault="005615E8" w:rsidP="006F4A04">
      <w:pPr>
        <w:pStyle w:val="BodyText"/>
        <w:numPr>
          <w:ilvl w:val="0"/>
          <w:numId w:val="4"/>
        </w:numPr>
        <w:tabs>
          <w:tab w:val="clear" w:pos="1440"/>
          <w:tab w:val="num" w:pos="2160"/>
        </w:tabs>
        <w:spacing w:after="160" w:line="259" w:lineRule="auto"/>
        <w:ind w:left="2160"/>
        <w:rPr>
          <w:rFonts w:asciiTheme="minorHAnsi" w:hAnsiTheme="minorHAnsi"/>
          <w:sz w:val="20"/>
          <w:szCs w:val="20"/>
        </w:rPr>
      </w:pPr>
      <w:r w:rsidRPr="001A5202">
        <w:rPr>
          <w:rFonts w:asciiTheme="minorHAnsi" w:hAnsiTheme="minorHAnsi"/>
          <w:sz w:val="20"/>
          <w:szCs w:val="20"/>
        </w:rPr>
        <w:t>Representativeness</w:t>
      </w:r>
    </w:p>
    <w:p w14:paraId="632D5431" w14:textId="77777777" w:rsidR="005615E8" w:rsidRPr="001A5202" w:rsidRDefault="005615E8" w:rsidP="006F4A04">
      <w:pPr>
        <w:pStyle w:val="BodyText"/>
        <w:numPr>
          <w:ilvl w:val="0"/>
          <w:numId w:val="4"/>
        </w:numPr>
        <w:tabs>
          <w:tab w:val="clear" w:pos="1440"/>
          <w:tab w:val="num" w:pos="2160"/>
        </w:tabs>
        <w:spacing w:after="160" w:line="259" w:lineRule="auto"/>
        <w:ind w:left="2160"/>
        <w:rPr>
          <w:rFonts w:asciiTheme="minorHAnsi" w:hAnsiTheme="minorHAnsi"/>
          <w:sz w:val="20"/>
          <w:szCs w:val="20"/>
        </w:rPr>
      </w:pPr>
      <w:r w:rsidRPr="001A5202">
        <w:rPr>
          <w:rFonts w:asciiTheme="minorHAnsi" w:hAnsiTheme="minorHAnsi"/>
          <w:sz w:val="20"/>
          <w:szCs w:val="20"/>
        </w:rPr>
        <w:t>Completeness</w:t>
      </w:r>
    </w:p>
    <w:p w14:paraId="5D03B7F7" w14:textId="77777777" w:rsidR="005615E8" w:rsidRPr="001A5202" w:rsidRDefault="005615E8" w:rsidP="006F4A04">
      <w:pPr>
        <w:pStyle w:val="BodyText"/>
        <w:numPr>
          <w:ilvl w:val="0"/>
          <w:numId w:val="4"/>
        </w:numPr>
        <w:tabs>
          <w:tab w:val="clear" w:pos="1440"/>
          <w:tab w:val="num" w:pos="2160"/>
        </w:tabs>
        <w:spacing w:after="160" w:line="259" w:lineRule="auto"/>
        <w:ind w:left="2160"/>
        <w:rPr>
          <w:rFonts w:asciiTheme="minorHAnsi" w:hAnsiTheme="minorHAnsi"/>
          <w:sz w:val="20"/>
          <w:szCs w:val="20"/>
        </w:rPr>
      </w:pPr>
      <w:r w:rsidRPr="001A5202">
        <w:rPr>
          <w:rFonts w:asciiTheme="minorHAnsi" w:hAnsiTheme="minorHAnsi"/>
          <w:sz w:val="20"/>
          <w:szCs w:val="20"/>
        </w:rPr>
        <w:t>Comparability</w:t>
      </w:r>
    </w:p>
    <w:p w14:paraId="72B5593E" w14:textId="77777777" w:rsidR="005615E8" w:rsidRPr="001A5202" w:rsidRDefault="005615E8" w:rsidP="006F4A04">
      <w:pPr>
        <w:pStyle w:val="BodyText"/>
        <w:spacing w:after="160" w:line="259" w:lineRule="auto"/>
        <w:ind w:left="1440"/>
        <w:rPr>
          <w:rFonts w:asciiTheme="minorHAnsi" w:hAnsiTheme="minorHAnsi"/>
          <w:sz w:val="20"/>
          <w:szCs w:val="20"/>
        </w:rPr>
      </w:pPr>
      <w:r w:rsidRPr="001A5202">
        <w:rPr>
          <w:rFonts w:asciiTheme="minorHAnsi" w:hAnsiTheme="minorHAnsi"/>
          <w:sz w:val="20"/>
          <w:szCs w:val="20"/>
        </w:rPr>
        <w:t>3.2 Procedure for Method Detection Limit Studies</w:t>
      </w:r>
    </w:p>
    <w:p w14:paraId="322D898C" w14:textId="77777777" w:rsidR="005615E8" w:rsidRPr="001A5202" w:rsidRDefault="006F4A04" w:rsidP="006F4A04">
      <w:pPr>
        <w:pStyle w:val="BodyText"/>
        <w:spacing w:after="160" w:line="259" w:lineRule="auto"/>
        <w:ind w:left="720" w:firstLine="360"/>
        <w:rPr>
          <w:rFonts w:asciiTheme="minorHAnsi" w:hAnsiTheme="minorHAnsi"/>
          <w:sz w:val="20"/>
          <w:szCs w:val="20"/>
        </w:rPr>
      </w:pPr>
      <w:r w:rsidRPr="001A5202">
        <w:rPr>
          <w:rFonts w:asciiTheme="minorHAnsi" w:hAnsiTheme="minorHAnsi"/>
          <w:sz w:val="20"/>
          <w:szCs w:val="20"/>
        </w:rPr>
        <w:t>4.0 Sample</w:t>
      </w:r>
      <w:r w:rsidR="005615E8" w:rsidRPr="001A5202">
        <w:rPr>
          <w:rFonts w:asciiTheme="minorHAnsi" w:hAnsiTheme="minorHAnsi"/>
          <w:sz w:val="20"/>
          <w:szCs w:val="20"/>
        </w:rPr>
        <w:t xml:space="preserve"> Handling</w:t>
      </w:r>
    </w:p>
    <w:p w14:paraId="18029A9A"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4.1 Sample Tracking</w:t>
      </w:r>
    </w:p>
    <w:p w14:paraId="36F1B826"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4.2 Sample Acceptance Policy</w:t>
      </w:r>
    </w:p>
    <w:p w14:paraId="7232581A"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4.3 Sample Receipt Protocols</w:t>
      </w:r>
    </w:p>
    <w:p w14:paraId="106AD688"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 xml:space="preserve">4.4 Sample Storage Conditions </w:t>
      </w:r>
    </w:p>
    <w:p w14:paraId="6DB4E743"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4.5 Chain of Custody</w:t>
      </w:r>
    </w:p>
    <w:p w14:paraId="5018D699"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lastRenderedPageBreak/>
        <w:tab/>
        <w:t xml:space="preserve">4.6 Sample Disposal </w:t>
      </w:r>
    </w:p>
    <w:p w14:paraId="63ED7CBA" w14:textId="77777777" w:rsidR="005615E8" w:rsidRPr="001A5202" w:rsidRDefault="006F4A04" w:rsidP="006F4A04">
      <w:pPr>
        <w:pStyle w:val="BodyText"/>
        <w:spacing w:after="160" w:line="259" w:lineRule="auto"/>
        <w:ind w:left="720" w:firstLine="360"/>
        <w:rPr>
          <w:rFonts w:asciiTheme="minorHAnsi" w:hAnsiTheme="minorHAnsi"/>
          <w:sz w:val="20"/>
          <w:szCs w:val="20"/>
        </w:rPr>
      </w:pPr>
      <w:r w:rsidRPr="001A5202">
        <w:rPr>
          <w:rFonts w:asciiTheme="minorHAnsi" w:hAnsiTheme="minorHAnsi"/>
          <w:sz w:val="20"/>
          <w:szCs w:val="20"/>
        </w:rPr>
        <w:t>5.0 Calibration</w:t>
      </w:r>
      <w:r w:rsidR="005615E8" w:rsidRPr="001A5202">
        <w:rPr>
          <w:rFonts w:asciiTheme="minorHAnsi" w:hAnsiTheme="minorHAnsi"/>
          <w:sz w:val="20"/>
          <w:szCs w:val="20"/>
        </w:rPr>
        <w:t xml:space="preserve"> Procedures and Frequency</w:t>
      </w:r>
    </w:p>
    <w:p w14:paraId="28D6E0E9"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5.1 Traceability of Calibration</w:t>
      </w:r>
    </w:p>
    <w:p w14:paraId="567F0F5A"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5.2 Instrument Calibration (initial and continuing)</w:t>
      </w:r>
    </w:p>
    <w:p w14:paraId="637CDF30" w14:textId="77777777" w:rsidR="006F4A04" w:rsidRDefault="006F4A04" w:rsidP="006F4A04">
      <w:pPr>
        <w:pStyle w:val="BodyText"/>
        <w:spacing w:after="160" w:line="259" w:lineRule="auto"/>
        <w:ind w:left="720" w:firstLine="360"/>
        <w:rPr>
          <w:rFonts w:asciiTheme="minorHAnsi" w:hAnsiTheme="minorHAnsi"/>
          <w:sz w:val="20"/>
          <w:szCs w:val="20"/>
        </w:rPr>
      </w:pPr>
      <w:r w:rsidRPr="001A5202">
        <w:rPr>
          <w:rFonts w:asciiTheme="minorHAnsi" w:hAnsiTheme="minorHAnsi"/>
          <w:sz w:val="20"/>
          <w:szCs w:val="20"/>
        </w:rPr>
        <w:t>6.0 Test</w:t>
      </w:r>
      <w:r w:rsidR="005615E8" w:rsidRPr="001A5202">
        <w:rPr>
          <w:rFonts w:asciiTheme="minorHAnsi" w:hAnsiTheme="minorHAnsi"/>
          <w:sz w:val="20"/>
          <w:szCs w:val="20"/>
        </w:rPr>
        <w:t xml:space="preserve"> Methods and Standard Operating Procedures</w:t>
      </w:r>
    </w:p>
    <w:p w14:paraId="488B1911" w14:textId="77777777" w:rsidR="005615E8" w:rsidRPr="001A5202" w:rsidRDefault="005615E8" w:rsidP="006F4A04">
      <w:pPr>
        <w:pStyle w:val="BodyText"/>
        <w:spacing w:after="160" w:line="259" w:lineRule="auto"/>
        <w:ind w:left="720" w:firstLine="360"/>
        <w:rPr>
          <w:rFonts w:asciiTheme="minorHAnsi" w:hAnsiTheme="minorHAnsi"/>
          <w:sz w:val="20"/>
          <w:szCs w:val="20"/>
        </w:rPr>
      </w:pPr>
      <w:r w:rsidRPr="001A5202">
        <w:rPr>
          <w:rFonts w:asciiTheme="minorHAnsi" w:hAnsiTheme="minorHAnsi"/>
          <w:sz w:val="20"/>
          <w:szCs w:val="20"/>
        </w:rPr>
        <w:tab/>
        <w:t>6.1 Reference Method (authoritative source)</w:t>
      </w:r>
    </w:p>
    <w:p w14:paraId="1B4D78D8" w14:textId="77777777" w:rsidR="005615E8" w:rsidRPr="001A5202" w:rsidRDefault="005615E8" w:rsidP="006F4A04">
      <w:pPr>
        <w:pStyle w:val="BodyText"/>
        <w:spacing w:after="160" w:line="259" w:lineRule="auto"/>
        <w:ind w:left="720"/>
        <w:rPr>
          <w:rFonts w:asciiTheme="minorHAnsi" w:hAnsiTheme="minorHAnsi"/>
          <w:sz w:val="20"/>
        </w:rPr>
      </w:pPr>
      <w:r w:rsidRPr="001A5202">
        <w:rPr>
          <w:rFonts w:asciiTheme="minorHAnsi" w:hAnsiTheme="minorHAnsi"/>
          <w:sz w:val="20"/>
          <w:szCs w:val="20"/>
        </w:rPr>
        <w:tab/>
        <w:t xml:space="preserve">6.2 </w:t>
      </w:r>
      <w:r w:rsidRPr="001A5202">
        <w:rPr>
          <w:rFonts w:asciiTheme="minorHAnsi" w:hAnsiTheme="minorHAnsi"/>
          <w:sz w:val="20"/>
        </w:rPr>
        <w:t>Demonstration of Method Capability</w:t>
      </w:r>
    </w:p>
    <w:p w14:paraId="0621BDE1"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rPr>
        <w:tab/>
        <w:t>6.3</w:t>
      </w:r>
      <w:r w:rsidRPr="001A5202">
        <w:rPr>
          <w:rFonts w:asciiTheme="minorHAnsi" w:hAnsiTheme="minorHAnsi"/>
          <w:sz w:val="20"/>
          <w:szCs w:val="20"/>
        </w:rPr>
        <w:t xml:space="preserve"> Method Detection Limit</w:t>
      </w:r>
    </w:p>
    <w:p w14:paraId="577E182F" w14:textId="77777777" w:rsidR="005615E8" w:rsidRPr="001A5202" w:rsidRDefault="005615E8" w:rsidP="006F4A04">
      <w:pPr>
        <w:pStyle w:val="BodyText"/>
        <w:spacing w:after="160" w:line="259" w:lineRule="auto"/>
        <w:ind w:left="720"/>
        <w:rPr>
          <w:rFonts w:asciiTheme="minorHAnsi" w:hAnsiTheme="minorHAnsi"/>
          <w:sz w:val="20"/>
          <w:szCs w:val="20"/>
        </w:rPr>
      </w:pPr>
      <w:r w:rsidRPr="001A5202">
        <w:rPr>
          <w:rFonts w:asciiTheme="minorHAnsi" w:hAnsiTheme="minorHAnsi"/>
          <w:sz w:val="20"/>
          <w:szCs w:val="20"/>
        </w:rPr>
        <w:tab/>
        <w:t>6</w:t>
      </w:r>
      <w:r w:rsidRPr="001A5202">
        <w:rPr>
          <w:rFonts w:asciiTheme="minorHAnsi" w:hAnsiTheme="minorHAnsi"/>
          <w:sz w:val="20"/>
        </w:rPr>
        <w:t>.4 Changes and Modifications</w:t>
      </w:r>
    </w:p>
    <w:p w14:paraId="1B72ACCD" w14:textId="77777777" w:rsidR="006F4A04" w:rsidRDefault="006F4A04" w:rsidP="006F4A04">
      <w:pPr>
        <w:pStyle w:val="BodyText"/>
        <w:keepNext/>
        <w:keepLines/>
        <w:spacing w:after="160" w:line="259" w:lineRule="auto"/>
        <w:ind w:left="720" w:firstLine="360"/>
        <w:rPr>
          <w:rFonts w:asciiTheme="minorHAnsi" w:hAnsiTheme="minorHAnsi"/>
          <w:sz w:val="20"/>
          <w:szCs w:val="20"/>
        </w:rPr>
      </w:pPr>
      <w:r w:rsidRPr="001A5202">
        <w:rPr>
          <w:rFonts w:asciiTheme="minorHAnsi" w:hAnsiTheme="minorHAnsi"/>
          <w:sz w:val="20"/>
          <w:szCs w:val="20"/>
        </w:rPr>
        <w:t>7.0 Quality</w:t>
      </w:r>
      <w:r w:rsidR="005615E8" w:rsidRPr="001A5202">
        <w:rPr>
          <w:rFonts w:asciiTheme="minorHAnsi" w:hAnsiTheme="minorHAnsi"/>
          <w:sz w:val="20"/>
          <w:szCs w:val="20"/>
        </w:rPr>
        <w:t xml:space="preserve"> Control Checks</w:t>
      </w:r>
    </w:p>
    <w:p w14:paraId="195BF344" w14:textId="77777777" w:rsidR="005615E8" w:rsidRPr="001A5202" w:rsidRDefault="005615E8" w:rsidP="006F4A04">
      <w:pPr>
        <w:pStyle w:val="BodyText"/>
        <w:keepNext/>
        <w:keepLines/>
        <w:spacing w:after="160" w:line="259" w:lineRule="auto"/>
        <w:ind w:left="720" w:firstLine="360"/>
        <w:rPr>
          <w:rFonts w:asciiTheme="minorHAnsi" w:hAnsiTheme="minorHAnsi"/>
          <w:sz w:val="20"/>
          <w:szCs w:val="20"/>
        </w:rPr>
      </w:pPr>
      <w:r w:rsidRPr="001A5202">
        <w:rPr>
          <w:rFonts w:asciiTheme="minorHAnsi" w:hAnsiTheme="minorHAnsi"/>
          <w:sz w:val="20"/>
          <w:szCs w:val="20"/>
        </w:rPr>
        <w:tab/>
        <w:t xml:space="preserve">7.1 Internal Quality Control Samples </w:t>
      </w:r>
    </w:p>
    <w:p w14:paraId="7790336B" w14:textId="77777777" w:rsidR="005615E8" w:rsidRPr="001A5202" w:rsidRDefault="005615E8" w:rsidP="006F4A04">
      <w:pPr>
        <w:pStyle w:val="BodyText"/>
        <w:keepNext/>
        <w:keepLines/>
        <w:spacing w:after="160" w:line="259" w:lineRule="auto"/>
        <w:ind w:left="720"/>
        <w:rPr>
          <w:rFonts w:asciiTheme="minorHAnsi" w:hAnsiTheme="minorHAnsi"/>
          <w:sz w:val="20"/>
          <w:szCs w:val="20"/>
        </w:rPr>
      </w:pPr>
      <w:r w:rsidRPr="001A5202">
        <w:rPr>
          <w:rFonts w:asciiTheme="minorHAnsi" w:hAnsiTheme="minorHAnsi"/>
          <w:sz w:val="20"/>
          <w:szCs w:val="20"/>
        </w:rPr>
        <w:tab/>
        <w:t>7.2 Instrument-Specific Quality Control Checks</w:t>
      </w:r>
    </w:p>
    <w:p w14:paraId="72118727" w14:textId="77777777" w:rsidR="005615E8" w:rsidRPr="001A5202" w:rsidRDefault="005615E8" w:rsidP="006F4A04">
      <w:pPr>
        <w:pStyle w:val="BodyText"/>
        <w:keepNext/>
        <w:keepLines/>
        <w:spacing w:after="160" w:line="259" w:lineRule="auto"/>
        <w:ind w:left="720"/>
        <w:rPr>
          <w:rFonts w:asciiTheme="minorHAnsi" w:hAnsiTheme="minorHAnsi"/>
          <w:sz w:val="20"/>
        </w:rPr>
      </w:pPr>
      <w:r w:rsidRPr="001A5202">
        <w:rPr>
          <w:rFonts w:asciiTheme="minorHAnsi" w:hAnsiTheme="minorHAnsi"/>
          <w:sz w:val="20"/>
          <w:szCs w:val="20"/>
        </w:rPr>
        <w:tab/>
        <w:t xml:space="preserve">7.3 </w:t>
      </w:r>
      <w:r w:rsidRPr="001A5202">
        <w:rPr>
          <w:rFonts w:asciiTheme="minorHAnsi" w:hAnsiTheme="minorHAnsi"/>
          <w:sz w:val="20"/>
        </w:rPr>
        <w:t>Standard Reference Materials</w:t>
      </w:r>
    </w:p>
    <w:p w14:paraId="257AE9F7" w14:textId="77777777" w:rsidR="005615E8" w:rsidRPr="001A5202" w:rsidRDefault="005615E8" w:rsidP="006F4A04">
      <w:pPr>
        <w:keepNext/>
        <w:widowControl/>
        <w:autoSpaceDE w:val="0"/>
        <w:autoSpaceDN w:val="0"/>
        <w:adjustRightInd w:val="0"/>
        <w:spacing w:after="160" w:line="259" w:lineRule="auto"/>
        <w:ind w:left="720" w:firstLine="360"/>
        <w:rPr>
          <w:rFonts w:asciiTheme="minorHAnsi" w:hAnsiTheme="minorHAnsi"/>
          <w:sz w:val="20"/>
        </w:rPr>
      </w:pPr>
      <w:r w:rsidRPr="001A5202">
        <w:rPr>
          <w:rFonts w:asciiTheme="minorHAnsi" w:hAnsiTheme="minorHAnsi"/>
          <w:sz w:val="20"/>
        </w:rPr>
        <w:t>8.0 Data Reduction, Review, Reporting and Records</w:t>
      </w:r>
    </w:p>
    <w:p w14:paraId="776E79E0" w14:textId="77777777" w:rsidR="005615E8" w:rsidRPr="001A5202" w:rsidRDefault="005615E8" w:rsidP="006F4A04">
      <w:pPr>
        <w:keepNext/>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 xml:space="preserve"> </w:t>
      </w:r>
      <w:r w:rsidRPr="001A5202">
        <w:rPr>
          <w:rFonts w:asciiTheme="minorHAnsi" w:hAnsiTheme="minorHAnsi"/>
          <w:sz w:val="20"/>
        </w:rPr>
        <w:tab/>
        <w:t>8.1 D</w:t>
      </w:r>
      <w:r w:rsidRPr="001A5202">
        <w:rPr>
          <w:rFonts w:asciiTheme="minorHAnsi" w:hAnsiTheme="minorHAnsi"/>
          <w:sz w:val="20"/>
          <w:szCs w:val="16"/>
        </w:rPr>
        <w:t xml:space="preserve">ata </w:t>
      </w:r>
      <w:r w:rsidRPr="001A5202">
        <w:rPr>
          <w:rFonts w:asciiTheme="minorHAnsi" w:hAnsiTheme="minorHAnsi"/>
          <w:sz w:val="20"/>
        </w:rPr>
        <w:t>R</w:t>
      </w:r>
      <w:r w:rsidRPr="001A5202">
        <w:rPr>
          <w:rFonts w:asciiTheme="minorHAnsi" w:hAnsiTheme="minorHAnsi"/>
          <w:sz w:val="20"/>
          <w:szCs w:val="16"/>
        </w:rPr>
        <w:t xml:space="preserve">eduction and </w:t>
      </w:r>
      <w:r w:rsidRPr="001A5202">
        <w:rPr>
          <w:rFonts w:asciiTheme="minorHAnsi" w:hAnsiTheme="minorHAnsi"/>
          <w:sz w:val="20"/>
        </w:rPr>
        <w:t>R</w:t>
      </w:r>
      <w:r w:rsidRPr="001A5202">
        <w:rPr>
          <w:rFonts w:asciiTheme="minorHAnsi" w:hAnsiTheme="minorHAnsi"/>
          <w:sz w:val="20"/>
          <w:szCs w:val="16"/>
        </w:rPr>
        <w:t>eview</w:t>
      </w:r>
    </w:p>
    <w:p w14:paraId="64467BB6" w14:textId="77777777" w:rsidR="005615E8" w:rsidRPr="001A5202" w:rsidRDefault="005615E8" w:rsidP="006F4A04">
      <w:pPr>
        <w:keepNext/>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8.2 S</w:t>
      </w:r>
      <w:r w:rsidRPr="001A5202">
        <w:rPr>
          <w:rFonts w:asciiTheme="minorHAnsi" w:hAnsiTheme="minorHAnsi"/>
          <w:sz w:val="20"/>
          <w:szCs w:val="16"/>
        </w:rPr>
        <w:t xml:space="preserve">econdary </w:t>
      </w:r>
      <w:r w:rsidRPr="001A5202">
        <w:rPr>
          <w:rFonts w:asciiTheme="minorHAnsi" w:hAnsiTheme="minorHAnsi"/>
          <w:sz w:val="20"/>
        </w:rPr>
        <w:t>D</w:t>
      </w:r>
      <w:r w:rsidRPr="001A5202">
        <w:rPr>
          <w:rFonts w:asciiTheme="minorHAnsi" w:hAnsiTheme="minorHAnsi"/>
          <w:sz w:val="20"/>
          <w:szCs w:val="16"/>
        </w:rPr>
        <w:t xml:space="preserve">ata </w:t>
      </w:r>
      <w:r w:rsidRPr="001A5202">
        <w:rPr>
          <w:rFonts w:asciiTheme="minorHAnsi" w:hAnsiTheme="minorHAnsi"/>
          <w:sz w:val="20"/>
        </w:rPr>
        <w:t>R</w:t>
      </w:r>
      <w:r w:rsidRPr="001A5202">
        <w:rPr>
          <w:rFonts w:asciiTheme="minorHAnsi" w:hAnsiTheme="minorHAnsi"/>
          <w:sz w:val="20"/>
          <w:szCs w:val="16"/>
        </w:rPr>
        <w:t>eview</w:t>
      </w:r>
    </w:p>
    <w:p w14:paraId="7F04E056" w14:textId="77777777" w:rsidR="005615E8" w:rsidRPr="001A5202" w:rsidRDefault="005615E8" w:rsidP="006F4A04">
      <w:pPr>
        <w:keepNext/>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8.3 R</w:t>
      </w:r>
      <w:r w:rsidRPr="001A5202">
        <w:rPr>
          <w:rFonts w:asciiTheme="minorHAnsi" w:hAnsiTheme="minorHAnsi"/>
          <w:sz w:val="20"/>
          <w:szCs w:val="16"/>
        </w:rPr>
        <w:t xml:space="preserve">eport </w:t>
      </w:r>
      <w:r w:rsidRPr="001A5202">
        <w:rPr>
          <w:rFonts w:asciiTheme="minorHAnsi" w:hAnsiTheme="minorHAnsi"/>
          <w:sz w:val="20"/>
        </w:rPr>
        <w:t>F</w:t>
      </w:r>
      <w:r w:rsidRPr="001A5202">
        <w:rPr>
          <w:rFonts w:asciiTheme="minorHAnsi" w:hAnsiTheme="minorHAnsi"/>
          <w:sz w:val="20"/>
          <w:szCs w:val="16"/>
        </w:rPr>
        <w:t xml:space="preserve">ormat and </w:t>
      </w:r>
      <w:r w:rsidRPr="001A5202">
        <w:rPr>
          <w:rFonts w:asciiTheme="minorHAnsi" w:hAnsiTheme="minorHAnsi"/>
          <w:sz w:val="20"/>
        </w:rPr>
        <w:t>C</w:t>
      </w:r>
      <w:r w:rsidRPr="001A5202">
        <w:rPr>
          <w:rFonts w:asciiTheme="minorHAnsi" w:hAnsiTheme="minorHAnsi"/>
          <w:sz w:val="20"/>
          <w:szCs w:val="16"/>
        </w:rPr>
        <w:t>ontents</w:t>
      </w:r>
    </w:p>
    <w:p w14:paraId="791F40AB" w14:textId="77777777" w:rsidR="005615E8" w:rsidRPr="001A5202" w:rsidRDefault="005615E8" w:rsidP="006F4A04">
      <w:pPr>
        <w:keepNext/>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8.4 R</w:t>
      </w:r>
      <w:r w:rsidRPr="001A5202">
        <w:rPr>
          <w:rFonts w:asciiTheme="minorHAnsi" w:hAnsiTheme="minorHAnsi"/>
          <w:sz w:val="20"/>
          <w:szCs w:val="16"/>
        </w:rPr>
        <w:t>ecords Management and Control</w:t>
      </w:r>
    </w:p>
    <w:p w14:paraId="3F00E305" w14:textId="77777777" w:rsidR="005615E8" w:rsidRPr="001A5202" w:rsidRDefault="005615E8" w:rsidP="006F4A04">
      <w:pPr>
        <w:widowControl/>
        <w:autoSpaceDE w:val="0"/>
        <w:autoSpaceDN w:val="0"/>
        <w:adjustRightInd w:val="0"/>
        <w:spacing w:after="160" w:line="259" w:lineRule="auto"/>
        <w:ind w:left="720" w:firstLine="360"/>
        <w:rPr>
          <w:rFonts w:asciiTheme="minorHAnsi" w:hAnsiTheme="minorHAnsi"/>
          <w:sz w:val="20"/>
        </w:rPr>
      </w:pPr>
      <w:r w:rsidRPr="001A5202">
        <w:rPr>
          <w:rFonts w:asciiTheme="minorHAnsi" w:hAnsiTheme="minorHAnsi" w:cs="Arial"/>
          <w:sz w:val="20"/>
        </w:rPr>
        <w:t>9.0 P</w:t>
      </w:r>
      <w:r w:rsidRPr="001A5202">
        <w:rPr>
          <w:rFonts w:asciiTheme="minorHAnsi" w:hAnsiTheme="minorHAnsi" w:cs="Arial"/>
          <w:sz w:val="20"/>
          <w:szCs w:val="16"/>
        </w:rPr>
        <w:t xml:space="preserve">erformance and </w:t>
      </w:r>
      <w:r w:rsidRPr="001A5202">
        <w:rPr>
          <w:rFonts w:asciiTheme="minorHAnsi" w:hAnsiTheme="minorHAnsi" w:cs="Arial"/>
          <w:sz w:val="20"/>
        </w:rPr>
        <w:t>S</w:t>
      </w:r>
      <w:r w:rsidRPr="001A5202">
        <w:rPr>
          <w:rFonts w:asciiTheme="minorHAnsi" w:hAnsiTheme="minorHAnsi" w:cs="Arial"/>
          <w:sz w:val="20"/>
          <w:szCs w:val="16"/>
        </w:rPr>
        <w:t xml:space="preserve">ystem </w:t>
      </w:r>
      <w:r w:rsidRPr="001A5202">
        <w:rPr>
          <w:rFonts w:asciiTheme="minorHAnsi" w:hAnsiTheme="minorHAnsi" w:cs="Arial"/>
          <w:sz w:val="20"/>
        </w:rPr>
        <w:t>A</w:t>
      </w:r>
      <w:r w:rsidRPr="001A5202">
        <w:rPr>
          <w:rFonts w:asciiTheme="minorHAnsi" w:hAnsiTheme="minorHAnsi" w:cs="Arial"/>
          <w:sz w:val="20"/>
          <w:szCs w:val="16"/>
        </w:rPr>
        <w:t xml:space="preserve">udits and </w:t>
      </w:r>
      <w:r w:rsidRPr="001A5202">
        <w:rPr>
          <w:rFonts w:asciiTheme="minorHAnsi" w:hAnsiTheme="minorHAnsi" w:cs="Arial"/>
          <w:sz w:val="20"/>
        </w:rPr>
        <w:t>F</w:t>
      </w:r>
      <w:r w:rsidRPr="001A5202">
        <w:rPr>
          <w:rFonts w:asciiTheme="minorHAnsi" w:hAnsiTheme="minorHAnsi" w:cs="Arial"/>
          <w:sz w:val="20"/>
          <w:szCs w:val="16"/>
        </w:rPr>
        <w:t>requency</w:t>
      </w:r>
    </w:p>
    <w:p w14:paraId="20121D3F"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9.1 I</w:t>
      </w:r>
      <w:r w:rsidRPr="001A5202">
        <w:rPr>
          <w:rFonts w:asciiTheme="minorHAnsi" w:hAnsiTheme="minorHAnsi"/>
          <w:sz w:val="20"/>
          <w:szCs w:val="16"/>
        </w:rPr>
        <w:t xml:space="preserve">nternal </w:t>
      </w:r>
      <w:r w:rsidRPr="001A5202">
        <w:rPr>
          <w:rFonts w:asciiTheme="minorHAnsi" w:hAnsiTheme="minorHAnsi"/>
          <w:sz w:val="20"/>
        </w:rPr>
        <w:t>L</w:t>
      </w:r>
      <w:r w:rsidRPr="001A5202">
        <w:rPr>
          <w:rFonts w:asciiTheme="minorHAnsi" w:hAnsiTheme="minorHAnsi"/>
          <w:sz w:val="20"/>
          <w:szCs w:val="16"/>
        </w:rPr>
        <w:t xml:space="preserve">aboratory </w:t>
      </w:r>
      <w:r w:rsidRPr="001A5202">
        <w:rPr>
          <w:rFonts w:asciiTheme="minorHAnsi" w:hAnsiTheme="minorHAnsi"/>
          <w:sz w:val="20"/>
        </w:rPr>
        <w:t>A</w:t>
      </w:r>
      <w:r w:rsidRPr="001A5202">
        <w:rPr>
          <w:rFonts w:asciiTheme="minorHAnsi" w:hAnsiTheme="minorHAnsi"/>
          <w:sz w:val="20"/>
          <w:szCs w:val="16"/>
        </w:rPr>
        <w:t xml:space="preserve">udits </w:t>
      </w:r>
    </w:p>
    <w:p w14:paraId="71F8B8F9"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9.2 M</w:t>
      </w:r>
      <w:r w:rsidRPr="001A5202">
        <w:rPr>
          <w:rFonts w:asciiTheme="minorHAnsi" w:hAnsiTheme="minorHAnsi"/>
          <w:sz w:val="20"/>
          <w:szCs w:val="16"/>
        </w:rPr>
        <w:t xml:space="preserve">anagerial </w:t>
      </w:r>
      <w:r w:rsidRPr="001A5202">
        <w:rPr>
          <w:rFonts w:asciiTheme="minorHAnsi" w:hAnsiTheme="minorHAnsi"/>
          <w:sz w:val="20"/>
        </w:rPr>
        <w:t>R</w:t>
      </w:r>
      <w:r w:rsidRPr="001A5202">
        <w:rPr>
          <w:rFonts w:asciiTheme="minorHAnsi" w:hAnsiTheme="minorHAnsi"/>
          <w:sz w:val="20"/>
          <w:szCs w:val="16"/>
        </w:rPr>
        <w:t>eview</w:t>
      </w:r>
    </w:p>
    <w:p w14:paraId="6DDD2669"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9.3 T</w:t>
      </w:r>
      <w:r w:rsidRPr="001A5202">
        <w:rPr>
          <w:rFonts w:asciiTheme="minorHAnsi" w:hAnsiTheme="minorHAnsi"/>
          <w:sz w:val="20"/>
          <w:szCs w:val="16"/>
        </w:rPr>
        <w:t xml:space="preserve">hird </w:t>
      </w:r>
      <w:r w:rsidRPr="001A5202">
        <w:rPr>
          <w:rFonts w:asciiTheme="minorHAnsi" w:hAnsiTheme="minorHAnsi"/>
          <w:sz w:val="20"/>
        </w:rPr>
        <w:t>P</w:t>
      </w:r>
      <w:r w:rsidRPr="001A5202">
        <w:rPr>
          <w:rFonts w:asciiTheme="minorHAnsi" w:hAnsiTheme="minorHAnsi"/>
          <w:sz w:val="20"/>
          <w:szCs w:val="16"/>
        </w:rPr>
        <w:t xml:space="preserve">arty </w:t>
      </w:r>
      <w:r w:rsidRPr="001A5202">
        <w:rPr>
          <w:rFonts w:asciiTheme="minorHAnsi" w:hAnsiTheme="minorHAnsi"/>
          <w:sz w:val="20"/>
        </w:rPr>
        <w:t>A</w:t>
      </w:r>
      <w:r w:rsidRPr="001A5202">
        <w:rPr>
          <w:rFonts w:asciiTheme="minorHAnsi" w:hAnsiTheme="minorHAnsi"/>
          <w:sz w:val="20"/>
          <w:szCs w:val="16"/>
        </w:rPr>
        <w:t>udits</w:t>
      </w:r>
    </w:p>
    <w:p w14:paraId="58177105" w14:textId="77777777" w:rsidR="005615E8" w:rsidRPr="001A5202" w:rsidRDefault="005615E8" w:rsidP="006F4A04">
      <w:pPr>
        <w:widowControl/>
        <w:autoSpaceDE w:val="0"/>
        <w:autoSpaceDN w:val="0"/>
        <w:adjustRightInd w:val="0"/>
        <w:spacing w:after="160" w:line="259" w:lineRule="auto"/>
        <w:ind w:left="720" w:firstLine="270"/>
        <w:rPr>
          <w:rFonts w:asciiTheme="minorHAnsi" w:hAnsiTheme="minorHAnsi"/>
          <w:sz w:val="20"/>
        </w:rPr>
      </w:pPr>
      <w:r w:rsidRPr="001A5202">
        <w:rPr>
          <w:rFonts w:asciiTheme="minorHAnsi" w:hAnsiTheme="minorHAnsi" w:cs="Arial"/>
          <w:sz w:val="20"/>
        </w:rPr>
        <w:t>10.0 F</w:t>
      </w:r>
      <w:r w:rsidRPr="001A5202">
        <w:rPr>
          <w:rFonts w:asciiTheme="minorHAnsi" w:hAnsiTheme="minorHAnsi" w:cs="Arial"/>
          <w:sz w:val="20"/>
          <w:szCs w:val="16"/>
        </w:rPr>
        <w:t>acilities</w:t>
      </w:r>
      <w:r w:rsidRPr="001A5202">
        <w:rPr>
          <w:rFonts w:asciiTheme="minorHAnsi" w:hAnsiTheme="minorHAnsi" w:cs="Arial"/>
          <w:sz w:val="20"/>
        </w:rPr>
        <w:t>, E</w:t>
      </w:r>
      <w:r w:rsidRPr="001A5202">
        <w:rPr>
          <w:rFonts w:asciiTheme="minorHAnsi" w:hAnsiTheme="minorHAnsi" w:cs="Arial"/>
          <w:sz w:val="20"/>
          <w:szCs w:val="16"/>
        </w:rPr>
        <w:t>quipment</w:t>
      </w:r>
      <w:r w:rsidRPr="001A5202">
        <w:rPr>
          <w:rFonts w:asciiTheme="minorHAnsi" w:hAnsiTheme="minorHAnsi" w:cs="Arial"/>
          <w:sz w:val="20"/>
        </w:rPr>
        <w:t xml:space="preserve">, </w:t>
      </w:r>
      <w:r w:rsidRPr="001A5202">
        <w:rPr>
          <w:rFonts w:asciiTheme="minorHAnsi" w:hAnsiTheme="minorHAnsi" w:cs="Arial"/>
          <w:sz w:val="20"/>
          <w:szCs w:val="16"/>
        </w:rPr>
        <w:t xml:space="preserve">and </w:t>
      </w:r>
      <w:r w:rsidRPr="001A5202">
        <w:rPr>
          <w:rFonts w:asciiTheme="minorHAnsi" w:hAnsiTheme="minorHAnsi" w:cs="Arial"/>
          <w:sz w:val="20"/>
        </w:rPr>
        <w:t>P</w:t>
      </w:r>
      <w:r w:rsidRPr="001A5202">
        <w:rPr>
          <w:rFonts w:asciiTheme="minorHAnsi" w:hAnsiTheme="minorHAnsi" w:cs="Arial"/>
          <w:sz w:val="20"/>
          <w:szCs w:val="16"/>
        </w:rPr>
        <w:t xml:space="preserve">reventative </w:t>
      </w:r>
      <w:r w:rsidRPr="001A5202">
        <w:rPr>
          <w:rFonts w:asciiTheme="minorHAnsi" w:hAnsiTheme="minorHAnsi" w:cs="Arial"/>
          <w:sz w:val="20"/>
        </w:rPr>
        <w:t>M</w:t>
      </w:r>
      <w:r w:rsidRPr="001A5202">
        <w:rPr>
          <w:rFonts w:asciiTheme="minorHAnsi" w:hAnsiTheme="minorHAnsi" w:cs="Arial"/>
          <w:sz w:val="20"/>
          <w:szCs w:val="16"/>
        </w:rPr>
        <w:t>aintenance</w:t>
      </w:r>
    </w:p>
    <w:p w14:paraId="1657B5CB"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10.1 F</w:t>
      </w:r>
      <w:r w:rsidRPr="001A5202">
        <w:rPr>
          <w:rFonts w:asciiTheme="minorHAnsi" w:hAnsiTheme="minorHAnsi"/>
          <w:sz w:val="20"/>
          <w:szCs w:val="16"/>
        </w:rPr>
        <w:t xml:space="preserve">acilities and </w:t>
      </w:r>
      <w:r w:rsidRPr="001A5202">
        <w:rPr>
          <w:rFonts w:asciiTheme="minorHAnsi" w:hAnsiTheme="minorHAnsi"/>
          <w:sz w:val="20"/>
        </w:rPr>
        <w:t>E</w:t>
      </w:r>
      <w:r w:rsidRPr="001A5202">
        <w:rPr>
          <w:rFonts w:asciiTheme="minorHAnsi" w:hAnsiTheme="minorHAnsi"/>
          <w:sz w:val="20"/>
          <w:szCs w:val="16"/>
        </w:rPr>
        <w:t>quipment</w:t>
      </w:r>
    </w:p>
    <w:p w14:paraId="3DE5F294"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10.2 C</w:t>
      </w:r>
      <w:r w:rsidRPr="001A5202">
        <w:rPr>
          <w:rFonts w:asciiTheme="minorHAnsi" w:hAnsiTheme="minorHAnsi"/>
          <w:sz w:val="20"/>
          <w:szCs w:val="16"/>
        </w:rPr>
        <w:t xml:space="preserve">omputers and </w:t>
      </w:r>
      <w:r w:rsidRPr="001A5202">
        <w:rPr>
          <w:rFonts w:asciiTheme="minorHAnsi" w:hAnsiTheme="minorHAnsi"/>
          <w:sz w:val="20"/>
        </w:rPr>
        <w:t>E</w:t>
      </w:r>
      <w:r w:rsidRPr="001A5202">
        <w:rPr>
          <w:rFonts w:asciiTheme="minorHAnsi" w:hAnsiTheme="minorHAnsi"/>
          <w:sz w:val="20"/>
          <w:szCs w:val="16"/>
        </w:rPr>
        <w:t xml:space="preserve">lectronic </w:t>
      </w:r>
      <w:r w:rsidRPr="001A5202">
        <w:rPr>
          <w:rFonts w:asciiTheme="minorHAnsi" w:hAnsiTheme="minorHAnsi"/>
          <w:sz w:val="20"/>
        </w:rPr>
        <w:t>D</w:t>
      </w:r>
      <w:r w:rsidRPr="001A5202">
        <w:rPr>
          <w:rFonts w:asciiTheme="minorHAnsi" w:hAnsiTheme="minorHAnsi"/>
          <w:sz w:val="20"/>
          <w:szCs w:val="16"/>
        </w:rPr>
        <w:t xml:space="preserve">ata </w:t>
      </w:r>
      <w:r w:rsidRPr="001A5202">
        <w:rPr>
          <w:rFonts w:asciiTheme="minorHAnsi" w:hAnsiTheme="minorHAnsi"/>
          <w:sz w:val="20"/>
        </w:rPr>
        <w:t>S</w:t>
      </w:r>
      <w:r w:rsidRPr="001A5202">
        <w:rPr>
          <w:rFonts w:asciiTheme="minorHAnsi" w:hAnsiTheme="minorHAnsi"/>
          <w:sz w:val="20"/>
          <w:szCs w:val="16"/>
        </w:rPr>
        <w:t xml:space="preserve">ecurity </w:t>
      </w:r>
      <w:r w:rsidRPr="001A5202">
        <w:rPr>
          <w:rFonts w:asciiTheme="minorHAnsi" w:hAnsiTheme="minorHAnsi"/>
          <w:sz w:val="20"/>
        </w:rPr>
        <w:t>R</w:t>
      </w:r>
      <w:r w:rsidRPr="001A5202">
        <w:rPr>
          <w:rFonts w:asciiTheme="minorHAnsi" w:hAnsiTheme="minorHAnsi"/>
          <w:sz w:val="20"/>
          <w:szCs w:val="16"/>
        </w:rPr>
        <w:t>equirements</w:t>
      </w:r>
    </w:p>
    <w:p w14:paraId="3997FCB2"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10.3 P</w:t>
      </w:r>
      <w:r w:rsidRPr="001A5202">
        <w:rPr>
          <w:rFonts w:asciiTheme="minorHAnsi" w:hAnsiTheme="minorHAnsi"/>
          <w:sz w:val="20"/>
          <w:szCs w:val="16"/>
        </w:rPr>
        <w:t xml:space="preserve">reventative </w:t>
      </w:r>
      <w:r w:rsidRPr="001A5202">
        <w:rPr>
          <w:rFonts w:asciiTheme="minorHAnsi" w:hAnsiTheme="minorHAnsi"/>
          <w:sz w:val="20"/>
        </w:rPr>
        <w:t>M</w:t>
      </w:r>
      <w:r w:rsidRPr="001A5202">
        <w:rPr>
          <w:rFonts w:asciiTheme="minorHAnsi" w:hAnsiTheme="minorHAnsi"/>
          <w:sz w:val="20"/>
          <w:szCs w:val="16"/>
        </w:rPr>
        <w:t>aintenance</w:t>
      </w:r>
    </w:p>
    <w:p w14:paraId="16C605D8"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10.4 I</w:t>
      </w:r>
      <w:r w:rsidRPr="001A5202">
        <w:rPr>
          <w:rFonts w:asciiTheme="minorHAnsi" w:hAnsiTheme="minorHAnsi"/>
          <w:sz w:val="20"/>
          <w:szCs w:val="16"/>
        </w:rPr>
        <w:t>nspection</w:t>
      </w:r>
      <w:r w:rsidRPr="001A5202">
        <w:rPr>
          <w:rFonts w:asciiTheme="minorHAnsi" w:hAnsiTheme="minorHAnsi"/>
          <w:sz w:val="20"/>
        </w:rPr>
        <w:t>/A</w:t>
      </w:r>
      <w:r w:rsidRPr="001A5202">
        <w:rPr>
          <w:rFonts w:asciiTheme="minorHAnsi" w:hAnsiTheme="minorHAnsi"/>
          <w:sz w:val="20"/>
          <w:szCs w:val="16"/>
        </w:rPr>
        <w:t xml:space="preserve">cceptance </w:t>
      </w:r>
      <w:r w:rsidRPr="001A5202">
        <w:rPr>
          <w:rFonts w:asciiTheme="minorHAnsi" w:hAnsiTheme="minorHAnsi"/>
          <w:sz w:val="20"/>
        </w:rPr>
        <w:t>R</w:t>
      </w:r>
      <w:r w:rsidRPr="001A5202">
        <w:rPr>
          <w:rFonts w:asciiTheme="minorHAnsi" w:hAnsiTheme="minorHAnsi"/>
          <w:sz w:val="20"/>
          <w:szCs w:val="16"/>
        </w:rPr>
        <w:t xml:space="preserve">equirements for </w:t>
      </w:r>
      <w:r w:rsidRPr="001A5202">
        <w:rPr>
          <w:rFonts w:asciiTheme="minorHAnsi" w:hAnsiTheme="minorHAnsi"/>
          <w:sz w:val="20"/>
        </w:rPr>
        <w:t>S</w:t>
      </w:r>
      <w:r w:rsidRPr="001A5202">
        <w:rPr>
          <w:rFonts w:asciiTheme="minorHAnsi" w:hAnsiTheme="minorHAnsi"/>
          <w:sz w:val="20"/>
          <w:szCs w:val="16"/>
        </w:rPr>
        <w:t xml:space="preserve">upplies and </w:t>
      </w:r>
      <w:r w:rsidRPr="001A5202">
        <w:rPr>
          <w:rFonts w:asciiTheme="minorHAnsi" w:hAnsiTheme="minorHAnsi"/>
          <w:sz w:val="20"/>
        </w:rPr>
        <w:t>C</w:t>
      </w:r>
      <w:r w:rsidRPr="001A5202">
        <w:rPr>
          <w:rFonts w:asciiTheme="minorHAnsi" w:hAnsiTheme="minorHAnsi"/>
          <w:sz w:val="20"/>
          <w:szCs w:val="16"/>
        </w:rPr>
        <w:t>onsumables</w:t>
      </w:r>
    </w:p>
    <w:p w14:paraId="45DAE664" w14:textId="77777777" w:rsidR="005615E8" w:rsidRPr="001A5202" w:rsidRDefault="005615E8" w:rsidP="006F4A04">
      <w:pPr>
        <w:widowControl/>
        <w:autoSpaceDE w:val="0"/>
        <w:autoSpaceDN w:val="0"/>
        <w:adjustRightInd w:val="0"/>
        <w:spacing w:after="160" w:line="259" w:lineRule="auto"/>
        <w:ind w:left="720" w:firstLine="270"/>
        <w:rPr>
          <w:rFonts w:asciiTheme="minorHAnsi" w:hAnsiTheme="minorHAnsi"/>
          <w:sz w:val="20"/>
        </w:rPr>
      </w:pPr>
      <w:r w:rsidRPr="001A5202">
        <w:rPr>
          <w:rFonts w:asciiTheme="minorHAnsi" w:hAnsiTheme="minorHAnsi" w:cs="Arial"/>
          <w:sz w:val="20"/>
        </w:rPr>
        <w:t>11.0 C</w:t>
      </w:r>
      <w:r w:rsidRPr="001A5202">
        <w:rPr>
          <w:rFonts w:asciiTheme="minorHAnsi" w:hAnsiTheme="minorHAnsi" w:cs="Arial"/>
          <w:sz w:val="20"/>
          <w:szCs w:val="16"/>
        </w:rPr>
        <w:t xml:space="preserve">orrective </w:t>
      </w:r>
      <w:r w:rsidRPr="001A5202">
        <w:rPr>
          <w:rFonts w:asciiTheme="minorHAnsi" w:hAnsiTheme="minorHAnsi" w:cs="Arial"/>
          <w:sz w:val="20"/>
        </w:rPr>
        <w:t>A</w:t>
      </w:r>
      <w:r w:rsidRPr="001A5202">
        <w:rPr>
          <w:rFonts w:asciiTheme="minorHAnsi" w:hAnsiTheme="minorHAnsi" w:cs="Arial"/>
          <w:sz w:val="20"/>
          <w:szCs w:val="16"/>
        </w:rPr>
        <w:t>ction System</w:t>
      </w:r>
      <w:r w:rsidRPr="001A5202">
        <w:rPr>
          <w:rFonts w:asciiTheme="minorHAnsi" w:hAnsiTheme="minorHAnsi" w:cs="Arial"/>
          <w:sz w:val="20"/>
          <w:szCs w:val="16"/>
        </w:rPr>
        <w:tab/>
      </w:r>
    </w:p>
    <w:p w14:paraId="79C569A2" w14:textId="77777777" w:rsidR="005615E8" w:rsidRPr="001A5202" w:rsidRDefault="005615E8" w:rsidP="006F4A04">
      <w:pPr>
        <w:widowControl/>
        <w:autoSpaceDE w:val="0"/>
        <w:autoSpaceDN w:val="0"/>
        <w:adjustRightInd w:val="0"/>
        <w:spacing w:after="160" w:line="259" w:lineRule="auto"/>
        <w:ind w:left="720" w:firstLine="270"/>
        <w:rPr>
          <w:rFonts w:asciiTheme="minorHAnsi" w:hAnsiTheme="minorHAnsi"/>
          <w:sz w:val="20"/>
        </w:rPr>
      </w:pPr>
      <w:r w:rsidRPr="001A5202">
        <w:rPr>
          <w:rFonts w:asciiTheme="minorHAnsi" w:hAnsiTheme="minorHAnsi" w:cs="Arial"/>
          <w:sz w:val="20"/>
        </w:rPr>
        <w:lastRenderedPageBreak/>
        <w:t>12.0 S</w:t>
      </w:r>
      <w:r w:rsidRPr="001A5202">
        <w:rPr>
          <w:rFonts w:asciiTheme="minorHAnsi" w:hAnsiTheme="minorHAnsi" w:cs="Arial"/>
          <w:sz w:val="20"/>
          <w:szCs w:val="16"/>
        </w:rPr>
        <w:t xml:space="preserve">ubcontracting and </w:t>
      </w:r>
      <w:r w:rsidRPr="001A5202">
        <w:rPr>
          <w:rFonts w:asciiTheme="minorHAnsi" w:hAnsiTheme="minorHAnsi" w:cs="Arial"/>
          <w:sz w:val="20"/>
        </w:rPr>
        <w:t>S</w:t>
      </w:r>
      <w:r w:rsidRPr="001A5202">
        <w:rPr>
          <w:rFonts w:asciiTheme="minorHAnsi" w:hAnsiTheme="minorHAnsi" w:cs="Arial"/>
          <w:sz w:val="20"/>
          <w:szCs w:val="16"/>
        </w:rPr>
        <w:t xml:space="preserve">upport </w:t>
      </w:r>
      <w:r w:rsidRPr="001A5202">
        <w:rPr>
          <w:rFonts w:asciiTheme="minorHAnsi" w:hAnsiTheme="minorHAnsi" w:cs="Arial"/>
          <w:sz w:val="20"/>
        </w:rPr>
        <w:t>S</w:t>
      </w:r>
      <w:r w:rsidRPr="001A5202">
        <w:rPr>
          <w:rFonts w:asciiTheme="minorHAnsi" w:hAnsiTheme="minorHAnsi" w:cs="Arial"/>
          <w:sz w:val="20"/>
          <w:szCs w:val="16"/>
        </w:rPr>
        <w:t xml:space="preserve">ervices And </w:t>
      </w:r>
      <w:r w:rsidRPr="001A5202">
        <w:rPr>
          <w:rFonts w:asciiTheme="minorHAnsi" w:hAnsiTheme="minorHAnsi" w:cs="Arial"/>
          <w:sz w:val="20"/>
        </w:rPr>
        <w:t>S</w:t>
      </w:r>
      <w:r w:rsidRPr="001A5202">
        <w:rPr>
          <w:rFonts w:asciiTheme="minorHAnsi" w:hAnsiTheme="minorHAnsi" w:cs="Arial"/>
          <w:sz w:val="20"/>
          <w:szCs w:val="16"/>
        </w:rPr>
        <w:t>upplies</w:t>
      </w:r>
    </w:p>
    <w:p w14:paraId="25726DDB"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12.1 S</w:t>
      </w:r>
      <w:r w:rsidRPr="001A5202">
        <w:rPr>
          <w:rFonts w:asciiTheme="minorHAnsi" w:hAnsiTheme="minorHAnsi"/>
          <w:sz w:val="20"/>
          <w:szCs w:val="16"/>
        </w:rPr>
        <w:t xml:space="preserve">ubcontracting </w:t>
      </w:r>
      <w:r w:rsidRPr="001A5202">
        <w:rPr>
          <w:rFonts w:asciiTheme="minorHAnsi" w:hAnsiTheme="minorHAnsi"/>
          <w:sz w:val="20"/>
        </w:rPr>
        <w:t>L</w:t>
      </w:r>
      <w:r w:rsidRPr="001A5202">
        <w:rPr>
          <w:rFonts w:asciiTheme="minorHAnsi" w:hAnsiTheme="minorHAnsi"/>
          <w:sz w:val="20"/>
          <w:szCs w:val="16"/>
        </w:rPr>
        <w:t xml:space="preserve">aboratory </w:t>
      </w:r>
      <w:r w:rsidRPr="001A5202">
        <w:rPr>
          <w:rFonts w:asciiTheme="minorHAnsi" w:hAnsiTheme="minorHAnsi"/>
          <w:sz w:val="20"/>
        </w:rPr>
        <w:t>S</w:t>
      </w:r>
      <w:r w:rsidRPr="001A5202">
        <w:rPr>
          <w:rFonts w:asciiTheme="minorHAnsi" w:hAnsiTheme="minorHAnsi"/>
          <w:sz w:val="20"/>
          <w:szCs w:val="16"/>
        </w:rPr>
        <w:t xml:space="preserve">ervices </w:t>
      </w:r>
    </w:p>
    <w:p w14:paraId="31ED23BB"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12.2 O</w:t>
      </w:r>
      <w:r w:rsidRPr="001A5202">
        <w:rPr>
          <w:rFonts w:asciiTheme="minorHAnsi" w:hAnsiTheme="minorHAnsi"/>
          <w:sz w:val="20"/>
          <w:szCs w:val="16"/>
        </w:rPr>
        <w:t xml:space="preserve">utside </w:t>
      </w:r>
      <w:r w:rsidRPr="001A5202">
        <w:rPr>
          <w:rFonts w:asciiTheme="minorHAnsi" w:hAnsiTheme="minorHAnsi"/>
          <w:sz w:val="20"/>
        </w:rPr>
        <w:t>S</w:t>
      </w:r>
      <w:r w:rsidRPr="001A5202">
        <w:rPr>
          <w:rFonts w:asciiTheme="minorHAnsi" w:hAnsiTheme="minorHAnsi"/>
          <w:sz w:val="20"/>
          <w:szCs w:val="16"/>
        </w:rPr>
        <w:t xml:space="preserve">upport </w:t>
      </w:r>
      <w:r w:rsidRPr="001A5202">
        <w:rPr>
          <w:rFonts w:asciiTheme="minorHAnsi" w:hAnsiTheme="minorHAnsi"/>
          <w:sz w:val="20"/>
        </w:rPr>
        <w:t>S</w:t>
      </w:r>
      <w:r w:rsidRPr="001A5202">
        <w:rPr>
          <w:rFonts w:asciiTheme="minorHAnsi" w:hAnsiTheme="minorHAnsi"/>
          <w:sz w:val="20"/>
          <w:szCs w:val="16"/>
        </w:rPr>
        <w:t xml:space="preserve">ervices and </w:t>
      </w:r>
      <w:r w:rsidRPr="001A5202">
        <w:rPr>
          <w:rFonts w:asciiTheme="minorHAnsi" w:hAnsiTheme="minorHAnsi"/>
          <w:sz w:val="20"/>
        </w:rPr>
        <w:t>S</w:t>
      </w:r>
      <w:r w:rsidRPr="001A5202">
        <w:rPr>
          <w:rFonts w:asciiTheme="minorHAnsi" w:hAnsiTheme="minorHAnsi"/>
          <w:sz w:val="20"/>
          <w:szCs w:val="16"/>
        </w:rPr>
        <w:t>upplies</w:t>
      </w:r>
    </w:p>
    <w:p w14:paraId="7180871C" w14:textId="77777777" w:rsidR="005615E8" w:rsidRPr="001A5202" w:rsidRDefault="005615E8" w:rsidP="006F4A04">
      <w:pPr>
        <w:widowControl/>
        <w:autoSpaceDE w:val="0"/>
        <w:autoSpaceDN w:val="0"/>
        <w:adjustRightInd w:val="0"/>
        <w:spacing w:after="160" w:line="259" w:lineRule="auto"/>
        <w:ind w:left="720"/>
        <w:rPr>
          <w:rFonts w:asciiTheme="minorHAnsi" w:hAnsiTheme="minorHAnsi"/>
          <w:sz w:val="20"/>
        </w:rPr>
      </w:pPr>
      <w:r w:rsidRPr="001A5202">
        <w:rPr>
          <w:rFonts w:asciiTheme="minorHAnsi" w:hAnsiTheme="minorHAnsi"/>
          <w:sz w:val="20"/>
        </w:rPr>
        <w:tab/>
        <w:t>12.3 C</w:t>
      </w:r>
      <w:r w:rsidRPr="001A5202">
        <w:rPr>
          <w:rFonts w:asciiTheme="minorHAnsi" w:hAnsiTheme="minorHAnsi"/>
          <w:sz w:val="20"/>
          <w:szCs w:val="16"/>
        </w:rPr>
        <w:t xml:space="preserve">ustomer </w:t>
      </w:r>
      <w:r w:rsidRPr="001A5202">
        <w:rPr>
          <w:rFonts w:asciiTheme="minorHAnsi" w:hAnsiTheme="minorHAnsi"/>
          <w:sz w:val="20"/>
        </w:rPr>
        <w:t>C</w:t>
      </w:r>
      <w:r w:rsidRPr="001A5202">
        <w:rPr>
          <w:rFonts w:asciiTheme="minorHAnsi" w:hAnsiTheme="minorHAnsi"/>
          <w:sz w:val="20"/>
          <w:szCs w:val="16"/>
        </w:rPr>
        <w:t xml:space="preserve">omplaint </w:t>
      </w:r>
      <w:r w:rsidRPr="001A5202">
        <w:rPr>
          <w:rFonts w:asciiTheme="minorHAnsi" w:hAnsiTheme="minorHAnsi"/>
          <w:sz w:val="20"/>
        </w:rPr>
        <w:t>R</w:t>
      </w:r>
      <w:r w:rsidRPr="001A5202">
        <w:rPr>
          <w:rFonts w:asciiTheme="minorHAnsi" w:hAnsiTheme="minorHAnsi"/>
          <w:sz w:val="20"/>
          <w:szCs w:val="16"/>
        </w:rPr>
        <w:t>esolution</w:t>
      </w:r>
    </w:p>
    <w:p w14:paraId="6ACC36A1" w14:textId="77777777" w:rsidR="005615E8" w:rsidRPr="001A5202" w:rsidRDefault="005615E8" w:rsidP="006F4A04">
      <w:pPr>
        <w:widowControl/>
        <w:autoSpaceDE w:val="0"/>
        <w:autoSpaceDN w:val="0"/>
        <w:adjustRightInd w:val="0"/>
        <w:spacing w:after="160" w:line="259" w:lineRule="auto"/>
        <w:ind w:left="720" w:firstLine="270"/>
        <w:rPr>
          <w:rFonts w:asciiTheme="minorHAnsi" w:hAnsiTheme="minorHAnsi"/>
          <w:sz w:val="20"/>
        </w:rPr>
      </w:pPr>
      <w:r w:rsidRPr="001A5202">
        <w:rPr>
          <w:rFonts w:asciiTheme="minorHAnsi" w:hAnsiTheme="minorHAnsi"/>
          <w:sz w:val="20"/>
        </w:rPr>
        <w:t>13.0 R</w:t>
      </w:r>
      <w:r w:rsidRPr="001A5202">
        <w:rPr>
          <w:rFonts w:asciiTheme="minorHAnsi" w:hAnsiTheme="minorHAnsi"/>
          <w:sz w:val="20"/>
          <w:szCs w:val="16"/>
        </w:rPr>
        <w:t xml:space="preserve">eferences </w:t>
      </w:r>
    </w:p>
    <w:p w14:paraId="3758A943" w14:textId="77777777" w:rsidR="005615E8" w:rsidRPr="001A5202" w:rsidRDefault="005615E8" w:rsidP="006F4A04">
      <w:pPr>
        <w:widowControl/>
        <w:autoSpaceDE w:val="0"/>
        <w:autoSpaceDN w:val="0"/>
        <w:adjustRightInd w:val="0"/>
        <w:spacing w:after="160" w:line="259" w:lineRule="auto"/>
        <w:ind w:left="1440"/>
        <w:rPr>
          <w:rFonts w:asciiTheme="minorHAnsi" w:hAnsiTheme="minorHAnsi"/>
          <w:sz w:val="20"/>
        </w:rPr>
      </w:pPr>
      <w:r w:rsidRPr="001A5202">
        <w:rPr>
          <w:rFonts w:asciiTheme="minorHAnsi" w:hAnsiTheme="minorHAnsi"/>
          <w:sz w:val="20"/>
        </w:rPr>
        <w:t>Appendix A: Certification Statement</w:t>
      </w:r>
    </w:p>
    <w:p w14:paraId="5F624308" w14:textId="77777777" w:rsidR="005615E8" w:rsidRPr="001A5202" w:rsidRDefault="005615E8" w:rsidP="006F4A04">
      <w:pPr>
        <w:widowControl/>
        <w:autoSpaceDE w:val="0"/>
        <w:autoSpaceDN w:val="0"/>
        <w:adjustRightInd w:val="0"/>
        <w:spacing w:after="160" w:line="259" w:lineRule="auto"/>
        <w:ind w:left="1440"/>
        <w:rPr>
          <w:rFonts w:asciiTheme="minorHAnsi" w:hAnsiTheme="minorHAnsi"/>
          <w:sz w:val="20"/>
        </w:rPr>
      </w:pPr>
      <w:r w:rsidRPr="001A5202">
        <w:rPr>
          <w:rFonts w:asciiTheme="minorHAnsi" w:hAnsiTheme="minorHAnsi"/>
          <w:sz w:val="20"/>
        </w:rPr>
        <w:t xml:space="preserve">Appendix B: Initial Demonstration of Capability </w:t>
      </w:r>
    </w:p>
    <w:p w14:paraId="57B285FD" w14:textId="77777777" w:rsidR="005615E8" w:rsidRPr="001A5202" w:rsidRDefault="005615E8" w:rsidP="006F4A04">
      <w:pPr>
        <w:widowControl/>
        <w:autoSpaceDE w:val="0"/>
        <w:autoSpaceDN w:val="0"/>
        <w:adjustRightInd w:val="0"/>
        <w:spacing w:after="160" w:line="259" w:lineRule="auto"/>
        <w:ind w:left="1440"/>
        <w:rPr>
          <w:rFonts w:asciiTheme="minorHAnsi" w:hAnsiTheme="minorHAnsi"/>
          <w:sz w:val="20"/>
        </w:rPr>
      </w:pPr>
      <w:r w:rsidRPr="001A5202">
        <w:rPr>
          <w:rFonts w:asciiTheme="minorHAnsi" w:hAnsiTheme="minorHAnsi"/>
          <w:sz w:val="20"/>
        </w:rPr>
        <w:t xml:space="preserve">Appendix C: Certification Statement for Method Validation </w:t>
      </w:r>
    </w:p>
    <w:p w14:paraId="76CB0CF4" w14:textId="77777777" w:rsidR="005615E8" w:rsidRPr="001A5202" w:rsidRDefault="005615E8" w:rsidP="006F4A04">
      <w:pPr>
        <w:widowControl/>
        <w:autoSpaceDE w:val="0"/>
        <w:autoSpaceDN w:val="0"/>
        <w:adjustRightInd w:val="0"/>
        <w:spacing w:after="160" w:line="259" w:lineRule="auto"/>
        <w:ind w:left="1440"/>
        <w:rPr>
          <w:rFonts w:asciiTheme="minorHAnsi" w:hAnsiTheme="minorHAnsi"/>
          <w:sz w:val="20"/>
        </w:rPr>
      </w:pPr>
      <w:r w:rsidRPr="001A5202">
        <w:rPr>
          <w:rFonts w:asciiTheme="minorHAnsi" w:hAnsiTheme="minorHAnsi"/>
          <w:sz w:val="20"/>
        </w:rPr>
        <w:t>Appendix D: List of Instrumentation</w:t>
      </w:r>
    </w:p>
    <w:p w14:paraId="66BCE8DF" w14:textId="77777777" w:rsidR="005615E8" w:rsidRPr="001A5202" w:rsidRDefault="005615E8" w:rsidP="006F4A04">
      <w:pPr>
        <w:widowControl/>
        <w:autoSpaceDE w:val="0"/>
        <w:autoSpaceDN w:val="0"/>
        <w:adjustRightInd w:val="0"/>
        <w:spacing w:after="160" w:line="259" w:lineRule="auto"/>
        <w:ind w:left="1440"/>
        <w:rPr>
          <w:rFonts w:asciiTheme="minorHAnsi" w:hAnsiTheme="minorHAnsi"/>
          <w:sz w:val="20"/>
        </w:rPr>
      </w:pPr>
      <w:r w:rsidRPr="001A5202">
        <w:rPr>
          <w:rFonts w:asciiTheme="minorHAnsi" w:hAnsiTheme="minorHAnsi"/>
          <w:sz w:val="20"/>
        </w:rPr>
        <w:t>Appendix E:  Nutrient and Sediment Laboratory QC Criteria</w:t>
      </w:r>
    </w:p>
    <w:p w14:paraId="783E9324" w14:textId="77777777" w:rsidR="005615E8" w:rsidRPr="001A5202" w:rsidRDefault="005615E8" w:rsidP="006F4A04">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line="259" w:lineRule="auto"/>
        <w:rPr>
          <w:rFonts w:asciiTheme="minorHAnsi" w:hAnsiTheme="minorHAnsi"/>
          <w:sz w:val="20"/>
        </w:rPr>
      </w:pPr>
    </w:p>
    <w:sectPr w:rsidR="005615E8" w:rsidRPr="001A5202" w:rsidSect="004B3D66">
      <w:endnotePr>
        <w:numFmt w:val="decimal"/>
      </w:endnotePr>
      <w:pgSz w:w="12240" w:h="15840" w:code="1"/>
      <w:pgMar w:top="1440" w:right="1440" w:bottom="1440" w:left="1440" w:header="1152" w:footer="79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90DAF" w14:textId="77777777" w:rsidR="00E963E1" w:rsidRDefault="00E963E1">
      <w:r>
        <w:separator/>
      </w:r>
    </w:p>
  </w:endnote>
  <w:endnote w:type="continuationSeparator" w:id="0">
    <w:p w14:paraId="50256BC4" w14:textId="77777777" w:rsidR="00E963E1" w:rsidRDefault="00E963E1">
      <w:r>
        <w:continuationSeparator/>
      </w:r>
    </w:p>
  </w:endnote>
  <w:endnote w:type="continuationNotice" w:id="1">
    <w:p w14:paraId="77B3B125" w14:textId="77777777" w:rsidR="00E963E1" w:rsidRDefault="00E96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elio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258F9" w14:textId="77777777" w:rsidR="00801C1E" w:rsidRDefault="00801C1E">
    <w:pPr>
      <w:spacing w:line="240" w:lineRule="exact"/>
    </w:pPr>
  </w:p>
  <w:p w14:paraId="025C2EE3" w14:textId="77777777" w:rsidR="00801C1E" w:rsidRPr="0000496F" w:rsidRDefault="00801C1E" w:rsidP="0000496F">
    <w:pPr>
      <w:framePr w:w="9361" w:wrap="notBeside" w:vAnchor="text" w:hAnchor="text" w:x="1" w:y="1"/>
      <w:widowControl/>
      <w:tabs>
        <w:tab w:val="center" w:pos="4320"/>
        <w:tab w:val="right" w:pos="8640"/>
      </w:tabs>
      <w:spacing w:after="160" w:line="259" w:lineRule="auto"/>
      <w:rPr>
        <w:rFonts w:ascii="Calibri" w:hAnsi="Calibri"/>
        <w:b/>
        <w:i/>
        <w:color w:val="1F3864"/>
        <w:sz w:val="16"/>
        <w:szCs w:val="16"/>
      </w:rPr>
    </w:pPr>
    <w:r w:rsidRPr="0000496F">
      <w:rPr>
        <w:rFonts w:ascii="Calibri" w:hAnsi="Calibri"/>
        <w:b/>
        <w:i/>
        <w:color w:val="1F3864"/>
        <w:sz w:val="16"/>
        <w:szCs w:val="16"/>
      </w:rPr>
      <w:t xml:space="preserve">Methods and Quality Assurance for Chesapeake Bay Program Water Quality Monitoring Programs </w:t>
    </w:r>
    <w:r w:rsidRPr="0000496F">
      <w:rPr>
        <w:rFonts w:ascii="Calibri" w:hAnsi="Calibri"/>
        <w:b/>
        <w:i/>
        <w:color w:val="1F3864"/>
        <w:sz w:val="16"/>
        <w:szCs w:val="16"/>
      </w:rPr>
      <w:tab/>
      <w:t xml:space="preserve">Page </w:t>
    </w:r>
    <w:r>
      <w:rPr>
        <w:rFonts w:ascii="Calibri" w:hAnsi="Calibri"/>
        <w:b/>
        <w:i/>
        <w:color w:val="1F3864"/>
        <w:sz w:val="16"/>
        <w:szCs w:val="16"/>
      </w:rPr>
      <w:t>2</w:t>
    </w:r>
    <w:r w:rsidRPr="0000496F">
      <w:rPr>
        <w:rFonts w:ascii="Calibri" w:hAnsi="Calibri"/>
        <w:b/>
        <w:i/>
        <w:color w:val="1F3864"/>
        <w:sz w:val="16"/>
        <w:szCs w:val="16"/>
      </w:rPr>
      <w:t>-</w:t>
    </w:r>
    <w:r w:rsidRPr="0000496F">
      <w:rPr>
        <w:rFonts w:ascii="Calibri" w:hAnsi="Calibri"/>
        <w:b/>
        <w:i/>
        <w:color w:val="1F3864"/>
        <w:sz w:val="16"/>
        <w:szCs w:val="16"/>
      </w:rPr>
      <w:fldChar w:fldCharType="begin"/>
    </w:r>
    <w:r w:rsidRPr="0000496F">
      <w:rPr>
        <w:rFonts w:ascii="Calibri" w:hAnsi="Calibri"/>
        <w:b/>
        <w:i/>
        <w:color w:val="1F3864"/>
        <w:sz w:val="16"/>
        <w:szCs w:val="16"/>
      </w:rPr>
      <w:instrText xml:space="preserve"> PAGE   \* MERGEFORMAT </w:instrText>
    </w:r>
    <w:r w:rsidRPr="0000496F">
      <w:rPr>
        <w:rFonts w:ascii="Calibri" w:hAnsi="Calibri"/>
        <w:b/>
        <w:i/>
        <w:color w:val="1F3864"/>
        <w:sz w:val="16"/>
        <w:szCs w:val="16"/>
      </w:rPr>
      <w:fldChar w:fldCharType="separate"/>
    </w:r>
    <w:r w:rsidR="00E963E1">
      <w:rPr>
        <w:rFonts w:ascii="Calibri" w:hAnsi="Calibri"/>
        <w:b/>
        <w:i/>
        <w:noProof/>
        <w:color w:val="1F3864"/>
        <w:sz w:val="16"/>
        <w:szCs w:val="16"/>
      </w:rPr>
      <w:t>2</w:t>
    </w:r>
    <w:r w:rsidRPr="0000496F">
      <w:rPr>
        <w:rFonts w:ascii="Calibri" w:hAnsi="Calibri"/>
        <w:b/>
        <w:i/>
        <w:noProof/>
        <w:color w:val="1F3864"/>
        <w:sz w:val="16"/>
        <w:szCs w:val="16"/>
      </w:rPr>
      <w:fldChar w:fldCharType="end"/>
    </w:r>
  </w:p>
  <w:p w14:paraId="257F79A2" w14:textId="77777777" w:rsidR="00801C1E" w:rsidRDefault="00801C1E">
    <w:pP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B40A8" w14:textId="77777777" w:rsidR="00E963E1" w:rsidRDefault="00E963E1">
      <w:r>
        <w:separator/>
      </w:r>
    </w:p>
  </w:footnote>
  <w:footnote w:type="continuationSeparator" w:id="0">
    <w:p w14:paraId="707EFA84" w14:textId="77777777" w:rsidR="00E963E1" w:rsidRDefault="00E963E1">
      <w:r>
        <w:continuationSeparator/>
      </w:r>
    </w:p>
  </w:footnote>
  <w:footnote w:type="continuationNotice" w:id="1">
    <w:p w14:paraId="50D10415" w14:textId="77777777" w:rsidR="00E963E1" w:rsidRDefault="00E963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FCE02" w14:textId="77777777" w:rsidR="00801C1E" w:rsidRPr="009C6EAE" w:rsidRDefault="00801C1E">
    <w:pPr>
      <w:tabs>
        <w:tab w:val="right" w:pos="9360"/>
      </w:tabs>
      <w:rPr>
        <w:rFonts w:asciiTheme="minorHAnsi" w:hAnsiTheme="minorHAnsi"/>
        <w:color w:val="1F3864"/>
        <w:sz w:val="20"/>
      </w:rPr>
    </w:pPr>
    <w:r>
      <w:rPr>
        <w:rFonts w:ascii="CG Times" w:hAnsi="CG Times"/>
      </w:rPr>
      <w:tab/>
    </w:r>
    <w:r w:rsidRPr="009C6EAE">
      <w:rPr>
        <w:rFonts w:asciiTheme="minorHAnsi" w:hAnsiTheme="minorHAnsi"/>
        <w:color w:val="1F3864"/>
        <w:sz w:val="20"/>
      </w:rPr>
      <w:t>Chapter 2</w:t>
    </w:r>
  </w:p>
  <w:p w14:paraId="74AED500" w14:textId="77777777" w:rsidR="00801C1E" w:rsidRPr="009C6EAE" w:rsidRDefault="00801C1E">
    <w:pPr>
      <w:tabs>
        <w:tab w:val="right" w:pos="9360"/>
      </w:tabs>
      <w:rPr>
        <w:rFonts w:asciiTheme="minorHAnsi" w:hAnsiTheme="minorHAnsi"/>
        <w:color w:val="1F3864"/>
        <w:sz w:val="20"/>
      </w:rPr>
    </w:pPr>
    <w:r w:rsidRPr="009C6EAE">
      <w:rPr>
        <w:rFonts w:asciiTheme="minorHAnsi" w:hAnsiTheme="minorHAnsi"/>
        <w:color w:val="1F3864"/>
        <w:sz w:val="20"/>
      </w:rPr>
      <w:tab/>
      <w:t>Quality Assurance</w:t>
    </w:r>
  </w:p>
  <w:p w14:paraId="722E5CA1" w14:textId="57A27A41" w:rsidR="00801C1E" w:rsidRDefault="00801C1E">
    <w:pPr>
      <w:tabs>
        <w:tab w:val="right" w:pos="9360"/>
      </w:tabs>
      <w:rPr>
        <w:rFonts w:asciiTheme="minorHAnsi" w:hAnsiTheme="minorHAnsi"/>
        <w:color w:val="1F3864"/>
        <w:sz w:val="20"/>
      </w:rPr>
    </w:pPr>
    <w:r w:rsidRPr="009C6EAE">
      <w:rPr>
        <w:rFonts w:asciiTheme="minorHAnsi" w:hAnsiTheme="minorHAnsi"/>
        <w:color w:val="1F3864"/>
        <w:sz w:val="20"/>
      </w:rPr>
      <w:tab/>
    </w:r>
    <w:del w:id="0" w:author="Mary Ellen Ley" w:date="2017-01-03T15:28:00Z">
      <w:r w:rsidR="00562C2E" w:rsidRPr="009C6EAE">
        <w:rPr>
          <w:rFonts w:asciiTheme="minorHAnsi" w:hAnsiTheme="minorHAnsi"/>
          <w:color w:val="1F3864"/>
          <w:sz w:val="20"/>
        </w:rPr>
        <w:delText xml:space="preserve">   </w:delText>
      </w:r>
      <w:r w:rsidR="00562C2E">
        <w:rPr>
          <w:rFonts w:asciiTheme="minorHAnsi" w:hAnsiTheme="minorHAnsi"/>
          <w:color w:val="1F3864"/>
          <w:sz w:val="20"/>
        </w:rPr>
        <w:delText>June 30. 2016</w:delText>
      </w:r>
    </w:del>
    <w:ins w:id="1" w:author="Mary Ellen Ley" w:date="2017-01-03T15:28:00Z">
      <w:r>
        <w:rPr>
          <w:rFonts w:asciiTheme="minorHAnsi" w:hAnsiTheme="minorHAnsi"/>
          <w:color w:val="1F3864"/>
          <w:sz w:val="20"/>
        </w:rPr>
        <w:t>Jan. 3, 2017</w:t>
      </w:r>
    </w:ins>
    <w:r w:rsidRPr="009C6EAE">
      <w:rPr>
        <w:rFonts w:asciiTheme="minorHAnsi" w:hAnsiTheme="minorHAnsi"/>
        <w:color w:val="1F3864"/>
        <w:sz w:val="20"/>
      </w:rPr>
      <w:t xml:space="preserve"> </w:t>
    </w:r>
    <w:r>
      <w:rPr>
        <w:rFonts w:asciiTheme="minorHAnsi" w:hAnsiTheme="minorHAnsi"/>
        <w:color w:val="1F3864"/>
        <w:sz w:val="20"/>
      </w:rPr>
      <w:t>(</w:t>
    </w:r>
    <w:r w:rsidRPr="009C6EAE">
      <w:rPr>
        <w:rFonts w:asciiTheme="minorHAnsi" w:hAnsiTheme="minorHAnsi"/>
        <w:color w:val="1F3864"/>
        <w:sz w:val="20"/>
      </w:rPr>
      <w:t xml:space="preserve">Rev. </w:t>
    </w:r>
    <w:r>
      <w:rPr>
        <w:rFonts w:asciiTheme="minorHAnsi" w:hAnsiTheme="minorHAnsi"/>
        <w:color w:val="1F3864"/>
        <w:sz w:val="20"/>
      </w:rPr>
      <w:t>2)</w:t>
    </w:r>
  </w:p>
  <w:p w14:paraId="77A48199" w14:textId="77777777" w:rsidR="00801C1E" w:rsidRPr="009C6EAE" w:rsidRDefault="00801C1E">
    <w:pPr>
      <w:tabs>
        <w:tab w:val="right" w:pos="9360"/>
      </w:tabs>
      <w:rPr>
        <w:rFonts w:asciiTheme="minorHAnsi" w:hAnsiTheme="minorHAnsi"/>
        <w:color w:val="1F3864"/>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772A0"/>
    <w:multiLevelType w:val="hybridMultilevel"/>
    <w:tmpl w:val="63786DD2"/>
    <w:lvl w:ilvl="0" w:tplc="80A4B0BC">
      <w:start w:val="1"/>
      <w:numFmt w:val="decimal"/>
      <w:lvlText w:val="%1."/>
      <w:lvlJc w:val="left"/>
      <w:pPr>
        <w:tabs>
          <w:tab w:val="num" w:pos="360"/>
        </w:tabs>
        <w:ind w:left="360" w:hanging="360"/>
      </w:pPr>
      <w:rPr>
        <w:rFonts w:cs="Times New Roman"/>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1482775B"/>
    <w:multiLevelType w:val="multilevel"/>
    <w:tmpl w:val="A0BE077C"/>
    <w:lvl w:ilvl="0">
      <w:start w:val="5"/>
      <w:numFmt w:val="decimal"/>
      <w:pStyle w:val="Heading1"/>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sz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606241D"/>
    <w:multiLevelType w:val="multilevel"/>
    <w:tmpl w:val="8342141A"/>
    <w:lvl w:ilvl="0">
      <w:start w:val="6"/>
      <w:numFmt w:val="decimal"/>
      <w:lvlText w:val="%1."/>
      <w:lvlJc w:val="left"/>
      <w:pPr>
        <w:tabs>
          <w:tab w:val="num" w:pos="216"/>
        </w:tabs>
        <w:ind w:left="216" w:hanging="360"/>
      </w:pPr>
      <w:rPr>
        <w:rFonts w:cs="Times New Roman" w:hint="default"/>
      </w:rPr>
    </w:lvl>
    <w:lvl w:ilvl="1">
      <w:start w:val="1"/>
      <w:numFmt w:val="decimal"/>
      <w:lvlText w:val="%1.%2."/>
      <w:lvlJc w:val="left"/>
      <w:pPr>
        <w:tabs>
          <w:tab w:val="num" w:pos="648"/>
        </w:tabs>
        <w:ind w:left="648" w:hanging="432"/>
      </w:pPr>
      <w:rPr>
        <w:rFonts w:cs="Times New Roman" w:hint="default"/>
        <w:b w:val="0"/>
      </w:rPr>
    </w:lvl>
    <w:lvl w:ilvl="2">
      <w:start w:val="1"/>
      <w:numFmt w:val="decimal"/>
      <w:lvlText w:val="%1.%2.%3."/>
      <w:lvlJc w:val="left"/>
      <w:pPr>
        <w:tabs>
          <w:tab w:val="num" w:pos="1296"/>
        </w:tabs>
        <w:ind w:left="1080" w:hanging="504"/>
      </w:pPr>
      <w:rPr>
        <w:rFonts w:cs="Times New Roman" w:hint="default"/>
      </w:rPr>
    </w:lvl>
    <w:lvl w:ilvl="3">
      <w:start w:val="1"/>
      <w:numFmt w:val="decimal"/>
      <w:lvlText w:val="%1.%2.%3.%4."/>
      <w:lvlJc w:val="left"/>
      <w:pPr>
        <w:tabs>
          <w:tab w:val="num" w:pos="1656"/>
        </w:tabs>
        <w:ind w:left="1584" w:hanging="648"/>
      </w:pPr>
      <w:rPr>
        <w:rFonts w:cs="Times New Roman" w:hint="default"/>
      </w:rPr>
    </w:lvl>
    <w:lvl w:ilvl="4">
      <w:start w:val="1"/>
      <w:numFmt w:val="decimal"/>
      <w:lvlText w:val="%1.%2.%3.%4.%5."/>
      <w:lvlJc w:val="left"/>
      <w:pPr>
        <w:tabs>
          <w:tab w:val="num" w:pos="2376"/>
        </w:tabs>
        <w:ind w:left="2088" w:hanging="792"/>
      </w:pPr>
      <w:rPr>
        <w:rFonts w:cs="Times New Roman" w:hint="default"/>
      </w:rPr>
    </w:lvl>
    <w:lvl w:ilvl="5">
      <w:start w:val="1"/>
      <w:numFmt w:val="decimal"/>
      <w:lvlText w:val="%1.%2.%3.%4.%5.%6."/>
      <w:lvlJc w:val="left"/>
      <w:pPr>
        <w:tabs>
          <w:tab w:val="num" w:pos="2736"/>
        </w:tabs>
        <w:ind w:left="2592" w:hanging="936"/>
      </w:pPr>
      <w:rPr>
        <w:rFonts w:cs="Times New Roman" w:hint="default"/>
      </w:rPr>
    </w:lvl>
    <w:lvl w:ilvl="6">
      <w:start w:val="1"/>
      <w:numFmt w:val="decimal"/>
      <w:lvlText w:val="%1.%2.%3.%4.%5.%6.%7."/>
      <w:lvlJc w:val="left"/>
      <w:pPr>
        <w:tabs>
          <w:tab w:val="num" w:pos="3456"/>
        </w:tabs>
        <w:ind w:left="3096" w:hanging="1080"/>
      </w:pPr>
      <w:rPr>
        <w:rFonts w:cs="Times New Roman" w:hint="default"/>
      </w:rPr>
    </w:lvl>
    <w:lvl w:ilvl="7">
      <w:start w:val="1"/>
      <w:numFmt w:val="decimal"/>
      <w:lvlText w:val="%1.%2.%3.%4.%5.%6.%7.%8."/>
      <w:lvlJc w:val="left"/>
      <w:pPr>
        <w:tabs>
          <w:tab w:val="num" w:pos="3816"/>
        </w:tabs>
        <w:ind w:left="3600" w:hanging="1224"/>
      </w:pPr>
      <w:rPr>
        <w:rFonts w:cs="Times New Roman" w:hint="default"/>
      </w:rPr>
    </w:lvl>
    <w:lvl w:ilvl="8">
      <w:start w:val="1"/>
      <w:numFmt w:val="decimal"/>
      <w:lvlText w:val="%1.%2.%3.%4.%5.%6.%7.%8.%9."/>
      <w:lvlJc w:val="left"/>
      <w:pPr>
        <w:tabs>
          <w:tab w:val="num" w:pos="4536"/>
        </w:tabs>
        <w:ind w:left="4176" w:hanging="1440"/>
      </w:pPr>
      <w:rPr>
        <w:rFonts w:cs="Times New Roman" w:hint="default"/>
      </w:rPr>
    </w:lvl>
  </w:abstractNum>
  <w:abstractNum w:abstractNumId="3" w15:restartNumberingAfterBreak="0">
    <w:nsid w:val="1C0765B9"/>
    <w:multiLevelType w:val="multilevel"/>
    <w:tmpl w:val="5ABC5E5A"/>
    <w:lvl w:ilvl="0">
      <w:start w:val="3"/>
      <w:numFmt w:val="decimal"/>
      <w:lvlText w:val="%1"/>
      <w:lvlJc w:val="left"/>
      <w:pPr>
        <w:ind w:left="405" w:hanging="405"/>
      </w:pPr>
      <w:rPr>
        <w:rFonts w:cs="Times New Roman" w:hint="default"/>
      </w:rPr>
    </w:lvl>
    <w:lvl w:ilvl="1">
      <w:start w:val="4"/>
      <w:numFmt w:val="decimal"/>
      <w:lvlText w:val="%1.%2"/>
      <w:lvlJc w:val="left"/>
      <w:pPr>
        <w:ind w:left="1017" w:hanging="405"/>
      </w:pPr>
      <w:rPr>
        <w:rFonts w:cs="Times New Roman" w:hint="default"/>
      </w:rPr>
    </w:lvl>
    <w:lvl w:ilvl="2">
      <w:start w:val="1"/>
      <w:numFmt w:val="decimal"/>
      <w:lvlText w:val="%1.%2.%3"/>
      <w:lvlJc w:val="left"/>
      <w:pPr>
        <w:ind w:left="1944" w:hanging="720"/>
      </w:pPr>
      <w:rPr>
        <w:rFonts w:cs="Times New Roman" w:hint="default"/>
      </w:rPr>
    </w:lvl>
    <w:lvl w:ilvl="3">
      <w:start w:val="1"/>
      <w:numFmt w:val="decimal"/>
      <w:lvlText w:val="%1.%2.%3.%4"/>
      <w:lvlJc w:val="left"/>
      <w:pPr>
        <w:ind w:left="2556" w:hanging="720"/>
      </w:pPr>
      <w:rPr>
        <w:rFonts w:cs="Times New Roman" w:hint="default"/>
      </w:rPr>
    </w:lvl>
    <w:lvl w:ilvl="4">
      <w:start w:val="1"/>
      <w:numFmt w:val="decimal"/>
      <w:lvlText w:val="%1.%2.%3.%4.%5"/>
      <w:lvlJc w:val="left"/>
      <w:pPr>
        <w:ind w:left="3168" w:hanging="720"/>
      </w:pPr>
      <w:rPr>
        <w:rFonts w:cs="Times New Roman" w:hint="default"/>
      </w:rPr>
    </w:lvl>
    <w:lvl w:ilvl="5">
      <w:start w:val="1"/>
      <w:numFmt w:val="decimal"/>
      <w:lvlText w:val="%1.%2.%3.%4.%5.%6"/>
      <w:lvlJc w:val="left"/>
      <w:pPr>
        <w:ind w:left="4140" w:hanging="1080"/>
      </w:pPr>
      <w:rPr>
        <w:rFonts w:cs="Times New Roman" w:hint="default"/>
      </w:rPr>
    </w:lvl>
    <w:lvl w:ilvl="6">
      <w:start w:val="1"/>
      <w:numFmt w:val="decimal"/>
      <w:lvlText w:val="%1.%2.%3.%4.%5.%6.%7"/>
      <w:lvlJc w:val="left"/>
      <w:pPr>
        <w:ind w:left="4752" w:hanging="1080"/>
      </w:pPr>
      <w:rPr>
        <w:rFonts w:cs="Times New Roman" w:hint="default"/>
      </w:rPr>
    </w:lvl>
    <w:lvl w:ilvl="7">
      <w:start w:val="1"/>
      <w:numFmt w:val="decimal"/>
      <w:lvlText w:val="%1.%2.%3.%4.%5.%6.%7.%8"/>
      <w:lvlJc w:val="left"/>
      <w:pPr>
        <w:ind w:left="5724" w:hanging="1440"/>
      </w:pPr>
      <w:rPr>
        <w:rFonts w:cs="Times New Roman" w:hint="default"/>
      </w:rPr>
    </w:lvl>
    <w:lvl w:ilvl="8">
      <w:start w:val="1"/>
      <w:numFmt w:val="decimal"/>
      <w:lvlText w:val="%1.%2.%3.%4.%5.%6.%7.%8.%9"/>
      <w:lvlJc w:val="left"/>
      <w:pPr>
        <w:ind w:left="6336" w:hanging="1440"/>
      </w:pPr>
      <w:rPr>
        <w:rFonts w:cs="Times New Roman" w:hint="default"/>
      </w:rPr>
    </w:lvl>
  </w:abstractNum>
  <w:abstractNum w:abstractNumId="4" w15:restartNumberingAfterBreak="0">
    <w:nsid w:val="24E8134C"/>
    <w:multiLevelType w:val="multilevel"/>
    <w:tmpl w:val="302ED75E"/>
    <w:lvl w:ilvl="0">
      <w:start w:val="1"/>
      <w:numFmt w:val="decimal"/>
      <w:lvlText w:val="%1."/>
      <w:lvlJc w:val="left"/>
      <w:pPr>
        <w:ind w:left="1800" w:hanging="360"/>
      </w:pPr>
      <w:rPr>
        <w:rFonts w:asciiTheme="minorHAnsi" w:eastAsia="Times New Roman" w:hAnsiTheme="minorHAnsi" w:cs="Times New Roman"/>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5" w15:restartNumberingAfterBreak="0">
    <w:nsid w:val="32AC29AC"/>
    <w:multiLevelType w:val="multilevel"/>
    <w:tmpl w:val="D5B4F314"/>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asciiTheme="minorHAnsi" w:hAnsiTheme="minorHAnsi" w:cs="Times New Roman" w:hint="default"/>
        <w:b w:val="0"/>
        <w:sz w:val="20"/>
        <w:szCs w:val="20"/>
        <w:u w:val="none"/>
      </w:rPr>
    </w:lvl>
    <w:lvl w:ilvl="2">
      <w:start w:val="1"/>
      <w:numFmt w:val="decimal"/>
      <w:lvlText w:val="%1.%2.%3"/>
      <w:lvlJc w:val="left"/>
      <w:pPr>
        <w:tabs>
          <w:tab w:val="num" w:pos="1440"/>
        </w:tabs>
        <w:ind w:left="1440" w:hanging="720"/>
      </w:pPr>
      <w:rPr>
        <w:rFonts w:hint="default"/>
        <w:strike w:val="0"/>
        <w:color w:val="auto"/>
        <w:u w:val="none"/>
      </w:rPr>
    </w:lvl>
    <w:lvl w:ilvl="3">
      <w:start w:val="1"/>
      <w:numFmt w:val="decimal"/>
      <w:lvlText w:val="%1.%2.%3.%4"/>
      <w:lvlJc w:val="left"/>
      <w:pPr>
        <w:tabs>
          <w:tab w:val="num" w:pos="1980"/>
        </w:tabs>
        <w:ind w:left="1980" w:hanging="720"/>
      </w:pPr>
      <w:rPr>
        <w:rFonts w:hint="default"/>
        <w:color w:val="auto"/>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abstractNum w:abstractNumId="6" w15:restartNumberingAfterBreak="0">
    <w:nsid w:val="33E51AC8"/>
    <w:multiLevelType w:val="multilevel"/>
    <w:tmpl w:val="3768ED0C"/>
    <w:lvl w:ilvl="0">
      <w:start w:val="5"/>
      <w:numFmt w:val="decimal"/>
      <w:lvlText w:val="%1."/>
      <w:lvlJc w:val="left"/>
      <w:pPr>
        <w:tabs>
          <w:tab w:val="num" w:pos="720"/>
        </w:tabs>
        <w:ind w:left="720" w:hanging="720"/>
      </w:pPr>
      <w:rPr>
        <w:rFonts w:cs="Times New Roman" w:hint="default"/>
        <w:u w:val="none"/>
      </w:rPr>
    </w:lvl>
    <w:lvl w:ilvl="1">
      <w:start w:val="2"/>
      <w:numFmt w:val="decimal"/>
      <w:isLgl/>
      <w:lvlText w:val="%1.%2"/>
      <w:lvlJc w:val="left"/>
      <w:pPr>
        <w:ind w:left="1800" w:hanging="360"/>
      </w:pPr>
      <w:rPr>
        <w:rFonts w:cs="Times New Roman" w:hint="default"/>
        <w:b w:val="0"/>
      </w:rPr>
    </w:lvl>
    <w:lvl w:ilvl="2">
      <w:start w:val="1"/>
      <w:numFmt w:val="decimal"/>
      <w:isLgl/>
      <w:lvlText w:val="%1.%2.%3"/>
      <w:lvlJc w:val="left"/>
      <w:pPr>
        <w:ind w:left="3600" w:hanging="720"/>
      </w:pPr>
      <w:rPr>
        <w:rFonts w:cs="Times New Roman" w:hint="default"/>
        <w:b w:val="0"/>
      </w:rPr>
    </w:lvl>
    <w:lvl w:ilvl="3">
      <w:start w:val="1"/>
      <w:numFmt w:val="decimal"/>
      <w:isLgl/>
      <w:lvlText w:val="%1.%2.%3.%4"/>
      <w:lvlJc w:val="left"/>
      <w:pPr>
        <w:ind w:left="5040" w:hanging="720"/>
      </w:pPr>
      <w:rPr>
        <w:rFonts w:cs="Times New Roman" w:hint="default"/>
        <w:b w:val="0"/>
      </w:rPr>
    </w:lvl>
    <w:lvl w:ilvl="4">
      <w:start w:val="1"/>
      <w:numFmt w:val="decimal"/>
      <w:isLgl/>
      <w:lvlText w:val="%1.%2.%3.%4.%5"/>
      <w:lvlJc w:val="left"/>
      <w:pPr>
        <w:ind w:left="6480" w:hanging="720"/>
      </w:pPr>
      <w:rPr>
        <w:rFonts w:cs="Times New Roman" w:hint="default"/>
        <w:b w:val="0"/>
      </w:rPr>
    </w:lvl>
    <w:lvl w:ilvl="5">
      <w:start w:val="1"/>
      <w:numFmt w:val="decimal"/>
      <w:isLgl/>
      <w:lvlText w:val="%1.%2.%3.%4.%5.%6"/>
      <w:lvlJc w:val="left"/>
      <w:pPr>
        <w:ind w:left="8280" w:hanging="1080"/>
      </w:pPr>
      <w:rPr>
        <w:rFonts w:cs="Times New Roman" w:hint="default"/>
        <w:b w:val="0"/>
      </w:rPr>
    </w:lvl>
    <w:lvl w:ilvl="6">
      <w:start w:val="1"/>
      <w:numFmt w:val="decimal"/>
      <w:isLgl/>
      <w:lvlText w:val="%1.%2.%3.%4.%5.%6.%7"/>
      <w:lvlJc w:val="left"/>
      <w:pPr>
        <w:ind w:left="9720" w:hanging="1080"/>
      </w:pPr>
      <w:rPr>
        <w:rFonts w:cs="Times New Roman" w:hint="default"/>
        <w:b w:val="0"/>
      </w:rPr>
    </w:lvl>
    <w:lvl w:ilvl="7">
      <w:start w:val="1"/>
      <w:numFmt w:val="decimal"/>
      <w:isLgl/>
      <w:lvlText w:val="%1.%2.%3.%4.%5.%6.%7.%8"/>
      <w:lvlJc w:val="left"/>
      <w:pPr>
        <w:ind w:left="11520" w:hanging="1440"/>
      </w:pPr>
      <w:rPr>
        <w:rFonts w:cs="Times New Roman" w:hint="default"/>
        <w:b w:val="0"/>
      </w:rPr>
    </w:lvl>
    <w:lvl w:ilvl="8">
      <w:start w:val="1"/>
      <w:numFmt w:val="decimal"/>
      <w:isLgl/>
      <w:lvlText w:val="%1.%2.%3.%4.%5.%6.%7.%8.%9"/>
      <w:lvlJc w:val="left"/>
      <w:pPr>
        <w:ind w:left="12960" w:hanging="1440"/>
      </w:pPr>
      <w:rPr>
        <w:rFonts w:cs="Times New Roman" w:hint="default"/>
        <w:b w:val="0"/>
      </w:rPr>
    </w:lvl>
  </w:abstractNum>
  <w:abstractNum w:abstractNumId="7" w15:restartNumberingAfterBreak="0">
    <w:nsid w:val="36A5070F"/>
    <w:multiLevelType w:val="multilevel"/>
    <w:tmpl w:val="6E620DAA"/>
    <w:lvl w:ilvl="0">
      <w:start w:val="3"/>
      <w:numFmt w:val="decimal"/>
      <w:lvlText w:val="%1"/>
      <w:lvlJc w:val="left"/>
      <w:pPr>
        <w:tabs>
          <w:tab w:val="num" w:pos="1080"/>
        </w:tabs>
        <w:ind w:left="1080" w:hanging="360"/>
      </w:pPr>
      <w:rPr>
        <w:rFonts w:cs="Times New Roman" w:hint="default"/>
        <w:b w:val="0"/>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800"/>
        </w:tabs>
        <w:ind w:left="1800" w:hanging="360"/>
      </w:pPr>
      <w:rPr>
        <w:rFonts w:cs="Times New Roman" w:hint="default"/>
        <w:color w:val="auto"/>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600"/>
        </w:tabs>
        <w:ind w:left="3600" w:hanging="720"/>
      </w:pPr>
      <w:rPr>
        <w:rFonts w:cs="Times New Roman" w:hint="default"/>
      </w:rPr>
    </w:lvl>
    <w:lvl w:ilvl="4">
      <w:start w:val="1"/>
      <w:numFmt w:val="decimal"/>
      <w:lvlText w:val="%1.%2.%3.%4.%5"/>
      <w:lvlJc w:val="left"/>
      <w:pPr>
        <w:tabs>
          <w:tab w:val="num" w:pos="4320"/>
        </w:tabs>
        <w:ind w:left="4320" w:hanging="720"/>
      </w:pPr>
      <w:rPr>
        <w:rFonts w:cs="Times New Roman" w:hint="default"/>
      </w:rPr>
    </w:lvl>
    <w:lvl w:ilvl="5">
      <w:start w:val="1"/>
      <w:numFmt w:val="decimal"/>
      <w:lvlText w:val="%1.%2.%3.%4.%5.%6"/>
      <w:lvlJc w:val="left"/>
      <w:pPr>
        <w:tabs>
          <w:tab w:val="num" w:pos="5400"/>
        </w:tabs>
        <w:ind w:left="5400" w:hanging="1080"/>
      </w:pPr>
      <w:rPr>
        <w:rFonts w:cs="Times New Roman" w:hint="default"/>
      </w:rPr>
    </w:lvl>
    <w:lvl w:ilvl="6">
      <w:start w:val="1"/>
      <w:numFmt w:val="decimal"/>
      <w:lvlText w:val="%1.%2.%3.%4.%5.%6.%7"/>
      <w:lvlJc w:val="left"/>
      <w:pPr>
        <w:tabs>
          <w:tab w:val="num" w:pos="6120"/>
        </w:tabs>
        <w:ind w:left="6120" w:hanging="1080"/>
      </w:pPr>
      <w:rPr>
        <w:rFonts w:cs="Times New Roman" w:hint="default"/>
      </w:rPr>
    </w:lvl>
    <w:lvl w:ilvl="7">
      <w:start w:val="1"/>
      <w:numFmt w:val="decimal"/>
      <w:lvlText w:val="%1.%2.%3.%4.%5.%6.%7.%8"/>
      <w:lvlJc w:val="left"/>
      <w:pPr>
        <w:tabs>
          <w:tab w:val="num" w:pos="7200"/>
        </w:tabs>
        <w:ind w:left="7200" w:hanging="1440"/>
      </w:pPr>
      <w:rPr>
        <w:rFonts w:cs="Times New Roman" w:hint="default"/>
      </w:rPr>
    </w:lvl>
    <w:lvl w:ilvl="8">
      <w:start w:val="1"/>
      <w:numFmt w:val="decimal"/>
      <w:lvlText w:val="%1.%2.%3.%4.%5.%6.%7.%8.%9"/>
      <w:lvlJc w:val="left"/>
      <w:pPr>
        <w:tabs>
          <w:tab w:val="num" w:pos="7920"/>
        </w:tabs>
        <w:ind w:left="7920" w:hanging="1440"/>
      </w:pPr>
      <w:rPr>
        <w:rFonts w:cs="Times New Roman" w:hint="default"/>
      </w:rPr>
    </w:lvl>
  </w:abstractNum>
  <w:abstractNum w:abstractNumId="8" w15:restartNumberingAfterBreak="0">
    <w:nsid w:val="36BC0305"/>
    <w:multiLevelType w:val="multilevel"/>
    <w:tmpl w:val="F18C0B0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530"/>
        </w:tabs>
        <w:ind w:left="131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7625DA3"/>
    <w:multiLevelType w:val="multilevel"/>
    <w:tmpl w:val="7DB4C6D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42"/>
        </w:tabs>
        <w:ind w:left="1242" w:hanging="432"/>
      </w:pPr>
      <w:rPr>
        <w:rFonts w:cs="Times New Roman" w:hint="default"/>
        <w:b w:val="0"/>
      </w:rPr>
    </w:lvl>
    <w:lvl w:ilvl="2">
      <w:start w:val="1"/>
      <w:numFmt w:val="decimal"/>
      <w:lvlText w:val="%1.%2.%3."/>
      <w:lvlJc w:val="left"/>
      <w:pPr>
        <w:tabs>
          <w:tab w:val="num" w:pos="1620"/>
        </w:tabs>
        <w:ind w:left="140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76905F3"/>
    <w:multiLevelType w:val="hybridMultilevel"/>
    <w:tmpl w:val="DA127144"/>
    <w:lvl w:ilvl="0" w:tplc="2F16D6EA">
      <w:start w:val="2"/>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7B31438"/>
    <w:multiLevelType w:val="multilevel"/>
    <w:tmpl w:val="5F3CEEC8"/>
    <w:lvl w:ilvl="0">
      <w:start w:val="3"/>
      <w:numFmt w:val="decimal"/>
      <w:lvlText w:val="%1."/>
      <w:lvlJc w:val="left"/>
      <w:pPr>
        <w:tabs>
          <w:tab w:val="num" w:pos="360"/>
        </w:tabs>
        <w:ind w:left="360" w:hanging="360"/>
      </w:pPr>
      <w:rPr>
        <w:rFonts w:hint="default"/>
        <w:b w:val="0"/>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1080"/>
        </w:tabs>
        <w:ind w:left="1080" w:hanging="360"/>
      </w:pPr>
      <w:rPr>
        <w:rFonts w:cs="Times New Roman" w:hint="default"/>
        <w:color w:val="auto"/>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600"/>
        </w:tabs>
        <w:ind w:left="3600" w:hanging="72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2" w15:restartNumberingAfterBreak="0">
    <w:nsid w:val="38204FD8"/>
    <w:multiLevelType w:val="multilevel"/>
    <w:tmpl w:val="DAE6501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color w:val="auto"/>
      </w:rPr>
    </w:lvl>
    <w:lvl w:ilvl="2">
      <w:start w:val="1"/>
      <w:numFmt w:val="decimal"/>
      <w:lvlText w:val="%1.%2.%3"/>
      <w:lvlJc w:val="left"/>
      <w:pPr>
        <w:tabs>
          <w:tab w:val="num" w:pos="2160"/>
        </w:tabs>
        <w:ind w:left="2160" w:hanging="720"/>
      </w:pPr>
      <w:rPr>
        <w:rFonts w:cs="Times New Roman" w:hint="default"/>
        <w:b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600"/>
        </w:tabs>
        <w:ind w:left="3600" w:hanging="72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3" w15:restartNumberingAfterBreak="0">
    <w:nsid w:val="393F66FF"/>
    <w:multiLevelType w:val="hybridMultilevel"/>
    <w:tmpl w:val="7708EFA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CB11706"/>
    <w:multiLevelType w:val="multilevel"/>
    <w:tmpl w:val="248ECD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42"/>
        </w:tabs>
        <w:ind w:left="1242" w:hanging="432"/>
      </w:pPr>
      <w:rPr>
        <w:rFonts w:cs="Times New Roman" w:hint="default"/>
        <w:b w:val="0"/>
      </w:rPr>
    </w:lvl>
    <w:lvl w:ilvl="2">
      <w:start w:val="1"/>
      <w:numFmt w:val="decimal"/>
      <w:lvlText w:val="%1.%2.%3."/>
      <w:lvlJc w:val="left"/>
      <w:pPr>
        <w:tabs>
          <w:tab w:val="num" w:pos="1620"/>
        </w:tabs>
        <w:ind w:left="140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BB816F7"/>
    <w:multiLevelType w:val="multilevel"/>
    <w:tmpl w:val="6B561E94"/>
    <w:lvl w:ilvl="0">
      <w:start w:val="2"/>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5FE10AEC"/>
    <w:multiLevelType w:val="multilevel"/>
    <w:tmpl w:val="96C24014"/>
    <w:lvl w:ilvl="0">
      <w:start w:val="4"/>
      <w:numFmt w:val="decimal"/>
      <w:lvlText w:val="%1."/>
      <w:lvlJc w:val="left"/>
      <w:pPr>
        <w:tabs>
          <w:tab w:val="num" w:pos="360"/>
        </w:tabs>
        <w:ind w:left="360" w:hanging="360"/>
      </w:pPr>
      <w:rPr>
        <w:rFonts w:hint="default"/>
        <w:b w:val="0"/>
        <w:bCs w:val="0"/>
        <w:i w:val="0"/>
        <w:iCs w:val="0"/>
        <w:caps w:val="0"/>
        <w:smallCaps w:val="0"/>
        <w:strike w:val="0"/>
        <w:dstrike w:val="0"/>
        <w:snapToGrid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0"/>
        </w:tabs>
        <w:ind w:left="1080" w:hanging="360"/>
      </w:pPr>
      <w:rPr>
        <w:rFonts w:cs="Times New Roman" w:hint="default"/>
        <w:color w:val="auto"/>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600"/>
        </w:tabs>
        <w:ind w:left="3600" w:hanging="72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7" w15:restartNumberingAfterBreak="0">
    <w:nsid w:val="648D53E7"/>
    <w:multiLevelType w:val="multilevel"/>
    <w:tmpl w:val="F1D886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42"/>
        </w:tabs>
        <w:ind w:left="1242" w:hanging="432"/>
      </w:pPr>
      <w:rPr>
        <w:rFonts w:cs="Times New Roman" w:hint="default"/>
        <w:b w:val="0"/>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677B1C3D"/>
    <w:multiLevelType w:val="multilevel"/>
    <w:tmpl w:val="FC8662B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530"/>
        </w:tabs>
        <w:ind w:left="131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76920A65"/>
    <w:multiLevelType w:val="hybridMultilevel"/>
    <w:tmpl w:val="CC3A5330"/>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2"/>
  </w:num>
  <w:num w:numId="2">
    <w:abstractNumId w:val="13"/>
  </w:num>
  <w:num w:numId="3">
    <w:abstractNumId w:val="9"/>
  </w:num>
  <w:num w:numId="4">
    <w:abstractNumId w:val="19"/>
  </w:num>
  <w:num w:numId="5">
    <w:abstractNumId w:val="6"/>
  </w:num>
  <w:num w:numId="6">
    <w:abstractNumId w:val="2"/>
  </w:num>
  <w:num w:numId="7">
    <w:abstractNumId w:val="18"/>
  </w:num>
  <w:num w:numId="8">
    <w:abstractNumId w:val="8"/>
  </w:num>
  <w:num w:numId="9">
    <w:abstractNumId w:val="3"/>
  </w:num>
  <w:num w:numId="10">
    <w:abstractNumId w:val="17"/>
  </w:num>
  <w:num w:numId="11">
    <w:abstractNumId w:val="0"/>
  </w:num>
  <w:num w:numId="12">
    <w:abstractNumId w:val="11"/>
  </w:num>
  <w:num w:numId="13">
    <w:abstractNumId w:val="7"/>
  </w:num>
  <w:num w:numId="14">
    <w:abstractNumId w:val="15"/>
  </w:num>
  <w:num w:numId="15">
    <w:abstractNumId w:val="16"/>
  </w:num>
  <w:num w:numId="16">
    <w:abstractNumId w:val="1"/>
  </w:num>
  <w:num w:numId="17">
    <w:abstractNumId w:val="4"/>
  </w:num>
  <w:num w:numId="18">
    <w:abstractNumId w:val="10"/>
  </w:num>
  <w:num w:numId="19">
    <w:abstractNumId w:val="14"/>
  </w:num>
  <w:num w:numId="20">
    <w:abstractNumId w:val="5"/>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Ellen Ley">
    <w15:presenceInfo w15:providerId="AD" w15:userId="S-1-5-21-780216973-25257766-102967255-2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516"/>
    <w:rsid w:val="00002341"/>
    <w:rsid w:val="0000448C"/>
    <w:rsid w:val="0000496F"/>
    <w:rsid w:val="0001240F"/>
    <w:rsid w:val="000318F1"/>
    <w:rsid w:val="0003543E"/>
    <w:rsid w:val="000438E8"/>
    <w:rsid w:val="00047A7F"/>
    <w:rsid w:val="00050735"/>
    <w:rsid w:val="00052CAD"/>
    <w:rsid w:val="00054EF7"/>
    <w:rsid w:val="00062B68"/>
    <w:rsid w:val="0006463B"/>
    <w:rsid w:val="0008200A"/>
    <w:rsid w:val="00083786"/>
    <w:rsid w:val="000848CA"/>
    <w:rsid w:val="00090DE6"/>
    <w:rsid w:val="00092F58"/>
    <w:rsid w:val="000946C7"/>
    <w:rsid w:val="0009603F"/>
    <w:rsid w:val="000A088E"/>
    <w:rsid w:val="000A23A2"/>
    <w:rsid w:val="000B1AC3"/>
    <w:rsid w:val="000B58A2"/>
    <w:rsid w:val="000D3F33"/>
    <w:rsid w:val="000E1516"/>
    <w:rsid w:val="000E6463"/>
    <w:rsid w:val="000F01E0"/>
    <w:rsid w:val="000F2AAB"/>
    <w:rsid w:val="000F2F9B"/>
    <w:rsid w:val="000F794C"/>
    <w:rsid w:val="001008BB"/>
    <w:rsid w:val="00106B85"/>
    <w:rsid w:val="001102A9"/>
    <w:rsid w:val="00112809"/>
    <w:rsid w:val="00123B70"/>
    <w:rsid w:val="0012512C"/>
    <w:rsid w:val="0013187C"/>
    <w:rsid w:val="00132B4C"/>
    <w:rsid w:val="001356B2"/>
    <w:rsid w:val="00137F46"/>
    <w:rsid w:val="0014556A"/>
    <w:rsid w:val="00147BFD"/>
    <w:rsid w:val="001673DC"/>
    <w:rsid w:val="00175343"/>
    <w:rsid w:val="0018650A"/>
    <w:rsid w:val="00186EE6"/>
    <w:rsid w:val="00190685"/>
    <w:rsid w:val="001907D8"/>
    <w:rsid w:val="00190CBD"/>
    <w:rsid w:val="0019268E"/>
    <w:rsid w:val="001974E9"/>
    <w:rsid w:val="001A0988"/>
    <w:rsid w:val="001A09C2"/>
    <w:rsid w:val="001A1972"/>
    <w:rsid w:val="001A4EFE"/>
    <w:rsid w:val="001A5202"/>
    <w:rsid w:val="001A59E4"/>
    <w:rsid w:val="001B0CC3"/>
    <w:rsid w:val="001C1A42"/>
    <w:rsid w:val="001C47C0"/>
    <w:rsid w:val="001E02AE"/>
    <w:rsid w:val="001E22EC"/>
    <w:rsid w:val="001F2212"/>
    <w:rsid w:val="001F3263"/>
    <w:rsid w:val="00211A56"/>
    <w:rsid w:val="00221516"/>
    <w:rsid w:val="00222D16"/>
    <w:rsid w:val="002269C9"/>
    <w:rsid w:val="00253750"/>
    <w:rsid w:val="00255D70"/>
    <w:rsid w:val="00257639"/>
    <w:rsid w:val="00262DBC"/>
    <w:rsid w:val="002736B8"/>
    <w:rsid w:val="00277EFA"/>
    <w:rsid w:val="00280C72"/>
    <w:rsid w:val="0028222C"/>
    <w:rsid w:val="0028520B"/>
    <w:rsid w:val="0028569A"/>
    <w:rsid w:val="00292C3C"/>
    <w:rsid w:val="00292D74"/>
    <w:rsid w:val="00297D94"/>
    <w:rsid w:val="002A2CA9"/>
    <w:rsid w:val="002A44CD"/>
    <w:rsid w:val="002A471F"/>
    <w:rsid w:val="002A4D84"/>
    <w:rsid w:val="002B2586"/>
    <w:rsid w:val="002B2DCF"/>
    <w:rsid w:val="002B40EC"/>
    <w:rsid w:val="002B48FD"/>
    <w:rsid w:val="002B5757"/>
    <w:rsid w:val="002B7534"/>
    <w:rsid w:val="002C0E00"/>
    <w:rsid w:val="002C2B1F"/>
    <w:rsid w:val="002C2B46"/>
    <w:rsid w:val="002C4086"/>
    <w:rsid w:val="002C65F9"/>
    <w:rsid w:val="002D00AF"/>
    <w:rsid w:val="002F3EF5"/>
    <w:rsid w:val="002F413D"/>
    <w:rsid w:val="00300A78"/>
    <w:rsid w:val="00302C96"/>
    <w:rsid w:val="0030308A"/>
    <w:rsid w:val="00312E36"/>
    <w:rsid w:val="0031501A"/>
    <w:rsid w:val="00322DB6"/>
    <w:rsid w:val="00322FDC"/>
    <w:rsid w:val="00332D06"/>
    <w:rsid w:val="003371B0"/>
    <w:rsid w:val="003409B3"/>
    <w:rsid w:val="00341D80"/>
    <w:rsid w:val="00355696"/>
    <w:rsid w:val="00363CDA"/>
    <w:rsid w:val="003647E5"/>
    <w:rsid w:val="003759C0"/>
    <w:rsid w:val="00376CD4"/>
    <w:rsid w:val="003A3396"/>
    <w:rsid w:val="003B0275"/>
    <w:rsid w:val="003B100F"/>
    <w:rsid w:val="003B5CF2"/>
    <w:rsid w:val="003B67D5"/>
    <w:rsid w:val="003C69DF"/>
    <w:rsid w:val="003D72E8"/>
    <w:rsid w:val="003D7378"/>
    <w:rsid w:val="003F0896"/>
    <w:rsid w:val="003F1032"/>
    <w:rsid w:val="003F231E"/>
    <w:rsid w:val="003F2FDA"/>
    <w:rsid w:val="003F4DF5"/>
    <w:rsid w:val="003F5DF6"/>
    <w:rsid w:val="00411AC5"/>
    <w:rsid w:val="004177BF"/>
    <w:rsid w:val="00417FF5"/>
    <w:rsid w:val="004249DF"/>
    <w:rsid w:val="00425BAF"/>
    <w:rsid w:val="004323B2"/>
    <w:rsid w:val="00432B91"/>
    <w:rsid w:val="0043332D"/>
    <w:rsid w:val="00433A4B"/>
    <w:rsid w:val="004355E7"/>
    <w:rsid w:val="004414B5"/>
    <w:rsid w:val="0044174A"/>
    <w:rsid w:val="00444F93"/>
    <w:rsid w:val="00447155"/>
    <w:rsid w:val="00454A23"/>
    <w:rsid w:val="0046223A"/>
    <w:rsid w:val="00467FDF"/>
    <w:rsid w:val="004715F4"/>
    <w:rsid w:val="00471821"/>
    <w:rsid w:val="0047432F"/>
    <w:rsid w:val="00476E99"/>
    <w:rsid w:val="00476F56"/>
    <w:rsid w:val="0047739B"/>
    <w:rsid w:val="00481914"/>
    <w:rsid w:val="00484125"/>
    <w:rsid w:val="0049134B"/>
    <w:rsid w:val="004A57BA"/>
    <w:rsid w:val="004B0A85"/>
    <w:rsid w:val="004B0D74"/>
    <w:rsid w:val="004B2C9E"/>
    <w:rsid w:val="004B3D66"/>
    <w:rsid w:val="004B4DD5"/>
    <w:rsid w:val="004B7F61"/>
    <w:rsid w:val="004C000D"/>
    <w:rsid w:val="004D00CF"/>
    <w:rsid w:val="004D218D"/>
    <w:rsid w:val="004D391B"/>
    <w:rsid w:val="004D3F93"/>
    <w:rsid w:val="004D4A52"/>
    <w:rsid w:val="004E0F03"/>
    <w:rsid w:val="004F1A5F"/>
    <w:rsid w:val="005052DD"/>
    <w:rsid w:val="005104DE"/>
    <w:rsid w:val="00511B30"/>
    <w:rsid w:val="0051505B"/>
    <w:rsid w:val="00527397"/>
    <w:rsid w:val="00536200"/>
    <w:rsid w:val="00543925"/>
    <w:rsid w:val="00544E5E"/>
    <w:rsid w:val="005506AA"/>
    <w:rsid w:val="005615E8"/>
    <w:rsid w:val="00562C2E"/>
    <w:rsid w:val="005816F8"/>
    <w:rsid w:val="0058672E"/>
    <w:rsid w:val="00587075"/>
    <w:rsid w:val="00591538"/>
    <w:rsid w:val="00593AA5"/>
    <w:rsid w:val="005B6744"/>
    <w:rsid w:val="005C5279"/>
    <w:rsid w:val="005D5341"/>
    <w:rsid w:val="005D64D1"/>
    <w:rsid w:val="005E0CF0"/>
    <w:rsid w:val="005E341E"/>
    <w:rsid w:val="005E3630"/>
    <w:rsid w:val="005E5E3C"/>
    <w:rsid w:val="005F4927"/>
    <w:rsid w:val="00602D2F"/>
    <w:rsid w:val="00602D79"/>
    <w:rsid w:val="00617AFC"/>
    <w:rsid w:val="0062548A"/>
    <w:rsid w:val="006303C1"/>
    <w:rsid w:val="00633054"/>
    <w:rsid w:val="00633DB7"/>
    <w:rsid w:val="00635465"/>
    <w:rsid w:val="00637DDE"/>
    <w:rsid w:val="00645388"/>
    <w:rsid w:val="00651062"/>
    <w:rsid w:val="00662AE6"/>
    <w:rsid w:val="00663FEB"/>
    <w:rsid w:val="006666CD"/>
    <w:rsid w:val="00673B8E"/>
    <w:rsid w:val="00681676"/>
    <w:rsid w:val="00682A26"/>
    <w:rsid w:val="00684A93"/>
    <w:rsid w:val="00694524"/>
    <w:rsid w:val="006A7953"/>
    <w:rsid w:val="006C7572"/>
    <w:rsid w:val="006D40A9"/>
    <w:rsid w:val="006D78DE"/>
    <w:rsid w:val="006E4FE3"/>
    <w:rsid w:val="006E75F8"/>
    <w:rsid w:val="006E7C8C"/>
    <w:rsid w:val="006F4A04"/>
    <w:rsid w:val="006F565D"/>
    <w:rsid w:val="006F7982"/>
    <w:rsid w:val="00700C25"/>
    <w:rsid w:val="00702B08"/>
    <w:rsid w:val="00704263"/>
    <w:rsid w:val="007065FC"/>
    <w:rsid w:val="007112F0"/>
    <w:rsid w:val="00713D3D"/>
    <w:rsid w:val="00720AA5"/>
    <w:rsid w:val="00726812"/>
    <w:rsid w:val="00735F96"/>
    <w:rsid w:val="007368B1"/>
    <w:rsid w:val="00737865"/>
    <w:rsid w:val="00740AB5"/>
    <w:rsid w:val="00756CF3"/>
    <w:rsid w:val="0077065A"/>
    <w:rsid w:val="007937AA"/>
    <w:rsid w:val="00794EEC"/>
    <w:rsid w:val="007A1D8B"/>
    <w:rsid w:val="007A5BE4"/>
    <w:rsid w:val="007A6806"/>
    <w:rsid w:val="007A75F0"/>
    <w:rsid w:val="007B03CA"/>
    <w:rsid w:val="007B202E"/>
    <w:rsid w:val="007B6274"/>
    <w:rsid w:val="007B6626"/>
    <w:rsid w:val="007E00EB"/>
    <w:rsid w:val="007E209D"/>
    <w:rsid w:val="007E2C1F"/>
    <w:rsid w:val="007E4F77"/>
    <w:rsid w:val="007E5FB4"/>
    <w:rsid w:val="007F49A5"/>
    <w:rsid w:val="007F5630"/>
    <w:rsid w:val="007F6456"/>
    <w:rsid w:val="007F6FB9"/>
    <w:rsid w:val="0080100E"/>
    <w:rsid w:val="00801C1E"/>
    <w:rsid w:val="00802BA8"/>
    <w:rsid w:val="008110FA"/>
    <w:rsid w:val="00815D63"/>
    <w:rsid w:val="00817EE6"/>
    <w:rsid w:val="00833AC2"/>
    <w:rsid w:val="008406CD"/>
    <w:rsid w:val="00847785"/>
    <w:rsid w:val="0085481A"/>
    <w:rsid w:val="00855CF7"/>
    <w:rsid w:val="008579DF"/>
    <w:rsid w:val="00880735"/>
    <w:rsid w:val="00880E73"/>
    <w:rsid w:val="00882FE3"/>
    <w:rsid w:val="008874B2"/>
    <w:rsid w:val="008A1927"/>
    <w:rsid w:val="008A5146"/>
    <w:rsid w:val="008A6DA9"/>
    <w:rsid w:val="008A7050"/>
    <w:rsid w:val="008B6AE7"/>
    <w:rsid w:val="008C0EA9"/>
    <w:rsid w:val="008C4127"/>
    <w:rsid w:val="008D019A"/>
    <w:rsid w:val="008E4A4C"/>
    <w:rsid w:val="008F097C"/>
    <w:rsid w:val="008F4D12"/>
    <w:rsid w:val="00910C63"/>
    <w:rsid w:val="0091178F"/>
    <w:rsid w:val="009118CB"/>
    <w:rsid w:val="009156E5"/>
    <w:rsid w:val="00916FCD"/>
    <w:rsid w:val="009225D0"/>
    <w:rsid w:val="00922BAE"/>
    <w:rsid w:val="0092434C"/>
    <w:rsid w:val="009245F8"/>
    <w:rsid w:val="00931CBF"/>
    <w:rsid w:val="0093458A"/>
    <w:rsid w:val="00940570"/>
    <w:rsid w:val="00947B02"/>
    <w:rsid w:val="009543CC"/>
    <w:rsid w:val="00970C68"/>
    <w:rsid w:val="00996F87"/>
    <w:rsid w:val="009B319F"/>
    <w:rsid w:val="009B5E10"/>
    <w:rsid w:val="009C6EAE"/>
    <w:rsid w:val="009C7981"/>
    <w:rsid w:val="009F36A2"/>
    <w:rsid w:val="00A128E3"/>
    <w:rsid w:val="00A17831"/>
    <w:rsid w:val="00A20836"/>
    <w:rsid w:val="00A22F09"/>
    <w:rsid w:val="00A23D00"/>
    <w:rsid w:val="00A23E61"/>
    <w:rsid w:val="00A3150B"/>
    <w:rsid w:val="00A3439F"/>
    <w:rsid w:val="00A3668F"/>
    <w:rsid w:val="00A408E0"/>
    <w:rsid w:val="00A421A8"/>
    <w:rsid w:val="00A509E7"/>
    <w:rsid w:val="00A61E91"/>
    <w:rsid w:val="00A6780D"/>
    <w:rsid w:val="00A72153"/>
    <w:rsid w:val="00A86A49"/>
    <w:rsid w:val="00A92FE0"/>
    <w:rsid w:val="00A93B18"/>
    <w:rsid w:val="00A9674E"/>
    <w:rsid w:val="00AA2063"/>
    <w:rsid w:val="00AA263E"/>
    <w:rsid w:val="00AA7ABE"/>
    <w:rsid w:val="00AB6A5B"/>
    <w:rsid w:val="00AC41BE"/>
    <w:rsid w:val="00AC4D85"/>
    <w:rsid w:val="00AE0DD3"/>
    <w:rsid w:val="00B03E69"/>
    <w:rsid w:val="00B1257D"/>
    <w:rsid w:val="00B131D5"/>
    <w:rsid w:val="00B15563"/>
    <w:rsid w:val="00B17C6C"/>
    <w:rsid w:val="00B220A1"/>
    <w:rsid w:val="00B228CE"/>
    <w:rsid w:val="00B351E6"/>
    <w:rsid w:val="00B4079E"/>
    <w:rsid w:val="00B40B8E"/>
    <w:rsid w:val="00B517D9"/>
    <w:rsid w:val="00B55814"/>
    <w:rsid w:val="00B5755F"/>
    <w:rsid w:val="00B639FE"/>
    <w:rsid w:val="00B643CC"/>
    <w:rsid w:val="00B6651B"/>
    <w:rsid w:val="00B6712A"/>
    <w:rsid w:val="00B8063E"/>
    <w:rsid w:val="00B825F1"/>
    <w:rsid w:val="00B86F4D"/>
    <w:rsid w:val="00B87CE6"/>
    <w:rsid w:val="00B9706F"/>
    <w:rsid w:val="00BA23B3"/>
    <w:rsid w:val="00BB1A31"/>
    <w:rsid w:val="00BB784E"/>
    <w:rsid w:val="00BC0E79"/>
    <w:rsid w:val="00BD1641"/>
    <w:rsid w:val="00BD40C3"/>
    <w:rsid w:val="00BD525B"/>
    <w:rsid w:val="00BE66C5"/>
    <w:rsid w:val="00C00400"/>
    <w:rsid w:val="00C13D31"/>
    <w:rsid w:val="00C16B33"/>
    <w:rsid w:val="00C24F46"/>
    <w:rsid w:val="00C30FAD"/>
    <w:rsid w:val="00C310A6"/>
    <w:rsid w:val="00C337EA"/>
    <w:rsid w:val="00C33A6E"/>
    <w:rsid w:val="00C3646A"/>
    <w:rsid w:val="00C43F58"/>
    <w:rsid w:val="00C83BC3"/>
    <w:rsid w:val="00C85BB3"/>
    <w:rsid w:val="00C95369"/>
    <w:rsid w:val="00CA031D"/>
    <w:rsid w:val="00CA0C27"/>
    <w:rsid w:val="00CA1F68"/>
    <w:rsid w:val="00CB5201"/>
    <w:rsid w:val="00CD4121"/>
    <w:rsid w:val="00CE39D9"/>
    <w:rsid w:val="00CF0802"/>
    <w:rsid w:val="00CF49C5"/>
    <w:rsid w:val="00D061D0"/>
    <w:rsid w:val="00D0711B"/>
    <w:rsid w:val="00D10CA0"/>
    <w:rsid w:val="00D21C8A"/>
    <w:rsid w:val="00D23A41"/>
    <w:rsid w:val="00D23BFB"/>
    <w:rsid w:val="00D24109"/>
    <w:rsid w:val="00D30139"/>
    <w:rsid w:val="00D34CDC"/>
    <w:rsid w:val="00D42E85"/>
    <w:rsid w:val="00D46721"/>
    <w:rsid w:val="00D55CAF"/>
    <w:rsid w:val="00D6014F"/>
    <w:rsid w:val="00D65364"/>
    <w:rsid w:val="00D6704A"/>
    <w:rsid w:val="00D672FE"/>
    <w:rsid w:val="00D723CD"/>
    <w:rsid w:val="00D72C8D"/>
    <w:rsid w:val="00D75C47"/>
    <w:rsid w:val="00D80040"/>
    <w:rsid w:val="00D805CC"/>
    <w:rsid w:val="00D9197E"/>
    <w:rsid w:val="00DA554F"/>
    <w:rsid w:val="00DA76B3"/>
    <w:rsid w:val="00DB7120"/>
    <w:rsid w:val="00DC3CE9"/>
    <w:rsid w:val="00DC4F39"/>
    <w:rsid w:val="00DD19DD"/>
    <w:rsid w:val="00DD2611"/>
    <w:rsid w:val="00DD54DD"/>
    <w:rsid w:val="00DE6E98"/>
    <w:rsid w:val="00DF14C3"/>
    <w:rsid w:val="00DF17A9"/>
    <w:rsid w:val="00E016BC"/>
    <w:rsid w:val="00E16309"/>
    <w:rsid w:val="00E20175"/>
    <w:rsid w:val="00E22980"/>
    <w:rsid w:val="00E252E8"/>
    <w:rsid w:val="00E25964"/>
    <w:rsid w:val="00E354D6"/>
    <w:rsid w:val="00E43EF2"/>
    <w:rsid w:val="00E45D6C"/>
    <w:rsid w:val="00E62AC7"/>
    <w:rsid w:val="00E66A0B"/>
    <w:rsid w:val="00E672BB"/>
    <w:rsid w:val="00E73AFD"/>
    <w:rsid w:val="00E748A2"/>
    <w:rsid w:val="00E85D4E"/>
    <w:rsid w:val="00E963E1"/>
    <w:rsid w:val="00E975B0"/>
    <w:rsid w:val="00EB26BE"/>
    <w:rsid w:val="00ED1AC1"/>
    <w:rsid w:val="00EE0C14"/>
    <w:rsid w:val="00EE3AB3"/>
    <w:rsid w:val="00EE7F21"/>
    <w:rsid w:val="00EF223B"/>
    <w:rsid w:val="00EF23DE"/>
    <w:rsid w:val="00F026C8"/>
    <w:rsid w:val="00F05F20"/>
    <w:rsid w:val="00F22FF6"/>
    <w:rsid w:val="00F24E42"/>
    <w:rsid w:val="00F25018"/>
    <w:rsid w:val="00F352D1"/>
    <w:rsid w:val="00F42B01"/>
    <w:rsid w:val="00F47A8A"/>
    <w:rsid w:val="00F562E8"/>
    <w:rsid w:val="00F57515"/>
    <w:rsid w:val="00F71D15"/>
    <w:rsid w:val="00F762F3"/>
    <w:rsid w:val="00F77E24"/>
    <w:rsid w:val="00F917CA"/>
    <w:rsid w:val="00FA5F1C"/>
    <w:rsid w:val="00FB4025"/>
    <w:rsid w:val="00FB7A9A"/>
    <w:rsid w:val="00FC268B"/>
    <w:rsid w:val="00FC56F6"/>
    <w:rsid w:val="00FC780F"/>
    <w:rsid w:val="00FD1574"/>
    <w:rsid w:val="00FD67D0"/>
    <w:rsid w:val="00FD77B5"/>
    <w:rsid w:val="00FE0A6D"/>
    <w:rsid w:val="00FE62E9"/>
    <w:rsid w:val="00FF23A7"/>
    <w:rsid w:val="00FF4291"/>
    <w:rsid w:val="00FF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14EEEED-5011-45BD-B194-6D114298E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68E"/>
    <w:pPr>
      <w:widowControl w:val="0"/>
    </w:pPr>
    <w:rPr>
      <w:rFonts w:ascii="Courier New" w:hAnsi="Courier New"/>
      <w:sz w:val="24"/>
      <w:szCs w:val="20"/>
    </w:rPr>
  </w:style>
  <w:style w:type="paragraph" w:styleId="Heading1">
    <w:name w:val="heading 1"/>
    <w:basedOn w:val="Normal"/>
    <w:next w:val="Normal"/>
    <w:link w:val="Heading1Char"/>
    <w:uiPriority w:val="9"/>
    <w:qFormat/>
    <w:locked/>
    <w:rsid w:val="00FB7A9A"/>
    <w:pPr>
      <w:keepNext/>
      <w:keepLines/>
      <w:widowControl/>
      <w:numPr>
        <w:numId w:val="16"/>
      </w:numPr>
      <w:pBdr>
        <w:bottom w:val="single" w:sz="4" w:space="1" w:color="595959"/>
      </w:pBdr>
      <w:spacing w:before="360" w:after="160" w:line="259" w:lineRule="auto"/>
      <w:outlineLvl w:val="0"/>
    </w:pPr>
    <w:rPr>
      <w:rFonts w:ascii="Calibri Light" w:eastAsia="SimSun" w:hAnsi="Calibri Light"/>
      <w:b/>
      <w:bCs/>
      <w:smallCaps/>
      <w:color w:val="002060"/>
      <w:sz w:val="36"/>
      <w:szCs w:val="36"/>
    </w:rPr>
  </w:style>
  <w:style w:type="paragraph" w:styleId="Heading2">
    <w:name w:val="heading 2"/>
    <w:basedOn w:val="Normal"/>
    <w:next w:val="Normal"/>
    <w:link w:val="Heading2Char"/>
    <w:uiPriority w:val="9"/>
    <w:semiHidden/>
    <w:unhideWhenUsed/>
    <w:qFormat/>
    <w:locked/>
    <w:rsid w:val="00FB7A9A"/>
    <w:pPr>
      <w:keepNext/>
      <w:keepLines/>
      <w:widowControl/>
      <w:numPr>
        <w:ilvl w:val="1"/>
        <w:numId w:val="16"/>
      </w:numPr>
      <w:spacing w:before="360" w:line="259" w:lineRule="auto"/>
      <w:outlineLvl w:val="1"/>
    </w:pPr>
    <w:rPr>
      <w:rFonts w:ascii="Calibri Light" w:eastAsia="SimSun" w:hAnsi="Calibri Light"/>
      <w:b/>
      <w:bCs/>
      <w:smallCaps/>
      <w:color w:val="000000"/>
      <w:sz w:val="28"/>
      <w:szCs w:val="28"/>
    </w:rPr>
  </w:style>
  <w:style w:type="paragraph" w:styleId="Heading3">
    <w:name w:val="heading 3"/>
    <w:basedOn w:val="Normal"/>
    <w:next w:val="Normal"/>
    <w:link w:val="Heading3Char"/>
    <w:uiPriority w:val="9"/>
    <w:semiHidden/>
    <w:unhideWhenUsed/>
    <w:qFormat/>
    <w:locked/>
    <w:rsid w:val="00FB7A9A"/>
    <w:pPr>
      <w:keepNext/>
      <w:keepLines/>
      <w:widowControl/>
      <w:numPr>
        <w:ilvl w:val="2"/>
        <w:numId w:val="16"/>
      </w:numPr>
      <w:spacing w:before="200" w:line="259" w:lineRule="auto"/>
      <w:outlineLvl w:val="2"/>
    </w:pPr>
    <w:rPr>
      <w:rFonts w:ascii="Calibri Light" w:eastAsia="SimSun" w:hAnsi="Calibri Light"/>
      <w:b/>
      <w:bCs/>
      <w:color w:val="000000"/>
      <w:sz w:val="22"/>
      <w:szCs w:val="22"/>
    </w:rPr>
  </w:style>
  <w:style w:type="paragraph" w:styleId="Heading4">
    <w:name w:val="heading 4"/>
    <w:basedOn w:val="Normal"/>
    <w:next w:val="Normal"/>
    <w:link w:val="Heading4Char"/>
    <w:uiPriority w:val="9"/>
    <w:semiHidden/>
    <w:unhideWhenUsed/>
    <w:qFormat/>
    <w:locked/>
    <w:rsid w:val="00FB7A9A"/>
    <w:pPr>
      <w:keepNext/>
      <w:keepLines/>
      <w:widowControl/>
      <w:numPr>
        <w:ilvl w:val="3"/>
        <w:numId w:val="16"/>
      </w:numPr>
      <w:spacing w:before="200" w:line="259" w:lineRule="auto"/>
      <w:outlineLvl w:val="3"/>
    </w:pPr>
    <w:rPr>
      <w:rFonts w:ascii="Calibri Light" w:eastAsia="SimSun" w:hAnsi="Calibri Light"/>
      <w:b/>
      <w:bCs/>
      <w:i/>
      <w:iCs/>
      <w:color w:val="000000"/>
      <w:sz w:val="22"/>
      <w:szCs w:val="22"/>
    </w:rPr>
  </w:style>
  <w:style w:type="paragraph" w:styleId="Heading5">
    <w:name w:val="heading 5"/>
    <w:basedOn w:val="Normal"/>
    <w:next w:val="Normal"/>
    <w:link w:val="Heading5Char"/>
    <w:uiPriority w:val="9"/>
    <w:semiHidden/>
    <w:unhideWhenUsed/>
    <w:qFormat/>
    <w:locked/>
    <w:rsid w:val="00FB7A9A"/>
    <w:pPr>
      <w:keepNext/>
      <w:keepLines/>
      <w:widowControl/>
      <w:numPr>
        <w:ilvl w:val="4"/>
        <w:numId w:val="16"/>
      </w:numPr>
      <w:spacing w:before="200" w:line="259" w:lineRule="auto"/>
      <w:outlineLvl w:val="4"/>
    </w:pPr>
    <w:rPr>
      <w:rFonts w:ascii="Calibri Light" w:eastAsia="SimSun" w:hAnsi="Calibri Light"/>
      <w:color w:val="323E4F"/>
      <w:sz w:val="22"/>
      <w:szCs w:val="22"/>
    </w:rPr>
  </w:style>
  <w:style w:type="paragraph" w:styleId="Heading6">
    <w:name w:val="heading 6"/>
    <w:basedOn w:val="Normal"/>
    <w:next w:val="Normal"/>
    <w:link w:val="Heading6Char"/>
    <w:uiPriority w:val="9"/>
    <w:semiHidden/>
    <w:unhideWhenUsed/>
    <w:qFormat/>
    <w:locked/>
    <w:rsid w:val="00FB7A9A"/>
    <w:pPr>
      <w:keepNext/>
      <w:keepLines/>
      <w:widowControl/>
      <w:numPr>
        <w:ilvl w:val="5"/>
        <w:numId w:val="16"/>
      </w:numPr>
      <w:spacing w:before="200" w:line="259" w:lineRule="auto"/>
      <w:outlineLvl w:val="5"/>
    </w:pPr>
    <w:rPr>
      <w:rFonts w:ascii="Calibri Light" w:eastAsia="SimSun" w:hAnsi="Calibri Light"/>
      <w:i/>
      <w:iCs/>
      <w:color w:val="323E4F"/>
      <w:sz w:val="22"/>
      <w:szCs w:val="22"/>
    </w:rPr>
  </w:style>
  <w:style w:type="paragraph" w:styleId="Heading7">
    <w:name w:val="heading 7"/>
    <w:basedOn w:val="Normal"/>
    <w:next w:val="Normal"/>
    <w:link w:val="Heading7Char"/>
    <w:uiPriority w:val="9"/>
    <w:semiHidden/>
    <w:unhideWhenUsed/>
    <w:qFormat/>
    <w:locked/>
    <w:rsid w:val="00FB7A9A"/>
    <w:pPr>
      <w:keepNext/>
      <w:keepLines/>
      <w:widowControl/>
      <w:numPr>
        <w:ilvl w:val="6"/>
        <w:numId w:val="16"/>
      </w:numPr>
      <w:spacing w:before="200" w:line="259" w:lineRule="auto"/>
      <w:outlineLvl w:val="6"/>
    </w:pPr>
    <w:rPr>
      <w:rFonts w:ascii="Calibri Light" w:eastAsia="SimSun" w:hAnsi="Calibri Light"/>
      <w:i/>
      <w:iCs/>
      <w:color w:val="404040"/>
      <w:sz w:val="22"/>
      <w:szCs w:val="22"/>
    </w:rPr>
  </w:style>
  <w:style w:type="paragraph" w:styleId="Heading8">
    <w:name w:val="heading 8"/>
    <w:basedOn w:val="Normal"/>
    <w:next w:val="Normal"/>
    <w:link w:val="Heading8Char"/>
    <w:uiPriority w:val="9"/>
    <w:semiHidden/>
    <w:unhideWhenUsed/>
    <w:qFormat/>
    <w:locked/>
    <w:rsid w:val="00FB7A9A"/>
    <w:pPr>
      <w:keepNext/>
      <w:keepLines/>
      <w:widowControl/>
      <w:numPr>
        <w:ilvl w:val="7"/>
        <w:numId w:val="16"/>
      </w:numPr>
      <w:spacing w:before="200" w:line="259" w:lineRule="auto"/>
      <w:outlineLvl w:val="7"/>
    </w:pPr>
    <w:rPr>
      <w:rFonts w:ascii="Calibri Light" w:eastAsia="SimSun" w:hAnsi="Calibri Light"/>
      <w:color w:val="404040"/>
      <w:sz w:val="20"/>
    </w:rPr>
  </w:style>
  <w:style w:type="paragraph" w:styleId="Heading9">
    <w:name w:val="heading 9"/>
    <w:basedOn w:val="Normal"/>
    <w:next w:val="Normal"/>
    <w:link w:val="Heading9Char"/>
    <w:uiPriority w:val="9"/>
    <w:semiHidden/>
    <w:unhideWhenUsed/>
    <w:qFormat/>
    <w:locked/>
    <w:rsid w:val="00FB7A9A"/>
    <w:pPr>
      <w:keepNext/>
      <w:keepLines/>
      <w:widowControl/>
      <w:numPr>
        <w:ilvl w:val="8"/>
        <w:numId w:val="16"/>
      </w:numPr>
      <w:spacing w:before="200" w:line="259" w:lineRule="auto"/>
      <w:outlineLvl w:val="8"/>
    </w:pPr>
    <w:rPr>
      <w:rFonts w:ascii="Calibri Light" w:eastAsia="SimSun" w:hAnsi="Calibri Light"/>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DC4F39"/>
    <w:rPr>
      <w:rFonts w:cs="Times New Roman"/>
    </w:rPr>
  </w:style>
  <w:style w:type="paragraph" w:styleId="Header">
    <w:name w:val="header"/>
    <w:basedOn w:val="Normal"/>
    <w:link w:val="HeaderChar"/>
    <w:uiPriority w:val="99"/>
    <w:rsid w:val="00DC4F39"/>
    <w:pPr>
      <w:tabs>
        <w:tab w:val="center" w:pos="4320"/>
        <w:tab w:val="right" w:pos="8640"/>
      </w:tabs>
    </w:pPr>
  </w:style>
  <w:style w:type="character" w:customStyle="1" w:styleId="HeaderChar">
    <w:name w:val="Header Char"/>
    <w:basedOn w:val="DefaultParagraphFont"/>
    <w:link w:val="Header"/>
    <w:uiPriority w:val="99"/>
    <w:semiHidden/>
    <w:rsid w:val="00B614BC"/>
    <w:rPr>
      <w:rFonts w:ascii="Courier New" w:hAnsi="Courier New"/>
      <w:sz w:val="24"/>
      <w:szCs w:val="20"/>
    </w:rPr>
  </w:style>
  <w:style w:type="paragraph" w:styleId="Footer">
    <w:name w:val="footer"/>
    <w:basedOn w:val="Normal"/>
    <w:link w:val="FooterChar"/>
    <w:uiPriority w:val="99"/>
    <w:rsid w:val="00DC4F39"/>
    <w:pPr>
      <w:tabs>
        <w:tab w:val="center" w:pos="4320"/>
        <w:tab w:val="right" w:pos="8640"/>
      </w:tabs>
    </w:pPr>
  </w:style>
  <w:style w:type="character" w:customStyle="1" w:styleId="FooterChar">
    <w:name w:val="Footer Char"/>
    <w:basedOn w:val="DefaultParagraphFont"/>
    <w:link w:val="Footer"/>
    <w:uiPriority w:val="99"/>
    <w:semiHidden/>
    <w:rsid w:val="00B614BC"/>
    <w:rPr>
      <w:rFonts w:ascii="Courier New" w:hAnsi="Courier New"/>
      <w:sz w:val="24"/>
      <w:szCs w:val="20"/>
    </w:rPr>
  </w:style>
  <w:style w:type="paragraph" w:styleId="BalloonText">
    <w:name w:val="Balloon Text"/>
    <w:basedOn w:val="Normal"/>
    <w:link w:val="BalloonTextChar"/>
    <w:uiPriority w:val="99"/>
    <w:semiHidden/>
    <w:rsid w:val="00DC4F39"/>
    <w:rPr>
      <w:rFonts w:ascii="Tahoma" w:hAnsi="Tahoma" w:cs="Tahoma"/>
      <w:sz w:val="16"/>
      <w:szCs w:val="16"/>
    </w:rPr>
  </w:style>
  <w:style w:type="character" w:customStyle="1" w:styleId="BalloonTextChar">
    <w:name w:val="Balloon Text Char"/>
    <w:basedOn w:val="DefaultParagraphFont"/>
    <w:link w:val="BalloonText"/>
    <w:uiPriority w:val="99"/>
    <w:semiHidden/>
    <w:rsid w:val="00B614BC"/>
    <w:rPr>
      <w:sz w:val="0"/>
      <w:szCs w:val="0"/>
    </w:rPr>
  </w:style>
  <w:style w:type="character" w:styleId="Hyperlink">
    <w:name w:val="Hyperlink"/>
    <w:basedOn w:val="DefaultParagraphFont"/>
    <w:uiPriority w:val="99"/>
    <w:rsid w:val="00DC4F39"/>
    <w:rPr>
      <w:rFonts w:cs="Times New Roman"/>
      <w:color w:val="0000FF"/>
      <w:u w:val="single"/>
    </w:rPr>
  </w:style>
  <w:style w:type="character" w:styleId="CommentReference">
    <w:name w:val="annotation reference"/>
    <w:basedOn w:val="DefaultParagraphFont"/>
    <w:uiPriority w:val="99"/>
    <w:semiHidden/>
    <w:rsid w:val="00DC4F39"/>
    <w:rPr>
      <w:rFonts w:cs="Times New Roman"/>
      <w:sz w:val="16"/>
      <w:szCs w:val="16"/>
    </w:rPr>
  </w:style>
  <w:style w:type="paragraph" w:styleId="CommentText">
    <w:name w:val="annotation text"/>
    <w:basedOn w:val="Normal"/>
    <w:link w:val="CommentTextChar"/>
    <w:uiPriority w:val="99"/>
    <w:semiHidden/>
    <w:rsid w:val="00DC4F39"/>
    <w:rPr>
      <w:sz w:val="20"/>
    </w:rPr>
  </w:style>
  <w:style w:type="character" w:customStyle="1" w:styleId="CommentTextChar">
    <w:name w:val="Comment Text Char"/>
    <w:basedOn w:val="DefaultParagraphFont"/>
    <w:link w:val="CommentText"/>
    <w:uiPriority w:val="99"/>
    <w:semiHidden/>
    <w:rsid w:val="00B614BC"/>
    <w:rPr>
      <w:rFonts w:ascii="Courier New" w:hAnsi="Courier New"/>
      <w:sz w:val="20"/>
      <w:szCs w:val="20"/>
    </w:rPr>
  </w:style>
  <w:style w:type="paragraph" w:styleId="CommentSubject">
    <w:name w:val="annotation subject"/>
    <w:basedOn w:val="CommentText"/>
    <w:next w:val="CommentText"/>
    <w:link w:val="CommentSubjectChar"/>
    <w:uiPriority w:val="99"/>
    <w:semiHidden/>
    <w:rsid w:val="00DC4F39"/>
    <w:rPr>
      <w:b/>
      <w:bCs/>
    </w:rPr>
  </w:style>
  <w:style w:type="character" w:customStyle="1" w:styleId="CommentSubjectChar">
    <w:name w:val="Comment Subject Char"/>
    <w:basedOn w:val="CommentTextChar"/>
    <w:link w:val="CommentSubject"/>
    <w:uiPriority w:val="99"/>
    <w:semiHidden/>
    <w:rsid w:val="00B614BC"/>
    <w:rPr>
      <w:rFonts w:ascii="Courier New" w:hAnsi="Courier New"/>
      <w:b/>
      <w:bCs/>
      <w:sz w:val="20"/>
      <w:szCs w:val="20"/>
    </w:rPr>
  </w:style>
  <w:style w:type="table" w:styleId="TableGrid">
    <w:name w:val="Table Grid"/>
    <w:basedOn w:val="TableNormal"/>
    <w:uiPriority w:val="99"/>
    <w:rsid w:val="00DC4F39"/>
    <w:pPr>
      <w:widowControl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DC4F39"/>
    <w:rPr>
      <w:rFonts w:cs="Times New Roman"/>
      <w:color w:val="800080"/>
      <w:u w:val="single"/>
    </w:rPr>
  </w:style>
  <w:style w:type="paragraph" w:styleId="NormalWeb">
    <w:name w:val="Normal (Web)"/>
    <w:basedOn w:val="Normal"/>
    <w:uiPriority w:val="99"/>
    <w:rsid w:val="00DC4F39"/>
    <w:pPr>
      <w:widowControl/>
      <w:spacing w:before="100" w:beforeAutospacing="1" w:after="100" w:afterAutospacing="1"/>
    </w:pPr>
    <w:rPr>
      <w:rFonts w:ascii="Times New Roman" w:hAnsi="Times New Roman"/>
      <w:szCs w:val="24"/>
    </w:rPr>
  </w:style>
  <w:style w:type="character" w:customStyle="1" w:styleId="Hypertext">
    <w:name w:val="Hypertext"/>
    <w:uiPriority w:val="99"/>
    <w:rsid w:val="00DC4F39"/>
    <w:rPr>
      <w:color w:val="0000FF"/>
      <w:u w:val="single"/>
    </w:rPr>
  </w:style>
  <w:style w:type="paragraph" w:styleId="BodyText">
    <w:name w:val="Body Text"/>
    <w:basedOn w:val="Normal"/>
    <w:link w:val="BodyTextChar"/>
    <w:uiPriority w:val="99"/>
    <w:rsid w:val="00DC4F39"/>
    <w:pPr>
      <w:autoSpaceDE w:val="0"/>
      <w:autoSpaceDN w:val="0"/>
      <w:adjustRightInd w:val="0"/>
    </w:pPr>
    <w:rPr>
      <w:rFonts w:ascii="Times New Roman" w:hAnsi="Times New Roman"/>
      <w:color w:val="000000"/>
      <w:szCs w:val="24"/>
    </w:rPr>
  </w:style>
  <w:style w:type="character" w:customStyle="1" w:styleId="BodyTextChar">
    <w:name w:val="Body Text Char"/>
    <w:basedOn w:val="DefaultParagraphFont"/>
    <w:link w:val="BodyText"/>
    <w:uiPriority w:val="99"/>
    <w:semiHidden/>
    <w:rsid w:val="00B614BC"/>
    <w:rPr>
      <w:rFonts w:ascii="Courier New" w:hAnsi="Courier New"/>
      <w:sz w:val="24"/>
      <w:szCs w:val="20"/>
    </w:rPr>
  </w:style>
  <w:style w:type="table" w:styleId="TableGrid8">
    <w:name w:val="Table Grid 8"/>
    <w:basedOn w:val="TableNormal"/>
    <w:uiPriority w:val="99"/>
    <w:rsid w:val="000F794C"/>
    <w:pPr>
      <w:widowControl w:val="0"/>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character" w:styleId="Emphasis">
    <w:name w:val="Emphasis"/>
    <w:basedOn w:val="DefaultParagraphFont"/>
    <w:uiPriority w:val="99"/>
    <w:qFormat/>
    <w:rsid w:val="0085481A"/>
    <w:rPr>
      <w:rFonts w:cs="Times New Roman"/>
      <w:i/>
      <w:iCs/>
    </w:rPr>
  </w:style>
  <w:style w:type="paragraph" w:customStyle="1" w:styleId="Default">
    <w:name w:val="Default"/>
    <w:uiPriority w:val="99"/>
    <w:rsid w:val="001907D8"/>
    <w:pPr>
      <w:autoSpaceDE w:val="0"/>
      <w:autoSpaceDN w:val="0"/>
      <w:adjustRightInd w:val="0"/>
    </w:pPr>
    <w:rPr>
      <w:rFonts w:ascii="Arial" w:hAnsi="Arial" w:cs="Arial"/>
      <w:color w:val="000000"/>
      <w:sz w:val="24"/>
      <w:szCs w:val="24"/>
    </w:rPr>
  </w:style>
  <w:style w:type="table" w:styleId="TableColorful2">
    <w:name w:val="Table Colorful 2"/>
    <w:basedOn w:val="TableNormal"/>
    <w:uiPriority w:val="99"/>
    <w:rsid w:val="00092F58"/>
    <w:pPr>
      <w:widowControl w:val="0"/>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styleId="EndnoteText">
    <w:name w:val="endnote text"/>
    <w:basedOn w:val="Normal"/>
    <w:link w:val="EndnoteTextChar"/>
    <w:uiPriority w:val="99"/>
    <w:rsid w:val="00092F58"/>
    <w:pPr>
      <w:widowControl/>
    </w:pPr>
    <w:rPr>
      <w:rFonts w:ascii="Times New Roman" w:hAnsi="Times New Roman"/>
      <w:sz w:val="20"/>
    </w:rPr>
  </w:style>
  <w:style w:type="character" w:customStyle="1" w:styleId="EndnoteTextChar">
    <w:name w:val="Endnote Text Char"/>
    <w:basedOn w:val="DefaultParagraphFont"/>
    <w:link w:val="EndnoteText"/>
    <w:uiPriority w:val="99"/>
    <w:locked/>
    <w:rsid w:val="00092F58"/>
    <w:rPr>
      <w:rFonts w:cs="Times New Roman"/>
    </w:rPr>
  </w:style>
  <w:style w:type="character" w:styleId="EndnoteReference">
    <w:name w:val="endnote reference"/>
    <w:basedOn w:val="DefaultParagraphFont"/>
    <w:uiPriority w:val="99"/>
    <w:rsid w:val="00092F58"/>
    <w:rPr>
      <w:rFonts w:cs="Times New Roman"/>
      <w:vertAlign w:val="superscript"/>
    </w:rPr>
  </w:style>
  <w:style w:type="paragraph" w:styleId="FootnoteText">
    <w:name w:val="footnote text"/>
    <w:basedOn w:val="Normal"/>
    <w:link w:val="FootnoteTextChar"/>
    <w:uiPriority w:val="99"/>
    <w:rsid w:val="00617AFC"/>
    <w:rPr>
      <w:sz w:val="20"/>
    </w:rPr>
  </w:style>
  <w:style w:type="character" w:customStyle="1" w:styleId="FootnoteTextChar">
    <w:name w:val="Footnote Text Char"/>
    <w:basedOn w:val="DefaultParagraphFont"/>
    <w:link w:val="FootnoteText"/>
    <w:uiPriority w:val="99"/>
    <w:locked/>
    <w:rsid w:val="00617AFC"/>
    <w:rPr>
      <w:rFonts w:ascii="Courier New" w:hAnsi="Courier New" w:cs="Times New Roman"/>
      <w:snapToGrid w:val="0"/>
    </w:rPr>
  </w:style>
  <w:style w:type="paragraph" w:styleId="ListParagraph">
    <w:name w:val="List Paragraph"/>
    <w:basedOn w:val="Normal"/>
    <w:uiPriority w:val="99"/>
    <w:qFormat/>
    <w:rsid w:val="00052CAD"/>
    <w:pPr>
      <w:tabs>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contextualSpacing/>
    </w:pPr>
    <w:rPr>
      <w:rFonts w:ascii="Times New Roman" w:hAnsi="Times New Roman"/>
      <w:sz w:val="20"/>
    </w:rPr>
  </w:style>
  <w:style w:type="paragraph" w:styleId="Revision">
    <w:name w:val="Revision"/>
    <w:hidden/>
    <w:uiPriority w:val="99"/>
    <w:semiHidden/>
    <w:rsid w:val="008B6AE7"/>
    <w:rPr>
      <w:rFonts w:ascii="Courier New" w:hAnsi="Courier New"/>
      <w:sz w:val="24"/>
      <w:szCs w:val="20"/>
    </w:rPr>
  </w:style>
  <w:style w:type="character" w:customStyle="1" w:styleId="Heading1Char">
    <w:name w:val="Heading 1 Char"/>
    <w:basedOn w:val="DefaultParagraphFont"/>
    <w:link w:val="Heading1"/>
    <w:uiPriority w:val="9"/>
    <w:rsid w:val="00FB7A9A"/>
    <w:rPr>
      <w:rFonts w:ascii="Calibri Light" w:eastAsia="SimSun" w:hAnsi="Calibri Light"/>
      <w:b/>
      <w:bCs/>
      <w:smallCaps/>
      <w:color w:val="002060"/>
      <w:sz w:val="36"/>
      <w:szCs w:val="36"/>
    </w:rPr>
  </w:style>
  <w:style w:type="character" w:customStyle="1" w:styleId="Heading2Char">
    <w:name w:val="Heading 2 Char"/>
    <w:basedOn w:val="DefaultParagraphFont"/>
    <w:link w:val="Heading2"/>
    <w:uiPriority w:val="9"/>
    <w:semiHidden/>
    <w:rsid w:val="00FB7A9A"/>
    <w:rPr>
      <w:rFonts w:ascii="Calibri Light" w:eastAsia="SimSun" w:hAnsi="Calibri Light"/>
      <w:b/>
      <w:bCs/>
      <w:smallCaps/>
      <w:color w:val="000000"/>
      <w:sz w:val="28"/>
      <w:szCs w:val="28"/>
    </w:rPr>
  </w:style>
  <w:style w:type="character" w:customStyle="1" w:styleId="Heading3Char">
    <w:name w:val="Heading 3 Char"/>
    <w:basedOn w:val="DefaultParagraphFont"/>
    <w:link w:val="Heading3"/>
    <w:uiPriority w:val="9"/>
    <w:semiHidden/>
    <w:rsid w:val="00FB7A9A"/>
    <w:rPr>
      <w:rFonts w:ascii="Calibri Light" w:eastAsia="SimSun" w:hAnsi="Calibri Light"/>
      <w:b/>
      <w:bCs/>
      <w:color w:val="000000"/>
    </w:rPr>
  </w:style>
  <w:style w:type="character" w:customStyle="1" w:styleId="Heading4Char">
    <w:name w:val="Heading 4 Char"/>
    <w:basedOn w:val="DefaultParagraphFont"/>
    <w:link w:val="Heading4"/>
    <w:uiPriority w:val="9"/>
    <w:semiHidden/>
    <w:rsid w:val="00FB7A9A"/>
    <w:rPr>
      <w:rFonts w:ascii="Calibri Light" w:eastAsia="SimSun" w:hAnsi="Calibri Light"/>
      <w:b/>
      <w:bCs/>
      <w:i/>
      <w:iCs/>
      <w:color w:val="000000"/>
    </w:rPr>
  </w:style>
  <w:style w:type="character" w:customStyle="1" w:styleId="Heading5Char">
    <w:name w:val="Heading 5 Char"/>
    <w:basedOn w:val="DefaultParagraphFont"/>
    <w:link w:val="Heading5"/>
    <w:uiPriority w:val="9"/>
    <w:semiHidden/>
    <w:rsid w:val="00FB7A9A"/>
    <w:rPr>
      <w:rFonts w:ascii="Calibri Light" w:eastAsia="SimSun" w:hAnsi="Calibri Light"/>
      <w:color w:val="323E4F"/>
    </w:rPr>
  </w:style>
  <w:style w:type="character" w:customStyle="1" w:styleId="Heading6Char">
    <w:name w:val="Heading 6 Char"/>
    <w:basedOn w:val="DefaultParagraphFont"/>
    <w:link w:val="Heading6"/>
    <w:uiPriority w:val="9"/>
    <w:semiHidden/>
    <w:rsid w:val="00FB7A9A"/>
    <w:rPr>
      <w:rFonts w:ascii="Calibri Light" w:eastAsia="SimSun" w:hAnsi="Calibri Light"/>
      <w:i/>
      <w:iCs/>
      <w:color w:val="323E4F"/>
    </w:rPr>
  </w:style>
  <w:style w:type="character" w:customStyle="1" w:styleId="Heading7Char">
    <w:name w:val="Heading 7 Char"/>
    <w:basedOn w:val="DefaultParagraphFont"/>
    <w:link w:val="Heading7"/>
    <w:uiPriority w:val="9"/>
    <w:semiHidden/>
    <w:rsid w:val="00FB7A9A"/>
    <w:rPr>
      <w:rFonts w:ascii="Calibri Light" w:eastAsia="SimSun" w:hAnsi="Calibri Light"/>
      <w:i/>
      <w:iCs/>
      <w:color w:val="404040"/>
    </w:rPr>
  </w:style>
  <w:style w:type="character" w:customStyle="1" w:styleId="Heading8Char">
    <w:name w:val="Heading 8 Char"/>
    <w:basedOn w:val="DefaultParagraphFont"/>
    <w:link w:val="Heading8"/>
    <w:uiPriority w:val="9"/>
    <w:semiHidden/>
    <w:rsid w:val="00FB7A9A"/>
    <w:rPr>
      <w:rFonts w:ascii="Calibri Light" w:eastAsia="SimSun" w:hAnsi="Calibri Light"/>
      <w:color w:val="404040"/>
      <w:sz w:val="20"/>
      <w:szCs w:val="20"/>
    </w:rPr>
  </w:style>
  <w:style w:type="character" w:customStyle="1" w:styleId="Heading9Char">
    <w:name w:val="Heading 9 Char"/>
    <w:basedOn w:val="DefaultParagraphFont"/>
    <w:link w:val="Heading9"/>
    <w:uiPriority w:val="9"/>
    <w:semiHidden/>
    <w:rsid w:val="00FB7A9A"/>
    <w:rPr>
      <w:rFonts w:ascii="Calibri Light" w:eastAsia="SimSun" w:hAnsi="Calibri Light"/>
      <w:i/>
      <w:iCs/>
      <w:color w:val="404040"/>
      <w:sz w:val="20"/>
      <w:szCs w:val="20"/>
    </w:rPr>
  </w:style>
  <w:style w:type="paragraph" w:styleId="IntenseQuote">
    <w:name w:val="Intense Quote"/>
    <w:basedOn w:val="Normal"/>
    <w:next w:val="Normal"/>
    <w:link w:val="IntenseQuoteChar"/>
    <w:uiPriority w:val="30"/>
    <w:qFormat/>
    <w:rsid w:val="005F4927"/>
    <w:pPr>
      <w:widowControl/>
      <w:pBdr>
        <w:top w:val="single" w:sz="24" w:space="1" w:color="F2F2F2"/>
        <w:bottom w:val="single" w:sz="24" w:space="1" w:color="F2F2F2"/>
      </w:pBdr>
      <w:shd w:val="clear" w:color="auto" w:fill="F2F2F2"/>
      <w:spacing w:before="240" w:after="240" w:line="259" w:lineRule="auto"/>
      <w:ind w:left="936" w:right="936"/>
      <w:jc w:val="center"/>
    </w:pPr>
    <w:rPr>
      <w:rFonts w:ascii="Calibri" w:hAnsi="Calibri"/>
      <w:color w:val="000000"/>
      <w:sz w:val="22"/>
      <w:szCs w:val="22"/>
    </w:rPr>
  </w:style>
  <w:style w:type="character" w:customStyle="1" w:styleId="IntenseQuoteChar">
    <w:name w:val="Intense Quote Char"/>
    <w:basedOn w:val="DefaultParagraphFont"/>
    <w:link w:val="IntenseQuote"/>
    <w:uiPriority w:val="30"/>
    <w:rsid w:val="005F4927"/>
    <w:rPr>
      <w:rFonts w:ascii="Calibri" w:hAnsi="Calibri"/>
      <w:color w:val="000000"/>
      <w:shd w:val="clear" w:color="auto" w:fill="F2F2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839045">
      <w:marLeft w:val="0"/>
      <w:marRight w:val="0"/>
      <w:marTop w:val="0"/>
      <w:marBottom w:val="0"/>
      <w:divBdr>
        <w:top w:val="none" w:sz="0" w:space="0" w:color="auto"/>
        <w:left w:val="none" w:sz="0" w:space="0" w:color="auto"/>
        <w:bottom w:val="none" w:sz="0" w:space="0" w:color="auto"/>
        <w:right w:val="none" w:sz="0" w:space="0" w:color="auto"/>
      </w:divBdr>
      <w:divsChild>
        <w:div w:id="903839046">
          <w:marLeft w:val="0"/>
          <w:marRight w:val="0"/>
          <w:marTop w:val="0"/>
          <w:marBottom w:val="0"/>
          <w:divBdr>
            <w:top w:val="none" w:sz="0" w:space="0" w:color="auto"/>
            <w:left w:val="none" w:sz="0" w:space="0" w:color="auto"/>
            <w:bottom w:val="none" w:sz="0" w:space="0" w:color="auto"/>
            <w:right w:val="none" w:sz="0" w:space="0" w:color="auto"/>
          </w:divBdr>
          <w:divsChild>
            <w:div w:id="90383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39048">
      <w:marLeft w:val="0"/>
      <w:marRight w:val="0"/>
      <w:marTop w:val="0"/>
      <w:marBottom w:val="0"/>
      <w:divBdr>
        <w:top w:val="none" w:sz="0" w:space="0" w:color="auto"/>
        <w:left w:val="none" w:sz="0" w:space="0" w:color="auto"/>
        <w:bottom w:val="none" w:sz="0" w:space="0" w:color="auto"/>
        <w:right w:val="none" w:sz="0" w:space="0" w:color="auto"/>
      </w:divBdr>
      <w:divsChild>
        <w:div w:id="903839050">
          <w:marLeft w:val="0"/>
          <w:marRight w:val="0"/>
          <w:marTop w:val="0"/>
          <w:marBottom w:val="0"/>
          <w:divBdr>
            <w:top w:val="none" w:sz="0" w:space="0" w:color="auto"/>
            <w:left w:val="none" w:sz="0" w:space="0" w:color="auto"/>
            <w:bottom w:val="none" w:sz="0" w:space="0" w:color="auto"/>
            <w:right w:val="none" w:sz="0" w:space="0" w:color="auto"/>
          </w:divBdr>
          <w:divsChild>
            <w:div w:id="90383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esapeakebay.net/about/programs/qa/tidal" TargetMode="External"/><Relationship Id="rId18" Type="http://schemas.openxmlformats.org/officeDocument/2006/relationships/hyperlink" Target="http://www2.epa.gov/cwa-methods/cwa-methods-regulatory-histor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2.epa.gov/quality/epa-qar-5-epa-requirements-quality-assurance-project-plans" TargetMode="External"/><Relationship Id="rId7" Type="http://schemas.openxmlformats.org/officeDocument/2006/relationships/header" Target="header1.xml"/><Relationship Id="rId12" Type="http://schemas.openxmlformats.org/officeDocument/2006/relationships/hyperlink" Target="http://www2.epa.gov/quality/epa-qar-5-epa-requirements-quality-assurance-project-plans" TargetMode="External"/><Relationship Id="rId17" Type="http://schemas.openxmlformats.org/officeDocument/2006/relationships/hyperlink" Target="http://archive.chesapeakebay.net/pubs/calendar/MONSC_06-05-09_Handout_4_10309.pdf" TargetMode="External"/><Relationship Id="rId25" Type="http://schemas.openxmlformats.org/officeDocument/2006/relationships/hyperlink" Target="http://www2.epa.gov/quality/epa-quality-management-tools-projects" TargetMode="External"/><Relationship Id="rId2" Type="http://schemas.openxmlformats.org/officeDocument/2006/relationships/styles" Target="styles.xml"/><Relationship Id="rId16" Type="http://schemas.openxmlformats.org/officeDocument/2006/relationships/hyperlink" Target="http://nasl.cbl.umces.edu/qaqc/blindaudit.html" TargetMode="External"/><Relationship Id="rId20" Type="http://schemas.openxmlformats.org/officeDocument/2006/relationships/hyperlink" Target="http://www2.epa.gov/quality/epa-qar-2-epa-requirements-quality-management-plan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epa.gov/quality" TargetMode="External"/><Relationship Id="rId24" Type="http://schemas.openxmlformats.org/officeDocument/2006/relationships/hyperlink" Target="http://www.epa.gov/waterscience/methods/files/pumpkin.pdf" TargetMode="External"/><Relationship Id="rId5" Type="http://schemas.openxmlformats.org/officeDocument/2006/relationships/footnotes" Target="footnotes.xml"/><Relationship Id="rId15" Type="http://schemas.openxmlformats.org/officeDocument/2006/relationships/hyperlink" Target="http://archive.chesapeakebay.net/pubs/quality_assurance/CSSP_Guidelines_12-17-10.pdf" TargetMode="External"/><Relationship Id="rId23" Type="http://schemas.openxmlformats.org/officeDocument/2006/relationships/hyperlink" Target="http://archive.chesapeakebay.net/pubs/quality_assurance/CSSP_Guidelines_12-17-10.pdf" TargetMode="External"/><Relationship Id="rId28" Type="http://schemas.openxmlformats.org/officeDocument/2006/relationships/theme" Target="theme/theme1.xml"/><Relationship Id="rId10" Type="http://schemas.openxmlformats.org/officeDocument/2006/relationships/hyperlink" Target="http://www2.epa.gov/quality/epa-quality-management-tools-organizations-and-programs" TargetMode="External"/><Relationship Id="rId19" Type="http://schemas.openxmlformats.org/officeDocument/2006/relationships/hyperlink" Target="http://www.chesapeakebay.net/content/publications/cbp_12405.pdf" TargetMode="External"/><Relationship Id="rId4" Type="http://schemas.openxmlformats.org/officeDocument/2006/relationships/webSettings" Target="webSettings.xml"/><Relationship Id="rId9" Type="http://schemas.openxmlformats.org/officeDocument/2006/relationships/hyperlink" Target="http://www.chesapeakebay.net/about/programs/qa" TargetMode="External"/><Relationship Id="rId14" Type="http://schemas.openxmlformats.org/officeDocument/2006/relationships/hyperlink" Target="http://pubs.usgs.gov/of/1997/223/" TargetMode="External"/><Relationship Id="rId22" Type="http://schemas.openxmlformats.org/officeDocument/2006/relationships/hyperlink" Target="http://archive.chesapeakebay.net/pubs/quality_assurance/CBPO_QMP_2010_final.pdf" TargetMode="Externa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8876</Words>
  <Characters>53849</Characters>
  <Application>Microsoft Office Word</Application>
  <DocSecurity>0</DocSecurity>
  <Lines>448</Lines>
  <Paragraphs>125</Paragraphs>
  <ScaleCrop>false</ScaleCrop>
  <HeadingPairs>
    <vt:vector size="2" baseType="variant">
      <vt:variant>
        <vt:lpstr>Title</vt:lpstr>
      </vt:variant>
      <vt:variant>
        <vt:i4>1</vt:i4>
      </vt:variant>
    </vt:vector>
  </HeadingPairs>
  <TitlesOfParts>
    <vt:vector size="1" baseType="lpstr">
      <vt:lpstr/>
    </vt:vector>
  </TitlesOfParts>
  <Company>EPA</Company>
  <LinksUpToDate>false</LinksUpToDate>
  <CharactersWithSpaces>62600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CBPOStaff</dc:creator>
  <cp:keywords/>
  <dc:description/>
  <cp:lastModifiedBy>Mary Ellen Ley</cp:lastModifiedBy>
  <cp:revision>1</cp:revision>
  <cp:lastPrinted>2013-02-15T17:22:00Z</cp:lastPrinted>
  <dcterms:created xsi:type="dcterms:W3CDTF">2017-01-03T20:25:00Z</dcterms:created>
  <dcterms:modified xsi:type="dcterms:W3CDTF">2017-01-03T20:31:00Z</dcterms:modified>
</cp:coreProperties>
</file>