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B357944" w14:textId="77777777" w:rsidR="00387D6F" w:rsidRDefault="00387D6F" w:rsidP="00387D6F">
      <w:pPr>
        <w:widowControl/>
        <w:pBdr>
          <w:top w:val="single" w:sz="24" w:space="0" w:color="F2F2F2"/>
          <w:bottom w:val="single" w:sz="24" w:space="1" w:color="F2F2F2"/>
        </w:pBdr>
        <w:shd w:val="clear" w:color="auto" w:fill="F2F2F2"/>
        <w:autoSpaceDE/>
        <w:autoSpaceDN/>
        <w:adjustRightInd/>
        <w:spacing w:line="276" w:lineRule="auto"/>
        <w:ind w:left="360" w:right="446"/>
        <w:jc w:val="center"/>
        <w:rPr>
          <w:rFonts w:ascii="Calibri" w:eastAsia="Times New Roman" w:hAnsi="Calibri"/>
          <w:color w:val="002060"/>
          <w:sz w:val="28"/>
          <w:szCs w:val="28"/>
        </w:rPr>
      </w:pPr>
      <w:r w:rsidRPr="00387D6F">
        <w:rPr>
          <w:rFonts w:ascii="Calibri" w:eastAsia="Times New Roman" w:hAnsi="Calibri"/>
          <w:color w:val="002060"/>
          <w:sz w:val="28"/>
          <w:szCs w:val="28"/>
        </w:rPr>
        <w:t>SECTION D.</w:t>
      </w:r>
      <w:r w:rsidR="001E02CE">
        <w:rPr>
          <w:rFonts w:ascii="Calibri" w:eastAsia="Times New Roman" w:hAnsi="Calibri"/>
          <w:color w:val="002060"/>
          <w:sz w:val="28"/>
          <w:szCs w:val="28"/>
        </w:rPr>
        <w:t>3</w:t>
      </w:r>
    </w:p>
    <w:p w14:paraId="3D79F67A" w14:textId="77777777" w:rsidR="00387D6F" w:rsidRPr="00387D6F" w:rsidRDefault="00387D6F" w:rsidP="00387D6F">
      <w:pPr>
        <w:widowControl/>
        <w:pBdr>
          <w:top w:val="single" w:sz="24" w:space="0" w:color="F2F2F2"/>
          <w:bottom w:val="single" w:sz="24" w:space="1" w:color="F2F2F2"/>
        </w:pBdr>
        <w:shd w:val="clear" w:color="auto" w:fill="F2F2F2"/>
        <w:autoSpaceDE/>
        <w:autoSpaceDN/>
        <w:adjustRightInd/>
        <w:spacing w:line="276" w:lineRule="auto"/>
        <w:ind w:left="360" w:right="446"/>
        <w:jc w:val="center"/>
        <w:rPr>
          <w:rFonts w:ascii="Franklin Gothic Book" w:eastAsiaTheme="majorEastAsia" w:hAnsi="Franklin Gothic Book" w:cstheme="majorBidi"/>
          <w:i/>
          <w:iCs/>
          <w:color w:val="FFFFFF" w:themeColor="background1"/>
          <w:sz w:val="20"/>
          <w:highlight w:val="yellow"/>
        </w:rPr>
      </w:pPr>
      <w:r>
        <w:rPr>
          <w:rFonts w:ascii="Calibri" w:eastAsia="Times New Roman" w:hAnsi="Calibri"/>
          <w:color w:val="002060"/>
          <w:sz w:val="28"/>
          <w:szCs w:val="28"/>
        </w:rPr>
        <w:t xml:space="preserve">CHLOROPHYLL </w:t>
      </w:r>
      <w:r w:rsidRPr="00387D6F">
        <w:rPr>
          <w:rFonts w:ascii="Calibri" w:eastAsia="Times New Roman" w:hAnsi="Calibri"/>
          <w:smallCaps/>
          <w:color w:val="002060"/>
          <w:sz w:val="28"/>
          <w:szCs w:val="28"/>
        </w:rPr>
        <w:t>and</w:t>
      </w:r>
      <w:r w:rsidRPr="00387D6F">
        <w:rPr>
          <w:rFonts w:ascii="Calibri" w:eastAsia="Times New Roman" w:hAnsi="Calibri"/>
          <w:color w:val="002060"/>
          <w:sz w:val="28"/>
          <w:szCs w:val="28"/>
        </w:rPr>
        <w:t xml:space="preserve"> </w:t>
      </w:r>
      <w:r>
        <w:rPr>
          <w:rFonts w:ascii="Calibri" w:eastAsia="Times New Roman" w:hAnsi="Calibri"/>
          <w:color w:val="002060"/>
          <w:sz w:val="28"/>
          <w:szCs w:val="28"/>
        </w:rPr>
        <w:t>PHEOPHYTIN</w:t>
      </w:r>
    </w:p>
    <w:p w14:paraId="0AF178D2" w14:textId="77777777" w:rsidR="00387D6F" w:rsidRDefault="00387D6F" w:rsidP="00387D6F">
      <w:pPr>
        <w:rPr>
          <w:ins w:id="0" w:author="Mary Ellen Ley" w:date="2017-01-03T13:35:00Z"/>
        </w:rPr>
      </w:pPr>
    </w:p>
    <w:p w14:paraId="6CB4C33D" w14:textId="77777777" w:rsidR="001C1A30" w:rsidRPr="008E6DDA" w:rsidRDefault="001C1A30" w:rsidP="008E6DDA">
      <w:pPr>
        <w:tabs>
          <w:tab w:val="left" w:pos="-1080"/>
          <w:tab w:val="left" w:pos="0"/>
          <w:tab w:val="left" w:pos="450"/>
          <w:tab w:val="left" w:pos="810"/>
          <w:tab w:val="left" w:pos="2160"/>
          <w:tab w:val="left" w:pos="5040"/>
        </w:tabs>
        <w:rPr>
          <w:ins w:id="1" w:author="Mary Ellen Ley" w:date="2017-01-03T13:35:00Z"/>
          <w:rFonts w:asciiTheme="minorHAnsi" w:hAnsiTheme="minorHAnsi"/>
          <w:b/>
          <w:sz w:val="20"/>
          <w:szCs w:val="20"/>
        </w:rPr>
      </w:pPr>
      <w:ins w:id="2" w:author="Mary Ellen Ley" w:date="2017-01-03T13:35:00Z">
        <w:r>
          <w:rPr>
            <w:b/>
            <w:sz w:val="20"/>
            <w:szCs w:val="20"/>
          </w:rPr>
          <w:tab/>
        </w:r>
        <w:r>
          <w:rPr>
            <w:b/>
            <w:sz w:val="20"/>
            <w:szCs w:val="20"/>
          </w:rPr>
          <w:tab/>
        </w:r>
        <w:r>
          <w:rPr>
            <w:b/>
            <w:sz w:val="20"/>
            <w:szCs w:val="20"/>
          </w:rPr>
          <w:tab/>
        </w:r>
        <w:r>
          <w:rPr>
            <w:b/>
            <w:sz w:val="20"/>
            <w:szCs w:val="20"/>
          </w:rPr>
          <w:tab/>
        </w:r>
        <w:r w:rsidRPr="008E6DDA">
          <w:rPr>
            <w:rFonts w:asciiTheme="minorHAnsi" w:hAnsiTheme="minorHAnsi"/>
            <w:b/>
            <w:sz w:val="20"/>
            <w:szCs w:val="20"/>
          </w:rPr>
          <w:t>CEDR Method Codes:</w:t>
        </w:r>
        <w:r w:rsidRPr="008E6DDA">
          <w:rPr>
            <w:rFonts w:asciiTheme="minorHAnsi" w:hAnsiTheme="minorHAnsi"/>
            <w:b/>
            <w:sz w:val="20"/>
            <w:szCs w:val="20"/>
          </w:rPr>
          <w:tab/>
          <w:t>CHLA L01</w:t>
        </w:r>
      </w:ins>
    </w:p>
    <w:p w14:paraId="6DB2E8C7" w14:textId="77777777" w:rsidR="00387D6F" w:rsidRPr="008E6DDA" w:rsidRDefault="001C1A30" w:rsidP="001C1A30">
      <w:pPr>
        <w:tabs>
          <w:tab w:val="left" w:pos="-1080"/>
          <w:tab w:val="left" w:pos="-720"/>
          <w:tab w:val="left" w:pos="0"/>
          <w:tab w:val="left" w:pos="450"/>
          <w:tab w:val="left" w:pos="810"/>
          <w:tab w:val="left" w:pos="2160"/>
        </w:tabs>
        <w:rPr>
          <w:ins w:id="3" w:author="Mary Ellen Ley" w:date="2017-01-03T13:35:00Z"/>
          <w:rFonts w:asciiTheme="minorHAnsi" w:hAnsiTheme="minorHAnsi"/>
          <w:sz w:val="20"/>
          <w:szCs w:val="20"/>
        </w:rPr>
      </w:pPr>
      <w:ins w:id="4" w:author="Mary Ellen Ley" w:date="2017-01-03T13:35:00Z">
        <w:r w:rsidRPr="008E6DDA">
          <w:rPr>
            <w:rFonts w:asciiTheme="minorHAnsi" w:hAnsiTheme="minorHAnsi"/>
            <w:b/>
            <w:sz w:val="20"/>
            <w:szCs w:val="20"/>
          </w:rPr>
          <w:tab/>
        </w:r>
        <w:r w:rsidRPr="008E6DDA">
          <w:rPr>
            <w:rFonts w:asciiTheme="minorHAnsi" w:hAnsiTheme="minorHAnsi"/>
            <w:b/>
            <w:sz w:val="20"/>
            <w:szCs w:val="20"/>
          </w:rPr>
          <w:tab/>
        </w:r>
        <w:r w:rsidRPr="008E6DDA">
          <w:rPr>
            <w:rFonts w:asciiTheme="minorHAnsi" w:hAnsiTheme="minorHAnsi"/>
            <w:b/>
            <w:sz w:val="20"/>
            <w:szCs w:val="20"/>
          </w:rPr>
          <w:tab/>
        </w:r>
        <w:r w:rsidRPr="008E6DDA">
          <w:rPr>
            <w:rFonts w:asciiTheme="minorHAnsi" w:hAnsiTheme="minorHAnsi"/>
            <w:b/>
            <w:sz w:val="20"/>
            <w:szCs w:val="20"/>
          </w:rPr>
          <w:tab/>
        </w:r>
        <w:r w:rsidRPr="008E6DDA">
          <w:rPr>
            <w:rFonts w:asciiTheme="minorHAnsi" w:hAnsiTheme="minorHAnsi"/>
            <w:b/>
            <w:sz w:val="20"/>
            <w:szCs w:val="20"/>
          </w:rPr>
          <w:tab/>
        </w:r>
        <w:r w:rsidRPr="008E6DDA">
          <w:rPr>
            <w:rFonts w:asciiTheme="minorHAnsi" w:hAnsiTheme="minorHAnsi"/>
            <w:b/>
            <w:sz w:val="20"/>
            <w:szCs w:val="20"/>
          </w:rPr>
          <w:tab/>
        </w:r>
        <w:r w:rsidRPr="008E6DDA">
          <w:rPr>
            <w:rFonts w:asciiTheme="minorHAnsi" w:hAnsiTheme="minorHAnsi"/>
            <w:b/>
            <w:sz w:val="20"/>
            <w:szCs w:val="20"/>
          </w:rPr>
          <w:tab/>
        </w:r>
        <w:r w:rsidRPr="008E6DDA">
          <w:rPr>
            <w:rFonts w:asciiTheme="minorHAnsi" w:hAnsiTheme="minorHAnsi"/>
            <w:b/>
            <w:sz w:val="20"/>
            <w:szCs w:val="20"/>
          </w:rPr>
          <w:tab/>
        </w:r>
        <w:r w:rsidR="008E6DDA">
          <w:rPr>
            <w:rFonts w:asciiTheme="minorHAnsi" w:hAnsiTheme="minorHAnsi"/>
            <w:b/>
            <w:sz w:val="20"/>
            <w:szCs w:val="20"/>
          </w:rPr>
          <w:tab/>
        </w:r>
        <w:r w:rsidR="008E6DDA">
          <w:rPr>
            <w:rFonts w:asciiTheme="minorHAnsi" w:hAnsiTheme="minorHAnsi"/>
            <w:b/>
            <w:sz w:val="20"/>
            <w:szCs w:val="20"/>
          </w:rPr>
          <w:tab/>
        </w:r>
        <w:r w:rsidRPr="008E6DDA">
          <w:rPr>
            <w:rFonts w:asciiTheme="minorHAnsi" w:hAnsiTheme="minorHAnsi"/>
            <w:b/>
            <w:sz w:val="20"/>
            <w:szCs w:val="20"/>
          </w:rPr>
          <w:t>PHEO L01</w:t>
        </w:r>
      </w:ins>
    </w:p>
    <w:p w14:paraId="0399109C" w14:textId="77777777" w:rsidR="001C1A30" w:rsidRPr="00EF32CB" w:rsidRDefault="001C1A30" w:rsidP="00EF32CB">
      <w:pPr>
        <w:tabs>
          <w:tab w:val="left" w:pos="-1080"/>
          <w:tab w:val="left" w:pos="-720"/>
          <w:tab w:val="left" w:pos="0"/>
          <w:tab w:val="left" w:pos="450"/>
          <w:tab w:val="left" w:pos="810"/>
          <w:tab w:val="left" w:pos="2160"/>
        </w:tabs>
        <w:rPr>
          <w:sz w:val="20"/>
        </w:rPr>
      </w:pPr>
    </w:p>
    <w:p w14:paraId="221EDCF5" w14:textId="77777777" w:rsidR="001C1A30" w:rsidRDefault="001C1A30">
      <w:pPr>
        <w:tabs>
          <w:tab w:val="left" w:pos="-1080"/>
          <w:tab w:val="left" w:pos="-720"/>
          <w:tab w:val="left" w:pos="0"/>
          <w:tab w:val="left" w:pos="450"/>
          <w:tab w:val="left" w:pos="810"/>
          <w:tab w:val="left" w:pos="2160"/>
        </w:tabs>
        <w:rPr>
          <w:sz w:val="20"/>
          <w:szCs w:val="20"/>
        </w:rPr>
      </w:pPr>
    </w:p>
    <w:p w14:paraId="150F63E5" w14:textId="77777777" w:rsidR="00297546" w:rsidRPr="00113B74" w:rsidRDefault="00297546">
      <w:pPr>
        <w:tabs>
          <w:tab w:val="left" w:pos="-1080"/>
          <w:tab w:val="left" w:pos="-720"/>
          <w:tab w:val="left" w:pos="0"/>
          <w:tab w:val="left" w:pos="450"/>
          <w:tab w:val="left" w:pos="810"/>
          <w:tab w:val="left" w:pos="2160"/>
        </w:tabs>
        <w:rPr>
          <w:rFonts w:asciiTheme="minorHAnsi" w:hAnsiTheme="minorHAnsi"/>
          <w:sz w:val="20"/>
          <w:szCs w:val="20"/>
        </w:rPr>
      </w:pPr>
      <w:r w:rsidRPr="00113B74">
        <w:rPr>
          <w:rFonts w:asciiTheme="minorHAnsi" w:hAnsiTheme="minorHAnsi"/>
          <w:sz w:val="20"/>
          <w:szCs w:val="20"/>
        </w:rPr>
        <w:t>1.1</w:t>
      </w:r>
      <w:r w:rsidRPr="00113B74">
        <w:rPr>
          <w:rFonts w:asciiTheme="minorHAnsi" w:hAnsiTheme="minorHAnsi"/>
          <w:sz w:val="20"/>
          <w:szCs w:val="20"/>
        </w:rPr>
        <w:tab/>
      </w:r>
      <w:r w:rsidRPr="00113B74">
        <w:rPr>
          <w:rFonts w:asciiTheme="minorHAnsi" w:hAnsiTheme="minorHAnsi"/>
          <w:sz w:val="20"/>
          <w:szCs w:val="20"/>
          <w:u w:val="single"/>
        </w:rPr>
        <w:t>Scope and Application</w:t>
      </w:r>
    </w:p>
    <w:p w14:paraId="0A780736" w14:textId="77777777" w:rsidR="00297546" w:rsidRPr="00113B74" w:rsidRDefault="00297546">
      <w:pPr>
        <w:tabs>
          <w:tab w:val="left" w:pos="-1080"/>
          <w:tab w:val="left" w:pos="-720"/>
          <w:tab w:val="left" w:pos="0"/>
          <w:tab w:val="left" w:pos="450"/>
          <w:tab w:val="left" w:pos="810"/>
          <w:tab w:val="left" w:pos="2160"/>
        </w:tabs>
        <w:rPr>
          <w:rFonts w:asciiTheme="minorHAnsi" w:hAnsiTheme="minorHAnsi"/>
          <w:sz w:val="20"/>
          <w:szCs w:val="20"/>
        </w:rPr>
      </w:pPr>
    </w:p>
    <w:p w14:paraId="39B94CE1" w14:textId="77777777" w:rsidR="00297546" w:rsidRPr="00113B74" w:rsidRDefault="00297546">
      <w:pPr>
        <w:tabs>
          <w:tab w:val="left" w:pos="-1080"/>
          <w:tab w:val="left" w:pos="-720"/>
          <w:tab w:val="left" w:pos="0"/>
          <w:tab w:val="left" w:pos="450"/>
          <w:tab w:val="left" w:pos="810"/>
          <w:tab w:val="left" w:pos="1170"/>
          <w:tab w:val="left" w:pos="2880"/>
        </w:tabs>
        <w:ind w:left="1170" w:hanging="720"/>
        <w:rPr>
          <w:rFonts w:asciiTheme="minorHAnsi" w:hAnsiTheme="minorHAnsi"/>
          <w:sz w:val="20"/>
          <w:szCs w:val="20"/>
        </w:rPr>
      </w:pPr>
      <w:r w:rsidRPr="00113B74">
        <w:rPr>
          <w:rFonts w:asciiTheme="minorHAnsi" w:hAnsiTheme="minorHAnsi"/>
          <w:sz w:val="20"/>
          <w:szCs w:val="20"/>
        </w:rPr>
        <w:t>1.1.1</w:t>
      </w:r>
      <w:r w:rsidRPr="00113B74">
        <w:rPr>
          <w:rFonts w:asciiTheme="minorHAnsi" w:hAnsiTheme="minorHAnsi"/>
          <w:sz w:val="20"/>
          <w:szCs w:val="20"/>
        </w:rPr>
        <w:tab/>
        <w:t xml:space="preserve">This spectrophotometric method is used in the determination of chlorophyll </w:t>
      </w:r>
      <w:r w:rsidRPr="00113B74">
        <w:rPr>
          <w:rFonts w:asciiTheme="minorHAnsi" w:hAnsiTheme="minorHAnsi"/>
          <w:i/>
          <w:iCs/>
          <w:sz w:val="20"/>
          <w:szCs w:val="20"/>
        </w:rPr>
        <w:t>a</w:t>
      </w:r>
      <w:r w:rsidRPr="00113B74">
        <w:rPr>
          <w:rFonts w:asciiTheme="minorHAnsi" w:hAnsiTheme="minorHAnsi"/>
          <w:sz w:val="20"/>
          <w:szCs w:val="20"/>
        </w:rPr>
        <w:t xml:space="preserve">, </w:t>
      </w:r>
      <w:r w:rsidRPr="00113B74">
        <w:rPr>
          <w:rFonts w:asciiTheme="minorHAnsi" w:hAnsiTheme="minorHAnsi"/>
          <w:i/>
          <w:iCs/>
          <w:sz w:val="20"/>
          <w:szCs w:val="20"/>
        </w:rPr>
        <w:t>b</w:t>
      </w:r>
      <w:r w:rsidRPr="00113B74">
        <w:rPr>
          <w:rFonts w:asciiTheme="minorHAnsi" w:hAnsiTheme="minorHAnsi"/>
          <w:sz w:val="20"/>
          <w:szCs w:val="20"/>
        </w:rPr>
        <w:t xml:space="preserve">, and </w:t>
      </w:r>
      <w:r w:rsidRPr="00113B74">
        <w:rPr>
          <w:rFonts w:asciiTheme="minorHAnsi" w:hAnsiTheme="minorHAnsi"/>
          <w:i/>
          <w:iCs/>
          <w:sz w:val="20"/>
          <w:szCs w:val="20"/>
        </w:rPr>
        <w:t>c</w:t>
      </w:r>
      <w:r w:rsidRPr="00113B74">
        <w:rPr>
          <w:rFonts w:asciiTheme="minorHAnsi" w:hAnsiTheme="minorHAnsi"/>
          <w:sz w:val="20"/>
          <w:szCs w:val="20"/>
        </w:rPr>
        <w:t xml:space="preserve">, and pheophytin </w:t>
      </w:r>
      <w:r w:rsidRPr="00113B74">
        <w:rPr>
          <w:rFonts w:asciiTheme="minorHAnsi" w:hAnsiTheme="minorHAnsi"/>
          <w:i/>
          <w:iCs/>
          <w:sz w:val="20"/>
          <w:szCs w:val="20"/>
        </w:rPr>
        <w:t>a</w:t>
      </w:r>
      <w:r w:rsidRPr="00113B74">
        <w:rPr>
          <w:rFonts w:asciiTheme="minorHAnsi" w:hAnsiTheme="minorHAnsi"/>
          <w:sz w:val="20"/>
          <w:szCs w:val="20"/>
        </w:rPr>
        <w:t>. This method can be used to estimate phytoplankton biomass.</w:t>
      </w:r>
    </w:p>
    <w:p w14:paraId="14C7184D" w14:textId="77777777" w:rsidR="00297546" w:rsidRPr="00113B74" w:rsidRDefault="00297546">
      <w:pPr>
        <w:tabs>
          <w:tab w:val="left" w:pos="-1080"/>
          <w:tab w:val="left" w:pos="-720"/>
          <w:tab w:val="left" w:pos="0"/>
          <w:tab w:val="left" w:pos="450"/>
          <w:tab w:val="left" w:pos="810"/>
          <w:tab w:val="left" w:pos="1170"/>
          <w:tab w:val="left" w:pos="2880"/>
        </w:tabs>
        <w:rPr>
          <w:rFonts w:asciiTheme="minorHAnsi" w:hAnsiTheme="minorHAnsi"/>
          <w:sz w:val="20"/>
          <w:szCs w:val="20"/>
        </w:rPr>
      </w:pPr>
    </w:p>
    <w:p w14:paraId="34FBFD2B" w14:textId="77777777" w:rsidR="00297546" w:rsidRPr="00113B74" w:rsidRDefault="00297546">
      <w:pPr>
        <w:tabs>
          <w:tab w:val="left" w:pos="-1080"/>
          <w:tab w:val="left" w:pos="-720"/>
          <w:tab w:val="left" w:pos="0"/>
          <w:tab w:val="left" w:pos="450"/>
          <w:tab w:val="left" w:pos="810"/>
          <w:tab w:val="left" w:pos="1170"/>
          <w:tab w:val="left" w:pos="2880"/>
        </w:tabs>
        <w:ind w:left="450" w:hanging="450"/>
        <w:rPr>
          <w:rFonts w:asciiTheme="minorHAnsi" w:hAnsiTheme="minorHAnsi"/>
          <w:sz w:val="20"/>
          <w:szCs w:val="20"/>
        </w:rPr>
      </w:pPr>
      <w:r w:rsidRPr="00113B74">
        <w:rPr>
          <w:rFonts w:asciiTheme="minorHAnsi" w:hAnsiTheme="minorHAnsi"/>
          <w:sz w:val="20"/>
          <w:szCs w:val="20"/>
        </w:rPr>
        <w:t>1.2</w:t>
      </w:r>
      <w:r w:rsidRPr="00113B74">
        <w:rPr>
          <w:rFonts w:asciiTheme="minorHAnsi" w:hAnsiTheme="minorHAnsi"/>
          <w:sz w:val="20"/>
          <w:szCs w:val="20"/>
        </w:rPr>
        <w:tab/>
      </w:r>
      <w:r w:rsidRPr="00113B74">
        <w:rPr>
          <w:rFonts w:asciiTheme="minorHAnsi" w:hAnsiTheme="minorHAnsi"/>
          <w:sz w:val="20"/>
          <w:szCs w:val="20"/>
          <w:u w:val="single"/>
        </w:rPr>
        <w:t>Summary of Method</w:t>
      </w:r>
    </w:p>
    <w:p w14:paraId="422C2121" w14:textId="77777777" w:rsidR="00297546" w:rsidRPr="00113B74" w:rsidRDefault="00297546">
      <w:pPr>
        <w:tabs>
          <w:tab w:val="left" w:pos="-1080"/>
          <w:tab w:val="left" w:pos="-720"/>
          <w:tab w:val="left" w:pos="0"/>
          <w:tab w:val="left" w:pos="450"/>
          <w:tab w:val="left" w:pos="810"/>
          <w:tab w:val="left" w:pos="1170"/>
          <w:tab w:val="left" w:pos="2880"/>
        </w:tabs>
        <w:rPr>
          <w:rFonts w:asciiTheme="minorHAnsi" w:hAnsiTheme="minorHAnsi"/>
          <w:sz w:val="20"/>
          <w:szCs w:val="20"/>
        </w:rPr>
      </w:pPr>
    </w:p>
    <w:p w14:paraId="31FFC5E8" w14:textId="77777777" w:rsidR="00297546" w:rsidRPr="00113B74" w:rsidRDefault="00297546">
      <w:pPr>
        <w:tabs>
          <w:tab w:val="left" w:pos="-1080"/>
          <w:tab w:val="left" w:pos="-720"/>
          <w:tab w:val="left" w:pos="0"/>
          <w:tab w:val="left" w:pos="450"/>
          <w:tab w:val="left" w:pos="810"/>
          <w:tab w:val="left" w:pos="1170"/>
          <w:tab w:val="left" w:pos="2880"/>
        </w:tabs>
        <w:ind w:left="1170" w:hanging="720"/>
        <w:rPr>
          <w:rFonts w:asciiTheme="minorHAnsi" w:hAnsiTheme="minorHAnsi"/>
          <w:sz w:val="20"/>
          <w:szCs w:val="20"/>
        </w:rPr>
      </w:pPr>
      <w:r w:rsidRPr="00113B74">
        <w:rPr>
          <w:rFonts w:asciiTheme="minorHAnsi" w:hAnsiTheme="minorHAnsi"/>
          <w:sz w:val="20"/>
          <w:szCs w:val="20"/>
        </w:rPr>
        <w:t>1.2.1</w:t>
      </w:r>
      <w:r w:rsidRPr="00113B74">
        <w:rPr>
          <w:rFonts w:asciiTheme="minorHAnsi" w:hAnsiTheme="minorHAnsi"/>
          <w:sz w:val="20"/>
          <w:szCs w:val="20"/>
        </w:rPr>
        <w:tab/>
        <w:t xml:space="preserve">Algal cells are filtered on a glass fiber and ground in aqueous acetone to extract the pigments. The extract is analyzed using a spectrophotometer to measure the absorbances at the specified wavelengths.  </w:t>
      </w:r>
    </w:p>
    <w:p w14:paraId="3C5823BB" w14:textId="77777777" w:rsidR="00297546" w:rsidRPr="00113B74" w:rsidRDefault="00297546">
      <w:pPr>
        <w:tabs>
          <w:tab w:val="left" w:pos="-1080"/>
          <w:tab w:val="left" w:pos="-720"/>
          <w:tab w:val="left" w:pos="0"/>
          <w:tab w:val="left" w:pos="450"/>
          <w:tab w:val="left" w:pos="810"/>
          <w:tab w:val="left" w:pos="1170"/>
          <w:tab w:val="left" w:pos="2880"/>
        </w:tabs>
        <w:rPr>
          <w:rFonts w:asciiTheme="minorHAnsi" w:hAnsiTheme="minorHAnsi"/>
          <w:sz w:val="20"/>
          <w:szCs w:val="20"/>
        </w:rPr>
      </w:pPr>
    </w:p>
    <w:p w14:paraId="1C5F9D98" w14:textId="77777777" w:rsidR="00297546" w:rsidRPr="00113B74" w:rsidRDefault="00297546">
      <w:pPr>
        <w:tabs>
          <w:tab w:val="left" w:pos="-1080"/>
          <w:tab w:val="left" w:pos="-720"/>
          <w:tab w:val="left" w:pos="0"/>
          <w:tab w:val="left" w:pos="450"/>
          <w:tab w:val="left" w:pos="810"/>
          <w:tab w:val="left" w:pos="1170"/>
          <w:tab w:val="left" w:pos="2880"/>
        </w:tabs>
        <w:ind w:left="450" w:hanging="450"/>
        <w:rPr>
          <w:rFonts w:asciiTheme="minorHAnsi" w:hAnsiTheme="minorHAnsi"/>
          <w:sz w:val="20"/>
          <w:szCs w:val="20"/>
        </w:rPr>
      </w:pPr>
      <w:r w:rsidRPr="00113B74">
        <w:rPr>
          <w:rFonts w:asciiTheme="minorHAnsi" w:hAnsiTheme="minorHAnsi"/>
          <w:sz w:val="20"/>
          <w:szCs w:val="20"/>
        </w:rPr>
        <w:t>1.3</w:t>
      </w:r>
      <w:r w:rsidRPr="00113B74">
        <w:rPr>
          <w:rFonts w:asciiTheme="minorHAnsi" w:hAnsiTheme="minorHAnsi"/>
          <w:sz w:val="20"/>
          <w:szCs w:val="20"/>
        </w:rPr>
        <w:tab/>
      </w:r>
      <w:r w:rsidRPr="00113B74">
        <w:rPr>
          <w:rFonts w:asciiTheme="minorHAnsi" w:hAnsiTheme="minorHAnsi"/>
          <w:sz w:val="20"/>
          <w:szCs w:val="20"/>
          <w:u w:val="single"/>
        </w:rPr>
        <w:t>Apparatus and Materials</w:t>
      </w:r>
    </w:p>
    <w:p w14:paraId="1B2D8FD6" w14:textId="77777777" w:rsidR="00297546" w:rsidRPr="00113B74" w:rsidRDefault="00297546">
      <w:pPr>
        <w:tabs>
          <w:tab w:val="left" w:pos="-1080"/>
          <w:tab w:val="left" w:pos="-720"/>
          <w:tab w:val="left" w:pos="0"/>
          <w:tab w:val="left" w:pos="450"/>
          <w:tab w:val="left" w:pos="810"/>
          <w:tab w:val="left" w:pos="1170"/>
          <w:tab w:val="left" w:pos="2880"/>
        </w:tabs>
        <w:rPr>
          <w:rFonts w:asciiTheme="minorHAnsi" w:hAnsiTheme="minorHAnsi"/>
          <w:sz w:val="20"/>
          <w:szCs w:val="20"/>
        </w:rPr>
      </w:pPr>
    </w:p>
    <w:p w14:paraId="3DF3C063" w14:textId="77777777" w:rsidR="00297546" w:rsidRPr="00113B74" w:rsidRDefault="00297546">
      <w:pPr>
        <w:tabs>
          <w:tab w:val="left" w:pos="-1080"/>
          <w:tab w:val="left" w:pos="-720"/>
          <w:tab w:val="left" w:pos="0"/>
          <w:tab w:val="left" w:pos="450"/>
          <w:tab w:val="left" w:pos="810"/>
          <w:tab w:val="left" w:pos="1170"/>
          <w:tab w:val="left" w:pos="2880"/>
        </w:tabs>
        <w:ind w:left="1170" w:hanging="720"/>
        <w:rPr>
          <w:rFonts w:asciiTheme="minorHAnsi" w:hAnsiTheme="minorHAnsi"/>
          <w:sz w:val="20"/>
          <w:szCs w:val="20"/>
        </w:rPr>
      </w:pPr>
      <w:r w:rsidRPr="00113B74">
        <w:rPr>
          <w:rFonts w:asciiTheme="minorHAnsi" w:hAnsiTheme="minorHAnsi"/>
          <w:sz w:val="20"/>
          <w:szCs w:val="20"/>
        </w:rPr>
        <w:t>1.3.1</w:t>
      </w:r>
      <w:r w:rsidRPr="00113B74">
        <w:rPr>
          <w:rFonts w:asciiTheme="minorHAnsi" w:hAnsiTheme="minorHAnsi"/>
          <w:sz w:val="20"/>
          <w:szCs w:val="20"/>
        </w:rPr>
        <w:tab/>
        <w:t>Laboratory coat: worn at all times and with an apron when handling acids.</w:t>
      </w:r>
    </w:p>
    <w:p w14:paraId="4B285FEB" w14:textId="77777777" w:rsidR="00297546" w:rsidRPr="00113B74" w:rsidRDefault="00297546">
      <w:pPr>
        <w:tabs>
          <w:tab w:val="left" w:pos="-1080"/>
          <w:tab w:val="left" w:pos="-720"/>
          <w:tab w:val="left" w:pos="0"/>
          <w:tab w:val="left" w:pos="450"/>
          <w:tab w:val="left" w:pos="810"/>
          <w:tab w:val="left" w:pos="1170"/>
          <w:tab w:val="left" w:pos="2880"/>
        </w:tabs>
        <w:rPr>
          <w:rFonts w:asciiTheme="minorHAnsi" w:hAnsiTheme="minorHAnsi"/>
          <w:sz w:val="20"/>
          <w:szCs w:val="20"/>
        </w:rPr>
      </w:pPr>
    </w:p>
    <w:p w14:paraId="66F49EEC" w14:textId="77777777" w:rsidR="00297546" w:rsidRPr="00113B74" w:rsidRDefault="00297546">
      <w:pPr>
        <w:tabs>
          <w:tab w:val="left" w:pos="-1080"/>
          <w:tab w:val="left" w:pos="-720"/>
          <w:tab w:val="left" w:pos="0"/>
          <w:tab w:val="left" w:pos="450"/>
          <w:tab w:val="left" w:pos="810"/>
          <w:tab w:val="left" w:pos="1170"/>
          <w:tab w:val="left" w:pos="2880"/>
        </w:tabs>
        <w:ind w:left="1170" w:hanging="720"/>
        <w:rPr>
          <w:rFonts w:asciiTheme="minorHAnsi" w:hAnsiTheme="minorHAnsi"/>
          <w:sz w:val="20"/>
          <w:szCs w:val="20"/>
        </w:rPr>
      </w:pPr>
      <w:r w:rsidRPr="00113B74">
        <w:rPr>
          <w:rFonts w:asciiTheme="minorHAnsi" w:hAnsiTheme="minorHAnsi"/>
          <w:sz w:val="20"/>
          <w:szCs w:val="20"/>
        </w:rPr>
        <w:t>1.3.2</w:t>
      </w:r>
      <w:r w:rsidRPr="00113B74">
        <w:rPr>
          <w:rFonts w:asciiTheme="minorHAnsi" w:hAnsiTheme="minorHAnsi"/>
          <w:sz w:val="20"/>
          <w:szCs w:val="20"/>
        </w:rPr>
        <w:tab/>
        <w:t>Protective eye wear: worn at all times.</w:t>
      </w:r>
    </w:p>
    <w:p w14:paraId="5181BACB" w14:textId="77777777" w:rsidR="00297546" w:rsidRPr="00113B74" w:rsidRDefault="00297546">
      <w:pPr>
        <w:tabs>
          <w:tab w:val="left" w:pos="-1080"/>
          <w:tab w:val="left" w:pos="-720"/>
          <w:tab w:val="left" w:pos="0"/>
          <w:tab w:val="left" w:pos="450"/>
          <w:tab w:val="left" w:pos="810"/>
          <w:tab w:val="left" w:pos="1170"/>
          <w:tab w:val="left" w:pos="2880"/>
        </w:tabs>
        <w:rPr>
          <w:rFonts w:asciiTheme="minorHAnsi" w:hAnsiTheme="minorHAnsi"/>
          <w:sz w:val="20"/>
          <w:szCs w:val="20"/>
        </w:rPr>
      </w:pPr>
    </w:p>
    <w:p w14:paraId="78E7EFA2" w14:textId="77777777" w:rsidR="00297546" w:rsidRPr="00113B74" w:rsidRDefault="00297546">
      <w:pPr>
        <w:tabs>
          <w:tab w:val="left" w:pos="-1080"/>
          <w:tab w:val="left" w:pos="-720"/>
          <w:tab w:val="left" w:pos="0"/>
          <w:tab w:val="left" w:pos="450"/>
          <w:tab w:val="left" w:pos="810"/>
          <w:tab w:val="left" w:pos="1170"/>
          <w:tab w:val="left" w:pos="2880"/>
        </w:tabs>
        <w:ind w:left="1170" w:hanging="720"/>
        <w:rPr>
          <w:rFonts w:asciiTheme="minorHAnsi" w:hAnsiTheme="minorHAnsi"/>
          <w:sz w:val="20"/>
          <w:szCs w:val="20"/>
        </w:rPr>
      </w:pPr>
      <w:r w:rsidRPr="00113B74">
        <w:rPr>
          <w:rFonts w:asciiTheme="minorHAnsi" w:hAnsiTheme="minorHAnsi"/>
          <w:sz w:val="20"/>
          <w:szCs w:val="20"/>
        </w:rPr>
        <w:t>1.3.3</w:t>
      </w:r>
      <w:r w:rsidRPr="00113B74">
        <w:rPr>
          <w:rFonts w:asciiTheme="minorHAnsi" w:hAnsiTheme="minorHAnsi"/>
          <w:sz w:val="20"/>
          <w:szCs w:val="20"/>
        </w:rPr>
        <w:tab/>
        <w:t>PVC gloves: worn at all times.</w:t>
      </w:r>
    </w:p>
    <w:p w14:paraId="74E11DA6" w14:textId="77777777" w:rsidR="00297546" w:rsidRPr="00113B74" w:rsidRDefault="00297546">
      <w:pPr>
        <w:tabs>
          <w:tab w:val="left" w:pos="-1080"/>
          <w:tab w:val="left" w:pos="-720"/>
          <w:tab w:val="left" w:pos="0"/>
          <w:tab w:val="left" w:pos="450"/>
          <w:tab w:val="left" w:pos="810"/>
          <w:tab w:val="left" w:pos="1170"/>
          <w:tab w:val="left" w:pos="2880"/>
        </w:tabs>
        <w:rPr>
          <w:rFonts w:asciiTheme="minorHAnsi" w:hAnsiTheme="minorHAnsi"/>
          <w:sz w:val="20"/>
          <w:szCs w:val="20"/>
        </w:rPr>
      </w:pPr>
    </w:p>
    <w:p w14:paraId="7B3B569F" w14:textId="77777777" w:rsidR="00297546" w:rsidRPr="00113B74" w:rsidRDefault="00297546">
      <w:pPr>
        <w:tabs>
          <w:tab w:val="left" w:pos="-1080"/>
          <w:tab w:val="left" w:pos="-720"/>
          <w:tab w:val="left" w:pos="0"/>
          <w:tab w:val="left" w:pos="450"/>
          <w:tab w:val="left" w:pos="810"/>
          <w:tab w:val="left" w:pos="1170"/>
          <w:tab w:val="left" w:pos="2880"/>
        </w:tabs>
        <w:ind w:left="1170" w:hanging="720"/>
        <w:rPr>
          <w:rFonts w:asciiTheme="minorHAnsi" w:hAnsiTheme="minorHAnsi"/>
          <w:sz w:val="20"/>
          <w:szCs w:val="20"/>
        </w:rPr>
      </w:pPr>
      <w:r w:rsidRPr="00113B74">
        <w:rPr>
          <w:rFonts w:asciiTheme="minorHAnsi" w:hAnsiTheme="minorHAnsi"/>
          <w:sz w:val="20"/>
          <w:szCs w:val="20"/>
        </w:rPr>
        <w:t>1.3.4</w:t>
      </w:r>
      <w:r w:rsidRPr="00113B74">
        <w:rPr>
          <w:rFonts w:asciiTheme="minorHAnsi" w:hAnsiTheme="minorHAnsi"/>
          <w:sz w:val="20"/>
          <w:szCs w:val="20"/>
        </w:rPr>
        <w:tab/>
        <w:t>Glass fiber filters: Whatman GF/F or equivalent, 0.7µm nominal pore size.</w:t>
      </w:r>
    </w:p>
    <w:p w14:paraId="2E771291" w14:textId="77777777" w:rsidR="00297546" w:rsidRPr="00113B74" w:rsidRDefault="00297546">
      <w:pPr>
        <w:tabs>
          <w:tab w:val="left" w:pos="-1080"/>
          <w:tab w:val="left" w:pos="-720"/>
          <w:tab w:val="left" w:pos="0"/>
          <w:tab w:val="left" w:pos="450"/>
          <w:tab w:val="left" w:pos="810"/>
          <w:tab w:val="left" w:pos="1170"/>
          <w:tab w:val="left" w:pos="2880"/>
        </w:tabs>
        <w:rPr>
          <w:rFonts w:asciiTheme="minorHAnsi" w:hAnsiTheme="minorHAnsi"/>
          <w:sz w:val="20"/>
          <w:szCs w:val="20"/>
        </w:rPr>
      </w:pPr>
    </w:p>
    <w:p w14:paraId="29100172" w14:textId="77777777" w:rsidR="00297546" w:rsidRPr="00113B74" w:rsidRDefault="00297546">
      <w:pPr>
        <w:tabs>
          <w:tab w:val="left" w:pos="-1080"/>
          <w:tab w:val="left" w:pos="-720"/>
          <w:tab w:val="left" w:pos="0"/>
          <w:tab w:val="left" w:pos="450"/>
          <w:tab w:val="left" w:pos="810"/>
          <w:tab w:val="left" w:pos="1170"/>
          <w:tab w:val="left" w:pos="2880"/>
        </w:tabs>
        <w:ind w:left="1170" w:hanging="720"/>
        <w:rPr>
          <w:rFonts w:asciiTheme="minorHAnsi" w:hAnsiTheme="minorHAnsi"/>
          <w:sz w:val="20"/>
          <w:szCs w:val="20"/>
        </w:rPr>
      </w:pPr>
      <w:r w:rsidRPr="00113B74">
        <w:rPr>
          <w:rFonts w:asciiTheme="minorHAnsi" w:hAnsiTheme="minorHAnsi"/>
          <w:sz w:val="20"/>
          <w:szCs w:val="20"/>
        </w:rPr>
        <w:t>1.3.5</w:t>
      </w:r>
      <w:r w:rsidRPr="00113B74">
        <w:rPr>
          <w:rFonts w:asciiTheme="minorHAnsi" w:hAnsiTheme="minorHAnsi"/>
          <w:sz w:val="20"/>
          <w:szCs w:val="20"/>
        </w:rPr>
        <w:tab/>
        <w:t>Centrifuge. (A centrifuge capable of cooling to 4</w:t>
      </w:r>
      <w:r w:rsidRPr="00113B74">
        <w:rPr>
          <w:rFonts w:asciiTheme="minorHAnsi" w:hAnsiTheme="minorHAnsi"/>
          <w:sz w:val="20"/>
          <w:szCs w:val="20"/>
        </w:rPr>
        <w:sym w:font="Symbol" w:char="F0B0"/>
      </w:r>
      <w:r w:rsidRPr="00113B74">
        <w:rPr>
          <w:rFonts w:asciiTheme="minorHAnsi" w:hAnsiTheme="minorHAnsi"/>
          <w:sz w:val="20"/>
          <w:szCs w:val="20"/>
        </w:rPr>
        <w:t xml:space="preserve">C is recommended.) </w:t>
      </w:r>
    </w:p>
    <w:p w14:paraId="661431CD" w14:textId="77777777" w:rsidR="00297546" w:rsidRPr="00113B74" w:rsidRDefault="00297546">
      <w:pPr>
        <w:tabs>
          <w:tab w:val="left" w:pos="-1080"/>
          <w:tab w:val="left" w:pos="-720"/>
          <w:tab w:val="left" w:pos="0"/>
          <w:tab w:val="left" w:pos="450"/>
          <w:tab w:val="left" w:pos="810"/>
          <w:tab w:val="left" w:pos="1170"/>
          <w:tab w:val="left" w:pos="2880"/>
        </w:tabs>
        <w:rPr>
          <w:rFonts w:asciiTheme="minorHAnsi" w:hAnsiTheme="minorHAnsi"/>
          <w:sz w:val="20"/>
          <w:szCs w:val="20"/>
        </w:rPr>
      </w:pPr>
    </w:p>
    <w:p w14:paraId="2FC778F0" w14:textId="77777777" w:rsidR="00297546" w:rsidRPr="00113B74" w:rsidRDefault="00297546">
      <w:pPr>
        <w:tabs>
          <w:tab w:val="left" w:pos="-1080"/>
          <w:tab w:val="left" w:pos="-720"/>
          <w:tab w:val="left" w:pos="0"/>
          <w:tab w:val="left" w:pos="450"/>
          <w:tab w:val="left" w:pos="810"/>
          <w:tab w:val="left" w:pos="1170"/>
          <w:tab w:val="left" w:pos="2880"/>
        </w:tabs>
        <w:ind w:left="1170" w:hanging="720"/>
        <w:rPr>
          <w:rFonts w:asciiTheme="minorHAnsi" w:hAnsiTheme="minorHAnsi"/>
          <w:sz w:val="20"/>
          <w:szCs w:val="20"/>
        </w:rPr>
      </w:pPr>
      <w:r w:rsidRPr="00113B74">
        <w:rPr>
          <w:rFonts w:asciiTheme="minorHAnsi" w:hAnsiTheme="minorHAnsi"/>
          <w:sz w:val="20"/>
          <w:szCs w:val="20"/>
        </w:rPr>
        <w:t>1.3.6</w:t>
      </w:r>
      <w:r w:rsidRPr="00113B74">
        <w:rPr>
          <w:rFonts w:asciiTheme="minorHAnsi" w:hAnsiTheme="minorHAnsi"/>
          <w:sz w:val="20"/>
          <w:szCs w:val="20"/>
        </w:rPr>
        <w:tab/>
        <w:t>Scanning spectrophotometer - Visible, multi-wavelength, with a bandpass not to exceed 2 nm.</w:t>
      </w:r>
    </w:p>
    <w:p w14:paraId="12776582" w14:textId="77777777" w:rsidR="00297546" w:rsidRPr="00113B74" w:rsidRDefault="00297546">
      <w:pPr>
        <w:tabs>
          <w:tab w:val="left" w:pos="-1080"/>
          <w:tab w:val="left" w:pos="-720"/>
          <w:tab w:val="left" w:pos="0"/>
          <w:tab w:val="left" w:pos="450"/>
          <w:tab w:val="left" w:pos="810"/>
          <w:tab w:val="left" w:pos="1170"/>
          <w:tab w:val="left" w:pos="2880"/>
        </w:tabs>
        <w:ind w:left="1170"/>
        <w:rPr>
          <w:rFonts w:asciiTheme="minorHAnsi" w:hAnsiTheme="minorHAnsi"/>
          <w:sz w:val="20"/>
          <w:szCs w:val="20"/>
        </w:rPr>
      </w:pPr>
      <w:r w:rsidRPr="00113B74">
        <w:rPr>
          <w:rFonts w:asciiTheme="minorHAnsi" w:hAnsiTheme="minorHAnsi"/>
          <w:sz w:val="20"/>
          <w:szCs w:val="20"/>
        </w:rPr>
        <w:t>Glass cells for the spectrophotometer can be 1, 2, 5 or 10 cm. in length.  If using multiple cells, they must be matched.</w:t>
      </w:r>
    </w:p>
    <w:p w14:paraId="097DE94C" w14:textId="77777777" w:rsidR="00297546" w:rsidRPr="00113B74" w:rsidRDefault="00297546">
      <w:pPr>
        <w:tabs>
          <w:tab w:val="left" w:pos="-1080"/>
          <w:tab w:val="left" w:pos="-720"/>
          <w:tab w:val="left" w:pos="0"/>
          <w:tab w:val="left" w:pos="450"/>
          <w:tab w:val="left" w:pos="810"/>
          <w:tab w:val="left" w:pos="1170"/>
          <w:tab w:val="left" w:pos="2880"/>
        </w:tabs>
        <w:rPr>
          <w:rFonts w:asciiTheme="minorHAnsi" w:hAnsiTheme="minorHAnsi"/>
          <w:sz w:val="20"/>
          <w:szCs w:val="20"/>
        </w:rPr>
      </w:pPr>
      <w:r w:rsidRPr="00113B74">
        <w:rPr>
          <w:rFonts w:asciiTheme="minorHAnsi" w:hAnsiTheme="minorHAnsi"/>
          <w:sz w:val="20"/>
          <w:szCs w:val="20"/>
        </w:rPr>
        <w:t xml:space="preserve"> </w:t>
      </w:r>
      <w:r w:rsidRPr="00113B74">
        <w:rPr>
          <w:rFonts w:asciiTheme="minorHAnsi" w:hAnsiTheme="minorHAnsi"/>
          <w:sz w:val="20"/>
          <w:szCs w:val="20"/>
        </w:rPr>
        <w:tab/>
      </w:r>
    </w:p>
    <w:p w14:paraId="3E6BBD82" w14:textId="77777777" w:rsidR="00297546" w:rsidRPr="00113B74" w:rsidRDefault="00297546">
      <w:pPr>
        <w:tabs>
          <w:tab w:val="left" w:pos="-1080"/>
          <w:tab w:val="left" w:pos="-720"/>
          <w:tab w:val="left" w:pos="0"/>
          <w:tab w:val="left" w:pos="450"/>
          <w:tab w:val="left" w:pos="810"/>
          <w:tab w:val="left" w:pos="1170"/>
          <w:tab w:val="left" w:pos="2880"/>
        </w:tabs>
        <w:ind w:left="1170" w:hanging="720"/>
        <w:rPr>
          <w:rFonts w:asciiTheme="minorHAnsi" w:hAnsiTheme="minorHAnsi"/>
          <w:sz w:val="20"/>
          <w:szCs w:val="20"/>
        </w:rPr>
      </w:pPr>
      <w:r w:rsidRPr="00113B74">
        <w:rPr>
          <w:rFonts w:asciiTheme="minorHAnsi" w:hAnsiTheme="minorHAnsi"/>
          <w:sz w:val="20"/>
          <w:szCs w:val="20"/>
        </w:rPr>
        <w:t>1.3.7</w:t>
      </w:r>
      <w:r w:rsidRPr="00113B74">
        <w:rPr>
          <w:rFonts w:asciiTheme="minorHAnsi" w:hAnsiTheme="minorHAnsi"/>
          <w:sz w:val="20"/>
          <w:szCs w:val="20"/>
        </w:rPr>
        <w:tab/>
        <w:t xml:space="preserve">Tissue Grinder - Teflon pestle with attached stainless steel </w:t>
      </w:r>
      <w:commentRangeStart w:id="5"/>
      <w:r w:rsidRPr="00113B74">
        <w:rPr>
          <w:rFonts w:asciiTheme="minorHAnsi" w:hAnsiTheme="minorHAnsi"/>
          <w:sz w:val="20"/>
          <w:szCs w:val="20"/>
        </w:rPr>
        <w:t>rod</w:t>
      </w:r>
      <w:commentRangeEnd w:id="5"/>
      <w:r w:rsidR="00EF32CB">
        <w:rPr>
          <w:rStyle w:val="CommentReference"/>
        </w:rPr>
        <w:commentReference w:id="5"/>
      </w:r>
      <w:r w:rsidRPr="00113B74">
        <w:rPr>
          <w:rFonts w:asciiTheme="minorHAnsi" w:hAnsiTheme="minorHAnsi"/>
          <w:sz w:val="20"/>
          <w:szCs w:val="20"/>
        </w:rPr>
        <w:t>.</w:t>
      </w:r>
    </w:p>
    <w:p w14:paraId="46520735" w14:textId="77777777" w:rsidR="00297546" w:rsidRPr="00113B74" w:rsidRDefault="00297546">
      <w:pPr>
        <w:tabs>
          <w:tab w:val="left" w:pos="-1080"/>
          <w:tab w:val="left" w:pos="-720"/>
          <w:tab w:val="left" w:pos="0"/>
          <w:tab w:val="left" w:pos="450"/>
          <w:tab w:val="left" w:pos="810"/>
          <w:tab w:val="left" w:pos="1170"/>
          <w:tab w:val="left" w:pos="2880"/>
        </w:tabs>
        <w:rPr>
          <w:rFonts w:asciiTheme="minorHAnsi" w:hAnsiTheme="minorHAnsi"/>
          <w:sz w:val="20"/>
          <w:szCs w:val="20"/>
        </w:rPr>
      </w:pPr>
      <w:r w:rsidRPr="00113B74">
        <w:rPr>
          <w:rFonts w:asciiTheme="minorHAnsi" w:hAnsiTheme="minorHAnsi"/>
          <w:sz w:val="20"/>
          <w:szCs w:val="20"/>
        </w:rPr>
        <w:t xml:space="preserve"> </w:t>
      </w:r>
    </w:p>
    <w:p w14:paraId="53EB5412" w14:textId="77777777" w:rsidR="00297546" w:rsidRPr="00113B74" w:rsidRDefault="00297546">
      <w:pPr>
        <w:tabs>
          <w:tab w:val="left" w:pos="-1080"/>
          <w:tab w:val="left" w:pos="-720"/>
          <w:tab w:val="left" w:pos="0"/>
          <w:tab w:val="left" w:pos="450"/>
          <w:tab w:val="left" w:pos="810"/>
          <w:tab w:val="left" w:pos="1170"/>
          <w:tab w:val="left" w:pos="2880"/>
        </w:tabs>
        <w:ind w:firstLine="450"/>
        <w:rPr>
          <w:rFonts w:asciiTheme="minorHAnsi" w:hAnsiTheme="minorHAnsi"/>
          <w:sz w:val="20"/>
          <w:szCs w:val="20"/>
        </w:rPr>
      </w:pPr>
      <w:r w:rsidRPr="00113B74">
        <w:rPr>
          <w:rFonts w:asciiTheme="minorHAnsi" w:hAnsiTheme="minorHAnsi"/>
          <w:sz w:val="20"/>
          <w:szCs w:val="20"/>
        </w:rPr>
        <w:t>1.3.8</w:t>
      </w:r>
      <w:r w:rsidRPr="00113B74">
        <w:rPr>
          <w:rFonts w:asciiTheme="minorHAnsi" w:hAnsiTheme="minorHAnsi"/>
          <w:sz w:val="20"/>
          <w:szCs w:val="20"/>
        </w:rPr>
        <w:tab/>
        <w:t>Filtration apparatus with fritted glass disk base.</w:t>
      </w:r>
    </w:p>
    <w:p w14:paraId="06050BE3" w14:textId="77777777" w:rsidR="00297546" w:rsidRPr="00113B74" w:rsidRDefault="00297546">
      <w:pPr>
        <w:tabs>
          <w:tab w:val="left" w:pos="-1080"/>
          <w:tab w:val="left" w:pos="-720"/>
          <w:tab w:val="left" w:pos="0"/>
          <w:tab w:val="left" w:pos="450"/>
          <w:tab w:val="left" w:pos="810"/>
          <w:tab w:val="left" w:pos="1170"/>
          <w:tab w:val="left" w:pos="2880"/>
        </w:tabs>
        <w:rPr>
          <w:rFonts w:asciiTheme="minorHAnsi" w:hAnsiTheme="minorHAnsi"/>
          <w:sz w:val="20"/>
          <w:szCs w:val="20"/>
        </w:rPr>
      </w:pPr>
    </w:p>
    <w:p w14:paraId="0AA5B2AC" w14:textId="5688A7F2" w:rsidR="00297546" w:rsidRPr="00113B74" w:rsidRDefault="00297546">
      <w:pPr>
        <w:tabs>
          <w:tab w:val="left" w:pos="-1080"/>
          <w:tab w:val="left" w:pos="-720"/>
          <w:tab w:val="left" w:pos="0"/>
          <w:tab w:val="left" w:pos="450"/>
          <w:tab w:val="left" w:pos="810"/>
          <w:tab w:val="left" w:pos="1170"/>
          <w:tab w:val="left" w:pos="2880"/>
        </w:tabs>
        <w:ind w:left="1170" w:hanging="720"/>
        <w:rPr>
          <w:rFonts w:asciiTheme="minorHAnsi" w:hAnsiTheme="minorHAnsi"/>
          <w:sz w:val="20"/>
          <w:szCs w:val="20"/>
        </w:rPr>
      </w:pPr>
      <w:r w:rsidRPr="00113B74">
        <w:rPr>
          <w:rFonts w:asciiTheme="minorHAnsi" w:hAnsiTheme="minorHAnsi"/>
          <w:sz w:val="20"/>
          <w:szCs w:val="20"/>
        </w:rPr>
        <w:t>1.3.9</w:t>
      </w:r>
      <w:r w:rsidRPr="00113B74">
        <w:rPr>
          <w:rFonts w:asciiTheme="minorHAnsi" w:hAnsiTheme="minorHAnsi"/>
          <w:sz w:val="20"/>
          <w:szCs w:val="20"/>
        </w:rPr>
        <w:tab/>
        <w:t>Solvent</w:t>
      </w:r>
      <w:del w:id="6" w:author="Mary Ellen Ley" w:date="2017-01-03T13:35:00Z">
        <w:r w:rsidRPr="00113B74">
          <w:rPr>
            <w:rFonts w:asciiTheme="minorHAnsi" w:hAnsiTheme="minorHAnsi"/>
            <w:sz w:val="20"/>
            <w:szCs w:val="20"/>
          </w:rPr>
          <w:delText xml:space="preserve"> </w:delText>
        </w:r>
      </w:del>
      <w:ins w:id="7" w:author="Mary Ellen Ley" w:date="2017-01-03T13:35:00Z">
        <w:r w:rsidR="006F279B">
          <w:rPr>
            <w:rFonts w:asciiTheme="minorHAnsi" w:hAnsiTheme="minorHAnsi"/>
            <w:sz w:val="20"/>
            <w:szCs w:val="20"/>
          </w:rPr>
          <w:t>-</w:t>
        </w:r>
      </w:ins>
      <w:r w:rsidRPr="00113B74">
        <w:rPr>
          <w:rFonts w:asciiTheme="minorHAnsi" w:hAnsiTheme="minorHAnsi"/>
          <w:sz w:val="20"/>
          <w:szCs w:val="20"/>
        </w:rPr>
        <w:t>resistant glass</w:t>
      </w:r>
      <w:del w:id="8" w:author="Mary Ellen Ley" w:date="2017-01-03T13:35:00Z">
        <w:r w:rsidRPr="00113B74">
          <w:rPr>
            <w:rFonts w:asciiTheme="minorHAnsi" w:hAnsiTheme="minorHAnsi"/>
            <w:sz w:val="20"/>
            <w:szCs w:val="20"/>
          </w:rPr>
          <w:delText xml:space="preserve"> </w:delText>
        </w:r>
      </w:del>
      <w:ins w:id="9" w:author="Mary Ellen Ley" w:date="2017-01-03T13:35:00Z">
        <w:r w:rsidR="006F279B">
          <w:rPr>
            <w:rFonts w:asciiTheme="minorHAnsi" w:hAnsiTheme="minorHAnsi"/>
            <w:sz w:val="20"/>
            <w:szCs w:val="20"/>
          </w:rPr>
          <w:t>-</w:t>
        </w:r>
      </w:ins>
      <w:r w:rsidRPr="00113B74">
        <w:rPr>
          <w:rFonts w:asciiTheme="minorHAnsi" w:hAnsiTheme="minorHAnsi"/>
          <w:sz w:val="20"/>
          <w:szCs w:val="20"/>
        </w:rPr>
        <w:t xml:space="preserve">fiber syringe filter (optional).  </w:t>
      </w:r>
    </w:p>
    <w:p w14:paraId="11C43499" w14:textId="77777777" w:rsidR="00297546" w:rsidRPr="00113B74" w:rsidRDefault="00297546">
      <w:pPr>
        <w:tabs>
          <w:tab w:val="left" w:pos="-1080"/>
          <w:tab w:val="left" w:pos="-720"/>
          <w:tab w:val="left" w:pos="0"/>
          <w:tab w:val="left" w:pos="450"/>
          <w:tab w:val="left" w:pos="810"/>
          <w:tab w:val="left" w:pos="1170"/>
          <w:tab w:val="left" w:pos="2880"/>
        </w:tabs>
        <w:rPr>
          <w:rFonts w:asciiTheme="minorHAnsi" w:hAnsiTheme="minorHAnsi"/>
          <w:sz w:val="20"/>
          <w:szCs w:val="20"/>
        </w:rPr>
      </w:pPr>
    </w:p>
    <w:p w14:paraId="2F228954" w14:textId="77777777" w:rsidR="00297546" w:rsidRPr="00113B74" w:rsidRDefault="00297546">
      <w:pPr>
        <w:tabs>
          <w:tab w:val="left" w:pos="-1080"/>
          <w:tab w:val="left" w:pos="-720"/>
          <w:tab w:val="left" w:pos="0"/>
          <w:tab w:val="left" w:pos="450"/>
          <w:tab w:val="left" w:pos="810"/>
          <w:tab w:val="left" w:pos="1170"/>
          <w:tab w:val="left" w:pos="2880"/>
        </w:tabs>
        <w:ind w:left="450" w:hanging="450"/>
        <w:rPr>
          <w:rFonts w:asciiTheme="minorHAnsi" w:hAnsiTheme="minorHAnsi"/>
          <w:sz w:val="20"/>
          <w:szCs w:val="20"/>
        </w:rPr>
      </w:pPr>
      <w:r w:rsidRPr="00113B74">
        <w:rPr>
          <w:rFonts w:asciiTheme="minorHAnsi" w:hAnsiTheme="minorHAnsi"/>
          <w:sz w:val="20"/>
          <w:szCs w:val="20"/>
        </w:rPr>
        <w:t>1.4</w:t>
      </w:r>
      <w:r w:rsidRPr="00113B74">
        <w:rPr>
          <w:rFonts w:asciiTheme="minorHAnsi" w:hAnsiTheme="minorHAnsi"/>
          <w:sz w:val="20"/>
          <w:szCs w:val="20"/>
        </w:rPr>
        <w:tab/>
      </w:r>
      <w:r w:rsidRPr="00113B74">
        <w:rPr>
          <w:rFonts w:asciiTheme="minorHAnsi" w:hAnsiTheme="minorHAnsi"/>
          <w:sz w:val="20"/>
          <w:szCs w:val="20"/>
          <w:u w:val="single"/>
        </w:rPr>
        <w:t>Reagents</w:t>
      </w:r>
    </w:p>
    <w:p w14:paraId="5AFB3AC0" w14:textId="77777777" w:rsidR="00297546" w:rsidRPr="00113B74" w:rsidRDefault="00297546">
      <w:pPr>
        <w:tabs>
          <w:tab w:val="left" w:pos="-1080"/>
          <w:tab w:val="left" w:pos="-720"/>
          <w:tab w:val="left" w:pos="0"/>
          <w:tab w:val="left" w:pos="450"/>
          <w:tab w:val="left" w:pos="810"/>
          <w:tab w:val="left" w:pos="1170"/>
          <w:tab w:val="left" w:pos="2880"/>
        </w:tabs>
        <w:rPr>
          <w:rFonts w:asciiTheme="minorHAnsi" w:hAnsiTheme="minorHAnsi"/>
          <w:sz w:val="20"/>
          <w:szCs w:val="20"/>
        </w:rPr>
      </w:pPr>
    </w:p>
    <w:p w14:paraId="7309AC6B" w14:textId="77777777" w:rsidR="00297546" w:rsidRPr="00113B74" w:rsidRDefault="00297546">
      <w:pPr>
        <w:tabs>
          <w:tab w:val="left" w:pos="-1080"/>
          <w:tab w:val="left" w:pos="-720"/>
          <w:tab w:val="left" w:pos="0"/>
          <w:tab w:val="left" w:pos="450"/>
          <w:tab w:val="left" w:pos="810"/>
          <w:tab w:val="left" w:pos="1170"/>
          <w:tab w:val="left" w:pos="2880"/>
        </w:tabs>
        <w:ind w:left="1170" w:hanging="720"/>
        <w:rPr>
          <w:rFonts w:asciiTheme="minorHAnsi" w:hAnsiTheme="minorHAnsi"/>
          <w:sz w:val="20"/>
          <w:szCs w:val="20"/>
        </w:rPr>
      </w:pPr>
      <w:r w:rsidRPr="00113B74">
        <w:rPr>
          <w:rFonts w:asciiTheme="minorHAnsi" w:hAnsiTheme="minorHAnsi"/>
          <w:sz w:val="20"/>
          <w:szCs w:val="20"/>
        </w:rPr>
        <w:t>1.4.1</w:t>
      </w:r>
      <w:r w:rsidRPr="00113B74">
        <w:rPr>
          <w:rFonts w:asciiTheme="minorHAnsi" w:hAnsiTheme="minorHAnsi"/>
          <w:sz w:val="20"/>
          <w:szCs w:val="20"/>
        </w:rPr>
        <w:tab/>
        <w:t>Aqueous acetone (90%): add 1 part water to 9 parts of reagent grade acetone (v/v), made within 24-48 hours of time of use.</w:t>
      </w:r>
    </w:p>
    <w:p w14:paraId="55286873" w14:textId="77777777" w:rsidR="00297546" w:rsidRPr="00113B74" w:rsidRDefault="00297546">
      <w:pPr>
        <w:tabs>
          <w:tab w:val="left" w:pos="-1080"/>
          <w:tab w:val="left" w:pos="-720"/>
          <w:tab w:val="left" w:pos="0"/>
          <w:tab w:val="left" w:pos="450"/>
          <w:tab w:val="left" w:pos="810"/>
          <w:tab w:val="left" w:pos="1170"/>
          <w:tab w:val="left" w:pos="2880"/>
        </w:tabs>
        <w:ind w:firstLine="1170"/>
        <w:rPr>
          <w:rFonts w:asciiTheme="minorHAnsi" w:hAnsiTheme="minorHAnsi"/>
          <w:i/>
          <w:iCs/>
          <w:sz w:val="20"/>
          <w:szCs w:val="20"/>
        </w:rPr>
      </w:pPr>
      <w:r w:rsidRPr="00113B74">
        <w:rPr>
          <w:rFonts w:asciiTheme="minorHAnsi" w:hAnsiTheme="minorHAnsi"/>
          <w:i/>
          <w:iCs/>
          <w:sz w:val="20"/>
          <w:szCs w:val="20"/>
        </w:rPr>
        <w:t>Note: Incorrect preparation of this solution may cause erroneous 750 nm readings.</w:t>
      </w:r>
    </w:p>
    <w:p w14:paraId="0A3BED0E" w14:textId="77777777" w:rsidR="00297546" w:rsidRPr="00113B74" w:rsidRDefault="00297546">
      <w:pPr>
        <w:tabs>
          <w:tab w:val="left" w:pos="-1080"/>
          <w:tab w:val="left" w:pos="-720"/>
          <w:tab w:val="left" w:pos="0"/>
          <w:tab w:val="left" w:pos="450"/>
          <w:tab w:val="left" w:pos="810"/>
          <w:tab w:val="left" w:pos="1170"/>
          <w:tab w:val="left" w:pos="2880"/>
        </w:tabs>
        <w:rPr>
          <w:rFonts w:asciiTheme="minorHAnsi" w:hAnsiTheme="minorHAnsi"/>
          <w:sz w:val="20"/>
          <w:szCs w:val="20"/>
        </w:rPr>
      </w:pPr>
    </w:p>
    <w:p w14:paraId="3801ED6E" w14:textId="77777777" w:rsidR="00297546" w:rsidRPr="00113B74" w:rsidRDefault="00297546">
      <w:pPr>
        <w:tabs>
          <w:tab w:val="left" w:pos="-1080"/>
          <w:tab w:val="left" w:pos="-720"/>
          <w:tab w:val="left" w:pos="0"/>
          <w:tab w:val="left" w:pos="450"/>
          <w:tab w:val="left" w:pos="810"/>
          <w:tab w:val="left" w:pos="1170"/>
          <w:tab w:val="left" w:pos="2880"/>
        </w:tabs>
        <w:ind w:left="1170" w:hanging="720"/>
        <w:rPr>
          <w:rFonts w:asciiTheme="minorHAnsi" w:hAnsiTheme="minorHAnsi"/>
          <w:sz w:val="20"/>
          <w:szCs w:val="20"/>
        </w:rPr>
      </w:pPr>
      <w:commentRangeStart w:id="10"/>
      <w:r w:rsidRPr="00113B74">
        <w:rPr>
          <w:rFonts w:asciiTheme="minorHAnsi" w:hAnsiTheme="minorHAnsi"/>
          <w:sz w:val="20"/>
          <w:szCs w:val="20"/>
        </w:rPr>
        <w:t>1.4.2</w:t>
      </w:r>
      <w:r w:rsidRPr="00113B74">
        <w:rPr>
          <w:rFonts w:asciiTheme="minorHAnsi" w:hAnsiTheme="minorHAnsi"/>
          <w:sz w:val="20"/>
          <w:szCs w:val="20"/>
        </w:rPr>
        <w:tab/>
        <w:t>Hydrochloric acid (</w:t>
      </w:r>
      <w:ins w:id="11" w:author="Mary Ellen Ley" w:date="2017-01-03T13:35:00Z">
        <w:r w:rsidR="006F279B">
          <w:rPr>
            <w:rFonts w:asciiTheme="minorHAnsi" w:hAnsiTheme="minorHAnsi"/>
            <w:sz w:val="20"/>
            <w:szCs w:val="20"/>
          </w:rPr>
          <w:t>0.</w:t>
        </w:r>
      </w:ins>
      <w:r w:rsidRPr="00113B74">
        <w:rPr>
          <w:rFonts w:asciiTheme="minorHAnsi" w:hAnsiTheme="minorHAnsi"/>
          <w:sz w:val="20"/>
          <w:szCs w:val="20"/>
        </w:rPr>
        <w:t>1N), HCl.</w:t>
      </w:r>
      <w:commentRangeEnd w:id="10"/>
      <w:r w:rsidR="00EF32CB">
        <w:rPr>
          <w:rStyle w:val="CommentReference"/>
        </w:rPr>
        <w:commentReference w:id="10"/>
      </w:r>
    </w:p>
    <w:p w14:paraId="3CFE6968" w14:textId="77777777" w:rsidR="00297546" w:rsidRPr="00113B74" w:rsidRDefault="00297546">
      <w:pPr>
        <w:tabs>
          <w:tab w:val="left" w:pos="-1080"/>
          <w:tab w:val="left" w:pos="-720"/>
          <w:tab w:val="left" w:pos="0"/>
          <w:tab w:val="left" w:pos="450"/>
          <w:tab w:val="left" w:pos="810"/>
          <w:tab w:val="left" w:pos="1170"/>
          <w:tab w:val="left" w:pos="2880"/>
        </w:tabs>
        <w:rPr>
          <w:rFonts w:asciiTheme="minorHAnsi" w:hAnsiTheme="minorHAnsi"/>
          <w:sz w:val="20"/>
          <w:szCs w:val="20"/>
        </w:rPr>
      </w:pPr>
    </w:p>
    <w:p w14:paraId="071E8976" w14:textId="77777777" w:rsidR="00297546" w:rsidRPr="00113B74" w:rsidRDefault="00297546">
      <w:pPr>
        <w:tabs>
          <w:tab w:val="left" w:pos="-1080"/>
          <w:tab w:val="left" w:pos="-720"/>
          <w:tab w:val="left" w:pos="0"/>
          <w:tab w:val="left" w:pos="450"/>
          <w:tab w:val="left" w:pos="810"/>
          <w:tab w:val="left" w:pos="1170"/>
          <w:tab w:val="left" w:pos="2880"/>
        </w:tabs>
        <w:ind w:left="1170" w:hanging="720"/>
        <w:rPr>
          <w:rFonts w:asciiTheme="minorHAnsi" w:hAnsiTheme="minorHAnsi"/>
          <w:sz w:val="20"/>
          <w:szCs w:val="20"/>
        </w:rPr>
      </w:pPr>
      <w:r w:rsidRPr="00113B74">
        <w:rPr>
          <w:rFonts w:asciiTheme="minorHAnsi" w:hAnsiTheme="minorHAnsi"/>
          <w:sz w:val="20"/>
          <w:szCs w:val="20"/>
        </w:rPr>
        <w:t>1.4.3</w:t>
      </w:r>
      <w:r w:rsidRPr="00113B74">
        <w:rPr>
          <w:rFonts w:asciiTheme="minorHAnsi" w:hAnsiTheme="minorHAnsi"/>
          <w:sz w:val="20"/>
          <w:szCs w:val="20"/>
        </w:rPr>
        <w:tab/>
        <w:t>Magnesium carbonate suspension, (10 mg/L MgCO</w:t>
      </w:r>
      <w:r w:rsidRPr="00113B74">
        <w:rPr>
          <w:rFonts w:asciiTheme="minorHAnsi" w:hAnsiTheme="minorHAnsi"/>
          <w:sz w:val="20"/>
          <w:szCs w:val="20"/>
          <w:vertAlign w:val="subscript"/>
        </w:rPr>
        <w:t>3</w:t>
      </w:r>
      <w:r w:rsidRPr="00113B74">
        <w:rPr>
          <w:rFonts w:asciiTheme="minorHAnsi" w:hAnsiTheme="minorHAnsi"/>
          <w:sz w:val="20"/>
          <w:szCs w:val="20"/>
        </w:rPr>
        <w:t>): add 1 g finely powdered magnesium carbonate to 100 mL reagent grade water.</w:t>
      </w:r>
    </w:p>
    <w:p w14:paraId="398C1CB4" w14:textId="77777777" w:rsidR="00297546" w:rsidRPr="00113B74" w:rsidRDefault="00297546">
      <w:pPr>
        <w:tabs>
          <w:tab w:val="left" w:pos="-1080"/>
          <w:tab w:val="left" w:pos="-720"/>
          <w:tab w:val="left" w:pos="0"/>
          <w:tab w:val="left" w:pos="450"/>
          <w:tab w:val="left" w:pos="810"/>
          <w:tab w:val="left" w:pos="1170"/>
          <w:tab w:val="left" w:pos="2880"/>
        </w:tabs>
        <w:rPr>
          <w:rFonts w:asciiTheme="minorHAnsi" w:hAnsiTheme="minorHAnsi"/>
          <w:sz w:val="20"/>
          <w:szCs w:val="20"/>
        </w:rPr>
      </w:pPr>
    </w:p>
    <w:p w14:paraId="4F35FF01" w14:textId="77777777" w:rsidR="00297546" w:rsidRDefault="00297546">
      <w:pPr>
        <w:tabs>
          <w:tab w:val="left" w:pos="-1080"/>
          <w:tab w:val="left" w:pos="-720"/>
          <w:tab w:val="left" w:pos="0"/>
          <w:tab w:val="left" w:pos="450"/>
          <w:tab w:val="left" w:pos="810"/>
          <w:tab w:val="left" w:pos="1170"/>
          <w:tab w:val="left" w:pos="2880"/>
        </w:tabs>
        <w:ind w:left="1170" w:hanging="720"/>
        <w:rPr>
          <w:rFonts w:asciiTheme="minorHAnsi" w:hAnsiTheme="minorHAnsi"/>
          <w:sz w:val="20"/>
          <w:szCs w:val="20"/>
        </w:rPr>
      </w:pPr>
      <w:r w:rsidRPr="00113B74">
        <w:rPr>
          <w:rFonts w:asciiTheme="minorHAnsi" w:hAnsiTheme="minorHAnsi"/>
          <w:sz w:val="20"/>
          <w:szCs w:val="20"/>
        </w:rPr>
        <w:t>1.4.5</w:t>
      </w:r>
      <w:r w:rsidRPr="00113B74">
        <w:rPr>
          <w:rFonts w:asciiTheme="minorHAnsi" w:hAnsiTheme="minorHAnsi"/>
          <w:sz w:val="20"/>
          <w:szCs w:val="20"/>
        </w:rPr>
        <w:tab/>
        <w:t>Reagent Grade Water: ASTM Type II.  See section 1.9.</w:t>
      </w:r>
    </w:p>
    <w:p w14:paraId="6584AC7E" w14:textId="77777777" w:rsidR="0059471E" w:rsidRPr="00113B74" w:rsidRDefault="0059471E">
      <w:pPr>
        <w:tabs>
          <w:tab w:val="left" w:pos="-1080"/>
          <w:tab w:val="left" w:pos="-720"/>
          <w:tab w:val="left" w:pos="0"/>
          <w:tab w:val="left" w:pos="450"/>
          <w:tab w:val="left" w:pos="810"/>
          <w:tab w:val="left" w:pos="1170"/>
          <w:tab w:val="left" w:pos="2880"/>
        </w:tabs>
        <w:ind w:left="1170" w:hanging="720"/>
        <w:rPr>
          <w:rFonts w:asciiTheme="minorHAnsi" w:hAnsiTheme="minorHAnsi"/>
          <w:sz w:val="20"/>
          <w:szCs w:val="20"/>
        </w:rPr>
      </w:pPr>
    </w:p>
    <w:p w14:paraId="2DDA4387" w14:textId="77777777" w:rsidR="00297546" w:rsidRPr="00113B74" w:rsidRDefault="00297546" w:rsidP="0059471E">
      <w:pPr>
        <w:keepNext/>
        <w:keepLines/>
        <w:widowControl/>
        <w:tabs>
          <w:tab w:val="left" w:pos="-1080"/>
          <w:tab w:val="left" w:pos="-720"/>
          <w:tab w:val="left" w:pos="0"/>
          <w:tab w:val="left" w:pos="450"/>
          <w:tab w:val="left" w:pos="810"/>
          <w:tab w:val="left" w:pos="1170"/>
          <w:tab w:val="left" w:pos="2880"/>
        </w:tabs>
        <w:ind w:left="450" w:hanging="450"/>
        <w:rPr>
          <w:rFonts w:asciiTheme="minorHAnsi" w:hAnsiTheme="minorHAnsi"/>
          <w:sz w:val="20"/>
          <w:szCs w:val="20"/>
        </w:rPr>
      </w:pPr>
      <w:r w:rsidRPr="00113B74">
        <w:rPr>
          <w:rFonts w:asciiTheme="minorHAnsi" w:hAnsiTheme="minorHAnsi"/>
          <w:sz w:val="20"/>
          <w:szCs w:val="20"/>
        </w:rPr>
        <w:t>1.5</w:t>
      </w:r>
      <w:r w:rsidRPr="00113B74">
        <w:rPr>
          <w:rFonts w:asciiTheme="minorHAnsi" w:hAnsiTheme="minorHAnsi"/>
          <w:sz w:val="20"/>
          <w:szCs w:val="20"/>
        </w:rPr>
        <w:tab/>
      </w:r>
      <w:r w:rsidRPr="00113B74">
        <w:rPr>
          <w:rFonts w:asciiTheme="minorHAnsi" w:hAnsiTheme="minorHAnsi"/>
          <w:sz w:val="20"/>
          <w:szCs w:val="20"/>
          <w:u w:val="single"/>
        </w:rPr>
        <w:t>Sample Processing</w:t>
      </w:r>
    </w:p>
    <w:p w14:paraId="295D5F25" w14:textId="77777777" w:rsidR="00297546" w:rsidRPr="00113B74" w:rsidRDefault="00297546" w:rsidP="0059471E">
      <w:pPr>
        <w:keepNext/>
        <w:keepLines/>
        <w:widowControl/>
        <w:tabs>
          <w:tab w:val="left" w:pos="-1080"/>
          <w:tab w:val="left" w:pos="-720"/>
          <w:tab w:val="left" w:pos="0"/>
          <w:tab w:val="left" w:pos="450"/>
          <w:tab w:val="left" w:pos="810"/>
          <w:tab w:val="left" w:pos="1170"/>
          <w:tab w:val="left" w:pos="2880"/>
        </w:tabs>
        <w:rPr>
          <w:rFonts w:asciiTheme="minorHAnsi" w:hAnsiTheme="minorHAnsi"/>
          <w:sz w:val="20"/>
          <w:szCs w:val="20"/>
        </w:rPr>
      </w:pPr>
    </w:p>
    <w:p w14:paraId="7E17E4C1" w14:textId="39D08A04" w:rsidR="00297546" w:rsidRPr="00113B74" w:rsidRDefault="00297546" w:rsidP="0059471E">
      <w:pPr>
        <w:keepNext/>
        <w:keepLines/>
        <w:widowControl/>
        <w:tabs>
          <w:tab w:val="left" w:pos="-1080"/>
          <w:tab w:val="left" w:pos="-720"/>
          <w:tab w:val="left" w:pos="0"/>
          <w:tab w:val="left" w:pos="450"/>
          <w:tab w:val="left" w:pos="810"/>
          <w:tab w:val="left" w:pos="1170"/>
          <w:tab w:val="left" w:pos="2880"/>
        </w:tabs>
        <w:ind w:left="1170" w:hanging="720"/>
        <w:rPr>
          <w:rFonts w:asciiTheme="minorHAnsi" w:hAnsiTheme="minorHAnsi"/>
          <w:sz w:val="20"/>
          <w:szCs w:val="20"/>
        </w:rPr>
      </w:pPr>
      <w:r w:rsidRPr="00113B74">
        <w:rPr>
          <w:rFonts w:asciiTheme="minorHAnsi" w:hAnsiTheme="minorHAnsi"/>
          <w:sz w:val="20"/>
          <w:szCs w:val="20"/>
        </w:rPr>
        <w:t>1.5.1</w:t>
      </w:r>
      <w:r w:rsidRPr="00113B74">
        <w:rPr>
          <w:rFonts w:asciiTheme="minorHAnsi" w:hAnsiTheme="minorHAnsi"/>
          <w:sz w:val="20"/>
          <w:szCs w:val="20"/>
        </w:rPr>
        <w:tab/>
        <w:t xml:space="preserve">Samples are filtered in the field according to procedures in </w:t>
      </w:r>
      <w:del w:id="12" w:author="Mary Ellen Ley" w:date="2017-01-03T13:35:00Z">
        <w:r w:rsidRPr="00113B74">
          <w:rPr>
            <w:rFonts w:asciiTheme="minorHAnsi" w:hAnsiTheme="minorHAnsi"/>
            <w:sz w:val="20"/>
            <w:szCs w:val="20"/>
          </w:rPr>
          <w:delText>section 3.</w:delText>
        </w:r>
      </w:del>
      <w:ins w:id="13" w:author="Mary Ellen Ley" w:date="2017-01-03T13:35:00Z">
        <w:r w:rsidR="006F279B">
          <w:rPr>
            <w:rFonts w:asciiTheme="minorHAnsi" w:hAnsiTheme="minorHAnsi"/>
            <w:sz w:val="20"/>
            <w:szCs w:val="20"/>
          </w:rPr>
          <w:t xml:space="preserve">Chapter </w:t>
        </w:r>
      </w:ins>
      <w:r w:rsidR="006F279B">
        <w:rPr>
          <w:rFonts w:asciiTheme="minorHAnsi" w:hAnsiTheme="minorHAnsi"/>
          <w:sz w:val="20"/>
          <w:szCs w:val="20"/>
        </w:rPr>
        <w:t xml:space="preserve">4, </w:t>
      </w:r>
      <w:ins w:id="14" w:author="Mary Ellen Ley" w:date="2017-01-03T13:35:00Z">
        <w:r w:rsidR="00176E6F">
          <w:rPr>
            <w:rFonts w:asciiTheme="minorHAnsi" w:hAnsiTheme="minorHAnsi"/>
            <w:sz w:val="20"/>
            <w:szCs w:val="20"/>
          </w:rPr>
          <w:t>S</w:t>
        </w:r>
        <w:r w:rsidRPr="00113B74">
          <w:rPr>
            <w:rFonts w:asciiTheme="minorHAnsi" w:hAnsiTheme="minorHAnsi"/>
            <w:sz w:val="20"/>
            <w:szCs w:val="20"/>
          </w:rPr>
          <w:t xml:space="preserve">ection </w:t>
        </w:r>
        <w:r w:rsidR="00176E6F">
          <w:rPr>
            <w:rFonts w:asciiTheme="minorHAnsi" w:hAnsiTheme="minorHAnsi"/>
            <w:sz w:val="20"/>
            <w:szCs w:val="20"/>
          </w:rPr>
          <w:t>C.5.3</w:t>
        </w:r>
      </w:ins>
      <w:r w:rsidRPr="00113B74">
        <w:rPr>
          <w:rFonts w:asciiTheme="minorHAnsi" w:hAnsiTheme="minorHAnsi"/>
          <w:sz w:val="20"/>
          <w:szCs w:val="20"/>
        </w:rPr>
        <w:t>(p.</w:t>
      </w:r>
      <w:del w:id="15" w:author="Mary Ellen Ley" w:date="2017-01-03T13:35:00Z">
        <w:r w:rsidRPr="00113B74">
          <w:rPr>
            <w:rFonts w:asciiTheme="minorHAnsi" w:hAnsiTheme="minorHAnsi"/>
            <w:sz w:val="20"/>
            <w:szCs w:val="20"/>
          </w:rPr>
          <w:delText>IV</w:delText>
        </w:r>
      </w:del>
      <w:ins w:id="16" w:author="Mary Ellen Ley" w:date="2017-01-03T13:35:00Z">
        <w:r w:rsidR="00176E6F">
          <w:rPr>
            <w:rFonts w:asciiTheme="minorHAnsi" w:hAnsiTheme="minorHAnsi"/>
            <w:sz w:val="20"/>
            <w:szCs w:val="20"/>
          </w:rPr>
          <w:t>4</w:t>
        </w:r>
      </w:ins>
      <w:r w:rsidRPr="00113B74">
        <w:rPr>
          <w:rFonts w:asciiTheme="minorHAnsi" w:hAnsiTheme="minorHAnsi"/>
          <w:sz w:val="20"/>
          <w:szCs w:val="20"/>
        </w:rPr>
        <w:t>-13) which are</w:t>
      </w:r>
      <w:r w:rsidR="001C1A30">
        <w:rPr>
          <w:rFonts w:asciiTheme="minorHAnsi" w:hAnsiTheme="minorHAnsi"/>
          <w:sz w:val="20"/>
          <w:szCs w:val="20"/>
        </w:rPr>
        <w:t xml:space="preserve"> </w:t>
      </w:r>
      <w:del w:id="17" w:author="Mary Ellen Ley" w:date="2017-01-03T13:35:00Z">
        <w:r w:rsidRPr="00113B74">
          <w:rPr>
            <w:rFonts w:asciiTheme="minorHAnsi" w:hAnsiTheme="minorHAnsi"/>
            <w:sz w:val="20"/>
            <w:szCs w:val="20"/>
          </w:rPr>
          <w:delText>modified as follows</w:delText>
        </w:r>
      </w:del>
      <w:ins w:id="18" w:author="Mary Ellen Ley" w:date="2017-01-03T13:35:00Z">
        <w:r w:rsidR="00176E6F">
          <w:rPr>
            <w:rFonts w:asciiTheme="minorHAnsi" w:hAnsiTheme="minorHAnsi"/>
            <w:sz w:val="20"/>
            <w:szCs w:val="20"/>
          </w:rPr>
          <w:t>repeated below</w:t>
        </w:r>
      </w:ins>
      <w:r w:rsidRPr="00113B74">
        <w:rPr>
          <w:rFonts w:asciiTheme="minorHAnsi" w:hAnsiTheme="minorHAnsi"/>
          <w:sz w:val="20"/>
          <w:szCs w:val="20"/>
        </w:rPr>
        <w:t xml:space="preserve">:  </w:t>
      </w:r>
    </w:p>
    <w:p w14:paraId="75AFC9E7" w14:textId="77777777" w:rsidR="00297546" w:rsidRPr="00113B74" w:rsidRDefault="00297546" w:rsidP="0059471E">
      <w:pPr>
        <w:keepNext/>
        <w:keepLines/>
        <w:widowControl/>
        <w:tabs>
          <w:tab w:val="left" w:pos="-1080"/>
          <w:tab w:val="left" w:pos="-720"/>
          <w:tab w:val="left" w:pos="0"/>
          <w:tab w:val="left" w:pos="450"/>
          <w:tab w:val="left" w:pos="810"/>
          <w:tab w:val="left" w:pos="1170"/>
          <w:tab w:val="left" w:pos="2880"/>
        </w:tabs>
        <w:rPr>
          <w:rFonts w:asciiTheme="minorHAnsi" w:hAnsiTheme="minorHAnsi"/>
          <w:sz w:val="20"/>
          <w:szCs w:val="20"/>
        </w:rPr>
      </w:pPr>
    </w:p>
    <w:p w14:paraId="73E1A49E" w14:textId="5D8EAEB2" w:rsidR="00297546" w:rsidRPr="00113B74" w:rsidRDefault="00297546" w:rsidP="0059471E">
      <w:pPr>
        <w:keepNext/>
        <w:keepLines/>
        <w:widowControl/>
        <w:tabs>
          <w:tab w:val="left" w:pos="-1080"/>
          <w:tab w:val="left" w:pos="-720"/>
          <w:tab w:val="left" w:pos="0"/>
          <w:tab w:val="left" w:pos="450"/>
          <w:tab w:val="left" w:pos="810"/>
          <w:tab w:val="left" w:pos="1170"/>
          <w:tab w:val="left" w:pos="2880"/>
        </w:tabs>
        <w:ind w:left="1170"/>
        <w:rPr>
          <w:rFonts w:asciiTheme="minorHAnsi" w:hAnsiTheme="minorHAnsi"/>
          <w:sz w:val="20"/>
          <w:szCs w:val="20"/>
        </w:rPr>
      </w:pPr>
      <w:r w:rsidRPr="00113B74">
        <w:rPr>
          <w:rFonts w:asciiTheme="minorHAnsi" w:hAnsiTheme="minorHAnsi"/>
          <w:sz w:val="20"/>
          <w:szCs w:val="20"/>
        </w:rPr>
        <w:t xml:space="preserve">Immediately after collecting the sample, filter a known volume of sample water (measured with a graduated cylinder) </w:t>
      </w:r>
      <w:del w:id="19" w:author="Mary Ellen Ley" w:date="2017-01-03T13:35:00Z">
        <w:r w:rsidRPr="00113B74">
          <w:rPr>
            <w:rFonts w:asciiTheme="minorHAnsi" w:hAnsiTheme="minorHAnsi"/>
            <w:sz w:val="20"/>
            <w:szCs w:val="20"/>
          </w:rPr>
          <w:delText>onto</w:delText>
        </w:r>
      </w:del>
      <w:ins w:id="20" w:author="Mary Ellen Ley" w:date="2017-01-03T13:35:00Z">
        <w:r w:rsidR="00176E6F">
          <w:rPr>
            <w:rFonts w:asciiTheme="minorHAnsi" w:hAnsiTheme="minorHAnsi"/>
            <w:sz w:val="20"/>
            <w:szCs w:val="20"/>
          </w:rPr>
          <w:t>through</w:t>
        </w:r>
      </w:ins>
      <w:r w:rsidR="00176E6F" w:rsidRPr="00113B74">
        <w:rPr>
          <w:rFonts w:asciiTheme="minorHAnsi" w:hAnsiTheme="minorHAnsi"/>
          <w:sz w:val="20"/>
          <w:szCs w:val="20"/>
        </w:rPr>
        <w:t xml:space="preserve"> </w:t>
      </w:r>
      <w:r w:rsidRPr="00113B74">
        <w:rPr>
          <w:rFonts w:asciiTheme="minorHAnsi" w:hAnsiTheme="minorHAnsi"/>
          <w:sz w:val="20"/>
          <w:szCs w:val="20"/>
        </w:rPr>
        <w:t xml:space="preserve">a glass fiber filter to concentrate the algae. </w:t>
      </w:r>
      <w:del w:id="21" w:author="Mary Ellen Ley" w:date="2017-01-03T13:35:00Z">
        <w:r w:rsidRPr="00113B74">
          <w:rPr>
            <w:rFonts w:asciiTheme="minorHAnsi" w:hAnsiTheme="minorHAnsi"/>
            <w:sz w:val="20"/>
            <w:szCs w:val="20"/>
          </w:rPr>
          <w:delText xml:space="preserve"> </w:delText>
        </w:r>
      </w:del>
      <w:r w:rsidRPr="00113B74">
        <w:rPr>
          <w:rFonts w:asciiTheme="minorHAnsi" w:hAnsiTheme="minorHAnsi"/>
          <w:sz w:val="20"/>
          <w:szCs w:val="20"/>
        </w:rPr>
        <w:t xml:space="preserve">Use sufficient sample (100-1500 mL) to produce a green color on the filter pad. </w:t>
      </w:r>
      <w:del w:id="22" w:author="Mary Ellen Ley" w:date="2017-01-03T13:35:00Z">
        <w:r w:rsidRPr="00113B74">
          <w:rPr>
            <w:rFonts w:asciiTheme="minorHAnsi" w:hAnsiTheme="minorHAnsi"/>
            <w:sz w:val="20"/>
            <w:szCs w:val="20"/>
          </w:rPr>
          <w:delText xml:space="preserve"> </w:delText>
        </w:r>
      </w:del>
      <w:r w:rsidRPr="00113B74">
        <w:rPr>
          <w:rFonts w:asciiTheme="minorHAnsi" w:hAnsiTheme="minorHAnsi"/>
          <w:sz w:val="20"/>
          <w:szCs w:val="20"/>
        </w:rPr>
        <w:t xml:space="preserve">To avoid cell damage and loss of contents during filtration, do not exceed a vacuum of 10 </w:t>
      </w:r>
      <w:ins w:id="23" w:author="Mary Ellen Ley" w:date="2017-01-03T13:35:00Z">
        <w:r w:rsidR="00176E6F">
          <w:rPr>
            <w:rFonts w:asciiTheme="minorHAnsi" w:hAnsiTheme="minorHAnsi"/>
            <w:sz w:val="20"/>
            <w:szCs w:val="20"/>
          </w:rPr>
          <w:t xml:space="preserve">in. Hg. (≤5 </w:t>
        </w:r>
      </w:ins>
      <w:r w:rsidRPr="00113B74">
        <w:rPr>
          <w:rFonts w:asciiTheme="minorHAnsi" w:hAnsiTheme="minorHAnsi"/>
          <w:sz w:val="20"/>
          <w:szCs w:val="20"/>
        </w:rPr>
        <w:t>psi</w:t>
      </w:r>
      <w:del w:id="24" w:author="Mary Ellen Ley" w:date="2017-01-03T13:35:00Z">
        <w:r w:rsidRPr="00113B74">
          <w:rPr>
            <w:rFonts w:asciiTheme="minorHAnsi" w:hAnsiTheme="minorHAnsi"/>
            <w:sz w:val="20"/>
            <w:szCs w:val="20"/>
          </w:rPr>
          <w:delText>,</w:delText>
        </w:r>
      </w:del>
      <w:ins w:id="25" w:author="Mary Ellen Ley" w:date="2017-01-03T13:35:00Z">
        <w:r w:rsidR="00176E6F">
          <w:rPr>
            <w:rFonts w:asciiTheme="minorHAnsi" w:hAnsiTheme="minorHAnsi"/>
            <w:sz w:val="20"/>
            <w:szCs w:val="20"/>
          </w:rPr>
          <w:t>)</w:t>
        </w:r>
        <w:r w:rsidRPr="00113B74">
          <w:rPr>
            <w:rFonts w:asciiTheme="minorHAnsi" w:hAnsiTheme="minorHAnsi"/>
            <w:sz w:val="20"/>
            <w:szCs w:val="20"/>
          </w:rPr>
          <w:t>,</w:t>
        </w:r>
      </w:ins>
      <w:r w:rsidRPr="00113B74">
        <w:rPr>
          <w:rFonts w:asciiTheme="minorHAnsi" w:hAnsiTheme="minorHAnsi"/>
          <w:sz w:val="20"/>
          <w:szCs w:val="20"/>
        </w:rPr>
        <w:t xml:space="preserve"> or a filtration duration greater than </w:t>
      </w:r>
      <w:del w:id="26" w:author="Mary Ellen Ley" w:date="2017-01-03T13:35:00Z">
        <w:r w:rsidRPr="00113B74">
          <w:rPr>
            <w:rFonts w:asciiTheme="minorHAnsi" w:hAnsiTheme="minorHAnsi"/>
            <w:sz w:val="20"/>
            <w:szCs w:val="20"/>
          </w:rPr>
          <w:delText>5</w:delText>
        </w:r>
      </w:del>
      <w:ins w:id="27" w:author="Mary Ellen Ley" w:date="2017-01-03T13:35:00Z">
        <w:r w:rsidR="00176E6F">
          <w:rPr>
            <w:rFonts w:asciiTheme="minorHAnsi" w:hAnsiTheme="minorHAnsi"/>
            <w:sz w:val="20"/>
            <w:szCs w:val="20"/>
          </w:rPr>
          <w:t>10</w:t>
        </w:r>
      </w:ins>
      <w:r w:rsidR="00176E6F" w:rsidRPr="00113B74">
        <w:rPr>
          <w:rFonts w:asciiTheme="minorHAnsi" w:hAnsiTheme="minorHAnsi"/>
          <w:sz w:val="20"/>
          <w:szCs w:val="20"/>
        </w:rPr>
        <w:t xml:space="preserve"> </w:t>
      </w:r>
      <w:r w:rsidRPr="00113B74">
        <w:rPr>
          <w:rFonts w:asciiTheme="minorHAnsi" w:hAnsiTheme="minorHAnsi"/>
          <w:sz w:val="20"/>
          <w:szCs w:val="20"/>
        </w:rPr>
        <w:t>minutes.  If sampling non-saline water (&lt; 0.5 ppt salinity), add 1mL of saturated MgCO</w:t>
      </w:r>
      <w:r w:rsidRPr="00113B74">
        <w:rPr>
          <w:rFonts w:asciiTheme="minorHAnsi" w:hAnsiTheme="minorHAnsi"/>
          <w:sz w:val="20"/>
          <w:szCs w:val="20"/>
          <w:vertAlign w:val="subscript"/>
        </w:rPr>
        <w:t>3</w:t>
      </w:r>
      <w:r w:rsidRPr="00113B74">
        <w:rPr>
          <w:rFonts w:asciiTheme="minorHAnsi" w:hAnsiTheme="minorHAnsi"/>
          <w:sz w:val="20"/>
          <w:szCs w:val="20"/>
        </w:rPr>
        <w:t xml:space="preserve"> solution during the last few seconds of filtering.  Do not suck the filter dry with the vacuum; instead slowly release the vacuum as the final volume approaches the level of the filter and completely release the vacuum as the last bit of water is pulled through the filter.  </w:t>
      </w:r>
    </w:p>
    <w:p w14:paraId="32752B6C" w14:textId="77777777" w:rsidR="00297546" w:rsidRPr="00113B74" w:rsidRDefault="00297546">
      <w:pPr>
        <w:tabs>
          <w:tab w:val="left" w:pos="-1080"/>
          <w:tab w:val="left" w:pos="-720"/>
          <w:tab w:val="left" w:pos="0"/>
          <w:tab w:val="left" w:pos="450"/>
          <w:tab w:val="left" w:pos="810"/>
          <w:tab w:val="left" w:pos="1170"/>
          <w:tab w:val="left" w:pos="2880"/>
        </w:tabs>
        <w:rPr>
          <w:rFonts w:asciiTheme="minorHAnsi" w:hAnsiTheme="minorHAnsi"/>
          <w:sz w:val="20"/>
          <w:szCs w:val="20"/>
        </w:rPr>
      </w:pPr>
    </w:p>
    <w:p w14:paraId="540FA8F9" w14:textId="412B0A78" w:rsidR="00297546" w:rsidRPr="00113B74" w:rsidRDefault="00297546">
      <w:pPr>
        <w:tabs>
          <w:tab w:val="left" w:pos="-1080"/>
          <w:tab w:val="left" w:pos="-720"/>
          <w:tab w:val="left" w:pos="0"/>
          <w:tab w:val="left" w:pos="450"/>
          <w:tab w:val="left" w:pos="810"/>
          <w:tab w:val="left" w:pos="1170"/>
          <w:tab w:val="left" w:pos="2880"/>
        </w:tabs>
        <w:ind w:left="1170" w:hanging="720"/>
        <w:rPr>
          <w:rFonts w:asciiTheme="minorHAnsi" w:hAnsiTheme="minorHAnsi"/>
          <w:sz w:val="20"/>
          <w:szCs w:val="20"/>
        </w:rPr>
      </w:pPr>
      <w:r w:rsidRPr="00113B74">
        <w:rPr>
          <w:rFonts w:asciiTheme="minorHAnsi" w:hAnsiTheme="minorHAnsi"/>
          <w:sz w:val="20"/>
          <w:szCs w:val="20"/>
        </w:rPr>
        <w:t>1.5.2</w:t>
      </w:r>
      <w:r w:rsidRPr="00113B74">
        <w:rPr>
          <w:rFonts w:asciiTheme="minorHAnsi" w:hAnsiTheme="minorHAnsi"/>
          <w:sz w:val="20"/>
          <w:szCs w:val="20"/>
        </w:rPr>
        <w:tab/>
        <w:t xml:space="preserve">Remove the filter from the fritted base with </w:t>
      </w:r>
      <w:del w:id="28" w:author="Mary Ellen Ley" w:date="2017-01-03T13:35:00Z">
        <w:r w:rsidRPr="00113B74">
          <w:rPr>
            <w:rFonts w:asciiTheme="minorHAnsi" w:hAnsiTheme="minorHAnsi"/>
            <w:sz w:val="20"/>
            <w:szCs w:val="20"/>
          </w:rPr>
          <w:delText>tweezers</w:delText>
        </w:r>
      </w:del>
      <w:ins w:id="29" w:author="Mary Ellen Ley" w:date="2017-01-03T13:35:00Z">
        <w:r w:rsidR="00176E6F">
          <w:rPr>
            <w:rFonts w:asciiTheme="minorHAnsi" w:hAnsiTheme="minorHAnsi"/>
            <w:sz w:val="20"/>
            <w:szCs w:val="20"/>
          </w:rPr>
          <w:t>forceps</w:t>
        </w:r>
      </w:ins>
      <w:r w:rsidRPr="00113B74">
        <w:rPr>
          <w:rFonts w:asciiTheme="minorHAnsi" w:hAnsiTheme="minorHAnsi"/>
          <w:sz w:val="20"/>
          <w:szCs w:val="20"/>
        </w:rPr>
        <w:t xml:space="preserve">, fold once with the particulate matter inside, lightly blot the filter with a tissue to remove excess moisture and place it in a </w:t>
      </w:r>
      <w:del w:id="30" w:author="Mary Ellen Ley" w:date="2017-01-03T13:35:00Z">
        <w:r w:rsidRPr="00113B74">
          <w:rPr>
            <w:rFonts w:asciiTheme="minorHAnsi" w:hAnsiTheme="minorHAnsi"/>
            <w:sz w:val="20"/>
            <w:szCs w:val="20"/>
          </w:rPr>
          <w:delText>petri dish</w:delText>
        </w:r>
      </w:del>
      <w:ins w:id="31" w:author="Mary Ellen Ley" w:date="2017-01-03T13:35:00Z">
        <w:r w:rsidR="00176E6F">
          <w:rPr>
            <w:rFonts w:asciiTheme="minorHAnsi" w:hAnsiTheme="minorHAnsi"/>
            <w:sz w:val="20"/>
            <w:szCs w:val="20"/>
          </w:rPr>
          <w:t>foil pouch</w:t>
        </w:r>
      </w:ins>
      <w:r w:rsidR="00176E6F">
        <w:rPr>
          <w:rFonts w:asciiTheme="minorHAnsi" w:hAnsiTheme="minorHAnsi"/>
          <w:sz w:val="20"/>
          <w:szCs w:val="20"/>
        </w:rPr>
        <w:t xml:space="preserve"> or other </w:t>
      </w:r>
      <w:r w:rsidRPr="00113B74">
        <w:rPr>
          <w:rFonts w:asciiTheme="minorHAnsi" w:hAnsiTheme="minorHAnsi"/>
          <w:sz w:val="20"/>
          <w:szCs w:val="20"/>
        </w:rPr>
        <w:t>suitable container.</w:t>
      </w:r>
      <w:del w:id="32" w:author="Mary Ellen Ley" w:date="2017-01-03T13:35:00Z">
        <w:r w:rsidRPr="00113B74">
          <w:rPr>
            <w:rFonts w:asciiTheme="minorHAnsi" w:hAnsiTheme="minorHAnsi"/>
            <w:sz w:val="20"/>
            <w:szCs w:val="20"/>
          </w:rPr>
          <w:delText xml:space="preserve"> </w:delText>
        </w:r>
      </w:del>
      <w:r w:rsidRPr="00113B74">
        <w:rPr>
          <w:rFonts w:asciiTheme="minorHAnsi" w:hAnsiTheme="minorHAnsi"/>
          <w:sz w:val="20"/>
          <w:szCs w:val="20"/>
        </w:rPr>
        <w:t xml:space="preserve"> Wrap the container in aluminum foil to protect the phytoplankton from light and store the filter at </w:t>
      </w:r>
      <w:ins w:id="33" w:author="Mary Ellen Ley" w:date="2017-01-03T13:35:00Z">
        <w:r w:rsidR="00FE1FAB">
          <w:rPr>
            <w:rFonts w:asciiTheme="minorHAnsi" w:hAnsiTheme="minorHAnsi"/>
            <w:sz w:val="20"/>
            <w:szCs w:val="20"/>
          </w:rPr>
          <w:t xml:space="preserve">≤ </w:t>
        </w:r>
      </w:ins>
      <w:r w:rsidRPr="00113B74">
        <w:rPr>
          <w:rFonts w:asciiTheme="minorHAnsi" w:hAnsiTheme="minorHAnsi"/>
          <w:sz w:val="20"/>
          <w:szCs w:val="20"/>
        </w:rPr>
        <w:t>-20</w:t>
      </w:r>
      <w:r w:rsidRPr="00113B74">
        <w:rPr>
          <w:rFonts w:asciiTheme="minorHAnsi" w:hAnsiTheme="minorHAnsi"/>
          <w:sz w:val="20"/>
          <w:szCs w:val="20"/>
        </w:rPr>
        <w:sym w:font="Symbol" w:char="F0B0"/>
      </w:r>
      <w:r w:rsidRPr="00113B74">
        <w:rPr>
          <w:rFonts w:asciiTheme="minorHAnsi" w:hAnsiTheme="minorHAnsi"/>
          <w:sz w:val="20"/>
          <w:szCs w:val="20"/>
        </w:rPr>
        <w:t>C.</w:t>
      </w:r>
      <w:del w:id="34" w:author="Mary Ellen Ley" w:date="2017-01-03T13:35:00Z">
        <w:r w:rsidRPr="00113B74">
          <w:rPr>
            <w:rFonts w:asciiTheme="minorHAnsi" w:hAnsiTheme="minorHAnsi"/>
            <w:sz w:val="20"/>
            <w:szCs w:val="20"/>
          </w:rPr>
          <w:delText xml:space="preserve"> </w:delText>
        </w:r>
      </w:del>
      <w:r w:rsidRPr="00113B74">
        <w:rPr>
          <w:rFonts w:asciiTheme="minorHAnsi" w:hAnsiTheme="minorHAnsi"/>
          <w:sz w:val="20"/>
          <w:szCs w:val="20"/>
        </w:rPr>
        <w:t xml:space="preserve"> Processed filters may be stored for 2-4 hours on ice before storing at</w:t>
      </w:r>
      <w:ins w:id="35" w:author="Mary Ellen Ley" w:date="2017-01-03T13:35:00Z">
        <w:r w:rsidRPr="00113B74">
          <w:rPr>
            <w:rFonts w:asciiTheme="minorHAnsi" w:hAnsiTheme="minorHAnsi"/>
            <w:sz w:val="20"/>
            <w:szCs w:val="20"/>
          </w:rPr>
          <w:t xml:space="preserve"> </w:t>
        </w:r>
        <w:r w:rsidR="00FE1FAB">
          <w:rPr>
            <w:rFonts w:asciiTheme="minorHAnsi" w:hAnsiTheme="minorHAnsi"/>
            <w:sz w:val="20"/>
            <w:szCs w:val="20"/>
          </w:rPr>
          <w:t>≤</w:t>
        </w:r>
      </w:ins>
      <w:r w:rsidR="00FE1FAB">
        <w:rPr>
          <w:rFonts w:asciiTheme="minorHAnsi" w:hAnsiTheme="minorHAnsi"/>
          <w:sz w:val="20"/>
          <w:szCs w:val="20"/>
        </w:rPr>
        <w:t xml:space="preserve"> </w:t>
      </w:r>
      <w:r w:rsidRPr="00113B74">
        <w:rPr>
          <w:rFonts w:asciiTheme="minorHAnsi" w:hAnsiTheme="minorHAnsi"/>
          <w:sz w:val="20"/>
          <w:szCs w:val="20"/>
        </w:rPr>
        <w:t xml:space="preserve">-20 </w:t>
      </w:r>
      <w:r w:rsidRPr="00113B74">
        <w:rPr>
          <w:rFonts w:asciiTheme="minorHAnsi" w:hAnsiTheme="minorHAnsi"/>
          <w:sz w:val="20"/>
          <w:szCs w:val="20"/>
        </w:rPr>
        <w:sym w:font="Symbol" w:char="F0B0"/>
      </w:r>
      <w:r w:rsidRPr="00113B74">
        <w:rPr>
          <w:rFonts w:asciiTheme="minorHAnsi" w:hAnsiTheme="minorHAnsi"/>
          <w:sz w:val="20"/>
          <w:szCs w:val="20"/>
        </w:rPr>
        <w:t>C.</w:t>
      </w:r>
    </w:p>
    <w:p w14:paraId="77D23105" w14:textId="77777777" w:rsidR="00297546" w:rsidRPr="00113B74" w:rsidRDefault="00297546">
      <w:pPr>
        <w:tabs>
          <w:tab w:val="left" w:pos="-1080"/>
          <w:tab w:val="left" w:pos="-720"/>
          <w:tab w:val="left" w:pos="0"/>
          <w:tab w:val="left" w:pos="450"/>
          <w:tab w:val="left" w:pos="810"/>
          <w:tab w:val="left" w:pos="1170"/>
          <w:tab w:val="left" w:pos="2880"/>
        </w:tabs>
        <w:ind w:firstLine="450"/>
        <w:rPr>
          <w:rFonts w:asciiTheme="minorHAnsi" w:hAnsiTheme="minorHAnsi"/>
          <w:sz w:val="20"/>
          <w:szCs w:val="20"/>
        </w:rPr>
      </w:pPr>
    </w:p>
    <w:p w14:paraId="55AF817B" w14:textId="4820CA24" w:rsidR="00297546" w:rsidRPr="00113B74" w:rsidRDefault="00297546">
      <w:pPr>
        <w:tabs>
          <w:tab w:val="left" w:pos="-1080"/>
          <w:tab w:val="left" w:pos="-720"/>
          <w:tab w:val="left" w:pos="0"/>
          <w:tab w:val="left" w:pos="450"/>
          <w:tab w:val="left" w:pos="810"/>
          <w:tab w:val="left" w:pos="1170"/>
          <w:tab w:val="left" w:pos="2880"/>
        </w:tabs>
        <w:ind w:left="1170"/>
        <w:rPr>
          <w:rFonts w:asciiTheme="minorHAnsi" w:hAnsiTheme="minorHAnsi"/>
          <w:sz w:val="20"/>
          <w:szCs w:val="20"/>
        </w:rPr>
      </w:pPr>
      <w:r w:rsidRPr="00113B74">
        <w:rPr>
          <w:rFonts w:asciiTheme="minorHAnsi" w:hAnsiTheme="minorHAnsi"/>
          <w:sz w:val="20"/>
          <w:szCs w:val="20"/>
        </w:rPr>
        <w:t xml:space="preserve">Samples that cannot be filtered immediately after collection may be </w:t>
      </w:r>
      <w:ins w:id="36" w:author="Mary Ellen Ley" w:date="2017-01-03T13:35:00Z">
        <w:r w:rsidR="00FE1FAB">
          <w:rPr>
            <w:rFonts w:ascii="Calibri" w:hAnsi="Calibri"/>
            <w:sz w:val="20"/>
            <w:szCs w:val="20"/>
          </w:rPr>
          <w:t>chilled</w:t>
        </w:r>
        <w:r w:rsidR="00FE1FAB" w:rsidRPr="004C7CD3">
          <w:rPr>
            <w:rFonts w:ascii="Calibri" w:hAnsi="Calibri"/>
            <w:sz w:val="20"/>
            <w:szCs w:val="20"/>
          </w:rPr>
          <w:t xml:space="preserve"> </w:t>
        </w:r>
        <w:r w:rsidR="00E43104">
          <w:rPr>
            <w:rFonts w:ascii="Calibri" w:hAnsi="Calibri"/>
            <w:sz w:val="20"/>
            <w:szCs w:val="20"/>
          </w:rPr>
          <w:t>(</w:t>
        </w:r>
        <w:r w:rsidR="00FE1FAB" w:rsidRPr="00357218">
          <w:rPr>
            <w:rFonts w:ascii="Calibri" w:hAnsi="Calibri"/>
            <w:sz w:val="20"/>
            <w:szCs w:val="20"/>
          </w:rPr>
          <w:t>≤ 6</w:t>
        </w:r>
        <w:r w:rsidR="00FE1FAB" w:rsidRPr="004C7CD3">
          <w:rPr>
            <w:rFonts w:ascii="Calibri" w:hAnsi="Calibri"/>
            <w:sz w:val="20"/>
            <w:szCs w:val="20"/>
          </w:rPr>
          <w:sym w:font="Symbol" w:char="F0B0"/>
        </w:r>
        <w:r w:rsidR="00FE1FAB" w:rsidRPr="004C7CD3">
          <w:rPr>
            <w:rFonts w:ascii="Calibri" w:hAnsi="Calibri"/>
            <w:sz w:val="20"/>
            <w:szCs w:val="20"/>
          </w:rPr>
          <w:t>C</w:t>
        </w:r>
        <w:r w:rsidR="00E43104">
          <w:rPr>
            <w:rFonts w:ascii="Calibri" w:hAnsi="Calibri"/>
            <w:sz w:val="20"/>
            <w:szCs w:val="20"/>
          </w:rPr>
          <w:t>) and</w:t>
        </w:r>
        <w:r w:rsidR="00FE1FAB" w:rsidRPr="004C7CD3">
          <w:rPr>
            <w:rFonts w:ascii="Calibri" w:hAnsi="Calibri"/>
            <w:sz w:val="20"/>
            <w:szCs w:val="20"/>
          </w:rPr>
          <w:t xml:space="preserve"> </w:t>
        </w:r>
      </w:ins>
      <w:r w:rsidRPr="00113B74">
        <w:rPr>
          <w:rFonts w:asciiTheme="minorHAnsi" w:hAnsiTheme="minorHAnsi"/>
          <w:sz w:val="20"/>
          <w:szCs w:val="20"/>
        </w:rPr>
        <w:t>held</w:t>
      </w:r>
      <w:r w:rsidR="00E43104">
        <w:rPr>
          <w:rFonts w:asciiTheme="minorHAnsi" w:hAnsiTheme="minorHAnsi"/>
          <w:sz w:val="20"/>
          <w:szCs w:val="20"/>
        </w:rPr>
        <w:t xml:space="preserve"> </w:t>
      </w:r>
      <w:del w:id="37" w:author="Mary Ellen Ley" w:date="2017-01-03T13:35:00Z">
        <w:r w:rsidRPr="00113B74">
          <w:rPr>
            <w:rFonts w:asciiTheme="minorHAnsi" w:hAnsiTheme="minorHAnsi"/>
            <w:sz w:val="20"/>
            <w:szCs w:val="20"/>
          </w:rPr>
          <w:delText>at 0 to 4</w:delText>
        </w:r>
        <w:r w:rsidRPr="00113B74">
          <w:rPr>
            <w:rFonts w:asciiTheme="minorHAnsi" w:hAnsiTheme="minorHAnsi"/>
            <w:sz w:val="20"/>
            <w:szCs w:val="20"/>
          </w:rPr>
          <w:sym w:font="Symbol" w:char="F0B0"/>
        </w:r>
        <w:r w:rsidRPr="00113B74">
          <w:rPr>
            <w:rFonts w:asciiTheme="minorHAnsi" w:hAnsiTheme="minorHAnsi"/>
            <w:sz w:val="20"/>
            <w:szCs w:val="20"/>
          </w:rPr>
          <w:delText xml:space="preserve">C </w:delText>
        </w:r>
      </w:del>
      <w:r w:rsidRPr="00113B74">
        <w:rPr>
          <w:rFonts w:asciiTheme="minorHAnsi" w:hAnsiTheme="minorHAnsi"/>
          <w:sz w:val="20"/>
          <w:szCs w:val="20"/>
        </w:rPr>
        <w:t xml:space="preserve">in the dark for </w:t>
      </w:r>
      <w:del w:id="38" w:author="Mary Ellen Ley" w:date="2017-01-03T13:35:00Z">
        <w:r w:rsidRPr="00113B74">
          <w:rPr>
            <w:rFonts w:asciiTheme="minorHAnsi" w:hAnsiTheme="minorHAnsi"/>
            <w:sz w:val="20"/>
            <w:szCs w:val="20"/>
          </w:rPr>
          <w:delText>4</w:delText>
        </w:r>
      </w:del>
      <w:ins w:id="39" w:author="Mary Ellen Ley" w:date="2017-01-03T13:35:00Z">
        <w:r w:rsidR="00FE1FAB">
          <w:rPr>
            <w:rFonts w:asciiTheme="minorHAnsi" w:hAnsiTheme="minorHAnsi"/>
            <w:sz w:val="20"/>
            <w:szCs w:val="20"/>
          </w:rPr>
          <w:t xml:space="preserve">up to </w:t>
        </w:r>
        <w:r w:rsidR="00D61E2C">
          <w:rPr>
            <w:rFonts w:asciiTheme="minorHAnsi" w:hAnsiTheme="minorHAnsi"/>
            <w:sz w:val="20"/>
            <w:szCs w:val="20"/>
          </w:rPr>
          <w:t>2</w:t>
        </w:r>
      </w:ins>
      <w:r w:rsidRPr="00113B74">
        <w:rPr>
          <w:rFonts w:asciiTheme="minorHAnsi" w:hAnsiTheme="minorHAnsi"/>
          <w:sz w:val="20"/>
          <w:szCs w:val="20"/>
        </w:rPr>
        <w:t xml:space="preserve"> hours before the plankton are concentrated, however, any delay is strongly discouraged. </w:t>
      </w:r>
      <w:del w:id="40" w:author="Mary Ellen Ley" w:date="2017-01-03T13:35:00Z">
        <w:r w:rsidRPr="00113B74">
          <w:rPr>
            <w:rFonts w:asciiTheme="minorHAnsi" w:hAnsiTheme="minorHAnsi"/>
            <w:sz w:val="20"/>
            <w:szCs w:val="20"/>
          </w:rPr>
          <w:delText xml:space="preserve">  </w:delText>
        </w:r>
      </w:del>
      <w:r w:rsidRPr="00113B74">
        <w:rPr>
          <w:rFonts w:asciiTheme="minorHAnsi" w:hAnsiTheme="minorHAnsi"/>
          <w:sz w:val="20"/>
          <w:szCs w:val="20"/>
        </w:rPr>
        <w:t>The residue on the filter is to be stored in the dark at</w:t>
      </w:r>
      <w:r w:rsidR="00FE1FAB">
        <w:rPr>
          <w:rFonts w:asciiTheme="minorHAnsi" w:hAnsiTheme="minorHAnsi"/>
          <w:sz w:val="20"/>
          <w:szCs w:val="20"/>
        </w:rPr>
        <w:t xml:space="preserve"> </w:t>
      </w:r>
      <w:ins w:id="41" w:author="Mary Ellen Ley" w:date="2017-01-03T13:35:00Z">
        <w:r w:rsidR="00FE1FAB">
          <w:rPr>
            <w:rFonts w:asciiTheme="minorHAnsi" w:hAnsiTheme="minorHAnsi"/>
            <w:sz w:val="20"/>
            <w:szCs w:val="20"/>
          </w:rPr>
          <w:t>≤</w:t>
        </w:r>
        <w:r w:rsidRPr="00113B74">
          <w:rPr>
            <w:rFonts w:asciiTheme="minorHAnsi" w:hAnsiTheme="minorHAnsi"/>
            <w:sz w:val="20"/>
            <w:szCs w:val="20"/>
          </w:rPr>
          <w:t xml:space="preserve"> </w:t>
        </w:r>
      </w:ins>
      <w:r w:rsidRPr="00113B74">
        <w:rPr>
          <w:rFonts w:asciiTheme="minorHAnsi" w:hAnsiTheme="minorHAnsi"/>
          <w:sz w:val="20"/>
          <w:szCs w:val="20"/>
        </w:rPr>
        <w:t xml:space="preserve">-20 </w:t>
      </w:r>
      <w:del w:id="42" w:author="Mary Ellen Ley" w:date="2017-01-03T13:35:00Z">
        <w:r w:rsidRPr="00113B74">
          <w:rPr>
            <w:rFonts w:asciiTheme="minorHAnsi" w:hAnsiTheme="minorHAnsi"/>
            <w:sz w:val="20"/>
            <w:szCs w:val="20"/>
          </w:rPr>
          <w:delText>± 2</w:delText>
        </w:r>
      </w:del>
      <w:r w:rsidRPr="00113B74">
        <w:rPr>
          <w:rFonts w:asciiTheme="minorHAnsi" w:hAnsiTheme="minorHAnsi"/>
          <w:sz w:val="20"/>
          <w:szCs w:val="20"/>
        </w:rPr>
        <w:sym w:font="Symbol" w:char="F0B0"/>
      </w:r>
      <w:r w:rsidRPr="00113B74">
        <w:rPr>
          <w:rFonts w:asciiTheme="minorHAnsi" w:hAnsiTheme="minorHAnsi"/>
          <w:sz w:val="20"/>
          <w:szCs w:val="20"/>
        </w:rPr>
        <w:t xml:space="preserve">C for up to 28 days before extracting and analyzing the pigments. </w:t>
      </w:r>
      <w:del w:id="43" w:author="Mary Ellen Ley" w:date="2017-01-03T13:35:00Z">
        <w:r w:rsidRPr="00113B74">
          <w:rPr>
            <w:rFonts w:asciiTheme="minorHAnsi" w:hAnsiTheme="minorHAnsi"/>
            <w:sz w:val="20"/>
            <w:szCs w:val="20"/>
          </w:rPr>
          <w:delText xml:space="preserve"> </w:delText>
        </w:r>
      </w:del>
      <w:r w:rsidRPr="00113B74">
        <w:rPr>
          <w:rFonts w:asciiTheme="minorHAnsi" w:hAnsiTheme="minorHAnsi"/>
          <w:sz w:val="20"/>
          <w:szCs w:val="20"/>
        </w:rPr>
        <w:t xml:space="preserve">Some studies indicate degradation after a few </w:t>
      </w:r>
      <w:del w:id="44" w:author="Mary Ellen Ley" w:date="2017-01-03T13:35:00Z">
        <w:r w:rsidRPr="00113B74">
          <w:rPr>
            <w:rFonts w:asciiTheme="minorHAnsi" w:hAnsiTheme="minorHAnsi"/>
            <w:sz w:val="20"/>
            <w:szCs w:val="20"/>
          </w:rPr>
          <w:delText>week</w:delText>
        </w:r>
      </w:del>
      <w:ins w:id="45" w:author="Mary Ellen Ley" w:date="2017-01-03T13:35:00Z">
        <w:r w:rsidRPr="00113B74">
          <w:rPr>
            <w:rFonts w:asciiTheme="minorHAnsi" w:hAnsiTheme="minorHAnsi"/>
            <w:sz w:val="20"/>
            <w:szCs w:val="20"/>
          </w:rPr>
          <w:t>week</w:t>
        </w:r>
        <w:r w:rsidR="00D61E2C">
          <w:rPr>
            <w:rFonts w:asciiTheme="minorHAnsi" w:hAnsiTheme="minorHAnsi"/>
            <w:sz w:val="20"/>
            <w:szCs w:val="20"/>
          </w:rPr>
          <w:t>s</w:t>
        </w:r>
      </w:ins>
      <w:r w:rsidRPr="00113B74">
        <w:rPr>
          <w:rFonts w:asciiTheme="minorHAnsi" w:hAnsiTheme="minorHAnsi"/>
          <w:sz w:val="20"/>
          <w:szCs w:val="20"/>
        </w:rPr>
        <w:t xml:space="preserve"> so the less time in storage the better.</w:t>
      </w:r>
    </w:p>
    <w:p w14:paraId="49071E7B" w14:textId="77777777" w:rsidR="00297546" w:rsidRPr="00113B74" w:rsidRDefault="00297546">
      <w:pPr>
        <w:tabs>
          <w:tab w:val="left" w:pos="-1080"/>
          <w:tab w:val="left" w:pos="-720"/>
          <w:tab w:val="left" w:pos="0"/>
          <w:tab w:val="left" w:pos="450"/>
          <w:tab w:val="left" w:pos="810"/>
          <w:tab w:val="left" w:pos="1170"/>
          <w:tab w:val="left" w:pos="2880"/>
        </w:tabs>
        <w:rPr>
          <w:rFonts w:asciiTheme="minorHAnsi" w:hAnsiTheme="minorHAnsi"/>
          <w:sz w:val="20"/>
          <w:szCs w:val="20"/>
        </w:rPr>
      </w:pPr>
    </w:p>
    <w:p w14:paraId="31292382" w14:textId="77777777" w:rsidR="00297546" w:rsidRPr="00113B74" w:rsidRDefault="00297546">
      <w:pPr>
        <w:tabs>
          <w:tab w:val="left" w:pos="-1080"/>
          <w:tab w:val="left" w:pos="-720"/>
          <w:tab w:val="left" w:pos="0"/>
          <w:tab w:val="left" w:pos="450"/>
          <w:tab w:val="left" w:pos="810"/>
          <w:tab w:val="left" w:pos="1170"/>
          <w:tab w:val="left" w:pos="2880"/>
        </w:tabs>
        <w:rPr>
          <w:rFonts w:asciiTheme="minorHAnsi" w:hAnsiTheme="minorHAnsi"/>
          <w:sz w:val="20"/>
          <w:szCs w:val="20"/>
        </w:rPr>
      </w:pPr>
      <w:r w:rsidRPr="00113B74">
        <w:rPr>
          <w:rFonts w:asciiTheme="minorHAnsi" w:hAnsiTheme="minorHAnsi"/>
          <w:sz w:val="20"/>
          <w:szCs w:val="20"/>
        </w:rPr>
        <w:t>1.6</w:t>
      </w:r>
      <w:r w:rsidRPr="00113B74">
        <w:rPr>
          <w:rFonts w:asciiTheme="minorHAnsi" w:hAnsiTheme="minorHAnsi"/>
          <w:sz w:val="20"/>
          <w:szCs w:val="20"/>
        </w:rPr>
        <w:tab/>
      </w:r>
      <w:r w:rsidRPr="00113B74">
        <w:rPr>
          <w:rFonts w:asciiTheme="minorHAnsi" w:hAnsiTheme="minorHAnsi"/>
          <w:sz w:val="20"/>
          <w:szCs w:val="20"/>
          <w:u w:val="single"/>
        </w:rPr>
        <w:t>Grinding Procedure</w:t>
      </w:r>
    </w:p>
    <w:p w14:paraId="12440F5E" w14:textId="77777777" w:rsidR="00297546" w:rsidRPr="00113B74" w:rsidRDefault="00297546">
      <w:pPr>
        <w:tabs>
          <w:tab w:val="left" w:pos="-1080"/>
          <w:tab w:val="left" w:pos="-720"/>
          <w:tab w:val="left" w:pos="0"/>
          <w:tab w:val="left" w:pos="450"/>
          <w:tab w:val="left" w:pos="810"/>
          <w:tab w:val="left" w:pos="1170"/>
          <w:tab w:val="left" w:pos="2880"/>
        </w:tabs>
        <w:rPr>
          <w:rFonts w:asciiTheme="minorHAnsi" w:hAnsiTheme="minorHAnsi"/>
          <w:sz w:val="20"/>
          <w:szCs w:val="20"/>
        </w:rPr>
      </w:pPr>
    </w:p>
    <w:p w14:paraId="580E3428" w14:textId="2CF7A8DC" w:rsidR="00297546" w:rsidRPr="00113B74" w:rsidRDefault="00297546">
      <w:pPr>
        <w:tabs>
          <w:tab w:val="left" w:pos="-1080"/>
          <w:tab w:val="left" w:pos="-720"/>
          <w:tab w:val="left" w:pos="0"/>
          <w:tab w:val="left" w:pos="450"/>
          <w:tab w:val="left" w:pos="810"/>
          <w:tab w:val="left" w:pos="1170"/>
          <w:tab w:val="left" w:pos="2880"/>
        </w:tabs>
        <w:ind w:left="1170" w:hanging="720"/>
        <w:rPr>
          <w:rFonts w:asciiTheme="minorHAnsi" w:hAnsiTheme="minorHAnsi"/>
          <w:sz w:val="20"/>
          <w:szCs w:val="20"/>
        </w:rPr>
      </w:pPr>
      <w:r w:rsidRPr="00113B74">
        <w:rPr>
          <w:rFonts w:asciiTheme="minorHAnsi" w:hAnsiTheme="minorHAnsi"/>
          <w:sz w:val="20"/>
          <w:szCs w:val="20"/>
        </w:rPr>
        <w:t>1.6.1</w:t>
      </w:r>
      <w:r w:rsidRPr="00113B74">
        <w:rPr>
          <w:rFonts w:asciiTheme="minorHAnsi" w:hAnsiTheme="minorHAnsi"/>
          <w:sz w:val="20"/>
          <w:szCs w:val="20"/>
        </w:rPr>
        <w:tab/>
        <w:t xml:space="preserve">Remove frozen samples from the freezer but keep them in the dark.  Keep workspace lighting to a minimum.  Place filter into a </w:t>
      </w:r>
      <w:del w:id="46" w:author="Mary Ellen Ley" w:date="2017-01-03T13:35:00Z">
        <w:r w:rsidRPr="00113B74">
          <w:rPr>
            <w:rFonts w:asciiTheme="minorHAnsi" w:hAnsiTheme="minorHAnsi"/>
            <w:sz w:val="20"/>
            <w:szCs w:val="20"/>
          </w:rPr>
          <w:delText xml:space="preserve">glass </w:delText>
        </w:r>
      </w:del>
      <w:r w:rsidRPr="00113B74">
        <w:rPr>
          <w:rFonts w:asciiTheme="minorHAnsi" w:hAnsiTheme="minorHAnsi"/>
          <w:sz w:val="20"/>
          <w:szCs w:val="20"/>
        </w:rPr>
        <w:t>centrifuge tube and add 2-3 ml of 90% acetone using a volumetric pipet.</w:t>
      </w:r>
    </w:p>
    <w:p w14:paraId="33F3C669" w14:textId="77777777" w:rsidR="00297546" w:rsidRPr="00113B74" w:rsidRDefault="00297546">
      <w:pPr>
        <w:tabs>
          <w:tab w:val="left" w:pos="-1080"/>
          <w:tab w:val="left" w:pos="-720"/>
          <w:tab w:val="left" w:pos="0"/>
          <w:tab w:val="left" w:pos="450"/>
          <w:tab w:val="left" w:pos="810"/>
          <w:tab w:val="left" w:pos="1170"/>
          <w:tab w:val="left" w:pos="2880"/>
        </w:tabs>
        <w:rPr>
          <w:rFonts w:asciiTheme="minorHAnsi" w:hAnsiTheme="minorHAnsi"/>
          <w:sz w:val="20"/>
          <w:szCs w:val="20"/>
        </w:rPr>
      </w:pPr>
    </w:p>
    <w:p w14:paraId="2A0F88DB" w14:textId="77777777" w:rsidR="00297546" w:rsidRPr="00113B74" w:rsidRDefault="00297546">
      <w:pPr>
        <w:tabs>
          <w:tab w:val="left" w:pos="-1080"/>
          <w:tab w:val="left" w:pos="-720"/>
          <w:tab w:val="left" w:pos="0"/>
          <w:tab w:val="left" w:pos="450"/>
          <w:tab w:val="left" w:pos="810"/>
          <w:tab w:val="left" w:pos="1170"/>
          <w:tab w:val="left" w:pos="2880"/>
        </w:tabs>
        <w:ind w:firstLine="450"/>
        <w:rPr>
          <w:rFonts w:asciiTheme="minorHAnsi" w:hAnsiTheme="minorHAnsi"/>
          <w:sz w:val="20"/>
          <w:szCs w:val="20"/>
        </w:rPr>
      </w:pPr>
      <w:r w:rsidRPr="00113B74">
        <w:rPr>
          <w:rFonts w:asciiTheme="minorHAnsi" w:hAnsiTheme="minorHAnsi"/>
          <w:sz w:val="20"/>
          <w:szCs w:val="20"/>
        </w:rPr>
        <w:t>1.6.2</w:t>
      </w:r>
      <w:r w:rsidRPr="00113B74">
        <w:rPr>
          <w:rFonts w:asciiTheme="minorHAnsi" w:hAnsiTheme="minorHAnsi"/>
          <w:sz w:val="20"/>
          <w:szCs w:val="20"/>
        </w:rPr>
        <w:tab/>
        <w:t>Insert pestle into centrifuge tube and turn on grinder.</w:t>
      </w:r>
      <w:ins w:id="47" w:author="Mary Ellen Ley" w:date="2017-01-03T13:35:00Z">
        <w:r w:rsidR="00755376">
          <w:rPr>
            <w:rFonts w:asciiTheme="minorHAnsi" w:hAnsiTheme="minorHAnsi"/>
            <w:sz w:val="20"/>
            <w:szCs w:val="20"/>
          </w:rPr>
          <w:t xml:space="preserve"> Alternatively, the cells may be sonicated.</w:t>
        </w:r>
      </w:ins>
    </w:p>
    <w:p w14:paraId="310203D0" w14:textId="77777777" w:rsidR="00297546" w:rsidRPr="00113B74" w:rsidRDefault="00297546">
      <w:pPr>
        <w:tabs>
          <w:tab w:val="left" w:pos="-1080"/>
          <w:tab w:val="left" w:pos="-720"/>
          <w:tab w:val="left" w:pos="0"/>
          <w:tab w:val="left" w:pos="450"/>
          <w:tab w:val="left" w:pos="810"/>
          <w:tab w:val="left" w:pos="1170"/>
          <w:tab w:val="left" w:pos="2880"/>
        </w:tabs>
        <w:rPr>
          <w:rFonts w:asciiTheme="minorHAnsi" w:hAnsiTheme="minorHAnsi"/>
          <w:sz w:val="20"/>
          <w:szCs w:val="20"/>
        </w:rPr>
      </w:pPr>
    </w:p>
    <w:p w14:paraId="35591CA1" w14:textId="77777777" w:rsidR="00297546" w:rsidRPr="00113B74" w:rsidRDefault="00297546">
      <w:pPr>
        <w:tabs>
          <w:tab w:val="left" w:pos="-1080"/>
          <w:tab w:val="left" w:pos="-720"/>
          <w:tab w:val="left" w:pos="0"/>
          <w:tab w:val="left" w:pos="450"/>
          <w:tab w:val="left" w:pos="810"/>
          <w:tab w:val="left" w:pos="1170"/>
          <w:tab w:val="left" w:pos="2880"/>
        </w:tabs>
        <w:ind w:left="1170" w:hanging="720"/>
        <w:rPr>
          <w:rFonts w:asciiTheme="minorHAnsi" w:hAnsiTheme="minorHAnsi"/>
          <w:sz w:val="20"/>
          <w:szCs w:val="20"/>
        </w:rPr>
      </w:pPr>
      <w:r w:rsidRPr="00113B74">
        <w:rPr>
          <w:rFonts w:asciiTheme="minorHAnsi" w:hAnsiTheme="minorHAnsi"/>
          <w:sz w:val="20"/>
          <w:szCs w:val="20"/>
        </w:rPr>
        <w:t>1.6.3</w:t>
      </w:r>
      <w:r w:rsidRPr="00113B74">
        <w:rPr>
          <w:rFonts w:asciiTheme="minorHAnsi" w:hAnsiTheme="minorHAnsi"/>
          <w:sz w:val="20"/>
          <w:szCs w:val="20"/>
        </w:rPr>
        <w:tab/>
        <w:t>Grind filter for approximately 1 to 2 minutes being sure there are no discernible pieces remaining.  If the tube gets warm from the friction of grinding, place the tube in a beaker of ice while grinding.</w:t>
      </w:r>
    </w:p>
    <w:p w14:paraId="36AC0CB4" w14:textId="77777777" w:rsidR="00297546" w:rsidRPr="00113B74" w:rsidRDefault="00297546">
      <w:pPr>
        <w:tabs>
          <w:tab w:val="left" w:pos="-1080"/>
          <w:tab w:val="left" w:pos="-720"/>
          <w:tab w:val="left" w:pos="0"/>
          <w:tab w:val="left" w:pos="450"/>
          <w:tab w:val="left" w:pos="810"/>
          <w:tab w:val="left" w:pos="1170"/>
          <w:tab w:val="left" w:pos="2880"/>
        </w:tabs>
        <w:rPr>
          <w:rFonts w:asciiTheme="minorHAnsi" w:hAnsiTheme="minorHAnsi"/>
          <w:sz w:val="20"/>
          <w:szCs w:val="20"/>
        </w:rPr>
      </w:pPr>
    </w:p>
    <w:p w14:paraId="0170226C" w14:textId="3415DB56" w:rsidR="00297546" w:rsidRPr="00113B74" w:rsidRDefault="00297546">
      <w:pPr>
        <w:tabs>
          <w:tab w:val="left" w:pos="-1080"/>
          <w:tab w:val="left" w:pos="-720"/>
          <w:tab w:val="left" w:pos="0"/>
          <w:tab w:val="left" w:pos="450"/>
          <w:tab w:val="left" w:pos="810"/>
          <w:tab w:val="left" w:pos="1170"/>
          <w:tab w:val="left" w:pos="2880"/>
        </w:tabs>
        <w:ind w:left="1170" w:hanging="720"/>
        <w:rPr>
          <w:rFonts w:asciiTheme="minorHAnsi" w:hAnsiTheme="minorHAnsi"/>
          <w:sz w:val="20"/>
          <w:szCs w:val="20"/>
        </w:rPr>
      </w:pPr>
      <w:r w:rsidRPr="00113B74">
        <w:rPr>
          <w:rFonts w:asciiTheme="minorHAnsi" w:hAnsiTheme="minorHAnsi"/>
          <w:sz w:val="20"/>
          <w:szCs w:val="20"/>
        </w:rPr>
        <w:t>1.6.4</w:t>
      </w:r>
      <w:r w:rsidRPr="00113B74">
        <w:rPr>
          <w:rFonts w:asciiTheme="minorHAnsi" w:hAnsiTheme="minorHAnsi"/>
          <w:sz w:val="20"/>
          <w:szCs w:val="20"/>
        </w:rPr>
        <w:tab/>
        <w:t xml:space="preserve">Pull pestle from vessel, rinse with 90% acetone if necessary while adding an exact volume with a volumetric pipet. </w:t>
      </w:r>
      <w:del w:id="48" w:author="Mary Ellen Ley" w:date="2017-01-03T13:35:00Z">
        <w:r w:rsidRPr="00113B74">
          <w:rPr>
            <w:rFonts w:asciiTheme="minorHAnsi" w:hAnsiTheme="minorHAnsi"/>
            <w:sz w:val="20"/>
            <w:szCs w:val="20"/>
          </w:rPr>
          <w:delText xml:space="preserve"> </w:delText>
        </w:r>
      </w:del>
      <w:r w:rsidRPr="00113B74">
        <w:rPr>
          <w:rFonts w:asciiTheme="minorHAnsi" w:hAnsiTheme="minorHAnsi"/>
          <w:sz w:val="20"/>
          <w:szCs w:val="20"/>
        </w:rPr>
        <w:t>Record the total volume of acetone added for grinding and extraction.</w:t>
      </w:r>
    </w:p>
    <w:p w14:paraId="45E53238" w14:textId="77777777" w:rsidR="00297546" w:rsidRPr="00113B74" w:rsidRDefault="00297546">
      <w:pPr>
        <w:tabs>
          <w:tab w:val="left" w:pos="-1080"/>
          <w:tab w:val="left" w:pos="-720"/>
          <w:tab w:val="left" w:pos="0"/>
          <w:tab w:val="left" w:pos="450"/>
          <w:tab w:val="left" w:pos="810"/>
          <w:tab w:val="left" w:pos="1170"/>
          <w:tab w:val="left" w:pos="2880"/>
        </w:tabs>
        <w:rPr>
          <w:rFonts w:asciiTheme="minorHAnsi" w:hAnsiTheme="minorHAnsi"/>
          <w:sz w:val="20"/>
          <w:szCs w:val="20"/>
        </w:rPr>
      </w:pPr>
    </w:p>
    <w:p w14:paraId="04C475E6" w14:textId="30052DAF" w:rsidR="00297546" w:rsidRPr="00113B74" w:rsidRDefault="00297546">
      <w:pPr>
        <w:tabs>
          <w:tab w:val="left" w:pos="-1080"/>
          <w:tab w:val="left" w:pos="-720"/>
          <w:tab w:val="left" w:pos="0"/>
          <w:tab w:val="left" w:pos="450"/>
          <w:tab w:val="left" w:pos="810"/>
          <w:tab w:val="left" w:pos="1170"/>
          <w:tab w:val="left" w:pos="2880"/>
        </w:tabs>
        <w:ind w:left="1170" w:hanging="720"/>
        <w:rPr>
          <w:rFonts w:asciiTheme="minorHAnsi" w:hAnsiTheme="minorHAnsi"/>
          <w:sz w:val="20"/>
          <w:szCs w:val="20"/>
        </w:rPr>
      </w:pPr>
      <w:r w:rsidRPr="00113B74">
        <w:rPr>
          <w:rFonts w:asciiTheme="minorHAnsi" w:hAnsiTheme="minorHAnsi"/>
          <w:sz w:val="20"/>
          <w:szCs w:val="20"/>
        </w:rPr>
        <w:t>1.6.5</w:t>
      </w:r>
      <w:r w:rsidRPr="00113B74">
        <w:rPr>
          <w:rFonts w:asciiTheme="minorHAnsi" w:hAnsiTheme="minorHAnsi"/>
          <w:sz w:val="20"/>
          <w:szCs w:val="20"/>
        </w:rPr>
        <w:tab/>
        <w:t xml:space="preserve">Cap the centrifuge tube and shake vigorously before steeping overnight </w:t>
      </w:r>
      <w:del w:id="49" w:author="Mary Ellen Ley" w:date="2017-01-03T13:35:00Z">
        <w:r w:rsidRPr="00113B74">
          <w:rPr>
            <w:rFonts w:asciiTheme="minorHAnsi" w:hAnsiTheme="minorHAnsi"/>
            <w:sz w:val="20"/>
            <w:szCs w:val="20"/>
          </w:rPr>
          <w:delText>at 4</w:delText>
        </w:r>
      </w:del>
      <w:ins w:id="50" w:author="Mary Ellen Ley" w:date="2017-01-03T13:35:00Z">
        <w:r w:rsidR="00AB7F0A">
          <w:rPr>
            <w:rFonts w:asciiTheme="minorHAnsi" w:hAnsiTheme="minorHAnsi"/>
            <w:sz w:val="20"/>
            <w:szCs w:val="20"/>
          </w:rPr>
          <w:t>in a</w:t>
        </w:r>
        <w:r w:rsidR="00AB7F0A" w:rsidRPr="00357218">
          <w:rPr>
            <w:rFonts w:ascii="Calibri" w:hAnsi="Calibri"/>
            <w:sz w:val="20"/>
            <w:szCs w:val="20"/>
          </w:rPr>
          <w:t xml:space="preserve"> </w:t>
        </w:r>
        <w:r w:rsidR="00B01B52" w:rsidRPr="00357218">
          <w:rPr>
            <w:rFonts w:ascii="Calibri" w:hAnsi="Calibri"/>
            <w:sz w:val="20"/>
            <w:szCs w:val="20"/>
          </w:rPr>
          <w:t>≤ 6</w:t>
        </w:r>
      </w:ins>
      <w:r w:rsidR="00B01B52" w:rsidRPr="00EF32CB">
        <w:rPr>
          <w:rFonts w:ascii="Calibri" w:hAnsi="Calibri"/>
          <w:sz w:val="20"/>
        </w:rPr>
        <w:sym w:font="Symbol" w:char="F0B0"/>
      </w:r>
      <w:r w:rsidR="00B01B52" w:rsidRPr="00EF32CB">
        <w:rPr>
          <w:rFonts w:ascii="Calibri" w:hAnsi="Calibri"/>
          <w:sz w:val="20"/>
        </w:rPr>
        <w:t xml:space="preserve">C </w:t>
      </w:r>
      <w:del w:id="51" w:author="Mary Ellen Ley" w:date="2017-01-03T13:35:00Z">
        <w:r w:rsidRPr="00113B74">
          <w:rPr>
            <w:rFonts w:asciiTheme="minorHAnsi" w:hAnsiTheme="minorHAnsi"/>
            <w:sz w:val="20"/>
            <w:szCs w:val="20"/>
          </w:rPr>
          <w:delText>in the dark</w:delText>
        </w:r>
      </w:del>
      <w:ins w:id="52" w:author="Mary Ellen Ley" w:date="2017-01-03T13:35:00Z">
        <w:r w:rsidR="00B01B52">
          <w:rPr>
            <w:rFonts w:asciiTheme="minorHAnsi" w:hAnsiTheme="minorHAnsi"/>
            <w:sz w:val="20"/>
            <w:szCs w:val="20"/>
          </w:rPr>
          <w:t>refrigerator</w:t>
        </w:r>
      </w:ins>
      <w:r w:rsidR="00B01B52">
        <w:rPr>
          <w:rFonts w:asciiTheme="minorHAnsi" w:hAnsiTheme="minorHAnsi"/>
          <w:sz w:val="20"/>
          <w:szCs w:val="20"/>
        </w:rPr>
        <w:t>.</w:t>
      </w:r>
      <w:r w:rsidRPr="00113B74">
        <w:rPr>
          <w:rFonts w:asciiTheme="minorHAnsi" w:hAnsiTheme="minorHAnsi"/>
          <w:sz w:val="20"/>
          <w:szCs w:val="20"/>
        </w:rPr>
        <w:t xml:space="preserve"> </w:t>
      </w:r>
    </w:p>
    <w:p w14:paraId="7FEBB88A" w14:textId="77777777" w:rsidR="00297546" w:rsidRPr="00113B74" w:rsidRDefault="00297546">
      <w:pPr>
        <w:tabs>
          <w:tab w:val="left" w:pos="-1080"/>
          <w:tab w:val="left" w:pos="-720"/>
          <w:tab w:val="left" w:pos="0"/>
          <w:tab w:val="left" w:pos="450"/>
          <w:tab w:val="left" w:pos="810"/>
          <w:tab w:val="left" w:pos="1170"/>
          <w:tab w:val="left" w:pos="2880"/>
        </w:tabs>
        <w:rPr>
          <w:rFonts w:asciiTheme="minorHAnsi" w:hAnsiTheme="minorHAnsi"/>
          <w:sz w:val="20"/>
          <w:szCs w:val="20"/>
        </w:rPr>
      </w:pPr>
    </w:p>
    <w:p w14:paraId="11138AFC" w14:textId="176F3F92" w:rsidR="00FC4511" w:rsidRDefault="00297546" w:rsidP="003E6AD4">
      <w:pPr>
        <w:widowControl/>
        <w:tabs>
          <w:tab w:val="left" w:pos="-1440"/>
          <w:tab w:val="left" w:pos="-1080"/>
          <w:tab w:val="left" w:pos="-720"/>
          <w:tab w:val="left" w:pos="0"/>
          <w:tab w:val="left" w:pos="1350"/>
          <w:tab w:val="left" w:pos="1620"/>
          <w:tab w:val="left" w:pos="2760"/>
          <w:tab w:val="left" w:pos="2880"/>
          <w:tab w:val="left" w:pos="4200"/>
          <w:tab w:val="left" w:pos="5040"/>
          <w:tab w:val="left" w:pos="5760"/>
          <w:tab w:val="left" w:pos="6480"/>
          <w:tab w:val="left" w:pos="7200"/>
          <w:tab w:val="left" w:pos="7920"/>
          <w:tab w:val="left" w:pos="8640"/>
          <w:tab w:val="left" w:pos="9360"/>
        </w:tabs>
        <w:autoSpaceDE/>
        <w:autoSpaceDN/>
        <w:adjustRightInd/>
        <w:spacing w:after="160" w:line="259" w:lineRule="auto"/>
        <w:ind w:left="1170" w:hanging="720"/>
        <w:rPr>
          <w:ins w:id="53" w:author="Mary Ellen Ley" w:date="2017-01-03T13:35:00Z"/>
          <w:rFonts w:asciiTheme="minorHAnsi" w:hAnsiTheme="minorHAnsi"/>
          <w:sz w:val="20"/>
          <w:szCs w:val="20"/>
        </w:rPr>
      </w:pPr>
      <w:r w:rsidRPr="00FC4511">
        <w:rPr>
          <w:rFonts w:asciiTheme="minorHAnsi" w:hAnsiTheme="minorHAnsi"/>
          <w:sz w:val="20"/>
          <w:szCs w:val="20"/>
        </w:rPr>
        <w:t>1.6.6</w:t>
      </w:r>
      <w:r w:rsidRPr="00FC4511">
        <w:rPr>
          <w:rFonts w:asciiTheme="minorHAnsi" w:hAnsiTheme="minorHAnsi"/>
          <w:sz w:val="20"/>
          <w:szCs w:val="20"/>
        </w:rPr>
        <w:tab/>
        <w:t xml:space="preserve">Centrifuge the extract prior to spectrophotometric analysis. </w:t>
      </w:r>
      <w:del w:id="54" w:author="Mary Ellen Ley" w:date="2017-01-03T13:35:00Z">
        <w:r w:rsidRPr="00113B74">
          <w:rPr>
            <w:rFonts w:asciiTheme="minorHAnsi" w:hAnsiTheme="minorHAnsi"/>
            <w:sz w:val="20"/>
            <w:szCs w:val="20"/>
          </w:rPr>
          <w:delText xml:space="preserve"> </w:delText>
        </w:r>
      </w:del>
      <w:r w:rsidRPr="00FC4511">
        <w:rPr>
          <w:rFonts w:asciiTheme="minorHAnsi" w:hAnsiTheme="minorHAnsi"/>
          <w:sz w:val="20"/>
          <w:szCs w:val="20"/>
        </w:rPr>
        <w:t xml:space="preserve">If the centrifuge has a temperature control, cool the unit to </w:t>
      </w:r>
      <w:del w:id="55" w:author="Mary Ellen Ley" w:date="2017-01-03T13:35:00Z">
        <w:r w:rsidRPr="00113B74">
          <w:rPr>
            <w:rFonts w:asciiTheme="minorHAnsi" w:hAnsiTheme="minorHAnsi"/>
            <w:sz w:val="20"/>
            <w:szCs w:val="20"/>
          </w:rPr>
          <w:delText>4 ± 2</w:delText>
        </w:r>
      </w:del>
      <w:ins w:id="56" w:author="Mary Ellen Ley" w:date="2017-01-03T13:35:00Z">
        <w:r w:rsidR="00B01B52" w:rsidRPr="00FC4511">
          <w:rPr>
            <w:rFonts w:ascii="Calibri" w:hAnsi="Calibri"/>
            <w:sz w:val="20"/>
            <w:szCs w:val="20"/>
          </w:rPr>
          <w:t>≤ 6</w:t>
        </w:r>
      </w:ins>
      <w:r w:rsidR="00B01B52" w:rsidRPr="00EF32CB">
        <w:rPr>
          <w:rFonts w:ascii="Calibri" w:hAnsi="Calibri"/>
          <w:sz w:val="20"/>
        </w:rPr>
        <w:sym w:font="Symbol" w:char="F0B0"/>
      </w:r>
      <w:r w:rsidR="00B01B52" w:rsidRPr="00EF32CB">
        <w:rPr>
          <w:rFonts w:ascii="Calibri" w:hAnsi="Calibri"/>
          <w:sz w:val="20"/>
        </w:rPr>
        <w:t>C</w:t>
      </w:r>
      <w:r w:rsidRPr="00FC4511">
        <w:rPr>
          <w:rFonts w:asciiTheme="minorHAnsi" w:hAnsiTheme="minorHAnsi"/>
          <w:sz w:val="20"/>
          <w:szCs w:val="20"/>
        </w:rPr>
        <w:t>; centrifuge samples for approximately 15 minutes at 675 g</w:t>
      </w:r>
      <w:del w:id="57" w:author="Mary Ellen Ley" w:date="2017-01-03T13:35:00Z">
        <w:r w:rsidRPr="00113B74">
          <w:rPr>
            <w:rFonts w:asciiTheme="minorHAnsi" w:hAnsiTheme="minorHAnsi"/>
            <w:sz w:val="20"/>
            <w:szCs w:val="20"/>
          </w:rPr>
          <w:delText>.</w:delText>
        </w:r>
      </w:del>
      <w:ins w:id="58" w:author="Mary Ellen Ley" w:date="2017-01-03T13:35:00Z">
        <w:r w:rsidR="00755376" w:rsidRPr="00FC4511">
          <w:rPr>
            <w:rFonts w:asciiTheme="minorHAnsi" w:hAnsiTheme="minorHAnsi"/>
            <w:sz w:val="20"/>
            <w:szCs w:val="20"/>
          </w:rPr>
          <w:t xml:space="preserve"> (EPA 1997</w:t>
        </w:r>
        <w:r w:rsidR="00FC4511" w:rsidRPr="00FC4511">
          <w:rPr>
            <w:rFonts w:asciiTheme="minorHAnsi" w:hAnsiTheme="minorHAnsi"/>
            <w:sz w:val="20"/>
            <w:szCs w:val="20"/>
          </w:rPr>
          <w:t>)</w:t>
        </w:r>
        <w:r w:rsidR="00755376" w:rsidRPr="00FC4511">
          <w:rPr>
            <w:rFonts w:asciiTheme="minorHAnsi" w:hAnsiTheme="minorHAnsi"/>
            <w:sz w:val="20"/>
            <w:szCs w:val="20"/>
          </w:rPr>
          <w:t xml:space="preserve"> or </w:t>
        </w:r>
        <w:r w:rsidR="00FC4511" w:rsidRPr="00FC4511">
          <w:rPr>
            <w:rFonts w:asciiTheme="minorHAnsi" w:hAnsiTheme="minorHAnsi"/>
            <w:sz w:val="20"/>
            <w:szCs w:val="20"/>
          </w:rPr>
          <w:t>20 minutes at 500 g (APHA</w:t>
        </w:r>
        <w:r w:rsidR="00755376" w:rsidRPr="00FC4511">
          <w:rPr>
            <w:rFonts w:asciiTheme="minorHAnsi" w:hAnsiTheme="minorHAnsi"/>
            <w:sz w:val="20"/>
            <w:szCs w:val="20"/>
          </w:rPr>
          <w:t xml:space="preserve"> </w:t>
        </w:r>
        <w:r w:rsidR="00FC4511" w:rsidRPr="00FC4511">
          <w:rPr>
            <w:rFonts w:asciiTheme="minorHAnsi" w:hAnsiTheme="minorHAnsi"/>
            <w:sz w:val="20"/>
            <w:szCs w:val="20"/>
          </w:rPr>
          <w:t>2012).</w:t>
        </w:r>
        <w:r w:rsidR="00FC4511" w:rsidRPr="00FC4511">
          <w:rPr>
            <w:rFonts w:asciiTheme="minorHAnsi" w:hAnsiTheme="minorHAnsi"/>
            <w:sz w:val="20"/>
            <w:szCs w:val="20"/>
          </w:rPr>
          <w:br/>
        </w:r>
        <w:r w:rsidR="00FC4511" w:rsidRPr="003E6AD4">
          <w:rPr>
            <w:rFonts w:asciiTheme="minorHAnsi" w:hAnsiTheme="minorHAnsi"/>
            <w:sz w:val="20"/>
            <w:szCs w:val="20"/>
          </w:rPr>
          <w:br/>
        </w:r>
        <w:r w:rsidR="00FC4511" w:rsidRPr="003E6AD4">
          <w:rPr>
            <w:rFonts w:asciiTheme="minorHAnsi" w:hAnsiTheme="minorHAnsi" w:cstheme="minorBidi"/>
            <w:sz w:val="20"/>
            <w:szCs w:val="20"/>
          </w:rPr>
          <w:t xml:space="preserve">The relationship between RPM and g is as follows:  </w:t>
        </w:r>
        <w:r w:rsidR="00FC4511" w:rsidRPr="003E6AD4">
          <w:rPr>
            <w:rFonts w:asciiTheme="minorHAnsi" w:hAnsiTheme="minorHAnsi" w:cstheme="minorBidi"/>
            <w:b/>
            <w:sz w:val="20"/>
            <w:szCs w:val="20"/>
          </w:rPr>
          <w:t>g</w:t>
        </w:r>
        <w:r w:rsidR="00FC4511" w:rsidRPr="003E6AD4">
          <w:rPr>
            <w:rFonts w:asciiTheme="minorHAnsi" w:hAnsiTheme="minorHAnsi" w:cstheme="minorBidi"/>
            <w:sz w:val="20"/>
            <w:szCs w:val="20"/>
          </w:rPr>
          <w:t xml:space="preserve"> = (1.118 × 10</w:t>
        </w:r>
        <w:r w:rsidR="00FC4511" w:rsidRPr="003E6AD4">
          <w:rPr>
            <w:rFonts w:asciiTheme="minorHAnsi" w:hAnsiTheme="minorHAnsi" w:cstheme="minorBidi"/>
            <w:sz w:val="20"/>
            <w:szCs w:val="20"/>
            <w:vertAlign w:val="superscript"/>
          </w:rPr>
          <w:t>-5</w:t>
        </w:r>
        <w:r w:rsidR="00FC4511" w:rsidRPr="003E6AD4">
          <w:rPr>
            <w:rFonts w:asciiTheme="minorHAnsi" w:hAnsiTheme="minorHAnsi" w:cstheme="minorBidi"/>
            <w:sz w:val="20"/>
            <w:szCs w:val="20"/>
          </w:rPr>
          <w:t>) R∙ S</w:t>
        </w:r>
        <w:r w:rsidR="00FC4511" w:rsidRPr="003E6AD4">
          <w:rPr>
            <w:rFonts w:asciiTheme="minorHAnsi" w:hAnsiTheme="minorHAnsi" w:cstheme="minorBidi"/>
            <w:sz w:val="20"/>
            <w:szCs w:val="20"/>
            <w:vertAlign w:val="superscript"/>
          </w:rPr>
          <w:t>2</w:t>
        </w:r>
        <w:r w:rsidR="003E6AD4">
          <w:rPr>
            <w:rFonts w:asciiTheme="minorHAnsi" w:hAnsiTheme="minorHAnsi" w:cstheme="minorBidi"/>
            <w:sz w:val="20"/>
            <w:szCs w:val="20"/>
          </w:rPr>
          <w:t>,</w:t>
        </w:r>
        <w:r w:rsidR="00FC4511" w:rsidRPr="003E6AD4">
          <w:rPr>
            <w:rFonts w:asciiTheme="minorHAnsi" w:hAnsiTheme="minorHAnsi" w:cstheme="minorBidi"/>
            <w:sz w:val="20"/>
            <w:szCs w:val="20"/>
          </w:rPr>
          <w:br/>
        </w:r>
        <w:r w:rsidR="00FC4511" w:rsidRPr="003E6AD4">
          <w:rPr>
            <w:rFonts w:asciiTheme="minorHAnsi" w:hAnsiTheme="minorHAnsi" w:cstheme="minorBidi"/>
            <w:sz w:val="20"/>
            <w:szCs w:val="20"/>
          </w:rPr>
          <w:br/>
          <w:t xml:space="preserve">where </w:t>
        </w:r>
        <w:r w:rsidR="00FC4511" w:rsidRPr="003E6AD4">
          <w:rPr>
            <w:rFonts w:asciiTheme="minorHAnsi" w:hAnsiTheme="minorHAnsi" w:cstheme="minorBidi"/>
            <w:b/>
            <w:sz w:val="20"/>
            <w:szCs w:val="20"/>
          </w:rPr>
          <w:t>g</w:t>
        </w:r>
        <w:r w:rsidR="00FC4511" w:rsidRPr="003E6AD4">
          <w:rPr>
            <w:rFonts w:asciiTheme="minorHAnsi" w:hAnsiTheme="minorHAnsi" w:cstheme="minorBidi"/>
            <w:sz w:val="20"/>
            <w:szCs w:val="20"/>
          </w:rPr>
          <w:t xml:space="preserve"> is the relative centrifugal force, R is the radius of the rotor in centimeters, and S is the speed of the centrifuge in revolutions per minute.</w:t>
        </w:r>
        <w:r w:rsidR="003E6AD4">
          <w:rPr>
            <w:rFonts w:asciiTheme="minorHAnsi" w:hAnsiTheme="minorHAnsi" w:cstheme="minorBidi"/>
            <w:sz w:val="20"/>
            <w:szCs w:val="20"/>
          </w:rPr>
          <w:t xml:space="preserve"> </w:t>
        </w:r>
        <w:r w:rsidR="003E6AD4" w:rsidRPr="003E6AD4">
          <w:rPr>
            <w:rFonts w:asciiTheme="minorHAnsi" w:hAnsiTheme="minorHAnsi" w:cstheme="minorBidi"/>
            <w:sz w:val="20"/>
            <w:szCs w:val="20"/>
          </w:rPr>
          <w:t xml:space="preserve">Values of relative centrifugal force (RCF) in units of times gravity (× g) for common micro-centrifuge rotor radii are found in </w:t>
        </w:r>
        <w:r w:rsidR="003E6AD4" w:rsidRPr="003E6AD4">
          <w:rPr>
            <w:rFonts w:asciiTheme="minorHAnsi" w:hAnsiTheme="minorHAnsi" w:cstheme="minorBidi"/>
            <w:sz w:val="20"/>
            <w:szCs w:val="20"/>
          </w:rPr>
          <w:fldChar w:fldCharType="begin"/>
        </w:r>
        <w:r w:rsidR="003E6AD4" w:rsidRPr="003E6AD4">
          <w:rPr>
            <w:rFonts w:asciiTheme="minorHAnsi" w:hAnsiTheme="minorHAnsi" w:cstheme="minorBidi"/>
            <w:sz w:val="20"/>
            <w:szCs w:val="20"/>
          </w:rPr>
          <w:instrText xml:space="preserve"> HYPERLINK "http://www.piercenet.com/files/TR0040-Centrifuge-speed.pdf" </w:instrText>
        </w:r>
        <w:r w:rsidR="003E6AD4" w:rsidRPr="003E6AD4">
          <w:rPr>
            <w:rFonts w:asciiTheme="minorHAnsi" w:hAnsiTheme="minorHAnsi" w:cstheme="minorBidi"/>
            <w:sz w:val="20"/>
            <w:szCs w:val="20"/>
          </w:rPr>
          <w:fldChar w:fldCharType="separate"/>
        </w:r>
        <w:r w:rsidR="003E6AD4" w:rsidRPr="003E6AD4">
          <w:rPr>
            <w:rStyle w:val="Hyperlink"/>
            <w:rFonts w:asciiTheme="minorHAnsi" w:hAnsiTheme="minorHAnsi" w:cstheme="minorBidi"/>
            <w:sz w:val="20"/>
            <w:szCs w:val="20"/>
          </w:rPr>
          <w:t>standard conversion tables</w:t>
        </w:r>
        <w:r w:rsidR="003E6AD4" w:rsidRPr="003E6AD4">
          <w:rPr>
            <w:rFonts w:asciiTheme="minorHAnsi" w:hAnsiTheme="minorHAnsi" w:cstheme="minorBidi"/>
            <w:sz w:val="20"/>
            <w:szCs w:val="20"/>
          </w:rPr>
          <w:fldChar w:fldCharType="end"/>
        </w:r>
        <w:r w:rsidR="003E6AD4" w:rsidRPr="003E6AD4">
          <w:rPr>
            <w:rFonts w:asciiTheme="minorHAnsi" w:hAnsiTheme="minorHAnsi" w:cstheme="minorBidi"/>
            <w:sz w:val="20"/>
            <w:szCs w:val="20"/>
          </w:rPr>
          <w:t>.</w:t>
        </w:r>
      </w:ins>
    </w:p>
    <w:p w14:paraId="35C79AF9" w14:textId="5F4C0205" w:rsidR="00297546" w:rsidRPr="00113B74" w:rsidRDefault="00FC4511">
      <w:pPr>
        <w:tabs>
          <w:tab w:val="left" w:pos="-1080"/>
          <w:tab w:val="left" w:pos="-720"/>
          <w:tab w:val="left" w:pos="0"/>
          <w:tab w:val="left" w:pos="450"/>
          <w:tab w:val="left" w:pos="810"/>
          <w:tab w:val="left" w:pos="1170"/>
          <w:tab w:val="left" w:pos="2880"/>
        </w:tabs>
        <w:ind w:left="1170" w:hanging="720"/>
        <w:rPr>
          <w:rFonts w:asciiTheme="minorHAnsi" w:hAnsiTheme="minorHAnsi"/>
          <w:sz w:val="20"/>
          <w:szCs w:val="20"/>
        </w:rPr>
      </w:pPr>
      <w:ins w:id="59" w:author="Mary Ellen Ley" w:date="2017-01-03T13:35:00Z">
        <w:r w:rsidRPr="00FC4511">
          <w:rPr>
            <w:rFonts w:asciiTheme="minorHAnsi" w:hAnsiTheme="minorHAnsi"/>
            <w:color w:val="FF0000"/>
            <w:sz w:val="20"/>
            <w:szCs w:val="20"/>
          </w:rPr>
          <w:t>1.6.7</w:t>
        </w:r>
      </w:ins>
      <w:r w:rsidR="00297546" w:rsidRPr="00EF32CB">
        <w:rPr>
          <w:rFonts w:asciiTheme="minorHAnsi" w:hAnsiTheme="minorHAnsi"/>
          <w:color w:val="FF0000"/>
          <w:sz w:val="20"/>
        </w:rPr>
        <w:t xml:space="preserve">  </w:t>
      </w:r>
      <w:r w:rsidR="00297546" w:rsidRPr="00113B74">
        <w:rPr>
          <w:rFonts w:asciiTheme="minorHAnsi" w:hAnsiTheme="minorHAnsi"/>
          <w:sz w:val="20"/>
          <w:szCs w:val="20"/>
        </w:rPr>
        <w:t xml:space="preserve">Keep centrifuged samples cool and protected from light. </w:t>
      </w:r>
      <w:del w:id="60" w:author="Mary Ellen Ley" w:date="2017-01-03T13:35:00Z">
        <w:r w:rsidR="00297546" w:rsidRPr="00113B74">
          <w:rPr>
            <w:rFonts w:asciiTheme="minorHAnsi" w:hAnsiTheme="minorHAnsi"/>
            <w:sz w:val="20"/>
            <w:szCs w:val="20"/>
          </w:rPr>
          <w:delText xml:space="preserve"> </w:delText>
        </w:r>
      </w:del>
      <w:r w:rsidR="00297546" w:rsidRPr="00113B74">
        <w:rPr>
          <w:rFonts w:asciiTheme="minorHAnsi" w:hAnsiTheme="minorHAnsi"/>
          <w:sz w:val="20"/>
          <w:szCs w:val="20"/>
        </w:rPr>
        <w:t xml:space="preserve">The centrifuged extract can be </w:t>
      </w:r>
      <w:ins w:id="61" w:author="Mary Ellen Ley" w:date="2017-01-03T13:35:00Z">
        <w:r w:rsidR="003E6AD4">
          <w:rPr>
            <w:rFonts w:asciiTheme="minorHAnsi" w:hAnsiTheme="minorHAnsi"/>
            <w:sz w:val="20"/>
            <w:szCs w:val="20"/>
          </w:rPr>
          <w:t xml:space="preserve">decanted and </w:t>
        </w:r>
      </w:ins>
      <w:r w:rsidR="00297546" w:rsidRPr="00113B74">
        <w:rPr>
          <w:rFonts w:asciiTheme="minorHAnsi" w:hAnsiTheme="minorHAnsi"/>
          <w:sz w:val="20"/>
          <w:szCs w:val="20"/>
        </w:rPr>
        <w:t xml:space="preserve">stored at </w:t>
      </w:r>
      <w:ins w:id="62" w:author="Mary Ellen Ley" w:date="2017-01-03T13:35:00Z">
        <w:r w:rsidR="00B01B52">
          <w:rPr>
            <w:rFonts w:asciiTheme="minorHAnsi" w:hAnsiTheme="minorHAnsi"/>
            <w:sz w:val="20"/>
            <w:szCs w:val="20"/>
          </w:rPr>
          <w:t xml:space="preserve">≤ </w:t>
        </w:r>
      </w:ins>
      <w:r w:rsidR="00297546" w:rsidRPr="00113B74">
        <w:rPr>
          <w:rFonts w:asciiTheme="minorHAnsi" w:hAnsiTheme="minorHAnsi"/>
          <w:sz w:val="20"/>
          <w:szCs w:val="20"/>
        </w:rPr>
        <w:t xml:space="preserve">-20 </w:t>
      </w:r>
      <w:del w:id="63" w:author="Mary Ellen Ley" w:date="2017-01-03T13:35:00Z">
        <w:r w:rsidR="00297546" w:rsidRPr="00113B74">
          <w:rPr>
            <w:rFonts w:asciiTheme="minorHAnsi" w:hAnsiTheme="minorHAnsi"/>
            <w:sz w:val="20"/>
            <w:szCs w:val="20"/>
          </w:rPr>
          <w:delText>± 2</w:delText>
        </w:r>
      </w:del>
      <w:r w:rsidR="00297546" w:rsidRPr="00113B74">
        <w:rPr>
          <w:rFonts w:asciiTheme="minorHAnsi" w:hAnsiTheme="minorHAnsi"/>
          <w:sz w:val="20"/>
          <w:szCs w:val="20"/>
        </w:rPr>
        <w:sym w:font="Symbol" w:char="F0B0"/>
      </w:r>
      <w:r w:rsidR="00297546" w:rsidRPr="00113B74">
        <w:rPr>
          <w:rFonts w:asciiTheme="minorHAnsi" w:hAnsiTheme="minorHAnsi"/>
          <w:sz w:val="20"/>
          <w:szCs w:val="20"/>
        </w:rPr>
        <w:t xml:space="preserve">C for up to 28 days after sample collection. </w:t>
      </w:r>
      <w:del w:id="64" w:author="Mary Ellen Ley" w:date="2017-01-03T13:35:00Z">
        <w:r w:rsidR="00297546" w:rsidRPr="00113B74">
          <w:rPr>
            <w:rFonts w:asciiTheme="minorHAnsi" w:hAnsiTheme="minorHAnsi"/>
            <w:sz w:val="20"/>
            <w:szCs w:val="20"/>
          </w:rPr>
          <w:delText xml:space="preserve"> </w:delText>
        </w:r>
      </w:del>
      <w:r w:rsidR="00297546" w:rsidRPr="00113B74">
        <w:rPr>
          <w:rFonts w:asciiTheme="minorHAnsi" w:hAnsiTheme="minorHAnsi"/>
          <w:sz w:val="20"/>
          <w:szCs w:val="20"/>
        </w:rPr>
        <w:t xml:space="preserve">If this time is exceeded, report </w:t>
      </w:r>
      <w:del w:id="65" w:author="Mary Ellen Ley" w:date="2017-01-03T13:35:00Z">
        <w:r w:rsidR="00297546" w:rsidRPr="00113B74">
          <w:rPr>
            <w:rFonts w:asciiTheme="minorHAnsi" w:hAnsiTheme="minorHAnsi"/>
            <w:sz w:val="20"/>
            <w:szCs w:val="20"/>
          </w:rPr>
          <w:delText xml:space="preserve">and flag </w:delText>
        </w:r>
      </w:del>
      <w:r w:rsidR="00AB7F0A">
        <w:rPr>
          <w:rFonts w:asciiTheme="minorHAnsi" w:hAnsiTheme="minorHAnsi"/>
          <w:sz w:val="20"/>
          <w:szCs w:val="20"/>
        </w:rPr>
        <w:t xml:space="preserve">the </w:t>
      </w:r>
      <w:del w:id="66" w:author="Mary Ellen Ley" w:date="2017-01-03T13:35:00Z">
        <w:r w:rsidR="00297546" w:rsidRPr="00113B74">
          <w:rPr>
            <w:rFonts w:asciiTheme="minorHAnsi" w:hAnsiTheme="minorHAnsi"/>
            <w:sz w:val="20"/>
            <w:szCs w:val="20"/>
          </w:rPr>
          <w:delText>data</w:delText>
        </w:r>
      </w:del>
      <w:ins w:id="67" w:author="Mary Ellen Ley" w:date="2017-01-03T13:35:00Z">
        <w:r w:rsidR="00AB7F0A">
          <w:rPr>
            <w:rFonts w:asciiTheme="minorHAnsi" w:hAnsiTheme="minorHAnsi"/>
            <w:sz w:val="20"/>
            <w:szCs w:val="20"/>
          </w:rPr>
          <w:t>values with problem code</w:t>
        </w:r>
      </w:ins>
      <w:r w:rsidR="00297546" w:rsidRPr="00113B74">
        <w:rPr>
          <w:rFonts w:asciiTheme="minorHAnsi" w:hAnsiTheme="minorHAnsi"/>
          <w:sz w:val="20"/>
          <w:szCs w:val="20"/>
        </w:rPr>
        <w:t xml:space="preserve">.  </w:t>
      </w:r>
    </w:p>
    <w:p w14:paraId="4591097D" w14:textId="77777777" w:rsidR="00297546" w:rsidRPr="00113B74" w:rsidRDefault="00297546">
      <w:pPr>
        <w:tabs>
          <w:tab w:val="left" w:pos="-1080"/>
          <w:tab w:val="left" w:pos="-720"/>
          <w:tab w:val="left" w:pos="0"/>
          <w:tab w:val="left" w:pos="450"/>
          <w:tab w:val="left" w:pos="810"/>
          <w:tab w:val="left" w:pos="1170"/>
          <w:tab w:val="left" w:pos="2880"/>
        </w:tabs>
        <w:rPr>
          <w:rFonts w:asciiTheme="minorHAnsi" w:hAnsiTheme="minorHAnsi"/>
          <w:sz w:val="20"/>
          <w:szCs w:val="20"/>
        </w:rPr>
      </w:pPr>
    </w:p>
    <w:p w14:paraId="6825E1BD" w14:textId="77777777" w:rsidR="00297546" w:rsidRPr="00113B74" w:rsidRDefault="00297546">
      <w:pPr>
        <w:tabs>
          <w:tab w:val="left" w:pos="-1080"/>
          <w:tab w:val="left" w:pos="-720"/>
          <w:tab w:val="left" w:pos="0"/>
          <w:tab w:val="left" w:pos="450"/>
          <w:tab w:val="left" w:pos="810"/>
          <w:tab w:val="left" w:pos="1170"/>
          <w:tab w:val="left" w:pos="2880"/>
        </w:tabs>
        <w:rPr>
          <w:rFonts w:asciiTheme="minorHAnsi" w:hAnsiTheme="minorHAnsi"/>
          <w:sz w:val="20"/>
          <w:szCs w:val="20"/>
        </w:rPr>
      </w:pPr>
      <w:r w:rsidRPr="00113B74">
        <w:rPr>
          <w:rFonts w:asciiTheme="minorHAnsi" w:hAnsiTheme="minorHAnsi"/>
          <w:sz w:val="20"/>
          <w:szCs w:val="20"/>
        </w:rPr>
        <w:t>1.7</w:t>
      </w:r>
      <w:r w:rsidRPr="00113B74">
        <w:rPr>
          <w:rFonts w:asciiTheme="minorHAnsi" w:hAnsiTheme="minorHAnsi"/>
          <w:sz w:val="20"/>
          <w:szCs w:val="20"/>
        </w:rPr>
        <w:tab/>
      </w:r>
      <w:r w:rsidRPr="00113B74">
        <w:rPr>
          <w:rFonts w:asciiTheme="minorHAnsi" w:hAnsiTheme="minorHAnsi"/>
          <w:sz w:val="20"/>
          <w:szCs w:val="20"/>
          <w:u w:val="single"/>
        </w:rPr>
        <w:t>Instrument Optimization</w:t>
      </w:r>
    </w:p>
    <w:p w14:paraId="10520DFE" w14:textId="77777777" w:rsidR="00297546" w:rsidRPr="00113B74" w:rsidRDefault="00297546">
      <w:pPr>
        <w:tabs>
          <w:tab w:val="left" w:pos="-1080"/>
          <w:tab w:val="left" w:pos="-720"/>
          <w:tab w:val="left" w:pos="0"/>
          <w:tab w:val="left" w:pos="450"/>
          <w:tab w:val="left" w:pos="810"/>
          <w:tab w:val="left" w:pos="1170"/>
          <w:tab w:val="left" w:pos="2880"/>
        </w:tabs>
        <w:rPr>
          <w:rFonts w:asciiTheme="minorHAnsi" w:hAnsiTheme="minorHAnsi"/>
          <w:sz w:val="20"/>
          <w:szCs w:val="20"/>
        </w:rPr>
      </w:pPr>
    </w:p>
    <w:p w14:paraId="36EF8631" w14:textId="77777777" w:rsidR="00297546" w:rsidRPr="00113B74" w:rsidRDefault="00297546">
      <w:pPr>
        <w:tabs>
          <w:tab w:val="left" w:pos="-1080"/>
          <w:tab w:val="left" w:pos="-720"/>
          <w:tab w:val="left" w:pos="0"/>
          <w:tab w:val="left" w:pos="450"/>
          <w:tab w:val="left" w:pos="810"/>
          <w:tab w:val="left" w:pos="1170"/>
          <w:tab w:val="left" w:pos="2880"/>
        </w:tabs>
        <w:rPr>
          <w:rFonts w:asciiTheme="minorHAnsi" w:hAnsiTheme="minorHAnsi"/>
          <w:sz w:val="20"/>
          <w:szCs w:val="20"/>
        </w:rPr>
        <w:sectPr w:rsidR="00297546" w:rsidRPr="00113B74" w:rsidSect="00387D6F">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720" w:left="1440" w:header="1152" w:footer="720" w:gutter="0"/>
          <w:cols w:space="720"/>
          <w:noEndnote/>
          <w:docGrid w:linePitch="326"/>
        </w:sectPr>
      </w:pPr>
    </w:p>
    <w:p w14:paraId="1DFBD321" w14:textId="01F66112" w:rsidR="00297546" w:rsidRPr="00113B74" w:rsidRDefault="00297546">
      <w:pPr>
        <w:tabs>
          <w:tab w:val="left" w:pos="-1080"/>
          <w:tab w:val="left" w:pos="-720"/>
          <w:tab w:val="left" w:pos="0"/>
          <w:tab w:val="left" w:pos="450"/>
          <w:tab w:val="left" w:pos="810"/>
          <w:tab w:val="left" w:pos="1170"/>
          <w:tab w:val="left" w:pos="2880"/>
        </w:tabs>
        <w:ind w:left="1170" w:hanging="720"/>
        <w:rPr>
          <w:rFonts w:asciiTheme="minorHAnsi" w:hAnsiTheme="minorHAnsi"/>
          <w:sz w:val="20"/>
          <w:szCs w:val="20"/>
        </w:rPr>
      </w:pPr>
      <w:r w:rsidRPr="00113B74">
        <w:rPr>
          <w:rFonts w:asciiTheme="minorHAnsi" w:hAnsiTheme="minorHAnsi"/>
          <w:sz w:val="20"/>
          <w:szCs w:val="20"/>
        </w:rPr>
        <w:t>1.7.1</w:t>
      </w:r>
      <w:r w:rsidRPr="00113B74">
        <w:rPr>
          <w:rFonts w:asciiTheme="minorHAnsi" w:hAnsiTheme="minorHAnsi"/>
          <w:sz w:val="20"/>
          <w:szCs w:val="20"/>
        </w:rPr>
        <w:tab/>
        <w:t xml:space="preserve">Allow the instrument to warm up for at least 30 min. prior to use. </w:t>
      </w:r>
      <w:del w:id="72" w:author="Mary Ellen Ley" w:date="2017-01-03T13:35:00Z">
        <w:r w:rsidRPr="00113B74">
          <w:rPr>
            <w:rFonts w:asciiTheme="minorHAnsi" w:hAnsiTheme="minorHAnsi"/>
            <w:sz w:val="20"/>
            <w:szCs w:val="20"/>
          </w:rPr>
          <w:delText xml:space="preserve"> </w:delText>
        </w:r>
      </w:del>
      <w:r w:rsidRPr="00113B74">
        <w:rPr>
          <w:rFonts w:asciiTheme="minorHAnsi" w:hAnsiTheme="minorHAnsi"/>
          <w:sz w:val="20"/>
          <w:szCs w:val="20"/>
        </w:rPr>
        <w:t>Daily calibration of the spectrophotometer with known standards is not required.</w:t>
      </w:r>
    </w:p>
    <w:p w14:paraId="60DF5DD9" w14:textId="77777777" w:rsidR="00297546" w:rsidRPr="00113B74" w:rsidRDefault="00297546">
      <w:pPr>
        <w:tabs>
          <w:tab w:val="left" w:pos="-1080"/>
          <w:tab w:val="left" w:pos="-720"/>
          <w:tab w:val="left" w:pos="0"/>
          <w:tab w:val="left" w:pos="450"/>
          <w:tab w:val="left" w:pos="810"/>
          <w:tab w:val="left" w:pos="1170"/>
          <w:tab w:val="left" w:pos="2880"/>
        </w:tabs>
        <w:rPr>
          <w:rFonts w:asciiTheme="minorHAnsi" w:hAnsiTheme="minorHAnsi"/>
          <w:sz w:val="20"/>
          <w:szCs w:val="20"/>
        </w:rPr>
      </w:pPr>
    </w:p>
    <w:p w14:paraId="742024E5" w14:textId="09934E37" w:rsidR="00297546" w:rsidRPr="00113B74" w:rsidRDefault="00297546">
      <w:pPr>
        <w:tabs>
          <w:tab w:val="left" w:pos="-1080"/>
          <w:tab w:val="left" w:pos="-720"/>
          <w:tab w:val="left" w:pos="0"/>
          <w:tab w:val="left" w:pos="450"/>
          <w:tab w:val="left" w:pos="810"/>
          <w:tab w:val="left" w:pos="1170"/>
          <w:tab w:val="left" w:pos="2880"/>
        </w:tabs>
        <w:ind w:left="1170" w:hanging="720"/>
        <w:rPr>
          <w:rFonts w:asciiTheme="minorHAnsi" w:hAnsiTheme="minorHAnsi"/>
          <w:sz w:val="20"/>
          <w:szCs w:val="20"/>
        </w:rPr>
      </w:pPr>
      <w:r w:rsidRPr="00113B74">
        <w:rPr>
          <w:rFonts w:asciiTheme="minorHAnsi" w:hAnsiTheme="minorHAnsi"/>
          <w:sz w:val="20"/>
          <w:szCs w:val="20"/>
        </w:rPr>
        <w:t>1.7.2</w:t>
      </w:r>
      <w:r w:rsidRPr="00113B74">
        <w:rPr>
          <w:rFonts w:asciiTheme="minorHAnsi" w:hAnsiTheme="minorHAnsi"/>
          <w:sz w:val="20"/>
          <w:szCs w:val="20"/>
        </w:rPr>
        <w:tab/>
        <w:t>Absorbance responses, i.e., optical densities, for samples should be between 0.1 and 1.0 absorbance units to ensure a linear response.</w:t>
      </w:r>
      <w:r w:rsidR="00B01B52">
        <w:rPr>
          <w:rFonts w:asciiTheme="minorHAnsi" w:hAnsiTheme="minorHAnsi"/>
          <w:sz w:val="20"/>
          <w:szCs w:val="20"/>
        </w:rPr>
        <w:t xml:space="preserve"> </w:t>
      </w:r>
      <w:del w:id="73" w:author="Mary Ellen Ley" w:date="2017-01-03T13:35:00Z">
        <w:r w:rsidRPr="00113B74">
          <w:rPr>
            <w:rFonts w:asciiTheme="minorHAnsi" w:hAnsiTheme="minorHAnsi"/>
            <w:sz w:val="20"/>
            <w:szCs w:val="20"/>
          </w:rPr>
          <w:delText xml:space="preserve"> </w:delText>
        </w:r>
      </w:del>
      <w:r w:rsidRPr="00113B74">
        <w:rPr>
          <w:rFonts w:asciiTheme="minorHAnsi" w:hAnsiTheme="minorHAnsi"/>
          <w:sz w:val="20"/>
          <w:szCs w:val="20"/>
        </w:rPr>
        <w:t xml:space="preserve">Alternatively, the instrument’s actual linear range may be demonstrated using a series of diluted samples. </w:t>
      </w:r>
      <w:del w:id="74" w:author="Mary Ellen Ley" w:date="2017-01-03T13:35:00Z">
        <w:r w:rsidRPr="00113B74">
          <w:rPr>
            <w:rFonts w:asciiTheme="minorHAnsi" w:hAnsiTheme="minorHAnsi"/>
            <w:sz w:val="20"/>
            <w:szCs w:val="20"/>
          </w:rPr>
          <w:delText xml:space="preserve"> </w:delText>
        </w:r>
      </w:del>
      <w:r w:rsidRPr="00113B74">
        <w:rPr>
          <w:rFonts w:asciiTheme="minorHAnsi" w:hAnsiTheme="minorHAnsi"/>
          <w:sz w:val="20"/>
          <w:szCs w:val="20"/>
        </w:rPr>
        <w:t>A higher absorbance response can be obtained by using a longer path length cell, a smaller extract volume, or a larger sample size.</w:t>
      </w:r>
    </w:p>
    <w:p w14:paraId="103467F2" w14:textId="77777777" w:rsidR="00297546" w:rsidRPr="00113B74" w:rsidRDefault="00297546">
      <w:pPr>
        <w:tabs>
          <w:tab w:val="left" w:pos="-1080"/>
          <w:tab w:val="left" w:pos="-720"/>
          <w:tab w:val="left" w:pos="0"/>
          <w:tab w:val="left" w:pos="450"/>
          <w:tab w:val="left" w:pos="810"/>
          <w:tab w:val="left" w:pos="1170"/>
          <w:tab w:val="left" w:pos="2880"/>
        </w:tabs>
        <w:ind w:firstLine="810"/>
        <w:rPr>
          <w:rFonts w:asciiTheme="minorHAnsi" w:hAnsiTheme="minorHAnsi"/>
          <w:sz w:val="20"/>
          <w:szCs w:val="20"/>
        </w:rPr>
      </w:pPr>
    </w:p>
    <w:p w14:paraId="4584610B" w14:textId="05004235" w:rsidR="003E6AD4" w:rsidRPr="003E6AD4" w:rsidRDefault="00297546" w:rsidP="003E6AD4">
      <w:pPr>
        <w:tabs>
          <w:tab w:val="left" w:pos="-1080"/>
          <w:tab w:val="left" w:pos="-720"/>
          <w:tab w:val="left" w:pos="0"/>
          <w:tab w:val="left" w:pos="450"/>
          <w:tab w:val="left" w:pos="810"/>
          <w:tab w:val="left" w:pos="1170"/>
          <w:tab w:val="left" w:pos="2880"/>
        </w:tabs>
        <w:ind w:left="1170" w:hanging="720"/>
        <w:rPr>
          <w:ins w:id="75" w:author="Mary Ellen Ley" w:date="2017-01-03T13:35:00Z"/>
          <w:rFonts w:asciiTheme="minorHAnsi" w:hAnsiTheme="minorHAnsi"/>
          <w:sz w:val="20"/>
          <w:szCs w:val="20"/>
        </w:rPr>
      </w:pPr>
      <w:r w:rsidRPr="00113B74">
        <w:rPr>
          <w:rFonts w:asciiTheme="minorHAnsi" w:hAnsiTheme="minorHAnsi"/>
          <w:sz w:val="20"/>
          <w:szCs w:val="20"/>
        </w:rPr>
        <w:t>1.7.3</w:t>
      </w:r>
      <w:r w:rsidRPr="00113B74">
        <w:rPr>
          <w:rFonts w:asciiTheme="minorHAnsi" w:hAnsiTheme="minorHAnsi"/>
          <w:sz w:val="20"/>
          <w:szCs w:val="20"/>
        </w:rPr>
        <w:tab/>
        <w:t xml:space="preserve">Check the accuracy of the wavelength readings using a standard reference material such as </w:t>
      </w:r>
      <w:del w:id="76" w:author="Mary Ellen Ley" w:date="2017-01-03T13:35:00Z">
        <w:r w:rsidRPr="00113B74">
          <w:rPr>
            <w:rFonts w:asciiTheme="minorHAnsi" w:hAnsiTheme="minorHAnsi"/>
            <w:sz w:val="20"/>
            <w:szCs w:val="20"/>
          </w:rPr>
          <w:delText>holium</w:delText>
        </w:r>
      </w:del>
      <w:ins w:id="77" w:author="Mary Ellen Ley" w:date="2017-01-03T13:35:00Z">
        <w:r w:rsidR="00B01B52" w:rsidRPr="00113B74">
          <w:rPr>
            <w:rFonts w:asciiTheme="minorHAnsi" w:hAnsiTheme="minorHAnsi"/>
            <w:sz w:val="20"/>
            <w:szCs w:val="20"/>
          </w:rPr>
          <w:t>holmium</w:t>
        </w:r>
      </w:ins>
      <w:r w:rsidRPr="00113B74">
        <w:rPr>
          <w:rFonts w:asciiTheme="minorHAnsi" w:hAnsiTheme="minorHAnsi"/>
          <w:sz w:val="20"/>
          <w:szCs w:val="20"/>
        </w:rPr>
        <w:t xml:space="preserve"> oxide </w:t>
      </w:r>
      <w:del w:id="78" w:author="Mary Ellen Ley" w:date="2017-01-03T13:35:00Z">
        <w:r w:rsidRPr="00113B74">
          <w:rPr>
            <w:rFonts w:asciiTheme="minorHAnsi" w:hAnsiTheme="minorHAnsi"/>
            <w:sz w:val="20"/>
            <w:szCs w:val="20"/>
          </w:rPr>
          <w:delText xml:space="preserve">filter </w:delText>
        </w:r>
      </w:del>
      <w:r w:rsidR="003E6AD4" w:rsidRPr="00113B74">
        <w:rPr>
          <w:rFonts w:asciiTheme="minorHAnsi" w:hAnsiTheme="minorHAnsi"/>
          <w:sz w:val="20"/>
          <w:szCs w:val="20"/>
        </w:rPr>
        <w:t>(NIST SRM 930e)</w:t>
      </w:r>
      <w:r w:rsidR="003E6AD4">
        <w:rPr>
          <w:rFonts w:asciiTheme="minorHAnsi" w:hAnsiTheme="minorHAnsi"/>
          <w:sz w:val="20"/>
          <w:szCs w:val="20"/>
        </w:rPr>
        <w:t xml:space="preserve"> </w:t>
      </w:r>
      <w:ins w:id="79" w:author="Mary Ellen Ley" w:date="2017-01-03T13:35:00Z">
        <w:r w:rsidR="003E6AD4">
          <w:rPr>
            <w:rFonts w:asciiTheme="minorHAnsi" w:hAnsiTheme="minorHAnsi"/>
            <w:sz w:val="20"/>
            <w:szCs w:val="20"/>
          </w:rPr>
          <w:t>or didymium</w:t>
        </w:r>
        <w:r w:rsidR="003E6AD4" w:rsidRPr="00113B74">
          <w:rPr>
            <w:rFonts w:asciiTheme="minorHAnsi" w:hAnsiTheme="minorHAnsi"/>
            <w:sz w:val="20"/>
            <w:szCs w:val="20"/>
          </w:rPr>
          <w:t xml:space="preserve"> </w:t>
        </w:r>
        <w:r w:rsidRPr="00113B74">
          <w:rPr>
            <w:rFonts w:asciiTheme="minorHAnsi" w:hAnsiTheme="minorHAnsi"/>
            <w:sz w:val="20"/>
            <w:szCs w:val="20"/>
          </w:rPr>
          <w:t>filter</w:t>
        </w:r>
        <w:r w:rsidR="003E6AD4">
          <w:rPr>
            <w:rFonts w:asciiTheme="minorHAnsi" w:hAnsiTheme="minorHAnsi"/>
            <w:sz w:val="20"/>
            <w:szCs w:val="20"/>
          </w:rPr>
          <w:t xml:space="preserve"> </w:t>
        </w:r>
      </w:ins>
      <w:r w:rsidRPr="00113B74">
        <w:rPr>
          <w:rFonts w:asciiTheme="minorHAnsi" w:hAnsiTheme="minorHAnsi"/>
          <w:sz w:val="20"/>
          <w:szCs w:val="20"/>
        </w:rPr>
        <w:t xml:space="preserve">at least quarterly.  </w:t>
      </w:r>
    </w:p>
    <w:p w14:paraId="028BAA55" w14:textId="77777777" w:rsidR="00297546" w:rsidRPr="00113B74" w:rsidRDefault="00297546">
      <w:pPr>
        <w:tabs>
          <w:tab w:val="left" w:pos="-1080"/>
          <w:tab w:val="left" w:pos="-720"/>
          <w:tab w:val="left" w:pos="0"/>
          <w:tab w:val="left" w:pos="450"/>
          <w:tab w:val="left" w:pos="810"/>
          <w:tab w:val="left" w:pos="1170"/>
          <w:tab w:val="left" w:pos="2880"/>
        </w:tabs>
        <w:ind w:left="1170" w:hanging="720"/>
        <w:rPr>
          <w:rFonts w:asciiTheme="minorHAnsi" w:hAnsiTheme="minorHAnsi"/>
          <w:sz w:val="20"/>
          <w:szCs w:val="20"/>
        </w:rPr>
      </w:pPr>
    </w:p>
    <w:p w14:paraId="43122F5C" w14:textId="77777777" w:rsidR="00297546" w:rsidRPr="00113B74" w:rsidRDefault="00297546">
      <w:pPr>
        <w:tabs>
          <w:tab w:val="left" w:pos="-1080"/>
          <w:tab w:val="left" w:pos="-720"/>
          <w:tab w:val="left" w:pos="0"/>
          <w:tab w:val="left" w:pos="450"/>
          <w:tab w:val="left" w:pos="810"/>
          <w:tab w:val="left" w:pos="1170"/>
          <w:tab w:val="left" w:pos="2880"/>
        </w:tabs>
        <w:rPr>
          <w:rFonts w:asciiTheme="minorHAnsi" w:hAnsiTheme="minorHAnsi"/>
          <w:b/>
          <w:bCs/>
          <w:sz w:val="20"/>
          <w:szCs w:val="20"/>
          <w:u w:val="single"/>
        </w:rPr>
      </w:pPr>
    </w:p>
    <w:p w14:paraId="2BAFA3E8" w14:textId="77777777" w:rsidR="00297546" w:rsidRPr="00113B74" w:rsidRDefault="00297546">
      <w:pPr>
        <w:keepNext/>
        <w:keepLines/>
        <w:tabs>
          <w:tab w:val="left" w:pos="-1080"/>
          <w:tab w:val="left" w:pos="-720"/>
          <w:tab w:val="left" w:pos="0"/>
          <w:tab w:val="left" w:pos="450"/>
          <w:tab w:val="left" w:pos="810"/>
          <w:tab w:val="left" w:pos="1170"/>
          <w:tab w:val="left" w:pos="2880"/>
        </w:tabs>
        <w:ind w:left="450" w:hanging="450"/>
        <w:rPr>
          <w:rFonts w:asciiTheme="minorHAnsi" w:hAnsiTheme="minorHAnsi"/>
          <w:sz w:val="20"/>
          <w:szCs w:val="20"/>
        </w:rPr>
      </w:pPr>
      <w:r w:rsidRPr="00113B74">
        <w:rPr>
          <w:rFonts w:asciiTheme="minorHAnsi" w:hAnsiTheme="minorHAnsi"/>
          <w:sz w:val="20"/>
          <w:szCs w:val="20"/>
        </w:rPr>
        <w:t>1.8</w:t>
      </w:r>
      <w:r w:rsidRPr="00113B74">
        <w:rPr>
          <w:rFonts w:asciiTheme="minorHAnsi" w:hAnsiTheme="minorHAnsi"/>
          <w:sz w:val="20"/>
          <w:szCs w:val="20"/>
        </w:rPr>
        <w:tab/>
      </w:r>
      <w:r w:rsidRPr="00113B74">
        <w:rPr>
          <w:rFonts w:asciiTheme="minorHAnsi" w:hAnsiTheme="minorHAnsi"/>
          <w:sz w:val="20"/>
          <w:szCs w:val="20"/>
          <w:u w:val="single"/>
        </w:rPr>
        <w:t>Procedure</w:t>
      </w:r>
    </w:p>
    <w:p w14:paraId="0C2FD0B4" w14:textId="77777777" w:rsidR="00297546" w:rsidRPr="00113B74" w:rsidRDefault="00297546">
      <w:pPr>
        <w:keepNext/>
        <w:keepLines/>
        <w:tabs>
          <w:tab w:val="left" w:pos="-1080"/>
          <w:tab w:val="left" w:pos="-720"/>
          <w:tab w:val="left" w:pos="0"/>
          <w:tab w:val="left" w:pos="450"/>
          <w:tab w:val="left" w:pos="810"/>
          <w:tab w:val="left" w:pos="1170"/>
          <w:tab w:val="left" w:pos="2880"/>
        </w:tabs>
        <w:rPr>
          <w:rFonts w:asciiTheme="minorHAnsi" w:hAnsiTheme="minorHAnsi"/>
          <w:sz w:val="20"/>
          <w:szCs w:val="20"/>
        </w:rPr>
      </w:pPr>
    </w:p>
    <w:p w14:paraId="21663F91" w14:textId="63FB0CAA" w:rsidR="00297546" w:rsidRPr="00113B74" w:rsidRDefault="00297546">
      <w:pPr>
        <w:keepLines/>
        <w:tabs>
          <w:tab w:val="left" w:pos="-1080"/>
          <w:tab w:val="left" w:pos="-720"/>
          <w:tab w:val="left" w:pos="0"/>
          <w:tab w:val="left" w:pos="450"/>
          <w:tab w:val="left" w:pos="810"/>
          <w:tab w:val="left" w:pos="1170"/>
          <w:tab w:val="left" w:pos="2880"/>
        </w:tabs>
        <w:ind w:left="1170" w:hanging="720"/>
        <w:rPr>
          <w:rFonts w:asciiTheme="minorHAnsi" w:hAnsiTheme="minorHAnsi"/>
          <w:sz w:val="20"/>
          <w:szCs w:val="20"/>
        </w:rPr>
      </w:pPr>
      <w:r w:rsidRPr="00113B74">
        <w:rPr>
          <w:rFonts w:asciiTheme="minorHAnsi" w:hAnsiTheme="minorHAnsi"/>
          <w:sz w:val="20"/>
          <w:szCs w:val="20"/>
        </w:rPr>
        <w:t>1.8.1</w:t>
      </w:r>
      <w:r w:rsidRPr="00113B74">
        <w:rPr>
          <w:rFonts w:asciiTheme="minorHAnsi" w:hAnsiTheme="minorHAnsi"/>
          <w:sz w:val="20"/>
          <w:szCs w:val="20"/>
        </w:rPr>
        <w:tab/>
        <w:t xml:space="preserve">Use a 90% acetone solution to zero the instrument at each of the wavelengths 750 nm, 665 nm, 664 nm, 647 nm and 630 nm. (See section 12.7 for checks on instrument performance.)  If using a dual beam instrument leave one of the cuvettes in the reference cell.  </w:t>
      </w:r>
    </w:p>
    <w:p w14:paraId="6AA15DAA" w14:textId="77777777" w:rsidR="00297546" w:rsidRPr="00113B74" w:rsidRDefault="00297546">
      <w:pPr>
        <w:tabs>
          <w:tab w:val="left" w:pos="-1080"/>
          <w:tab w:val="left" w:pos="-720"/>
          <w:tab w:val="left" w:pos="0"/>
          <w:tab w:val="left" w:pos="450"/>
          <w:tab w:val="left" w:pos="810"/>
          <w:tab w:val="left" w:pos="1170"/>
          <w:tab w:val="left" w:pos="2880"/>
        </w:tabs>
        <w:rPr>
          <w:rFonts w:asciiTheme="minorHAnsi" w:hAnsiTheme="minorHAnsi"/>
          <w:sz w:val="20"/>
          <w:szCs w:val="20"/>
        </w:rPr>
      </w:pPr>
    </w:p>
    <w:p w14:paraId="4B93213E" w14:textId="77777777" w:rsidR="00297546" w:rsidRPr="00113B74" w:rsidRDefault="00297546">
      <w:pPr>
        <w:tabs>
          <w:tab w:val="left" w:pos="-1080"/>
          <w:tab w:val="left" w:pos="-720"/>
          <w:tab w:val="left" w:pos="0"/>
          <w:tab w:val="left" w:pos="450"/>
          <w:tab w:val="left" w:pos="810"/>
          <w:tab w:val="left" w:pos="1170"/>
          <w:tab w:val="left" w:pos="2880"/>
        </w:tabs>
        <w:ind w:left="1170" w:hanging="720"/>
        <w:rPr>
          <w:rFonts w:asciiTheme="minorHAnsi" w:hAnsiTheme="minorHAnsi"/>
          <w:sz w:val="20"/>
          <w:szCs w:val="20"/>
        </w:rPr>
      </w:pPr>
      <w:r w:rsidRPr="00113B74">
        <w:rPr>
          <w:rFonts w:asciiTheme="minorHAnsi" w:hAnsiTheme="minorHAnsi"/>
          <w:sz w:val="20"/>
          <w:szCs w:val="20"/>
        </w:rPr>
        <w:t>1.8.2</w:t>
      </w:r>
      <w:r w:rsidRPr="00113B74">
        <w:rPr>
          <w:rFonts w:asciiTheme="minorHAnsi" w:hAnsiTheme="minorHAnsi"/>
          <w:sz w:val="20"/>
          <w:szCs w:val="20"/>
        </w:rPr>
        <w:tab/>
        <w:t>Carefully pour or dispense the supernatant of the extracted sample into the cuvette.  If the initial absorbance reading at 750 nm exceeds 0.007, recentrifuge or filter the extract through a solvent resistant glass fiber syringe filter to remove turbidity interference.</w:t>
      </w:r>
    </w:p>
    <w:p w14:paraId="666F233C" w14:textId="77777777" w:rsidR="00297546" w:rsidRPr="00113B74" w:rsidRDefault="00297546">
      <w:pPr>
        <w:tabs>
          <w:tab w:val="left" w:pos="-1080"/>
          <w:tab w:val="left" w:pos="-720"/>
          <w:tab w:val="left" w:pos="0"/>
          <w:tab w:val="left" w:pos="450"/>
          <w:tab w:val="left" w:pos="810"/>
          <w:tab w:val="left" w:pos="1170"/>
          <w:tab w:val="left" w:pos="2880"/>
        </w:tabs>
        <w:rPr>
          <w:rFonts w:asciiTheme="minorHAnsi" w:hAnsiTheme="minorHAnsi"/>
          <w:sz w:val="20"/>
          <w:szCs w:val="20"/>
        </w:rPr>
      </w:pPr>
    </w:p>
    <w:p w14:paraId="50A79B39" w14:textId="77777777" w:rsidR="00297546" w:rsidRPr="00113B74" w:rsidRDefault="00297546">
      <w:pPr>
        <w:tabs>
          <w:tab w:val="left" w:pos="-1080"/>
          <w:tab w:val="left" w:pos="-720"/>
          <w:tab w:val="left" w:pos="0"/>
          <w:tab w:val="left" w:pos="450"/>
          <w:tab w:val="left" w:pos="810"/>
          <w:tab w:val="left" w:pos="1170"/>
          <w:tab w:val="left" w:pos="2880"/>
        </w:tabs>
        <w:ind w:left="1170" w:hanging="1170"/>
        <w:rPr>
          <w:rFonts w:asciiTheme="minorHAnsi" w:hAnsiTheme="minorHAnsi"/>
          <w:sz w:val="20"/>
          <w:szCs w:val="20"/>
        </w:rPr>
      </w:pPr>
      <w:r w:rsidRPr="00113B74">
        <w:rPr>
          <w:rFonts w:asciiTheme="minorHAnsi" w:hAnsiTheme="minorHAnsi"/>
          <w:sz w:val="20"/>
          <w:szCs w:val="20"/>
        </w:rPr>
        <w:t xml:space="preserve">  </w:t>
      </w:r>
      <w:r w:rsidRPr="00113B74">
        <w:rPr>
          <w:rFonts w:asciiTheme="minorHAnsi" w:hAnsiTheme="minorHAnsi"/>
          <w:sz w:val="20"/>
          <w:szCs w:val="20"/>
        </w:rPr>
        <w:tab/>
      </w:r>
      <w:r w:rsidRPr="00113B74">
        <w:rPr>
          <w:rFonts w:asciiTheme="minorHAnsi" w:hAnsiTheme="minorHAnsi"/>
          <w:sz w:val="20"/>
          <w:szCs w:val="20"/>
        </w:rPr>
        <w:tab/>
      </w:r>
      <w:r w:rsidRPr="00113B74">
        <w:rPr>
          <w:rFonts w:asciiTheme="minorHAnsi" w:hAnsiTheme="minorHAnsi"/>
          <w:sz w:val="20"/>
          <w:szCs w:val="20"/>
        </w:rPr>
        <w:tab/>
        <w:t>If recentrifugation and filtering does not remove the 750 nm turbidity interference, continue to measure the absorbances at the rest of the wavelengths and write in the comment section that the sample had been recentrifuged and/or filtered.</w:t>
      </w:r>
    </w:p>
    <w:p w14:paraId="48FABF29" w14:textId="77777777" w:rsidR="00297546" w:rsidRPr="00113B74" w:rsidRDefault="00297546">
      <w:pPr>
        <w:tabs>
          <w:tab w:val="left" w:pos="-1080"/>
          <w:tab w:val="left" w:pos="-720"/>
          <w:tab w:val="left" w:pos="0"/>
          <w:tab w:val="left" w:pos="450"/>
          <w:tab w:val="left" w:pos="810"/>
          <w:tab w:val="left" w:pos="1170"/>
          <w:tab w:val="left" w:pos="2880"/>
        </w:tabs>
        <w:rPr>
          <w:rFonts w:asciiTheme="minorHAnsi" w:hAnsiTheme="minorHAnsi"/>
          <w:sz w:val="20"/>
          <w:szCs w:val="20"/>
        </w:rPr>
      </w:pPr>
    </w:p>
    <w:p w14:paraId="56845F7C" w14:textId="20147B99" w:rsidR="00297546" w:rsidRPr="00113B74" w:rsidRDefault="00297546">
      <w:pPr>
        <w:tabs>
          <w:tab w:val="left" w:pos="-1080"/>
          <w:tab w:val="left" w:pos="-720"/>
          <w:tab w:val="left" w:pos="0"/>
          <w:tab w:val="left" w:pos="450"/>
          <w:tab w:val="left" w:pos="810"/>
          <w:tab w:val="left" w:pos="1170"/>
          <w:tab w:val="left" w:pos="2880"/>
        </w:tabs>
        <w:ind w:left="1170" w:hanging="720"/>
        <w:rPr>
          <w:rFonts w:asciiTheme="minorHAnsi" w:hAnsiTheme="minorHAnsi"/>
          <w:sz w:val="20"/>
          <w:szCs w:val="20"/>
        </w:rPr>
      </w:pPr>
      <w:r w:rsidRPr="00113B74">
        <w:rPr>
          <w:rFonts w:asciiTheme="minorHAnsi" w:hAnsiTheme="minorHAnsi"/>
          <w:sz w:val="20"/>
          <w:szCs w:val="20"/>
        </w:rPr>
        <w:t>1.8.3</w:t>
      </w:r>
      <w:r w:rsidRPr="00113B74">
        <w:rPr>
          <w:rFonts w:asciiTheme="minorHAnsi" w:hAnsiTheme="minorHAnsi"/>
          <w:sz w:val="20"/>
          <w:szCs w:val="20"/>
        </w:rPr>
        <w:tab/>
      </w:r>
      <w:del w:id="80" w:author="Mary Ellen Ley" w:date="2017-01-03T13:35:00Z">
        <w:r w:rsidRPr="00113B74">
          <w:rPr>
            <w:rFonts w:asciiTheme="minorHAnsi" w:hAnsiTheme="minorHAnsi"/>
            <w:sz w:val="20"/>
            <w:szCs w:val="20"/>
          </w:rPr>
          <w:delText xml:space="preserve">Measure </w:delText>
        </w:r>
      </w:del>
      <w:commentRangeStart w:id="81"/>
      <w:ins w:id="82" w:author="Mary Ellen Ley" w:date="2017-01-03T13:35:00Z">
        <w:r w:rsidR="00F17745">
          <w:rPr>
            <w:rFonts w:asciiTheme="minorHAnsi" w:hAnsiTheme="minorHAnsi"/>
            <w:sz w:val="20"/>
            <w:szCs w:val="20"/>
          </w:rPr>
          <w:t>Scan the range of wavelengths from high to low</w:t>
        </w:r>
        <w:r w:rsidR="001C1A30">
          <w:rPr>
            <w:rFonts w:asciiTheme="minorHAnsi" w:hAnsiTheme="minorHAnsi"/>
            <w:sz w:val="20"/>
            <w:szCs w:val="20"/>
          </w:rPr>
          <w:t>,</w:t>
        </w:r>
        <w:r w:rsidR="00F17745">
          <w:rPr>
            <w:rFonts w:asciiTheme="minorHAnsi" w:hAnsiTheme="minorHAnsi"/>
            <w:sz w:val="20"/>
            <w:szCs w:val="20"/>
          </w:rPr>
          <w:t xml:space="preserve"> and record the </w:t>
        </w:r>
      </w:ins>
      <w:commentRangeEnd w:id="81"/>
      <w:r w:rsidR="00EF32CB">
        <w:rPr>
          <w:rStyle w:val="CommentReference"/>
        </w:rPr>
        <w:commentReference w:id="81"/>
      </w:r>
      <w:r w:rsidRPr="00113B74">
        <w:rPr>
          <w:rFonts w:asciiTheme="minorHAnsi" w:hAnsiTheme="minorHAnsi"/>
          <w:sz w:val="20"/>
          <w:szCs w:val="20"/>
        </w:rPr>
        <w:t xml:space="preserve">absorbances at the </w:t>
      </w:r>
      <w:r w:rsidRPr="00113B74">
        <w:rPr>
          <w:rFonts w:asciiTheme="minorHAnsi" w:hAnsiTheme="minorHAnsi"/>
          <w:sz w:val="20"/>
          <w:szCs w:val="20"/>
        </w:rPr>
        <w:lastRenderedPageBreak/>
        <w:t xml:space="preserve">following wavelengths: </w:t>
      </w:r>
      <w:del w:id="83" w:author="Mary Ellen Ley" w:date="2017-01-03T13:35:00Z">
        <w:r w:rsidRPr="00113B74">
          <w:rPr>
            <w:rFonts w:asciiTheme="minorHAnsi" w:hAnsiTheme="minorHAnsi"/>
            <w:sz w:val="20"/>
            <w:szCs w:val="20"/>
          </w:rPr>
          <w:delText xml:space="preserve"> </w:delText>
        </w:r>
      </w:del>
      <w:r w:rsidRPr="00EF32CB">
        <w:rPr>
          <w:rFonts w:asciiTheme="minorHAnsi" w:hAnsiTheme="minorHAnsi"/>
          <w:i/>
          <w:sz w:val="20"/>
        </w:rPr>
        <w:t>750 nm, 664 nm, 647 nm, 630 nm</w:t>
      </w:r>
      <w:r w:rsidRPr="00113B74">
        <w:rPr>
          <w:rFonts w:asciiTheme="minorHAnsi" w:hAnsiTheme="minorHAnsi"/>
          <w:sz w:val="20"/>
          <w:szCs w:val="20"/>
        </w:rPr>
        <w:t xml:space="preserve">. </w:t>
      </w:r>
      <w:r w:rsidR="00014F4A">
        <w:rPr>
          <w:rFonts w:asciiTheme="minorHAnsi" w:hAnsiTheme="minorHAnsi"/>
          <w:sz w:val="20"/>
          <w:szCs w:val="20"/>
        </w:rPr>
        <w:t xml:space="preserve"> </w:t>
      </w:r>
      <w:del w:id="84" w:author="Mary Ellen Ley" w:date="2017-01-03T13:35:00Z">
        <w:r w:rsidRPr="00113B74">
          <w:rPr>
            <w:rFonts w:asciiTheme="minorHAnsi" w:hAnsiTheme="minorHAnsi"/>
            <w:sz w:val="20"/>
            <w:szCs w:val="20"/>
          </w:rPr>
          <w:delText>If necessary, re-zero the spectrophotometer with 90% acetone before reading at each wavelength.</w:delText>
        </w:r>
      </w:del>
    </w:p>
    <w:p w14:paraId="2F4FFEDA" w14:textId="77777777" w:rsidR="00297546" w:rsidRPr="00113B74" w:rsidRDefault="00297546">
      <w:pPr>
        <w:tabs>
          <w:tab w:val="left" w:pos="-1080"/>
          <w:tab w:val="left" w:pos="-720"/>
          <w:tab w:val="left" w:pos="0"/>
          <w:tab w:val="left" w:pos="450"/>
          <w:tab w:val="left" w:pos="810"/>
          <w:tab w:val="left" w:pos="1170"/>
          <w:tab w:val="left" w:pos="2880"/>
        </w:tabs>
        <w:rPr>
          <w:rFonts w:asciiTheme="minorHAnsi" w:hAnsiTheme="minorHAnsi"/>
          <w:sz w:val="20"/>
          <w:szCs w:val="20"/>
        </w:rPr>
      </w:pPr>
    </w:p>
    <w:p w14:paraId="2AF0ACC4" w14:textId="567C2D98" w:rsidR="00297546" w:rsidRPr="00113B74" w:rsidRDefault="00297546">
      <w:pPr>
        <w:tabs>
          <w:tab w:val="left" w:pos="-1080"/>
          <w:tab w:val="left" w:pos="-720"/>
          <w:tab w:val="left" w:pos="0"/>
          <w:tab w:val="left" w:pos="450"/>
          <w:tab w:val="left" w:pos="810"/>
          <w:tab w:val="left" w:pos="1170"/>
          <w:tab w:val="left" w:pos="2880"/>
        </w:tabs>
        <w:ind w:left="1170" w:hanging="720"/>
        <w:rPr>
          <w:rFonts w:asciiTheme="minorHAnsi" w:hAnsiTheme="minorHAnsi"/>
          <w:sz w:val="20"/>
          <w:szCs w:val="20"/>
        </w:rPr>
      </w:pPr>
      <w:r w:rsidRPr="00113B74">
        <w:rPr>
          <w:rFonts w:asciiTheme="minorHAnsi" w:hAnsiTheme="minorHAnsi"/>
          <w:sz w:val="20"/>
          <w:szCs w:val="20"/>
        </w:rPr>
        <w:t>1.8.4</w:t>
      </w:r>
      <w:r w:rsidRPr="00113B74">
        <w:rPr>
          <w:rFonts w:asciiTheme="minorHAnsi" w:hAnsiTheme="minorHAnsi"/>
          <w:sz w:val="20"/>
          <w:szCs w:val="20"/>
        </w:rPr>
        <w:tab/>
        <w:t xml:space="preserve">After the 630 nm reading is taken, add the volume of </w:t>
      </w:r>
      <w:ins w:id="85" w:author="Mary Ellen Ley" w:date="2017-01-03T13:35:00Z">
        <w:r w:rsidR="00423494">
          <w:rPr>
            <w:rFonts w:asciiTheme="minorHAnsi" w:hAnsiTheme="minorHAnsi"/>
            <w:sz w:val="20"/>
            <w:szCs w:val="20"/>
          </w:rPr>
          <w:t>0.</w:t>
        </w:r>
      </w:ins>
      <w:r w:rsidRPr="00113B74">
        <w:rPr>
          <w:rFonts w:asciiTheme="minorHAnsi" w:hAnsiTheme="minorHAnsi"/>
          <w:sz w:val="20"/>
          <w:szCs w:val="20"/>
        </w:rPr>
        <w:t>1N HCL that results in a final normality of 0.</w:t>
      </w:r>
      <w:del w:id="86" w:author="Mary Ellen Ley" w:date="2017-01-03T13:35:00Z">
        <w:r w:rsidRPr="00113B74">
          <w:rPr>
            <w:rFonts w:asciiTheme="minorHAnsi" w:hAnsiTheme="minorHAnsi"/>
            <w:sz w:val="20"/>
            <w:szCs w:val="20"/>
          </w:rPr>
          <w:delText>02</w:delText>
        </w:r>
      </w:del>
      <w:ins w:id="87" w:author="Mary Ellen Ley" w:date="2017-01-03T13:35:00Z">
        <w:r w:rsidRPr="00113B74">
          <w:rPr>
            <w:rFonts w:asciiTheme="minorHAnsi" w:hAnsiTheme="minorHAnsi"/>
            <w:sz w:val="20"/>
            <w:szCs w:val="20"/>
          </w:rPr>
          <w:t>0</w:t>
        </w:r>
        <w:r w:rsidR="00423494">
          <w:rPr>
            <w:rFonts w:asciiTheme="minorHAnsi" w:hAnsiTheme="minorHAnsi"/>
            <w:sz w:val="20"/>
            <w:szCs w:val="20"/>
          </w:rPr>
          <w:t>03</w:t>
        </w:r>
      </w:ins>
      <w:r w:rsidRPr="00113B74">
        <w:rPr>
          <w:rFonts w:asciiTheme="minorHAnsi" w:hAnsiTheme="minorHAnsi"/>
          <w:sz w:val="20"/>
          <w:szCs w:val="20"/>
        </w:rPr>
        <w:t xml:space="preserve"> N in the cuvette. </w:t>
      </w:r>
      <w:del w:id="88" w:author="Mary Ellen Ley" w:date="2017-01-03T13:35:00Z">
        <w:r w:rsidRPr="00113B74">
          <w:rPr>
            <w:rFonts w:asciiTheme="minorHAnsi" w:hAnsiTheme="minorHAnsi"/>
            <w:sz w:val="20"/>
            <w:szCs w:val="20"/>
          </w:rPr>
          <w:delText xml:space="preserve"> </w:delText>
        </w:r>
      </w:del>
      <w:r w:rsidRPr="00113B74">
        <w:rPr>
          <w:rFonts w:asciiTheme="minorHAnsi" w:hAnsiTheme="minorHAnsi"/>
          <w:sz w:val="20"/>
          <w:szCs w:val="20"/>
          <w:u w:val="double"/>
        </w:rPr>
        <w:t>Mix well</w:t>
      </w:r>
      <w:r w:rsidRPr="00113B74">
        <w:rPr>
          <w:rFonts w:asciiTheme="minorHAnsi" w:hAnsiTheme="minorHAnsi"/>
          <w:sz w:val="20"/>
          <w:szCs w:val="20"/>
        </w:rPr>
        <w:t xml:space="preserve">. </w:t>
      </w:r>
    </w:p>
    <w:p w14:paraId="6E209E30" w14:textId="74EDF123" w:rsidR="00297546" w:rsidRPr="00113B74" w:rsidRDefault="00297546">
      <w:pPr>
        <w:tabs>
          <w:tab w:val="left" w:pos="-1080"/>
          <w:tab w:val="left" w:pos="-720"/>
          <w:tab w:val="left" w:pos="0"/>
          <w:tab w:val="left" w:pos="450"/>
          <w:tab w:val="left" w:pos="810"/>
          <w:tab w:val="left" w:pos="1170"/>
          <w:tab w:val="left" w:pos="2880"/>
        </w:tabs>
        <w:ind w:firstLine="1170"/>
        <w:rPr>
          <w:rFonts w:asciiTheme="minorHAnsi" w:hAnsiTheme="minorHAnsi"/>
          <w:sz w:val="20"/>
          <w:szCs w:val="20"/>
        </w:rPr>
      </w:pPr>
      <w:r w:rsidRPr="00113B74">
        <w:rPr>
          <w:rFonts w:asciiTheme="minorHAnsi" w:hAnsiTheme="minorHAnsi"/>
          <w:i/>
          <w:iCs/>
          <w:sz w:val="20"/>
          <w:szCs w:val="20"/>
        </w:rPr>
        <w:t xml:space="preserve">Example: </w:t>
      </w:r>
      <w:del w:id="89" w:author="Mary Ellen Ley" w:date="2017-01-03T13:35:00Z">
        <w:r w:rsidRPr="00113B74">
          <w:rPr>
            <w:rFonts w:asciiTheme="minorHAnsi" w:hAnsiTheme="minorHAnsi"/>
            <w:i/>
            <w:iCs/>
            <w:sz w:val="20"/>
            <w:szCs w:val="20"/>
          </w:rPr>
          <w:delText>5 mL</w:delText>
        </w:r>
      </w:del>
      <w:ins w:id="90" w:author="Mary Ellen Ley" w:date="2017-01-03T13:35:00Z">
        <w:r w:rsidR="000F46BA">
          <w:rPr>
            <w:rFonts w:asciiTheme="minorHAnsi" w:hAnsiTheme="minorHAnsi"/>
            <w:i/>
            <w:iCs/>
            <w:sz w:val="20"/>
            <w:szCs w:val="20"/>
          </w:rPr>
          <w:t xml:space="preserve"> If a</w:t>
        </w:r>
        <w:r w:rsidRPr="00113B74">
          <w:rPr>
            <w:rFonts w:asciiTheme="minorHAnsi" w:hAnsiTheme="minorHAnsi"/>
            <w:i/>
            <w:iCs/>
            <w:sz w:val="20"/>
            <w:szCs w:val="20"/>
          </w:rPr>
          <w:t xml:space="preserve"> </w:t>
        </w:r>
        <w:r w:rsidR="00423494">
          <w:rPr>
            <w:rFonts w:asciiTheme="minorHAnsi" w:hAnsiTheme="minorHAnsi"/>
            <w:i/>
            <w:iCs/>
            <w:sz w:val="20"/>
            <w:szCs w:val="20"/>
          </w:rPr>
          <w:t>1 cm</w:t>
        </w:r>
      </w:ins>
      <w:r w:rsidR="00423494">
        <w:rPr>
          <w:rFonts w:asciiTheme="minorHAnsi" w:hAnsiTheme="minorHAnsi"/>
          <w:i/>
          <w:iCs/>
          <w:sz w:val="20"/>
          <w:szCs w:val="20"/>
        </w:rPr>
        <w:t xml:space="preserve"> </w:t>
      </w:r>
      <w:r w:rsidRPr="00113B74">
        <w:rPr>
          <w:rFonts w:asciiTheme="minorHAnsi" w:hAnsiTheme="minorHAnsi"/>
          <w:i/>
          <w:iCs/>
          <w:sz w:val="20"/>
          <w:szCs w:val="20"/>
        </w:rPr>
        <w:t>cuvette</w:t>
      </w:r>
      <w:ins w:id="91" w:author="Mary Ellen Ley" w:date="2017-01-03T13:35:00Z">
        <w:r w:rsidR="00423494">
          <w:rPr>
            <w:rFonts w:asciiTheme="minorHAnsi" w:hAnsiTheme="minorHAnsi"/>
            <w:i/>
            <w:iCs/>
            <w:sz w:val="20"/>
            <w:szCs w:val="20"/>
          </w:rPr>
          <w:t xml:space="preserve"> holds 3 mL</w:t>
        </w:r>
      </w:ins>
      <w:r w:rsidRPr="00113B74">
        <w:rPr>
          <w:rFonts w:asciiTheme="minorHAnsi" w:hAnsiTheme="minorHAnsi"/>
          <w:sz w:val="20"/>
          <w:szCs w:val="20"/>
        </w:rPr>
        <w:t>:</w:t>
      </w:r>
    </w:p>
    <w:p w14:paraId="7461801C" w14:textId="77777777" w:rsidR="00297546" w:rsidRPr="00113B74" w:rsidRDefault="00297546">
      <w:pPr>
        <w:tabs>
          <w:tab w:val="left" w:pos="-1080"/>
          <w:tab w:val="left" w:pos="-720"/>
          <w:tab w:val="left" w:pos="0"/>
          <w:tab w:val="left" w:pos="450"/>
          <w:tab w:val="left" w:pos="810"/>
          <w:tab w:val="left" w:pos="1170"/>
          <w:tab w:val="left" w:pos="2880"/>
        </w:tabs>
        <w:rPr>
          <w:rFonts w:asciiTheme="minorHAnsi" w:hAnsiTheme="minorHAnsi"/>
          <w:sz w:val="20"/>
          <w:szCs w:val="20"/>
        </w:rPr>
      </w:pPr>
    </w:p>
    <w:p w14:paraId="5B7CA8EF" w14:textId="6748D282" w:rsidR="00297546" w:rsidRPr="00113B74" w:rsidRDefault="00297546">
      <w:pPr>
        <w:tabs>
          <w:tab w:val="left" w:pos="-1080"/>
          <w:tab w:val="left" w:pos="-720"/>
          <w:tab w:val="left" w:pos="0"/>
          <w:tab w:val="left" w:pos="450"/>
          <w:tab w:val="left" w:pos="810"/>
          <w:tab w:val="left" w:pos="1170"/>
          <w:tab w:val="left" w:pos="2880"/>
        </w:tabs>
        <w:ind w:left="1170" w:firstLine="1710"/>
        <w:rPr>
          <w:rFonts w:asciiTheme="minorHAnsi" w:hAnsiTheme="minorHAnsi"/>
          <w:sz w:val="20"/>
          <w:szCs w:val="20"/>
        </w:rPr>
      </w:pPr>
      <w:r w:rsidRPr="00113B74">
        <w:rPr>
          <w:rFonts w:asciiTheme="minorHAnsi" w:hAnsiTheme="minorHAnsi"/>
          <w:sz w:val="20"/>
          <w:szCs w:val="20"/>
        </w:rPr>
        <w:t xml:space="preserve">mL </w:t>
      </w:r>
      <w:ins w:id="92" w:author="Mary Ellen Ley" w:date="2017-01-03T13:35:00Z">
        <w:r w:rsidR="00423494">
          <w:rPr>
            <w:rFonts w:asciiTheme="minorHAnsi" w:hAnsiTheme="minorHAnsi"/>
            <w:sz w:val="20"/>
            <w:szCs w:val="20"/>
          </w:rPr>
          <w:t>0.</w:t>
        </w:r>
      </w:ins>
      <w:r w:rsidRPr="00113B74">
        <w:rPr>
          <w:rFonts w:asciiTheme="minorHAnsi" w:hAnsiTheme="minorHAnsi"/>
          <w:sz w:val="20"/>
          <w:szCs w:val="20"/>
        </w:rPr>
        <w:t>1N HCL = (0.</w:t>
      </w:r>
      <w:del w:id="93" w:author="Mary Ellen Ley" w:date="2017-01-03T13:35:00Z">
        <w:r w:rsidRPr="00113B74">
          <w:rPr>
            <w:rFonts w:asciiTheme="minorHAnsi" w:hAnsiTheme="minorHAnsi"/>
            <w:sz w:val="20"/>
            <w:szCs w:val="20"/>
          </w:rPr>
          <w:delText>02N</w:delText>
        </w:r>
      </w:del>
      <w:ins w:id="94" w:author="Mary Ellen Ley" w:date="2017-01-03T13:35:00Z">
        <w:r w:rsidRPr="00113B74">
          <w:rPr>
            <w:rFonts w:asciiTheme="minorHAnsi" w:hAnsiTheme="minorHAnsi"/>
            <w:sz w:val="20"/>
            <w:szCs w:val="20"/>
          </w:rPr>
          <w:t>0</w:t>
        </w:r>
        <w:r w:rsidR="00423494">
          <w:rPr>
            <w:rFonts w:asciiTheme="minorHAnsi" w:hAnsiTheme="minorHAnsi"/>
            <w:sz w:val="20"/>
            <w:szCs w:val="20"/>
          </w:rPr>
          <w:t>03</w:t>
        </w:r>
        <w:r w:rsidRPr="00113B74">
          <w:rPr>
            <w:rFonts w:asciiTheme="minorHAnsi" w:hAnsiTheme="minorHAnsi"/>
            <w:sz w:val="20"/>
            <w:szCs w:val="20"/>
          </w:rPr>
          <w:t>N</w:t>
        </w:r>
      </w:ins>
      <w:r w:rsidRPr="00113B74">
        <w:rPr>
          <w:rFonts w:asciiTheme="minorHAnsi" w:hAnsiTheme="minorHAnsi"/>
          <w:sz w:val="20"/>
          <w:szCs w:val="20"/>
        </w:rPr>
        <w:t xml:space="preserve">)(cuvette volume(mL)). </w:t>
      </w:r>
    </w:p>
    <w:p w14:paraId="5869AEEA" w14:textId="50156DA2" w:rsidR="00297546" w:rsidRPr="00113B74" w:rsidRDefault="00297546">
      <w:pPr>
        <w:tabs>
          <w:tab w:val="left" w:pos="-1080"/>
          <w:tab w:val="left" w:pos="-720"/>
          <w:tab w:val="left" w:pos="0"/>
          <w:tab w:val="left" w:pos="450"/>
          <w:tab w:val="left" w:pos="810"/>
          <w:tab w:val="left" w:pos="1170"/>
          <w:tab w:val="left" w:pos="2880"/>
        </w:tabs>
        <w:ind w:firstLine="2880"/>
        <w:rPr>
          <w:rFonts w:asciiTheme="minorHAnsi" w:hAnsiTheme="minorHAnsi"/>
          <w:sz w:val="20"/>
          <w:szCs w:val="20"/>
        </w:rPr>
      </w:pPr>
      <w:r w:rsidRPr="00113B74">
        <w:rPr>
          <w:rFonts w:asciiTheme="minorHAnsi" w:hAnsiTheme="minorHAnsi"/>
          <w:sz w:val="20"/>
          <w:szCs w:val="20"/>
        </w:rPr>
        <w:t xml:space="preserve">mL </w:t>
      </w:r>
      <w:ins w:id="95" w:author="Mary Ellen Ley" w:date="2017-01-03T13:35:00Z">
        <w:r w:rsidR="00423494">
          <w:rPr>
            <w:rFonts w:asciiTheme="minorHAnsi" w:hAnsiTheme="minorHAnsi"/>
            <w:sz w:val="20"/>
            <w:szCs w:val="20"/>
          </w:rPr>
          <w:t>0.</w:t>
        </w:r>
      </w:ins>
      <w:r w:rsidRPr="00113B74">
        <w:rPr>
          <w:rFonts w:asciiTheme="minorHAnsi" w:hAnsiTheme="minorHAnsi"/>
          <w:sz w:val="20"/>
          <w:szCs w:val="20"/>
        </w:rPr>
        <w:t>1N HCL = (0.</w:t>
      </w:r>
      <w:del w:id="96" w:author="Mary Ellen Ley" w:date="2017-01-03T13:35:00Z">
        <w:r w:rsidRPr="00113B74">
          <w:rPr>
            <w:rFonts w:asciiTheme="minorHAnsi" w:hAnsiTheme="minorHAnsi"/>
            <w:sz w:val="20"/>
            <w:szCs w:val="20"/>
          </w:rPr>
          <w:delText>02N)(5mL</w:delText>
        </w:r>
      </w:del>
      <w:ins w:id="97" w:author="Mary Ellen Ley" w:date="2017-01-03T13:35:00Z">
        <w:r w:rsidRPr="00113B74">
          <w:rPr>
            <w:rFonts w:asciiTheme="minorHAnsi" w:hAnsiTheme="minorHAnsi"/>
            <w:sz w:val="20"/>
            <w:szCs w:val="20"/>
          </w:rPr>
          <w:t>0</w:t>
        </w:r>
        <w:r w:rsidR="00423494">
          <w:rPr>
            <w:rFonts w:asciiTheme="minorHAnsi" w:hAnsiTheme="minorHAnsi"/>
            <w:sz w:val="20"/>
            <w:szCs w:val="20"/>
          </w:rPr>
          <w:t>03</w:t>
        </w:r>
        <w:r w:rsidRPr="00113B74">
          <w:rPr>
            <w:rFonts w:asciiTheme="minorHAnsi" w:hAnsiTheme="minorHAnsi"/>
            <w:sz w:val="20"/>
            <w:szCs w:val="20"/>
          </w:rPr>
          <w:t>N)(</w:t>
        </w:r>
        <w:r w:rsidR="00423494">
          <w:rPr>
            <w:rFonts w:asciiTheme="minorHAnsi" w:hAnsiTheme="minorHAnsi"/>
            <w:sz w:val="20"/>
            <w:szCs w:val="20"/>
          </w:rPr>
          <w:t>3</w:t>
        </w:r>
        <w:r w:rsidRPr="00113B74">
          <w:rPr>
            <w:rFonts w:asciiTheme="minorHAnsi" w:hAnsiTheme="minorHAnsi"/>
            <w:sz w:val="20"/>
            <w:szCs w:val="20"/>
          </w:rPr>
          <w:t>mL</w:t>
        </w:r>
      </w:ins>
      <w:r w:rsidRPr="00113B74">
        <w:rPr>
          <w:rFonts w:asciiTheme="minorHAnsi" w:hAnsiTheme="minorHAnsi"/>
          <w:sz w:val="20"/>
          <w:szCs w:val="20"/>
        </w:rPr>
        <w:t>) = 0.</w:t>
      </w:r>
      <w:del w:id="98" w:author="Mary Ellen Ley" w:date="2017-01-03T13:35:00Z">
        <w:r w:rsidRPr="00113B74">
          <w:rPr>
            <w:rFonts w:asciiTheme="minorHAnsi" w:hAnsiTheme="minorHAnsi"/>
            <w:sz w:val="20"/>
            <w:szCs w:val="20"/>
          </w:rPr>
          <w:delText>1mL</w:delText>
        </w:r>
      </w:del>
      <w:ins w:id="99" w:author="Mary Ellen Ley" w:date="2017-01-03T13:35:00Z">
        <w:r w:rsidR="000F46BA">
          <w:rPr>
            <w:rFonts w:asciiTheme="minorHAnsi" w:hAnsiTheme="minorHAnsi"/>
            <w:sz w:val="20"/>
            <w:szCs w:val="20"/>
          </w:rPr>
          <w:t>09</w:t>
        </w:r>
        <w:r w:rsidRPr="00113B74">
          <w:rPr>
            <w:rFonts w:asciiTheme="minorHAnsi" w:hAnsiTheme="minorHAnsi"/>
            <w:sz w:val="20"/>
            <w:szCs w:val="20"/>
          </w:rPr>
          <w:t>mL</w:t>
        </w:r>
      </w:ins>
    </w:p>
    <w:p w14:paraId="69683BE5" w14:textId="77777777" w:rsidR="00297546" w:rsidRPr="00113B74" w:rsidRDefault="00297546">
      <w:pPr>
        <w:tabs>
          <w:tab w:val="left" w:pos="-1080"/>
          <w:tab w:val="left" w:pos="-720"/>
          <w:tab w:val="left" w:pos="0"/>
          <w:tab w:val="left" w:pos="450"/>
          <w:tab w:val="left" w:pos="810"/>
          <w:tab w:val="left" w:pos="1170"/>
          <w:tab w:val="left" w:pos="2880"/>
        </w:tabs>
        <w:rPr>
          <w:rFonts w:asciiTheme="minorHAnsi" w:hAnsiTheme="minorHAnsi"/>
          <w:sz w:val="20"/>
          <w:szCs w:val="20"/>
        </w:rPr>
      </w:pPr>
    </w:p>
    <w:p w14:paraId="611BCB12" w14:textId="77777777" w:rsidR="00297546" w:rsidRPr="00113B74" w:rsidRDefault="000F46BA">
      <w:pPr>
        <w:tabs>
          <w:tab w:val="left" w:pos="-1080"/>
          <w:tab w:val="left" w:pos="-720"/>
          <w:tab w:val="left" w:pos="0"/>
          <w:tab w:val="left" w:pos="450"/>
          <w:tab w:val="left" w:pos="810"/>
          <w:tab w:val="left" w:pos="1170"/>
          <w:tab w:val="left" w:pos="2880"/>
        </w:tabs>
        <w:ind w:firstLine="2880"/>
        <w:rPr>
          <w:del w:id="100" w:author="Mary Ellen Ley" w:date="2017-01-03T13:35:00Z"/>
          <w:rFonts w:asciiTheme="minorHAnsi" w:hAnsiTheme="minorHAnsi"/>
          <w:sz w:val="20"/>
          <w:szCs w:val="20"/>
        </w:rPr>
      </w:pPr>
      <w:ins w:id="101" w:author="Mary Ellen Ley" w:date="2017-01-03T13:35:00Z">
        <w:r>
          <w:rPr>
            <w:rFonts w:asciiTheme="minorHAnsi" w:hAnsiTheme="minorHAnsi"/>
            <w:sz w:val="20"/>
            <w:szCs w:val="20"/>
          </w:rPr>
          <w:t xml:space="preserve">Add ≈ </w:t>
        </w:r>
      </w:ins>
      <w:r>
        <w:rPr>
          <w:rFonts w:asciiTheme="minorHAnsi" w:hAnsiTheme="minorHAnsi"/>
          <w:sz w:val="20"/>
          <w:szCs w:val="20"/>
        </w:rPr>
        <w:t>0.1 mL</w:t>
      </w:r>
      <w:del w:id="102" w:author="Mary Ellen Ley" w:date="2017-01-03T13:35:00Z">
        <w:r w:rsidR="00297546" w:rsidRPr="00113B74">
          <w:rPr>
            <w:rFonts w:asciiTheme="minorHAnsi" w:hAnsiTheme="minorHAnsi"/>
            <w:sz w:val="20"/>
            <w:szCs w:val="20"/>
          </w:rPr>
          <w:delText>(~20 drops/mL) = ~ 2 drops</w:delText>
        </w:r>
      </w:del>
    </w:p>
    <w:p w14:paraId="3908DEC8" w14:textId="747CE86F" w:rsidR="00297546" w:rsidRPr="00113B74" w:rsidRDefault="000F46BA">
      <w:pPr>
        <w:tabs>
          <w:tab w:val="left" w:pos="-1080"/>
          <w:tab w:val="left" w:pos="-720"/>
          <w:tab w:val="left" w:pos="0"/>
          <w:tab w:val="left" w:pos="450"/>
          <w:tab w:val="left" w:pos="810"/>
          <w:tab w:val="left" w:pos="1170"/>
          <w:tab w:val="left" w:pos="2880"/>
        </w:tabs>
        <w:rPr>
          <w:rFonts w:asciiTheme="minorHAnsi" w:hAnsiTheme="minorHAnsi"/>
          <w:sz w:val="20"/>
          <w:szCs w:val="20"/>
        </w:rPr>
      </w:pPr>
      <w:ins w:id="103" w:author="Mary Ellen Ley" w:date="2017-01-03T13:35:00Z">
        <w:r>
          <w:rPr>
            <w:rFonts w:asciiTheme="minorHAnsi" w:hAnsiTheme="minorHAnsi"/>
            <w:sz w:val="20"/>
            <w:szCs w:val="20"/>
          </w:rPr>
          <w:t xml:space="preserve"> of the 0.1N HCl,  </w:t>
        </w:r>
      </w:ins>
      <w:r w:rsidR="00297546" w:rsidRPr="00113B74">
        <w:rPr>
          <w:rFonts w:asciiTheme="minorHAnsi" w:hAnsiTheme="minorHAnsi"/>
          <w:sz w:val="20"/>
          <w:szCs w:val="20"/>
        </w:rPr>
        <w:t xml:space="preserve"> </w:t>
      </w:r>
    </w:p>
    <w:p w14:paraId="2457810A" w14:textId="024A6EF9" w:rsidR="00297546" w:rsidRPr="00113B74" w:rsidRDefault="00297546">
      <w:pPr>
        <w:tabs>
          <w:tab w:val="left" w:pos="-1080"/>
          <w:tab w:val="left" w:pos="-720"/>
          <w:tab w:val="left" w:pos="0"/>
          <w:tab w:val="left" w:pos="450"/>
          <w:tab w:val="left" w:pos="810"/>
          <w:tab w:val="left" w:pos="1170"/>
          <w:tab w:val="left" w:pos="2880"/>
        </w:tabs>
        <w:ind w:left="1170" w:hanging="720"/>
        <w:rPr>
          <w:rFonts w:asciiTheme="minorHAnsi" w:hAnsiTheme="minorHAnsi"/>
          <w:sz w:val="20"/>
          <w:szCs w:val="20"/>
        </w:rPr>
      </w:pPr>
      <w:r w:rsidRPr="00113B74">
        <w:rPr>
          <w:rFonts w:asciiTheme="minorHAnsi" w:hAnsiTheme="minorHAnsi"/>
          <w:sz w:val="20"/>
          <w:szCs w:val="20"/>
        </w:rPr>
        <w:t>1.8.5</w:t>
      </w:r>
      <w:r w:rsidRPr="00113B74">
        <w:rPr>
          <w:rFonts w:asciiTheme="minorHAnsi" w:hAnsiTheme="minorHAnsi"/>
          <w:sz w:val="20"/>
          <w:szCs w:val="20"/>
        </w:rPr>
        <w:tab/>
      </w:r>
      <w:del w:id="104" w:author="Mary Ellen Ley" w:date="2017-01-03T13:35:00Z">
        <w:r w:rsidRPr="00113B74">
          <w:rPr>
            <w:rFonts w:asciiTheme="minorHAnsi" w:hAnsiTheme="minorHAnsi"/>
            <w:sz w:val="20"/>
            <w:szCs w:val="20"/>
          </w:rPr>
          <w:delText>90</w:delText>
        </w:r>
      </w:del>
      <w:ins w:id="105" w:author="Mary Ellen Ley" w:date="2017-01-03T13:35:00Z">
        <w:r w:rsidR="00502789">
          <w:rPr>
            <w:rFonts w:asciiTheme="minorHAnsi" w:hAnsiTheme="minorHAnsi"/>
            <w:sz w:val="20"/>
            <w:szCs w:val="20"/>
          </w:rPr>
          <w:t xml:space="preserve">Ninety </w:t>
        </w:r>
      </w:ins>
      <w:r w:rsidRPr="00113B74">
        <w:rPr>
          <w:rFonts w:asciiTheme="minorHAnsi" w:hAnsiTheme="minorHAnsi"/>
          <w:sz w:val="20"/>
          <w:szCs w:val="20"/>
        </w:rPr>
        <w:t xml:space="preserve"> seconds after acidification and mixing, measure sample absorbances at </w:t>
      </w:r>
      <w:r w:rsidRPr="00EF32CB">
        <w:rPr>
          <w:rFonts w:asciiTheme="minorHAnsi" w:hAnsiTheme="minorHAnsi"/>
          <w:i/>
          <w:sz w:val="20"/>
        </w:rPr>
        <w:t>750 nm</w:t>
      </w:r>
      <w:r w:rsidRPr="00113B74">
        <w:rPr>
          <w:rFonts w:asciiTheme="minorHAnsi" w:hAnsiTheme="minorHAnsi"/>
          <w:sz w:val="20"/>
          <w:szCs w:val="20"/>
        </w:rPr>
        <w:t xml:space="preserve"> and </w:t>
      </w:r>
      <w:r w:rsidRPr="00EF32CB">
        <w:rPr>
          <w:rFonts w:asciiTheme="minorHAnsi" w:hAnsiTheme="minorHAnsi"/>
          <w:i/>
          <w:sz w:val="20"/>
        </w:rPr>
        <w:t>665 nm.</w:t>
      </w:r>
      <w:r w:rsidRPr="00113B74">
        <w:rPr>
          <w:rFonts w:asciiTheme="minorHAnsi" w:hAnsiTheme="minorHAnsi"/>
          <w:sz w:val="20"/>
          <w:szCs w:val="20"/>
        </w:rPr>
        <w:t xml:space="preserve"> If necessary, re-zero the spectrophotometer with 90% acetone before reading at each wavelength.</w:t>
      </w:r>
    </w:p>
    <w:p w14:paraId="4BFE2311" w14:textId="77777777" w:rsidR="00297546" w:rsidRPr="00113B74" w:rsidRDefault="00297546">
      <w:pPr>
        <w:tabs>
          <w:tab w:val="left" w:pos="-1080"/>
          <w:tab w:val="left" w:pos="-720"/>
          <w:tab w:val="left" w:pos="0"/>
          <w:tab w:val="left" w:pos="450"/>
          <w:tab w:val="left" w:pos="810"/>
          <w:tab w:val="left" w:pos="1170"/>
          <w:tab w:val="left" w:pos="2880"/>
        </w:tabs>
        <w:rPr>
          <w:rFonts w:asciiTheme="minorHAnsi" w:hAnsiTheme="minorHAnsi"/>
          <w:sz w:val="20"/>
          <w:szCs w:val="20"/>
        </w:rPr>
      </w:pPr>
    </w:p>
    <w:p w14:paraId="6F94131F" w14:textId="77777777" w:rsidR="00297546" w:rsidRPr="00113B74" w:rsidRDefault="00297546">
      <w:pPr>
        <w:tabs>
          <w:tab w:val="left" w:pos="-1080"/>
          <w:tab w:val="left" w:pos="-720"/>
          <w:tab w:val="left" w:pos="0"/>
          <w:tab w:val="left" w:pos="450"/>
          <w:tab w:val="left" w:pos="810"/>
          <w:tab w:val="left" w:pos="1170"/>
          <w:tab w:val="left" w:pos="2880"/>
        </w:tabs>
        <w:ind w:left="450" w:hanging="450"/>
        <w:rPr>
          <w:rFonts w:asciiTheme="minorHAnsi" w:hAnsiTheme="minorHAnsi"/>
          <w:sz w:val="20"/>
          <w:szCs w:val="20"/>
        </w:rPr>
      </w:pPr>
      <w:r w:rsidRPr="00113B74">
        <w:rPr>
          <w:rFonts w:asciiTheme="minorHAnsi" w:hAnsiTheme="minorHAnsi"/>
          <w:sz w:val="20"/>
          <w:szCs w:val="20"/>
        </w:rPr>
        <w:t>1.9</w:t>
      </w:r>
      <w:r w:rsidRPr="00113B74">
        <w:rPr>
          <w:rFonts w:asciiTheme="minorHAnsi" w:hAnsiTheme="minorHAnsi"/>
          <w:sz w:val="20"/>
          <w:szCs w:val="20"/>
        </w:rPr>
        <w:tab/>
      </w:r>
      <w:r w:rsidRPr="00113B74">
        <w:rPr>
          <w:rFonts w:asciiTheme="minorHAnsi" w:hAnsiTheme="minorHAnsi"/>
          <w:sz w:val="20"/>
          <w:szCs w:val="20"/>
          <w:u w:val="single"/>
        </w:rPr>
        <w:t>Quality Control</w:t>
      </w:r>
    </w:p>
    <w:p w14:paraId="1EAE8533" w14:textId="77777777" w:rsidR="00297546" w:rsidRPr="00113B74" w:rsidRDefault="00297546">
      <w:pPr>
        <w:tabs>
          <w:tab w:val="left" w:pos="-1080"/>
          <w:tab w:val="left" w:pos="-720"/>
          <w:tab w:val="left" w:pos="0"/>
          <w:tab w:val="left" w:pos="450"/>
          <w:tab w:val="left" w:pos="810"/>
          <w:tab w:val="left" w:pos="1170"/>
          <w:tab w:val="left" w:pos="2880"/>
        </w:tabs>
        <w:rPr>
          <w:rFonts w:asciiTheme="minorHAnsi" w:hAnsiTheme="minorHAnsi"/>
          <w:sz w:val="20"/>
          <w:szCs w:val="20"/>
        </w:rPr>
      </w:pPr>
    </w:p>
    <w:p w14:paraId="2838AF99" w14:textId="67D4D454" w:rsidR="00297546" w:rsidRPr="00113B74" w:rsidRDefault="00297546">
      <w:pPr>
        <w:tabs>
          <w:tab w:val="left" w:pos="-1080"/>
          <w:tab w:val="left" w:pos="-720"/>
          <w:tab w:val="left" w:pos="0"/>
          <w:tab w:val="left" w:pos="450"/>
          <w:tab w:val="left" w:pos="810"/>
          <w:tab w:val="left" w:pos="1170"/>
          <w:tab w:val="left" w:pos="2880"/>
        </w:tabs>
        <w:ind w:left="1170" w:hanging="720"/>
        <w:rPr>
          <w:rFonts w:asciiTheme="minorHAnsi" w:hAnsiTheme="minorHAnsi"/>
          <w:sz w:val="20"/>
          <w:szCs w:val="20"/>
        </w:rPr>
      </w:pPr>
      <w:r w:rsidRPr="00113B74">
        <w:rPr>
          <w:rFonts w:asciiTheme="minorHAnsi" w:hAnsiTheme="minorHAnsi"/>
          <w:sz w:val="20"/>
          <w:szCs w:val="20"/>
        </w:rPr>
        <w:t>1.9.1</w:t>
      </w:r>
      <w:r w:rsidRPr="00113B74">
        <w:rPr>
          <w:rFonts w:asciiTheme="minorHAnsi" w:hAnsiTheme="minorHAnsi"/>
          <w:sz w:val="20"/>
          <w:szCs w:val="20"/>
        </w:rPr>
        <w:tab/>
        <w:t>Samples should have an optical density (OD) ratio of OD 664</w:t>
      </w:r>
      <w:r w:rsidRPr="00113B74">
        <w:rPr>
          <w:rFonts w:asciiTheme="minorHAnsi" w:hAnsiTheme="minorHAnsi"/>
          <w:sz w:val="20"/>
          <w:szCs w:val="20"/>
          <w:vertAlign w:val="subscript"/>
        </w:rPr>
        <w:t>b</w:t>
      </w:r>
      <w:r w:rsidRPr="00113B74">
        <w:rPr>
          <w:rFonts w:asciiTheme="minorHAnsi" w:hAnsiTheme="minorHAnsi"/>
          <w:sz w:val="20"/>
          <w:szCs w:val="20"/>
        </w:rPr>
        <w:t xml:space="preserve"> (before acidification) to OD 665</w:t>
      </w:r>
      <w:r w:rsidRPr="00113B74">
        <w:rPr>
          <w:rFonts w:asciiTheme="minorHAnsi" w:hAnsiTheme="minorHAnsi"/>
          <w:sz w:val="20"/>
          <w:szCs w:val="20"/>
          <w:vertAlign w:val="subscript"/>
        </w:rPr>
        <w:t>a</w:t>
      </w:r>
      <w:r w:rsidRPr="00113B74">
        <w:rPr>
          <w:rFonts w:asciiTheme="minorHAnsi" w:hAnsiTheme="minorHAnsi"/>
          <w:sz w:val="20"/>
          <w:szCs w:val="20"/>
        </w:rPr>
        <w:t xml:space="preserve"> (after acidification) </w:t>
      </w:r>
      <w:del w:id="106" w:author="Mary Ellen Ley" w:date="2017-01-03T13:35:00Z">
        <w:r w:rsidRPr="00113B74">
          <w:rPr>
            <w:rFonts w:asciiTheme="minorHAnsi" w:hAnsiTheme="minorHAnsi"/>
            <w:sz w:val="20"/>
            <w:szCs w:val="20"/>
          </w:rPr>
          <w:delText xml:space="preserve">ratio </w:delText>
        </w:r>
      </w:del>
      <w:r w:rsidR="00502789">
        <w:rPr>
          <w:rFonts w:asciiTheme="minorHAnsi" w:hAnsiTheme="minorHAnsi"/>
          <w:sz w:val="20"/>
          <w:szCs w:val="20"/>
        </w:rPr>
        <w:t xml:space="preserve">between 1.0 and 1.7. </w:t>
      </w:r>
      <w:del w:id="107" w:author="Mary Ellen Ley" w:date="2017-01-03T13:35:00Z">
        <w:r w:rsidRPr="00113B74">
          <w:rPr>
            <w:rFonts w:asciiTheme="minorHAnsi" w:hAnsiTheme="minorHAnsi"/>
            <w:sz w:val="20"/>
            <w:szCs w:val="20"/>
          </w:rPr>
          <w:delText xml:space="preserve"> </w:delText>
        </w:r>
      </w:del>
      <w:r w:rsidRPr="00113B74">
        <w:rPr>
          <w:rFonts w:asciiTheme="minorHAnsi" w:hAnsiTheme="minorHAnsi"/>
          <w:sz w:val="20"/>
          <w:szCs w:val="20"/>
        </w:rPr>
        <w:t>Ratios outside of this range may be caused by interfering pigments or in low</w:t>
      </w:r>
      <w:del w:id="108" w:author="Mary Ellen Ley" w:date="2017-01-03T13:35:00Z">
        <w:r w:rsidRPr="00113B74">
          <w:rPr>
            <w:rFonts w:asciiTheme="minorHAnsi" w:hAnsiTheme="minorHAnsi"/>
            <w:sz w:val="20"/>
            <w:szCs w:val="20"/>
          </w:rPr>
          <w:delText xml:space="preserve"> </w:delText>
        </w:r>
      </w:del>
      <w:ins w:id="109" w:author="Mary Ellen Ley" w:date="2017-01-03T13:35:00Z">
        <w:r w:rsidR="00014F4A">
          <w:rPr>
            <w:rFonts w:asciiTheme="minorHAnsi" w:hAnsiTheme="minorHAnsi"/>
            <w:sz w:val="20"/>
            <w:szCs w:val="20"/>
          </w:rPr>
          <w:t>-</w:t>
        </w:r>
      </w:ins>
      <w:r w:rsidRPr="00113B74">
        <w:rPr>
          <w:rFonts w:asciiTheme="minorHAnsi" w:hAnsiTheme="minorHAnsi"/>
          <w:sz w:val="20"/>
          <w:szCs w:val="20"/>
        </w:rPr>
        <w:t>level samples, from variability near detection levels.</w:t>
      </w:r>
      <w:del w:id="110" w:author="Mary Ellen Ley" w:date="2017-01-03T13:35:00Z">
        <w:r w:rsidRPr="00113B74">
          <w:rPr>
            <w:rFonts w:asciiTheme="minorHAnsi" w:hAnsiTheme="minorHAnsi"/>
            <w:sz w:val="20"/>
            <w:szCs w:val="20"/>
          </w:rPr>
          <w:delText xml:space="preserve"> </w:delText>
        </w:r>
      </w:del>
      <w:r w:rsidRPr="00113B74">
        <w:rPr>
          <w:rFonts w:asciiTheme="minorHAnsi" w:hAnsiTheme="minorHAnsi"/>
          <w:sz w:val="20"/>
          <w:szCs w:val="20"/>
        </w:rPr>
        <w:t xml:space="preserve"> Ratios near 1.7 are considered to have no pheophytin and to be in excellent physiological condition.</w:t>
      </w:r>
      <w:r w:rsidRPr="00113B74">
        <w:rPr>
          <w:rFonts w:asciiTheme="minorHAnsi" w:hAnsiTheme="minorHAnsi"/>
          <w:sz w:val="20"/>
          <w:szCs w:val="20"/>
          <w:vertAlign w:val="superscript"/>
        </w:rPr>
        <w:t>1</w:t>
      </w:r>
    </w:p>
    <w:p w14:paraId="21B551A8" w14:textId="77777777" w:rsidR="00297546" w:rsidRPr="00113B74" w:rsidRDefault="00297546">
      <w:pPr>
        <w:tabs>
          <w:tab w:val="left" w:pos="-1080"/>
          <w:tab w:val="left" w:pos="-720"/>
          <w:tab w:val="left" w:pos="0"/>
          <w:tab w:val="left" w:pos="450"/>
          <w:tab w:val="left" w:pos="810"/>
          <w:tab w:val="left" w:pos="1170"/>
          <w:tab w:val="left" w:pos="2880"/>
        </w:tabs>
        <w:rPr>
          <w:rFonts w:asciiTheme="minorHAnsi" w:hAnsiTheme="minorHAnsi"/>
          <w:sz w:val="20"/>
          <w:szCs w:val="20"/>
        </w:rPr>
      </w:pPr>
    </w:p>
    <w:p w14:paraId="440A620A" w14:textId="6AE284B0" w:rsidR="00297546" w:rsidRPr="00113B74" w:rsidRDefault="00297546">
      <w:pPr>
        <w:tabs>
          <w:tab w:val="left" w:pos="-1080"/>
          <w:tab w:val="left" w:pos="-720"/>
          <w:tab w:val="left" w:pos="0"/>
          <w:tab w:val="left" w:pos="450"/>
          <w:tab w:val="left" w:pos="810"/>
          <w:tab w:val="left" w:pos="1170"/>
          <w:tab w:val="left" w:pos="2880"/>
        </w:tabs>
        <w:ind w:left="1170" w:hanging="720"/>
        <w:rPr>
          <w:rFonts w:asciiTheme="minorHAnsi" w:hAnsiTheme="minorHAnsi"/>
          <w:sz w:val="20"/>
          <w:szCs w:val="20"/>
        </w:rPr>
      </w:pPr>
      <w:r w:rsidRPr="00113B74">
        <w:rPr>
          <w:rFonts w:asciiTheme="minorHAnsi" w:hAnsiTheme="minorHAnsi"/>
          <w:sz w:val="20"/>
          <w:szCs w:val="20"/>
        </w:rPr>
        <w:t>1.9.2</w:t>
      </w:r>
      <w:r w:rsidRPr="00113B74">
        <w:rPr>
          <w:rFonts w:asciiTheme="minorHAnsi" w:hAnsiTheme="minorHAnsi"/>
          <w:sz w:val="20"/>
          <w:szCs w:val="20"/>
        </w:rPr>
        <w:tab/>
        <w:t xml:space="preserve">It is especially important to maintain the spectrophotometers in peak operating condition. </w:t>
      </w:r>
      <w:del w:id="111" w:author="Mary Ellen Ley" w:date="2017-01-03T13:35:00Z">
        <w:r w:rsidRPr="00113B74">
          <w:rPr>
            <w:rFonts w:asciiTheme="minorHAnsi" w:hAnsiTheme="minorHAnsi"/>
            <w:sz w:val="20"/>
            <w:szCs w:val="20"/>
          </w:rPr>
          <w:delText xml:space="preserve"> </w:delText>
        </w:r>
      </w:del>
      <w:r w:rsidRPr="00113B74">
        <w:rPr>
          <w:rFonts w:asciiTheme="minorHAnsi" w:hAnsiTheme="minorHAnsi"/>
          <w:sz w:val="20"/>
          <w:szCs w:val="20"/>
        </w:rPr>
        <w:t>This should be confirmed by the following guidelines:</w:t>
      </w:r>
    </w:p>
    <w:p w14:paraId="5D5FE276" w14:textId="77777777" w:rsidR="00297546" w:rsidRPr="00113B74" w:rsidRDefault="00297546">
      <w:pPr>
        <w:tabs>
          <w:tab w:val="left" w:pos="-1080"/>
          <w:tab w:val="left" w:pos="-720"/>
          <w:tab w:val="left" w:pos="0"/>
          <w:tab w:val="left" w:pos="450"/>
          <w:tab w:val="left" w:pos="810"/>
          <w:tab w:val="left" w:pos="1170"/>
          <w:tab w:val="left" w:pos="2880"/>
        </w:tabs>
        <w:rPr>
          <w:rFonts w:asciiTheme="minorHAnsi" w:hAnsiTheme="minorHAnsi"/>
          <w:sz w:val="20"/>
          <w:szCs w:val="20"/>
        </w:rPr>
      </w:pPr>
    </w:p>
    <w:p w14:paraId="427FB7FC" w14:textId="0F093C8A" w:rsidR="00297546" w:rsidRPr="00113B74" w:rsidRDefault="00297546" w:rsidP="00EF32CB">
      <w:pPr>
        <w:tabs>
          <w:tab w:val="left" w:pos="-1080"/>
          <w:tab w:val="left" w:pos="-720"/>
          <w:tab w:val="left" w:pos="0"/>
          <w:tab w:val="left" w:pos="450"/>
          <w:tab w:val="left" w:pos="810"/>
          <w:tab w:val="left" w:pos="1170"/>
          <w:tab w:val="left" w:pos="1620"/>
          <w:tab w:val="left" w:pos="2070"/>
          <w:tab w:val="left" w:pos="3600"/>
        </w:tabs>
        <w:ind w:left="1170"/>
        <w:rPr>
          <w:rFonts w:asciiTheme="minorHAnsi" w:hAnsiTheme="minorHAnsi"/>
          <w:sz w:val="20"/>
          <w:szCs w:val="20"/>
        </w:rPr>
      </w:pPr>
      <w:r w:rsidRPr="00113B74">
        <w:rPr>
          <w:rFonts w:asciiTheme="minorHAnsi" w:hAnsiTheme="minorHAnsi"/>
          <w:sz w:val="20"/>
          <w:szCs w:val="20"/>
        </w:rPr>
        <w:t xml:space="preserve">1.9.2.1 </w:t>
      </w:r>
      <w:ins w:id="112" w:author="Mary Ellen Ley" w:date="2017-01-03T13:35:00Z">
        <w:r w:rsidR="001C1A30">
          <w:rPr>
            <w:rFonts w:asciiTheme="minorHAnsi" w:hAnsiTheme="minorHAnsi"/>
            <w:sz w:val="20"/>
            <w:szCs w:val="20"/>
          </w:rPr>
          <w:tab/>
        </w:r>
      </w:ins>
      <w:r w:rsidRPr="00113B74">
        <w:rPr>
          <w:rFonts w:asciiTheme="minorHAnsi" w:hAnsiTheme="minorHAnsi"/>
          <w:sz w:val="20"/>
          <w:szCs w:val="20"/>
        </w:rPr>
        <w:t xml:space="preserve">Analyze a reference standard or </w:t>
      </w:r>
      <w:del w:id="113" w:author="Mary Ellen Ley" w:date="2017-01-03T13:35:00Z">
        <w:r w:rsidRPr="00113B74">
          <w:rPr>
            <w:rFonts w:asciiTheme="minorHAnsi" w:hAnsiTheme="minorHAnsi"/>
            <w:sz w:val="20"/>
            <w:szCs w:val="20"/>
          </w:rPr>
          <w:delText>SRM</w:delText>
        </w:r>
      </w:del>
      <w:ins w:id="114" w:author="Mary Ellen Ley" w:date="2017-01-03T13:35:00Z">
        <w:r w:rsidR="00502789">
          <w:rPr>
            <w:rFonts w:asciiTheme="minorHAnsi" w:hAnsiTheme="minorHAnsi"/>
            <w:sz w:val="20"/>
            <w:szCs w:val="20"/>
          </w:rPr>
          <w:t>C</w:t>
        </w:r>
        <w:r w:rsidRPr="00113B74">
          <w:rPr>
            <w:rFonts w:asciiTheme="minorHAnsi" w:hAnsiTheme="minorHAnsi"/>
            <w:sz w:val="20"/>
            <w:szCs w:val="20"/>
          </w:rPr>
          <w:t>RM</w:t>
        </w:r>
      </w:ins>
      <w:r w:rsidRPr="00113B74">
        <w:rPr>
          <w:rFonts w:asciiTheme="minorHAnsi" w:hAnsiTheme="minorHAnsi"/>
          <w:sz w:val="20"/>
          <w:szCs w:val="20"/>
        </w:rPr>
        <w:t xml:space="preserve"> for chlorophyll analysis.</w:t>
      </w:r>
    </w:p>
    <w:p w14:paraId="38C226B3" w14:textId="77777777" w:rsidR="00297546" w:rsidRPr="00113B74" w:rsidRDefault="00297546">
      <w:pPr>
        <w:tabs>
          <w:tab w:val="left" w:pos="-1080"/>
          <w:tab w:val="left" w:pos="-720"/>
          <w:tab w:val="left" w:pos="0"/>
          <w:tab w:val="left" w:pos="450"/>
          <w:tab w:val="left" w:pos="810"/>
          <w:tab w:val="left" w:pos="1170"/>
          <w:tab w:val="left" w:pos="1620"/>
          <w:tab w:val="left" w:pos="3600"/>
        </w:tabs>
        <w:ind w:left="1170"/>
        <w:rPr>
          <w:rFonts w:asciiTheme="minorHAnsi" w:hAnsiTheme="minorHAnsi"/>
          <w:sz w:val="20"/>
          <w:szCs w:val="20"/>
        </w:rPr>
        <w:sectPr w:rsidR="00297546" w:rsidRPr="00113B74">
          <w:type w:val="continuous"/>
          <w:pgSz w:w="12240" w:h="15840"/>
          <w:pgMar w:top="1440" w:right="1440" w:bottom="720" w:left="1440" w:header="1440" w:footer="720" w:gutter="0"/>
          <w:cols w:space="720"/>
          <w:noEndnote/>
        </w:sectPr>
      </w:pPr>
    </w:p>
    <w:p w14:paraId="0B5366F0" w14:textId="77777777" w:rsidR="00297546" w:rsidRPr="00113B74" w:rsidRDefault="00297546">
      <w:pPr>
        <w:tabs>
          <w:tab w:val="left" w:pos="-1080"/>
          <w:tab w:val="left" w:pos="-720"/>
          <w:tab w:val="left" w:pos="0"/>
          <w:tab w:val="left" w:pos="450"/>
          <w:tab w:val="left" w:pos="810"/>
          <w:tab w:val="left" w:pos="1170"/>
          <w:tab w:val="left" w:pos="1620"/>
          <w:tab w:val="left" w:pos="3600"/>
        </w:tabs>
        <w:rPr>
          <w:rFonts w:asciiTheme="minorHAnsi" w:hAnsiTheme="minorHAnsi"/>
          <w:sz w:val="20"/>
          <w:szCs w:val="20"/>
        </w:rPr>
      </w:pPr>
      <w:r w:rsidRPr="00113B74">
        <w:rPr>
          <w:rFonts w:asciiTheme="minorHAnsi" w:hAnsiTheme="minorHAnsi"/>
          <w:sz w:val="20"/>
          <w:szCs w:val="20"/>
        </w:rPr>
        <w:t xml:space="preserve">  </w:t>
      </w:r>
    </w:p>
    <w:p w14:paraId="19A0CAB9" w14:textId="517DE594" w:rsidR="00297546" w:rsidRPr="00113B74" w:rsidRDefault="00297546">
      <w:pPr>
        <w:tabs>
          <w:tab w:val="left" w:pos="-1080"/>
          <w:tab w:val="left" w:pos="-720"/>
          <w:tab w:val="left" w:pos="0"/>
          <w:tab w:val="left" w:pos="450"/>
          <w:tab w:val="left" w:pos="810"/>
          <w:tab w:val="left" w:pos="1170"/>
          <w:tab w:val="left" w:pos="1710"/>
          <w:tab w:val="left" w:pos="2070"/>
          <w:tab w:val="left" w:pos="5040"/>
        </w:tabs>
        <w:ind w:left="2070" w:hanging="900"/>
        <w:rPr>
          <w:rFonts w:asciiTheme="minorHAnsi" w:hAnsiTheme="minorHAnsi"/>
          <w:sz w:val="20"/>
          <w:szCs w:val="20"/>
        </w:rPr>
      </w:pPr>
      <w:r w:rsidRPr="00113B74">
        <w:rPr>
          <w:rFonts w:asciiTheme="minorHAnsi" w:hAnsiTheme="minorHAnsi"/>
          <w:sz w:val="20"/>
          <w:szCs w:val="20"/>
        </w:rPr>
        <w:t>1.9.2.2</w:t>
      </w:r>
      <w:r w:rsidRPr="00113B74">
        <w:rPr>
          <w:rFonts w:asciiTheme="minorHAnsi" w:hAnsiTheme="minorHAnsi"/>
          <w:sz w:val="20"/>
          <w:szCs w:val="20"/>
        </w:rPr>
        <w:tab/>
        <w:t xml:space="preserve">Periodic evaluation of the slopes of </w:t>
      </w:r>
      <w:ins w:id="115" w:author="Mary Ellen Ley" w:date="2017-01-03T13:35:00Z">
        <w:r w:rsidR="001B38D0">
          <w:rPr>
            <w:rFonts w:asciiTheme="minorHAnsi" w:hAnsiTheme="minorHAnsi"/>
            <w:sz w:val="20"/>
            <w:szCs w:val="20"/>
          </w:rPr>
          <w:t>a</w:t>
        </w:r>
        <w:r w:rsidR="001B38D0" w:rsidRPr="00113B74">
          <w:rPr>
            <w:rFonts w:asciiTheme="minorHAnsi" w:hAnsiTheme="minorHAnsi"/>
            <w:sz w:val="20"/>
            <w:szCs w:val="20"/>
          </w:rPr>
          <w:t xml:space="preserve"> </w:t>
        </w:r>
        <w:r w:rsidRPr="00113B74">
          <w:rPr>
            <w:rFonts w:asciiTheme="minorHAnsi" w:hAnsiTheme="minorHAnsi"/>
            <w:sz w:val="20"/>
            <w:szCs w:val="20"/>
          </w:rPr>
          <w:t xml:space="preserve">curve from </w:t>
        </w:r>
        <w:r w:rsidR="001B38D0">
          <w:rPr>
            <w:rFonts w:asciiTheme="minorHAnsi" w:hAnsiTheme="minorHAnsi"/>
            <w:sz w:val="20"/>
            <w:szCs w:val="20"/>
          </w:rPr>
          <w:t xml:space="preserve">a serial dilution of spinach extract, or </w:t>
        </w:r>
      </w:ins>
      <w:r w:rsidR="001B38D0" w:rsidRPr="00113B74">
        <w:rPr>
          <w:rFonts w:asciiTheme="minorHAnsi" w:hAnsiTheme="minorHAnsi"/>
          <w:sz w:val="20"/>
          <w:szCs w:val="20"/>
        </w:rPr>
        <w:t xml:space="preserve">calibration curves </w:t>
      </w:r>
      <w:del w:id="116" w:author="Mary Ellen Ley" w:date="2017-01-03T13:35:00Z">
        <w:r w:rsidRPr="00113B74">
          <w:rPr>
            <w:rFonts w:asciiTheme="minorHAnsi" w:hAnsiTheme="minorHAnsi"/>
            <w:sz w:val="20"/>
            <w:szCs w:val="20"/>
          </w:rPr>
          <w:delText>from</w:delText>
        </w:r>
      </w:del>
      <w:ins w:id="117" w:author="Mary Ellen Ley" w:date="2017-01-03T13:35:00Z">
        <w:r w:rsidR="001B38D0">
          <w:rPr>
            <w:rFonts w:asciiTheme="minorHAnsi" w:hAnsiTheme="minorHAnsi"/>
            <w:sz w:val="20"/>
            <w:szCs w:val="20"/>
          </w:rPr>
          <w:t>of</w:t>
        </w:r>
      </w:ins>
      <w:r w:rsidR="001B38D0">
        <w:rPr>
          <w:rFonts w:asciiTheme="minorHAnsi" w:hAnsiTheme="minorHAnsi"/>
          <w:sz w:val="20"/>
          <w:szCs w:val="20"/>
        </w:rPr>
        <w:t xml:space="preserve"> </w:t>
      </w:r>
      <w:r w:rsidRPr="00113B74">
        <w:rPr>
          <w:rFonts w:asciiTheme="minorHAnsi" w:hAnsiTheme="minorHAnsi"/>
          <w:sz w:val="20"/>
          <w:szCs w:val="20"/>
        </w:rPr>
        <w:t>spectrophotometer analyses for other parameters for which there are reliable standards</w:t>
      </w:r>
      <w:del w:id="118" w:author="Mary Ellen Ley" w:date="2017-01-03T13:35:00Z">
        <w:r w:rsidRPr="00113B74">
          <w:rPr>
            <w:rFonts w:asciiTheme="minorHAnsi" w:hAnsiTheme="minorHAnsi"/>
            <w:sz w:val="20"/>
            <w:szCs w:val="20"/>
          </w:rPr>
          <w:delText xml:space="preserve"> (e.g. orthophosphate, nitrite, etc.). </w:delText>
        </w:r>
      </w:del>
      <w:ins w:id="119" w:author="Mary Ellen Ley" w:date="2017-01-03T13:35:00Z">
        <w:r w:rsidRPr="00113B74">
          <w:rPr>
            <w:rFonts w:asciiTheme="minorHAnsi" w:hAnsiTheme="minorHAnsi"/>
            <w:sz w:val="20"/>
            <w:szCs w:val="20"/>
          </w:rPr>
          <w:t>.</w:t>
        </w:r>
      </w:ins>
      <w:r w:rsidRPr="00113B74">
        <w:rPr>
          <w:rFonts w:asciiTheme="minorHAnsi" w:hAnsiTheme="minorHAnsi"/>
          <w:sz w:val="20"/>
          <w:szCs w:val="20"/>
        </w:rPr>
        <w:t xml:space="preserve"> If significant slope deviation or consistent unidirectional slope change over time is noted, an alternate spectrophotometer should be used until the problem is corrected by an authorized repair person.</w:t>
      </w:r>
    </w:p>
    <w:p w14:paraId="488DE443" w14:textId="77777777" w:rsidR="00297546" w:rsidRPr="00113B74" w:rsidRDefault="00297546">
      <w:pPr>
        <w:tabs>
          <w:tab w:val="left" w:pos="-1080"/>
          <w:tab w:val="left" w:pos="-720"/>
          <w:tab w:val="left" w:pos="0"/>
          <w:tab w:val="left" w:pos="450"/>
          <w:tab w:val="left" w:pos="810"/>
          <w:tab w:val="left" w:pos="1170"/>
          <w:tab w:val="left" w:pos="1710"/>
          <w:tab w:val="left" w:pos="2070"/>
          <w:tab w:val="left" w:pos="5040"/>
        </w:tabs>
        <w:rPr>
          <w:rFonts w:asciiTheme="minorHAnsi" w:hAnsiTheme="minorHAnsi"/>
          <w:sz w:val="20"/>
          <w:szCs w:val="20"/>
        </w:rPr>
      </w:pPr>
    </w:p>
    <w:p w14:paraId="067ABC01" w14:textId="76693A98" w:rsidR="00297546" w:rsidRPr="00113B74" w:rsidRDefault="00297546">
      <w:pPr>
        <w:tabs>
          <w:tab w:val="left" w:pos="-1080"/>
          <w:tab w:val="left" w:pos="-720"/>
          <w:tab w:val="left" w:pos="0"/>
          <w:tab w:val="left" w:pos="450"/>
          <w:tab w:val="left" w:pos="810"/>
          <w:tab w:val="left" w:pos="1170"/>
          <w:tab w:val="left" w:pos="1710"/>
          <w:tab w:val="left" w:pos="2070"/>
          <w:tab w:val="left" w:pos="5040"/>
        </w:tabs>
        <w:ind w:left="2070" w:hanging="900"/>
        <w:rPr>
          <w:rFonts w:asciiTheme="minorHAnsi" w:hAnsiTheme="minorHAnsi"/>
          <w:sz w:val="20"/>
          <w:szCs w:val="20"/>
        </w:rPr>
      </w:pPr>
      <w:r w:rsidRPr="00113B74">
        <w:rPr>
          <w:rFonts w:asciiTheme="minorHAnsi" w:hAnsiTheme="minorHAnsi"/>
          <w:sz w:val="20"/>
          <w:szCs w:val="20"/>
        </w:rPr>
        <w:t>1.9.2.3</w:t>
      </w:r>
      <w:r w:rsidRPr="00113B74">
        <w:rPr>
          <w:rFonts w:asciiTheme="minorHAnsi" w:hAnsiTheme="minorHAnsi"/>
          <w:sz w:val="20"/>
          <w:szCs w:val="20"/>
        </w:rPr>
        <w:tab/>
        <w:t xml:space="preserve">The holmium oxide </w:t>
      </w:r>
      <w:ins w:id="120" w:author="Mary Ellen Ley" w:date="2017-01-03T13:35:00Z">
        <w:r w:rsidR="001C1A30">
          <w:rPr>
            <w:rFonts w:asciiTheme="minorHAnsi" w:hAnsiTheme="minorHAnsi"/>
            <w:sz w:val="20"/>
            <w:szCs w:val="20"/>
          </w:rPr>
          <w:t xml:space="preserve">or didymium </w:t>
        </w:r>
      </w:ins>
      <w:r w:rsidRPr="00113B74">
        <w:rPr>
          <w:rFonts w:asciiTheme="minorHAnsi" w:hAnsiTheme="minorHAnsi"/>
          <w:sz w:val="20"/>
          <w:szCs w:val="20"/>
        </w:rPr>
        <w:t xml:space="preserve">absorption spectrum needs to be </w:t>
      </w:r>
      <w:del w:id="121" w:author="Mary Ellen Ley" w:date="2017-01-03T13:35:00Z">
        <w:r w:rsidRPr="00113B74">
          <w:rPr>
            <w:rFonts w:asciiTheme="minorHAnsi" w:hAnsiTheme="minorHAnsi"/>
            <w:sz w:val="20"/>
            <w:szCs w:val="20"/>
          </w:rPr>
          <w:delText>measured</w:delText>
        </w:r>
      </w:del>
      <w:ins w:id="122" w:author="Mary Ellen Ley" w:date="2017-01-03T13:35:00Z">
        <w:r w:rsidR="001B38D0">
          <w:rPr>
            <w:rFonts w:asciiTheme="minorHAnsi" w:hAnsiTheme="minorHAnsi"/>
            <w:sz w:val="20"/>
            <w:szCs w:val="20"/>
          </w:rPr>
          <w:t>checked</w:t>
        </w:r>
      </w:ins>
      <w:r w:rsidR="001B38D0" w:rsidRPr="00113B74">
        <w:rPr>
          <w:rFonts w:asciiTheme="minorHAnsi" w:hAnsiTheme="minorHAnsi"/>
          <w:sz w:val="20"/>
          <w:szCs w:val="20"/>
        </w:rPr>
        <w:t xml:space="preserve"> </w:t>
      </w:r>
      <w:r w:rsidRPr="00113B74">
        <w:rPr>
          <w:rFonts w:asciiTheme="minorHAnsi" w:hAnsiTheme="minorHAnsi"/>
          <w:sz w:val="20"/>
          <w:szCs w:val="20"/>
        </w:rPr>
        <w:t>quarterly or when problems are suspected.</w:t>
      </w:r>
      <w:del w:id="123" w:author="Mary Ellen Ley" w:date="2017-01-03T13:35:00Z">
        <w:r w:rsidRPr="00113B74">
          <w:rPr>
            <w:rFonts w:asciiTheme="minorHAnsi" w:hAnsiTheme="minorHAnsi"/>
            <w:sz w:val="20"/>
            <w:szCs w:val="20"/>
          </w:rPr>
          <w:delText xml:space="preserve"> </w:delText>
        </w:r>
      </w:del>
      <w:r w:rsidRPr="00113B74">
        <w:rPr>
          <w:rFonts w:asciiTheme="minorHAnsi" w:hAnsiTheme="minorHAnsi"/>
          <w:sz w:val="20"/>
          <w:szCs w:val="20"/>
        </w:rPr>
        <w:t xml:space="preserve"> Details are not provided here since this and subsequent evaluation should be performed only by or under direct supervision of experienced personnel. </w:t>
      </w:r>
    </w:p>
    <w:p w14:paraId="2D8B27CA" w14:textId="77777777" w:rsidR="00297546" w:rsidRPr="00113B74" w:rsidRDefault="00297546">
      <w:pPr>
        <w:tabs>
          <w:tab w:val="left" w:pos="-1080"/>
          <w:tab w:val="left" w:pos="-720"/>
          <w:tab w:val="left" w:pos="0"/>
          <w:tab w:val="left" w:pos="450"/>
          <w:tab w:val="left" w:pos="810"/>
          <w:tab w:val="left" w:pos="1170"/>
          <w:tab w:val="left" w:pos="1710"/>
          <w:tab w:val="left" w:pos="2070"/>
          <w:tab w:val="left" w:pos="5040"/>
        </w:tabs>
        <w:rPr>
          <w:rFonts w:asciiTheme="minorHAnsi" w:hAnsiTheme="minorHAnsi"/>
          <w:sz w:val="20"/>
          <w:szCs w:val="20"/>
        </w:rPr>
      </w:pPr>
    </w:p>
    <w:p w14:paraId="4E82376A" w14:textId="632F3C73" w:rsidR="00297546" w:rsidRPr="00113B74" w:rsidRDefault="00297546">
      <w:pPr>
        <w:tabs>
          <w:tab w:val="left" w:pos="-1080"/>
          <w:tab w:val="left" w:pos="-720"/>
          <w:tab w:val="left" w:pos="0"/>
          <w:tab w:val="left" w:pos="450"/>
          <w:tab w:val="left" w:pos="810"/>
          <w:tab w:val="left" w:pos="1170"/>
          <w:tab w:val="left" w:pos="1710"/>
          <w:tab w:val="left" w:pos="2070"/>
          <w:tab w:val="left" w:pos="5040"/>
        </w:tabs>
        <w:ind w:left="1170" w:hanging="720"/>
        <w:rPr>
          <w:rFonts w:asciiTheme="minorHAnsi" w:hAnsiTheme="minorHAnsi"/>
          <w:sz w:val="20"/>
          <w:szCs w:val="20"/>
        </w:rPr>
      </w:pPr>
      <w:r w:rsidRPr="00113B74">
        <w:rPr>
          <w:rFonts w:asciiTheme="minorHAnsi" w:hAnsiTheme="minorHAnsi"/>
          <w:sz w:val="20"/>
          <w:szCs w:val="20"/>
        </w:rPr>
        <w:t>1.9.3</w:t>
      </w:r>
      <w:r w:rsidRPr="00113B74">
        <w:rPr>
          <w:rFonts w:asciiTheme="minorHAnsi" w:hAnsiTheme="minorHAnsi"/>
          <w:sz w:val="20"/>
          <w:szCs w:val="20"/>
        </w:rPr>
        <w:tab/>
        <w:t xml:space="preserve">Method detection limits (MDL):  </w:t>
      </w:r>
      <w:del w:id="124" w:author="Mary Ellen Ley" w:date="2017-01-03T13:35:00Z">
        <w:r w:rsidRPr="00113B74">
          <w:rPr>
            <w:rFonts w:asciiTheme="minorHAnsi" w:hAnsiTheme="minorHAnsi"/>
            <w:sz w:val="20"/>
            <w:szCs w:val="20"/>
          </w:rPr>
          <w:delText>Method</w:delText>
        </w:r>
      </w:del>
      <w:ins w:id="125" w:author="Mary Ellen Ley" w:date="2017-01-03T13:35:00Z">
        <w:r w:rsidR="00014F4A">
          <w:rPr>
            <w:rFonts w:asciiTheme="minorHAnsi" w:hAnsiTheme="minorHAnsi"/>
            <w:sz w:val="20"/>
            <w:szCs w:val="20"/>
          </w:rPr>
          <w:t>The m</w:t>
        </w:r>
        <w:r w:rsidRPr="00113B74">
          <w:rPr>
            <w:rFonts w:asciiTheme="minorHAnsi" w:hAnsiTheme="minorHAnsi"/>
            <w:sz w:val="20"/>
            <w:szCs w:val="20"/>
          </w:rPr>
          <w:t>ethod</w:t>
        </w:r>
      </w:ins>
      <w:r w:rsidRPr="00113B74">
        <w:rPr>
          <w:rFonts w:asciiTheme="minorHAnsi" w:hAnsiTheme="minorHAnsi"/>
          <w:sz w:val="20"/>
          <w:szCs w:val="20"/>
        </w:rPr>
        <w:t xml:space="preserve"> detection </w:t>
      </w:r>
      <w:del w:id="126" w:author="Mary Ellen Ley" w:date="2017-01-03T13:35:00Z">
        <w:r w:rsidRPr="00113B74">
          <w:rPr>
            <w:rFonts w:asciiTheme="minorHAnsi" w:hAnsiTheme="minorHAnsi"/>
            <w:sz w:val="20"/>
            <w:szCs w:val="20"/>
          </w:rPr>
          <w:delText>limits</w:delText>
        </w:r>
      </w:del>
      <w:ins w:id="127" w:author="Mary Ellen Ley" w:date="2017-01-03T13:35:00Z">
        <w:r w:rsidRPr="00113B74">
          <w:rPr>
            <w:rFonts w:asciiTheme="minorHAnsi" w:hAnsiTheme="minorHAnsi"/>
            <w:sz w:val="20"/>
            <w:szCs w:val="20"/>
          </w:rPr>
          <w:t>limit</w:t>
        </w:r>
      </w:ins>
      <w:r w:rsidRPr="00113B74">
        <w:rPr>
          <w:rFonts w:asciiTheme="minorHAnsi" w:hAnsiTheme="minorHAnsi"/>
          <w:sz w:val="20"/>
          <w:szCs w:val="20"/>
        </w:rPr>
        <w:t xml:space="preserve"> should be established using the guidelines in Chapter </w:t>
      </w:r>
      <w:del w:id="128" w:author="Mary Ellen Ley" w:date="2017-01-03T13:35:00Z">
        <w:r w:rsidRPr="00113B74">
          <w:rPr>
            <w:rFonts w:asciiTheme="minorHAnsi" w:hAnsiTheme="minorHAnsi"/>
            <w:sz w:val="20"/>
            <w:szCs w:val="20"/>
          </w:rPr>
          <w:delText>II</w:delText>
        </w:r>
      </w:del>
      <w:ins w:id="129" w:author="Mary Ellen Ley" w:date="2017-01-03T13:35:00Z">
        <w:r w:rsidR="00502789">
          <w:rPr>
            <w:rFonts w:asciiTheme="minorHAnsi" w:hAnsiTheme="minorHAnsi"/>
            <w:sz w:val="20"/>
            <w:szCs w:val="20"/>
          </w:rPr>
          <w:t>6</w:t>
        </w:r>
      </w:ins>
      <w:r w:rsidRPr="00113B74">
        <w:rPr>
          <w:rFonts w:asciiTheme="minorHAnsi" w:hAnsiTheme="minorHAnsi"/>
          <w:sz w:val="20"/>
          <w:szCs w:val="20"/>
        </w:rPr>
        <w:t xml:space="preserve">, Section </w:t>
      </w:r>
      <w:del w:id="130" w:author="Mary Ellen Ley" w:date="2017-01-03T13:35:00Z">
        <w:r w:rsidRPr="00113B74">
          <w:rPr>
            <w:rFonts w:asciiTheme="minorHAnsi" w:hAnsiTheme="minorHAnsi"/>
            <w:sz w:val="20"/>
            <w:szCs w:val="20"/>
          </w:rPr>
          <w:delText>D</w:delText>
        </w:r>
      </w:del>
      <w:ins w:id="131" w:author="Mary Ellen Ley" w:date="2017-01-03T13:35:00Z">
        <w:r w:rsidR="00502789">
          <w:rPr>
            <w:rFonts w:asciiTheme="minorHAnsi" w:hAnsiTheme="minorHAnsi"/>
            <w:sz w:val="20"/>
            <w:szCs w:val="20"/>
          </w:rPr>
          <w:t>C</w:t>
        </w:r>
        <w:r w:rsidR="00C34C9A">
          <w:rPr>
            <w:rFonts w:asciiTheme="minorHAnsi" w:hAnsiTheme="minorHAnsi"/>
            <w:sz w:val="20"/>
            <w:szCs w:val="20"/>
          </w:rPr>
          <w:t>.8 of this manual</w:t>
        </w:r>
      </w:ins>
      <w:r w:rsidRPr="00113B74">
        <w:rPr>
          <w:rFonts w:asciiTheme="minorHAnsi" w:hAnsiTheme="minorHAnsi"/>
          <w:sz w:val="20"/>
          <w:szCs w:val="20"/>
        </w:rPr>
        <w:t>.</w:t>
      </w:r>
    </w:p>
    <w:p w14:paraId="7494BED6" w14:textId="77777777" w:rsidR="00297546" w:rsidRPr="00113B74" w:rsidRDefault="00297546">
      <w:pPr>
        <w:tabs>
          <w:tab w:val="left" w:pos="-1080"/>
          <w:tab w:val="left" w:pos="-720"/>
          <w:tab w:val="left" w:pos="0"/>
          <w:tab w:val="left" w:pos="450"/>
          <w:tab w:val="left" w:pos="810"/>
          <w:tab w:val="left" w:pos="1170"/>
          <w:tab w:val="left" w:pos="1710"/>
          <w:tab w:val="left" w:pos="2070"/>
          <w:tab w:val="left" w:pos="5040"/>
        </w:tabs>
        <w:rPr>
          <w:rFonts w:asciiTheme="minorHAnsi" w:hAnsiTheme="minorHAnsi"/>
          <w:sz w:val="20"/>
          <w:szCs w:val="20"/>
        </w:rPr>
      </w:pPr>
    </w:p>
    <w:p w14:paraId="096A1613" w14:textId="744985C0" w:rsidR="00297546" w:rsidRPr="00113B74" w:rsidRDefault="00297546">
      <w:pPr>
        <w:tabs>
          <w:tab w:val="left" w:pos="-1080"/>
          <w:tab w:val="left" w:pos="-720"/>
          <w:tab w:val="left" w:pos="0"/>
          <w:tab w:val="left" w:pos="450"/>
          <w:tab w:val="left" w:pos="810"/>
          <w:tab w:val="left" w:pos="1170"/>
          <w:tab w:val="left" w:pos="1710"/>
          <w:tab w:val="left" w:pos="2070"/>
          <w:tab w:val="left" w:pos="5040"/>
        </w:tabs>
        <w:ind w:left="1170" w:hanging="720"/>
        <w:rPr>
          <w:rFonts w:asciiTheme="minorHAnsi" w:hAnsiTheme="minorHAnsi"/>
          <w:sz w:val="20"/>
          <w:szCs w:val="20"/>
        </w:rPr>
      </w:pPr>
      <w:r w:rsidRPr="00113B74">
        <w:rPr>
          <w:rFonts w:asciiTheme="minorHAnsi" w:hAnsiTheme="minorHAnsi"/>
          <w:sz w:val="20"/>
          <w:szCs w:val="20"/>
        </w:rPr>
        <w:t>1.9.4</w:t>
      </w:r>
      <w:r w:rsidRPr="00113B74">
        <w:rPr>
          <w:rFonts w:asciiTheme="minorHAnsi" w:hAnsiTheme="minorHAnsi"/>
          <w:sz w:val="20"/>
          <w:szCs w:val="20"/>
        </w:rPr>
        <w:tab/>
        <w:t xml:space="preserve">Method blank: </w:t>
      </w:r>
      <w:r w:rsidR="00C34C9A">
        <w:rPr>
          <w:rFonts w:asciiTheme="minorHAnsi" w:hAnsiTheme="minorHAnsi"/>
          <w:sz w:val="20"/>
          <w:szCs w:val="20"/>
        </w:rPr>
        <w:t xml:space="preserve"> </w:t>
      </w:r>
      <w:del w:id="132" w:author="Mary Ellen Ley" w:date="2017-01-03T13:35:00Z">
        <w:r w:rsidRPr="00113B74">
          <w:rPr>
            <w:rFonts w:asciiTheme="minorHAnsi" w:hAnsiTheme="minorHAnsi"/>
            <w:sz w:val="20"/>
            <w:szCs w:val="20"/>
          </w:rPr>
          <w:delText>see</w:delText>
        </w:r>
      </w:del>
      <w:ins w:id="133" w:author="Mary Ellen Ley" w:date="2017-01-03T13:35:00Z">
        <w:r w:rsidR="00C34C9A">
          <w:rPr>
            <w:rFonts w:asciiTheme="minorHAnsi" w:hAnsiTheme="minorHAnsi"/>
            <w:sz w:val="20"/>
            <w:szCs w:val="20"/>
          </w:rPr>
          <w:t>See</w:t>
        </w:r>
      </w:ins>
      <w:r w:rsidRPr="00113B74">
        <w:rPr>
          <w:rFonts w:asciiTheme="minorHAnsi" w:hAnsiTheme="minorHAnsi"/>
          <w:sz w:val="20"/>
          <w:szCs w:val="20"/>
        </w:rPr>
        <w:t xml:space="preserve"> Chapter </w:t>
      </w:r>
      <w:del w:id="134" w:author="Mary Ellen Ley" w:date="2017-01-03T13:35:00Z">
        <w:r w:rsidRPr="00113B74">
          <w:rPr>
            <w:rFonts w:asciiTheme="minorHAnsi" w:hAnsiTheme="minorHAnsi"/>
            <w:sz w:val="20"/>
            <w:szCs w:val="20"/>
          </w:rPr>
          <w:delText>II, Section</w:delText>
        </w:r>
      </w:del>
      <w:ins w:id="135" w:author="Mary Ellen Ley" w:date="2017-01-03T13:35:00Z">
        <w:r w:rsidR="00C34C9A">
          <w:rPr>
            <w:rFonts w:asciiTheme="minorHAnsi" w:hAnsiTheme="minorHAnsi"/>
            <w:sz w:val="20"/>
            <w:szCs w:val="20"/>
          </w:rPr>
          <w:t>6</w:t>
        </w:r>
        <w:r w:rsidRPr="00113B74">
          <w:rPr>
            <w:rFonts w:asciiTheme="minorHAnsi" w:hAnsiTheme="minorHAnsi"/>
            <w:sz w:val="20"/>
            <w:szCs w:val="20"/>
          </w:rPr>
          <w:t>, S</w:t>
        </w:r>
        <w:r w:rsidR="00C34C9A">
          <w:rPr>
            <w:rFonts w:asciiTheme="minorHAnsi" w:hAnsiTheme="minorHAnsi"/>
            <w:sz w:val="20"/>
            <w:szCs w:val="20"/>
          </w:rPr>
          <w:t>ubsection</w:t>
        </w:r>
      </w:ins>
      <w:r w:rsidRPr="00113B74">
        <w:rPr>
          <w:rFonts w:asciiTheme="minorHAnsi" w:hAnsiTheme="minorHAnsi"/>
          <w:sz w:val="20"/>
          <w:szCs w:val="20"/>
        </w:rPr>
        <w:t xml:space="preserve"> C</w:t>
      </w:r>
      <w:r w:rsidR="00C34C9A">
        <w:rPr>
          <w:rFonts w:asciiTheme="minorHAnsi" w:hAnsiTheme="minorHAnsi"/>
          <w:sz w:val="20"/>
          <w:szCs w:val="20"/>
        </w:rPr>
        <w:t>.</w:t>
      </w:r>
      <w:ins w:id="136" w:author="Mary Ellen Ley" w:date="2017-01-03T13:35:00Z">
        <w:r w:rsidR="00C34C9A">
          <w:rPr>
            <w:rFonts w:asciiTheme="minorHAnsi" w:hAnsiTheme="minorHAnsi"/>
            <w:sz w:val="20"/>
            <w:szCs w:val="20"/>
          </w:rPr>
          <w:t>6.1</w:t>
        </w:r>
        <w:r w:rsidR="00014F4A" w:rsidRPr="00014F4A">
          <w:rPr>
            <w:rFonts w:asciiTheme="minorHAnsi" w:hAnsiTheme="minorHAnsi"/>
            <w:sz w:val="20"/>
            <w:szCs w:val="20"/>
          </w:rPr>
          <w:t xml:space="preserve"> </w:t>
        </w:r>
        <w:r w:rsidR="00014F4A">
          <w:rPr>
            <w:rFonts w:asciiTheme="minorHAnsi" w:hAnsiTheme="minorHAnsi"/>
            <w:sz w:val="20"/>
            <w:szCs w:val="20"/>
          </w:rPr>
          <w:t>of this manual</w:t>
        </w:r>
        <w:r w:rsidRPr="00113B74">
          <w:rPr>
            <w:rFonts w:asciiTheme="minorHAnsi" w:hAnsiTheme="minorHAnsi"/>
            <w:sz w:val="20"/>
            <w:szCs w:val="20"/>
          </w:rPr>
          <w:t>.</w:t>
        </w:r>
      </w:ins>
    </w:p>
    <w:p w14:paraId="45DD93F8" w14:textId="77777777" w:rsidR="00297546" w:rsidRPr="00113B74" w:rsidRDefault="00297546">
      <w:pPr>
        <w:tabs>
          <w:tab w:val="left" w:pos="-1080"/>
          <w:tab w:val="left" w:pos="-720"/>
          <w:tab w:val="left" w:pos="0"/>
          <w:tab w:val="left" w:pos="450"/>
          <w:tab w:val="left" w:pos="810"/>
          <w:tab w:val="left" w:pos="1170"/>
          <w:tab w:val="left" w:pos="1710"/>
          <w:tab w:val="left" w:pos="2070"/>
          <w:tab w:val="left" w:pos="5040"/>
        </w:tabs>
        <w:rPr>
          <w:rFonts w:asciiTheme="minorHAnsi" w:hAnsiTheme="minorHAnsi"/>
          <w:sz w:val="20"/>
          <w:szCs w:val="20"/>
        </w:rPr>
      </w:pPr>
    </w:p>
    <w:p w14:paraId="60826C5B" w14:textId="7BC8A8EB" w:rsidR="00297546" w:rsidRPr="00113B74" w:rsidRDefault="00297546" w:rsidP="008B61FB">
      <w:pPr>
        <w:tabs>
          <w:tab w:val="left" w:pos="-1080"/>
          <w:tab w:val="left" w:pos="-720"/>
          <w:tab w:val="left" w:pos="0"/>
          <w:tab w:val="left" w:pos="450"/>
          <w:tab w:val="left" w:pos="810"/>
          <w:tab w:val="left" w:pos="1170"/>
          <w:tab w:val="left" w:pos="1710"/>
          <w:tab w:val="left" w:pos="2070"/>
          <w:tab w:val="left" w:pos="5040"/>
        </w:tabs>
        <w:ind w:left="1170" w:hanging="720"/>
        <w:rPr>
          <w:rFonts w:asciiTheme="minorHAnsi" w:hAnsiTheme="minorHAnsi"/>
          <w:sz w:val="20"/>
          <w:szCs w:val="20"/>
        </w:rPr>
      </w:pPr>
      <w:r w:rsidRPr="00113B74">
        <w:rPr>
          <w:rFonts w:asciiTheme="minorHAnsi" w:hAnsiTheme="minorHAnsi"/>
          <w:sz w:val="20"/>
          <w:szCs w:val="20"/>
        </w:rPr>
        <w:t>1.9.5</w:t>
      </w:r>
      <w:r w:rsidRPr="00113B74">
        <w:rPr>
          <w:rFonts w:asciiTheme="minorHAnsi" w:hAnsiTheme="minorHAnsi"/>
          <w:sz w:val="20"/>
          <w:szCs w:val="20"/>
        </w:rPr>
        <w:tab/>
        <w:t xml:space="preserve">Laboratory duplicate:  </w:t>
      </w:r>
      <w:del w:id="137" w:author="Mary Ellen Ley" w:date="2017-01-03T13:35:00Z">
        <w:r w:rsidRPr="00113B74">
          <w:rPr>
            <w:rFonts w:asciiTheme="minorHAnsi" w:hAnsiTheme="minorHAnsi"/>
            <w:sz w:val="20"/>
            <w:szCs w:val="20"/>
          </w:rPr>
          <w:delText>see</w:delText>
        </w:r>
      </w:del>
      <w:ins w:id="138" w:author="Mary Ellen Ley" w:date="2017-01-03T13:35:00Z">
        <w:r w:rsidR="00C34C9A">
          <w:rPr>
            <w:rFonts w:asciiTheme="minorHAnsi" w:hAnsiTheme="minorHAnsi"/>
            <w:sz w:val="20"/>
            <w:szCs w:val="20"/>
          </w:rPr>
          <w:t>S</w:t>
        </w:r>
        <w:r w:rsidRPr="00113B74">
          <w:rPr>
            <w:rFonts w:asciiTheme="minorHAnsi" w:hAnsiTheme="minorHAnsi"/>
            <w:sz w:val="20"/>
            <w:szCs w:val="20"/>
          </w:rPr>
          <w:t>ee</w:t>
        </w:r>
      </w:ins>
      <w:r w:rsidRPr="00113B74">
        <w:rPr>
          <w:rFonts w:asciiTheme="minorHAnsi" w:hAnsiTheme="minorHAnsi"/>
          <w:sz w:val="20"/>
          <w:szCs w:val="20"/>
        </w:rPr>
        <w:t xml:space="preserve"> Chapter </w:t>
      </w:r>
      <w:del w:id="139" w:author="Mary Ellen Ley" w:date="2017-01-03T13:35:00Z">
        <w:r w:rsidRPr="00113B74">
          <w:rPr>
            <w:rFonts w:asciiTheme="minorHAnsi" w:hAnsiTheme="minorHAnsi"/>
            <w:sz w:val="20"/>
            <w:szCs w:val="20"/>
          </w:rPr>
          <w:delText>II, Section</w:delText>
        </w:r>
      </w:del>
      <w:ins w:id="140" w:author="Mary Ellen Ley" w:date="2017-01-03T13:35:00Z">
        <w:r w:rsidR="00C34C9A">
          <w:rPr>
            <w:rFonts w:asciiTheme="minorHAnsi" w:hAnsiTheme="minorHAnsi"/>
            <w:sz w:val="20"/>
            <w:szCs w:val="20"/>
          </w:rPr>
          <w:t>6</w:t>
        </w:r>
        <w:r w:rsidRPr="00113B74">
          <w:rPr>
            <w:rFonts w:asciiTheme="minorHAnsi" w:hAnsiTheme="minorHAnsi"/>
            <w:sz w:val="20"/>
            <w:szCs w:val="20"/>
          </w:rPr>
          <w:t>, S</w:t>
        </w:r>
        <w:r w:rsidR="00C34C9A">
          <w:rPr>
            <w:rFonts w:asciiTheme="minorHAnsi" w:hAnsiTheme="minorHAnsi"/>
            <w:sz w:val="20"/>
            <w:szCs w:val="20"/>
          </w:rPr>
          <w:t>ubs</w:t>
        </w:r>
        <w:r w:rsidRPr="00113B74">
          <w:rPr>
            <w:rFonts w:asciiTheme="minorHAnsi" w:hAnsiTheme="minorHAnsi"/>
            <w:sz w:val="20"/>
            <w:szCs w:val="20"/>
          </w:rPr>
          <w:t>ection</w:t>
        </w:r>
      </w:ins>
      <w:r w:rsidRPr="00113B74">
        <w:rPr>
          <w:rFonts w:asciiTheme="minorHAnsi" w:hAnsiTheme="minorHAnsi"/>
          <w:sz w:val="20"/>
          <w:szCs w:val="20"/>
        </w:rPr>
        <w:t xml:space="preserve"> C</w:t>
      </w:r>
      <w:r w:rsidR="00C34C9A">
        <w:rPr>
          <w:rFonts w:asciiTheme="minorHAnsi" w:hAnsiTheme="minorHAnsi"/>
          <w:sz w:val="20"/>
          <w:szCs w:val="20"/>
        </w:rPr>
        <w:t>.</w:t>
      </w:r>
      <w:ins w:id="141" w:author="Mary Ellen Ley" w:date="2017-01-03T13:35:00Z">
        <w:r w:rsidR="00C34C9A">
          <w:rPr>
            <w:rFonts w:asciiTheme="minorHAnsi" w:hAnsiTheme="minorHAnsi"/>
            <w:sz w:val="20"/>
            <w:szCs w:val="20"/>
          </w:rPr>
          <w:t>6.3</w:t>
        </w:r>
        <w:r w:rsidR="00014F4A" w:rsidRPr="00014F4A">
          <w:rPr>
            <w:rFonts w:asciiTheme="minorHAnsi" w:hAnsiTheme="minorHAnsi"/>
            <w:sz w:val="20"/>
            <w:szCs w:val="20"/>
          </w:rPr>
          <w:t xml:space="preserve"> </w:t>
        </w:r>
        <w:r w:rsidR="00014F4A">
          <w:rPr>
            <w:rFonts w:asciiTheme="minorHAnsi" w:hAnsiTheme="minorHAnsi"/>
            <w:sz w:val="20"/>
            <w:szCs w:val="20"/>
          </w:rPr>
          <w:t>of this manual</w:t>
        </w:r>
        <w:r w:rsidRPr="00113B74">
          <w:rPr>
            <w:rFonts w:asciiTheme="minorHAnsi" w:hAnsiTheme="minorHAnsi"/>
            <w:sz w:val="20"/>
            <w:szCs w:val="20"/>
          </w:rPr>
          <w:t>.</w:t>
        </w:r>
      </w:ins>
    </w:p>
    <w:p w14:paraId="0683C20B" w14:textId="77777777" w:rsidR="00297546" w:rsidRPr="00113B74" w:rsidRDefault="00297546">
      <w:pPr>
        <w:tabs>
          <w:tab w:val="left" w:pos="-1080"/>
          <w:tab w:val="left" w:pos="-720"/>
          <w:tab w:val="left" w:pos="0"/>
          <w:tab w:val="left" w:pos="450"/>
          <w:tab w:val="left" w:pos="810"/>
          <w:tab w:val="left" w:pos="1170"/>
          <w:tab w:val="left" w:pos="1710"/>
          <w:tab w:val="left" w:pos="2070"/>
          <w:tab w:val="left" w:pos="5040"/>
        </w:tabs>
        <w:rPr>
          <w:rFonts w:asciiTheme="minorHAnsi" w:hAnsiTheme="minorHAnsi"/>
          <w:sz w:val="20"/>
          <w:szCs w:val="20"/>
        </w:rPr>
      </w:pPr>
    </w:p>
    <w:p w14:paraId="07B7D174" w14:textId="77777777" w:rsidR="00297546" w:rsidRPr="00113B74" w:rsidRDefault="00297546">
      <w:pPr>
        <w:tabs>
          <w:tab w:val="left" w:pos="-1080"/>
          <w:tab w:val="left" w:pos="-720"/>
          <w:tab w:val="left" w:pos="0"/>
          <w:tab w:val="left" w:pos="450"/>
          <w:tab w:val="left" w:pos="810"/>
          <w:tab w:val="left" w:pos="1170"/>
          <w:tab w:val="left" w:pos="1710"/>
          <w:tab w:val="left" w:pos="2070"/>
          <w:tab w:val="left" w:pos="5040"/>
        </w:tabs>
        <w:rPr>
          <w:rFonts w:asciiTheme="minorHAnsi" w:hAnsiTheme="minorHAnsi"/>
          <w:sz w:val="20"/>
          <w:szCs w:val="20"/>
        </w:rPr>
      </w:pPr>
      <w:r w:rsidRPr="00113B74">
        <w:rPr>
          <w:rFonts w:asciiTheme="minorHAnsi" w:hAnsiTheme="minorHAnsi"/>
          <w:sz w:val="20"/>
          <w:szCs w:val="20"/>
        </w:rPr>
        <w:t>1.10</w:t>
      </w:r>
      <w:r w:rsidRPr="00113B74">
        <w:rPr>
          <w:rFonts w:asciiTheme="minorHAnsi" w:hAnsiTheme="minorHAnsi"/>
          <w:sz w:val="20"/>
          <w:szCs w:val="20"/>
        </w:rPr>
        <w:tab/>
      </w:r>
      <w:r w:rsidRPr="00113B74">
        <w:rPr>
          <w:rFonts w:asciiTheme="minorHAnsi" w:hAnsiTheme="minorHAnsi"/>
          <w:sz w:val="20"/>
          <w:szCs w:val="20"/>
          <w:u w:val="single"/>
        </w:rPr>
        <w:t>Calculation and Reporting</w:t>
      </w:r>
    </w:p>
    <w:p w14:paraId="31EAFE1F" w14:textId="77777777" w:rsidR="00297546" w:rsidRPr="00113B74" w:rsidRDefault="00297546">
      <w:pPr>
        <w:tabs>
          <w:tab w:val="left" w:pos="-1080"/>
          <w:tab w:val="left" w:pos="-720"/>
          <w:tab w:val="left" w:pos="0"/>
          <w:tab w:val="left" w:pos="450"/>
          <w:tab w:val="left" w:pos="810"/>
          <w:tab w:val="left" w:pos="1170"/>
          <w:tab w:val="left" w:pos="1710"/>
          <w:tab w:val="left" w:pos="2070"/>
          <w:tab w:val="left" w:pos="5040"/>
        </w:tabs>
        <w:rPr>
          <w:rFonts w:asciiTheme="minorHAnsi" w:hAnsiTheme="minorHAnsi"/>
          <w:sz w:val="20"/>
          <w:szCs w:val="20"/>
        </w:rPr>
      </w:pPr>
    </w:p>
    <w:p w14:paraId="1F23C0D5" w14:textId="5C05498A" w:rsidR="00297546" w:rsidRPr="00113B74" w:rsidRDefault="00297546">
      <w:pPr>
        <w:tabs>
          <w:tab w:val="left" w:pos="-1080"/>
          <w:tab w:val="left" w:pos="-720"/>
          <w:tab w:val="left" w:pos="0"/>
          <w:tab w:val="left" w:pos="450"/>
          <w:tab w:val="left" w:pos="810"/>
          <w:tab w:val="left" w:pos="1170"/>
          <w:tab w:val="left" w:pos="1710"/>
          <w:tab w:val="left" w:pos="2070"/>
          <w:tab w:val="left" w:pos="5040"/>
        </w:tabs>
        <w:ind w:left="1170" w:hanging="720"/>
        <w:rPr>
          <w:rFonts w:asciiTheme="minorHAnsi" w:hAnsiTheme="minorHAnsi"/>
          <w:sz w:val="20"/>
          <w:szCs w:val="20"/>
        </w:rPr>
      </w:pPr>
      <w:r w:rsidRPr="00113B74">
        <w:rPr>
          <w:rFonts w:asciiTheme="minorHAnsi" w:hAnsiTheme="minorHAnsi"/>
          <w:sz w:val="20"/>
          <w:szCs w:val="20"/>
        </w:rPr>
        <w:t>1.10.1</w:t>
      </w:r>
      <w:r w:rsidRPr="00113B74">
        <w:rPr>
          <w:rFonts w:asciiTheme="minorHAnsi" w:hAnsiTheme="minorHAnsi"/>
          <w:sz w:val="20"/>
          <w:szCs w:val="20"/>
        </w:rPr>
        <w:tab/>
        <w:t xml:space="preserve">The Chesapeake Bay Program staff use Lorenzen’s pheopigment-corrected equations to calculate chlorophyll </w:t>
      </w:r>
      <w:r w:rsidRPr="00113B74">
        <w:rPr>
          <w:rFonts w:asciiTheme="minorHAnsi" w:hAnsiTheme="minorHAnsi"/>
          <w:i/>
          <w:iCs/>
          <w:sz w:val="20"/>
          <w:szCs w:val="20"/>
        </w:rPr>
        <w:t xml:space="preserve">a </w:t>
      </w:r>
      <w:r w:rsidRPr="00113B74">
        <w:rPr>
          <w:rFonts w:asciiTheme="minorHAnsi" w:hAnsiTheme="minorHAnsi"/>
          <w:sz w:val="20"/>
          <w:szCs w:val="20"/>
        </w:rPr>
        <w:t xml:space="preserve">and pheophytin </w:t>
      </w:r>
      <w:r w:rsidRPr="00113B74">
        <w:rPr>
          <w:rFonts w:asciiTheme="minorHAnsi" w:hAnsiTheme="minorHAnsi"/>
          <w:i/>
          <w:iCs/>
          <w:sz w:val="20"/>
          <w:szCs w:val="20"/>
        </w:rPr>
        <w:t xml:space="preserve">a. </w:t>
      </w:r>
      <w:r w:rsidRPr="00113B74">
        <w:rPr>
          <w:rFonts w:asciiTheme="minorHAnsi" w:hAnsiTheme="minorHAnsi"/>
          <w:sz w:val="20"/>
          <w:szCs w:val="20"/>
        </w:rPr>
        <w:t>The 750</w:t>
      </w:r>
      <w:r w:rsidRPr="00113B74">
        <w:rPr>
          <w:rFonts w:asciiTheme="minorHAnsi" w:hAnsiTheme="minorHAnsi"/>
          <w:sz w:val="20"/>
          <w:szCs w:val="20"/>
          <w:vertAlign w:val="subscript"/>
        </w:rPr>
        <w:t>b</w:t>
      </w:r>
      <w:r w:rsidRPr="00113B74">
        <w:rPr>
          <w:rFonts w:asciiTheme="minorHAnsi" w:hAnsiTheme="minorHAnsi"/>
          <w:sz w:val="20"/>
          <w:szCs w:val="20"/>
        </w:rPr>
        <w:t xml:space="preserve"> nm and 750</w:t>
      </w:r>
      <w:r w:rsidRPr="00113B74">
        <w:rPr>
          <w:rFonts w:asciiTheme="minorHAnsi" w:hAnsiTheme="minorHAnsi"/>
          <w:sz w:val="20"/>
          <w:szCs w:val="20"/>
          <w:vertAlign w:val="subscript"/>
        </w:rPr>
        <w:t>a</w:t>
      </w:r>
      <w:r w:rsidRPr="00113B74">
        <w:rPr>
          <w:rFonts w:asciiTheme="minorHAnsi" w:hAnsiTheme="minorHAnsi"/>
          <w:sz w:val="20"/>
          <w:szCs w:val="20"/>
        </w:rPr>
        <w:t xml:space="preserve"> OD values are subtracted from the readings before (OD 664 nm) and after acidification (OD 665). </w:t>
      </w:r>
      <w:del w:id="142" w:author="Mary Ellen Ley" w:date="2017-01-03T13:35:00Z">
        <w:r w:rsidRPr="00113B74">
          <w:rPr>
            <w:rFonts w:asciiTheme="minorHAnsi" w:hAnsiTheme="minorHAnsi"/>
            <w:sz w:val="20"/>
            <w:szCs w:val="20"/>
          </w:rPr>
          <w:delText xml:space="preserve"> </w:delText>
        </w:r>
      </w:del>
      <w:r w:rsidRPr="00113B74">
        <w:rPr>
          <w:rFonts w:asciiTheme="minorHAnsi" w:hAnsiTheme="minorHAnsi"/>
          <w:sz w:val="20"/>
          <w:szCs w:val="20"/>
        </w:rPr>
        <w:t>Lorenzen’s equations are:</w:t>
      </w:r>
    </w:p>
    <w:p w14:paraId="39A96F7D" w14:textId="77777777" w:rsidR="00297546" w:rsidRPr="00113B74" w:rsidRDefault="00297546">
      <w:pPr>
        <w:tabs>
          <w:tab w:val="left" w:pos="-1080"/>
          <w:tab w:val="left" w:pos="-720"/>
          <w:tab w:val="left" w:pos="0"/>
          <w:tab w:val="left" w:pos="450"/>
          <w:tab w:val="left" w:pos="810"/>
          <w:tab w:val="left" w:pos="1170"/>
          <w:tab w:val="left" w:pos="1710"/>
          <w:tab w:val="left" w:pos="2070"/>
          <w:tab w:val="left" w:pos="5040"/>
        </w:tabs>
        <w:rPr>
          <w:rFonts w:asciiTheme="minorHAnsi" w:hAnsiTheme="minorHAnsi"/>
          <w:sz w:val="20"/>
          <w:szCs w:val="20"/>
        </w:rPr>
      </w:pPr>
    </w:p>
    <w:p w14:paraId="3426EC85" w14:textId="77777777" w:rsidR="00297546" w:rsidRPr="00113B74" w:rsidRDefault="00297546" w:rsidP="00EF32CB">
      <w:pPr>
        <w:tabs>
          <w:tab w:val="left" w:pos="-1080"/>
          <w:tab w:val="left" w:pos="-720"/>
          <w:tab w:val="left" w:pos="0"/>
          <w:tab w:val="left" w:pos="450"/>
          <w:tab w:val="left" w:pos="810"/>
          <w:tab w:val="left" w:pos="1170"/>
          <w:tab w:val="left" w:pos="1710"/>
          <w:tab w:val="left" w:pos="2070"/>
          <w:tab w:val="left" w:pos="4140"/>
          <w:tab w:val="left" w:pos="5760"/>
        </w:tabs>
        <w:ind w:left="1714"/>
        <w:rPr>
          <w:rFonts w:asciiTheme="minorHAnsi" w:hAnsiTheme="minorHAnsi"/>
          <w:sz w:val="20"/>
          <w:szCs w:val="20"/>
        </w:rPr>
      </w:pPr>
      <w:r w:rsidRPr="00EF32CB">
        <w:rPr>
          <w:rFonts w:asciiTheme="minorHAnsi" w:hAnsiTheme="minorHAnsi"/>
          <w:b/>
          <w:sz w:val="20"/>
        </w:rPr>
        <w:t xml:space="preserve">Chlorophyll </w:t>
      </w:r>
      <w:r w:rsidRPr="00EF32CB">
        <w:rPr>
          <w:rFonts w:asciiTheme="minorHAnsi" w:hAnsiTheme="minorHAnsi"/>
          <w:b/>
          <w:i/>
          <w:sz w:val="20"/>
        </w:rPr>
        <w:t>a</w:t>
      </w:r>
      <w:r w:rsidRPr="00113B74">
        <w:rPr>
          <w:rFonts w:asciiTheme="minorHAnsi" w:hAnsiTheme="minorHAnsi"/>
          <w:sz w:val="20"/>
          <w:szCs w:val="20"/>
        </w:rPr>
        <w:t xml:space="preserve">, µg/L  = </w:t>
      </w:r>
      <w:r w:rsidRPr="00113B74">
        <w:rPr>
          <w:rFonts w:asciiTheme="minorHAnsi" w:hAnsiTheme="minorHAnsi"/>
          <w:sz w:val="20"/>
          <w:szCs w:val="20"/>
          <w:u w:val="single"/>
        </w:rPr>
        <w:t xml:space="preserve"> 26.7 (664</w:t>
      </w:r>
      <w:r w:rsidRPr="00113B74">
        <w:rPr>
          <w:rFonts w:asciiTheme="minorHAnsi" w:hAnsiTheme="minorHAnsi"/>
          <w:sz w:val="20"/>
          <w:szCs w:val="20"/>
          <w:u w:val="single"/>
          <w:vertAlign w:val="subscript"/>
        </w:rPr>
        <w:t>b</w:t>
      </w:r>
      <w:r w:rsidRPr="00113B74">
        <w:rPr>
          <w:rFonts w:asciiTheme="minorHAnsi" w:hAnsiTheme="minorHAnsi"/>
          <w:sz w:val="20"/>
          <w:szCs w:val="20"/>
          <w:u w:val="single"/>
        </w:rPr>
        <w:t xml:space="preserve"> - 665</w:t>
      </w:r>
      <w:r w:rsidRPr="00113B74">
        <w:rPr>
          <w:rFonts w:asciiTheme="minorHAnsi" w:hAnsiTheme="minorHAnsi"/>
          <w:sz w:val="20"/>
          <w:szCs w:val="20"/>
          <w:u w:val="single"/>
          <w:vertAlign w:val="subscript"/>
        </w:rPr>
        <w:t>a</w:t>
      </w:r>
      <w:r w:rsidRPr="00113B74">
        <w:rPr>
          <w:rFonts w:asciiTheme="minorHAnsi" w:hAnsiTheme="minorHAnsi"/>
          <w:sz w:val="20"/>
          <w:szCs w:val="20"/>
          <w:u w:val="single"/>
        </w:rPr>
        <w:t xml:space="preserve">) </w:t>
      </w:r>
      <w:r w:rsidRPr="00113B74">
        <w:rPr>
          <w:rFonts w:asciiTheme="minorHAnsi" w:hAnsiTheme="minorHAnsi"/>
          <w:sz w:val="20"/>
          <w:szCs w:val="20"/>
          <w:u w:val="single"/>
        </w:rPr>
        <w:sym w:font="Symbol" w:char="F0B4"/>
      </w:r>
      <w:r w:rsidRPr="00113B74">
        <w:rPr>
          <w:rFonts w:asciiTheme="minorHAnsi" w:hAnsiTheme="minorHAnsi"/>
          <w:sz w:val="20"/>
          <w:szCs w:val="20"/>
          <w:u w:val="single"/>
        </w:rPr>
        <w:t xml:space="preserve"> V</w:t>
      </w:r>
      <w:r w:rsidRPr="00113B74">
        <w:rPr>
          <w:rFonts w:asciiTheme="minorHAnsi" w:hAnsiTheme="minorHAnsi"/>
          <w:sz w:val="20"/>
          <w:szCs w:val="20"/>
          <w:u w:val="single"/>
          <w:vertAlign w:val="subscript"/>
        </w:rPr>
        <w:t>1</w:t>
      </w:r>
      <w:r w:rsidRPr="00113B74">
        <w:rPr>
          <w:rFonts w:asciiTheme="minorHAnsi" w:hAnsiTheme="minorHAnsi"/>
          <w:sz w:val="20"/>
          <w:szCs w:val="20"/>
        </w:rPr>
        <w:t xml:space="preserve"> </w:t>
      </w:r>
    </w:p>
    <w:p w14:paraId="544C898D" w14:textId="77777777" w:rsidR="00387D6F" w:rsidRPr="00113B74" w:rsidRDefault="00297546" w:rsidP="00387D6F">
      <w:pPr>
        <w:tabs>
          <w:tab w:val="left" w:pos="-1080"/>
          <w:tab w:val="left" w:pos="-720"/>
          <w:tab w:val="left" w:pos="0"/>
          <w:tab w:val="left" w:pos="450"/>
          <w:tab w:val="left" w:pos="810"/>
          <w:tab w:val="left" w:pos="1170"/>
          <w:tab w:val="left" w:pos="1710"/>
          <w:tab w:val="left" w:pos="2070"/>
          <w:tab w:val="left" w:pos="4140"/>
          <w:tab w:val="left" w:pos="5760"/>
        </w:tabs>
        <w:ind w:firstLine="4140"/>
        <w:rPr>
          <w:rFonts w:asciiTheme="minorHAnsi" w:hAnsiTheme="minorHAnsi"/>
          <w:sz w:val="20"/>
          <w:szCs w:val="20"/>
        </w:rPr>
      </w:pPr>
      <w:r w:rsidRPr="00113B74">
        <w:rPr>
          <w:rFonts w:asciiTheme="minorHAnsi" w:hAnsiTheme="minorHAnsi"/>
          <w:sz w:val="20"/>
          <w:szCs w:val="20"/>
        </w:rPr>
        <w:t>V</w:t>
      </w:r>
      <w:r w:rsidRPr="00113B74">
        <w:rPr>
          <w:rFonts w:asciiTheme="minorHAnsi" w:hAnsiTheme="minorHAnsi"/>
          <w:sz w:val="20"/>
          <w:szCs w:val="20"/>
          <w:vertAlign w:val="subscript"/>
        </w:rPr>
        <w:t>2</w:t>
      </w:r>
      <w:r w:rsidRPr="00113B74">
        <w:rPr>
          <w:rFonts w:asciiTheme="minorHAnsi" w:hAnsiTheme="minorHAnsi"/>
          <w:sz w:val="20"/>
          <w:szCs w:val="20"/>
        </w:rPr>
        <w:t xml:space="preserve"> </w:t>
      </w:r>
      <w:r w:rsidRPr="00113B74">
        <w:rPr>
          <w:rFonts w:asciiTheme="minorHAnsi" w:hAnsiTheme="minorHAnsi"/>
          <w:sz w:val="20"/>
          <w:szCs w:val="20"/>
        </w:rPr>
        <w:sym w:font="Symbol" w:char="F0B4"/>
      </w:r>
      <w:r w:rsidRPr="00113B74">
        <w:rPr>
          <w:rFonts w:asciiTheme="minorHAnsi" w:hAnsiTheme="minorHAnsi"/>
          <w:sz w:val="20"/>
          <w:szCs w:val="20"/>
        </w:rPr>
        <w:t xml:space="preserve"> L</w:t>
      </w:r>
    </w:p>
    <w:p w14:paraId="1745BAE5" w14:textId="77777777" w:rsidR="00297546" w:rsidRPr="00113B74" w:rsidRDefault="00297546">
      <w:pPr>
        <w:tabs>
          <w:tab w:val="left" w:pos="-1080"/>
          <w:tab w:val="left" w:pos="-720"/>
          <w:tab w:val="left" w:pos="0"/>
          <w:tab w:val="left" w:pos="450"/>
          <w:tab w:val="left" w:pos="810"/>
          <w:tab w:val="left" w:pos="1170"/>
          <w:tab w:val="left" w:pos="1710"/>
          <w:tab w:val="left" w:pos="2070"/>
          <w:tab w:val="left" w:pos="4140"/>
          <w:tab w:val="left" w:pos="5760"/>
        </w:tabs>
        <w:rPr>
          <w:rFonts w:asciiTheme="minorHAnsi" w:hAnsiTheme="minorHAnsi"/>
          <w:sz w:val="20"/>
          <w:szCs w:val="20"/>
        </w:rPr>
      </w:pPr>
    </w:p>
    <w:p w14:paraId="691FA068" w14:textId="0E2501C1" w:rsidR="00297546" w:rsidRPr="00113B74" w:rsidRDefault="00297546" w:rsidP="00EF32CB">
      <w:pPr>
        <w:tabs>
          <w:tab w:val="left" w:pos="-1080"/>
          <w:tab w:val="left" w:pos="-720"/>
          <w:tab w:val="left" w:pos="0"/>
          <w:tab w:val="left" w:pos="450"/>
          <w:tab w:val="left" w:pos="810"/>
          <w:tab w:val="left" w:pos="1170"/>
          <w:tab w:val="left" w:pos="1710"/>
          <w:tab w:val="left" w:pos="2070"/>
          <w:tab w:val="left" w:pos="4140"/>
          <w:tab w:val="left" w:pos="5760"/>
        </w:tabs>
        <w:ind w:firstLine="1714"/>
        <w:rPr>
          <w:rFonts w:asciiTheme="minorHAnsi" w:hAnsiTheme="minorHAnsi"/>
          <w:sz w:val="20"/>
          <w:szCs w:val="20"/>
        </w:rPr>
      </w:pPr>
      <w:r w:rsidRPr="00EF32CB">
        <w:rPr>
          <w:rFonts w:asciiTheme="minorHAnsi" w:hAnsiTheme="minorHAnsi"/>
          <w:b/>
          <w:sz w:val="20"/>
        </w:rPr>
        <w:t xml:space="preserve">Pheophytin </w:t>
      </w:r>
      <w:r w:rsidRPr="00EF32CB">
        <w:rPr>
          <w:rFonts w:asciiTheme="minorHAnsi" w:hAnsiTheme="minorHAnsi"/>
          <w:b/>
          <w:i/>
          <w:sz w:val="20"/>
        </w:rPr>
        <w:t>a</w:t>
      </w:r>
      <w:r w:rsidRPr="00113B74">
        <w:rPr>
          <w:rFonts w:asciiTheme="minorHAnsi" w:hAnsiTheme="minorHAnsi"/>
          <w:sz w:val="20"/>
          <w:szCs w:val="20"/>
        </w:rPr>
        <w:t xml:space="preserve">, µg/L   = </w:t>
      </w:r>
      <w:r w:rsidRPr="00EF32CB">
        <w:rPr>
          <w:rFonts w:asciiTheme="minorHAnsi" w:hAnsiTheme="minorHAnsi"/>
          <w:sz w:val="20"/>
          <w:u w:val="single"/>
        </w:rPr>
        <w:t xml:space="preserve"> </w:t>
      </w:r>
      <w:del w:id="143" w:author="Mary Ellen Ley" w:date="2017-01-03T13:35:00Z">
        <w:r w:rsidRPr="00113B74">
          <w:rPr>
            <w:rFonts w:asciiTheme="minorHAnsi" w:hAnsiTheme="minorHAnsi"/>
            <w:sz w:val="20"/>
            <w:szCs w:val="20"/>
          </w:rPr>
          <w:delText xml:space="preserve"> </w:delText>
        </w:r>
        <w:r w:rsidRPr="00113B74">
          <w:rPr>
            <w:rFonts w:asciiTheme="minorHAnsi" w:hAnsiTheme="minorHAnsi"/>
            <w:sz w:val="20"/>
            <w:szCs w:val="20"/>
            <w:u w:val="single"/>
          </w:rPr>
          <w:delText xml:space="preserve"> </w:delText>
        </w:r>
      </w:del>
      <w:r w:rsidRPr="00113B74">
        <w:rPr>
          <w:rFonts w:asciiTheme="minorHAnsi" w:hAnsiTheme="minorHAnsi"/>
          <w:sz w:val="20"/>
          <w:szCs w:val="20"/>
          <w:u w:val="single"/>
        </w:rPr>
        <w:t>26.7 [1.7 (665</w:t>
      </w:r>
      <w:r w:rsidRPr="00113B74">
        <w:rPr>
          <w:rFonts w:asciiTheme="minorHAnsi" w:hAnsiTheme="minorHAnsi"/>
          <w:sz w:val="20"/>
          <w:szCs w:val="20"/>
          <w:u w:val="single"/>
          <w:vertAlign w:val="subscript"/>
        </w:rPr>
        <w:t>a</w:t>
      </w:r>
      <w:r w:rsidRPr="00113B74">
        <w:rPr>
          <w:rFonts w:asciiTheme="minorHAnsi" w:hAnsiTheme="minorHAnsi"/>
          <w:sz w:val="20"/>
          <w:szCs w:val="20"/>
          <w:u w:val="single"/>
        </w:rPr>
        <w:t>) - 664</w:t>
      </w:r>
      <w:r w:rsidRPr="00113B74">
        <w:rPr>
          <w:rFonts w:asciiTheme="minorHAnsi" w:hAnsiTheme="minorHAnsi"/>
          <w:sz w:val="20"/>
          <w:szCs w:val="20"/>
          <w:u w:val="single"/>
          <w:vertAlign w:val="subscript"/>
        </w:rPr>
        <w:t>b</w:t>
      </w:r>
      <w:del w:id="144" w:author="Mary Ellen Ley" w:date="2017-01-03T13:35:00Z">
        <w:r w:rsidRPr="00113B74">
          <w:rPr>
            <w:rFonts w:asciiTheme="minorHAnsi" w:hAnsiTheme="minorHAnsi"/>
            <w:sz w:val="20"/>
            <w:szCs w:val="20"/>
            <w:u w:val="single"/>
          </w:rPr>
          <w:delText>)</w:delText>
        </w:r>
      </w:del>
      <w:ins w:id="145" w:author="Mary Ellen Ley" w:date="2017-01-03T13:35:00Z">
        <w:r w:rsidR="00AB7F0A">
          <w:rPr>
            <w:rFonts w:asciiTheme="minorHAnsi" w:hAnsiTheme="minorHAnsi"/>
            <w:sz w:val="20"/>
            <w:szCs w:val="20"/>
            <w:u w:val="single"/>
          </w:rPr>
          <w:t>]</w:t>
        </w:r>
      </w:ins>
      <w:r w:rsidRPr="00113B74">
        <w:rPr>
          <w:rFonts w:asciiTheme="minorHAnsi" w:hAnsiTheme="minorHAnsi"/>
          <w:sz w:val="20"/>
          <w:szCs w:val="20"/>
          <w:u w:val="single"/>
        </w:rPr>
        <w:t xml:space="preserve"> </w:t>
      </w:r>
      <w:r w:rsidRPr="00113B74">
        <w:rPr>
          <w:rFonts w:asciiTheme="minorHAnsi" w:hAnsiTheme="minorHAnsi"/>
          <w:sz w:val="20"/>
          <w:szCs w:val="20"/>
          <w:u w:val="single"/>
        </w:rPr>
        <w:sym w:font="Symbol" w:char="F0B4"/>
      </w:r>
      <w:r w:rsidRPr="00113B74">
        <w:rPr>
          <w:rFonts w:asciiTheme="minorHAnsi" w:hAnsiTheme="minorHAnsi"/>
          <w:sz w:val="20"/>
          <w:szCs w:val="20"/>
          <w:u w:val="single"/>
        </w:rPr>
        <w:t xml:space="preserve"> V</w:t>
      </w:r>
      <w:r w:rsidRPr="00113B74">
        <w:rPr>
          <w:rFonts w:asciiTheme="minorHAnsi" w:hAnsiTheme="minorHAnsi"/>
          <w:sz w:val="20"/>
          <w:szCs w:val="20"/>
          <w:u w:val="single"/>
          <w:vertAlign w:val="subscript"/>
        </w:rPr>
        <w:t>1</w:t>
      </w:r>
      <w:r w:rsidRPr="00113B74">
        <w:rPr>
          <w:rFonts w:asciiTheme="minorHAnsi" w:hAnsiTheme="minorHAnsi"/>
          <w:sz w:val="20"/>
          <w:szCs w:val="20"/>
        </w:rPr>
        <w:t xml:space="preserve"> </w:t>
      </w:r>
    </w:p>
    <w:p w14:paraId="7D599EFA" w14:textId="77777777" w:rsidR="00297546" w:rsidRPr="00113B74" w:rsidRDefault="00297546">
      <w:pPr>
        <w:tabs>
          <w:tab w:val="left" w:pos="-1080"/>
          <w:tab w:val="left" w:pos="-720"/>
          <w:tab w:val="left" w:pos="0"/>
          <w:tab w:val="left" w:pos="450"/>
          <w:tab w:val="left" w:pos="810"/>
          <w:tab w:val="left" w:pos="1170"/>
          <w:tab w:val="left" w:pos="1710"/>
          <w:tab w:val="left" w:pos="2070"/>
          <w:tab w:val="left" w:pos="4140"/>
          <w:tab w:val="left" w:pos="5760"/>
        </w:tabs>
        <w:ind w:firstLine="4140"/>
        <w:rPr>
          <w:rFonts w:asciiTheme="minorHAnsi" w:hAnsiTheme="minorHAnsi"/>
          <w:sz w:val="20"/>
          <w:szCs w:val="20"/>
        </w:rPr>
      </w:pPr>
      <w:r w:rsidRPr="00113B74">
        <w:rPr>
          <w:rFonts w:asciiTheme="minorHAnsi" w:hAnsiTheme="minorHAnsi"/>
          <w:sz w:val="20"/>
          <w:szCs w:val="20"/>
        </w:rPr>
        <w:t>V</w:t>
      </w:r>
      <w:r w:rsidRPr="00113B74">
        <w:rPr>
          <w:rFonts w:asciiTheme="minorHAnsi" w:hAnsiTheme="minorHAnsi"/>
          <w:sz w:val="20"/>
          <w:szCs w:val="20"/>
          <w:vertAlign w:val="subscript"/>
        </w:rPr>
        <w:t>2</w:t>
      </w:r>
      <w:r w:rsidRPr="00113B74">
        <w:rPr>
          <w:rFonts w:asciiTheme="minorHAnsi" w:hAnsiTheme="minorHAnsi"/>
          <w:sz w:val="20"/>
          <w:szCs w:val="20"/>
        </w:rPr>
        <w:t xml:space="preserve"> </w:t>
      </w:r>
      <w:r w:rsidRPr="00113B74">
        <w:rPr>
          <w:rFonts w:asciiTheme="minorHAnsi" w:hAnsiTheme="minorHAnsi"/>
          <w:sz w:val="20"/>
          <w:szCs w:val="20"/>
        </w:rPr>
        <w:sym w:font="Symbol" w:char="F0B4"/>
      </w:r>
      <w:r w:rsidRPr="00113B74">
        <w:rPr>
          <w:rFonts w:asciiTheme="minorHAnsi" w:hAnsiTheme="minorHAnsi"/>
          <w:sz w:val="20"/>
          <w:szCs w:val="20"/>
        </w:rPr>
        <w:t xml:space="preserve"> L</w:t>
      </w:r>
    </w:p>
    <w:p w14:paraId="7234DDEB" w14:textId="77777777" w:rsidR="00297546" w:rsidRPr="00113B74" w:rsidRDefault="00297546">
      <w:pPr>
        <w:tabs>
          <w:tab w:val="left" w:pos="-1080"/>
          <w:tab w:val="left" w:pos="-720"/>
          <w:tab w:val="left" w:pos="0"/>
          <w:tab w:val="left" w:pos="450"/>
          <w:tab w:val="left" w:pos="810"/>
          <w:tab w:val="left" w:pos="1170"/>
          <w:tab w:val="left" w:pos="1710"/>
          <w:tab w:val="left" w:pos="2070"/>
          <w:tab w:val="left" w:pos="4140"/>
          <w:tab w:val="left" w:pos="5760"/>
        </w:tabs>
        <w:rPr>
          <w:rFonts w:asciiTheme="minorHAnsi" w:hAnsiTheme="minorHAnsi"/>
          <w:sz w:val="20"/>
          <w:szCs w:val="20"/>
        </w:rPr>
      </w:pPr>
    </w:p>
    <w:p w14:paraId="71327F5F" w14:textId="77777777" w:rsidR="00297546" w:rsidRPr="00113B74" w:rsidRDefault="00297546">
      <w:pPr>
        <w:tabs>
          <w:tab w:val="left" w:pos="-1080"/>
          <w:tab w:val="left" w:pos="-720"/>
          <w:tab w:val="left" w:pos="0"/>
          <w:tab w:val="left" w:pos="450"/>
          <w:tab w:val="left" w:pos="810"/>
          <w:tab w:val="left" w:pos="1170"/>
          <w:tab w:val="left" w:pos="1710"/>
          <w:tab w:val="left" w:pos="2070"/>
          <w:tab w:val="left" w:pos="4140"/>
          <w:tab w:val="left" w:pos="5760"/>
        </w:tabs>
        <w:ind w:firstLine="1170"/>
        <w:rPr>
          <w:rFonts w:asciiTheme="minorHAnsi" w:hAnsiTheme="minorHAnsi"/>
          <w:sz w:val="20"/>
          <w:szCs w:val="20"/>
        </w:rPr>
      </w:pPr>
      <w:bookmarkStart w:id="146" w:name="_GoBack"/>
      <w:bookmarkEnd w:id="146"/>
      <w:r w:rsidRPr="00113B74">
        <w:rPr>
          <w:rFonts w:asciiTheme="minorHAnsi" w:hAnsiTheme="minorHAnsi"/>
          <w:sz w:val="20"/>
          <w:szCs w:val="20"/>
        </w:rPr>
        <w:t>where:</w:t>
      </w:r>
    </w:p>
    <w:p w14:paraId="394D5B38" w14:textId="3CC0FC71" w:rsidR="00297546" w:rsidRPr="00113B74" w:rsidRDefault="00297546">
      <w:pPr>
        <w:tabs>
          <w:tab w:val="left" w:pos="-1080"/>
          <w:tab w:val="left" w:pos="-720"/>
          <w:tab w:val="left" w:pos="0"/>
          <w:tab w:val="left" w:pos="450"/>
          <w:tab w:val="left" w:pos="810"/>
          <w:tab w:val="left" w:pos="1170"/>
          <w:tab w:val="left" w:pos="1710"/>
          <w:tab w:val="left" w:pos="2070"/>
          <w:tab w:val="left" w:pos="4140"/>
          <w:tab w:val="left" w:pos="5760"/>
        </w:tabs>
        <w:ind w:firstLine="2070"/>
        <w:rPr>
          <w:rFonts w:asciiTheme="minorHAnsi" w:hAnsiTheme="minorHAnsi"/>
          <w:sz w:val="20"/>
          <w:szCs w:val="20"/>
        </w:rPr>
      </w:pPr>
      <w:r w:rsidRPr="00113B74">
        <w:rPr>
          <w:rFonts w:asciiTheme="minorHAnsi" w:hAnsiTheme="minorHAnsi"/>
          <w:sz w:val="20"/>
          <w:szCs w:val="20"/>
        </w:rPr>
        <w:t>V</w:t>
      </w:r>
      <w:r w:rsidRPr="00113B74">
        <w:rPr>
          <w:rFonts w:asciiTheme="minorHAnsi" w:hAnsiTheme="minorHAnsi"/>
          <w:sz w:val="20"/>
          <w:szCs w:val="20"/>
          <w:vertAlign w:val="subscript"/>
        </w:rPr>
        <w:t>1</w:t>
      </w:r>
      <w:r w:rsidRPr="00113B74">
        <w:rPr>
          <w:rFonts w:asciiTheme="minorHAnsi" w:hAnsiTheme="minorHAnsi"/>
          <w:sz w:val="20"/>
          <w:szCs w:val="20"/>
        </w:rPr>
        <w:t xml:space="preserve"> = </w:t>
      </w:r>
      <w:del w:id="147" w:author="Mary Ellen Ley" w:date="2017-01-03T13:35:00Z">
        <w:r w:rsidRPr="00113B74">
          <w:rPr>
            <w:rFonts w:asciiTheme="minorHAnsi" w:hAnsiTheme="minorHAnsi"/>
            <w:sz w:val="20"/>
            <w:szCs w:val="20"/>
          </w:rPr>
          <w:delText xml:space="preserve"> </w:delText>
        </w:r>
      </w:del>
      <w:r w:rsidRPr="00113B74">
        <w:rPr>
          <w:rFonts w:asciiTheme="minorHAnsi" w:hAnsiTheme="minorHAnsi"/>
          <w:sz w:val="20"/>
          <w:szCs w:val="20"/>
        </w:rPr>
        <w:t>volume of extract, mL</w:t>
      </w:r>
    </w:p>
    <w:p w14:paraId="67B148FC" w14:textId="52A13EC9" w:rsidR="00297546" w:rsidRPr="00113B74" w:rsidRDefault="00297546">
      <w:pPr>
        <w:tabs>
          <w:tab w:val="left" w:pos="-1080"/>
          <w:tab w:val="left" w:pos="-720"/>
          <w:tab w:val="left" w:pos="0"/>
          <w:tab w:val="left" w:pos="450"/>
          <w:tab w:val="left" w:pos="810"/>
          <w:tab w:val="left" w:pos="1170"/>
          <w:tab w:val="left" w:pos="1710"/>
          <w:tab w:val="left" w:pos="2070"/>
          <w:tab w:val="left" w:pos="4140"/>
          <w:tab w:val="left" w:pos="5760"/>
        </w:tabs>
        <w:ind w:firstLine="2070"/>
        <w:rPr>
          <w:rFonts w:asciiTheme="minorHAnsi" w:hAnsiTheme="minorHAnsi"/>
          <w:sz w:val="20"/>
          <w:szCs w:val="20"/>
        </w:rPr>
      </w:pPr>
      <w:r w:rsidRPr="00113B74">
        <w:rPr>
          <w:rFonts w:asciiTheme="minorHAnsi" w:hAnsiTheme="minorHAnsi"/>
          <w:sz w:val="20"/>
          <w:szCs w:val="20"/>
        </w:rPr>
        <w:t>V</w:t>
      </w:r>
      <w:r w:rsidRPr="00113B74">
        <w:rPr>
          <w:rFonts w:asciiTheme="minorHAnsi" w:hAnsiTheme="minorHAnsi"/>
          <w:sz w:val="20"/>
          <w:szCs w:val="20"/>
          <w:vertAlign w:val="subscript"/>
        </w:rPr>
        <w:t>2</w:t>
      </w:r>
      <w:r w:rsidRPr="00113B74">
        <w:rPr>
          <w:rFonts w:asciiTheme="minorHAnsi" w:hAnsiTheme="minorHAnsi"/>
          <w:sz w:val="20"/>
          <w:szCs w:val="20"/>
        </w:rPr>
        <w:t xml:space="preserve"> = </w:t>
      </w:r>
      <w:del w:id="148" w:author="Mary Ellen Ley" w:date="2017-01-03T13:35:00Z">
        <w:r w:rsidRPr="00113B74">
          <w:rPr>
            <w:rFonts w:asciiTheme="minorHAnsi" w:hAnsiTheme="minorHAnsi"/>
            <w:sz w:val="20"/>
            <w:szCs w:val="20"/>
          </w:rPr>
          <w:delText xml:space="preserve"> </w:delText>
        </w:r>
      </w:del>
      <w:r w:rsidRPr="00113B74">
        <w:rPr>
          <w:rFonts w:asciiTheme="minorHAnsi" w:hAnsiTheme="minorHAnsi"/>
          <w:sz w:val="20"/>
          <w:szCs w:val="20"/>
        </w:rPr>
        <w:t>volume of sample, L</w:t>
      </w:r>
    </w:p>
    <w:p w14:paraId="1749DCFE" w14:textId="0EF286A8" w:rsidR="00297546" w:rsidRPr="00113B74" w:rsidRDefault="00C34C9A">
      <w:pPr>
        <w:tabs>
          <w:tab w:val="left" w:pos="-1080"/>
          <w:tab w:val="left" w:pos="-720"/>
          <w:tab w:val="left" w:pos="0"/>
          <w:tab w:val="left" w:pos="450"/>
          <w:tab w:val="left" w:pos="810"/>
          <w:tab w:val="left" w:pos="1170"/>
          <w:tab w:val="left" w:pos="1710"/>
          <w:tab w:val="left" w:pos="2070"/>
          <w:tab w:val="left" w:pos="4140"/>
          <w:tab w:val="left" w:pos="5760"/>
        </w:tabs>
        <w:ind w:firstLine="2070"/>
        <w:rPr>
          <w:rFonts w:asciiTheme="minorHAnsi" w:hAnsiTheme="minorHAnsi"/>
          <w:sz w:val="20"/>
          <w:szCs w:val="20"/>
        </w:rPr>
      </w:pPr>
      <w:ins w:id="149" w:author="Mary Ellen Ley" w:date="2017-01-03T13:35:00Z">
        <w:r>
          <w:rPr>
            <w:rFonts w:asciiTheme="minorHAnsi" w:hAnsiTheme="minorHAnsi"/>
            <w:sz w:val="20"/>
            <w:szCs w:val="20"/>
          </w:rPr>
          <w:t xml:space="preserve"> </w:t>
        </w:r>
      </w:ins>
      <w:r w:rsidR="00297546" w:rsidRPr="00113B74">
        <w:rPr>
          <w:rFonts w:asciiTheme="minorHAnsi" w:hAnsiTheme="minorHAnsi"/>
          <w:sz w:val="20"/>
          <w:szCs w:val="20"/>
        </w:rPr>
        <w:t xml:space="preserve">L </w:t>
      </w:r>
      <w:del w:id="150" w:author="Mary Ellen Ley" w:date="2017-01-03T13:35:00Z">
        <w:r w:rsidR="00297546" w:rsidRPr="00113B74">
          <w:rPr>
            <w:rFonts w:asciiTheme="minorHAnsi" w:hAnsiTheme="minorHAnsi"/>
            <w:sz w:val="20"/>
            <w:szCs w:val="20"/>
          </w:rPr>
          <w:delText xml:space="preserve"> = </w:delText>
        </w:r>
      </w:del>
      <w:ins w:id="151" w:author="Mary Ellen Ley" w:date="2017-01-03T13:35:00Z">
        <w:r w:rsidR="00297546" w:rsidRPr="00113B74">
          <w:rPr>
            <w:rFonts w:asciiTheme="minorHAnsi" w:hAnsiTheme="minorHAnsi"/>
            <w:sz w:val="20"/>
            <w:szCs w:val="20"/>
          </w:rPr>
          <w:t>=</w:t>
        </w:r>
      </w:ins>
      <w:r w:rsidR="00297546" w:rsidRPr="00113B74">
        <w:rPr>
          <w:rFonts w:asciiTheme="minorHAnsi" w:hAnsiTheme="minorHAnsi"/>
          <w:sz w:val="20"/>
          <w:szCs w:val="20"/>
        </w:rPr>
        <w:t xml:space="preserve"> light path length or width of cuvette, cm, and </w:t>
      </w:r>
    </w:p>
    <w:p w14:paraId="07AFAFE7" w14:textId="77777777" w:rsidR="00297546" w:rsidRPr="00113B74" w:rsidRDefault="00297546" w:rsidP="00EF32CB">
      <w:pPr>
        <w:tabs>
          <w:tab w:val="left" w:pos="-1080"/>
          <w:tab w:val="left" w:pos="-720"/>
          <w:tab w:val="left" w:pos="0"/>
          <w:tab w:val="left" w:pos="450"/>
          <w:tab w:val="left" w:pos="810"/>
          <w:tab w:val="left" w:pos="1170"/>
          <w:tab w:val="left" w:pos="2070"/>
          <w:tab w:val="left" w:pos="4140"/>
          <w:tab w:val="left" w:pos="5760"/>
        </w:tabs>
        <w:ind w:firstLine="990"/>
        <w:rPr>
          <w:rFonts w:asciiTheme="minorHAnsi" w:hAnsiTheme="minorHAnsi"/>
          <w:sz w:val="20"/>
          <w:szCs w:val="20"/>
        </w:rPr>
      </w:pPr>
      <w:r w:rsidRPr="00113B74">
        <w:rPr>
          <w:rFonts w:asciiTheme="minorHAnsi" w:hAnsiTheme="minorHAnsi"/>
          <w:sz w:val="20"/>
          <w:szCs w:val="20"/>
        </w:rPr>
        <w:t xml:space="preserve">     664</w:t>
      </w:r>
      <w:r w:rsidRPr="00113B74">
        <w:rPr>
          <w:rFonts w:asciiTheme="minorHAnsi" w:hAnsiTheme="minorHAnsi"/>
          <w:sz w:val="20"/>
          <w:szCs w:val="20"/>
          <w:vertAlign w:val="subscript"/>
        </w:rPr>
        <w:t>b</w:t>
      </w:r>
      <w:r w:rsidRPr="00113B74">
        <w:rPr>
          <w:rFonts w:asciiTheme="minorHAnsi" w:hAnsiTheme="minorHAnsi"/>
          <w:sz w:val="20"/>
          <w:szCs w:val="20"/>
        </w:rPr>
        <w:t>, 665</w:t>
      </w:r>
      <w:r w:rsidRPr="00113B74">
        <w:rPr>
          <w:rFonts w:asciiTheme="minorHAnsi" w:hAnsiTheme="minorHAnsi"/>
          <w:sz w:val="20"/>
          <w:szCs w:val="20"/>
          <w:vertAlign w:val="subscript"/>
        </w:rPr>
        <w:t>a</w:t>
      </w:r>
      <w:r w:rsidRPr="00113B74">
        <w:rPr>
          <w:rFonts w:asciiTheme="minorHAnsi" w:hAnsiTheme="minorHAnsi"/>
          <w:sz w:val="20"/>
          <w:szCs w:val="20"/>
        </w:rPr>
        <w:t xml:space="preserve"> = optical densities of extracts before and after acidification, respectively.</w:t>
      </w:r>
      <w:r w:rsidRPr="00113B74">
        <w:rPr>
          <w:rFonts w:asciiTheme="minorHAnsi" w:hAnsiTheme="minorHAnsi"/>
          <w:sz w:val="20"/>
          <w:szCs w:val="20"/>
        </w:rPr>
        <w:tab/>
      </w:r>
    </w:p>
    <w:p w14:paraId="79FBEA29" w14:textId="77777777" w:rsidR="00297546" w:rsidRPr="00113B74" w:rsidRDefault="00297546">
      <w:pPr>
        <w:tabs>
          <w:tab w:val="left" w:pos="-1080"/>
          <w:tab w:val="left" w:pos="-720"/>
          <w:tab w:val="left" w:pos="0"/>
          <w:tab w:val="left" w:pos="450"/>
          <w:tab w:val="left" w:pos="810"/>
          <w:tab w:val="left" w:pos="1170"/>
          <w:tab w:val="left" w:pos="1710"/>
          <w:tab w:val="left" w:pos="2070"/>
          <w:tab w:val="left" w:pos="4140"/>
          <w:tab w:val="left" w:pos="5760"/>
        </w:tabs>
        <w:rPr>
          <w:rFonts w:asciiTheme="minorHAnsi" w:hAnsiTheme="minorHAnsi"/>
          <w:sz w:val="20"/>
          <w:szCs w:val="20"/>
        </w:rPr>
      </w:pPr>
    </w:p>
    <w:p w14:paraId="50531E68" w14:textId="4A5A2AFC" w:rsidR="00297546" w:rsidRPr="00113B74" w:rsidRDefault="00297546">
      <w:pPr>
        <w:tabs>
          <w:tab w:val="left" w:pos="-1080"/>
          <w:tab w:val="left" w:pos="-720"/>
          <w:tab w:val="left" w:pos="0"/>
          <w:tab w:val="left" w:pos="450"/>
          <w:tab w:val="left" w:pos="810"/>
          <w:tab w:val="left" w:pos="1170"/>
          <w:tab w:val="left" w:pos="1710"/>
          <w:tab w:val="left" w:pos="2070"/>
          <w:tab w:val="left" w:pos="4140"/>
          <w:tab w:val="left" w:pos="5760"/>
        </w:tabs>
        <w:ind w:left="1170" w:hanging="720"/>
        <w:rPr>
          <w:rFonts w:asciiTheme="minorHAnsi" w:hAnsiTheme="minorHAnsi"/>
          <w:sz w:val="20"/>
          <w:szCs w:val="20"/>
        </w:rPr>
      </w:pPr>
      <w:r w:rsidRPr="00113B74">
        <w:rPr>
          <w:rFonts w:asciiTheme="minorHAnsi" w:hAnsiTheme="minorHAnsi"/>
          <w:sz w:val="20"/>
          <w:szCs w:val="20"/>
        </w:rPr>
        <w:t>1.10.2</w:t>
      </w:r>
      <w:r w:rsidRPr="00113B74">
        <w:rPr>
          <w:rFonts w:asciiTheme="minorHAnsi" w:hAnsiTheme="minorHAnsi"/>
          <w:sz w:val="20"/>
          <w:szCs w:val="20"/>
        </w:rPr>
        <w:tab/>
        <w:t xml:space="preserve">Laboratories report all optical densities, volumes and light path </w:t>
      </w:r>
      <w:del w:id="152" w:author="Mary Ellen Ley" w:date="2017-01-03T13:35:00Z">
        <w:r w:rsidRPr="00113B74">
          <w:rPr>
            <w:rFonts w:asciiTheme="minorHAnsi" w:hAnsiTheme="minorHAnsi"/>
            <w:sz w:val="20"/>
            <w:szCs w:val="20"/>
          </w:rPr>
          <w:delText>length</w:delText>
        </w:r>
      </w:del>
      <w:ins w:id="153" w:author="Mary Ellen Ley" w:date="2017-01-03T13:35:00Z">
        <w:r w:rsidRPr="00113B74">
          <w:rPr>
            <w:rFonts w:asciiTheme="minorHAnsi" w:hAnsiTheme="minorHAnsi"/>
            <w:sz w:val="20"/>
            <w:szCs w:val="20"/>
          </w:rPr>
          <w:t>length</w:t>
        </w:r>
        <w:r w:rsidR="00C34C9A">
          <w:rPr>
            <w:rFonts w:asciiTheme="minorHAnsi" w:hAnsiTheme="minorHAnsi"/>
            <w:sz w:val="20"/>
            <w:szCs w:val="20"/>
          </w:rPr>
          <w:t>s</w:t>
        </w:r>
      </w:ins>
      <w:r w:rsidRPr="00113B74">
        <w:rPr>
          <w:rFonts w:asciiTheme="minorHAnsi" w:hAnsiTheme="minorHAnsi"/>
          <w:sz w:val="20"/>
          <w:szCs w:val="20"/>
        </w:rPr>
        <w:t xml:space="preserve"> so that </w:t>
      </w:r>
      <w:del w:id="154" w:author="Mary Ellen Ley" w:date="2017-01-03T13:35:00Z">
        <w:r w:rsidRPr="00113B74">
          <w:rPr>
            <w:rFonts w:asciiTheme="minorHAnsi" w:hAnsiTheme="minorHAnsi"/>
            <w:sz w:val="20"/>
            <w:szCs w:val="20"/>
          </w:rPr>
          <w:delText>chlorophyll</w:delText>
        </w:r>
      </w:del>
      <w:ins w:id="155" w:author="Mary Ellen Ley" w:date="2017-01-03T13:35:00Z">
        <w:r w:rsidRPr="00113B74">
          <w:rPr>
            <w:rFonts w:asciiTheme="minorHAnsi" w:hAnsiTheme="minorHAnsi"/>
            <w:sz w:val="20"/>
            <w:szCs w:val="20"/>
          </w:rPr>
          <w:t>chlorophyll</w:t>
        </w:r>
        <w:r w:rsidR="001C1A30">
          <w:rPr>
            <w:rFonts w:asciiTheme="minorHAnsi" w:hAnsiTheme="minorHAnsi"/>
            <w:sz w:val="20"/>
            <w:szCs w:val="20"/>
          </w:rPr>
          <w:t>s</w:t>
        </w:r>
      </w:ins>
      <w:r w:rsidRPr="00113B74">
        <w:rPr>
          <w:rFonts w:asciiTheme="minorHAnsi" w:hAnsiTheme="minorHAnsi"/>
          <w:i/>
          <w:iCs/>
          <w:sz w:val="20"/>
          <w:szCs w:val="20"/>
        </w:rPr>
        <w:t xml:space="preserve"> a, b</w:t>
      </w:r>
      <w:del w:id="156" w:author="Mary Ellen Ley" w:date="2017-01-03T13:35:00Z">
        <w:r w:rsidRPr="00113B74">
          <w:rPr>
            <w:rFonts w:asciiTheme="minorHAnsi" w:hAnsiTheme="minorHAnsi"/>
            <w:sz w:val="20"/>
            <w:szCs w:val="20"/>
          </w:rPr>
          <w:delText>,</w:delText>
        </w:r>
      </w:del>
      <w:r w:rsidRPr="00113B74">
        <w:rPr>
          <w:rFonts w:asciiTheme="minorHAnsi" w:hAnsiTheme="minorHAnsi"/>
          <w:sz w:val="20"/>
          <w:szCs w:val="20"/>
        </w:rPr>
        <w:t xml:space="preserve"> and </w:t>
      </w:r>
      <w:r w:rsidRPr="00113B74">
        <w:rPr>
          <w:rFonts w:asciiTheme="minorHAnsi" w:hAnsiTheme="minorHAnsi"/>
          <w:i/>
          <w:iCs/>
          <w:sz w:val="20"/>
          <w:szCs w:val="20"/>
        </w:rPr>
        <w:t>c</w:t>
      </w:r>
      <w:r w:rsidRPr="00113B74">
        <w:rPr>
          <w:rFonts w:asciiTheme="minorHAnsi" w:hAnsiTheme="minorHAnsi"/>
          <w:sz w:val="20"/>
          <w:szCs w:val="20"/>
        </w:rPr>
        <w:t xml:space="preserve"> may be calculated by the trichromatic method</w:t>
      </w:r>
      <w:ins w:id="157" w:author="Mary Ellen Ley" w:date="2017-01-03T13:35:00Z">
        <w:r w:rsidR="00C34C9A">
          <w:rPr>
            <w:rFonts w:asciiTheme="minorHAnsi" w:hAnsiTheme="minorHAnsi"/>
            <w:sz w:val="20"/>
            <w:szCs w:val="20"/>
          </w:rPr>
          <w:t xml:space="preserve"> if desired</w:t>
        </w:r>
      </w:ins>
      <w:r w:rsidRPr="00113B74">
        <w:rPr>
          <w:rFonts w:asciiTheme="minorHAnsi" w:hAnsiTheme="minorHAnsi"/>
          <w:sz w:val="20"/>
          <w:szCs w:val="20"/>
        </w:rPr>
        <w:t xml:space="preserve">. </w:t>
      </w:r>
    </w:p>
    <w:p w14:paraId="1FC24AD5" w14:textId="77777777" w:rsidR="00297546" w:rsidRPr="00113B74" w:rsidRDefault="00297546">
      <w:pPr>
        <w:tabs>
          <w:tab w:val="left" w:pos="-1080"/>
          <w:tab w:val="left" w:pos="-720"/>
          <w:tab w:val="left" w:pos="0"/>
          <w:tab w:val="left" w:pos="450"/>
          <w:tab w:val="left" w:pos="810"/>
          <w:tab w:val="left" w:pos="1170"/>
          <w:tab w:val="left" w:pos="1710"/>
          <w:tab w:val="left" w:pos="2070"/>
          <w:tab w:val="left" w:pos="4140"/>
          <w:tab w:val="left" w:pos="5760"/>
        </w:tabs>
        <w:rPr>
          <w:rFonts w:asciiTheme="minorHAnsi" w:hAnsiTheme="minorHAnsi"/>
          <w:sz w:val="20"/>
          <w:szCs w:val="20"/>
        </w:rPr>
      </w:pPr>
    </w:p>
    <w:p w14:paraId="7BBD990E" w14:textId="77777777" w:rsidR="00297546" w:rsidRPr="00113B74" w:rsidRDefault="00297546">
      <w:pPr>
        <w:tabs>
          <w:tab w:val="left" w:pos="-1080"/>
          <w:tab w:val="left" w:pos="-720"/>
          <w:tab w:val="left" w:pos="0"/>
          <w:tab w:val="left" w:pos="450"/>
          <w:tab w:val="left" w:pos="810"/>
          <w:tab w:val="left" w:pos="1170"/>
          <w:tab w:val="left" w:pos="1710"/>
          <w:tab w:val="left" w:pos="2070"/>
          <w:tab w:val="left" w:pos="4140"/>
          <w:tab w:val="left" w:pos="5760"/>
        </w:tabs>
        <w:ind w:left="450" w:hanging="450"/>
        <w:rPr>
          <w:rFonts w:asciiTheme="minorHAnsi" w:hAnsiTheme="minorHAnsi"/>
          <w:sz w:val="20"/>
          <w:szCs w:val="20"/>
        </w:rPr>
      </w:pPr>
      <w:r w:rsidRPr="00113B74">
        <w:rPr>
          <w:rFonts w:asciiTheme="minorHAnsi" w:hAnsiTheme="minorHAnsi"/>
          <w:sz w:val="20"/>
          <w:szCs w:val="20"/>
        </w:rPr>
        <w:t>1.11</w:t>
      </w:r>
      <w:r w:rsidRPr="00113B74">
        <w:rPr>
          <w:rFonts w:asciiTheme="minorHAnsi" w:hAnsiTheme="minorHAnsi"/>
          <w:sz w:val="20"/>
          <w:szCs w:val="20"/>
        </w:rPr>
        <w:tab/>
      </w:r>
      <w:r w:rsidRPr="00113B74">
        <w:rPr>
          <w:rFonts w:asciiTheme="minorHAnsi" w:hAnsiTheme="minorHAnsi"/>
          <w:sz w:val="20"/>
          <w:szCs w:val="20"/>
          <w:u w:val="single"/>
        </w:rPr>
        <w:t>References</w:t>
      </w:r>
    </w:p>
    <w:p w14:paraId="33A59976" w14:textId="77777777" w:rsidR="00297546" w:rsidRPr="00113B74" w:rsidRDefault="00297546">
      <w:pPr>
        <w:tabs>
          <w:tab w:val="left" w:pos="-1080"/>
          <w:tab w:val="left" w:pos="-720"/>
          <w:tab w:val="left" w:pos="0"/>
          <w:tab w:val="left" w:pos="450"/>
          <w:tab w:val="left" w:pos="810"/>
          <w:tab w:val="left" w:pos="1170"/>
          <w:tab w:val="left" w:pos="1710"/>
          <w:tab w:val="left" w:pos="2070"/>
          <w:tab w:val="left" w:pos="4140"/>
          <w:tab w:val="left" w:pos="5760"/>
        </w:tabs>
        <w:rPr>
          <w:rFonts w:asciiTheme="minorHAnsi" w:hAnsiTheme="minorHAnsi"/>
          <w:sz w:val="20"/>
          <w:szCs w:val="20"/>
        </w:rPr>
      </w:pPr>
    </w:p>
    <w:p w14:paraId="614E3BCB" w14:textId="77777777" w:rsidR="00297546" w:rsidRPr="00113B74" w:rsidRDefault="00297546">
      <w:pPr>
        <w:tabs>
          <w:tab w:val="left" w:pos="-1080"/>
          <w:tab w:val="left" w:pos="-720"/>
          <w:tab w:val="left" w:pos="0"/>
          <w:tab w:val="left" w:pos="450"/>
          <w:tab w:val="left" w:pos="810"/>
          <w:tab w:val="left" w:pos="1170"/>
          <w:tab w:val="left" w:pos="1710"/>
          <w:tab w:val="left" w:pos="2070"/>
          <w:tab w:val="left" w:pos="4140"/>
          <w:tab w:val="left" w:pos="5760"/>
        </w:tabs>
        <w:ind w:left="810"/>
        <w:rPr>
          <w:moveFrom w:id="158" w:author="Mary Ellen Ley" w:date="2017-01-03T13:35:00Z"/>
          <w:rFonts w:asciiTheme="minorHAnsi" w:hAnsiTheme="minorHAnsi"/>
          <w:sz w:val="20"/>
          <w:szCs w:val="20"/>
        </w:rPr>
      </w:pPr>
      <w:r w:rsidRPr="00113B74">
        <w:rPr>
          <w:rFonts w:asciiTheme="minorHAnsi" w:hAnsiTheme="minorHAnsi"/>
          <w:sz w:val="20"/>
          <w:szCs w:val="20"/>
          <w:vertAlign w:val="superscript"/>
        </w:rPr>
        <w:t>1</w:t>
      </w:r>
      <w:r w:rsidRPr="00113B74">
        <w:rPr>
          <w:rFonts w:asciiTheme="minorHAnsi" w:hAnsiTheme="minorHAnsi"/>
          <w:sz w:val="20"/>
          <w:szCs w:val="20"/>
        </w:rPr>
        <w:t xml:space="preserve">American Public Health Association, </w:t>
      </w:r>
      <w:del w:id="159" w:author="Mary Ellen Ley" w:date="2017-01-03T13:35:00Z">
        <w:r w:rsidRPr="00113B74">
          <w:rPr>
            <w:rFonts w:asciiTheme="minorHAnsi" w:hAnsiTheme="minorHAnsi"/>
            <w:sz w:val="20"/>
            <w:szCs w:val="20"/>
          </w:rPr>
          <w:delText>1995</w:delText>
        </w:r>
      </w:del>
      <w:ins w:id="160" w:author="Mary Ellen Ley" w:date="2017-01-03T13:35:00Z">
        <w:r w:rsidR="00555EB6">
          <w:rPr>
            <w:rFonts w:asciiTheme="minorHAnsi" w:hAnsiTheme="minorHAnsi"/>
            <w:sz w:val="20"/>
            <w:szCs w:val="20"/>
          </w:rPr>
          <w:t>20</w:t>
        </w:r>
        <w:r w:rsidR="00F918CA">
          <w:rPr>
            <w:rFonts w:asciiTheme="minorHAnsi" w:hAnsiTheme="minorHAnsi"/>
            <w:sz w:val="20"/>
            <w:szCs w:val="20"/>
          </w:rPr>
          <w:t>12</w:t>
        </w:r>
      </w:ins>
      <w:r w:rsidRPr="00113B74">
        <w:rPr>
          <w:rFonts w:asciiTheme="minorHAnsi" w:hAnsiTheme="minorHAnsi"/>
          <w:sz w:val="20"/>
          <w:szCs w:val="20"/>
        </w:rPr>
        <w:t xml:space="preserve">. </w:t>
      </w:r>
      <w:r w:rsidRPr="00113B74">
        <w:rPr>
          <w:rFonts w:asciiTheme="minorHAnsi" w:hAnsiTheme="minorHAnsi"/>
          <w:sz w:val="20"/>
          <w:szCs w:val="20"/>
          <w:u w:val="single"/>
        </w:rPr>
        <w:t>Standard Methods for the Examination of Water and Wastewater</w:t>
      </w:r>
      <w:r w:rsidRPr="00113B74">
        <w:rPr>
          <w:rFonts w:asciiTheme="minorHAnsi" w:hAnsiTheme="minorHAnsi"/>
          <w:sz w:val="20"/>
          <w:szCs w:val="20"/>
        </w:rPr>
        <w:t xml:space="preserve">, </w:t>
      </w:r>
      <w:del w:id="161" w:author="Mary Ellen Ley" w:date="2017-01-03T13:35:00Z">
        <w:r w:rsidRPr="00113B74">
          <w:rPr>
            <w:rFonts w:asciiTheme="minorHAnsi" w:hAnsiTheme="minorHAnsi"/>
            <w:sz w:val="20"/>
            <w:szCs w:val="20"/>
          </w:rPr>
          <w:delText>19</w:delText>
        </w:r>
        <w:r w:rsidRPr="00113B74">
          <w:rPr>
            <w:rFonts w:asciiTheme="minorHAnsi" w:hAnsiTheme="minorHAnsi"/>
            <w:sz w:val="20"/>
            <w:szCs w:val="20"/>
            <w:vertAlign w:val="superscript"/>
          </w:rPr>
          <w:delText>th</w:delText>
        </w:r>
        <w:r w:rsidRPr="00113B74">
          <w:rPr>
            <w:rFonts w:asciiTheme="minorHAnsi" w:hAnsiTheme="minorHAnsi"/>
            <w:sz w:val="20"/>
            <w:szCs w:val="20"/>
          </w:rPr>
          <w:delText xml:space="preserve"> Edition</w:delText>
        </w:r>
      </w:del>
      <w:ins w:id="162" w:author="Mary Ellen Ley" w:date="2017-01-03T13:35:00Z">
        <w:r w:rsidR="00555EB6">
          <w:rPr>
            <w:rFonts w:asciiTheme="minorHAnsi" w:hAnsiTheme="minorHAnsi"/>
            <w:sz w:val="20"/>
            <w:szCs w:val="20"/>
          </w:rPr>
          <w:t>2</w:t>
        </w:r>
        <w:r w:rsidR="00F918CA">
          <w:rPr>
            <w:rFonts w:asciiTheme="minorHAnsi" w:hAnsiTheme="minorHAnsi"/>
            <w:sz w:val="20"/>
            <w:szCs w:val="20"/>
          </w:rPr>
          <w:t>2</w:t>
        </w:r>
        <w:r w:rsidR="00555EB6" w:rsidRPr="00113B74">
          <w:rPr>
            <w:rFonts w:asciiTheme="minorHAnsi" w:hAnsiTheme="minorHAnsi"/>
            <w:sz w:val="20"/>
            <w:szCs w:val="20"/>
            <w:vertAlign w:val="superscript"/>
          </w:rPr>
          <w:t>th</w:t>
        </w:r>
      </w:ins>
      <w:moveFromRangeStart w:id="163" w:author="Mary Ellen Ley" w:date="2017-01-03T13:35:00Z" w:name="move471213847"/>
      <w:moveFrom w:id="164" w:author="Mary Ellen Ley" w:date="2017-01-03T13:35:00Z">
        <w:r w:rsidR="00555EB6">
          <w:rPr>
            <w:rFonts w:asciiTheme="minorHAnsi" w:hAnsiTheme="minorHAnsi"/>
            <w:sz w:val="20"/>
            <w:szCs w:val="20"/>
          </w:rPr>
          <w:t>.</w:t>
        </w:r>
      </w:moveFrom>
    </w:p>
    <w:p w14:paraId="1158C7D8" w14:textId="77777777" w:rsidR="00297546" w:rsidRPr="00113B74" w:rsidRDefault="00297546">
      <w:pPr>
        <w:tabs>
          <w:tab w:val="left" w:pos="-1080"/>
          <w:tab w:val="left" w:pos="-720"/>
          <w:tab w:val="left" w:pos="0"/>
          <w:tab w:val="left" w:pos="450"/>
          <w:tab w:val="left" w:pos="810"/>
          <w:tab w:val="left" w:pos="1170"/>
          <w:tab w:val="left" w:pos="1710"/>
          <w:tab w:val="left" w:pos="2070"/>
          <w:tab w:val="left" w:pos="4140"/>
          <w:tab w:val="left" w:pos="5760"/>
        </w:tabs>
        <w:rPr>
          <w:moveFrom w:id="165" w:author="Mary Ellen Ley" w:date="2017-01-03T13:35:00Z"/>
          <w:rFonts w:asciiTheme="minorHAnsi" w:hAnsiTheme="minorHAnsi"/>
          <w:sz w:val="20"/>
          <w:szCs w:val="20"/>
        </w:rPr>
      </w:pPr>
    </w:p>
    <w:p w14:paraId="72FD0294" w14:textId="5067628C" w:rsidR="00297546" w:rsidRPr="00113B74" w:rsidRDefault="00297546">
      <w:pPr>
        <w:tabs>
          <w:tab w:val="left" w:pos="-1080"/>
          <w:tab w:val="left" w:pos="-720"/>
          <w:tab w:val="left" w:pos="0"/>
          <w:tab w:val="left" w:pos="450"/>
          <w:tab w:val="left" w:pos="810"/>
          <w:tab w:val="left" w:pos="1170"/>
          <w:tab w:val="left" w:pos="1710"/>
          <w:tab w:val="left" w:pos="2070"/>
          <w:tab w:val="left" w:pos="4140"/>
          <w:tab w:val="left" w:pos="5760"/>
        </w:tabs>
        <w:ind w:left="810"/>
        <w:rPr>
          <w:moveTo w:id="166" w:author="Mary Ellen Ley" w:date="2017-01-03T13:35:00Z"/>
          <w:rFonts w:asciiTheme="minorHAnsi" w:hAnsiTheme="minorHAnsi"/>
          <w:sz w:val="20"/>
          <w:szCs w:val="20"/>
        </w:rPr>
      </w:pPr>
      <w:moveFrom w:id="167" w:author="Mary Ellen Ley" w:date="2017-01-03T13:35:00Z">
        <w:r w:rsidRPr="00113B74">
          <w:rPr>
            <w:rFonts w:asciiTheme="minorHAnsi" w:hAnsiTheme="minorHAnsi"/>
            <w:sz w:val="20"/>
            <w:szCs w:val="20"/>
            <w:vertAlign w:val="superscript"/>
          </w:rPr>
          <w:t>2</w:t>
        </w:r>
        <w:r w:rsidRPr="00113B74">
          <w:rPr>
            <w:rFonts w:asciiTheme="minorHAnsi" w:hAnsiTheme="minorHAnsi"/>
            <w:sz w:val="20"/>
            <w:szCs w:val="20"/>
          </w:rPr>
          <w:t xml:space="preserve">EPA, 1997. </w:t>
        </w:r>
      </w:moveFrom>
      <w:moveFromRangeEnd w:id="163"/>
      <w:del w:id="168" w:author="Mary Ellen Ley" w:date="2017-01-03T13:35:00Z">
        <w:r w:rsidRPr="00113B74">
          <w:rPr>
            <w:rFonts w:asciiTheme="minorHAnsi" w:hAnsiTheme="minorHAnsi"/>
            <w:sz w:val="20"/>
            <w:szCs w:val="20"/>
          </w:rPr>
          <w:delText xml:space="preserve"> </w:delText>
        </w:r>
        <w:r w:rsidRPr="00113B74">
          <w:rPr>
            <w:rFonts w:asciiTheme="minorHAnsi" w:hAnsiTheme="minorHAnsi"/>
            <w:sz w:val="20"/>
            <w:szCs w:val="20"/>
            <w:u w:val="single"/>
          </w:rPr>
          <w:delText>Methods for the Determination of Chemical Substances in Marine and Estuarine Environmental Matrices - 2</w:delText>
        </w:r>
        <w:r w:rsidRPr="00113B74">
          <w:rPr>
            <w:rFonts w:asciiTheme="minorHAnsi" w:hAnsiTheme="minorHAnsi"/>
            <w:sz w:val="20"/>
            <w:szCs w:val="20"/>
            <w:u w:val="single"/>
            <w:vertAlign w:val="superscript"/>
          </w:rPr>
          <w:delText>nd</w:delText>
        </w:r>
      </w:del>
      <w:r w:rsidR="00555EB6" w:rsidRPr="00113B74">
        <w:rPr>
          <w:rFonts w:asciiTheme="minorHAnsi" w:hAnsiTheme="minorHAnsi"/>
          <w:sz w:val="20"/>
          <w:rPrChange w:id="169" w:author="Mary Ellen Ley" w:date="2017-01-03T13:35:00Z">
            <w:rPr>
              <w:rFonts w:asciiTheme="minorHAnsi" w:hAnsiTheme="minorHAnsi"/>
              <w:sz w:val="20"/>
              <w:u w:val="single"/>
            </w:rPr>
          </w:rPrChange>
        </w:rPr>
        <w:t xml:space="preserve"> </w:t>
      </w:r>
      <w:r w:rsidRPr="00113B74">
        <w:rPr>
          <w:rFonts w:asciiTheme="minorHAnsi" w:hAnsiTheme="minorHAnsi"/>
          <w:sz w:val="20"/>
          <w:rPrChange w:id="170" w:author="Mary Ellen Ley" w:date="2017-01-03T13:35:00Z">
            <w:rPr>
              <w:rFonts w:asciiTheme="minorHAnsi" w:hAnsiTheme="minorHAnsi"/>
              <w:sz w:val="20"/>
              <w:u w:val="single"/>
            </w:rPr>
          </w:rPrChange>
        </w:rPr>
        <w:t>Edition</w:t>
      </w:r>
      <w:r w:rsidR="00555EB6">
        <w:rPr>
          <w:rFonts w:asciiTheme="minorHAnsi" w:hAnsiTheme="minorHAnsi"/>
          <w:sz w:val="20"/>
          <w:rPrChange w:id="171" w:author="Mary Ellen Ley" w:date="2017-01-03T13:35:00Z">
            <w:rPr>
              <w:rFonts w:asciiTheme="minorHAnsi" w:hAnsiTheme="minorHAnsi"/>
              <w:sz w:val="20"/>
              <w:u w:val="single"/>
            </w:rPr>
          </w:rPrChange>
        </w:rPr>
        <w:t xml:space="preserve">, Method </w:t>
      </w:r>
      <w:ins w:id="172" w:author="Mary Ellen Ley" w:date="2017-01-03T13:35:00Z">
        <w:r w:rsidR="00555EB6">
          <w:rPr>
            <w:rFonts w:asciiTheme="minorHAnsi" w:hAnsiTheme="minorHAnsi"/>
            <w:sz w:val="20"/>
            <w:szCs w:val="20"/>
          </w:rPr>
          <w:t>10200</w:t>
        </w:r>
        <w:r w:rsidR="00F918CA">
          <w:rPr>
            <w:rFonts w:asciiTheme="minorHAnsi" w:hAnsiTheme="minorHAnsi"/>
            <w:sz w:val="20"/>
            <w:szCs w:val="20"/>
          </w:rPr>
          <w:t>H-2011</w:t>
        </w:r>
        <w:r w:rsidR="00555EB6">
          <w:rPr>
            <w:rFonts w:asciiTheme="minorHAnsi" w:hAnsiTheme="minorHAnsi"/>
            <w:sz w:val="20"/>
            <w:szCs w:val="20"/>
          </w:rPr>
          <w:t>. Chlorophyll</w:t>
        </w:r>
      </w:ins>
      <w:moveToRangeStart w:id="173" w:author="Mary Ellen Ley" w:date="2017-01-03T13:35:00Z" w:name="move471213847"/>
      <w:moveTo w:id="174" w:author="Mary Ellen Ley" w:date="2017-01-03T13:35:00Z">
        <w:r w:rsidR="00555EB6">
          <w:rPr>
            <w:rFonts w:asciiTheme="minorHAnsi" w:hAnsiTheme="minorHAnsi"/>
            <w:sz w:val="20"/>
            <w:szCs w:val="20"/>
          </w:rPr>
          <w:t>.</w:t>
        </w:r>
      </w:moveTo>
    </w:p>
    <w:p w14:paraId="6F58E93D" w14:textId="77777777" w:rsidR="00297546" w:rsidRPr="00113B74" w:rsidRDefault="00297546">
      <w:pPr>
        <w:tabs>
          <w:tab w:val="left" w:pos="-1080"/>
          <w:tab w:val="left" w:pos="-720"/>
          <w:tab w:val="left" w:pos="0"/>
          <w:tab w:val="left" w:pos="450"/>
          <w:tab w:val="left" w:pos="810"/>
          <w:tab w:val="left" w:pos="1170"/>
          <w:tab w:val="left" w:pos="1710"/>
          <w:tab w:val="left" w:pos="2070"/>
          <w:tab w:val="left" w:pos="4140"/>
          <w:tab w:val="left" w:pos="5760"/>
        </w:tabs>
        <w:rPr>
          <w:moveTo w:id="175" w:author="Mary Ellen Ley" w:date="2017-01-03T13:35:00Z"/>
          <w:rFonts w:asciiTheme="minorHAnsi" w:hAnsiTheme="minorHAnsi"/>
          <w:sz w:val="20"/>
          <w:szCs w:val="20"/>
        </w:rPr>
      </w:pPr>
    </w:p>
    <w:p w14:paraId="40F8C491" w14:textId="293C76A4" w:rsidR="00297546" w:rsidRPr="00113B74" w:rsidRDefault="00297546">
      <w:pPr>
        <w:tabs>
          <w:tab w:val="left" w:pos="-1080"/>
          <w:tab w:val="left" w:pos="-720"/>
          <w:tab w:val="left" w:pos="0"/>
          <w:tab w:val="left" w:pos="450"/>
          <w:tab w:val="left" w:pos="810"/>
          <w:tab w:val="left" w:pos="1170"/>
          <w:tab w:val="left" w:pos="1710"/>
          <w:tab w:val="left" w:pos="2070"/>
          <w:tab w:val="left" w:pos="4140"/>
          <w:tab w:val="left" w:pos="5760"/>
        </w:tabs>
        <w:ind w:left="810"/>
        <w:rPr>
          <w:rFonts w:asciiTheme="minorHAnsi" w:hAnsiTheme="minorHAnsi"/>
          <w:sz w:val="20"/>
          <w:szCs w:val="20"/>
        </w:rPr>
      </w:pPr>
      <w:moveTo w:id="176" w:author="Mary Ellen Ley" w:date="2017-01-03T13:35:00Z">
        <w:r w:rsidRPr="00113B74">
          <w:rPr>
            <w:rFonts w:asciiTheme="minorHAnsi" w:hAnsiTheme="minorHAnsi"/>
            <w:sz w:val="20"/>
            <w:szCs w:val="20"/>
            <w:vertAlign w:val="superscript"/>
          </w:rPr>
          <w:t>2</w:t>
        </w:r>
        <w:r w:rsidRPr="00113B74">
          <w:rPr>
            <w:rFonts w:asciiTheme="minorHAnsi" w:hAnsiTheme="minorHAnsi"/>
            <w:sz w:val="20"/>
            <w:szCs w:val="20"/>
          </w:rPr>
          <w:t xml:space="preserve">EPA, 1997. </w:t>
        </w:r>
      </w:moveTo>
      <w:moveToRangeEnd w:id="173"/>
      <w:del w:id="177" w:author="Mary Ellen Ley" w:date="2017-01-03T13:35:00Z">
        <w:r w:rsidRPr="00113B74">
          <w:rPr>
            <w:rFonts w:asciiTheme="minorHAnsi" w:hAnsiTheme="minorHAnsi"/>
            <w:sz w:val="20"/>
            <w:szCs w:val="20"/>
            <w:u w:val="single"/>
          </w:rPr>
          <w:delText>446.0.</w:delText>
        </w:r>
        <w:r w:rsidRPr="00113B74">
          <w:rPr>
            <w:rFonts w:asciiTheme="minorHAnsi" w:hAnsiTheme="minorHAnsi"/>
            <w:sz w:val="20"/>
            <w:szCs w:val="20"/>
          </w:rPr>
          <w:delText xml:space="preserve">  EPA/600/R-97/072.</w:delText>
        </w:r>
      </w:del>
      <w:ins w:id="178" w:author="Mary Ellen Ley" w:date="2017-01-03T13:35:00Z">
        <w:r w:rsidR="001F6FE5">
          <w:rPr>
            <w:rFonts w:asciiTheme="minorHAnsi" w:hAnsiTheme="minorHAnsi"/>
            <w:sz w:val="20"/>
            <w:szCs w:val="20"/>
            <w:u w:val="single"/>
          </w:rPr>
          <w:fldChar w:fldCharType="begin"/>
        </w:r>
        <w:r w:rsidR="001F6FE5">
          <w:rPr>
            <w:rFonts w:asciiTheme="minorHAnsi" w:hAnsiTheme="minorHAnsi"/>
            <w:sz w:val="20"/>
            <w:szCs w:val="20"/>
            <w:u w:val="single"/>
          </w:rPr>
          <w:instrText xml:space="preserve"> HYPERLINK "http://archive.chesapeakebay.net/pubs/quality_assurance/EPA_Marine_Methods_2nd_ed.pdf" </w:instrText>
        </w:r>
        <w:r w:rsidR="001F6FE5">
          <w:rPr>
            <w:rFonts w:asciiTheme="minorHAnsi" w:hAnsiTheme="minorHAnsi"/>
            <w:sz w:val="20"/>
            <w:szCs w:val="20"/>
            <w:u w:val="single"/>
          </w:rPr>
          <w:fldChar w:fldCharType="separate"/>
        </w:r>
        <w:r w:rsidRPr="001F6FE5">
          <w:rPr>
            <w:rStyle w:val="Hyperlink"/>
            <w:rFonts w:asciiTheme="minorHAnsi" w:hAnsiTheme="minorHAnsi"/>
            <w:sz w:val="20"/>
            <w:szCs w:val="20"/>
          </w:rPr>
          <w:t>Methods for the Determination of Chemical Substances in Marine and Estuarine Environmental Matrices - 2</w:t>
        </w:r>
        <w:r w:rsidRPr="001F6FE5">
          <w:rPr>
            <w:rStyle w:val="Hyperlink"/>
            <w:rFonts w:asciiTheme="minorHAnsi" w:hAnsiTheme="minorHAnsi"/>
            <w:sz w:val="20"/>
            <w:szCs w:val="20"/>
            <w:vertAlign w:val="superscript"/>
          </w:rPr>
          <w:t>nd</w:t>
        </w:r>
        <w:r w:rsidRPr="001F6FE5">
          <w:rPr>
            <w:rStyle w:val="Hyperlink"/>
            <w:rFonts w:asciiTheme="minorHAnsi" w:hAnsiTheme="minorHAnsi"/>
            <w:sz w:val="20"/>
            <w:szCs w:val="20"/>
          </w:rPr>
          <w:t xml:space="preserve"> Edition, Method 446.0.  EPA/600/R-97/072.</w:t>
        </w:r>
        <w:r w:rsidR="001F6FE5">
          <w:rPr>
            <w:rFonts w:asciiTheme="minorHAnsi" w:hAnsiTheme="minorHAnsi"/>
            <w:sz w:val="20"/>
            <w:szCs w:val="20"/>
            <w:u w:val="single"/>
          </w:rPr>
          <w:fldChar w:fldCharType="end"/>
        </w:r>
      </w:ins>
      <w:r w:rsidRPr="00113B74">
        <w:rPr>
          <w:rFonts w:asciiTheme="minorHAnsi" w:hAnsiTheme="minorHAnsi"/>
          <w:sz w:val="20"/>
          <w:szCs w:val="20"/>
        </w:rPr>
        <w:t xml:space="preserve"> </w:t>
      </w:r>
    </w:p>
    <w:p w14:paraId="2299CED0" w14:textId="77777777" w:rsidR="00297546" w:rsidRPr="00113B74" w:rsidRDefault="00297546">
      <w:pPr>
        <w:tabs>
          <w:tab w:val="left" w:pos="-1080"/>
          <w:tab w:val="left" w:pos="-720"/>
          <w:tab w:val="left" w:pos="0"/>
          <w:tab w:val="left" w:pos="450"/>
          <w:tab w:val="left" w:pos="810"/>
          <w:tab w:val="left" w:pos="1170"/>
          <w:tab w:val="left" w:pos="1710"/>
          <w:tab w:val="left" w:pos="2070"/>
          <w:tab w:val="left" w:pos="4140"/>
          <w:tab w:val="left" w:pos="5760"/>
        </w:tabs>
        <w:rPr>
          <w:rFonts w:asciiTheme="minorHAnsi" w:hAnsiTheme="minorHAnsi"/>
          <w:sz w:val="20"/>
          <w:szCs w:val="20"/>
        </w:rPr>
      </w:pPr>
    </w:p>
    <w:p w14:paraId="019FB6C4" w14:textId="13B676D5" w:rsidR="00297546" w:rsidRPr="00113B74" w:rsidRDefault="00297546" w:rsidP="008B61FB">
      <w:pPr>
        <w:tabs>
          <w:tab w:val="left" w:pos="-1080"/>
          <w:tab w:val="left" w:pos="-720"/>
          <w:tab w:val="left" w:pos="0"/>
          <w:tab w:val="left" w:pos="450"/>
          <w:tab w:val="left" w:pos="810"/>
          <w:tab w:val="left" w:pos="1170"/>
          <w:tab w:val="left" w:pos="1710"/>
          <w:tab w:val="left" w:pos="2070"/>
          <w:tab w:val="left" w:pos="4140"/>
          <w:tab w:val="left" w:pos="5760"/>
        </w:tabs>
        <w:ind w:left="810"/>
        <w:rPr>
          <w:rFonts w:asciiTheme="minorHAnsi" w:hAnsiTheme="minorHAnsi"/>
          <w:sz w:val="20"/>
          <w:szCs w:val="20"/>
        </w:rPr>
        <w:sectPr w:rsidR="00297546" w:rsidRPr="00113B74">
          <w:type w:val="continuous"/>
          <w:pgSz w:w="12240" w:h="15840"/>
          <w:pgMar w:top="1440" w:right="1440" w:bottom="720" w:left="1440" w:header="1440" w:footer="720" w:gutter="0"/>
          <w:cols w:space="720"/>
          <w:noEndnote/>
        </w:sectPr>
      </w:pPr>
      <w:r w:rsidRPr="00113B74">
        <w:rPr>
          <w:rFonts w:asciiTheme="minorHAnsi" w:hAnsiTheme="minorHAnsi"/>
          <w:sz w:val="20"/>
          <w:szCs w:val="20"/>
          <w:vertAlign w:val="superscript"/>
        </w:rPr>
        <w:t>3</w:t>
      </w:r>
      <w:r w:rsidRPr="00113B74">
        <w:rPr>
          <w:rFonts w:asciiTheme="minorHAnsi" w:hAnsiTheme="minorHAnsi"/>
          <w:sz w:val="20"/>
          <w:szCs w:val="20"/>
        </w:rPr>
        <w:t xml:space="preserve">Parsons, T., Y. Maita and C. Lalli. </w:t>
      </w:r>
      <w:del w:id="179" w:author="Mary Ellen Ley" w:date="2017-01-03T13:35:00Z">
        <w:r w:rsidRPr="00113B74">
          <w:rPr>
            <w:rFonts w:asciiTheme="minorHAnsi" w:hAnsiTheme="minorHAnsi"/>
            <w:sz w:val="20"/>
            <w:szCs w:val="20"/>
          </w:rPr>
          <w:delText xml:space="preserve"> </w:delText>
        </w:r>
      </w:del>
      <w:r w:rsidRPr="00113B74">
        <w:rPr>
          <w:rFonts w:asciiTheme="minorHAnsi" w:hAnsiTheme="minorHAnsi"/>
          <w:sz w:val="20"/>
          <w:szCs w:val="20"/>
        </w:rPr>
        <w:t xml:space="preserve">1984.  </w:t>
      </w:r>
      <w:r w:rsidRPr="00113B74">
        <w:rPr>
          <w:rFonts w:asciiTheme="minorHAnsi" w:hAnsiTheme="minorHAnsi"/>
          <w:sz w:val="20"/>
          <w:szCs w:val="20"/>
          <w:u w:val="single"/>
        </w:rPr>
        <w:t>A Manual of Chemical and Biological Meth</w:t>
      </w:r>
      <w:r w:rsidR="00C34C9A">
        <w:rPr>
          <w:rFonts w:asciiTheme="minorHAnsi" w:hAnsiTheme="minorHAnsi"/>
          <w:sz w:val="20"/>
          <w:szCs w:val="20"/>
          <w:u w:val="single"/>
        </w:rPr>
        <w:t>ods for Seawater Analysis</w:t>
      </w:r>
      <w:del w:id="180" w:author="Mary Ellen Ley" w:date="2017-01-03T13:35:00Z">
        <w:r w:rsidRPr="00113B74">
          <w:rPr>
            <w:rFonts w:asciiTheme="minorHAnsi" w:hAnsiTheme="minorHAnsi"/>
            <w:sz w:val="20"/>
            <w:szCs w:val="20"/>
            <w:u w:val="single"/>
          </w:rPr>
          <w:delText>.</w:delText>
        </w:r>
        <w:r w:rsidRPr="00113B74">
          <w:rPr>
            <w:rFonts w:asciiTheme="minorHAnsi" w:hAnsiTheme="minorHAnsi"/>
            <w:sz w:val="20"/>
            <w:szCs w:val="20"/>
          </w:rPr>
          <w:delText xml:space="preserve"> </w:delText>
        </w:r>
      </w:del>
      <w:ins w:id="181" w:author="Mary Ellen Ley" w:date="2017-01-03T13:35:00Z">
        <w:r w:rsidR="00C34C9A">
          <w:rPr>
            <w:rFonts w:asciiTheme="minorHAnsi" w:hAnsiTheme="minorHAnsi"/>
            <w:sz w:val="20"/>
            <w:szCs w:val="20"/>
            <w:u w:val="single"/>
          </w:rPr>
          <w:t>,</w:t>
        </w:r>
      </w:ins>
      <w:r w:rsidRPr="00113B74">
        <w:rPr>
          <w:rFonts w:asciiTheme="minorHAnsi" w:hAnsiTheme="minorHAnsi"/>
          <w:sz w:val="20"/>
          <w:szCs w:val="20"/>
        </w:rPr>
        <w:t xml:space="preserve"> Pergamon Press, pp. 101-112.</w:t>
      </w:r>
    </w:p>
    <w:p w14:paraId="67332F54" w14:textId="77777777" w:rsidR="00297546" w:rsidRDefault="00297546">
      <w:pPr>
        <w:tabs>
          <w:tab w:val="left" w:pos="-1080"/>
          <w:tab w:val="left" w:pos="-720"/>
          <w:tab w:val="left" w:pos="0"/>
          <w:tab w:val="left" w:pos="450"/>
          <w:tab w:val="left" w:pos="810"/>
          <w:tab w:val="left" w:pos="1170"/>
          <w:tab w:val="left" w:pos="1710"/>
          <w:tab w:val="left" w:pos="2070"/>
          <w:tab w:val="left" w:pos="4140"/>
          <w:tab w:val="left" w:pos="5760"/>
        </w:tabs>
      </w:pPr>
    </w:p>
    <w:sectPr w:rsidR="00297546" w:rsidSect="00297546">
      <w:type w:val="continuous"/>
      <w:pgSz w:w="12240" w:h="15840"/>
      <w:pgMar w:top="1440" w:right="1440" w:bottom="720" w:left="1440" w:header="1440" w:footer="720" w:gutter="0"/>
      <w:cols w:space="720"/>
      <w:noEndnote/>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5" w:author="Mary Ellen Ley" w:date="2017-01-03T13:38:00Z" w:initials="MEL">
    <w:p w14:paraId="5E3B763F" w14:textId="2E36574E" w:rsidR="00EF32CB" w:rsidRDefault="00EF32CB">
      <w:pPr>
        <w:pStyle w:val="CommentText"/>
      </w:pPr>
      <w:r>
        <w:rPr>
          <w:rStyle w:val="CommentReference"/>
        </w:rPr>
        <w:annotationRef/>
      </w:r>
      <w:r>
        <w:t>Sonicator?</w:t>
      </w:r>
    </w:p>
  </w:comment>
  <w:comment w:id="10" w:author="Mary Ellen Ley" w:date="2017-01-03T13:38:00Z" w:initials="MEL">
    <w:p w14:paraId="75C00D45" w14:textId="58F90328" w:rsidR="00EF32CB" w:rsidRDefault="00EF32CB">
      <w:pPr>
        <w:pStyle w:val="CommentText"/>
      </w:pPr>
      <w:r>
        <w:rPr>
          <w:rStyle w:val="CommentReference"/>
        </w:rPr>
        <w:annotationRef/>
      </w:r>
      <w:r>
        <w:t>Need to discuss this change</w:t>
      </w:r>
    </w:p>
  </w:comment>
  <w:comment w:id="81" w:author="Mary Ellen Ley" w:date="2017-01-03T13:39:00Z" w:initials="MEL">
    <w:p w14:paraId="3121CE9E" w14:textId="1DF19FBD" w:rsidR="00EF32CB" w:rsidRDefault="00EF32CB">
      <w:pPr>
        <w:pStyle w:val="CommentText"/>
      </w:pPr>
      <w:r>
        <w:rPr>
          <w:rStyle w:val="CommentReference"/>
        </w:rPr>
        <w:annotationRef/>
      </w:r>
      <w:r>
        <w:t>Correct?</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E3B763F" w15:done="0"/>
  <w15:commentEx w15:paraId="75C00D45" w15:done="0"/>
  <w15:commentEx w15:paraId="3121CE9E"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C4C2463" w14:textId="77777777" w:rsidR="00EF32CB" w:rsidRDefault="00EF32CB" w:rsidP="00297546">
      <w:r>
        <w:separator/>
      </w:r>
    </w:p>
  </w:endnote>
  <w:endnote w:type="continuationSeparator" w:id="0">
    <w:p w14:paraId="5857611D" w14:textId="77777777" w:rsidR="00EF32CB" w:rsidRDefault="00EF32CB" w:rsidP="00297546">
      <w:r>
        <w:continuationSeparator/>
      </w:r>
    </w:p>
  </w:endnote>
  <w:endnote w:type="continuationNotice" w:id="1">
    <w:p w14:paraId="1A259192" w14:textId="77777777" w:rsidR="00EF32CB" w:rsidRDefault="00EF32C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10022FF" w:usb1="C000E47F" w:usb2="00000029" w:usb3="00000000" w:csb0="000001DF" w:csb1="00000000"/>
  </w:font>
  <w:font w:name="Franklin Gothic Book">
    <w:panose1 w:val="020B0503020102020204"/>
    <w:charset w:val="00"/>
    <w:family w:val="swiss"/>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19EE72" w14:textId="77777777" w:rsidR="00EF32CB" w:rsidRDefault="00EF32C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2CB1C0" w14:textId="77777777" w:rsidR="00387D6F" w:rsidRPr="00387D6F" w:rsidRDefault="00387D6F" w:rsidP="00387D6F">
    <w:pPr>
      <w:widowControl/>
      <w:tabs>
        <w:tab w:val="center" w:pos="4320"/>
        <w:tab w:val="right" w:pos="8640"/>
      </w:tabs>
      <w:autoSpaceDE/>
      <w:autoSpaceDN/>
      <w:adjustRightInd/>
      <w:spacing w:after="160" w:line="259" w:lineRule="auto"/>
      <w:ind w:left="1570" w:hanging="965"/>
      <w:jc w:val="center"/>
      <w:rPr>
        <w:rFonts w:ascii="Calibri" w:eastAsia="Times New Roman" w:hAnsi="Calibri"/>
        <w:b/>
        <w:i/>
        <w:color w:val="1F3864"/>
        <w:sz w:val="18"/>
        <w:szCs w:val="18"/>
      </w:rPr>
    </w:pPr>
  </w:p>
  <w:p w14:paraId="5DABE120" w14:textId="77777777" w:rsidR="00387D6F" w:rsidRPr="00387D6F" w:rsidRDefault="00387D6F" w:rsidP="00387D6F">
    <w:pPr>
      <w:widowControl/>
      <w:tabs>
        <w:tab w:val="center" w:pos="4320"/>
      </w:tabs>
      <w:autoSpaceDE/>
      <w:autoSpaceDN/>
      <w:adjustRightInd/>
      <w:spacing w:after="160" w:line="259" w:lineRule="auto"/>
      <w:ind w:right="-450"/>
      <w:jc w:val="center"/>
      <w:rPr>
        <w:rFonts w:ascii="Calibri" w:eastAsia="Times New Roman" w:hAnsi="Calibri"/>
        <w:b/>
        <w:i/>
        <w:color w:val="1F3864"/>
        <w:sz w:val="18"/>
        <w:szCs w:val="18"/>
      </w:rPr>
    </w:pPr>
    <w:r w:rsidRPr="00387D6F">
      <w:rPr>
        <w:rFonts w:ascii="Calibri" w:eastAsia="Times New Roman" w:hAnsi="Calibri"/>
        <w:b/>
        <w:i/>
        <w:color w:val="1F3864"/>
        <w:sz w:val="18"/>
        <w:szCs w:val="18"/>
      </w:rPr>
      <w:t xml:space="preserve">Methods and Quality Assurance for CBP Water Quality Monitoring Programs </w:t>
    </w:r>
    <w:r w:rsidRPr="00387D6F">
      <w:rPr>
        <w:rFonts w:ascii="Calibri" w:eastAsia="Times New Roman" w:hAnsi="Calibri"/>
        <w:b/>
        <w:i/>
        <w:color w:val="1F3864"/>
        <w:sz w:val="18"/>
        <w:szCs w:val="18"/>
      </w:rPr>
      <w:tab/>
    </w:r>
    <w:r w:rsidRPr="00387D6F">
      <w:rPr>
        <w:rFonts w:ascii="Calibri" w:eastAsia="Times New Roman" w:hAnsi="Calibri"/>
        <w:b/>
        <w:i/>
        <w:color w:val="1F3864"/>
        <w:sz w:val="18"/>
        <w:szCs w:val="18"/>
      </w:rPr>
      <w:tab/>
      <w:t>Chapter 6, Page D.</w:t>
    </w:r>
    <w:r>
      <w:rPr>
        <w:rFonts w:ascii="Calibri" w:eastAsia="Times New Roman" w:hAnsi="Calibri"/>
        <w:b/>
        <w:i/>
        <w:color w:val="1F3864"/>
        <w:sz w:val="18"/>
        <w:szCs w:val="18"/>
      </w:rPr>
      <w:t>3</w:t>
    </w:r>
    <w:r w:rsidR="008B61FB">
      <w:rPr>
        <w:rFonts w:ascii="Calibri" w:eastAsia="Times New Roman" w:hAnsi="Calibri"/>
        <w:b/>
        <w:i/>
        <w:color w:val="1F3864"/>
        <w:sz w:val="18"/>
        <w:szCs w:val="18"/>
      </w:rPr>
      <w:t>−</w:t>
    </w:r>
    <w:r w:rsidRPr="00387D6F">
      <w:rPr>
        <w:rFonts w:ascii="Calibri" w:eastAsia="Times New Roman" w:hAnsi="Calibri"/>
        <w:b/>
        <w:i/>
        <w:color w:val="1F3864"/>
        <w:sz w:val="18"/>
        <w:szCs w:val="18"/>
      </w:rPr>
      <w:fldChar w:fldCharType="begin"/>
    </w:r>
    <w:r w:rsidRPr="00387D6F">
      <w:rPr>
        <w:rFonts w:ascii="Calibri" w:eastAsia="Times New Roman" w:hAnsi="Calibri"/>
        <w:b/>
        <w:i/>
        <w:color w:val="1F3864"/>
        <w:sz w:val="18"/>
        <w:szCs w:val="18"/>
      </w:rPr>
      <w:instrText xml:space="preserve"> PAGE   \* MERGEFORMAT </w:instrText>
    </w:r>
    <w:r w:rsidRPr="00387D6F">
      <w:rPr>
        <w:rFonts w:ascii="Calibri" w:eastAsia="Times New Roman" w:hAnsi="Calibri"/>
        <w:b/>
        <w:i/>
        <w:color w:val="1F3864"/>
        <w:sz w:val="18"/>
        <w:szCs w:val="18"/>
      </w:rPr>
      <w:fldChar w:fldCharType="separate"/>
    </w:r>
    <w:r w:rsidR="00EF32CB">
      <w:rPr>
        <w:rFonts w:ascii="Calibri" w:eastAsia="Times New Roman" w:hAnsi="Calibri"/>
        <w:b/>
        <w:i/>
        <w:noProof/>
        <w:color w:val="1F3864"/>
        <w:sz w:val="18"/>
        <w:szCs w:val="18"/>
      </w:rPr>
      <w:t>2</w:t>
    </w:r>
    <w:r w:rsidRPr="00387D6F">
      <w:rPr>
        <w:rFonts w:ascii="Calibri" w:eastAsia="Times New Roman" w:hAnsi="Calibri"/>
        <w:b/>
        <w:i/>
        <w:noProof/>
        <w:color w:val="1F3864"/>
        <w:sz w:val="18"/>
        <w:szCs w:val="18"/>
      </w:rPr>
      <w:fldChar w:fldCharType="end"/>
    </w:r>
  </w:p>
  <w:p w14:paraId="25E86251" w14:textId="77777777" w:rsidR="00297546" w:rsidRPr="00387D6F" w:rsidRDefault="00297546" w:rsidP="00387D6F">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FB92E2" w14:textId="77777777" w:rsidR="00EF32CB" w:rsidRDefault="00EF32C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3960120" w14:textId="77777777" w:rsidR="00EF32CB" w:rsidRDefault="00EF32CB" w:rsidP="00297546">
      <w:r>
        <w:separator/>
      </w:r>
    </w:p>
  </w:footnote>
  <w:footnote w:type="continuationSeparator" w:id="0">
    <w:p w14:paraId="2DC89E0F" w14:textId="77777777" w:rsidR="00EF32CB" w:rsidRDefault="00EF32CB" w:rsidP="00297546">
      <w:r>
        <w:continuationSeparator/>
      </w:r>
    </w:p>
  </w:footnote>
  <w:footnote w:type="continuationNotice" w:id="1">
    <w:p w14:paraId="51ADE0F3" w14:textId="77777777" w:rsidR="00EF32CB" w:rsidRDefault="00EF32CB"/>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6736AE" w14:textId="77777777" w:rsidR="00EF32CB" w:rsidRDefault="00EF32C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AB9737" w14:textId="77777777" w:rsidR="0059471E" w:rsidRPr="0059471E" w:rsidRDefault="0059471E" w:rsidP="0059471E">
    <w:pPr>
      <w:widowControl/>
      <w:autoSpaceDE/>
      <w:autoSpaceDN/>
      <w:adjustRightInd/>
      <w:jc w:val="right"/>
      <w:rPr>
        <w:rFonts w:ascii="Calibri" w:eastAsia="Times New Roman" w:hAnsi="Calibri"/>
        <w:color w:val="1F3864"/>
        <w:sz w:val="20"/>
        <w:szCs w:val="20"/>
      </w:rPr>
    </w:pPr>
    <w:r w:rsidRPr="0059471E">
      <w:rPr>
        <w:rFonts w:ascii="Calibri" w:eastAsia="Times New Roman" w:hAnsi="Calibri"/>
        <w:color w:val="1F3864"/>
        <w:sz w:val="20"/>
        <w:szCs w:val="20"/>
      </w:rPr>
      <w:t>Chapter 6, Section D.</w:t>
    </w:r>
    <w:r>
      <w:rPr>
        <w:rFonts w:ascii="Calibri" w:eastAsia="Times New Roman" w:hAnsi="Calibri"/>
        <w:color w:val="1F3864"/>
        <w:sz w:val="20"/>
        <w:szCs w:val="20"/>
      </w:rPr>
      <w:t>3</w:t>
    </w:r>
  </w:p>
  <w:p w14:paraId="1ED4D4ED" w14:textId="77777777" w:rsidR="0059471E" w:rsidRPr="0059471E" w:rsidRDefault="0059471E" w:rsidP="0059471E">
    <w:pPr>
      <w:widowControl/>
      <w:autoSpaceDE/>
      <w:autoSpaceDN/>
      <w:adjustRightInd/>
      <w:jc w:val="right"/>
      <w:rPr>
        <w:rFonts w:ascii="Calibri" w:eastAsia="Times New Roman" w:hAnsi="Calibri"/>
        <w:color w:val="1F3864"/>
        <w:sz w:val="20"/>
        <w:szCs w:val="20"/>
      </w:rPr>
    </w:pPr>
    <w:r>
      <w:rPr>
        <w:rFonts w:ascii="Calibri" w:eastAsia="Times New Roman" w:hAnsi="Calibri"/>
        <w:color w:val="1F3864"/>
        <w:sz w:val="20"/>
        <w:szCs w:val="20"/>
      </w:rPr>
      <w:t xml:space="preserve">Chlorophyll </w:t>
    </w:r>
    <w:r w:rsidRPr="0059471E">
      <w:rPr>
        <w:rFonts w:ascii="Calibri" w:eastAsia="Times New Roman" w:hAnsi="Calibri"/>
        <w:color w:val="1F3864"/>
        <w:sz w:val="20"/>
        <w:szCs w:val="20"/>
      </w:rPr>
      <w:t>&amp; P</w:t>
    </w:r>
    <w:r>
      <w:rPr>
        <w:rFonts w:ascii="Calibri" w:eastAsia="Times New Roman" w:hAnsi="Calibri"/>
        <w:color w:val="1F3864"/>
        <w:sz w:val="20"/>
        <w:szCs w:val="20"/>
      </w:rPr>
      <w:t>heophytin</w:t>
    </w:r>
    <w:r w:rsidRPr="0059471E">
      <w:rPr>
        <w:rFonts w:ascii="Calibri" w:eastAsia="Times New Roman" w:hAnsi="Calibri"/>
        <w:color w:val="1F3864"/>
        <w:sz w:val="20"/>
        <w:szCs w:val="20"/>
      </w:rPr>
      <w:t xml:space="preserve"> </w:t>
    </w:r>
  </w:p>
  <w:p w14:paraId="65F9478F" w14:textId="652D0603" w:rsidR="0059471E" w:rsidRPr="0059471E" w:rsidRDefault="0059471E" w:rsidP="0059471E">
    <w:pPr>
      <w:widowControl/>
      <w:autoSpaceDE/>
      <w:autoSpaceDN/>
      <w:adjustRightInd/>
      <w:jc w:val="right"/>
      <w:rPr>
        <w:rFonts w:ascii="Calibri" w:eastAsia="Times New Roman" w:hAnsi="Calibri"/>
        <w:color w:val="1F3864"/>
        <w:sz w:val="20"/>
        <w:szCs w:val="20"/>
      </w:rPr>
    </w:pPr>
    <w:del w:id="68" w:author="Mary Ellen Ley" w:date="2017-01-03T13:35:00Z">
      <w:r>
        <w:rPr>
          <w:rFonts w:ascii="Calibri" w:eastAsia="Times New Roman" w:hAnsi="Calibri"/>
          <w:color w:val="1F3864"/>
          <w:sz w:val="20"/>
          <w:szCs w:val="20"/>
        </w:rPr>
        <w:delText>June</w:delText>
      </w:r>
      <w:r w:rsidRPr="0059471E">
        <w:rPr>
          <w:rFonts w:ascii="Calibri" w:eastAsia="Times New Roman" w:hAnsi="Calibri"/>
          <w:color w:val="1F3864"/>
          <w:sz w:val="20"/>
          <w:szCs w:val="20"/>
        </w:rPr>
        <w:delText xml:space="preserve"> 1</w:delText>
      </w:r>
      <w:r>
        <w:rPr>
          <w:rFonts w:ascii="Calibri" w:eastAsia="Times New Roman" w:hAnsi="Calibri"/>
          <w:color w:val="1F3864"/>
          <w:sz w:val="20"/>
          <w:szCs w:val="20"/>
        </w:rPr>
        <w:delText>999</w:delText>
      </w:r>
    </w:del>
    <w:ins w:id="69" w:author="Mary Ellen Ley" w:date="2017-01-03T13:35:00Z">
      <w:r w:rsidR="00AB7F0A">
        <w:rPr>
          <w:rFonts w:ascii="Calibri" w:eastAsia="Times New Roman" w:hAnsi="Calibri"/>
          <w:color w:val="1F3864"/>
          <w:sz w:val="20"/>
          <w:szCs w:val="20"/>
        </w:rPr>
        <w:t>Dec. 2016</w:t>
      </w:r>
    </w:ins>
    <w:r w:rsidRPr="0059471E">
      <w:rPr>
        <w:rFonts w:ascii="Calibri" w:eastAsia="Times New Roman" w:hAnsi="Calibri"/>
        <w:color w:val="1F3864"/>
        <w:sz w:val="20"/>
        <w:szCs w:val="20"/>
      </w:rPr>
      <w:t xml:space="preserve"> (Rev.</w:t>
    </w:r>
    <w:del w:id="70" w:author="Mary Ellen Ley" w:date="2017-01-03T13:35:00Z">
      <w:r w:rsidR="00387D6F">
        <w:rPr>
          <w:rFonts w:ascii="Calibri" w:eastAsia="Times New Roman" w:hAnsi="Calibri"/>
          <w:color w:val="1F3864"/>
          <w:sz w:val="20"/>
          <w:szCs w:val="20"/>
        </w:rPr>
        <w:delText>1</w:delText>
      </w:r>
    </w:del>
    <w:ins w:id="71" w:author="Mary Ellen Ley" w:date="2017-01-03T13:35:00Z">
      <w:r w:rsidR="00AB7F0A">
        <w:rPr>
          <w:rFonts w:ascii="Calibri" w:eastAsia="Times New Roman" w:hAnsi="Calibri"/>
          <w:color w:val="1F3864"/>
          <w:sz w:val="20"/>
          <w:szCs w:val="20"/>
        </w:rPr>
        <w:t xml:space="preserve"> 2</w:t>
      </w:r>
    </w:ins>
    <w:r w:rsidRPr="0059471E">
      <w:rPr>
        <w:rFonts w:ascii="Calibri" w:eastAsia="Times New Roman" w:hAnsi="Calibri"/>
        <w:color w:val="1F3864"/>
        <w:sz w:val="20"/>
        <w:szCs w:val="20"/>
      </w:rPr>
      <w:t>)</w:t>
    </w:r>
  </w:p>
  <w:p w14:paraId="273B3362" w14:textId="77777777" w:rsidR="0059471E" w:rsidRDefault="0059471E">
    <w:pPr>
      <w:pStyle w:val="Header"/>
    </w:pPr>
  </w:p>
  <w:p w14:paraId="252F08CD" w14:textId="77777777" w:rsidR="0059471E" w:rsidRDefault="0059471E">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20DBB4" w14:textId="77777777" w:rsidR="00EF32CB" w:rsidRDefault="00EF32C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2AC29AC"/>
    <w:multiLevelType w:val="multilevel"/>
    <w:tmpl w:val="D5B4F314"/>
    <w:lvl w:ilvl="0">
      <w:start w:val="2"/>
      <w:numFmt w:val="decimal"/>
      <w:lvlText w:val="%1."/>
      <w:lvlJc w:val="left"/>
      <w:pPr>
        <w:tabs>
          <w:tab w:val="num" w:pos="360"/>
        </w:tabs>
        <w:ind w:left="360" w:hanging="360"/>
      </w:pPr>
      <w:rPr>
        <w:rFonts w:hint="default"/>
        <w:u w:val="none"/>
      </w:rPr>
    </w:lvl>
    <w:lvl w:ilvl="1">
      <w:start w:val="1"/>
      <w:numFmt w:val="decimal"/>
      <w:lvlText w:val="%1.%2"/>
      <w:lvlJc w:val="left"/>
      <w:pPr>
        <w:tabs>
          <w:tab w:val="num" w:pos="720"/>
        </w:tabs>
        <w:ind w:left="720" w:hanging="360"/>
      </w:pPr>
      <w:rPr>
        <w:rFonts w:asciiTheme="minorHAnsi" w:hAnsiTheme="minorHAnsi" w:cs="Times New Roman" w:hint="default"/>
        <w:b w:val="0"/>
        <w:sz w:val="20"/>
        <w:szCs w:val="20"/>
        <w:u w:val="none"/>
      </w:rPr>
    </w:lvl>
    <w:lvl w:ilvl="2">
      <w:start w:val="1"/>
      <w:numFmt w:val="decimal"/>
      <w:lvlText w:val="%1.%2.%3"/>
      <w:lvlJc w:val="left"/>
      <w:pPr>
        <w:tabs>
          <w:tab w:val="num" w:pos="1440"/>
        </w:tabs>
        <w:ind w:left="1440" w:hanging="720"/>
      </w:pPr>
      <w:rPr>
        <w:rFonts w:hint="default"/>
        <w:strike w:val="0"/>
        <w:color w:val="auto"/>
        <w:u w:val="none"/>
      </w:rPr>
    </w:lvl>
    <w:lvl w:ilvl="3">
      <w:start w:val="1"/>
      <w:numFmt w:val="decimal"/>
      <w:lvlText w:val="%1.%2.%3.%4"/>
      <w:lvlJc w:val="left"/>
      <w:pPr>
        <w:tabs>
          <w:tab w:val="num" w:pos="1980"/>
        </w:tabs>
        <w:ind w:left="1980" w:hanging="720"/>
      </w:pPr>
      <w:rPr>
        <w:rFonts w:hint="default"/>
        <w:color w:val="auto"/>
        <w:u w:val="none"/>
      </w:rPr>
    </w:lvl>
    <w:lvl w:ilvl="4">
      <w:start w:val="1"/>
      <w:numFmt w:val="decimal"/>
      <w:lvlText w:val="%1.%2.%3.%4.%5"/>
      <w:lvlJc w:val="left"/>
      <w:pPr>
        <w:tabs>
          <w:tab w:val="num" w:pos="2160"/>
        </w:tabs>
        <w:ind w:left="2160" w:hanging="720"/>
      </w:pPr>
      <w:rPr>
        <w:rFonts w:hint="default"/>
        <w:u w:val="none"/>
      </w:rPr>
    </w:lvl>
    <w:lvl w:ilvl="5">
      <w:start w:val="1"/>
      <w:numFmt w:val="decimal"/>
      <w:lvlText w:val="%1.%2.%3.%4.%5.%6"/>
      <w:lvlJc w:val="left"/>
      <w:pPr>
        <w:tabs>
          <w:tab w:val="num" w:pos="2880"/>
        </w:tabs>
        <w:ind w:left="2880" w:hanging="1080"/>
      </w:pPr>
      <w:rPr>
        <w:rFonts w:hint="default"/>
        <w:u w:val="none"/>
      </w:rPr>
    </w:lvl>
    <w:lvl w:ilvl="6">
      <w:start w:val="1"/>
      <w:numFmt w:val="decimal"/>
      <w:lvlText w:val="%1.%2.%3.%4.%5.%6.%7"/>
      <w:lvlJc w:val="left"/>
      <w:pPr>
        <w:tabs>
          <w:tab w:val="num" w:pos="3240"/>
        </w:tabs>
        <w:ind w:left="3240" w:hanging="1080"/>
      </w:pPr>
      <w:rPr>
        <w:rFonts w:hint="default"/>
        <w:u w:val="none"/>
      </w:rPr>
    </w:lvl>
    <w:lvl w:ilvl="7">
      <w:start w:val="1"/>
      <w:numFmt w:val="decimal"/>
      <w:lvlText w:val="%1.%2.%3.%4.%5.%6.%7.%8"/>
      <w:lvlJc w:val="left"/>
      <w:pPr>
        <w:tabs>
          <w:tab w:val="num" w:pos="3960"/>
        </w:tabs>
        <w:ind w:left="3960" w:hanging="1440"/>
      </w:pPr>
      <w:rPr>
        <w:rFonts w:hint="default"/>
        <w:u w:val="none"/>
      </w:rPr>
    </w:lvl>
    <w:lvl w:ilvl="8">
      <w:start w:val="1"/>
      <w:numFmt w:val="decimal"/>
      <w:lvlText w:val="%1.%2.%3.%4.%5.%6.%7.%8.%9"/>
      <w:lvlJc w:val="left"/>
      <w:pPr>
        <w:tabs>
          <w:tab w:val="num" w:pos="4320"/>
        </w:tabs>
        <w:ind w:left="4320" w:hanging="1440"/>
      </w:pPr>
      <w:rPr>
        <w:rFonts w:hint="default"/>
        <w:u w:val="none"/>
      </w:rPr>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ary Ellen Ley">
    <w15:presenceInfo w15:providerId="AD" w15:userId="S-1-5-21-780216973-25257766-102967255-254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1"/>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9"/>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7546"/>
    <w:rsid w:val="00014F4A"/>
    <w:rsid w:val="000F46BA"/>
    <w:rsid w:val="00113B74"/>
    <w:rsid w:val="00176E6F"/>
    <w:rsid w:val="001B38D0"/>
    <w:rsid w:val="001C1A30"/>
    <w:rsid w:val="001E02CE"/>
    <w:rsid w:val="001F6FE5"/>
    <w:rsid w:val="00297546"/>
    <w:rsid w:val="002E60C2"/>
    <w:rsid w:val="00350F3F"/>
    <w:rsid w:val="00387D6F"/>
    <w:rsid w:val="003E6AD4"/>
    <w:rsid w:val="00423494"/>
    <w:rsid w:val="00502789"/>
    <w:rsid w:val="00555EB6"/>
    <w:rsid w:val="0059471E"/>
    <w:rsid w:val="006514C4"/>
    <w:rsid w:val="006F279B"/>
    <w:rsid w:val="00755376"/>
    <w:rsid w:val="008B61FB"/>
    <w:rsid w:val="008E6DDA"/>
    <w:rsid w:val="00902D86"/>
    <w:rsid w:val="00AB7F0A"/>
    <w:rsid w:val="00B01B52"/>
    <w:rsid w:val="00C34C9A"/>
    <w:rsid w:val="00C96CE3"/>
    <w:rsid w:val="00D61E2C"/>
    <w:rsid w:val="00E43104"/>
    <w:rsid w:val="00EF32CB"/>
    <w:rsid w:val="00F17745"/>
    <w:rsid w:val="00F918CA"/>
    <w:rsid w:val="00FC4511"/>
    <w:rsid w:val="00FE1F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EF3CBFE9-961E-4D31-92B8-D7154F0890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autoSpaceDE w:val="0"/>
      <w:autoSpaceDN w:val="0"/>
      <w:adjustRightInd w:val="0"/>
      <w:spacing w:after="0" w:line="240" w:lineRule="auto"/>
    </w:pPr>
    <w:rPr>
      <w:rFonts w:ascii="Times New Roman" w:hAnsi="Times New Roman" w:cs="Times New Roman"/>
      <w:sz w:val="24"/>
      <w:szCs w:val="24"/>
    </w:rPr>
  </w:style>
  <w:style w:type="paragraph" w:styleId="Heading1">
    <w:name w:val="heading 1"/>
    <w:basedOn w:val="Normal"/>
    <w:next w:val="Normal"/>
    <w:link w:val="Heading1Char"/>
    <w:uiPriority w:val="9"/>
    <w:qFormat/>
    <w:rsid w:val="00113B74"/>
    <w:pPr>
      <w:keepNext/>
      <w:keepLines/>
      <w:widowControl/>
      <w:pBdr>
        <w:bottom w:val="single" w:sz="4" w:space="1" w:color="595959"/>
      </w:pBdr>
      <w:autoSpaceDE/>
      <w:autoSpaceDN/>
      <w:adjustRightInd/>
      <w:spacing w:before="360" w:after="160" w:line="259" w:lineRule="auto"/>
      <w:ind w:left="360" w:hanging="360"/>
      <w:outlineLvl w:val="0"/>
    </w:pPr>
    <w:rPr>
      <w:rFonts w:ascii="Calibri Light" w:eastAsia="SimSun" w:hAnsi="Calibri Light"/>
      <w:b/>
      <w:bCs/>
      <w:smallCaps/>
      <w:color w:val="002060"/>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uiPriority w:val="99"/>
  </w:style>
  <w:style w:type="character" w:customStyle="1" w:styleId="Heading1Char">
    <w:name w:val="Heading 1 Char"/>
    <w:basedOn w:val="DefaultParagraphFont"/>
    <w:link w:val="Heading1"/>
    <w:uiPriority w:val="9"/>
    <w:rsid w:val="00113B74"/>
    <w:rPr>
      <w:rFonts w:ascii="Calibri Light" w:eastAsia="SimSun" w:hAnsi="Calibri Light" w:cs="Times New Roman"/>
      <w:b/>
      <w:bCs/>
      <w:smallCaps/>
      <w:color w:val="002060"/>
      <w:sz w:val="36"/>
      <w:szCs w:val="36"/>
    </w:rPr>
  </w:style>
  <w:style w:type="paragraph" w:styleId="Header">
    <w:name w:val="header"/>
    <w:basedOn w:val="Normal"/>
    <w:link w:val="HeaderChar"/>
    <w:uiPriority w:val="99"/>
    <w:unhideWhenUsed/>
    <w:rsid w:val="00113B74"/>
    <w:pPr>
      <w:tabs>
        <w:tab w:val="center" w:pos="4680"/>
        <w:tab w:val="right" w:pos="9360"/>
      </w:tabs>
    </w:pPr>
  </w:style>
  <w:style w:type="character" w:customStyle="1" w:styleId="HeaderChar">
    <w:name w:val="Header Char"/>
    <w:basedOn w:val="DefaultParagraphFont"/>
    <w:link w:val="Header"/>
    <w:uiPriority w:val="99"/>
    <w:rsid w:val="00113B74"/>
    <w:rPr>
      <w:rFonts w:ascii="Times New Roman" w:hAnsi="Times New Roman" w:cs="Times New Roman"/>
      <w:sz w:val="24"/>
      <w:szCs w:val="24"/>
    </w:rPr>
  </w:style>
  <w:style w:type="paragraph" w:styleId="Footer">
    <w:name w:val="footer"/>
    <w:basedOn w:val="Normal"/>
    <w:link w:val="FooterChar"/>
    <w:uiPriority w:val="99"/>
    <w:unhideWhenUsed/>
    <w:rsid w:val="00113B74"/>
    <w:pPr>
      <w:tabs>
        <w:tab w:val="center" w:pos="4680"/>
        <w:tab w:val="right" w:pos="9360"/>
      </w:tabs>
    </w:pPr>
  </w:style>
  <w:style w:type="character" w:customStyle="1" w:styleId="FooterChar">
    <w:name w:val="Footer Char"/>
    <w:basedOn w:val="DefaultParagraphFont"/>
    <w:link w:val="Footer"/>
    <w:uiPriority w:val="99"/>
    <w:rsid w:val="00113B74"/>
    <w:rPr>
      <w:rFonts w:ascii="Times New Roman" w:hAnsi="Times New Roman" w:cs="Times New Roman"/>
      <w:sz w:val="24"/>
      <w:szCs w:val="24"/>
    </w:rPr>
  </w:style>
  <w:style w:type="character" w:styleId="Hyperlink">
    <w:name w:val="Hyperlink"/>
    <w:basedOn w:val="DefaultParagraphFont"/>
    <w:uiPriority w:val="99"/>
    <w:unhideWhenUsed/>
    <w:rsid w:val="001F6FE5"/>
    <w:rPr>
      <w:color w:val="0000FF" w:themeColor="hyperlink"/>
      <w:u w:val="single"/>
    </w:rPr>
  </w:style>
  <w:style w:type="paragraph" w:styleId="BalloonText">
    <w:name w:val="Balloon Text"/>
    <w:basedOn w:val="Normal"/>
    <w:link w:val="BalloonTextChar"/>
    <w:uiPriority w:val="99"/>
    <w:semiHidden/>
    <w:unhideWhenUsed/>
    <w:rsid w:val="00B01B5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01B52"/>
    <w:rPr>
      <w:rFonts w:ascii="Segoe UI" w:hAnsi="Segoe UI" w:cs="Segoe UI"/>
      <w:sz w:val="18"/>
      <w:szCs w:val="18"/>
    </w:rPr>
  </w:style>
  <w:style w:type="character" w:styleId="FollowedHyperlink">
    <w:name w:val="FollowedHyperlink"/>
    <w:basedOn w:val="DefaultParagraphFont"/>
    <w:uiPriority w:val="99"/>
    <w:semiHidden/>
    <w:unhideWhenUsed/>
    <w:rsid w:val="003E6AD4"/>
    <w:rPr>
      <w:color w:val="800080" w:themeColor="followedHyperlink"/>
      <w:u w:val="single"/>
    </w:rPr>
  </w:style>
  <w:style w:type="character" w:styleId="CommentReference">
    <w:name w:val="annotation reference"/>
    <w:basedOn w:val="DefaultParagraphFont"/>
    <w:uiPriority w:val="99"/>
    <w:semiHidden/>
    <w:unhideWhenUsed/>
    <w:rsid w:val="00EF32CB"/>
    <w:rPr>
      <w:sz w:val="16"/>
      <w:szCs w:val="16"/>
    </w:rPr>
  </w:style>
  <w:style w:type="paragraph" w:styleId="CommentText">
    <w:name w:val="annotation text"/>
    <w:basedOn w:val="Normal"/>
    <w:link w:val="CommentTextChar"/>
    <w:uiPriority w:val="99"/>
    <w:semiHidden/>
    <w:unhideWhenUsed/>
    <w:rsid w:val="00EF32CB"/>
    <w:rPr>
      <w:sz w:val="20"/>
      <w:szCs w:val="20"/>
    </w:rPr>
  </w:style>
  <w:style w:type="character" w:customStyle="1" w:styleId="CommentTextChar">
    <w:name w:val="Comment Text Char"/>
    <w:basedOn w:val="DefaultParagraphFont"/>
    <w:link w:val="CommentText"/>
    <w:uiPriority w:val="99"/>
    <w:semiHidden/>
    <w:rsid w:val="00EF32CB"/>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EF32CB"/>
    <w:rPr>
      <w:b/>
      <w:bCs/>
    </w:rPr>
  </w:style>
  <w:style w:type="character" w:customStyle="1" w:styleId="CommentSubjectChar">
    <w:name w:val="Comment Subject Char"/>
    <w:basedOn w:val="CommentTextChar"/>
    <w:link w:val="CommentSubject"/>
    <w:uiPriority w:val="99"/>
    <w:semiHidden/>
    <w:rsid w:val="00EF32CB"/>
    <w:rPr>
      <w:rFonts w:ascii="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styles" Target="styles.xml"/><Relationship Id="rId16" Type="http://schemas.microsoft.com/office/2011/relationships/people" Target="peop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73</TotalTime>
  <Pages>5</Pages>
  <Words>1654</Words>
  <Characters>9426</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US-EPA</Company>
  <LinksUpToDate>false</LinksUpToDate>
  <CharactersWithSpaces>11058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mley</dc:creator>
  <cp:lastModifiedBy>Mary Ellen Ley</cp:lastModifiedBy>
  <cp:revision>1</cp:revision>
  <dcterms:created xsi:type="dcterms:W3CDTF">2016-12-16T22:29:00Z</dcterms:created>
  <dcterms:modified xsi:type="dcterms:W3CDTF">2017-01-03T18:42:00Z</dcterms:modified>
</cp:coreProperties>
</file>