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8947C5" w14:textId="77777777" w:rsidR="00C308D3" w:rsidRPr="00C308D3" w:rsidRDefault="00C308D3" w:rsidP="00C308D3">
      <w:pPr>
        <w:widowControl/>
        <w:pBdr>
          <w:top w:val="single" w:sz="24" w:space="1" w:color="F2F2F2"/>
          <w:bottom w:val="single" w:sz="24" w:space="1" w:color="F2F2F2"/>
        </w:pBdr>
        <w:shd w:val="clear" w:color="auto" w:fill="F2F2F2"/>
        <w:autoSpaceDE/>
        <w:autoSpaceDN/>
        <w:adjustRightInd/>
        <w:spacing w:before="240" w:after="240" w:line="259" w:lineRule="auto"/>
        <w:ind w:left="1685" w:right="936" w:hanging="965"/>
        <w:jc w:val="center"/>
        <w:rPr>
          <w:rFonts w:ascii="Calibri" w:hAnsi="Calibri"/>
          <w:color w:val="002060"/>
          <w:sz w:val="28"/>
          <w:szCs w:val="28"/>
        </w:rPr>
      </w:pPr>
      <w:r w:rsidRPr="00C308D3">
        <w:rPr>
          <w:rFonts w:ascii="Calibri" w:hAnsi="Calibri"/>
          <w:color w:val="002060"/>
          <w:sz w:val="28"/>
          <w:szCs w:val="28"/>
        </w:rPr>
        <w:t xml:space="preserve">            SECTION D.</w:t>
      </w:r>
      <w:r>
        <w:rPr>
          <w:rFonts w:ascii="Calibri" w:hAnsi="Calibri"/>
          <w:color w:val="002060"/>
          <w:sz w:val="28"/>
          <w:szCs w:val="28"/>
        </w:rPr>
        <w:t>8</w:t>
      </w:r>
      <w:r w:rsidRPr="00C308D3">
        <w:rPr>
          <w:rFonts w:ascii="Calibri" w:hAnsi="Calibri"/>
          <w:color w:val="002060"/>
          <w:sz w:val="28"/>
          <w:szCs w:val="28"/>
        </w:rPr>
        <w:br/>
      </w:r>
      <w:r>
        <w:rPr>
          <w:rFonts w:ascii="Calibri" w:hAnsi="Calibri"/>
          <w:color w:val="002060"/>
          <w:sz w:val="28"/>
          <w:szCs w:val="28"/>
        </w:rPr>
        <w:t>ORTHOPHOSPHATE</w:t>
      </w:r>
      <w:r w:rsidR="00F2774B">
        <w:rPr>
          <w:rFonts w:ascii="Calibri" w:hAnsi="Calibri"/>
          <w:color w:val="002060"/>
          <w:sz w:val="28"/>
          <w:szCs w:val="28"/>
        </w:rPr>
        <w:t xml:space="preserve">, TOTAL </w:t>
      </w:r>
      <w:r w:rsidR="00F2774B" w:rsidRPr="00F2774B">
        <w:rPr>
          <w:rFonts w:ascii="Calibri" w:hAnsi="Calibri"/>
          <w:smallCaps/>
          <w:color w:val="002060"/>
          <w:sz w:val="28"/>
          <w:szCs w:val="28"/>
        </w:rPr>
        <w:t>AND</w:t>
      </w:r>
      <w:r w:rsidR="00F2774B">
        <w:rPr>
          <w:rFonts w:ascii="Calibri" w:hAnsi="Calibri"/>
          <w:color w:val="002060"/>
          <w:sz w:val="28"/>
          <w:szCs w:val="28"/>
        </w:rPr>
        <w:t xml:space="preserve"> DISSOLVED</w:t>
      </w:r>
    </w:p>
    <w:p w14:paraId="14930A44" w14:textId="2069CB8B" w:rsidR="00C308D3" w:rsidRDefault="00E43636" w:rsidP="00CA79A9">
      <w:pPr>
        <w:widowControl/>
        <w:tabs>
          <w:tab w:val="left" w:pos="-1440"/>
          <w:tab w:val="left" w:pos="-720"/>
          <w:tab w:val="left" w:pos="-270"/>
          <w:tab w:val="left" w:pos="0"/>
          <w:tab w:val="left" w:pos="630"/>
          <w:tab w:val="left" w:pos="3060"/>
          <w:tab w:val="left" w:pos="4200"/>
          <w:tab w:val="left" w:pos="5760"/>
          <w:tab w:val="left" w:pos="6480"/>
          <w:tab w:val="left" w:pos="7200"/>
          <w:tab w:val="left" w:pos="7920"/>
          <w:tab w:val="left" w:pos="8640"/>
          <w:tab w:val="left" w:pos="9360"/>
        </w:tabs>
        <w:autoSpaceDE/>
        <w:autoSpaceDN/>
        <w:adjustRightInd/>
        <w:ind w:firstLine="270"/>
        <w:rPr>
          <w:rFonts w:asciiTheme="minorHAnsi" w:hAnsiTheme="minorHAnsi"/>
          <w:b/>
          <w:sz w:val="20"/>
          <w:szCs w:val="20"/>
        </w:rPr>
      </w:pPr>
      <w:ins w:id="0" w:author="Mary Ellen Ley" w:date="2017-01-03T13:29:00Z">
        <w:r>
          <w:rPr>
            <w:rFonts w:asciiTheme="minorHAnsi" w:hAnsiTheme="minorHAnsi"/>
            <w:b/>
            <w:color w:val="17365D" w:themeColor="text2" w:themeShade="BF"/>
            <w:sz w:val="20"/>
            <w:szCs w:val="20"/>
          </w:rPr>
          <w:tab/>
        </w:r>
        <w:r w:rsidR="001E0BB4">
          <w:rPr>
            <w:rFonts w:asciiTheme="minorHAnsi" w:hAnsiTheme="minorHAnsi"/>
            <w:b/>
            <w:color w:val="17365D" w:themeColor="text2" w:themeShade="BF"/>
            <w:sz w:val="20"/>
            <w:szCs w:val="20"/>
          </w:rPr>
          <w:tab/>
        </w:r>
        <w:r w:rsidR="001E0BB4">
          <w:rPr>
            <w:rFonts w:asciiTheme="minorHAnsi" w:hAnsiTheme="minorHAnsi"/>
            <w:b/>
            <w:color w:val="17365D" w:themeColor="text2" w:themeShade="BF"/>
            <w:sz w:val="20"/>
            <w:szCs w:val="20"/>
          </w:rPr>
          <w:tab/>
        </w:r>
        <w:r w:rsidR="001E0BB4">
          <w:rPr>
            <w:rFonts w:asciiTheme="minorHAnsi" w:hAnsiTheme="minorHAnsi"/>
            <w:b/>
            <w:color w:val="17365D" w:themeColor="text2" w:themeShade="BF"/>
            <w:sz w:val="20"/>
            <w:szCs w:val="20"/>
          </w:rPr>
          <w:tab/>
        </w:r>
      </w:ins>
      <w:r w:rsidR="00C308D3" w:rsidRPr="00C308D3">
        <w:rPr>
          <w:rFonts w:asciiTheme="minorHAnsi" w:hAnsiTheme="minorHAnsi"/>
          <w:b/>
          <w:color w:val="17365D" w:themeColor="text2" w:themeShade="BF"/>
          <w:sz w:val="20"/>
          <w:szCs w:val="20"/>
        </w:rPr>
        <w:t xml:space="preserve">CEDR </w:t>
      </w:r>
      <w:r w:rsidR="00C308D3" w:rsidRPr="00C308D3">
        <w:rPr>
          <w:rFonts w:asciiTheme="minorHAnsi" w:hAnsiTheme="minorHAnsi"/>
          <w:b/>
          <w:sz w:val="20"/>
          <w:szCs w:val="20"/>
        </w:rPr>
        <w:t>Method Code</w:t>
      </w:r>
      <w:r w:rsidR="00C308D3">
        <w:rPr>
          <w:rFonts w:asciiTheme="minorHAnsi" w:hAnsiTheme="minorHAnsi"/>
          <w:b/>
          <w:sz w:val="20"/>
          <w:szCs w:val="20"/>
        </w:rPr>
        <w:t>s</w:t>
      </w:r>
      <w:r w:rsidR="00C308D3" w:rsidRPr="00C308D3">
        <w:rPr>
          <w:rFonts w:asciiTheme="minorHAnsi" w:hAnsiTheme="minorHAnsi"/>
          <w:b/>
          <w:sz w:val="20"/>
          <w:szCs w:val="20"/>
        </w:rPr>
        <w:t>:</w:t>
      </w:r>
      <w:del w:id="1" w:author="Mary Ellen Ley" w:date="2017-01-03T13:29:00Z">
        <w:r w:rsidR="00C308D3" w:rsidRPr="00C308D3">
          <w:rPr>
            <w:rFonts w:asciiTheme="minorHAnsi" w:hAnsiTheme="minorHAnsi"/>
            <w:b/>
            <w:sz w:val="20"/>
            <w:szCs w:val="20"/>
          </w:rPr>
          <w:delText xml:space="preserve">  </w:delText>
        </w:r>
      </w:del>
      <w:ins w:id="2" w:author="Mary Ellen Ley" w:date="2017-01-03T13:29:00Z">
        <w:r>
          <w:rPr>
            <w:rFonts w:asciiTheme="minorHAnsi" w:hAnsiTheme="minorHAnsi"/>
            <w:b/>
            <w:sz w:val="20"/>
            <w:szCs w:val="20"/>
          </w:rPr>
          <w:tab/>
        </w:r>
      </w:ins>
      <w:r w:rsidR="00C308D3">
        <w:rPr>
          <w:rFonts w:asciiTheme="minorHAnsi" w:hAnsiTheme="minorHAnsi"/>
          <w:b/>
          <w:sz w:val="20"/>
          <w:szCs w:val="20"/>
        </w:rPr>
        <w:t>PO4</w:t>
      </w:r>
      <w:r w:rsidR="00C308D3" w:rsidRPr="00C308D3">
        <w:rPr>
          <w:rFonts w:asciiTheme="minorHAnsi" w:hAnsiTheme="minorHAnsi"/>
          <w:b/>
          <w:sz w:val="20"/>
          <w:szCs w:val="20"/>
        </w:rPr>
        <w:t>F L01</w:t>
      </w:r>
    </w:p>
    <w:p w14:paraId="67FD80EF" w14:textId="77777777" w:rsidR="00C308D3" w:rsidRPr="00C308D3" w:rsidRDefault="00E43636" w:rsidP="00CA79A9">
      <w:pPr>
        <w:widowControl/>
        <w:tabs>
          <w:tab w:val="left" w:pos="-1440"/>
          <w:tab w:val="left" w:pos="-720"/>
          <w:tab w:val="left" w:pos="-270"/>
          <w:tab w:val="left" w:pos="0"/>
          <w:tab w:val="left" w:pos="630"/>
          <w:tab w:val="left" w:pos="3060"/>
          <w:tab w:val="left" w:pos="4200"/>
          <w:tab w:val="left" w:pos="5400"/>
          <w:tab w:val="left" w:pos="6480"/>
          <w:tab w:val="left" w:pos="7200"/>
          <w:tab w:val="left" w:pos="7920"/>
          <w:tab w:val="left" w:pos="8640"/>
          <w:tab w:val="left" w:pos="9360"/>
        </w:tabs>
        <w:autoSpaceDE/>
        <w:autoSpaceDN/>
        <w:adjustRightInd/>
        <w:ind w:left="-270" w:firstLine="270"/>
        <w:rPr>
          <w:rFonts w:asciiTheme="minorHAnsi" w:hAnsiTheme="minorHAnsi"/>
          <w:sz w:val="20"/>
          <w:szCs w:val="20"/>
        </w:rPr>
      </w:pPr>
      <w:ins w:id="3" w:author="Mary Ellen Ley" w:date="2017-01-03T13:29:00Z">
        <w:r>
          <w:rPr>
            <w:rFonts w:asciiTheme="minorHAnsi" w:hAnsiTheme="minorHAnsi"/>
            <w:b/>
            <w:sz w:val="20"/>
            <w:szCs w:val="20"/>
          </w:rPr>
          <w:tab/>
        </w:r>
        <w:r>
          <w:rPr>
            <w:rFonts w:asciiTheme="minorHAnsi" w:hAnsiTheme="minorHAnsi"/>
            <w:b/>
            <w:sz w:val="20"/>
            <w:szCs w:val="20"/>
          </w:rPr>
          <w:tab/>
        </w:r>
        <w:r w:rsidR="001E0BB4">
          <w:rPr>
            <w:rFonts w:asciiTheme="minorHAnsi" w:hAnsiTheme="minorHAnsi"/>
            <w:b/>
            <w:sz w:val="20"/>
            <w:szCs w:val="20"/>
          </w:rPr>
          <w:tab/>
        </w:r>
        <w:r w:rsidR="001E0BB4">
          <w:rPr>
            <w:rFonts w:asciiTheme="minorHAnsi" w:hAnsiTheme="minorHAnsi"/>
            <w:b/>
            <w:sz w:val="20"/>
            <w:szCs w:val="20"/>
          </w:rPr>
          <w:tab/>
        </w:r>
        <w:r w:rsidR="001E0BB4">
          <w:rPr>
            <w:rFonts w:asciiTheme="minorHAnsi" w:hAnsiTheme="minorHAnsi"/>
            <w:b/>
            <w:sz w:val="20"/>
            <w:szCs w:val="20"/>
          </w:rPr>
          <w:tab/>
        </w:r>
        <w:r w:rsidR="001E0BB4">
          <w:rPr>
            <w:rFonts w:asciiTheme="minorHAnsi" w:hAnsiTheme="minorHAnsi"/>
            <w:b/>
            <w:sz w:val="20"/>
            <w:szCs w:val="20"/>
          </w:rPr>
          <w:tab/>
        </w:r>
        <w:r w:rsidR="001E0BB4">
          <w:rPr>
            <w:rFonts w:asciiTheme="minorHAnsi" w:hAnsiTheme="minorHAnsi"/>
            <w:b/>
            <w:sz w:val="20"/>
            <w:szCs w:val="20"/>
          </w:rPr>
          <w:tab/>
        </w:r>
      </w:ins>
      <w:r w:rsidR="00C308D3" w:rsidRPr="00C308D3">
        <w:rPr>
          <w:rFonts w:asciiTheme="minorHAnsi" w:hAnsiTheme="minorHAnsi"/>
          <w:b/>
          <w:sz w:val="20"/>
          <w:szCs w:val="20"/>
        </w:rPr>
        <w:t>PO4W L01</w:t>
      </w:r>
    </w:p>
    <w:p w14:paraId="03482D71" w14:textId="77777777" w:rsidR="00D90B36" w:rsidRPr="006C6031"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rFonts w:asciiTheme="minorHAnsi" w:hAnsiTheme="minorHAnsi"/>
          <w:sz w:val="20"/>
          <w:szCs w:val="20"/>
        </w:rPr>
      </w:pPr>
    </w:p>
    <w:p w14:paraId="0303E8A6" w14:textId="77777777" w:rsidR="00D90B36" w:rsidRPr="006C6031" w:rsidRDefault="00246CBF"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600" w:hanging="600"/>
        <w:rPr>
          <w:rFonts w:asciiTheme="minorHAnsi" w:hAnsiTheme="minorHAnsi"/>
          <w:sz w:val="20"/>
          <w:szCs w:val="20"/>
        </w:rPr>
      </w:pPr>
      <w:r w:rsidRPr="006C6031">
        <w:rPr>
          <w:rFonts w:asciiTheme="minorHAnsi" w:hAnsiTheme="minorHAnsi"/>
          <w:sz w:val="20"/>
          <w:szCs w:val="20"/>
        </w:rPr>
        <w:fldChar w:fldCharType="begin"/>
      </w:r>
      <w:r w:rsidR="00D90B36" w:rsidRPr="006C6031">
        <w:rPr>
          <w:rFonts w:asciiTheme="minorHAnsi" w:hAnsiTheme="minorHAnsi"/>
          <w:sz w:val="20"/>
          <w:szCs w:val="20"/>
        </w:rPr>
        <w:instrText>LISTNUM 2 \l 2 \s 1</w:instrText>
      </w:r>
      <w:r w:rsidRPr="006C6031">
        <w:rPr>
          <w:rFonts w:asciiTheme="minorHAnsi" w:hAnsiTheme="minorHAnsi"/>
          <w:sz w:val="20"/>
          <w:szCs w:val="20"/>
        </w:rPr>
        <w:fldChar w:fldCharType="end"/>
      </w:r>
      <w:r w:rsidR="00D90B36" w:rsidRPr="006C6031">
        <w:rPr>
          <w:rFonts w:asciiTheme="minorHAnsi" w:hAnsiTheme="minorHAnsi"/>
          <w:sz w:val="20"/>
          <w:szCs w:val="20"/>
        </w:rPr>
        <w:tab/>
        <w:t>Scope and Application</w:t>
      </w:r>
    </w:p>
    <w:p w14:paraId="4800DC4F" w14:textId="77777777" w:rsidR="00D90B36" w:rsidRPr="006C6031"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rFonts w:asciiTheme="minorHAnsi" w:hAnsiTheme="minorHAnsi"/>
          <w:sz w:val="20"/>
          <w:szCs w:val="20"/>
        </w:rPr>
      </w:pPr>
    </w:p>
    <w:p w14:paraId="64108F6B" w14:textId="77777777" w:rsidR="00D90B36" w:rsidRPr="006C6031" w:rsidRDefault="00246CBF"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560" w:hanging="960"/>
        <w:rPr>
          <w:rFonts w:asciiTheme="minorHAnsi" w:hAnsiTheme="minorHAnsi"/>
          <w:sz w:val="20"/>
          <w:szCs w:val="20"/>
        </w:rPr>
      </w:pPr>
      <w:r w:rsidRPr="006C6031">
        <w:rPr>
          <w:rFonts w:asciiTheme="minorHAnsi" w:hAnsiTheme="minorHAnsi"/>
          <w:sz w:val="20"/>
          <w:szCs w:val="20"/>
        </w:rPr>
        <w:fldChar w:fldCharType="begin"/>
      </w:r>
      <w:r w:rsidR="00D90B36" w:rsidRPr="006C6031">
        <w:rPr>
          <w:rFonts w:asciiTheme="minorHAnsi" w:hAnsiTheme="minorHAnsi"/>
          <w:sz w:val="20"/>
          <w:szCs w:val="20"/>
        </w:rPr>
        <w:instrText>LISTNUM 2 \l 3 \s 1</w:instrText>
      </w:r>
      <w:r w:rsidRPr="006C6031">
        <w:rPr>
          <w:rFonts w:asciiTheme="minorHAnsi" w:hAnsiTheme="minorHAnsi"/>
          <w:sz w:val="20"/>
          <w:szCs w:val="20"/>
        </w:rPr>
        <w:fldChar w:fldCharType="end"/>
      </w:r>
      <w:r w:rsidR="00D90B36" w:rsidRPr="006C6031">
        <w:rPr>
          <w:rFonts w:asciiTheme="minorHAnsi" w:hAnsiTheme="minorHAnsi"/>
          <w:sz w:val="20"/>
          <w:szCs w:val="20"/>
        </w:rPr>
        <w:tab/>
      </w:r>
      <w:r w:rsidR="00C53096" w:rsidRPr="006C6031">
        <w:rPr>
          <w:rFonts w:asciiTheme="minorHAnsi" w:hAnsiTheme="minorHAnsi"/>
          <w:sz w:val="20"/>
          <w:szCs w:val="20"/>
        </w:rPr>
        <w:t xml:space="preserve">This </w:t>
      </w:r>
      <w:r w:rsidR="006C6031">
        <w:rPr>
          <w:rFonts w:asciiTheme="minorHAnsi" w:hAnsiTheme="minorHAnsi"/>
          <w:sz w:val="20"/>
          <w:szCs w:val="20"/>
        </w:rPr>
        <w:t xml:space="preserve">method </w:t>
      </w:r>
      <w:r w:rsidR="006C6031" w:rsidRPr="006C6031">
        <w:rPr>
          <w:rFonts w:asciiTheme="minorHAnsi" w:hAnsiTheme="minorHAnsi"/>
          <w:sz w:val="20"/>
          <w:szCs w:val="20"/>
        </w:rPr>
        <w:t xml:space="preserve">describes the </w:t>
      </w:r>
      <w:r w:rsidR="00D90B36" w:rsidRPr="006C6031">
        <w:rPr>
          <w:rFonts w:asciiTheme="minorHAnsi" w:hAnsiTheme="minorHAnsi"/>
          <w:sz w:val="20"/>
          <w:szCs w:val="20"/>
        </w:rPr>
        <w:t>de</w:t>
      </w:r>
      <w:r w:rsidR="00C27525" w:rsidRPr="006C6031">
        <w:rPr>
          <w:rFonts w:asciiTheme="minorHAnsi" w:hAnsiTheme="minorHAnsi"/>
          <w:sz w:val="20"/>
          <w:szCs w:val="20"/>
        </w:rPr>
        <w:t>termination of low</w:t>
      </w:r>
      <w:r w:rsidR="006C6031" w:rsidRPr="006C6031">
        <w:rPr>
          <w:rFonts w:asciiTheme="minorHAnsi" w:hAnsiTheme="minorHAnsi"/>
          <w:sz w:val="20"/>
          <w:szCs w:val="20"/>
        </w:rPr>
        <w:t>-</w:t>
      </w:r>
      <w:r w:rsidR="00C27525" w:rsidRPr="006C6031">
        <w:rPr>
          <w:rFonts w:asciiTheme="minorHAnsi" w:hAnsiTheme="minorHAnsi"/>
          <w:sz w:val="20"/>
          <w:szCs w:val="20"/>
        </w:rPr>
        <w:t xml:space="preserve">level orthophosphate </w:t>
      </w:r>
      <w:r w:rsidR="00D90B36" w:rsidRPr="006C6031">
        <w:rPr>
          <w:rFonts w:asciiTheme="minorHAnsi" w:hAnsiTheme="minorHAnsi"/>
          <w:sz w:val="20"/>
          <w:szCs w:val="20"/>
        </w:rPr>
        <w:t xml:space="preserve">concentrations </w:t>
      </w:r>
      <w:r w:rsidR="006C6031" w:rsidRPr="006C6031">
        <w:rPr>
          <w:rFonts w:asciiTheme="minorHAnsi" w:hAnsiTheme="minorHAnsi"/>
          <w:sz w:val="20"/>
          <w:szCs w:val="20"/>
        </w:rPr>
        <w:t>in filtered or unfiltered samples taken from fresh and est</w:t>
      </w:r>
      <w:r w:rsidR="00D90B36" w:rsidRPr="006C6031">
        <w:rPr>
          <w:rFonts w:asciiTheme="minorHAnsi" w:hAnsiTheme="minorHAnsi"/>
          <w:sz w:val="20"/>
          <w:szCs w:val="20"/>
        </w:rPr>
        <w:t xml:space="preserve">uarine </w:t>
      </w:r>
      <w:r w:rsidR="006C6031" w:rsidRPr="006C6031">
        <w:rPr>
          <w:rFonts w:asciiTheme="minorHAnsi" w:hAnsiTheme="minorHAnsi"/>
          <w:sz w:val="20"/>
          <w:szCs w:val="20"/>
        </w:rPr>
        <w:t>surface</w:t>
      </w:r>
      <w:r w:rsidR="00D90B36" w:rsidRPr="006C6031">
        <w:rPr>
          <w:rFonts w:asciiTheme="minorHAnsi" w:hAnsiTheme="minorHAnsi"/>
          <w:sz w:val="20"/>
          <w:szCs w:val="20"/>
        </w:rPr>
        <w:t xml:space="preserve"> waters.  </w:t>
      </w:r>
    </w:p>
    <w:p w14:paraId="6A5AF46E" w14:textId="77777777" w:rsidR="00D90B36" w:rsidRPr="006C6031"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rFonts w:asciiTheme="minorHAnsi" w:hAnsiTheme="minorHAnsi"/>
          <w:sz w:val="20"/>
          <w:szCs w:val="20"/>
        </w:rPr>
      </w:pPr>
      <w:bookmarkStart w:id="4" w:name="_GoBack"/>
      <w:bookmarkEnd w:id="4"/>
    </w:p>
    <w:p w14:paraId="3E6003C4" w14:textId="15B265B2" w:rsidR="006C6031" w:rsidRPr="006C6031" w:rsidRDefault="00246CBF" w:rsidP="006C6031">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560" w:hanging="960"/>
        <w:rPr>
          <w:rFonts w:asciiTheme="minorHAnsi" w:hAnsiTheme="minorHAnsi"/>
          <w:sz w:val="20"/>
          <w:szCs w:val="20"/>
        </w:rPr>
      </w:pPr>
      <w:r w:rsidRPr="006C6031">
        <w:rPr>
          <w:rFonts w:asciiTheme="minorHAnsi" w:hAnsiTheme="minorHAnsi"/>
          <w:sz w:val="20"/>
          <w:szCs w:val="20"/>
        </w:rPr>
        <w:fldChar w:fldCharType="begin"/>
      </w:r>
      <w:r w:rsidR="00D90B36" w:rsidRPr="006C6031">
        <w:rPr>
          <w:rFonts w:asciiTheme="minorHAnsi" w:hAnsiTheme="minorHAnsi"/>
          <w:sz w:val="20"/>
          <w:szCs w:val="20"/>
        </w:rPr>
        <w:instrText>LISTNUM 2 \l 3</w:instrText>
      </w:r>
      <w:r w:rsidRPr="006C6031">
        <w:rPr>
          <w:rFonts w:asciiTheme="minorHAnsi" w:hAnsiTheme="minorHAnsi"/>
          <w:sz w:val="20"/>
          <w:szCs w:val="20"/>
        </w:rPr>
        <w:fldChar w:fldCharType="end"/>
      </w:r>
      <w:r w:rsidR="00D90B36" w:rsidRPr="006C6031">
        <w:rPr>
          <w:rFonts w:asciiTheme="minorHAnsi" w:hAnsiTheme="minorHAnsi"/>
          <w:sz w:val="20"/>
          <w:szCs w:val="20"/>
        </w:rPr>
        <w:tab/>
      </w:r>
      <w:r w:rsidR="006C6031" w:rsidRPr="006C6031">
        <w:rPr>
          <w:rFonts w:asciiTheme="minorHAnsi" w:hAnsiTheme="minorHAnsi"/>
          <w:sz w:val="20"/>
          <w:szCs w:val="20"/>
        </w:rPr>
        <w:t xml:space="preserve">This method should be </w:t>
      </w:r>
      <w:del w:id="5" w:author="Mary Ellen Ley" w:date="2017-01-03T13:29:00Z">
        <w:r w:rsidR="006C6031" w:rsidRPr="006C6031">
          <w:rPr>
            <w:rFonts w:asciiTheme="minorHAnsi" w:hAnsiTheme="minorHAnsi"/>
            <w:sz w:val="20"/>
            <w:szCs w:val="20"/>
          </w:rPr>
          <w:delText>used</w:delText>
        </w:r>
      </w:del>
      <w:ins w:id="6" w:author="Mary Ellen Ley" w:date="2017-01-03T13:29:00Z">
        <w:r w:rsidR="001E0BB4">
          <w:rPr>
            <w:rFonts w:asciiTheme="minorHAnsi" w:hAnsiTheme="minorHAnsi"/>
            <w:sz w:val="20"/>
            <w:szCs w:val="20"/>
          </w:rPr>
          <w:t xml:space="preserve">performed </w:t>
        </w:r>
      </w:ins>
      <w:r w:rsidR="006C6031" w:rsidRPr="006C6031">
        <w:rPr>
          <w:rFonts w:asciiTheme="minorHAnsi" w:hAnsiTheme="minorHAnsi"/>
          <w:sz w:val="20"/>
          <w:szCs w:val="20"/>
        </w:rPr>
        <w:t xml:space="preserve"> by analysts experienced in the use of </w:t>
      </w:r>
      <w:r w:rsidR="006C6031">
        <w:rPr>
          <w:rFonts w:asciiTheme="minorHAnsi" w:hAnsiTheme="minorHAnsi"/>
          <w:sz w:val="20"/>
          <w:szCs w:val="20"/>
        </w:rPr>
        <w:t xml:space="preserve">automated </w:t>
      </w:r>
      <w:r w:rsidR="006C6031" w:rsidRPr="006C6031">
        <w:rPr>
          <w:rFonts w:asciiTheme="minorHAnsi" w:hAnsiTheme="minorHAnsi"/>
          <w:sz w:val="20"/>
          <w:szCs w:val="20"/>
        </w:rPr>
        <w:t>colorimetric analyses, matrix interferences and procedures for their correction. Analyst training and/or a demonstration of capability should be documented.</w:t>
      </w:r>
      <w:r w:rsidR="006C6031" w:rsidRPr="006C6031">
        <w:rPr>
          <w:rFonts w:asciiTheme="minorHAnsi" w:hAnsiTheme="minorHAnsi"/>
          <w:sz w:val="20"/>
          <w:szCs w:val="20"/>
        </w:rPr>
        <w:br/>
      </w:r>
    </w:p>
    <w:p w14:paraId="047D4DF3" w14:textId="77777777" w:rsidR="00C53096" w:rsidRPr="006C6031" w:rsidRDefault="006C6031" w:rsidP="008C61FE">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560" w:hanging="960"/>
        <w:rPr>
          <w:rFonts w:asciiTheme="minorHAnsi" w:hAnsiTheme="minorHAnsi"/>
          <w:sz w:val="20"/>
          <w:szCs w:val="20"/>
        </w:rPr>
      </w:pPr>
      <w:r w:rsidRPr="006C6031">
        <w:rPr>
          <w:rFonts w:asciiTheme="minorHAnsi" w:hAnsiTheme="minorHAnsi"/>
          <w:sz w:val="20"/>
          <w:szCs w:val="20"/>
        </w:rPr>
        <w:t xml:space="preserve"> </w:t>
      </w:r>
      <w:r w:rsidR="00246CBF" w:rsidRPr="006C6031">
        <w:rPr>
          <w:rFonts w:asciiTheme="minorHAnsi" w:hAnsiTheme="minorHAnsi"/>
          <w:sz w:val="20"/>
          <w:szCs w:val="20"/>
        </w:rPr>
        <w:fldChar w:fldCharType="begin"/>
      </w:r>
      <w:r w:rsidR="00D90B36" w:rsidRPr="006C6031">
        <w:rPr>
          <w:rFonts w:asciiTheme="minorHAnsi" w:hAnsiTheme="minorHAnsi"/>
          <w:sz w:val="20"/>
          <w:szCs w:val="20"/>
        </w:rPr>
        <w:instrText>LISTNUM 2 \l 3</w:instrText>
      </w:r>
      <w:r w:rsidR="00246CBF" w:rsidRPr="006C6031">
        <w:rPr>
          <w:rFonts w:asciiTheme="minorHAnsi" w:hAnsiTheme="minorHAnsi"/>
          <w:sz w:val="20"/>
          <w:szCs w:val="20"/>
        </w:rPr>
        <w:fldChar w:fldCharType="end"/>
      </w:r>
      <w:r w:rsidR="00D90B36" w:rsidRPr="006C6031">
        <w:rPr>
          <w:rFonts w:asciiTheme="minorHAnsi" w:hAnsiTheme="minorHAnsi"/>
          <w:sz w:val="20"/>
          <w:szCs w:val="20"/>
        </w:rPr>
        <w:tab/>
      </w:r>
      <w:r w:rsidRPr="006C6031">
        <w:rPr>
          <w:rFonts w:asciiTheme="minorHAnsi" w:hAnsiTheme="minorHAnsi"/>
          <w:sz w:val="20"/>
          <w:szCs w:val="20"/>
        </w:rPr>
        <w:t xml:space="preserve">The reaction chemistry described may be used with </w:t>
      </w:r>
      <w:r>
        <w:rPr>
          <w:rFonts w:asciiTheme="minorHAnsi" w:hAnsiTheme="minorHAnsi"/>
          <w:sz w:val="20"/>
          <w:szCs w:val="20"/>
        </w:rPr>
        <w:t xml:space="preserve">auto-analyzer instruments with </w:t>
      </w:r>
      <w:r w:rsidRPr="006C6031">
        <w:rPr>
          <w:rFonts w:asciiTheme="minorHAnsi" w:hAnsiTheme="minorHAnsi"/>
          <w:sz w:val="20"/>
          <w:szCs w:val="20"/>
        </w:rPr>
        <w:t xml:space="preserve">segmented flow, flow injection, </w:t>
      </w:r>
      <w:r>
        <w:rPr>
          <w:rFonts w:asciiTheme="minorHAnsi" w:hAnsiTheme="minorHAnsi"/>
          <w:sz w:val="20"/>
          <w:szCs w:val="20"/>
        </w:rPr>
        <w:t>or</w:t>
      </w:r>
      <w:r w:rsidRPr="006C6031">
        <w:rPr>
          <w:rFonts w:asciiTheme="minorHAnsi" w:hAnsiTheme="minorHAnsi"/>
          <w:sz w:val="20"/>
          <w:szCs w:val="20"/>
        </w:rPr>
        <w:t xml:space="preserve"> discrete </w:t>
      </w:r>
      <w:r>
        <w:rPr>
          <w:rFonts w:asciiTheme="minorHAnsi" w:hAnsiTheme="minorHAnsi"/>
          <w:sz w:val="20"/>
          <w:szCs w:val="20"/>
        </w:rPr>
        <w:t>mixing apparatus</w:t>
      </w:r>
      <w:r w:rsidRPr="006C6031">
        <w:rPr>
          <w:rFonts w:asciiTheme="minorHAnsi" w:hAnsiTheme="minorHAnsi"/>
          <w:sz w:val="20"/>
          <w:szCs w:val="20"/>
        </w:rPr>
        <w:t>.</w:t>
      </w:r>
      <w:r>
        <w:rPr>
          <w:rFonts w:asciiTheme="minorHAnsi" w:hAnsiTheme="minorHAnsi"/>
          <w:sz w:val="20"/>
          <w:szCs w:val="20"/>
        </w:rPr>
        <w:t xml:space="preserve"> </w:t>
      </w:r>
      <w:r w:rsidRPr="00DC2729">
        <w:rPr>
          <w:rFonts w:asciiTheme="minorHAnsi" w:hAnsiTheme="minorHAnsi"/>
          <w:sz w:val="20"/>
          <w:szCs w:val="20"/>
        </w:rPr>
        <w:t xml:space="preserve">The analytical range is determined by the instrument used, its configuration and the standard curve that is </w:t>
      </w:r>
      <w:r w:rsidR="00F2774B">
        <w:rPr>
          <w:rFonts w:asciiTheme="minorHAnsi" w:hAnsiTheme="minorHAnsi"/>
          <w:sz w:val="20"/>
          <w:szCs w:val="20"/>
        </w:rPr>
        <w:t>prepar</w:t>
      </w:r>
      <w:r w:rsidRPr="00DC2729">
        <w:rPr>
          <w:rFonts w:asciiTheme="minorHAnsi" w:hAnsiTheme="minorHAnsi"/>
          <w:sz w:val="20"/>
          <w:szCs w:val="20"/>
        </w:rPr>
        <w:t>ed.</w:t>
      </w:r>
    </w:p>
    <w:p w14:paraId="56240B4A" w14:textId="77777777" w:rsidR="00D90B36" w:rsidRPr="006C6031"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rFonts w:asciiTheme="minorHAnsi" w:hAnsiTheme="minorHAnsi"/>
          <w:sz w:val="20"/>
          <w:szCs w:val="20"/>
        </w:rPr>
      </w:pPr>
    </w:p>
    <w:p w14:paraId="3FD1EF93" w14:textId="77777777" w:rsidR="00D90B36" w:rsidRPr="006C6031" w:rsidRDefault="00246CBF"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600" w:hanging="600"/>
        <w:rPr>
          <w:rFonts w:asciiTheme="minorHAnsi" w:hAnsiTheme="minorHAnsi"/>
          <w:sz w:val="20"/>
          <w:szCs w:val="20"/>
        </w:rPr>
      </w:pPr>
      <w:r w:rsidRPr="006C6031">
        <w:rPr>
          <w:rFonts w:asciiTheme="minorHAnsi" w:hAnsiTheme="minorHAnsi"/>
          <w:sz w:val="20"/>
          <w:szCs w:val="20"/>
        </w:rPr>
        <w:fldChar w:fldCharType="begin"/>
      </w:r>
      <w:r w:rsidR="00D90B36" w:rsidRPr="006C6031">
        <w:rPr>
          <w:rFonts w:asciiTheme="minorHAnsi" w:hAnsiTheme="minorHAnsi"/>
          <w:sz w:val="20"/>
          <w:szCs w:val="20"/>
        </w:rPr>
        <w:instrText>LISTNUM 2 \l 2</w:instrText>
      </w:r>
      <w:r w:rsidRPr="006C6031">
        <w:rPr>
          <w:rFonts w:asciiTheme="minorHAnsi" w:hAnsiTheme="minorHAnsi"/>
          <w:sz w:val="20"/>
          <w:szCs w:val="20"/>
        </w:rPr>
        <w:fldChar w:fldCharType="end"/>
      </w:r>
      <w:r w:rsidR="00D90B36" w:rsidRPr="006C6031">
        <w:rPr>
          <w:rFonts w:asciiTheme="minorHAnsi" w:hAnsiTheme="minorHAnsi"/>
          <w:sz w:val="20"/>
          <w:szCs w:val="20"/>
        </w:rPr>
        <w:tab/>
        <w:t>Summary of Method</w:t>
      </w:r>
    </w:p>
    <w:p w14:paraId="73E09E22" w14:textId="77777777" w:rsidR="00D90B36" w:rsidRPr="006C6031"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rFonts w:asciiTheme="minorHAnsi" w:hAnsiTheme="minorHAnsi"/>
          <w:sz w:val="20"/>
          <w:szCs w:val="20"/>
        </w:rPr>
      </w:pPr>
    </w:p>
    <w:p w14:paraId="0B1F865A" w14:textId="77777777" w:rsidR="003D71FB" w:rsidRDefault="003D71FB" w:rsidP="00A838CD">
      <w:pPr>
        <w:pStyle w:val="ListParagraph"/>
        <w:numPr>
          <w:ilvl w:val="0"/>
          <w:numId w:val="10"/>
        </w:numPr>
        <w:tabs>
          <w:tab w:val="left" w:pos="-1440"/>
          <w:tab w:val="left" w:pos="-720"/>
          <w:tab w:val="left" w:pos="0"/>
          <w:tab w:val="left" w:pos="600"/>
          <w:tab w:val="left" w:pos="1620"/>
          <w:tab w:val="left" w:pos="2760"/>
          <w:tab w:val="left" w:pos="4200"/>
          <w:tab w:val="left" w:pos="5040"/>
          <w:tab w:val="left" w:pos="5760"/>
          <w:tab w:val="left" w:pos="6480"/>
          <w:tab w:val="left" w:pos="7200"/>
          <w:tab w:val="left" w:pos="7920"/>
          <w:tab w:val="left" w:pos="8640"/>
          <w:tab w:val="left" w:pos="9360"/>
        </w:tabs>
        <w:ind w:left="1620" w:hanging="990"/>
        <w:rPr>
          <w:rFonts w:asciiTheme="minorHAnsi" w:hAnsiTheme="minorHAnsi"/>
          <w:sz w:val="20"/>
          <w:szCs w:val="20"/>
        </w:rPr>
      </w:pPr>
      <w:r w:rsidRPr="006C6031">
        <w:rPr>
          <w:rFonts w:asciiTheme="minorHAnsi" w:hAnsiTheme="minorHAnsi"/>
          <w:sz w:val="20"/>
          <w:szCs w:val="20"/>
        </w:rPr>
        <w:t>Ammonium molybdate and antimony potassium tartrate react in an acid</w:t>
      </w:r>
      <w:r w:rsidRPr="00BA6767">
        <w:rPr>
          <w:rFonts w:asciiTheme="minorHAnsi" w:hAnsiTheme="minorHAnsi"/>
          <w:sz w:val="20"/>
          <w:szCs w:val="20"/>
        </w:rPr>
        <w:t xml:space="preserve"> medium with dilute solutions of phosphorus to form an antimony-phosphomolybdate complex. This complex is reduced to an intensely blue-colored co</w:t>
      </w:r>
      <w:r w:rsidR="00BA6767">
        <w:rPr>
          <w:rFonts w:asciiTheme="minorHAnsi" w:hAnsiTheme="minorHAnsi"/>
          <w:sz w:val="20"/>
          <w:szCs w:val="20"/>
        </w:rPr>
        <w:t xml:space="preserve">mplex by ascorbic acid. </w:t>
      </w:r>
      <w:r w:rsidR="00BA6767" w:rsidRPr="00BA6767">
        <w:rPr>
          <w:rFonts w:asciiTheme="minorHAnsi" w:hAnsiTheme="minorHAnsi"/>
          <w:sz w:val="20"/>
          <w:szCs w:val="20"/>
        </w:rPr>
        <w:t>The color is</w:t>
      </w:r>
      <w:r w:rsidR="00BA6767">
        <w:rPr>
          <w:rFonts w:asciiTheme="minorHAnsi" w:hAnsiTheme="minorHAnsi"/>
          <w:sz w:val="20"/>
          <w:szCs w:val="20"/>
        </w:rPr>
        <w:t xml:space="preserve"> proportional to the phosphorus </w:t>
      </w:r>
      <w:r w:rsidR="00BA6767" w:rsidRPr="00BA6767">
        <w:rPr>
          <w:rFonts w:asciiTheme="minorHAnsi" w:hAnsiTheme="minorHAnsi"/>
          <w:sz w:val="20"/>
          <w:szCs w:val="20"/>
        </w:rPr>
        <w:t>concentration</w:t>
      </w:r>
      <w:r w:rsidR="00BA6767">
        <w:rPr>
          <w:rFonts w:asciiTheme="minorHAnsi" w:hAnsiTheme="minorHAnsi"/>
          <w:sz w:val="20"/>
          <w:szCs w:val="20"/>
        </w:rPr>
        <w:t>.</w:t>
      </w:r>
      <w:r w:rsidR="00BA6767">
        <w:rPr>
          <w:rFonts w:asciiTheme="minorHAnsi" w:hAnsiTheme="minorHAnsi"/>
          <w:sz w:val="20"/>
          <w:szCs w:val="20"/>
        </w:rPr>
        <w:br/>
      </w:r>
    </w:p>
    <w:p w14:paraId="5371D1E2" w14:textId="77F41B1A" w:rsidR="0075095E" w:rsidRPr="00BA6767" w:rsidRDefault="0075095E" w:rsidP="00CA79A9">
      <w:pPr>
        <w:pStyle w:val="ListParagraph"/>
        <w:numPr>
          <w:ilvl w:val="0"/>
          <w:numId w:val="10"/>
        </w:numPr>
        <w:tabs>
          <w:tab w:val="left" w:pos="-1440"/>
          <w:tab w:val="left" w:pos="-720"/>
          <w:tab w:val="left" w:pos="0"/>
          <w:tab w:val="left" w:pos="600"/>
          <w:tab w:val="left" w:pos="1620"/>
          <w:tab w:val="left" w:pos="2760"/>
          <w:tab w:val="left" w:pos="4200"/>
          <w:tab w:val="left" w:pos="5040"/>
          <w:tab w:val="left" w:pos="5760"/>
          <w:tab w:val="left" w:pos="6480"/>
          <w:tab w:val="left" w:pos="7200"/>
          <w:tab w:val="left" w:pos="7920"/>
          <w:tab w:val="left" w:pos="8640"/>
          <w:tab w:val="left" w:pos="9360"/>
        </w:tabs>
        <w:ind w:left="1620" w:hanging="990"/>
        <w:rPr>
          <w:rFonts w:asciiTheme="minorHAnsi" w:hAnsiTheme="minorHAnsi"/>
          <w:sz w:val="20"/>
          <w:szCs w:val="20"/>
        </w:rPr>
      </w:pPr>
      <w:r w:rsidRPr="00BA6767">
        <w:rPr>
          <w:rFonts w:asciiTheme="minorHAnsi" w:hAnsiTheme="minorHAnsi"/>
          <w:sz w:val="20"/>
          <w:szCs w:val="20"/>
        </w:rPr>
        <w:t xml:space="preserve">After a defined reaction period, either through continuous </w:t>
      </w:r>
      <w:r w:rsidR="00BA6767">
        <w:rPr>
          <w:rFonts w:asciiTheme="minorHAnsi" w:hAnsiTheme="minorHAnsi"/>
          <w:sz w:val="20"/>
          <w:szCs w:val="20"/>
        </w:rPr>
        <w:t>flow or by timing, the color is</w:t>
      </w:r>
      <w:r w:rsidR="003D71FB" w:rsidRPr="00BA6767">
        <w:rPr>
          <w:rFonts w:asciiTheme="minorHAnsi" w:hAnsiTheme="minorHAnsi"/>
          <w:sz w:val="20"/>
          <w:szCs w:val="20"/>
        </w:rPr>
        <w:t xml:space="preserve"> </w:t>
      </w:r>
      <w:r w:rsidRPr="00BA6767">
        <w:rPr>
          <w:rFonts w:asciiTheme="minorHAnsi" w:hAnsiTheme="minorHAnsi"/>
          <w:sz w:val="20"/>
          <w:szCs w:val="20"/>
        </w:rPr>
        <w:t>measured spectrophotometrically</w:t>
      </w:r>
      <w:r w:rsidR="00D65103">
        <w:rPr>
          <w:rFonts w:asciiTheme="minorHAnsi" w:hAnsiTheme="minorHAnsi"/>
          <w:sz w:val="20"/>
          <w:szCs w:val="20"/>
        </w:rPr>
        <w:t xml:space="preserve"> at a wavelength of </w:t>
      </w:r>
      <w:del w:id="7" w:author="Mary Ellen Ley" w:date="2017-01-03T13:29:00Z">
        <w:r w:rsidR="00D65103">
          <w:rPr>
            <w:rFonts w:asciiTheme="minorHAnsi" w:hAnsiTheme="minorHAnsi"/>
            <w:sz w:val="20"/>
            <w:szCs w:val="20"/>
          </w:rPr>
          <w:delText>650-660</w:delText>
        </w:r>
      </w:del>
      <w:ins w:id="8" w:author="Mary Ellen Ley" w:date="2017-01-03T13:29:00Z">
        <w:r w:rsidR="00222660">
          <w:rPr>
            <w:rFonts w:asciiTheme="minorHAnsi" w:hAnsiTheme="minorHAnsi"/>
            <w:sz w:val="20"/>
            <w:szCs w:val="20"/>
          </w:rPr>
          <w:t>800</w:t>
        </w:r>
      </w:ins>
      <w:r w:rsidR="00222660">
        <w:rPr>
          <w:rFonts w:asciiTheme="minorHAnsi" w:hAnsiTheme="minorHAnsi"/>
          <w:sz w:val="20"/>
          <w:szCs w:val="20"/>
        </w:rPr>
        <w:t xml:space="preserve"> </w:t>
      </w:r>
      <w:r w:rsidR="00D65103">
        <w:rPr>
          <w:rFonts w:asciiTheme="minorHAnsi" w:hAnsiTheme="minorHAnsi"/>
          <w:sz w:val="20"/>
          <w:szCs w:val="20"/>
        </w:rPr>
        <w:t>nm.</w:t>
      </w:r>
    </w:p>
    <w:p w14:paraId="508DA4DD" w14:textId="77777777" w:rsidR="00D90B36" w:rsidRPr="006C6031"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rFonts w:asciiTheme="minorHAnsi" w:hAnsiTheme="minorHAnsi"/>
          <w:sz w:val="20"/>
          <w:szCs w:val="20"/>
        </w:rPr>
      </w:pPr>
      <w:r w:rsidRPr="006C6031">
        <w:rPr>
          <w:rFonts w:asciiTheme="minorHAnsi" w:hAnsiTheme="minorHAnsi"/>
          <w:sz w:val="20"/>
          <w:szCs w:val="20"/>
        </w:rPr>
        <w:t xml:space="preserve"> </w:t>
      </w:r>
    </w:p>
    <w:p w14:paraId="64FAA35A" w14:textId="77777777" w:rsidR="00D90B36" w:rsidRPr="006C6031" w:rsidRDefault="00246CBF"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600" w:hanging="600"/>
        <w:rPr>
          <w:rFonts w:asciiTheme="minorHAnsi" w:hAnsiTheme="minorHAnsi"/>
          <w:sz w:val="20"/>
          <w:szCs w:val="20"/>
        </w:rPr>
      </w:pPr>
      <w:r w:rsidRPr="006C6031">
        <w:rPr>
          <w:rFonts w:asciiTheme="minorHAnsi" w:hAnsiTheme="minorHAnsi"/>
          <w:sz w:val="20"/>
          <w:szCs w:val="20"/>
        </w:rPr>
        <w:fldChar w:fldCharType="begin"/>
      </w:r>
      <w:r w:rsidR="00D90B36" w:rsidRPr="006C6031">
        <w:rPr>
          <w:rFonts w:asciiTheme="minorHAnsi" w:hAnsiTheme="minorHAnsi"/>
          <w:sz w:val="20"/>
          <w:szCs w:val="20"/>
        </w:rPr>
        <w:instrText>LISTNUM 2 \l 2</w:instrText>
      </w:r>
      <w:r w:rsidRPr="006C6031">
        <w:rPr>
          <w:rFonts w:asciiTheme="minorHAnsi" w:hAnsiTheme="minorHAnsi"/>
          <w:sz w:val="20"/>
          <w:szCs w:val="20"/>
        </w:rPr>
        <w:fldChar w:fldCharType="end"/>
      </w:r>
      <w:r w:rsidR="00D90B36" w:rsidRPr="006C6031">
        <w:rPr>
          <w:rFonts w:asciiTheme="minorHAnsi" w:hAnsiTheme="minorHAnsi"/>
          <w:sz w:val="20"/>
          <w:szCs w:val="20"/>
        </w:rPr>
        <w:tab/>
        <w:t>Interferences</w:t>
      </w:r>
    </w:p>
    <w:p w14:paraId="7E599134" w14:textId="77777777" w:rsidR="00D90B36" w:rsidRPr="006C6031"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rFonts w:asciiTheme="minorHAnsi" w:hAnsiTheme="minorHAnsi"/>
          <w:sz w:val="20"/>
          <w:szCs w:val="20"/>
        </w:rPr>
      </w:pPr>
    </w:p>
    <w:p w14:paraId="4D246C1B" w14:textId="77777777" w:rsidR="00D90B36" w:rsidRPr="006C6031" w:rsidRDefault="00246CBF"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560" w:hanging="960"/>
        <w:rPr>
          <w:rFonts w:asciiTheme="minorHAnsi" w:hAnsiTheme="minorHAnsi"/>
          <w:sz w:val="20"/>
          <w:szCs w:val="20"/>
        </w:rPr>
      </w:pPr>
      <w:r w:rsidRPr="006C6031">
        <w:rPr>
          <w:rFonts w:asciiTheme="minorHAnsi" w:hAnsiTheme="minorHAnsi"/>
          <w:sz w:val="20"/>
          <w:szCs w:val="20"/>
        </w:rPr>
        <w:fldChar w:fldCharType="begin"/>
      </w:r>
      <w:r w:rsidR="00D90B36" w:rsidRPr="006C6031">
        <w:rPr>
          <w:rFonts w:asciiTheme="minorHAnsi" w:hAnsiTheme="minorHAnsi"/>
          <w:sz w:val="20"/>
          <w:szCs w:val="20"/>
        </w:rPr>
        <w:instrText>LISTNUM 2 \l 3 \s 1</w:instrText>
      </w:r>
      <w:r w:rsidRPr="006C6031">
        <w:rPr>
          <w:rFonts w:asciiTheme="minorHAnsi" w:hAnsiTheme="minorHAnsi"/>
          <w:sz w:val="20"/>
          <w:szCs w:val="20"/>
        </w:rPr>
        <w:fldChar w:fldCharType="end"/>
      </w:r>
      <w:r w:rsidR="00F65186" w:rsidRPr="006C6031">
        <w:rPr>
          <w:rFonts w:asciiTheme="minorHAnsi" w:hAnsiTheme="minorHAnsi"/>
          <w:sz w:val="20"/>
          <w:szCs w:val="20"/>
        </w:rPr>
        <w:tab/>
      </w:r>
      <w:r w:rsidR="0075095E" w:rsidRPr="006C6031">
        <w:rPr>
          <w:rFonts w:asciiTheme="minorHAnsi" w:hAnsiTheme="minorHAnsi"/>
          <w:sz w:val="20"/>
          <w:szCs w:val="20"/>
        </w:rPr>
        <w:t xml:space="preserve">Color development is pH </w:t>
      </w:r>
      <w:r w:rsidR="00BA6767" w:rsidRPr="006C6031">
        <w:rPr>
          <w:rFonts w:asciiTheme="minorHAnsi" w:hAnsiTheme="minorHAnsi"/>
          <w:sz w:val="20"/>
          <w:szCs w:val="20"/>
        </w:rPr>
        <w:t>dependent</w:t>
      </w:r>
      <w:r w:rsidR="0075095E" w:rsidRPr="006C6031">
        <w:rPr>
          <w:rFonts w:asciiTheme="minorHAnsi" w:hAnsiTheme="minorHAnsi"/>
          <w:sz w:val="20"/>
          <w:szCs w:val="20"/>
        </w:rPr>
        <w:t xml:space="preserve"> </w:t>
      </w:r>
      <w:r w:rsidR="00BA6767">
        <w:rPr>
          <w:rFonts w:asciiTheme="minorHAnsi" w:hAnsiTheme="minorHAnsi"/>
          <w:sz w:val="20"/>
          <w:szCs w:val="20"/>
        </w:rPr>
        <w:t>and</w:t>
      </w:r>
      <w:r w:rsidR="0075095E" w:rsidRPr="006C6031">
        <w:rPr>
          <w:rFonts w:asciiTheme="minorHAnsi" w:hAnsiTheme="minorHAnsi"/>
          <w:sz w:val="20"/>
          <w:szCs w:val="20"/>
        </w:rPr>
        <w:t xml:space="preserve"> it is recommended that samples </w:t>
      </w:r>
      <w:r w:rsidR="00BA6767">
        <w:rPr>
          <w:rFonts w:asciiTheme="minorHAnsi" w:hAnsiTheme="minorHAnsi"/>
          <w:sz w:val="20"/>
          <w:szCs w:val="20"/>
        </w:rPr>
        <w:t>be</w:t>
      </w:r>
      <w:r w:rsidR="00F65186" w:rsidRPr="006C6031">
        <w:rPr>
          <w:rFonts w:asciiTheme="minorHAnsi" w:hAnsiTheme="minorHAnsi"/>
          <w:sz w:val="20"/>
          <w:szCs w:val="20"/>
        </w:rPr>
        <w:t xml:space="preserve"> in the pH range of 4 to </w:t>
      </w:r>
      <w:r w:rsidR="003D71FB" w:rsidRPr="006C6031">
        <w:rPr>
          <w:rFonts w:asciiTheme="minorHAnsi" w:hAnsiTheme="minorHAnsi"/>
          <w:sz w:val="20"/>
          <w:szCs w:val="20"/>
        </w:rPr>
        <w:t>8.</w:t>
      </w:r>
    </w:p>
    <w:p w14:paraId="09541729" w14:textId="77777777" w:rsidR="00D90B36" w:rsidRPr="006C6031"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rFonts w:asciiTheme="minorHAnsi" w:hAnsiTheme="minorHAnsi"/>
          <w:sz w:val="20"/>
          <w:szCs w:val="20"/>
        </w:rPr>
      </w:pPr>
    </w:p>
    <w:p w14:paraId="7A094114" w14:textId="77777777" w:rsidR="00D90B36" w:rsidRPr="006C6031" w:rsidRDefault="00246CBF" w:rsidP="00BA6767">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560" w:hanging="960"/>
        <w:rPr>
          <w:rFonts w:asciiTheme="minorHAnsi" w:hAnsiTheme="minorHAnsi"/>
          <w:sz w:val="20"/>
          <w:szCs w:val="20"/>
        </w:rPr>
      </w:pPr>
      <w:r w:rsidRPr="006C6031">
        <w:rPr>
          <w:rFonts w:asciiTheme="minorHAnsi" w:hAnsiTheme="minorHAnsi"/>
          <w:sz w:val="20"/>
          <w:szCs w:val="20"/>
        </w:rPr>
        <w:fldChar w:fldCharType="begin"/>
      </w:r>
      <w:r w:rsidR="00D90B36" w:rsidRPr="006C6031">
        <w:rPr>
          <w:rFonts w:asciiTheme="minorHAnsi" w:hAnsiTheme="minorHAnsi"/>
          <w:sz w:val="20"/>
          <w:szCs w:val="20"/>
        </w:rPr>
        <w:instrText>LISTNUM 2 \l 3</w:instrText>
      </w:r>
      <w:r w:rsidRPr="006C6031">
        <w:rPr>
          <w:rFonts w:asciiTheme="minorHAnsi" w:hAnsiTheme="minorHAnsi"/>
          <w:sz w:val="20"/>
          <w:szCs w:val="20"/>
        </w:rPr>
        <w:fldChar w:fldCharType="end"/>
      </w:r>
      <w:r w:rsidR="00D90B36" w:rsidRPr="006C6031">
        <w:rPr>
          <w:rFonts w:asciiTheme="minorHAnsi" w:hAnsiTheme="minorHAnsi"/>
          <w:sz w:val="20"/>
          <w:szCs w:val="20"/>
        </w:rPr>
        <w:tab/>
      </w:r>
      <w:r w:rsidR="00BA6767">
        <w:rPr>
          <w:rFonts w:asciiTheme="minorHAnsi" w:hAnsiTheme="minorHAnsi"/>
          <w:sz w:val="20"/>
          <w:szCs w:val="20"/>
        </w:rPr>
        <w:t>T</w:t>
      </w:r>
      <w:r w:rsidR="00BA6767" w:rsidRPr="00DC2729">
        <w:rPr>
          <w:rFonts w:asciiTheme="minorHAnsi" w:hAnsiTheme="minorHAnsi"/>
          <w:sz w:val="20"/>
          <w:szCs w:val="20"/>
        </w:rPr>
        <w:t xml:space="preserve">urbidity </w:t>
      </w:r>
      <w:r w:rsidR="00BA6767">
        <w:rPr>
          <w:rFonts w:asciiTheme="minorHAnsi" w:hAnsiTheme="minorHAnsi"/>
          <w:sz w:val="20"/>
          <w:szCs w:val="20"/>
        </w:rPr>
        <w:t>can bias the results through the absorption or scattering of light. A second filtration may be necessary in the determination of dissolved phosphorus (PO4F) to remove this effect.</w:t>
      </w:r>
      <w:r w:rsidR="00BA6767">
        <w:rPr>
          <w:rFonts w:asciiTheme="minorHAnsi" w:hAnsiTheme="minorHAnsi"/>
          <w:sz w:val="20"/>
          <w:szCs w:val="20"/>
        </w:rPr>
        <w:br/>
      </w:r>
    </w:p>
    <w:p w14:paraId="50129D84" w14:textId="7D8E99AB" w:rsidR="00737515" w:rsidRDefault="00246CBF" w:rsidP="00F6518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560" w:hanging="960"/>
        <w:rPr>
          <w:rFonts w:asciiTheme="minorHAnsi" w:hAnsiTheme="minorHAnsi"/>
          <w:sz w:val="20"/>
          <w:szCs w:val="20"/>
        </w:rPr>
      </w:pPr>
      <w:r w:rsidRPr="006C6031">
        <w:rPr>
          <w:rFonts w:asciiTheme="minorHAnsi" w:hAnsiTheme="minorHAnsi"/>
          <w:sz w:val="20"/>
          <w:szCs w:val="20"/>
        </w:rPr>
        <w:fldChar w:fldCharType="begin"/>
      </w:r>
      <w:r w:rsidR="00D90B36" w:rsidRPr="006C6031">
        <w:rPr>
          <w:rFonts w:asciiTheme="minorHAnsi" w:hAnsiTheme="minorHAnsi"/>
          <w:sz w:val="20"/>
          <w:szCs w:val="20"/>
        </w:rPr>
        <w:instrText>LISTNUM 2 \l 3</w:instrText>
      </w:r>
      <w:r w:rsidRPr="006C6031">
        <w:rPr>
          <w:rFonts w:asciiTheme="minorHAnsi" w:hAnsiTheme="minorHAnsi"/>
          <w:sz w:val="20"/>
          <w:szCs w:val="20"/>
        </w:rPr>
        <w:fldChar w:fldCharType="end"/>
      </w:r>
      <w:r w:rsidR="00D90B36" w:rsidRPr="006C6031">
        <w:rPr>
          <w:rFonts w:asciiTheme="minorHAnsi" w:hAnsiTheme="minorHAnsi"/>
          <w:sz w:val="20"/>
          <w:szCs w:val="20"/>
        </w:rPr>
        <w:tab/>
      </w:r>
      <w:r w:rsidR="00D65103" w:rsidRPr="00DC2729">
        <w:rPr>
          <w:rFonts w:asciiTheme="minorHAnsi" w:hAnsiTheme="minorHAnsi"/>
          <w:sz w:val="20"/>
          <w:szCs w:val="20"/>
        </w:rPr>
        <w:t>Refractive Index interferences should be corrected for when analyzing estuarine/coastal samples</w:t>
      </w:r>
      <w:del w:id="9" w:author="Mary Ellen Ley" w:date="2017-01-03T13:29:00Z">
        <w:r w:rsidR="00D65103" w:rsidRPr="00DC2729">
          <w:rPr>
            <w:rFonts w:asciiTheme="minorHAnsi" w:hAnsiTheme="minorHAnsi"/>
            <w:sz w:val="20"/>
            <w:szCs w:val="20"/>
          </w:rPr>
          <w:delText>.</w:delText>
        </w:r>
      </w:del>
      <w:ins w:id="10" w:author="Mary Ellen Ley" w:date="2017-01-03T13:29:00Z">
        <w:r w:rsidR="00222660">
          <w:rPr>
            <w:rFonts w:asciiTheme="minorHAnsi" w:hAnsiTheme="minorHAnsi"/>
            <w:sz w:val="20"/>
            <w:szCs w:val="20"/>
          </w:rPr>
          <w:t xml:space="preserve"> (EPA 1997)</w:t>
        </w:r>
        <w:r w:rsidR="00D65103" w:rsidRPr="00DC2729">
          <w:rPr>
            <w:rFonts w:asciiTheme="minorHAnsi" w:hAnsiTheme="minorHAnsi"/>
            <w:sz w:val="20"/>
            <w:szCs w:val="20"/>
          </w:rPr>
          <w:t>.</w:t>
        </w:r>
      </w:ins>
      <w:r w:rsidR="00D65103" w:rsidRPr="00DC2729">
        <w:rPr>
          <w:rFonts w:asciiTheme="minorHAnsi" w:hAnsiTheme="minorHAnsi"/>
          <w:sz w:val="20"/>
          <w:szCs w:val="20"/>
        </w:rPr>
        <w:t xml:space="preserve"> </w:t>
      </w:r>
      <w:r w:rsidR="00F2774B" w:rsidRPr="00DC2729">
        <w:rPr>
          <w:rFonts w:asciiTheme="minorHAnsi" w:hAnsiTheme="minorHAnsi"/>
          <w:sz w:val="20"/>
          <w:szCs w:val="20"/>
        </w:rPr>
        <w:t>This can be performed by using dual</w:t>
      </w:r>
      <w:r w:rsidR="00F2774B">
        <w:rPr>
          <w:rFonts w:asciiTheme="minorHAnsi" w:hAnsiTheme="minorHAnsi"/>
          <w:sz w:val="20"/>
          <w:szCs w:val="20"/>
        </w:rPr>
        <w:t>-</w:t>
      </w:r>
      <w:r w:rsidR="00F2774B" w:rsidRPr="00DC2729">
        <w:rPr>
          <w:rFonts w:asciiTheme="minorHAnsi" w:hAnsiTheme="minorHAnsi"/>
          <w:sz w:val="20"/>
          <w:szCs w:val="20"/>
        </w:rPr>
        <w:t>beam background correction</w:t>
      </w:r>
      <w:r w:rsidR="00F2774B">
        <w:rPr>
          <w:rFonts w:asciiTheme="minorHAnsi" w:hAnsiTheme="minorHAnsi"/>
          <w:sz w:val="20"/>
          <w:szCs w:val="20"/>
        </w:rPr>
        <w:t xml:space="preserve"> at a different wavelength</w:t>
      </w:r>
      <w:del w:id="11" w:author="Mary Ellen Ley" w:date="2017-01-03T13:29:00Z">
        <w:r w:rsidR="00F2774B" w:rsidRPr="00DC2729">
          <w:rPr>
            <w:rFonts w:asciiTheme="minorHAnsi" w:hAnsiTheme="minorHAnsi"/>
            <w:sz w:val="20"/>
            <w:szCs w:val="20"/>
          </w:rPr>
          <w:delText xml:space="preserve">, </w:delText>
        </w:r>
        <w:r w:rsidR="00F2774B">
          <w:rPr>
            <w:rFonts w:asciiTheme="minorHAnsi" w:hAnsiTheme="minorHAnsi"/>
            <w:sz w:val="20"/>
            <w:szCs w:val="20"/>
          </w:rPr>
          <w:delText xml:space="preserve">a </w:delText>
        </w:r>
        <w:r w:rsidR="00F2774B" w:rsidRPr="00DC2729">
          <w:rPr>
            <w:rFonts w:asciiTheme="minorHAnsi" w:hAnsiTheme="minorHAnsi"/>
            <w:sz w:val="20"/>
            <w:szCs w:val="20"/>
          </w:rPr>
          <w:delText>faster time of flight with flow injection</w:delText>
        </w:r>
      </w:del>
      <w:r w:rsidR="00F2774B" w:rsidRPr="00DC2729">
        <w:rPr>
          <w:rFonts w:asciiTheme="minorHAnsi" w:hAnsiTheme="minorHAnsi"/>
          <w:sz w:val="20"/>
          <w:szCs w:val="20"/>
        </w:rPr>
        <w:t xml:space="preserve">, or </w:t>
      </w:r>
      <w:r w:rsidR="00F2774B">
        <w:rPr>
          <w:rFonts w:asciiTheme="minorHAnsi" w:hAnsiTheme="minorHAnsi"/>
          <w:sz w:val="20"/>
          <w:szCs w:val="20"/>
        </w:rPr>
        <w:t xml:space="preserve">by </w:t>
      </w:r>
      <w:r w:rsidR="00F2774B" w:rsidRPr="00DC2729">
        <w:rPr>
          <w:rFonts w:asciiTheme="minorHAnsi" w:hAnsiTheme="minorHAnsi"/>
          <w:sz w:val="20"/>
          <w:szCs w:val="20"/>
        </w:rPr>
        <w:t>matching the salinity of the calibration standards and rinse/blank water</w:t>
      </w:r>
      <w:r w:rsidR="00F2774B">
        <w:rPr>
          <w:rFonts w:asciiTheme="minorHAnsi" w:hAnsiTheme="minorHAnsi"/>
          <w:sz w:val="20"/>
          <w:szCs w:val="20"/>
        </w:rPr>
        <w:t xml:space="preserve"> to the salinity of the samples</w:t>
      </w:r>
      <w:r w:rsidR="006E7D68" w:rsidRPr="006C6031">
        <w:rPr>
          <w:rFonts w:asciiTheme="minorHAnsi" w:hAnsiTheme="minorHAnsi"/>
          <w:sz w:val="20"/>
          <w:szCs w:val="20"/>
        </w:rPr>
        <w:t>.</w:t>
      </w:r>
    </w:p>
    <w:p w14:paraId="7531B787" w14:textId="77777777" w:rsidR="00EB0591" w:rsidRPr="006C6031" w:rsidRDefault="00EB0591" w:rsidP="00737515">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600"/>
        <w:rPr>
          <w:rFonts w:asciiTheme="minorHAnsi" w:hAnsiTheme="minorHAnsi"/>
          <w:sz w:val="20"/>
          <w:szCs w:val="20"/>
        </w:rPr>
      </w:pPr>
    </w:p>
    <w:p w14:paraId="0F5AA970" w14:textId="77777777" w:rsidR="00F65186" w:rsidRPr="006C6031" w:rsidRDefault="00EB0591" w:rsidP="00CA79A9">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spacing w:before="240"/>
        <w:ind w:left="1560" w:hanging="960"/>
        <w:rPr>
          <w:rFonts w:asciiTheme="minorHAnsi" w:hAnsiTheme="minorHAnsi"/>
          <w:sz w:val="20"/>
          <w:szCs w:val="20"/>
        </w:rPr>
      </w:pPr>
      <w:r w:rsidRPr="006C6031">
        <w:rPr>
          <w:rFonts w:asciiTheme="minorHAnsi" w:hAnsiTheme="minorHAnsi"/>
          <w:sz w:val="20"/>
          <w:szCs w:val="20"/>
        </w:rPr>
        <w:lastRenderedPageBreak/>
        <w:t>iv)</w:t>
      </w:r>
      <w:r w:rsidR="003D71FB" w:rsidRPr="006C6031">
        <w:rPr>
          <w:rFonts w:asciiTheme="minorHAnsi" w:hAnsiTheme="minorHAnsi"/>
          <w:sz w:val="20"/>
          <w:szCs w:val="20"/>
        </w:rPr>
        <w:tab/>
        <w:t xml:space="preserve">High </w:t>
      </w:r>
      <w:r w:rsidR="00737515" w:rsidRPr="006C6031">
        <w:rPr>
          <w:rFonts w:asciiTheme="minorHAnsi" w:hAnsiTheme="minorHAnsi"/>
          <w:sz w:val="20"/>
          <w:szCs w:val="20"/>
        </w:rPr>
        <w:t>concentrations</w:t>
      </w:r>
      <w:r w:rsidR="00737515">
        <w:rPr>
          <w:rFonts w:asciiTheme="minorHAnsi" w:hAnsiTheme="minorHAnsi"/>
          <w:sz w:val="20"/>
          <w:szCs w:val="20"/>
        </w:rPr>
        <w:t xml:space="preserve"> of</w:t>
      </w:r>
      <w:r w:rsidR="00737515" w:rsidRPr="006C6031">
        <w:rPr>
          <w:rFonts w:asciiTheme="minorHAnsi" w:hAnsiTheme="minorHAnsi"/>
          <w:sz w:val="20"/>
          <w:szCs w:val="20"/>
        </w:rPr>
        <w:t xml:space="preserve"> </w:t>
      </w:r>
      <w:ins w:id="12" w:author="Mary Ellen Ley" w:date="2017-01-03T13:29:00Z">
        <w:r w:rsidR="00A06F6C">
          <w:rPr>
            <w:rFonts w:asciiTheme="minorHAnsi" w:hAnsiTheme="minorHAnsi"/>
            <w:sz w:val="20"/>
            <w:szCs w:val="20"/>
          </w:rPr>
          <w:t xml:space="preserve">ferric </w:t>
        </w:r>
      </w:ins>
      <w:r w:rsidR="003D71FB" w:rsidRPr="006C6031">
        <w:rPr>
          <w:rFonts w:asciiTheme="minorHAnsi" w:hAnsiTheme="minorHAnsi"/>
          <w:sz w:val="20"/>
          <w:szCs w:val="20"/>
        </w:rPr>
        <w:t>iron</w:t>
      </w:r>
      <w:ins w:id="13" w:author="Mary Ellen Ley" w:date="2017-01-03T13:29:00Z">
        <w:r w:rsidR="003D71FB" w:rsidRPr="006C6031">
          <w:rPr>
            <w:rFonts w:asciiTheme="minorHAnsi" w:hAnsiTheme="minorHAnsi"/>
            <w:sz w:val="20"/>
            <w:szCs w:val="20"/>
          </w:rPr>
          <w:t xml:space="preserve"> </w:t>
        </w:r>
        <w:r w:rsidR="00222660">
          <w:rPr>
            <w:rFonts w:asciiTheme="minorHAnsi" w:hAnsiTheme="minorHAnsi"/>
            <w:sz w:val="20"/>
            <w:szCs w:val="20"/>
          </w:rPr>
          <w:t>(Fe</w:t>
        </w:r>
        <w:r w:rsidR="00222660" w:rsidRPr="00A40761">
          <w:rPr>
            <w:rFonts w:asciiTheme="minorHAnsi" w:hAnsiTheme="minorHAnsi"/>
            <w:sz w:val="20"/>
            <w:szCs w:val="20"/>
            <w:vertAlign w:val="superscript"/>
          </w:rPr>
          <w:t>+3</w:t>
        </w:r>
        <w:r w:rsidR="00222660">
          <w:rPr>
            <w:rFonts w:asciiTheme="minorHAnsi" w:hAnsiTheme="minorHAnsi"/>
            <w:sz w:val="20"/>
            <w:szCs w:val="20"/>
          </w:rPr>
          <w:t>)</w:t>
        </w:r>
      </w:ins>
      <w:r w:rsidR="00222660">
        <w:rPr>
          <w:rFonts w:asciiTheme="minorHAnsi" w:hAnsiTheme="minorHAnsi"/>
          <w:sz w:val="20"/>
          <w:szCs w:val="20"/>
        </w:rPr>
        <w:t xml:space="preserve"> </w:t>
      </w:r>
      <w:r w:rsidR="003D71FB" w:rsidRPr="00222660">
        <w:rPr>
          <w:rFonts w:asciiTheme="minorHAnsi" w:hAnsiTheme="minorHAnsi"/>
          <w:sz w:val="20"/>
          <w:szCs w:val="20"/>
        </w:rPr>
        <w:t>can</w:t>
      </w:r>
      <w:r w:rsidR="003D71FB" w:rsidRPr="006C6031">
        <w:rPr>
          <w:rFonts w:asciiTheme="minorHAnsi" w:hAnsiTheme="minorHAnsi"/>
          <w:sz w:val="20"/>
          <w:szCs w:val="20"/>
        </w:rPr>
        <w:t xml:space="preserve"> cause precipitation and loss of orthophosphate.</w:t>
      </w:r>
      <w:r w:rsidR="00F65186" w:rsidRPr="006C6031">
        <w:rPr>
          <w:rFonts w:asciiTheme="minorHAnsi" w:hAnsiTheme="minorHAnsi"/>
          <w:sz w:val="20"/>
          <w:szCs w:val="20"/>
        </w:rPr>
        <w:tab/>
      </w:r>
    </w:p>
    <w:p w14:paraId="2422D6AD" w14:textId="77777777" w:rsidR="00D90B36" w:rsidRPr="006C6031"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rFonts w:asciiTheme="minorHAnsi" w:hAnsiTheme="minorHAnsi"/>
          <w:sz w:val="20"/>
          <w:szCs w:val="20"/>
        </w:rPr>
      </w:pPr>
      <w:r w:rsidRPr="006C6031">
        <w:rPr>
          <w:rFonts w:asciiTheme="minorHAnsi" w:hAnsiTheme="minorHAnsi"/>
          <w:sz w:val="20"/>
          <w:szCs w:val="20"/>
        </w:rPr>
        <w:t xml:space="preserve"> </w:t>
      </w:r>
    </w:p>
    <w:p w14:paraId="67926C08" w14:textId="77777777" w:rsidR="00D90B36" w:rsidRPr="006C6031" w:rsidRDefault="00246CBF"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600" w:hanging="600"/>
        <w:rPr>
          <w:rFonts w:asciiTheme="minorHAnsi" w:hAnsiTheme="minorHAnsi"/>
          <w:sz w:val="20"/>
          <w:szCs w:val="20"/>
        </w:rPr>
      </w:pPr>
      <w:r w:rsidRPr="006C6031">
        <w:rPr>
          <w:rFonts w:asciiTheme="minorHAnsi" w:hAnsiTheme="minorHAnsi"/>
          <w:sz w:val="20"/>
          <w:szCs w:val="20"/>
        </w:rPr>
        <w:fldChar w:fldCharType="begin"/>
      </w:r>
      <w:r w:rsidR="00D90B36" w:rsidRPr="006C6031">
        <w:rPr>
          <w:rFonts w:asciiTheme="minorHAnsi" w:hAnsiTheme="minorHAnsi"/>
          <w:sz w:val="20"/>
          <w:szCs w:val="20"/>
        </w:rPr>
        <w:instrText>LISTNUM 2 \l 2</w:instrText>
      </w:r>
      <w:r w:rsidRPr="006C6031">
        <w:rPr>
          <w:rFonts w:asciiTheme="minorHAnsi" w:hAnsiTheme="minorHAnsi"/>
          <w:sz w:val="20"/>
          <w:szCs w:val="20"/>
        </w:rPr>
        <w:fldChar w:fldCharType="end"/>
      </w:r>
      <w:r w:rsidR="00D90B36" w:rsidRPr="006C6031">
        <w:rPr>
          <w:rFonts w:asciiTheme="minorHAnsi" w:hAnsiTheme="minorHAnsi"/>
          <w:sz w:val="20"/>
          <w:szCs w:val="20"/>
        </w:rPr>
        <w:tab/>
        <w:t>Apparatus and Materials</w:t>
      </w:r>
    </w:p>
    <w:p w14:paraId="77477028" w14:textId="77777777" w:rsidR="00D90B36" w:rsidRPr="006C6031"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rFonts w:asciiTheme="minorHAnsi" w:hAnsiTheme="minorHAnsi"/>
          <w:sz w:val="20"/>
          <w:szCs w:val="20"/>
        </w:rPr>
      </w:pPr>
    </w:p>
    <w:p w14:paraId="0AA69509" w14:textId="11D115D6" w:rsidR="00D90B36" w:rsidRPr="006C6031" w:rsidRDefault="00246CBF"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560" w:hanging="960"/>
        <w:rPr>
          <w:rFonts w:asciiTheme="minorHAnsi" w:hAnsiTheme="minorHAnsi"/>
          <w:color w:val="FF0000"/>
          <w:sz w:val="20"/>
          <w:szCs w:val="20"/>
        </w:rPr>
      </w:pPr>
      <w:r w:rsidRPr="006C6031">
        <w:rPr>
          <w:rFonts w:asciiTheme="minorHAnsi" w:hAnsiTheme="minorHAnsi"/>
          <w:sz w:val="20"/>
          <w:szCs w:val="20"/>
        </w:rPr>
        <w:fldChar w:fldCharType="begin"/>
      </w:r>
      <w:r w:rsidR="00D90B36" w:rsidRPr="006C6031">
        <w:rPr>
          <w:rFonts w:asciiTheme="minorHAnsi" w:hAnsiTheme="minorHAnsi"/>
          <w:sz w:val="20"/>
          <w:szCs w:val="20"/>
        </w:rPr>
        <w:instrText>LISTNUM 2 \l 3 \s 1</w:instrText>
      </w:r>
      <w:r w:rsidRPr="006C6031">
        <w:rPr>
          <w:rFonts w:asciiTheme="minorHAnsi" w:hAnsiTheme="minorHAnsi"/>
          <w:sz w:val="20"/>
          <w:szCs w:val="20"/>
        </w:rPr>
        <w:fldChar w:fldCharType="end"/>
      </w:r>
      <w:r w:rsidR="00D90B36" w:rsidRPr="006C6031">
        <w:rPr>
          <w:rFonts w:asciiTheme="minorHAnsi" w:hAnsiTheme="minorHAnsi"/>
          <w:sz w:val="20"/>
          <w:szCs w:val="20"/>
        </w:rPr>
        <w:tab/>
        <w:t>Continuous flow automated analytical system equipped with an auto</w:t>
      </w:r>
      <w:r w:rsidR="00737515">
        <w:rPr>
          <w:rFonts w:asciiTheme="minorHAnsi" w:hAnsiTheme="minorHAnsi"/>
          <w:sz w:val="20"/>
          <w:szCs w:val="20"/>
        </w:rPr>
        <w:t xml:space="preserve"> </w:t>
      </w:r>
      <w:r w:rsidR="00D90B36" w:rsidRPr="006C6031">
        <w:rPr>
          <w:rFonts w:asciiTheme="minorHAnsi" w:hAnsiTheme="minorHAnsi"/>
          <w:sz w:val="20"/>
          <w:szCs w:val="20"/>
        </w:rPr>
        <w:t xml:space="preserve">sampler, manifold, proportioning pump, colorimeter, </w:t>
      </w:r>
      <w:r w:rsidR="00B420E6">
        <w:rPr>
          <w:rFonts w:asciiTheme="minorHAnsi" w:hAnsiTheme="minorHAnsi"/>
          <w:sz w:val="20"/>
          <w:szCs w:val="20"/>
        </w:rPr>
        <w:t xml:space="preserve">detector (λ = </w:t>
      </w:r>
      <w:del w:id="14" w:author="Mary Ellen Ley" w:date="2017-01-03T13:29:00Z">
        <w:r w:rsidR="00B420E6">
          <w:rPr>
            <w:rFonts w:asciiTheme="minorHAnsi" w:hAnsiTheme="minorHAnsi"/>
            <w:sz w:val="20"/>
            <w:szCs w:val="20"/>
          </w:rPr>
          <w:delText>660</w:delText>
        </w:r>
      </w:del>
      <w:ins w:id="15" w:author="Mary Ellen Ley" w:date="2017-01-03T13:29:00Z">
        <w:r w:rsidR="00222660">
          <w:rPr>
            <w:rFonts w:asciiTheme="minorHAnsi" w:hAnsiTheme="minorHAnsi"/>
            <w:sz w:val="20"/>
            <w:szCs w:val="20"/>
          </w:rPr>
          <w:t>880</w:t>
        </w:r>
      </w:ins>
      <w:r w:rsidR="00222660">
        <w:rPr>
          <w:rFonts w:asciiTheme="minorHAnsi" w:hAnsiTheme="minorHAnsi"/>
          <w:sz w:val="20"/>
          <w:szCs w:val="20"/>
        </w:rPr>
        <w:t xml:space="preserve"> </w:t>
      </w:r>
      <w:r w:rsidR="00B420E6">
        <w:rPr>
          <w:rFonts w:asciiTheme="minorHAnsi" w:hAnsiTheme="minorHAnsi"/>
          <w:sz w:val="20"/>
          <w:szCs w:val="20"/>
        </w:rPr>
        <w:t>nm) and a</w:t>
      </w:r>
      <w:r w:rsidR="00D90B36" w:rsidRPr="006C6031">
        <w:rPr>
          <w:rFonts w:asciiTheme="minorHAnsi" w:hAnsiTheme="minorHAnsi"/>
          <w:sz w:val="20"/>
          <w:szCs w:val="20"/>
        </w:rPr>
        <w:t xml:space="preserve"> computer</w:t>
      </w:r>
      <w:del w:id="16" w:author="Mary Ellen Ley" w:date="2017-01-03T13:29:00Z">
        <w:r w:rsidR="00D90B36" w:rsidRPr="006C6031">
          <w:rPr>
            <w:rFonts w:asciiTheme="minorHAnsi" w:hAnsiTheme="minorHAnsi"/>
            <w:sz w:val="20"/>
            <w:szCs w:val="20"/>
          </w:rPr>
          <w:delText xml:space="preserve"> </w:delText>
        </w:r>
      </w:del>
      <w:ins w:id="17" w:author="Mary Ellen Ley" w:date="2017-01-03T13:29:00Z">
        <w:r w:rsidR="00222660">
          <w:rPr>
            <w:rFonts w:asciiTheme="minorHAnsi" w:hAnsiTheme="minorHAnsi"/>
            <w:sz w:val="20"/>
            <w:szCs w:val="20"/>
          </w:rPr>
          <w:t>-</w:t>
        </w:r>
      </w:ins>
      <w:r w:rsidR="00D90B36" w:rsidRPr="006C6031">
        <w:rPr>
          <w:rFonts w:asciiTheme="minorHAnsi" w:hAnsiTheme="minorHAnsi"/>
          <w:sz w:val="20"/>
          <w:szCs w:val="20"/>
        </w:rPr>
        <w:t>based data system.</w:t>
      </w:r>
      <w:r w:rsidR="00EB0591" w:rsidRPr="006C6031">
        <w:rPr>
          <w:rFonts w:asciiTheme="minorHAnsi" w:hAnsiTheme="minorHAnsi"/>
          <w:color w:val="FF0000"/>
          <w:sz w:val="20"/>
          <w:szCs w:val="20"/>
        </w:rPr>
        <w:t xml:space="preserve">  </w:t>
      </w:r>
      <w:r w:rsidR="00EB0591" w:rsidRPr="006C6031">
        <w:rPr>
          <w:rFonts w:asciiTheme="minorHAnsi" w:hAnsiTheme="minorHAnsi"/>
          <w:sz w:val="20"/>
          <w:szCs w:val="20"/>
        </w:rPr>
        <w:t>Flow</w:t>
      </w:r>
      <w:del w:id="18" w:author="Mary Ellen Ley" w:date="2017-01-03T13:29:00Z">
        <w:r w:rsidR="00EB0591" w:rsidRPr="006C6031">
          <w:rPr>
            <w:rFonts w:asciiTheme="minorHAnsi" w:hAnsiTheme="minorHAnsi"/>
            <w:sz w:val="20"/>
            <w:szCs w:val="20"/>
          </w:rPr>
          <w:delText xml:space="preserve"> </w:delText>
        </w:r>
      </w:del>
      <w:ins w:id="19" w:author="Mary Ellen Ley" w:date="2017-01-03T13:29:00Z">
        <w:r w:rsidR="00222660">
          <w:rPr>
            <w:rFonts w:asciiTheme="minorHAnsi" w:hAnsiTheme="minorHAnsi"/>
            <w:sz w:val="20"/>
            <w:szCs w:val="20"/>
          </w:rPr>
          <w:t>-</w:t>
        </w:r>
      </w:ins>
      <w:r w:rsidR="00EB0591" w:rsidRPr="006C6031">
        <w:rPr>
          <w:rFonts w:asciiTheme="minorHAnsi" w:hAnsiTheme="minorHAnsi"/>
          <w:sz w:val="20"/>
          <w:szCs w:val="20"/>
        </w:rPr>
        <w:t>injection</w:t>
      </w:r>
      <w:r w:rsidR="00B420E6">
        <w:rPr>
          <w:rFonts w:asciiTheme="minorHAnsi" w:hAnsiTheme="minorHAnsi"/>
          <w:sz w:val="20"/>
          <w:szCs w:val="20"/>
        </w:rPr>
        <w:t xml:space="preserve"> and </w:t>
      </w:r>
      <w:r w:rsidR="00EB0591" w:rsidRPr="006C6031">
        <w:rPr>
          <w:rFonts w:asciiTheme="minorHAnsi" w:hAnsiTheme="minorHAnsi"/>
          <w:sz w:val="20"/>
          <w:szCs w:val="20"/>
        </w:rPr>
        <w:t xml:space="preserve">discrete spectrophotometric </w:t>
      </w:r>
      <w:r w:rsidR="00B420E6">
        <w:rPr>
          <w:rFonts w:asciiTheme="minorHAnsi" w:hAnsiTheme="minorHAnsi"/>
          <w:sz w:val="20"/>
          <w:szCs w:val="20"/>
        </w:rPr>
        <w:t>instrumentation are cons</w:t>
      </w:r>
      <w:r w:rsidR="00EB0591" w:rsidRPr="006C6031">
        <w:rPr>
          <w:rFonts w:asciiTheme="minorHAnsi" w:hAnsiTheme="minorHAnsi"/>
          <w:sz w:val="20"/>
          <w:szCs w:val="20"/>
        </w:rPr>
        <w:t>idered equivalent</w:t>
      </w:r>
      <w:r w:rsidR="00B420E6">
        <w:rPr>
          <w:rFonts w:asciiTheme="minorHAnsi" w:hAnsiTheme="minorHAnsi"/>
          <w:sz w:val="20"/>
          <w:szCs w:val="20"/>
        </w:rPr>
        <w:t xml:space="preserve"> to continuous-flow systems</w:t>
      </w:r>
      <w:r w:rsidR="00EB0591" w:rsidRPr="006C6031">
        <w:rPr>
          <w:rFonts w:asciiTheme="minorHAnsi" w:hAnsiTheme="minorHAnsi"/>
          <w:sz w:val="20"/>
          <w:szCs w:val="20"/>
        </w:rPr>
        <w:t xml:space="preserve"> when usi</w:t>
      </w:r>
      <w:r w:rsidR="00B420E6">
        <w:rPr>
          <w:rFonts w:asciiTheme="minorHAnsi" w:hAnsiTheme="minorHAnsi"/>
          <w:sz w:val="20"/>
          <w:szCs w:val="20"/>
        </w:rPr>
        <w:t>ng the same reaction chemistry.</w:t>
      </w:r>
    </w:p>
    <w:p w14:paraId="33B04054" w14:textId="77777777" w:rsidR="00D90B36" w:rsidRPr="006C6031"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rFonts w:asciiTheme="minorHAnsi" w:hAnsiTheme="minorHAnsi"/>
          <w:sz w:val="20"/>
          <w:szCs w:val="20"/>
        </w:rPr>
      </w:pPr>
      <w:r w:rsidRPr="006C6031">
        <w:rPr>
          <w:rFonts w:asciiTheme="minorHAnsi" w:hAnsiTheme="minorHAnsi"/>
          <w:sz w:val="20"/>
          <w:szCs w:val="20"/>
        </w:rPr>
        <w:t xml:space="preserve"> </w:t>
      </w:r>
    </w:p>
    <w:p w14:paraId="0BA0A9FD" w14:textId="1D3F7475" w:rsidR="00B420E6" w:rsidRDefault="00246CBF" w:rsidP="00B420E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560" w:hanging="960"/>
        <w:rPr>
          <w:rFonts w:asciiTheme="minorHAnsi" w:hAnsiTheme="minorHAnsi"/>
          <w:sz w:val="20"/>
          <w:szCs w:val="20"/>
        </w:rPr>
      </w:pPr>
      <w:r w:rsidRPr="006C6031">
        <w:rPr>
          <w:rFonts w:asciiTheme="minorHAnsi" w:hAnsiTheme="minorHAnsi"/>
          <w:sz w:val="20"/>
          <w:szCs w:val="20"/>
        </w:rPr>
        <w:fldChar w:fldCharType="begin"/>
      </w:r>
      <w:r w:rsidR="00D90B36" w:rsidRPr="006C6031">
        <w:rPr>
          <w:rFonts w:asciiTheme="minorHAnsi" w:hAnsiTheme="minorHAnsi"/>
          <w:sz w:val="20"/>
          <w:szCs w:val="20"/>
        </w:rPr>
        <w:instrText>LISTNUM 2 \l 3</w:instrText>
      </w:r>
      <w:r w:rsidRPr="006C6031">
        <w:rPr>
          <w:rFonts w:asciiTheme="minorHAnsi" w:hAnsiTheme="minorHAnsi"/>
          <w:sz w:val="20"/>
          <w:szCs w:val="20"/>
        </w:rPr>
        <w:fldChar w:fldCharType="end"/>
      </w:r>
      <w:r w:rsidR="003D71FB" w:rsidRPr="006C6031">
        <w:rPr>
          <w:rFonts w:asciiTheme="minorHAnsi" w:hAnsiTheme="minorHAnsi"/>
          <w:sz w:val="20"/>
          <w:szCs w:val="20"/>
        </w:rPr>
        <w:tab/>
        <w:t xml:space="preserve">Phosphorus </w:t>
      </w:r>
      <w:r w:rsidR="00D90B36" w:rsidRPr="006C6031">
        <w:rPr>
          <w:rFonts w:asciiTheme="minorHAnsi" w:hAnsiTheme="minorHAnsi"/>
          <w:sz w:val="20"/>
          <w:szCs w:val="20"/>
        </w:rPr>
        <w:noBreakHyphen/>
        <w:t>free glassware: All glassware used in the determination</w:t>
      </w:r>
      <w:r w:rsidR="003D71FB" w:rsidRPr="006C6031">
        <w:rPr>
          <w:rFonts w:asciiTheme="minorHAnsi" w:hAnsiTheme="minorHAnsi"/>
          <w:sz w:val="20"/>
          <w:szCs w:val="20"/>
        </w:rPr>
        <w:t xml:space="preserve"> must be low in residual phosphate</w:t>
      </w:r>
      <w:r w:rsidR="00D90B36" w:rsidRPr="006C6031">
        <w:rPr>
          <w:rFonts w:asciiTheme="minorHAnsi" w:hAnsiTheme="minorHAnsi"/>
          <w:sz w:val="20"/>
          <w:szCs w:val="20"/>
        </w:rPr>
        <w:t xml:space="preserve"> to avoi</w:t>
      </w:r>
      <w:r w:rsidR="00B420E6">
        <w:rPr>
          <w:rFonts w:asciiTheme="minorHAnsi" w:hAnsiTheme="minorHAnsi"/>
          <w:sz w:val="20"/>
          <w:szCs w:val="20"/>
        </w:rPr>
        <w:t>d sample/reagent contamination.</w:t>
      </w:r>
      <w:r w:rsidR="00D90B36" w:rsidRPr="006C6031">
        <w:rPr>
          <w:rFonts w:asciiTheme="minorHAnsi" w:hAnsiTheme="minorHAnsi"/>
          <w:sz w:val="20"/>
          <w:szCs w:val="20"/>
        </w:rPr>
        <w:t xml:space="preserve"> Washing with 10</w:t>
      </w:r>
      <w:r w:rsidR="00B420E6">
        <w:rPr>
          <w:rFonts w:asciiTheme="minorHAnsi" w:hAnsiTheme="minorHAnsi"/>
          <w:sz w:val="20"/>
          <w:szCs w:val="20"/>
        </w:rPr>
        <w:t>-50</w:t>
      </w:r>
      <w:r w:rsidR="00D90B36" w:rsidRPr="006C6031">
        <w:rPr>
          <w:rFonts w:asciiTheme="minorHAnsi" w:hAnsiTheme="minorHAnsi"/>
          <w:sz w:val="20"/>
          <w:szCs w:val="20"/>
        </w:rPr>
        <w:t>% HCl and thoroughly rinsing with reagent water has been found to be effective.</w:t>
      </w:r>
      <w:r w:rsidR="00B420E6">
        <w:rPr>
          <w:rFonts w:asciiTheme="minorHAnsi" w:hAnsiTheme="minorHAnsi"/>
          <w:sz w:val="20"/>
          <w:szCs w:val="20"/>
        </w:rPr>
        <w:t xml:space="preserve"> </w:t>
      </w:r>
      <w:r w:rsidR="00790C4F" w:rsidRPr="006C6031">
        <w:rPr>
          <w:rFonts w:asciiTheme="minorHAnsi" w:hAnsiTheme="minorHAnsi"/>
          <w:sz w:val="20"/>
          <w:szCs w:val="20"/>
        </w:rPr>
        <w:t xml:space="preserve">Some laboratories </w:t>
      </w:r>
      <w:r w:rsidR="00936902" w:rsidRPr="006C6031">
        <w:rPr>
          <w:rFonts w:asciiTheme="minorHAnsi" w:hAnsiTheme="minorHAnsi"/>
          <w:sz w:val="20"/>
          <w:szCs w:val="20"/>
        </w:rPr>
        <w:t>use</w:t>
      </w:r>
      <w:r w:rsidR="00790C4F" w:rsidRPr="006C6031">
        <w:rPr>
          <w:rFonts w:asciiTheme="minorHAnsi" w:hAnsiTheme="minorHAnsi"/>
          <w:sz w:val="20"/>
          <w:szCs w:val="20"/>
        </w:rPr>
        <w:t xml:space="preserve"> </w:t>
      </w:r>
      <w:r w:rsidR="001E0BB4">
        <w:rPr>
          <w:rFonts w:asciiTheme="minorHAnsi" w:hAnsiTheme="minorHAnsi"/>
          <w:sz w:val="20"/>
          <w:szCs w:val="20"/>
        </w:rPr>
        <w:t>phosphorus</w:t>
      </w:r>
      <w:del w:id="20" w:author="Mary Ellen Ley" w:date="2017-01-03T13:29:00Z">
        <w:r w:rsidR="00B420E6">
          <w:rPr>
            <w:rFonts w:asciiTheme="minorHAnsi" w:hAnsiTheme="minorHAnsi"/>
            <w:sz w:val="20"/>
            <w:szCs w:val="20"/>
          </w:rPr>
          <w:delText xml:space="preserve"> </w:delText>
        </w:r>
      </w:del>
      <w:ins w:id="21" w:author="Mary Ellen Ley" w:date="2017-01-03T13:29:00Z">
        <w:r w:rsidR="001E0BB4">
          <w:rPr>
            <w:rFonts w:asciiTheme="minorHAnsi" w:hAnsiTheme="minorHAnsi"/>
            <w:sz w:val="20"/>
            <w:szCs w:val="20"/>
          </w:rPr>
          <w:t>-</w:t>
        </w:r>
      </w:ins>
      <w:r w:rsidR="00B420E6">
        <w:rPr>
          <w:rFonts w:asciiTheme="minorHAnsi" w:hAnsiTheme="minorHAnsi"/>
          <w:sz w:val="20"/>
          <w:szCs w:val="20"/>
        </w:rPr>
        <w:t xml:space="preserve">free </w:t>
      </w:r>
      <w:r w:rsidR="00790C4F" w:rsidRPr="006C6031">
        <w:rPr>
          <w:rFonts w:asciiTheme="minorHAnsi" w:hAnsiTheme="minorHAnsi"/>
          <w:sz w:val="20"/>
          <w:szCs w:val="20"/>
        </w:rPr>
        <w:t xml:space="preserve">detergents </w:t>
      </w:r>
      <w:r w:rsidR="00936902" w:rsidRPr="006C6031">
        <w:rPr>
          <w:rFonts w:asciiTheme="minorHAnsi" w:hAnsiTheme="minorHAnsi"/>
          <w:sz w:val="20"/>
          <w:szCs w:val="20"/>
        </w:rPr>
        <w:t>instead of</w:t>
      </w:r>
      <w:r w:rsidR="00B420E6">
        <w:rPr>
          <w:rFonts w:asciiTheme="minorHAnsi" w:hAnsiTheme="minorHAnsi"/>
          <w:sz w:val="20"/>
          <w:szCs w:val="20"/>
        </w:rPr>
        <w:t>,</w:t>
      </w:r>
      <w:r w:rsidR="00936902" w:rsidRPr="006C6031">
        <w:rPr>
          <w:rFonts w:asciiTheme="minorHAnsi" w:hAnsiTheme="minorHAnsi"/>
          <w:sz w:val="20"/>
          <w:szCs w:val="20"/>
        </w:rPr>
        <w:t xml:space="preserve"> or </w:t>
      </w:r>
      <w:r w:rsidR="00790C4F" w:rsidRPr="006C6031">
        <w:rPr>
          <w:rFonts w:asciiTheme="minorHAnsi" w:hAnsiTheme="minorHAnsi"/>
          <w:sz w:val="20"/>
          <w:szCs w:val="20"/>
        </w:rPr>
        <w:t xml:space="preserve">before acid </w:t>
      </w:r>
      <w:r w:rsidR="00936902" w:rsidRPr="006C6031">
        <w:rPr>
          <w:rFonts w:asciiTheme="minorHAnsi" w:hAnsiTheme="minorHAnsi"/>
          <w:sz w:val="20"/>
          <w:szCs w:val="20"/>
        </w:rPr>
        <w:t xml:space="preserve">rinsing. </w:t>
      </w:r>
      <w:r w:rsidR="00B420E6">
        <w:rPr>
          <w:rFonts w:asciiTheme="minorHAnsi" w:hAnsiTheme="minorHAnsi"/>
          <w:sz w:val="20"/>
          <w:szCs w:val="20"/>
        </w:rPr>
        <w:t>The</w:t>
      </w:r>
      <w:r w:rsidR="003E2169" w:rsidRPr="006C6031">
        <w:rPr>
          <w:rFonts w:asciiTheme="minorHAnsi" w:hAnsiTheme="minorHAnsi"/>
          <w:sz w:val="20"/>
          <w:szCs w:val="20"/>
        </w:rPr>
        <w:t xml:space="preserve"> </w:t>
      </w:r>
      <w:r w:rsidR="00936902" w:rsidRPr="006C6031">
        <w:rPr>
          <w:rFonts w:asciiTheme="minorHAnsi" w:hAnsiTheme="minorHAnsi"/>
          <w:sz w:val="20"/>
          <w:szCs w:val="20"/>
        </w:rPr>
        <w:t>glassware cle</w:t>
      </w:r>
      <w:r w:rsidR="00B420E6">
        <w:rPr>
          <w:rFonts w:asciiTheme="minorHAnsi" w:hAnsiTheme="minorHAnsi"/>
          <w:sz w:val="20"/>
          <w:szCs w:val="20"/>
        </w:rPr>
        <w:t>aning procedure</w:t>
      </w:r>
      <w:r w:rsidR="00936902" w:rsidRPr="006C6031">
        <w:rPr>
          <w:rFonts w:asciiTheme="minorHAnsi" w:hAnsiTheme="minorHAnsi"/>
          <w:sz w:val="20"/>
          <w:szCs w:val="20"/>
        </w:rPr>
        <w:t xml:space="preserve"> will be considered sufficient if all quality control samples </w:t>
      </w:r>
      <w:r w:rsidR="00B420E6">
        <w:rPr>
          <w:rFonts w:asciiTheme="minorHAnsi" w:hAnsiTheme="minorHAnsi"/>
          <w:sz w:val="20"/>
          <w:szCs w:val="20"/>
        </w:rPr>
        <w:t>are within the expected ranges.</w:t>
      </w:r>
    </w:p>
    <w:p w14:paraId="2DA60FB9" w14:textId="77777777" w:rsidR="00D90B36" w:rsidRPr="006C6031" w:rsidRDefault="00790C4F" w:rsidP="00B420E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560" w:hanging="960"/>
        <w:rPr>
          <w:rFonts w:asciiTheme="minorHAnsi" w:hAnsiTheme="minorHAnsi"/>
          <w:sz w:val="20"/>
          <w:szCs w:val="20"/>
        </w:rPr>
      </w:pPr>
      <w:r w:rsidRPr="006C6031">
        <w:rPr>
          <w:rFonts w:asciiTheme="minorHAnsi" w:hAnsiTheme="minorHAnsi"/>
          <w:color w:val="FF0000"/>
          <w:sz w:val="20"/>
          <w:szCs w:val="20"/>
        </w:rPr>
        <w:t xml:space="preserve">  </w:t>
      </w:r>
    </w:p>
    <w:p w14:paraId="56B60A9E" w14:textId="77777777" w:rsidR="00D90B36" w:rsidRPr="006C6031" w:rsidRDefault="00246CBF"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600" w:hanging="600"/>
        <w:rPr>
          <w:rFonts w:asciiTheme="minorHAnsi" w:hAnsiTheme="minorHAnsi"/>
          <w:sz w:val="20"/>
          <w:szCs w:val="20"/>
        </w:rPr>
      </w:pPr>
      <w:r w:rsidRPr="006C6031">
        <w:rPr>
          <w:rFonts w:asciiTheme="minorHAnsi" w:hAnsiTheme="minorHAnsi"/>
          <w:sz w:val="20"/>
          <w:szCs w:val="20"/>
        </w:rPr>
        <w:fldChar w:fldCharType="begin"/>
      </w:r>
      <w:r w:rsidR="00D90B36" w:rsidRPr="006C6031">
        <w:rPr>
          <w:rFonts w:asciiTheme="minorHAnsi" w:hAnsiTheme="minorHAnsi"/>
          <w:sz w:val="20"/>
          <w:szCs w:val="20"/>
        </w:rPr>
        <w:instrText>LISTNUM 2 \l 2</w:instrText>
      </w:r>
      <w:r w:rsidRPr="006C6031">
        <w:rPr>
          <w:rFonts w:asciiTheme="minorHAnsi" w:hAnsiTheme="minorHAnsi"/>
          <w:sz w:val="20"/>
          <w:szCs w:val="20"/>
        </w:rPr>
        <w:fldChar w:fldCharType="end"/>
      </w:r>
      <w:r w:rsidR="00D90B36" w:rsidRPr="006C6031">
        <w:rPr>
          <w:rFonts w:asciiTheme="minorHAnsi" w:hAnsiTheme="minorHAnsi"/>
          <w:sz w:val="20"/>
          <w:szCs w:val="20"/>
        </w:rPr>
        <w:tab/>
        <w:t>Reagents</w:t>
      </w:r>
      <w:r w:rsidR="00B420E6">
        <w:rPr>
          <w:rFonts w:asciiTheme="minorHAnsi" w:hAnsiTheme="minorHAnsi"/>
          <w:sz w:val="20"/>
          <w:szCs w:val="20"/>
        </w:rPr>
        <w:t xml:space="preserve"> and Standards</w:t>
      </w:r>
    </w:p>
    <w:p w14:paraId="20C22425" w14:textId="77777777" w:rsidR="00D90B36" w:rsidRPr="006C6031"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rFonts w:asciiTheme="minorHAnsi" w:hAnsiTheme="minorHAnsi"/>
          <w:sz w:val="20"/>
          <w:szCs w:val="20"/>
        </w:rPr>
      </w:pPr>
    </w:p>
    <w:p w14:paraId="52F163A0" w14:textId="77777777" w:rsidR="00D90B36" w:rsidRPr="006C6031" w:rsidRDefault="00246CBF"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560" w:hanging="960"/>
        <w:rPr>
          <w:rFonts w:asciiTheme="minorHAnsi" w:hAnsiTheme="minorHAnsi"/>
          <w:sz w:val="20"/>
          <w:szCs w:val="20"/>
        </w:rPr>
      </w:pPr>
      <w:r w:rsidRPr="006C6031">
        <w:rPr>
          <w:rFonts w:asciiTheme="minorHAnsi" w:hAnsiTheme="minorHAnsi"/>
          <w:sz w:val="20"/>
          <w:szCs w:val="20"/>
        </w:rPr>
        <w:fldChar w:fldCharType="begin"/>
      </w:r>
      <w:r w:rsidR="00D90B36" w:rsidRPr="006C6031">
        <w:rPr>
          <w:rFonts w:asciiTheme="minorHAnsi" w:hAnsiTheme="minorHAnsi"/>
          <w:sz w:val="20"/>
          <w:szCs w:val="20"/>
        </w:rPr>
        <w:instrText>LISTNUM 2 \l 3 \s 1</w:instrText>
      </w:r>
      <w:r w:rsidRPr="006C6031">
        <w:rPr>
          <w:rFonts w:asciiTheme="minorHAnsi" w:hAnsiTheme="minorHAnsi"/>
          <w:sz w:val="20"/>
          <w:szCs w:val="20"/>
        </w:rPr>
        <w:fldChar w:fldCharType="end"/>
      </w:r>
      <w:r w:rsidR="00D90B36" w:rsidRPr="006C6031">
        <w:rPr>
          <w:rFonts w:asciiTheme="minorHAnsi" w:hAnsiTheme="minorHAnsi"/>
          <w:sz w:val="20"/>
          <w:szCs w:val="20"/>
        </w:rPr>
        <w:tab/>
        <w:t>Stock reagent solutions</w:t>
      </w:r>
      <w:r w:rsidR="00336ECC" w:rsidRPr="006C6031">
        <w:rPr>
          <w:rFonts w:asciiTheme="minorHAnsi" w:hAnsiTheme="minorHAnsi"/>
          <w:sz w:val="20"/>
          <w:szCs w:val="20"/>
        </w:rPr>
        <w:t>:</w:t>
      </w:r>
      <w:r w:rsidR="00FE6CF1" w:rsidRPr="006C6031">
        <w:rPr>
          <w:rFonts w:asciiTheme="minorHAnsi" w:hAnsiTheme="minorHAnsi"/>
          <w:sz w:val="20"/>
          <w:szCs w:val="20"/>
        </w:rPr>
        <w:t xml:space="preserve">  The specific </w:t>
      </w:r>
      <w:r w:rsidR="003E2169" w:rsidRPr="006C6031">
        <w:rPr>
          <w:rFonts w:asciiTheme="minorHAnsi" w:hAnsiTheme="minorHAnsi"/>
          <w:sz w:val="20"/>
          <w:szCs w:val="20"/>
        </w:rPr>
        <w:t>recipe for these reagents is</w:t>
      </w:r>
      <w:r w:rsidR="00FE6CF1" w:rsidRPr="006C6031">
        <w:rPr>
          <w:rFonts w:asciiTheme="minorHAnsi" w:hAnsiTheme="minorHAnsi"/>
          <w:sz w:val="20"/>
          <w:szCs w:val="20"/>
        </w:rPr>
        <w:t xml:space="preserve"> generally instrument dependent, and may change due to the concentration of the samples being analyzed. </w:t>
      </w:r>
      <w:r w:rsidR="003D71FB" w:rsidRPr="006C6031">
        <w:rPr>
          <w:rFonts w:asciiTheme="minorHAnsi" w:hAnsiTheme="minorHAnsi"/>
          <w:sz w:val="20"/>
          <w:szCs w:val="20"/>
        </w:rPr>
        <w:t>In this SOP the chemical</w:t>
      </w:r>
      <w:r w:rsidR="006F4F52" w:rsidRPr="006C6031">
        <w:rPr>
          <w:rFonts w:asciiTheme="minorHAnsi" w:hAnsiTheme="minorHAnsi"/>
          <w:sz w:val="20"/>
          <w:szCs w:val="20"/>
        </w:rPr>
        <w:t>s need</w:t>
      </w:r>
      <w:r w:rsidR="00336ECC" w:rsidRPr="006C6031">
        <w:rPr>
          <w:rFonts w:asciiTheme="minorHAnsi" w:hAnsiTheme="minorHAnsi"/>
          <w:sz w:val="20"/>
          <w:szCs w:val="20"/>
        </w:rPr>
        <w:t>ed</w:t>
      </w:r>
      <w:r w:rsidR="006F4F52" w:rsidRPr="006C6031">
        <w:rPr>
          <w:rFonts w:asciiTheme="minorHAnsi" w:hAnsiTheme="minorHAnsi"/>
          <w:sz w:val="20"/>
          <w:szCs w:val="20"/>
        </w:rPr>
        <w:t xml:space="preserve"> for the reaction will be listed, but not the specific amounts.</w:t>
      </w:r>
      <w:r w:rsidR="00856C16" w:rsidRPr="006C6031">
        <w:rPr>
          <w:rFonts w:asciiTheme="minorHAnsi" w:hAnsiTheme="minorHAnsi"/>
          <w:sz w:val="20"/>
          <w:szCs w:val="20"/>
        </w:rPr>
        <w:t xml:space="preserve"> </w:t>
      </w:r>
      <w:r w:rsidR="00B420E6">
        <w:rPr>
          <w:rFonts w:asciiTheme="minorHAnsi" w:hAnsiTheme="minorHAnsi"/>
          <w:sz w:val="20"/>
          <w:szCs w:val="20"/>
        </w:rPr>
        <w:t>For</w:t>
      </w:r>
      <w:r w:rsidR="00856C16" w:rsidRPr="006C6031">
        <w:rPr>
          <w:rFonts w:asciiTheme="minorHAnsi" w:hAnsiTheme="minorHAnsi"/>
          <w:sz w:val="20"/>
          <w:szCs w:val="20"/>
        </w:rPr>
        <w:t xml:space="preserve"> continuous flow </w:t>
      </w:r>
      <w:r w:rsidR="00B420E6">
        <w:rPr>
          <w:rFonts w:asciiTheme="minorHAnsi" w:hAnsiTheme="minorHAnsi"/>
          <w:sz w:val="20"/>
          <w:szCs w:val="20"/>
        </w:rPr>
        <w:t>analyzers,</w:t>
      </w:r>
      <w:r w:rsidR="00856C16" w:rsidRPr="006C6031">
        <w:rPr>
          <w:rFonts w:asciiTheme="minorHAnsi" w:hAnsiTheme="minorHAnsi"/>
          <w:sz w:val="20"/>
          <w:szCs w:val="20"/>
        </w:rPr>
        <w:t xml:space="preserve"> </w:t>
      </w:r>
      <w:r w:rsidR="00B420E6">
        <w:rPr>
          <w:rFonts w:asciiTheme="minorHAnsi" w:hAnsiTheme="minorHAnsi"/>
          <w:sz w:val="20"/>
          <w:szCs w:val="20"/>
        </w:rPr>
        <w:t>a</w:t>
      </w:r>
      <w:r w:rsidR="003D71FB" w:rsidRPr="006C6031">
        <w:rPr>
          <w:rFonts w:asciiTheme="minorHAnsi" w:hAnsiTheme="minorHAnsi"/>
          <w:sz w:val="20"/>
          <w:szCs w:val="20"/>
        </w:rPr>
        <w:t xml:space="preserve"> surfactant </w:t>
      </w:r>
      <w:r w:rsidR="00B420E6">
        <w:rPr>
          <w:rFonts w:asciiTheme="minorHAnsi" w:hAnsiTheme="minorHAnsi"/>
          <w:sz w:val="20"/>
          <w:szCs w:val="20"/>
        </w:rPr>
        <w:t>such as</w:t>
      </w:r>
      <w:r w:rsidR="003D71FB" w:rsidRPr="006C6031">
        <w:rPr>
          <w:rFonts w:asciiTheme="minorHAnsi" w:hAnsiTheme="minorHAnsi"/>
          <w:sz w:val="20"/>
          <w:szCs w:val="20"/>
        </w:rPr>
        <w:t xml:space="preserve"> FFD-6</w:t>
      </w:r>
      <w:r w:rsidR="009E324C">
        <w:rPr>
          <w:rFonts w:asciiTheme="minorHAnsi" w:hAnsiTheme="minorHAnsi"/>
          <w:sz w:val="20"/>
          <w:szCs w:val="20"/>
        </w:rPr>
        <w:t xml:space="preserve"> </w:t>
      </w:r>
      <w:r w:rsidR="00F2774B">
        <w:rPr>
          <w:rFonts w:asciiTheme="minorHAnsi" w:hAnsiTheme="minorHAnsi"/>
          <w:sz w:val="20"/>
          <w:szCs w:val="20"/>
        </w:rPr>
        <w:t xml:space="preserve">or SDS </w:t>
      </w:r>
      <w:r w:rsidR="009E324C">
        <w:rPr>
          <w:rFonts w:asciiTheme="minorHAnsi" w:hAnsiTheme="minorHAnsi"/>
          <w:sz w:val="20"/>
          <w:szCs w:val="20"/>
        </w:rPr>
        <w:t>may be</w:t>
      </w:r>
      <w:r w:rsidR="00856C16" w:rsidRPr="006C6031">
        <w:rPr>
          <w:rFonts w:asciiTheme="minorHAnsi" w:hAnsiTheme="minorHAnsi"/>
          <w:sz w:val="20"/>
          <w:szCs w:val="20"/>
        </w:rPr>
        <w:t xml:space="preserve"> added to one or more reagents.</w:t>
      </w:r>
    </w:p>
    <w:p w14:paraId="1187D635" w14:textId="77777777" w:rsidR="00D90B36" w:rsidRPr="006C6031"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rFonts w:asciiTheme="minorHAnsi" w:hAnsiTheme="minorHAnsi"/>
          <w:sz w:val="20"/>
          <w:szCs w:val="20"/>
        </w:rPr>
      </w:pPr>
    </w:p>
    <w:p w14:paraId="23316401" w14:textId="77777777" w:rsidR="00D90B36" w:rsidRPr="006C6031"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rFonts w:asciiTheme="minorHAnsi" w:hAnsiTheme="minorHAnsi"/>
          <w:sz w:val="20"/>
          <w:szCs w:val="20"/>
        </w:rPr>
        <w:sectPr w:rsidR="00D90B36" w:rsidRPr="006C6031" w:rsidSect="00D90B36">
          <w:headerReference w:type="default" r:id="rId7"/>
          <w:footerReference w:type="default" r:id="rId8"/>
          <w:pgSz w:w="12240" w:h="15840"/>
          <w:pgMar w:top="1440" w:right="1440" w:bottom="1440" w:left="1440" w:header="1440" w:footer="1440" w:gutter="0"/>
          <w:cols w:space="720"/>
          <w:noEndnote/>
        </w:sectPr>
      </w:pPr>
    </w:p>
    <w:p w14:paraId="38D64F68" w14:textId="77777777" w:rsidR="00BC0413" w:rsidRDefault="00246CBF" w:rsidP="009E324C">
      <w:pPr>
        <w:tabs>
          <w:tab w:val="left" w:pos="-1440"/>
          <w:tab w:val="left" w:pos="-720"/>
          <w:tab w:val="left" w:pos="0"/>
          <w:tab w:val="left" w:pos="600"/>
          <w:tab w:val="left" w:pos="1560"/>
          <w:tab w:val="left" w:pos="2520"/>
          <w:tab w:val="left" w:pos="4200"/>
          <w:tab w:val="left" w:pos="5040"/>
          <w:tab w:val="left" w:pos="5760"/>
          <w:tab w:val="left" w:pos="6480"/>
          <w:tab w:val="left" w:pos="7200"/>
          <w:tab w:val="left" w:pos="7920"/>
          <w:tab w:val="left" w:pos="8640"/>
          <w:tab w:val="left" w:pos="9360"/>
        </w:tabs>
        <w:ind w:left="2347" w:hanging="720"/>
        <w:rPr>
          <w:rFonts w:asciiTheme="minorHAnsi" w:hAnsiTheme="minorHAnsi"/>
          <w:sz w:val="20"/>
          <w:szCs w:val="20"/>
        </w:rPr>
      </w:pPr>
      <w:r w:rsidRPr="006C6031">
        <w:rPr>
          <w:rFonts w:asciiTheme="minorHAnsi" w:hAnsiTheme="minorHAnsi"/>
          <w:sz w:val="20"/>
          <w:szCs w:val="20"/>
        </w:rPr>
        <w:fldChar w:fldCharType="begin"/>
      </w:r>
      <w:r w:rsidR="00D90B36" w:rsidRPr="006C6031">
        <w:rPr>
          <w:rFonts w:asciiTheme="minorHAnsi" w:hAnsiTheme="minorHAnsi"/>
          <w:sz w:val="20"/>
          <w:szCs w:val="20"/>
        </w:rPr>
        <w:instrText>LISTNUM 2 \l 4 \s 1</w:instrText>
      </w:r>
      <w:r w:rsidRPr="006C6031">
        <w:rPr>
          <w:rFonts w:asciiTheme="minorHAnsi" w:hAnsiTheme="minorHAnsi"/>
          <w:sz w:val="20"/>
          <w:szCs w:val="20"/>
        </w:rPr>
        <w:fldChar w:fldCharType="end"/>
      </w:r>
      <w:r w:rsidR="00164CA9" w:rsidRPr="006C6031">
        <w:rPr>
          <w:rFonts w:asciiTheme="minorHAnsi" w:hAnsiTheme="minorHAnsi"/>
          <w:sz w:val="20"/>
          <w:szCs w:val="20"/>
        </w:rPr>
        <w:tab/>
      </w:r>
      <w:r w:rsidR="00466CD3" w:rsidRPr="006C6031">
        <w:rPr>
          <w:rFonts w:asciiTheme="minorHAnsi" w:hAnsiTheme="minorHAnsi"/>
          <w:sz w:val="20"/>
          <w:szCs w:val="20"/>
        </w:rPr>
        <w:t xml:space="preserve">Color reagent </w:t>
      </w:r>
      <w:r w:rsidR="00164CA9" w:rsidRPr="006C6031">
        <w:rPr>
          <w:rFonts w:asciiTheme="minorHAnsi" w:hAnsiTheme="minorHAnsi"/>
          <w:sz w:val="20"/>
          <w:szCs w:val="20"/>
        </w:rPr>
        <w:t>solution</w:t>
      </w:r>
      <w:r w:rsidR="00D90B36" w:rsidRPr="006C6031">
        <w:rPr>
          <w:rFonts w:asciiTheme="minorHAnsi" w:hAnsiTheme="minorHAnsi"/>
          <w:sz w:val="20"/>
          <w:szCs w:val="20"/>
        </w:rPr>
        <w:t xml:space="preserve">:  </w:t>
      </w:r>
      <w:r w:rsidR="00466CD3" w:rsidRPr="006C6031">
        <w:rPr>
          <w:rFonts w:asciiTheme="minorHAnsi" w:hAnsiTheme="minorHAnsi"/>
          <w:sz w:val="20"/>
          <w:szCs w:val="20"/>
        </w:rPr>
        <w:t xml:space="preserve">Combine proper portions of </w:t>
      </w:r>
      <w:r w:rsidR="00BC0413">
        <w:rPr>
          <w:rFonts w:asciiTheme="minorHAnsi" w:hAnsiTheme="minorHAnsi"/>
          <w:sz w:val="20"/>
          <w:szCs w:val="20"/>
        </w:rPr>
        <w:t>the following</w:t>
      </w:r>
      <w:r w:rsidR="00BC0413" w:rsidRPr="00BC0413">
        <w:rPr>
          <w:rFonts w:asciiTheme="minorHAnsi" w:hAnsiTheme="minorHAnsi"/>
          <w:sz w:val="20"/>
          <w:szCs w:val="20"/>
        </w:rPr>
        <w:t xml:space="preserve"> and dilute with reagent water</w:t>
      </w:r>
      <w:r w:rsidR="00BC0413">
        <w:rPr>
          <w:rFonts w:asciiTheme="minorHAnsi" w:hAnsiTheme="minorHAnsi"/>
          <w:sz w:val="20"/>
          <w:szCs w:val="20"/>
        </w:rPr>
        <w:t>.</w:t>
      </w:r>
      <w:r w:rsidR="006A0810">
        <w:rPr>
          <w:rFonts w:asciiTheme="minorHAnsi" w:hAnsiTheme="minorHAnsi"/>
          <w:sz w:val="20"/>
          <w:szCs w:val="20"/>
        </w:rPr>
        <w:br/>
      </w:r>
    </w:p>
    <w:p w14:paraId="10B128D8" w14:textId="77777777" w:rsidR="00BC0413" w:rsidRDefault="00BC0413" w:rsidP="00BC0413">
      <w:pPr>
        <w:pStyle w:val="ListParagraph"/>
        <w:numPr>
          <w:ilvl w:val="0"/>
          <w:numId w:val="6"/>
        </w:numPr>
        <w:tabs>
          <w:tab w:val="left" w:pos="-1440"/>
          <w:tab w:val="left" w:pos="-720"/>
          <w:tab w:val="left" w:pos="0"/>
          <w:tab w:val="left" w:pos="600"/>
          <w:tab w:val="left" w:pos="1560"/>
          <w:tab w:val="left" w:pos="4200"/>
          <w:tab w:val="left" w:pos="5040"/>
          <w:tab w:val="left" w:pos="5760"/>
          <w:tab w:val="left" w:pos="6480"/>
          <w:tab w:val="left" w:pos="7200"/>
          <w:tab w:val="left" w:pos="7920"/>
          <w:tab w:val="left" w:pos="8640"/>
          <w:tab w:val="left" w:pos="9360"/>
        </w:tabs>
        <w:rPr>
          <w:rFonts w:asciiTheme="minorHAnsi" w:hAnsiTheme="minorHAnsi"/>
          <w:sz w:val="20"/>
          <w:szCs w:val="20"/>
        </w:rPr>
      </w:pPr>
      <w:r>
        <w:rPr>
          <w:rFonts w:asciiTheme="minorHAnsi" w:hAnsiTheme="minorHAnsi"/>
          <w:sz w:val="20"/>
          <w:szCs w:val="20"/>
        </w:rPr>
        <w:t>A</w:t>
      </w:r>
      <w:r w:rsidR="00466CD3" w:rsidRPr="00BC0413">
        <w:rPr>
          <w:rFonts w:asciiTheme="minorHAnsi" w:hAnsiTheme="minorHAnsi"/>
          <w:sz w:val="20"/>
          <w:szCs w:val="20"/>
        </w:rPr>
        <w:t>mmonium molybdate tetrahydrate</w:t>
      </w:r>
      <w:r w:rsidR="006A0810">
        <w:rPr>
          <w:rFonts w:asciiTheme="minorHAnsi" w:hAnsiTheme="minorHAnsi"/>
          <w:sz w:val="20"/>
          <w:szCs w:val="20"/>
        </w:rPr>
        <w:t xml:space="preserve"> ((NH</w:t>
      </w:r>
      <w:r w:rsidR="006A0810" w:rsidRPr="006A0810">
        <w:rPr>
          <w:rFonts w:asciiTheme="minorHAnsi" w:hAnsiTheme="minorHAnsi"/>
          <w:sz w:val="20"/>
          <w:szCs w:val="20"/>
          <w:vertAlign w:val="subscript"/>
        </w:rPr>
        <w:t>4</w:t>
      </w:r>
      <w:r w:rsidR="006A0810">
        <w:rPr>
          <w:rFonts w:asciiTheme="minorHAnsi" w:hAnsiTheme="minorHAnsi"/>
          <w:sz w:val="20"/>
          <w:szCs w:val="20"/>
        </w:rPr>
        <w:t>)6Mo</w:t>
      </w:r>
      <w:r w:rsidR="006A0810" w:rsidRPr="006A0810">
        <w:rPr>
          <w:rFonts w:asciiTheme="minorHAnsi" w:hAnsiTheme="minorHAnsi"/>
          <w:sz w:val="20"/>
          <w:szCs w:val="20"/>
          <w:vertAlign w:val="subscript"/>
        </w:rPr>
        <w:t>7</w:t>
      </w:r>
      <w:r w:rsidR="006A0810">
        <w:rPr>
          <w:rFonts w:asciiTheme="minorHAnsi" w:hAnsiTheme="minorHAnsi"/>
          <w:sz w:val="20"/>
          <w:szCs w:val="20"/>
        </w:rPr>
        <w:t>O</w:t>
      </w:r>
      <w:r w:rsidR="006A0810" w:rsidRPr="006A0810">
        <w:rPr>
          <w:rFonts w:asciiTheme="minorHAnsi" w:hAnsiTheme="minorHAnsi"/>
          <w:sz w:val="20"/>
          <w:szCs w:val="20"/>
          <w:vertAlign w:val="subscript"/>
        </w:rPr>
        <w:t>24</w:t>
      </w:r>
      <w:r w:rsidR="006A0810" w:rsidRPr="006A0810">
        <w:rPr>
          <w:rFonts w:asciiTheme="minorHAnsi" w:hAnsiTheme="minorHAnsi"/>
          <w:b/>
          <w:sz w:val="20"/>
          <w:szCs w:val="20"/>
        </w:rPr>
        <w:t>∙</w:t>
      </w:r>
      <w:r w:rsidR="006A0810">
        <w:rPr>
          <w:rFonts w:asciiTheme="minorHAnsi" w:hAnsiTheme="minorHAnsi"/>
          <w:sz w:val="20"/>
          <w:szCs w:val="20"/>
        </w:rPr>
        <w:t>4H</w:t>
      </w:r>
      <w:r w:rsidR="006A0810" w:rsidRPr="006A0810">
        <w:rPr>
          <w:rFonts w:asciiTheme="minorHAnsi" w:hAnsiTheme="minorHAnsi"/>
          <w:sz w:val="20"/>
          <w:szCs w:val="20"/>
          <w:vertAlign w:val="subscript"/>
        </w:rPr>
        <w:t>2</w:t>
      </w:r>
      <w:r w:rsidR="006A0810">
        <w:rPr>
          <w:rFonts w:asciiTheme="minorHAnsi" w:hAnsiTheme="minorHAnsi"/>
          <w:sz w:val="20"/>
          <w:szCs w:val="20"/>
        </w:rPr>
        <w:t>O),</w:t>
      </w:r>
    </w:p>
    <w:p w14:paraId="777894B2" w14:textId="77777777" w:rsidR="00BC0413" w:rsidRDefault="00BC0413" w:rsidP="00BC0413">
      <w:pPr>
        <w:pStyle w:val="ListParagraph"/>
        <w:numPr>
          <w:ilvl w:val="0"/>
          <w:numId w:val="6"/>
        </w:numPr>
        <w:tabs>
          <w:tab w:val="left" w:pos="-1440"/>
          <w:tab w:val="left" w:pos="-720"/>
          <w:tab w:val="left" w:pos="0"/>
          <w:tab w:val="left" w:pos="600"/>
          <w:tab w:val="left" w:pos="1560"/>
          <w:tab w:val="left" w:pos="4200"/>
          <w:tab w:val="left" w:pos="5040"/>
          <w:tab w:val="left" w:pos="5760"/>
          <w:tab w:val="left" w:pos="6480"/>
          <w:tab w:val="left" w:pos="7200"/>
          <w:tab w:val="left" w:pos="7920"/>
          <w:tab w:val="left" w:pos="8640"/>
          <w:tab w:val="left" w:pos="9360"/>
        </w:tabs>
        <w:rPr>
          <w:rFonts w:asciiTheme="minorHAnsi" w:hAnsiTheme="minorHAnsi"/>
          <w:sz w:val="20"/>
          <w:szCs w:val="20"/>
        </w:rPr>
      </w:pPr>
      <w:r>
        <w:rPr>
          <w:rFonts w:asciiTheme="minorHAnsi" w:hAnsiTheme="minorHAnsi"/>
          <w:sz w:val="20"/>
          <w:szCs w:val="20"/>
        </w:rPr>
        <w:t>A</w:t>
      </w:r>
      <w:r w:rsidR="00466CD3" w:rsidRPr="00BC0413">
        <w:rPr>
          <w:rFonts w:asciiTheme="minorHAnsi" w:hAnsiTheme="minorHAnsi"/>
          <w:sz w:val="20"/>
          <w:szCs w:val="20"/>
        </w:rPr>
        <w:t>ntimony potassium tartrate</w:t>
      </w:r>
      <w:r>
        <w:rPr>
          <w:rFonts w:asciiTheme="minorHAnsi" w:hAnsiTheme="minorHAnsi"/>
          <w:sz w:val="20"/>
          <w:szCs w:val="20"/>
        </w:rPr>
        <w:t xml:space="preserve"> (K(SbO</w:t>
      </w:r>
      <w:r w:rsidR="006A0810">
        <w:rPr>
          <w:rFonts w:asciiTheme="minorHAnsi" w:hAnsiTheme="minorHAnsi"/>
          <w:sz w:val="20"/>
          <w:szCs w:val="20"/>
        </w:rPr>
        <w:t>)</w:t>
      </w:r>
      <w:r>
        <w:rPr>
          <w:rFonts w:asciiTheme="minorHAnsi" w:hAnsiTheme="minorHAnsi"/>
          <w:sz w:val="20"/>
          <w:szCs w:val="20"/>
        </w:rPr>
        <w:t>C</w:t>
      </w:r>
      <w:r w:rsidRPr="006A0810">
        <w:rPr>
          <w:rFonts w:asciiTheme="minorHAnsi" w:hAnsiTheme="minorHAnsi"/>
          <w:sz w:val="20"/>
          <w:szCs w:val="20"/>
          <w:vertAlign w:val="subscript"/>
        </w:rPr>
        <w:t>4</w:t>
      </w:r>
      <w:r>
        <w:rPr>
          <w:rFonts w:asciiTheme="minorHAnsi" w:hAnsiTheme="minorHAnsi"/>
          <w:sz w:val="20"/>
          <w:szCs w:val="20"/>
        </w:rPr>
        <w:t>H</w:t>
      </w:r>
      <w:r w:rsidRPr="006A0810">
        <w:rPr>
          <w:rFonts w:asciiTheme="minorHAnsi" w:hAnsiTheme="minorHAnsi"/>
          <w:sz w:val="20"/>
          <w:szCs w:val="20"/>
          <w:vertAlign w:val="subscript"/>
        </w:rPr>
        <w:t>6</w:t>
      </w:r>
      <w:r>
        <w:rPr>
          <w:rFonts w:asciiTheme="minorHAnsi" w:hAnsiTheme="minorHAnsi"/>
          <w:sz w:val="20"/>
          <w:szCs w:val="20"/>
        </w:rPr>
        <w:t>O</w:t>
      </w:r>
      <w:r w:rsidRPr="006A0810">
        <w:rPr>
          <w:rFonts w:asciiTheme="minorHAnsi" w:hAnsiTheme="minorHAnsi"/>
          <w:sz w:val="20"/>
          <w:szCs w:val="20"/>
          <w:vertAlign w:val="subscript"/>
        </w:rPr>
        <w:t>6</w:t>
      </w:r>
      <w:r w:rsidR="006A0810" w:rsidRPr="006A0810">
        <w:rPr>
          <w:rFonts w:asciiTheme="minorHAnsi" w:hAnsiTheme="minorHAnsi"/>
          <w:b/>
          <w:sz w:val="20"/>
          <w:szCs w:val="20"/>
        </w:rPr>
        <w:t>∙</w:t>
      </w:r>
      <w:r w:rsidR="006A0810" w:rsidRPr="006A0810">
        <w:rPr>
          <w:rFonts w:asciiTheme="minorHAnsi" w:hAnsiTheme="minorHAnsi"/>
          <w:sz w:val="20"/>
          <w:szCs w:val="20"/>
        </w:rPr>
        <w:t>½H</w:t>
      </w:r>
      <w:r w:rsidR="006A0810" w:rsidRPr="006A0810">
        <w:rPr>
          <w:rFonts w:asciiTheme="minorHAnsi" w:hAnsiTheme="minorHAnsi"/>
          <w:sz w:val="20"/>
          <w:szCs w:val="20"/>
          <w:vertAlign w:val="subscript"/>
        </w:rPr>
        <w:t>2</w:t>
      </w:r>
      <w:r w:rsidR="006A0810" w:rsidRPr="006A0810">
        <w:rPr>
          <w:rFonts w:asciiTheme="minorHAnsi" w:hAnsiTheme="minorHAnsi"/>
          <w:sz w:val="20"/>
          <w:szCs w:val="20"/>
        </w:rPr>
        <w:t>O</w:t>
      </w:r>
      <w:ins w:id="24" w:author="Mary Ellen Ley" w:date="2017-01-03T13:29:00Z">
        <w:r w:rsidR="004236AB">
          <w:rPr>
            <w:rFonts w:asciiTheme="minorHAnsi" w:hAnsiTheme="minorHAnsi"/>
            <w:sz w:val="20"/>
            <w:szCs w:val="20"/>
          </w:rPr>
          <w:t xml:space="preserve"> or equivalent</w:t>
        </w:r>
      </w:ins>
      <w:r w:rsidR="006A0810">
        <w:rPr>
          <w:rFonts w:asciiTheme="minorHAnsi" w:hAnsiTheme="minorHAnsi"/>
          <w:sz w:val="20"/>
          <w:szCs w:val="20"/>
        </w:rPr>
        <w:t>)</w:t>
      </w:r>
      <w:r w:rsidR="00466CD3" w:rsidRPr="00BC0413">
        <w:rPr>
          <w:rFonts w:asciiTheme="minorHAnsi" w:hAnsiTheme="minorHAnsi"/>
          <w:sz w:val="20"/>
          <w:szCs w:val="20"/>
        </w:rPr>
        <w:t xml:space="preserve">, and </w:t>
      </w:r>
    </w:p>
    <w:p w14:paraId="67ED73A3" w14:textId="26636B72" w:rsidR="00D90B36" w:rsidRPr="00BC0413" w:rsidRDefault="00BC0413" w:rsidP="00BC0413">
      <w:pPr>
        <w:pStyle w:val="ListParagraph"/>
        <w:numPr>
          <w:ilvl w:val="0"/>
          <w:numId w:val="6"/>
        </w:numPr>
        <w:tabs>
          <w:tab w:val="left" w:pos="-1440"/>
          <w:tab w:val="left" w:pos="-720"/>
          <w:tab w:val="left" w:pos="0"/>
          <w:tab w:val="left" w:pos="600"/>
          <w:tab w:val="left" w:pos="1560"/>
          <w:tab w:val="left" w:pos="4200"/>
          <w:tab w:val="left" w:pos="5040"/>
          <w:tab w:val="left" w:pos="5760"/>
          <w:tab w:val="left" w:pos="6480"/>
          <w:tab w:val="left" w:pos="7200"/>
          <w:tab w:val="left" w:pos="7920"/>
          <w:tab w:val="left" w:pos="8640"/>
          <w:tab w:val="left" w:pos="9360"/>
        </w:tabs>
        <w:rPr>
          <w:rFonts w:asciiTheme="minorHAnsi" w:hAnsiTheme="minorHAnsi"/>
          <w:sz w:val="20"/>
          <w:szCs w:val="20"/>
        </w:rPr>
      </w:pPr>
      <w:r>
        <w:rPr>
          <w:rFonts w:asciiTheme="minorHAnsi" w:hAnsiTheme="minorHAnsi"/>
          <w:sz w:val="20"/>
          <w:szCs w:val="20"/>
        </w:rPr>
        <w:t>S</w:t>
      </w:r>
      <w:r w:rsidR="00466CD3" w:rsidRPr="00BC0413">
        <w:rPr>
          <w:rFonts w:asciiTheme="minorHAnsi" w:hAnsiTheme="minorHAnsi"/>
          <w:sz w:val="20"/>
          <w:szCs w:val="20"/>
        </w:rPr>
        <w:t xml:space="preserve">ulfuric acid </w:t>
      </w:r>
      <w:r w:rsidR="006A0810">
        <w:rPr>
          <w:rFonts w:asciiTheme="minorHAnsi" w:hAnsiTheme="minorHAnsi"/>
          <w:sz w:val="20"/>
          <w:szCs w:val="20"/>
        </w:rPr>
        <w:t>(</w:t>
      </w:r>
      <w:del w:id="25" w:author="Mary Ellen Ley" w:date="2017-01-03T13:29:00Z">
        <w:r w:rsidR="006A0810">
          <w:rPr>
            <w:rFonts w:asciiTheme="minorHAnsi" w:hAnsiTheme="minorHAnsi"/>
            <w:sz w:val="20"/>
            <w:szCs w:val="20"/>
          </w:rPr>
          <w:delText>5N</w:delText>
        </w:r>
      </w:del>
      <w:ins w:id="26" w:author="Mary Ellen Ley" w:date="2017-01-03T13:29:00Z">
        <w:r w:rsidR="004236AB">
          <w:rPr>
            <w:rFonts w:asciiTheme="minorHAnsi" w:hAnsiTheme="minorHAnsi"/>
            <w:sz w:val="20"/>
            <w:szCs w:val="20"/>
          </w:rPr>
          <w:t>H</w:t>
        </w:r>
        <w:r w:rsidR="004236AB" w:rsidRPr="004236AB">
          <w:rPr>
            <w:rFonts w:asciiTheme="minorHAnsi" w:hAnsiTheme="minorHAnsi"/>
            <w:sz w:val="20"/>
            <w:szCs w:val="20"/>
            <w:vertAlign w:val="subscript"/>
          </w:rPr>
          <w:t>2</w:t>
        </w:r>
        <w:r w:rsidR="004236AB">
          <w:rPr>
            <w:rFonts w:asciiTheme="minorHAnsi" w:hAnsiTheme="minorHAnsi"/>
            <w:sz w:val="20"/>
            <w:szCs w:val="20"/>
          </w:rPr>
          <w:t>SO</w:t>
        </w:r>
        <w:r w:rsidR="004236AB" w:rsidRPr="004236AB">
          <w:rPr>
            <w:rFonts w:asciiTheme="minorHAnsi" w:hAnsiTheme="minorHAnsi"/>
            <w:sz w:val="20"/>
            <w:szCs w:val="20"/>
            <w:vertAlign w:val="subscript"/>
          </w:rPr>
          <w:t>4</w:t>
        </w:r>
      </w:ins>
      <w:r w:rsidR="006A0810">
        <w:rPr>
          <w:rFonts w:asciiTheme="minorHAnsi" w:hAnsiTheme="minorHAnsi"/>
          <w:sz w:val="20"/>
          <w:szCs w:val="20"/>
        </w:rPr>
        <w:t>).</w:t>
      </w:r>
    </w:p>
    <w:p w14:paraId="1B7A218A" w14:textId="77777777" w:rsidR="00D90B36" w:rsidRPr="006C6031"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rFonts w:asciiTheme="minorHAnsi" w:hAnsiTheme="minorHAnsi"/>
          <w:sz w:val="20"/>
          <w:szCs w:val="20"/>
        </w:rPr>
      </w:pPr>
    </w:p>
    <w:p w14:paraId="37655F22" w14:textId="77777777" w:rsidR="00D90B36" w:rsidRPr="006C6031" w:rsidRDefault="00246CBF" w:rsidP="009E324C">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2347" w:hanging="720"/>
        <w:rPr>
          <w:rFonts w:asciiTheme="minorHAnsi" w:hAnsiTheme="minorHAnsi"/>
          <w:strike/>
          <w:sz w:val="20"/>
          <w:szCs w:val="20"/>
        </w:rPr>
      </w:pPr>
      <w:r w:rsidRPr="006C6031">
        <w:rPr>
          <w:rFonts w:asciiTheme="minorHAnsi" w:hAnsiTheme="minorHAnsi"/>
          <w:sz w:val="20"/>
          <w:szCs w:val="20"/>
        </w:rPr>
        <w:fldChar w:fldCharType="begin"/>
      </w:r>
      <w:r w:rsidR="00D90B36" w:rsidRPr="006C6031">
        <w:rPr>
          <w:rFonts w:asciiTheme="minorHAnsi" w:hAnsiTheme="minorHAnsi"/>
          <w:sz w:val="20"/>
          <w:szCs w:val="20"/>
        </w:rPr>
        <w:instrText>LISTNUM 2 \l 4</w:instrText>
      </w:r>
      <w:r w:rsidRPr="006C6031">
        <w:rPr>
          <w:rFonts w:asciiTheme="minorHAnsi" w:hAnsiTheme="minorHAnsi"/>
          <w:sz w:val="20"/>
          <w:szCs w:val="20"/>
        </w:rPr>
        <w:fldChar w:fldCharType="end"/>
      </w:r>
      <w:r w:rsidR="00466CD3" w:rsidRPr="006C6031">
        <w:rPr>
          <w:rFonts w:asciiTheme="minorHAnsi" w:hAnsiTheme="minorHAnsi"/>
          <w:sz w:val="20"/>
          <w:szCs w:val="20"/>
        </w:rPr>
        <w:tab/>
        <w:t>Ascorbic Acid solution</w:t>
      </w:r>
      <w:r w:rsidR="00164CA9" w:rsidRPr="006C6031">
        <w:rPr>
          <w:rFonts w:asciiTheme="minorHAnsi" w:hAnsiTheme="minorHAnsi"/>
          <w:sz w:val="20"/>
          <w:szCs w:val="20"/>
        </w:rPr>
        <w:t xml:space="preserve">: </w:t>
      </w:r>
      <w:r w:rsidR="00466CD3" w:rsidRPr="006C6031">
        <w:rPr>
          <w:rFonts w:asciiTheme="minorHAnsi" w:hAnsiTheme="minorHAnsi"/>
          <w:sz w:val="20"/>
          <w:szCs w:val="20"/>
        </w:rPr>
        <w:t xml:space="preserve">Dissolve the proper amount of ascorbic acid </w:t>
      </w:r>
      <w:r w:rsidR="00F2774B">
        <w:rPr>
          <w:rFonts w:asciiTheme="minorHAnsi" w:hAnsiTheme="minorHAnsi"/>
          <w:sz w:val="20"/>
          <w:szCs w:val="20"/>
        </w:rPr>
        <w:t>granules or crystals</w:t>
      </w:r>
      <w:r w:rsidR="00466CD3" w:rsidRPr="006C6031">
        <w:rPr>
          <w:rFonts w:asciiTheme="minorHAnsi" w:hAnsiTheme="minorHAnsi"/>
          <w:sz w:val="20"/>
          <w:szCs w:val="20"/>
        </w:rPr>
        <w:t xml:space="preserve"> in reagent water. It can be used as a separate reagent or combined with</w:t>
      </w:r>
      <w:r w:rsidR="006A0810">
        <w:rPr>
          <w:rFonts w:asciiTheme="minorHAnsi" w:hAnsiTheme="minorHAnsi"/>
          <w:sz w:val="20"/>
          <w:szCs w:val="20"/>
        </w:rPr>
        <w:t xml:space="preserve"> the color reagent </w:t>
      </w:r>
      <w:r w:rsidR="00466CD3" w:rsidRPr="006C6031">
        <w:rPr>
          <w:rFonts w:asciiTheme="minorHAnsi" w:hAnsiTheme="minorHAnsi"/>
          <w:sz w:val="20"/>
          <w:szCs w:val="20"/>
        </w:rPr>
        <w:t>(1) in proper proportion to make a single reagent test. When combined it is only good for one day.</w:t>
      </w:r>
    </w:p>
    <w:p w14:paraId="46FF7770" w14:textId="77777777" w:rsidR="00D90B36" w:rsidRPr="006C6031"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rFonts w:asciiTheme="minorHAnsi" w:hAnsiTheme="minorHAnsi"/>
          <w:sz w:val="20"/>
          <w:szCs w:val="20"/>
        </w:rPr>
      </w:pPr>
    </w:p>
    <w:p w14:paraId="5195E698" w14:textId="77777777" w:rsidR="00BC0413" w:rsidRDefault="00246CBF" w:rsidP="00C549CF">
      <w:pPr>
        <w:tabs>
          <w:tab w:val="left" w:pos="-1440"/>
          <w:tab w:val="left" w:pos="-720"/>
          <w:tab w:val="left" w:pos="0"/>
          <w:tab w:val="left" w:pos="600"/>
          <w:tab w:val="left" w:pos="2070"/>
          <w:tab w:val="left" w:pos="2760"/>
          <w:tab w:val="left" w:pos="4200"/>
          <w:tab w:val="left" w:pos="5040"/>
          <w:tab w:val="left" w:pos="5760"/>
          <w:tab w:val="left" w:pos="6480"/>
          <w:tab w:val="left" w:pos="7200"/>
          <w:tab w:val="left" w:pos="7920"/>
          <w:tab w:val="left" w:pos="8640"/>
          <w:tab w:val="left" w:pos="9360"/>
        </w:tabs>
        <w:ind w:left="2070" w:hanging="960"/>
        <w:rPr>
          <w:rFonts w:asciiTheme="minorHAnsi" w:hAnsiTheme="minorHAnsi"/>
          <w:sz w:val="20"/>
          <w:szCs w:val="20"/>
        </w:rPr>
      </w:pPr>
      <w:r w:rsidRPr="006C6031">
        <w:rPr>
          <w:rFonts w:asciiTheme="minorHAnsi" w:hAnsiTheme="minorHAnsi"/>
          <w:sz w:val="20"/>
          <w:szCs w:val="20"/>
        </w:rPr>
        <w:fldChar w:fldCharType="begin"/>
      </w:r>
      <w:r w:rsidR="00D90B36" w:rsidRPr="006C6031">
        <w:rPr>
          <w:rFonts w:asciiTheme="minorHAnsi" w:hAnsiTheme="minorHAnsi"/>
          <w:sz w:val="20"/>
          <w:szCs w:val="20"/>
        </w:rPr>
        <w:instrText>LISTNUM 2 \l 3</w:instrText>
      </w:r>
      <w:r w:rsidRPr="006C6031">
        <w:rPr>
          <w:rFonts w:asciiTheme="minorHAnsi" w:hAnsiTheme="minorHAnsi"/>
          <w:sz w:val="20"/>
          <w:szCs w:val="20"/>
        </w:rPr>
        <w:fldChar w:fldCharType="end"/>
      </w:r>
      <w:r w:rsidR="00D90B36" w:rsidRPr="006C6031">
        <w:rPr>
          <w:rFonts w:asciiTheme="minorHAnsi" w:hAnsiTheme="minorHAnsi"/>
          <w:sz w:val="20"/>
          <w:szCs w:val="20"/>
        </w:rPr>
        <w:tab/>
      </w:r>
      <w:r w:rsidR="009E324C" w:rsidRPr="00DC2729">
        <w:rPr>
          <w:rFonts w:asciiTheme="minorHAnsi" w:hAnsiTheme="minorHAnsi"/>
          <w:sz w:val="20"/>
          <w:szCs w:val="20"/>
        </w:rPr>
        <w:t xml:space="preserve">Calibration Standards:  Laboratories may purchase or prepare stock and working standards. </w:t>
      </w:r>
      <w:r w:rsidR="00C549CF">
        <w:rPr>
          <w:rFonts w:asciiTheme="minorHAnsi" w:hAnsiTheme="minorHAnsi"/>
          <w:sz w:val="20"/>
          <w:szCs w:val="20"/>
        </w:rPr>
        <w:t>T</w:t>
      </w:r>
      <w:r w:rsidR="00C549CF" w:rsidRPr="00BC3B61">
        <w:rPr>
          <w:rFonts w:asciiTheme="minorHAnsi" w:hAnsiTheme="minorHAnsi"/>
          <w:sz w:val="20"/>
          <w:szCs w:val="20"/>
        </w:rPr>
        <w:t>he</w:t>
      </w:r>
      <w:ins w:id="27" w:author="Mary Ellen Ley" w:date="2017-01-03T13:29:00Z">
        <w:r w:rsidR="00C549CF" w:rsidRPr="00BC3B61">
          <w:rPr>
            <w:rFonts w:asciiTheme="minorHAnsi" w:hAnsiTheme="minorHAnsi"/>
            <w:sz w:val="20"/>
            <w:szCs w:val="20"/>
          </w:rPr>
          <w:t xml:space="preserve"> </w:t>
        </w:r>
        <w:r w:rsidR="00CD4D15">
          <w:rPr>
            <w:rFonts w:asciiTheme="minorHAnsi" w:hAnsiTheme="minorHAnsi"/>
            <w:sz w:val="20"/>
            <w:szCs w:val="20"/>
          </w:rPr>
          <w:t>initial</w:t>
        </w:r>
      </w:ins>
      <w:r w:rsidR="00CD4D15">
        <w:rPr>
          <w:rFonts w:asciiTheme="minorHAnsi" w:hAnsiTheme="minorHAnsi"/>
          <w:sz w:val="20"/>
          <w:szCs w:val="20"/>
        </w:rPr>
        <w:t xml:space="preserve"> </w:t>
      </w:r>
      <w:r w:rsidR="00C549CF" w:rsidRPr="00BC3B61">
        <w:rPr>
          <w:rFonts w:asciiTheme="minorHAnsi" w:hAnsiTheme="minorHAnsi"/>
          <w:sz w:val="20"/>
          <w:szCs w:val="20"/>
        </w:rPr>
        <w:t>calibration check standard</w:t>
      </w:r>
      <w:r w:rsidR="00C549CF">
        <w:rPr>
          <w:rFonts w:asciiTheme="minorHAnsi" w:hAnsiTheme="minorHAnsi"/>
          <w:sz w:val="20"/>
          <w:szCs w:val="20"/>
        </w:rPr>
        <w:t xml:space="preserve"> </w:t>
      </w:r>
      <w:r w:rsidR="00D65103">
        <w:rPr>
          <w:rFonts w:asciiTheme="minorHAnsi" w:hAnsiTheme="minorHAnsi"/>
          <w:sz w:val="20"/>
          <w:szCs w:val="20"/>
        </w:rPr>
        <w:t xml:space="preserve">(ICV) </w:t>
      </w:r>
      <w:r w:rsidR="00C549CF">
        <w:rPr>
          <w:rFonts w:asciiTheme="minorHAnsi" w:hAnsiTheme="minorHAnsi"/>
          <w:sz w:val="20"/>
          <w:szCs w:val="20"/>
        </w:rPr>
        <w:t>must be purchased or made from a second source.</w:t>
      </w:r>
      <w:r w:rsidR="00C549CF">
        <w:rPr>
          <w:rFonts w:asciiTheme="minorHAnsi" w:hAnsiTheme="minorHAnsi"/>
          <w:sz w:val="20"/>
          <w:szCs w:val="20"/>
        </w:rPr>
        <w:br/>
      </w:r>
    </w:p>
    <w:p w14:paraId="7EBC2610" w14:textId="4F1DBE11" w:rsidR="00BC0413" w:rsidRDefault="006A0810" w:rsidP="00BC0413">
      <w:pPr>
        <w:widowControl/>
        <w:numPr>
          <w:ilvl w:val="0"/>
          <w:numId w:val="11"/>
        </w:numPr>
        <w:tabs>
          <w:tab w:val="left" w:pos="-1440"/>
          <w:tab w:val="left" w:pos="-720"/>
          <w:tab w:val="left" w:pos="0"/>
          <w:tab w:val="left" w:pos="600"/>
          <w:tab w:val="left" w:pos="1560"/>
          <w:tab w:val="left" w:pos="2250"/>
          <w:tab w:val="left" w:pos="4200"/>
          <w:tab w:val="left" w:pos="5040"/>
          <w:tab w:val="left" w:pos="5760"/>
          <w:tab w:val="left" w:pos="6480"/>
          <w:tab w:val="left" w:pos="7200"/>
          <w:tab w:val="left" w:pos="7920"/>
          <w:tab w:val="left" w:pos="8640"/>
          <w:tab w:val="left" w:pos="9360"/>
        </w:tabs>
        <w:autoSpaceDE/>
        <w:autoSpaceDN/>
        <w:adjustRightInd/>
        <w:ind w:left="2246" w:hanging="720"/>
        <w:rPr>
          <w:rFonts w:asciiTheme="minorHAnsi" w:hAnsiTheme="minorHAnsi"/>
          <w:sz w:val="20"/>
          <w:szCs w:val="20"/>
        </w:rPr>
      </w:pPr>
      <w:r>
        <w:rPr>
          <w:rFonts w:asciiTheme="minorHAnsi" w:eastAsia="Calibri" w:hAnsiTheme="minorHAnsi"/>
          <w:color w:val="000000"/>
          <w:sz w:val="20"/>
          <w:szCs w:val="20"/>
        </w:rPr>
        <w:t>Potassium phosphate monobasic (KH</w:t>
      </w:r>
      <w:r w:rsidRPr="006A0810">
        <w:rPr>
          <w:rFonts w:asciiTheme="minorHAnsi" w:eastAsia="Calibri" w:hAnsiTheme="minorHAnsi"/>
          <w:color w:val="000000"/>
          <w:sz w:val="20"/>
          <w:szCs w:val="20"/>
          <w:vertAlign w:val="subscript"/>
        </w:rPr>
        <w:t>2</w:t>
      </w:r>
      <w:r>
        <w:rPr>
          <w:rFonts w:asciiTheme="minorHAnsi" w:eastAsia="Calibri" w:hAnsiTheme="minorHAnsi"/>
          <w:color w:val="000000"/>
          <w:sz w:val="20"/>
          <w:szCs w:val="20"/>
        </w:rPr>
        <w:t>PO</w:t>
      </w:r>
      <w:r w:rsidRPr="006A0810">
        <w:rPr>
          <w:rFonts w:asciiTheme="minorHAnsi" w:eastAsia="Calibri" w:hAnsiTheme="minorHAnsi"/>
          <w:color w:val="000000"/>
          <w:sz w:val="20"/>
          <w:szCs w:val="20"/>
          <w:vertAlign w:val="subscript"/>
        </w:rPr>
        <w:t>4</w:t>
      </w:r>
      <w:r>
        <w:rPr>
          <w:rFonts w:asciiTheme="minorHAnsi" w:eastAsia="Calibri" w:hAnsiTheme="minorHAnsi"/>
          <w:color w:val="000000"/>
          <w:sz w:val="20"/>
          <w:szCs w:val="20"/>
        </w:rPr>
        <w:t>)</w:t>
      </w:r>
      <w:r w:rsidR="00BC0413" w:rsidRPr="00BC0413">
        <w:rPr>
          <w:rFonts w:asciiTheme="minorHAnsi" w:eastAsia="Calibri" w:hAnsiTheme="minorHAnsi"/>
          <w:color w:val="000000"/>
          <w:sz w:val="20"/>
          <w:szCs w:val="20"/>
        </w:rPr>
        <w:t xml:space="preserve">:  Primary standard-grade </w:t>
      </w:r>
      <w:r w:rsidR="00BD67F9">
        <w:rPr>
          <w:rFonts w:asciiTheme="minorHAnsi" w:eastAsia="Calibri" w:hAnsiTheme="minorHAnsi"/>
          <w:color w:val="000000"/>
          <w:sz w:val="20"/>
          <w:szCs w:val="20"/>
        </w:rPr>
        <w:t>KH</w:t>
      </w:r>
      <w:r w:rsidR="00BD67F9" w:rsidRPr="006A0810">
        <w:rPr>
          <w:rFonts w:asciiTheme="minorHAnsi" w:eastAsia="Calibri" w:hAnsiTheme="minorHAnsi"/>
          <w:color w:val="000000"/>
          <w:sz w:val="20"/>
          <w:szCs w:val="20"/>
          <w:vertAlign w:val="subscript"/>
        </w:rPr>
        <w:t>2</w:t>
      </w:r>
      <w:r w:rsidR="00BD67F9">
        <w:rPr>
          <w:rFonts w:asciiTheme="minorHAnsi" w:eastAsia="Calibri" w:hAnsiTheme="minorHAnsi"/>
          <w:color w:val="000000"/>
          <w:sz w:val="20"/>
          <w:szCs w:val="20"/>
        </w:rPr>
        <w:t>PO</w:t>
      </w:r>
      <w:r w:rsidR="00BD67F9" w:rsidRPr="006A0810">
        <w:rPr>
          <w:rFonts w:asciiTheme="minorHAnsi" w:eastAsia="Calibri" w:hAnsiTheme="minorHAnsi"/>
          <w:color w:val="000000"/>
          <w:sz w:val="20"/>
          <w:szCs w:val="20"/>
          <w:vertAlign w:val="subscript"/>
        </w:rPr>
        <w:t>4</w:t>
      </w:r>
      <w:r w:rsidR="00BC0413" w:rsidRPr="00BC0413">
        <w:rPr>
          <w:rFonts w:asciiTheme="minorHAnsi" w:eastAsia="Calibri" w:hAnsiTheme="minorHAnsi"/>
          <w:color w:val="000000"/>
          <w:sz w:val="20"/>
          <w:szCs w:val="20"/>
        </w:rPr>
        <w:t xml:space="preserve"> </w:t>
      </w:r>
      <w:r w:rsidR="00BD67F9">
        <w:rPr>
          <w:rFonts w:asciiTheme="minorHAnsi" w:eastAsia="Calibri" w:hAnsiTheme="minorHAnsi"/>
          <w:color w:val="000000"/>
          <w:sz w:val="20"/>
          <w:szCs w:val="20"/>
        </w:rPr>
        <w:t>(pre-dried for at least 1 hr. at 105</w:t>
      </w:r>
      <w:del w:id="28" w:author="Mary Ellen Ley" w:date="2017-01-03T13:29:00Z">
        <w:r w:rsidR="00BD67F9">
          <w:rPr>
            <w:rFonts w:asciiTheme="minorHAnsi" w:eastAsia="Calibri" w:hAnsiTheme="minorHAnsi"/>
            <w:color w:val="000000"/>
            <w:sz w:val="20"/>
            <w:szCs w:val="20"/>
          </w:rPr>
          <w:delText>°)</w:delText>
        </w:r>
      </w:del>
      <w:ins w:id="29" w:author="Mary Ellen Ley" w:date="2017-01-03T13:29:00Z">
        <w:r w:rsidR="00BD67F9">
          <w:rPr>
            <w:rFonts w:asciiTheme="minorHAnsi" w:eastAsia="Calibri" w:hAnsiTheme="minorHAnsi"/>
            <w:color w:val="000000"/>
            <w:sz w:val="20"/>
            <w:szCs w:val="20"/>
          </w:rPr>
          <w:t>°</w:t>
        </w:r>
        <w:r w:rsidR="006443B5">
          <w:rPr>
            <w:rFonts w:asciiTheme="minorHAnsi" w:eastAsia="Calibri" w:hAnsiTheme="minorHAnsi"/>
            <w:color w:val="000000"/>
            <w:sz w:val="20"/>
            <w:szCs w:val="20"/>
          </w:rPr>
          <w:t>C</w:t>
        </w:r>
        <w:r w:rsidR="00BD67F9">
          <w:rPr>
            <w:rFonts w:asciiTheme="minorHAnsi" w:eastAsia="Calibri" w:hAnsiTheme="minorHAnsi"/>
            <w:color w:val="000000"/>
            <w:sz w:val="20"/>
            <w:szCs w:val="20"/>
          </w:rPr>
          <w:t>)</w:t>
        </w:r>
      </w:ins>
      <w:r w:rsidR="00BD67F9">
        <w:rPr>
          <w:rFonts w:asciiTheme="minorHAnsi" w:eastAsia="Calibri" w:hAnsiTheme="minorHAnsi"/>
          <w:color w:val="000000"/>
          <w:sz w:val="20"/>
          <w:szCs w:val="20"/>
        </w:rPr>
        <w:t xml:space="preserve"> </w:t>
      </w:r>
      <w:r w:rsidR="00BC0413" w:rsidRPr="00BC0413">
        <w:rPr>
          <w:rFonts w:asciiTheme="minorHAnsi" w:eastAsia="Calibri" w:hAnsiTheme="minorHAnsi"/>
          <w:color w:val="000000"/>
          <w:sz w:val="20"/>
          <w:szCs w:val="20"/>
        </w:rPr>
        <w:t>and then dissolved in</w:t>
      </w:r>
      <w:r w:rsidR="00BC0413" w:rsidRPr="00BC0413">
        <w:rPr>
          <w:rFonts w:asciiTheme="minorHAnsi" w:hAnsiTheme="minorHAnsi"/>
          <w:sz w:val="20"/>
          <w:szCs w:val="20"/>
        </w:rPr>
        <w:t xml:space="preserve"> </w:t>
      </w:r>
      <w:r w:rsidR="00BC0413" w:rsidRPr="00BC0413">
        <w:rPr>
          <w:rFonts w:asciiTheme="minorHAnsi" w:eastAsia="Calibri" w:hAnsiTheme="minorHAnsi"/>
          <w:color w:val="000000"/>
          <w:sz w:val="20"/>
          <w:szCs w:val="20"/>
        </w:rPr>
        <w:t xml:space="preserve">reagent water. </w:t>
      </w:r>
      <w:r w:rsidR="00BC0413" w:rsidRPr="00F2774B">
        <w:rPr>
          <w:rFonts w:asciiTheme="minorHAnsi" w:eastAsia="Calibri" w:hAnsiTheme="minorHAnsi"/>
          <w:color w:val="000000"/>
          <w:sz w:val="20"/>
          <w:szCs w:val="20"/>
        </w:rPr>
        <w:t>This solution is stable for up to 6 months when refrigerated at ≤ 6</w:t>
      </w:r>
      <w:r w:rsidR="00BC0413" w:rsidRPr="00F2774B">
        <w:rPr>
          <w:rFonts w:asciiTheme="minorHAnsi" w:hAnsiTheme="minorHAnsi"/>
          <w:sz w:val="20"/>
          <w:szCs w:val="20"/>
        </w:rPr>
        <w:t>°C.</w:t>
      </w:r>
      <w:r w:rsidR="00BC0413">
        <w:rPr>
          <w:rFonts w:asciiTheme="minorHAnsi" w:hAnsiTheme="minorHAnsi"/>
          <w:sz w:val="20"/>
          <w:szCs w:val="20"/>
        </w:rPr>
        <w:br/>
      </w:r>
    </w:p>
    <w:p w14:paraId="130D33A5" w14:textId="43118138" w:rsidR="00BD67F9" w:rsidRPr="00670E47" w:rsidRDefault="00BC0413" w:rsidP="00670E47">
      <w:pPr>
        <w:widowControl/>
        <w:numPr>
          <w:ilvl w:val="0"/>
          <w:numId w:val="11"/>
        </w:numPr>
        <w:tabs>
          <w:tab w:val="left" w:pos="-1440"/>
          <w:tab w:val="left" w:pos="-720"/>
          <w:tab w:val="left" w:pos="0"/>
          <w:tab w:val="left" w:pos="600"/>
          <w:tab w:val="left" w:pos="1560"/>
          <w:tab w:val="left" w:pos="2250"/>
          <w:tab w:val="left" w:pos="4200"/>
          <w:tab w:val="left" w:pos="5040"/>
          <w:tab w:val="left" w:pos="5760"/>
          <w:tab w:val="left" w:pos="6480"/>
          <w:tab w:val="left" w:pos="7200"/>
          <w:tab w:val="left" w:pos="7920"/>
          <w:tab w:val="left" w:pos="8640"/>
          <w:tab w:val="left" w:pos="9360"/>
        </w:tabs>
        <w:autoSpaceDE/>
        <w:autoSpaceDN/>
        <w:adjustRightInd/>
        <w:ind w:left="2246" w:hanging="720"/>
        <w:rPr>
          <w:rFonts w:asciiTheme="minorHAnsi" w:hAnsiTheme="minorHAnsi"/>
          <w:sz w:val="20"/>
          <w:szCs w:val="20"/>
        </w:rPr>
      </w:pPr>
      <w:r w:rsidRPr="00BC0413">
        <w:rPr>
          <w:rFonts w:asciiTheme="minorHAnsi" w:hAnsiTheme="minorHAnsi"/>
          <w:sz w:val="20"/>
          <w:szCs w:val="20"/>
        </w:rPr>
        <w:t>Prepare a series of standards by diluting suitable volumes of stock solutions with reagent or A</w:t>
      </w:r>
      <w:r w:rsidR="00BD67F9">
        <w:rPr>
          <w:rFonts w:asciiTheme="minorHAnsi" w:hAnsiTheme="minorHAnsi"/>
          <w:sz w:val="20"/>
          <w:szCs w:val="20"/>
        </w:rPr>
        <w:t xml:space="preserve">rtificial </w:t>
      </w:r>
      <w:r w:rsidRPr="00BC0413">
        <w:rPr>
          <w:rFonts w:asciiTheme="minorHAnsi" w:hAnsiTheme="minorHAnsi"/>
          <w:sz w:val="20"/>
          <w:szCs w:val="20"/>
        </w:rPr>
        <w:t>S</w:t>
      </w:r>
      <w:r w:rsidR="00BD67F9">
        <w:rPr>
          <w:rFonts w:asciiTheme="minorHAnsi" w:hAnsiTheme="minorHAnsi"/>
          <w:sz w:val="20"/>
          <w:szCs w:val="20"/>
        </w:rPr>
        <w:t>ea Water</w:t>
      </w:r>
      <w:r w:rsidRPr="00BC0413">
        <w:rPr>
          <w:rFonts w:asciiTheme="minorHAnsi" w:hAnsiTheme="minorHAnsi"/>
          <w:sz w:val="20"/>
          <w:szCs w:val="20"/>
        </w:rPr>
        <w:t>. Prepare working standards daily</w:t>
      </w:r>
      <w:r w:rsidR="00604CAF">
        <w:rPr>
          <w:rFonts w:asciiTheme="minorHAnsi" w:hAnsiTheme="minorHAnsi"/>
          <w:sz w:val="20"/>
          <w:szCs w:val="20"/>
        </w:rPr>
        <w:t xml:space="preserve">, with three or more </w:t>
      </w:r>
      <w:r w:rsidR="00604CAF" w:rsidRPr="00A838CD">
        <w:rPr>
          <w:rFonts w:asciiTheme="minorHAnsi" w:hAnsiTheme="minorHAnsi"/>
          <w:sz w:val="20"/>
          <w:szCs w:val="20"/>
        </w:rPr>
        <w:t xml:space="preserve">standards </w:t>
      </w:r>
      <w:r w:rsidR="00604CAF">
        <w:rPr>
          <w:rFonts w:asciiTheme="minorHAnsi" w:hAnsiTheme="minorHAnsi"/>
          <w:sz w:val="20"/>
          <w:szCs w:val="20"/>
        </w:rPr>
        <w:t xml:space="preserve">per decade and an additional zero standard. </w:t>
      </w:r>
      <w:r w:rsidRPr="00BC0413">
        <w:rPr>
          <w:rFonts w:asciiTheme="minorHAnsi" w:hAnsiTheme="minorHAnsi"/>
          <w:sz w:val="20"/>
          <w:szCs w:val="20"/>
        </w:rPr>
        <w:t xml:space="preserve"> Standards should bracket the expec</w:t>
      </w:r>
      <w:r w:rsidR="00670E47">
        <w:rPr>
          <w:rFonts w:asciiTheme="minorHAnsi" w:hAnsiTheme="minorHAnsi"/>
          <w:sz w:val="20"/>
          <w:szCs w:val="20"/>
        </w:rPr>
        <w:t xml:space="preserve">ted </w:t>
      </w:r>
      <w:del w:id="30" w:author="Mary Ellen Ley" w:date="2017-01-03T13:29:00Z">
        <w:r w:rsidR="00670E47">
          <w:rPr>
            <w:rFonts w:asciiTheme="minorHAnsi" w:hAnsiTheme="minorHAnsi"/>
            <w:sz w:val="20"/>
            <w:szCs w:val="20"/>
          </w:rPr>
          <w:lastRenderedPageBreak/>
          <w:delText>concentration</w:delText>
        </w:r>
      </w:del>
      <w:ins w:id="31" w:author="Mary Ellen Ley" w:date="2017-01-03T13:29:00Z">
        <w:r w:rsidR="00670E47">
          <w:rPr>
            <w:rFonts w:asciiTheme="minorHAnsi" w:hAnsiTheme="minorHAnsi"/>
            <w:sz w:val="20"/>
            <w:szCs w:val="20"/>
          </w:rPr>
          <w:t>concentration</w:t>
        </w:r>
        <w:r w:rsidR="00085A09">
          <w:rPr>
            <w:rFonts w:asciiTheme="minorHAnsi" w:hAnsiTheme="minorHAnsi"/>
            <w:sz w:val="20"/>
            <w:szCs w:val="20"/>
          </w:rPr>
          <w:t>s</w:t>
        </w:r>
      </w:ins>
      <w:r w:rsidR="00670E47">
        <w:rPr>
          <w:rFonts w:asciiTheme="minorHAnsi" w:hAnsiTheme="minorHAnsi"/>
          <w:sz w:val="20"/>
          <w:szCs w:val="20"/>
        </w:rPr>
        <w:t xml:space="preserve"> of the samples or dilution </w:t>
      </w:r>
      <w:r w:rsidR="00604CAF">
        <w:rPr>
          <w:rFonts w:asciiTheme="minorHAnsi" w:hAnsiTheme="minorHAnsi"/>
          <w:sz w:val="20"/>
          <w:szCs w:val="20"/>
        </w:rPr>
        <w:t xml:space="preserve">and reanalysis </w:t>
      </w:r>
      <w:r w:rsidR="00670E47">
        <w:rPr>
          <w:rFonts w:asciiTheme="minorHAnsi" w:hAnsiTheme="minorHAnsi"/>
          <w:sz w:val="20"/>
          <w:szCs w:val="20"/>
        </w:rPr>
        <w:t>will be necessary</w:t>
      </w:r>
      <w:r w:rsidRPr="00BC0413">
        <w:rPr>
          <w:rFonts w:asciiTheme="minorHAnsi" w:hAnsiTheme="minorHAnsi"/>
          <w:sz w:val="20"/>
          <w:szCs w:val="20"/>
        </w:rPr>
        <w:t>.</w:t>
      </w:r>
      <w:r w:rsidR="00364B27" w:rsidRPr="00670E47">
        <w:rPr>
          <w:rFonts w:asciiTheme="minorHAnsi" w:hAnsiTheme="minorHAnsi"/>
          <w:sz w:val="20"/>
          <w:szCs w:val="20"/>
        </w:rPr>
        <w:br/>
      </w:r>
    </w:p>
    <w:p w14:paraId="7C82EFEB" w14:textId="77777777" w:rsidR="00364B27" w:rsidRDefault="00BD67F9" w:rsidP="00A838CD">
      <w:pPr>
        <w:pStyle w:val="ListParagraph"/>
        <w:numPr>
          <w:ilvl w:val="0"/>
          <w:numId w:val="10"/>
        </w:numPr>
        <w:tabs>
          <w:tab w:val="left" w:pos="-1440"/>
          <w:tab w:val="left" w:pos="-720"/>
          <w:tab w:val="left" w:pos="0"/>
          <w:tab w:val="left" w:pos="600"/>
          <w:tab w:val="left" w:pos="2760"/>
          <w:tab w:val="left" w:pos="4200"/>
          <w:tab w:val="left" w:pos="5040"/>
          <w:tab w:val="left" w:pos="5760"/>
          <w:tab w:val="left" w:pos="6480"/>
          <w:tab w:val="left" w:pos="7200"/>
          <w:tab w:val="left" w:pos="7920"/>
          <w:tab w:val="left" w:pos="8640"/>
          <w:tab w:val="left" w:pos="9360"/>
        </w:tabs>
        <w:ind w:left="2074" w:hanging="965"/>
        <w:rPr>
          <w:rFonts w:asciiTheme="minorHAnsi" w:hAnsiTheme="minorHAnsi"/>
          <w:sz w:val="20"/>
          <w:szCs w:val="20"/>
        </w:rPr>
      </w:pPr>
      <w:r w:rsidRPr="006C6031">
        <w:rPr>
          <w:rFonts w:asciiTheme="minorHAnsi" w:hAnsiTheme="minorHAnsi"/>
          <w:sz w:val="20"/>
          <w:szCs w:val="20"/>
        </w:rPr>
        <w:t xml:space="preserve">Reagent water:  see Chapter </w:t>
      </w:r>
      <w:r>
        <w:rPr>
          <w:rFonts w:asciiTheme="minorHAnsi" w:hAnsiTheme="minorHAnsi"/>
          <w:sz w:val="20"/>
          <w:szCs w:val="20"/>
        </w:rPr>
        <w:t>6</w:t>
      </w:r>
      <w:r w:rsidRPr="006C6031">
        <w:rPr>
          <w:rFonts w:asciiTheme="minorHAnsi" w:hAnsiTheme="minorHAnsi"/>
          <w:sz w:val="20"/>
          <w:szCs w:val="20"/>
        </w:rPr>
        <w:t xml:space="preserve">, Section </w:t>
      </w:r>
      <w:ins w:id="32" w:author="Mary Ellen Ley" w:date="2017-01-03T13:29:00Z">
        <w:r w:rsidR="004236AB">
          <w:rPr>
            <w:rFonts w:asciiTheme="minorHAnsi" w:hAnsiTheme="minorHAnsi"/>
            <w:sz w:val="20"/>
            <w:szCs w:val="20"/>
          </w:rPr>
          <w:t>C.</w:t>
        </w:r>
      </w:ins>
      <w:r w:rsidRPr="006C6031">
        <w:rPr>
          <w:rFonts w:asciiTheme="minorHAnsi" w:hAnsiTheme="minorHAnsi"/>
          <w:sz w:val="20"/>
          <w:szCs w:val="20"/>
        </w:rPr>
        <w:t>4.2.</w:t>
      </w:r>
      <w:r w:rsidR="00364B27">
        <w:rPr>
          <w:rFonts w:asciiTheme="minorHAnsi" w:hAnsiTheme="minorHAnsi"/>
          <w:sz w:val="20"/>
          <w:szCs w:val="20"/>
        </w:rPr>
        <w:br/>
      </w:r>
    </w:p>
    <w:p w14:paraId="463B064D" w14:textId="77777777" w:rsidR="00364B27" w:rsidRPr="00364B27" w:rsidRDefault="00D90B36" w:rsidP="00842423">
      <w:pPr>
        <w:pStyle w:val="ListParagraph"/>
        <w:numPr>
          <w:ilvl w:val="0"/>
          <w:numId w:val="10"/>
        </w:numPr>
        <w:tabs>
          <w:tab w:val="left" w:pos="-1440"/>
          <w:tab w:val="left" w:pos="-720"/>
          <w:tab w:val="left" w:pos="0"/>
          <w:tab w:val="left" w:pos="600"/>
          <w:tab w:val="left" w:pos="2760"/>
          <w:tab w:val="left" w:pos="4200"/>
          <w:tab w:val="left" w:pos="5040"/>
          <w:tab w:val="left" w:pos="5760"/>
          <w:tab w:val="left" w:pos="6480"/>
          <w:tab w:val="left" w:pos="7200"/>
          <w:tab w:val="left" w:pos="7920"/>
          <w:tab w:val="left" w:pos="8640"/>
          <w:tab w:val="left" w:pos="9360"/>
        </w:tabs>
        <w:ind w:left="2070" w:hanging="990"/>
        <w:rPr>
          <w:rFonts w:asciiTheme="minorHAnsi" w:hAnsiTheme="minorHAnsi"/>
          <w:sz w:val="20"/>
          <w:szCs w:val="20"/>
        </w:rPr>
      </w:pPr>
      <w:r w:rsidRPr="00364B27">
        <w:rPr>
          <w:rFonts w:asciiTheme="minorHAnsi" w:hAnsiTheme="minorHAnsi"/>
          <w:sz w:val="20"/>
          <w:szCs w:val="20"/>
        </w:rPr>
        <w:t>Artificial Sea Water</w:t>
      </w:r>
      <w:r w:rsidR="0075025A" w:rsidRPr="00364B27">
        <w:rPr>
          <w:rFonts w:asciiTheme="minorHAnsi" w:hAnsiTheme="minorHAnsi"/>
          <w:sz w:val="20"/>
          <w:szCs w:val="20"/>
        </w:rPr>
        <w:t xml:space="preserve"> (ASW)</w:t>
      </w:r>
      <w:r w:rsidRPr="00364B27">
        <w:rPr>
          <w:rFonts w:asciiTheme="minorHAnsi" w:hAnsiTheme="minorHAnsi"/>
          <w:sz w:val="20"/>
          <w:szCs w:val="20"/>
        </w:rPr>
        <w:t xml:space="preserve">:  see </w:t>
      </w:r>
      <w:r w:rsidR="007A0E4A" w:rsidRPr="00364B27">
        <w:rPr>
          <w:rFonts w:asciiTheme="minorHAnsi" w:hAnsiTheme="minorHAnsi"/>
          <w:sz w:val="20"/>
          <w:szCs w:val="20"/>
        </w:rPr>
        <w:t xml:space="preserve">Chapter </w:t>
      </w:r>
      <w:r w:rsidR="009E324C" w:rsidRPr="00364B27">
        <w:rPr>
          <w:rFonts w:asciiTheme="minorHAnsi" w:hAnsiTheme="minorHAnsi"/>
          <w:sz w:val="20"/>
          <w:szCs w:val="20"/>
        </w:rPr>
        <w:t>6</w:t>
      </w:r>
      <w:r w:rsidR="007A0E4A" w:rsidRPr="00364B27">
        <w:rPr>
          <w:rFonts w:asciiTheme="minorHAnsi" w:hAnsiTheme="minorHAnsi"/>
          <w:sz w:val="20"/>
          <w:szCs w:val="20"/>
        </w:rPr>
        <w:t xml:space="preserve">, Section </w:t>
      </w:r>
      <w:ins w:id="33" w:author="Mary Ellen Ley" w:date="2017-01-03T13:29:00Z">
        <w:r w:rsidR="004236AB">
          <w:rPr>
            <w:rFonts w:asciiTheme="minorHAnsi" w:hAnsiTheme="minorHAnsi"/>
            <w:sz w:val="20"/>
            <w:szCs w:val="20"/>
          </w:rPr>
          <w:t>C.</w:t>
        </w:r>
      </w:ins>
      <w:r w:rsidR="007A0E4A" w:rsidRPr="00364B27">
        <w:rPr>
          <w:rFonts w:asciiTheme="minorHAnsi" w:hAnsiTheme="minorHAnsi"/>
          <w:sz w:val="20"/>
          <w:szCs w:val="20"/>
        </w:rPr>
        <w:t>4.3</w:t>
      </w:r>
      <w:r w:rsidR="009524F4" w:rsidRPr="00364B27">
        <w:rPr>
          <w:rFonts w:asciiTheme="minorHAnsi" w:hAnsiTheme="minorHAnsi"/>
          <w:sz w:val="20"/>
          <w:szCs w:val="20"/>
        </w:rPr>
        <w:t xml:space="preserve">. </w:t>
      </w:r>
      <w:r w:rsidR="00364B27" w:rsidRPr="00364B27">
        <w:rPr>
          <w:rFonts w:asciiTheme="minorHAnsi" w:hAnsiTheme="minorHAnsi"/>
          <w:sz w:val="20"/>
          <w:szCs w:val="20"/>
        </w:rPr>
        <w:br/>
      </w:r>
    </w:p>
    <w:p w14:paraId="616DA298" w14:textId="77777777" w:rsidR="00364B27" w:rsidRDefault="00364B27" w:rsidP="007C1B7C">
      <w:pPr>
        <w:widowControl/>
        <w:numPr>
          <w:ilvl w:val="1"/>
          <w:numId w:val="13"/>
        </w:numPr>
        <w:tabs>
          <w:tab w:val="left" w:pos="-1440"/>
          <w:tab w:val="left" w:pos="-720"/>
          <w:tab w:val="left" w:pos="0"/>
          <w:tab w:val="left" w:pos="600"/>
          <w:tab w:val="left" w:pos="1560"/>
          <w:tab w:val="left" w:pos="4200"/>
          <w:tab w:val="left" w:pos="5040"/>
          <w:tab w:val="left" w:pos="5760"/>
          <w:tab w:val="left" w:pos="6480"/>
          <w:tab w:val="left" w:pos="7200"/>
          <w:tab w:val="left" w:pos="7920"/>
          <w:tab w:val="left" w:pos="8640"/>
          <w:tab w:val="left" w:pos="9360"/>
        </w:tabs>
        <w:autoSpaceDE/>
        <w:autoSpaceDN/>
        <w:adjustRightInd/>
        <w:ind w:left="2250" w:hanging="450"/>
        <w:contextualSpacing/>
        <w:rPr>
          <w:rFonts w:asciiTheme="minorHAnsi" w:hAnsiTheme="minorHAnsi"/>
          <w:sz w:val="20"/>
          <w:szCs w:val="20"/>
        </w:rPr>
      </w:pPr>
      <w:r w:rsidRPr="00364B27">
        <w:rPr>
          <w:rFonts w:asciiTheme="minorHAnsi" w:hAnsiTheme="minorHAnsi"/>
          <w:sz w:val="20"/>
          <w:szCs w:val="20"/>
        </w:rPr>
        <w:t>ASW may be used instead of reagent water to match the salinity of the standards to the salinity of the samples being analyzed.  If precipitation occurs, eliminate the magnesium sulfate in the ASW.</w:t>
      </w:r>
      <w:r>
        <w:rPr>
          <w:rFonts w:asciiTheme="minorHAnsi" w:hAnsiTheme="minorHAnsi"/>
          <w:sz w:val="20"/>
          <w:szCs w:val="20"/>
        </w:rPr>
        <w:br/>
      </w:r>
    </w:p>
    <w:p w14:paraId="46038D44" w14:textId="77777777" w:rsidR="00D90B36" w:rsidRPr="00364B27" w:rsidRDefault="00364B27" w:rsidP="00842423">
      <w:pPr>
        <w:widowControl/>
        <w:numPr>
          <w:ilvl w:val="1"/>
          <w:numId w:val="13"/>
        </w:numPr>
        <w:tabs>
          <w:tab w:val="left" w:pos="-1440"/>
          <w:tab w:val="left" w:pos="-720"/>
          <w:tab w:val="left" w:pos="0"/>
          <w:tab w:val="left" w:pos="600"/>
          <w:tab w:val="left" w:pos="1560"/>
          <w:tab w:val="left" w:pos="2250"/>
          <w:tab w:val="left" w:pos="4200"/>
          <w:tab w:val="left" w:pos="5040"/>
          <w:tab w:val="left" w:pos="5760"/>
          <w:tab w:val="left" w:pos="6480"/>
          <w:tab w:val="left" w:pos="7200"/>
          <w:tab w:val="left" w:pos="7920"/>
          <w:tab w:val="left" w:pos="8640"/>
          <w:tab w:val="left" w:pos="9360"/>
        </w:tabs>
        <w:autoSpaceDE/>
        <w:autoSpaceDN/>
        <w:adjustRightInd/>
        <w:ind w:left="2250" w:hanging="450"/>
        <w:contextualSpacing/>
        <w:rPr>
          <w:rFonts w:asciiTheme="minorHAnsi" w:hAnsiTheme="minorHAnsi"/>
          <w:sz w:val="20"/>
          <w:szCs w:val="20"/>
        </w:rPr>
      </w:pPr>
      <w:r w:rsidRPr="00364B27">
        <w:rPr>
          <w:rFonts w:asciiTheme="minorHAnsi" w:hAnsiTheme="minorHAnsi"/>
          <w:sz w:val="20"/>
          <w:szCs w:val="20"/>
        </w:rPr>
        <w:t xml:space="preserve">When analyzing samples of varying salinities, it may be necessary to prepare standards in a series of salinities to quantify the "salt error", i.e., the shift in the colorimetric response of phosphate due to the change in the ionic strength of the solution. </w:t>
      </w:r>
      <w:r w:rsidR="00C549CF">
        <w:rPr>
          <w:rFonts w:asciiTheme="minorHAnsi" w:hAnsiTheme="minorHAnsi"/>
          <w:sz w:val="20"/>
          <w:szCs w:val="20"/>
        </w:rPr>
        <w:t xml:space="preserve">Salinity matching </w:t>
      </w:r>
      <w:r w:rsidR="00C549CF" w:rsidRPr="00DC2729">
        <w:rPr>
          <w:rFonts w:asciiTheme="minorHAnsi" w:hAnsiTheme="minorHAnsi"/>
          <w:sz w:val="20"/>
          <w:szCs w:val="20"/>
        </w:rPr>
        <w:t xml:space="preserve">is unnecessary </w:t>
      </w:r>
      <w:r w:rsidR="00C549CF">
        <w:rPr>
          <w:rFonts w:asciiTheme="minorHAnsi" w:hAnsiTheme="minorHAnsi"/>
          <w:sz w:val="20"/>
          <w:szCs w:val="20"/>
        </w:rPr>
        <w:t xml:space="preserve">if using a flow injection analyzer or </w:t>
      </w:r>
      <w:r w:rsidR="00C549CF" w:rsidRPr="00DC2729">
        <w:rPr>
          <w:rFonts w:asciiTheme="minorHAnsi" w:hAnsiTheme="minorHAnsi"/>
          <w:sz w:val="20"/>
          <w:szCs w:val="20"/>
        </w:rPr>
        <w:t>if background correcti</w:t>
      </w:r>
      <w:r w:rsidR="00C549CF">
        <w:rPr>
          <w:rFonts w:asciiTheme="minorHAnsi" w:hAnsiTheme="minorHAnsi"/>
          <w:sz w:val="20"/>
          <w:szCs w:val="20"/>
        </w:rPr>
        <w:t>on is built into the instrument.</w:t>
      </w:r>
    </w:p>
    <w:p w14:paraId="114F40B3" w14:textId="77777777" w:rsidR="00D90B36" w:rsidRPr="006C6031"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rFonts w:asciiTheme="minorHAnsi" w:hAnsiTheme="minorHAnsi"/>
          <w:sz w:val="20"/>
          <w:szCs w:val="20"/>
        </w:rPr>
      </w:pPr>
    </w:p>
    <w:p w14:paraId="2871C216" w14:textId="77777777" w:rsidR="00D90B36" w:rsidRPr="006C6031"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rFonts w:asciiTheme="minorHAnsi" w:hAnsiTheme="minorHAnsi"/>
          <w:sz w:val="20"/>
          <w:szCs w:val="20"/>
        </w:rPr>
        <w:sectPr w:rsidR="00D90B36" w:rsidRPr="006C6031">
          <w:type w:val="continuous"/>
          <w:pgSz w:w="12240" w:h="15840"/>
          <w:pgMar w:top="1440" w:right="1440" w:bottom="1440" w:left="1008" w:header="1440" w:footer="1440" w:gutter="0"/>
          <w:cols w:space="720"/>
          <w:noEndnote/>
        </w:sectPr>
      </w:pPr>
    </w:p>
    <w:p w14:paraId="2F2F7C2B" w14:textId="77777777" w:rsidR="00D90B36" w:rsidRPr="006C6031" w:rsidRDefault="00246CBF" w:rsidP="00A838CD">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605" w:hanging="605"/>
        <w:rPr>
          <w:rFonts w:asciiTheme="minorHAnsi" w:hAnsiTheme="minorHAnsi"/>
          <w:sz w:val="20"/>
          <w:szCs w:val="20"/>
        </w:rPr>
      </w:pPr>
      <w:r w:rsidRPr="006C6031">
        <w:rPr>
          <w:rFonts w:asciiTheme="minorHAnsi" w:hAnsiTheme="minorHAnsi"/>
          <w:sz w:val="20"/>
          <w:szCs w:val="20"/>
        </w:rPr>
        <w:fldChar w:fldCharType="begin"/>
      </w:r>
      <w:r w:rsidR="00D90B36" w:rsidRPr="006C6031">
        <w:rPr>
          <w:rFonts w:asciiTheme="minorHAnsi" w:hAnsiTheme="minorHAnsi"/>
          <w:sz w:val="20"/>
          <w:szCs w:val="20"/>
        </w:rPr>
        <w:instrText>LISTNUM 2 \l 2</w:instrText>
      </w:r>
      <w:r w:rsidRPr="006C6031">
        <w:rPr>
          <w:rFonts w:asciiTheme="minorHAnsi" w:hAnsiTheme="minorHAnsi"/>
          <w:sz w:val="20"/>
          <w:szCs w:val="20"/>
        </w:rPr>
        <w:fldChar w:fldCharType="end"/>
      </w:r>
      <w:r w:rsidR="00D90B36" w:rsidRPr="006C6031">
        <w:rPr>
          <w:rFonts w:asciiTheme="minorHAnsi" w:hAnsiTheme="minorHAnsi"/>
          <w:sz w:val="20"/>
          <w:szCs w:val="20"/>
        </w:rPr>
        <w:tab/>
        <w:t>Sample Handling</w:t>
      </w:r>
    </w:p>
    <w:p w14:paraId="4BBB3D9C" w14:textId="77777777" w:rsidR="00D90B36" w:rsidRPr="006C6031"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rFonts w:asciiTheme="minorHAnsi" w:hAnsiTheme="minorHAnsi"/>
          <w:sz w:val="20"/>
          <w:szCs w:val="20"/>
        </w:rPr>
      </w:pPr>
    </w:p>
    <w:p w14:paraId="69376827" w14:textId="77777777" w:rsidR="00D90B36" w:rsidRPr="00842423" w:rsidRDefault="00364B27" w:rsidP="00842423">
      <w:pPr>
        <w:pStyle w:val="ListParagraph"/>
        <w:numPr>
          <w:ilvl w:val="0"/>
          <w:numId w:val="16"/>
        </w:numPr>
        <w:tabs>
          <w:tab w:val="left" w:pos="-1440"/>
          <w:tab w:val="left" w:pos="-720"/>
          <w:tab w:val="left" w:pos="0"/>
          <w:tab w:val="left" w:pos="1530"/>
          <w:tab w:val="left" w:pos="2760"/>
          <w:tab w:val="left" w:pos="4200"/>
          <w:tab w:val="left" w:pos="5040"/>
          <w:tab w:val="left" w:pos="5760"/>
          <w:tab w:val="left" w:pos="6480"/>
          <w:tab w:val="left" w:pos="7200"/>
          <w:tab w:val="left" w:pos="7920"/>
          <w:tab w:val="left" w:pos="8640"/>
          <w:tab w:val="left" w:pos="9360"/>
        </w:tabs>
        <w:rPr>
          <w:rFonts w:asciiTheme="minorHAnsi" w:hAnsiTheme="minorHAnsi"/>
          <w:sz w:val="20"/>
          <w:szCs w:val="20"/>
        </w:rPr>
      </w:pPr>
      <w:r w:rsidRPr="00842423">
        <w:rPr>
          <w:rFonts w:asciiTheme="minorHAnsi" w:hAnsiTheme="minorHAnsi"/>
          <w:sz w:val="20"/>
          <w:szCs w:val="20"/>
        </w:rPr>
        <w:t>Samples must be analyzed as quickly as possible.  If the samples are to be analyzed within 48 hours of collection, keep refrigerated at ≤ 6</w:t>
      </w:r>
      <w:r w:rsidRPr="00DC2729">
        <w:sym w:font="Symbol" w:char="F0B0"/>
      </w:r>
      <w:r w:rsidRPr="00842423">
        <w:rPr>
          <w:rFonts w:asciiTheme="minorHAnsi" w:hAnsiTheme="minorHAnsi"/>
          <w:sz w:val="20"/>
          <w:szCs w:val="20"/>
        </w:rPr>
        <w:t>C.</w:t>
      </w:r>
      <w:r w:rsidR="00842423" w:rsidRPr="00842423">
        <w:rPr>
          <w:rFonts w:asciiTheme="minorHAnsi" w:hAnsiTheme="minorHAnsi"/>
          <w:sz w:val="20"/>
          <w:szCs w:val="20"/>
        </w:rPr>
        <w:br/>
      </w:r>
    </w:p>
    <w:p w14:paraId="0DA3A23F" w14:textId="77777777" w:rsidR="00F06914" w:rsidRPr="00842423" w:rsidRDefault="00842423" w:rsidP="00842423">
      <w:pPr>
        <w:pStyle w:val="ListParagraph"/>
        <w:numPr>
          <w:ilvl w:val="0"/>
          <w:numId w:val="16"/>
        </w:numPr>
        <w:tabs>
          <w:tab w:val="left" w:pos="-1440"/>
          <w:tab w:val="left" w:pos="-720"/>
          <w:tab w:val="left" w:pos="0"/>
          <w:tab w:val="left" w:pos="1530"/>
          <w:tab w:val="left" w:pos="2760"/>
          <w:tab w:val="left" w:pos="4200"/>
          <w:tab w:val="left" w:pos="5040"/>
          <w:tab w:val="left" w:pos="5760"/>
          <w:tab w:val="left" w:pos="6480"/>
          <w:tab w:val="left" w:pos="7200"/>
          <w:tab w:val="left" w:pos="7920"/>
          <w:tab w:val="left" w:pos="8640"/>
          <w:tab w:val="left" w:pos="9360"/>
        </w:tabs>
        <w:rPr>
          <w:rFonts w:asciiTheme="minorHAnsi" w:hAnsiTheme="minorHAnsi"/>
          <w:sz w:val="20"/>
          <w:szCs w:val="20"/>
        </w:rPr>
      </w:pPr>
      <w:r w:rsidRPr="006C6031">
        <w:rPr>
          <w:rFonts w:asciiTheme="minorHAnsi" w:hAnsiTheme="minorHAnsi"/>
          <w:sz w:val="20"/>
          <w:szCs w:val="20"/>
        </w:rPr>
        <w:t xml:space="preserve">If samples will not be analyzed within 48 hours of collection, </w:t>
      </w:r>
      <w:r>
        <w:rPr>
          <w:rFonts w:asciiTheme="minorHAnsi" w:hAnsiTheme="minorHAnsi"/>
          <w:sz w:val="20"/>
          <w:szCs w:val="20"/>
        </w:rPr>
        <w:t>freeze and s</w:t>
      </w:r>
      <w:r w:rsidRPr="006C6031">
        <w:rPr>
          <w:rFonts w:asciiTheme="minorHAnsi" w:hAnsiTheme="minorHAnsi"/>
          <w:sz w:val="20"/>
          <w:szCs w:val="20"/>
        </w:rPr>
        <w:t xml:space="preserve">tore </w:t>
      </w:r>
      <w:r>
        <w:rPr>
          <w:rFonts w:asciiTheme="minorHAnsi" w:hAnsiTheme="minorHAnsi"/>
          <w:sz w:val="20"/>
          <w:szCs w:val="20"/>
        </w:rPr>
        <w:t xml:space="preserve">them </w:t>
      </w:r>
      <w:r w:rsidRPr="006C6031">
        <w:rPr>
          <w:rFonts w:asciiTheme="minorHAnsi" w:hAnsiTheme="minorHAnsi"/>
          <w:sz w:val="20"/>
          <w:szCs w:val="20"/>
        </w:rPr>
        <w:t>at -20</w:t>
      </w:r>
      <w:r w:rsidRPr="006C6031">
        <w:rPr>
          <w:rFonts w:asciiTheme="minorHAnsi" w:hAnsiTheme="minorHAnsi"/>
          <w:sz w:val="20"/>
          <w:szCs w:val="20"/>
        </w:rPr>
        <w:sym w:font="Symbol" w:char="F0B0"/>
      </w:r>
      <w:r>
        <w:rPr>
          <w:rFonts w:asciiTheme="minorHAnsi" w:hAnsiTheme="minorHAnsi"/>
          <w:sz w:val="20"/>
          <w:szCs w:val="20"/>
        </w:rPr>
        <w:t xml:space="preserve">C </w:t>
      </w:r>
      <w:r w:rsidRPr="006C6031">
        <w:rPr>
          <w:rFonts w:asciiTheme="minorHAnsi" w:hAnsiTheme="minorHAnsi"/>
          <w:sz w:val="20"/>
          <w:szCs w:val="20"/>
        </w:rPr>
        <w:t>or less for a maximum of 28 days.</w:t>
      </w:r>
    </w:p>
    <w:p w14:paraId="59940AF3" w14:textId="77777777" w:rsidR="00D90B36" w:rsidRPr="006C6031"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rFonts w:asciiTheme="minorHAnsi" w:hAnsiTheme="minorHAnsi"/>
          <w:sz w:val="20"/>
          <w:szCs w:val="20"/>
        </w:rPr>
      </w:pPr>
    </w:p>
    <w:p w14:paraId="1F74F1BC" w14:textId="77777777" w:rsidR="00D90B36" w:rsidRPr="006C6031" w:rsidRDefault="00246CBF"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600" w:hanging="600"/>
        <w:rPr>
          <w:rFonts w:asciiTheme="minorHAnsi" w:hAnsiTheme="minorHAnsi"/>
          <w:sz w:val="20"/>
          <w:szCs w:val="20"/>
        </w:rPr>
      </w:pPr>
      <w:r w:rsidRPr="006C6031">
        <w:rPr>
          <w:rFonts w:asciiTheme="minorHAnsi" w:hAnsiTheme="minorHAnsi"/>
          <w:sz w:val="20"/>
          <w:szCs w:val="20"/>
        </w:rPr>
        <w:fldChar w:fldCharType="begin"/>
      </w:r>
      <w:r w:rsidR="00D90B36" w:rsidRPr="006C6031">
        <w:rPr>
          <w:rFonts w:asciiTheme="minorHAnsi" w:hAnsiTheme="minorHAnsi"/>
          <w:sz w:val="20"/>
          <w:szCs w:val="20"/>
        </w:rPr>
        <w:instrText>LISTNUM 2 \l 2</w:instrText>
      </w:r>
      <w:r w:rsidRPr="006C6031">
        <w:rPr>
          <w:rFonts w:asciiTheme="minorHAnsi" w:hAnsiTheme="minorHAnsi"/>
          <w:sz w:val="20"/>
          <w:szCs w:val="20"/>
        </w:rPr>
        <w:fldChar w:fldCharType="end"/>
      </w:r>
      <w:r w:rsidR="00D90B36" w:rsidRPr="006C6031">
        <w:rPr>
          <w:rFonts w:asciiTheme="minorHAnsi" w:hAnsiTheme="minorHAnsi"/>
          <w:sz w:val="20"/>
          <w:szCs w:val="20"/>
        </w:rPr>
        <w:tab/>
        <w:t>Procedure</w:t>
      </w:r>
    </w:p>
    <w:p w14:paraId="646A6A86" w14:textId="77777777" w:rsidR="00D90B36" w:rsidRPr="006C6031"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rFonts w:asciiTheme="minorHAnsi" w:hAnsiTheme="minorHAnsi"/>
          <w:sz w:val="20"/>
          <w:szCs w:val="20"/>
        </w:rPr>
      </w:pPr>
    </w:p>
    <w:p w14:paraId="61857D7B" w14:textId="1E902110" w:rsidR="00165FD4" w:rsidRPr="006C6031" w:rsidRDefault="00246CBF" w:rsidP="00E94FE1">
      <w:pPr>
        <w:keepNext/>
        <w:keepLines/>
        <w:widowControl/>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560" w:hanging="960"/>
        <w:rPr>
          <w:rFonts w:asciiTheme="minorHAnsi" w:hAnsiTheme="minorHAnsi"/>
          <w:sz w:val="20"/>
          <w:szCs w:val="20"/>
        </w:rPr>
        <w:pPrChange w:id="34" w:author="Mary Ellen Ley" w:date="2017-01-03T13:29:00Z">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560" w:hanging="960"/>
          </w:pPr>
        </w:pPrChange>
      </w:pPr>
      <w:r w:rsidRPr="006C6031">
        <w:rPr>
          <w:rFonts w:asciiTheme="minorHAnsi" w:hAnsiTheme="minorHAnsi"/>
          <w:sz w:val="20"/>
          <w:szCs w:val="20"/>
        </w:rPr>
        <w:fldChar w:fldCharType="begin"/>
      </w:r>
      <w:r w:rsidR="00D90B36" w:rsidRPr="006C6031">
        <w:rPr>
          <w:rFonts w:asciiTheme="minorHAnsi" w:hAnsiTheme="minorHAnsi"/>
          <w:sz w:val="20"/>
          <w:szCs w:val="20"/>
        </w:rPr>
        <w:instrText>LISTNUM 2 \l 3 \s 1</w:instrText>
      </w:r>
      <w:r w:rsidRPr="006C6031">
        <w:rPr>
          <w:rFonts w:asciiTheme="minorHAnsi" w:hAnsiTheme="minorHAnsi"/>
          <w:sz w:val="20"/>
          <w:szCs w:val="20"/>
        </w:rPr>
        <w:fldChar w:fldCharType="end"/>
      </w:r>
      <w:r w:rsidR="00D90B36" w:rsidRPr="006C6031">
        <w:rPr>
          <w:rFonts w:asciiTheme="minorHAnsi" w:hAnsiTheme="minorHAnsi"/>
          <w:sz w:val="20"/>
          <w:szCs w:val="20"/>
        </w:rPr>
        <w:tab/>
      </w:r>
      <w:del w:id="35" w:author="Mary Ellen Ley" w:date="2017-01-03T13:29:00Z">
        <w:r w:rsidR="00364B27" w:rsidRPr="00DC2729">
          <w:rPr>
            <w:rFonts w:asciiTheme="minorHAnsi" w:hAnsiTheme="minorHAnsi"/>
            <w:sz w:val="20"/>
            <w:szCs w:val="20"/>
          </w:rPr>
          <w:delText>Calibration:  Set up</w:delText>
        </w:r>
      </w:del>
      <w:ins w:id="36" w:author="Mary Ellen Ley" w:date="2017-01-03T13:29:00Z">
        <w:r w:rsidR="00A06F6C">
          <w:rPr>
            <w:rFonts w:asciiTheme="minorHAnsi" w:hAnsiTheme="minorHAnsi"/>
            <w:sz w:val="20"/>
            <w:szCs w:val="20"/>
          </w:rPr>
          <w:t>Prepare</w:t>
        </w:r>
      </w:ins>
      <w:r w:rsidR="00364B27" w:rsidRPr="00DC2729">
        <w:rPr>
          <w:rFonts w:asciiTheme="minorHAnsi" w:hAnsiTheme="minorHAnsi"/>
          <w:sz w:val="20"/>
          <w:szCs w:val="20"/>
        </w:rPr>
        <w:t xml:space="preserve"> calibration standards to establish a curve</w:t>
      </w:r>
      <w:r w:rsidR="00364B27" w:rsidRPr="00DC2729">
        <w:rPr>
          <w:rFonts w:asciiTheme="minorHAnsi" w:hAnsiTheme="minorHAnsi"/>
          <w:color w:val="FF0000"/>
          <w:sz w:val="20"/>
          <w:szCs w:val="20"/>
        </w:rPr>
        <w:t xml:space="preserve"> </w:t>
      </w:r>
      <w:r w:rsidR="00364B27" w:rsidRPr="00DC2729">
        <w:rPr>
          <w:rFonts w:asciiTheme="minorHAnsi" w:hAnsiTheme="minorHAnsi"/>
          <w:sz w:val="20"/>
          <w:szCs w:val="20"/>
        </w:rPr>
        <w:t xml:space="preserve">that brackets the expected concentration of samples. </w:t>
      </w:r>
      <w:r w:rsidR="00E94FE1">
        <w:rPr>
          <w:rFonts w:asciiTheme="minorHAnsi" w:hAnsiTheme="minorHAnsi"/>
          <w:sz w:val="20"/>
          <w:szCs w:val="20"/>
        </w:rPr>
        <w:t xml:space="preserve"> </w:t>
      </w:r>
      <w:del w:id="37" w:author="Mary Ellen Ley" w:date="2017-01-03T13:29:00Z">
        <w:r w:rsidR="00364B27" w:rsidRPr="00DC2729">
          <w:rPr>
            <w:rFonts w:asciiTheme="minorHAnsi" w:hAnsiTheme="minorHAnsi"/>
            <w:sz w:val="20"/>
            <w:szCs w:val="20"/>
          </w:rPr>
          <w:delText>See</w:delText>
        </w:r>
      </w:del>
      <w:ins w:id="38" w:author="Mary Ellen Ley" w:date="2017-01-03T13:29:00Z">
        <w:r w:rsidR="00E94FE1">
          <w:rPr>
            <w:rFonts w:asciiTheme="minorHAnsi" w:hAnsiTheme="minorHAnsi"/>
            <w:sz w:val="20"/>
            <w:szCs w:val="20"/>
          </w:rPr>
          <w:t xml:space="preserve">Samples above the highest calibration standard may be diluted to fall within the calibration curve. </w:t>
        </w:r>
        <w:r w:rsidR="00364B27" w:rsidRPr="00DC2729">
          <w:rPr>
            <w:rFonts w:asciiTheme="minorHAnsi" w:hAnsiTheme="minorHAnsi"/>
            <w:sz w:val="20"/>
            <w:szCs w:val="20"/>
          </w:rPr>
          <w:t xml:space="preserve"> See </w:t>
        </w:r>
        <w:r w:rsidR="00165FD4">
          <w:rPr>
            <w:rFonts w:asciiTheme="minorHAnsi" w:hAnsiTheme="minorHAnsi"/>
            <w:sz w:val="20"/>
            <w:szCs w:val="20"/>
          </w:rPr>
          <w:t>Chapter 6,</w:t>
        </w:r>
      </w:ins>
      <w:r w:rsidR="00165FD4">
        <w:rPr>
          <w:rFonts w:asciiTheme="minorHAnsi" w:hAnsiTheme="minorHAnsi"/>
          <w:sz w:val="20"/>
          <w:szCs w:val="20"/>
        </w:rPr>
        <w:t xml:space="preserve"> </w:t>
      </w:r>
      <w:r w:rsidR="00364B27" w:rsidRPr="00DC2729">
        <w:rPr>
          <w:rFonts w:asciiTheme="minorHAnsi" w:hAnsiTheme="minorHAnsi"/>
          <w:sz w:val="20"/>
          <w:szCs w:val="20"/>
        </w:rPr>
        <w:t xml:space="preserve">Section </w:t>
      </w:r>
      <w:del w:id="39" w:author="Mary Ellen Ley" w:date="2017-01-03T13:29:00Z">
        <w:r w:rsidR="00364B27">
          <w:rPr>
            <w:rFonts w:asciiTheme="minorHAnsi" w:hAnsiTheme="minorHAnsi"/>
            <w:sz w:val="20"/>
            <w:szCs w:val="20"/>
          </w:rPr>
          <w:delText>6</w:delText>
        </w:r>
        <w:r w:rsidR="00364B27" w:rsidRPr="00DC2729">
          <w:rPr>
            <w:rFonts w:asciiTheme="minorHAnsi" w:hAnsiTheme="minorHAnsi"/>
            <w:sz w:val="20"/>
            <w:szCs w:val="20"/>
          </w:rPr>
          <w:delText>.</w:delText>
        </w:r>
      </w:del>
      <w:r w:rsidR="00364B27" w:rsidRPr="00DC2729">
        <w:rPr>
          <w:rFonts w:asciiTheme="minorHAnsi" w:hAnsiTheme="minorHAnsi"/>
          <w:sz w:val="20"/>
          <w:szCs w:val="20"/>
        </w:rPr>
        <w:t>C.5 for additional calibration requirements.</w:t>
      </w:r>
      <w:ins w:id="40" w:author="Mary Ellen Ley" w:date="2017-01-03T13:29:00Z">
        <w:r w:rsidR="00165FD4">
          <w:rPr>
            <w:rFonts w:asciiTheme="minorHAnsi" w:hAnsiTheme="minorHAnsi"/>
            <w:sz w:val="20"/>
            <w:szCs w:val="20"/>
          </w:rPr>
          <w:br/>
        </w:r>
      </w:ins>
    </w:p>
    <w:p w14:paraId="592BB99D" w14:textId="77777777" w:rsidR="00D90B36" w:rsidRPr="006C6031"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rFonts w:asciiTheme="minorHAnsi" w:hAnsiTheme="minorHAnsi"/>
          <w:sz w:val="20"/>
          <w:szCs w:val="20"/>
        </w:rPr>
      </w:pPr>
    </w:p>
    <w:p w14:paraId="7D7CA562" w14:textId="77777777" w:rsidR="00D90B36" w:rsidRPr="006C6031" w:rsidRDefault="00246CBF"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560" w:hanging="960"/>
        <w:rPr>
          <w:rFonts w:asciiTheme="minorHAnsi" w:hAnsiTheme="minorHAnsi"/>
          <w:sz w:val="20"/>
          <w:szCs w:val="20"/>
        </w:rPr>
      </w:pPr>
      <w:r w:rsidRPr="006C6031">
        <w:rPr>
          <w:rFonts w:asciiTheme="minorHAnsi" w:hAnsiTheme="minorHAnsi"/>
          <w:sz w:val="20"/>
          <w:szCs w:val="20"/>
        </w:rPr>
        <w:fldChar w:fldCharType="begin"/>
      </w:r>
      <w:r w:rsidR="00D90B36" w:rsidRPr="006C6031">
        <w:rPr>
          <w:rFonts w:asciiTheme="minorHAnsi" w:hAnsiTheme="minorHAnsi"/>
          <w:sz w:val="20"/>
          <w:szCs w:val="20"/>
        </w:rPr>
        <w:instrText>LISTNUM 2 \l 3</w:instrText>
      </w:r>
      <w:r w:rsidRPr="006C6031">
        <w:rPr>
          <w:rFonts w:asciiTheme="minorHAnsi" w:hAnsiTheme="minorHAnsi"/>
          <w:sz w:val="20"/>
          <w:szCs w:val="20"/>
        </w:rPr>
        <w:fldChar w:fldCharType="end"/>
      </w:r>
      <w:r w:rsidR="00D90B36" w:rsidRPr="006C6031">
        <w:rPr>
          <w:rFonts w:asciiTheme="minorHAnsi" w:hAnsiTheme="minorHAnsi"/>
          <w:sz w:val="20"/>
          <w:szCs w:val="20"/>
        </w:rPr>
        <w:tab/>
        <w:t>Sample analysis</w:t>
      </w:r>
    </w:p>
    <w:p w14:paraId="31E18947" w14:textId="77777777" w:rsidR="00D90B36" w:rsidRPr="006C6031"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rFonts w:asciiTheme="minorHAnsi" w:hAnsiTheme="minorHAnsi"/>
          <w:sz w:val="20"/>
          <w:szCs w:val="20"/>
        </w:rPr>
      </w:pPr>
    </w:p>
    <w:p w14:paraId="345C3931" w14:textId="77777777" w:rsidR="00D90B36" w:rsidRPr="006C6031" w:rsidRDefault="00246CBF"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2760" w:hanging="1200"/>
        <w:rPr>
          <w:rFonts w:asciiTheme="minorHAnsi" w:hAnsiTheme="minorHAnsi"/>
          <w:sz w:val="20"/>
          <w:szCs w:val="20"/>
        </w:rPr>
      </w:pPr>
      <w:r w:rsidRPr="006C6031">
        <w:rPr>
          <w:rFonts w:asciiTheme="minorHAnsi" w:hAnsiTheme="minorHAnsi"/>
          <w:sz w:val="20"/>
          <w:szCs w:val="20"/>
        </w:rPr>
        <w:fldChar w:fldCharType="begin"/>
      </w:r>
      <w:r w:rsidR="00D90B36" w:rsidRPr="006C6031">
        <w:rPr>
          <w:rFonts w:asciiTheme="minorHAnsi" w:hAnsiTheme="minorHAnsi"/>
          <w:sz w:val="20"/>
          <w:szCs w:val="20"/>
        </w:rPr>
        <w:instrText>LISTNUM 2 \l 4 \s 1</w:instrText>
      </w:r>
      <w:r w:rsidRPr="006C6031">
        <w:rPr>
          <w:rFonts w:asciiTheme="minorHAnsi" w:hAnsiTheme="minorHAnsi"/>
          <w:sz w:val="20"/>
          <w:szCs w:val="20"/>
        </w:rPr>
        <w:fldChar w:fldCharType="end"/>
      </w:r>
      <w:r w:rsidR="00D90B36" w:rsidRPr="006C6031">
        <w:rPr>
          <w:rFonts w:asciiTheme="minorHAnsi" w:hAnsiTheme="minorHAnsi"/>
          <w:sz w:val="20"/>
          <w:szCs w:val="20"/>
        </w:rPr>
        <w:tab/>
        <w:t xml:space="preserve">If samples have not been freshly collected and are frozen, thaw the samples to room temperature. </w:t>
      </w:r>
    </w:p>
    <w:p w14:paraId="510AE2D1" w14:textId="77777777" w:rsidR="00D90B36" w:rsidRPr="006C6031"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rFonts w:asciiTheme="minorHAnsi" w:hAnsiTheme="minorHAnsi"/>
          <w:sz w:val="20"/>
          <w:szCs w:val="20"/>
        </w:rPr>
      </w:pPr>
      <w:r w:rsidRPr="006C6031">
        <w:rPr>
          <w:rFonts w:asciiTheme="minorHAnsi" w:hAnsiTheme="minorHAnsi"/>
          <w:sz w:val="20"/>
          <w:szCs w:val="20"/>
        </w:rPr>
        <w:t xml:space="preserve">   </w:t>
      </w:r>
    </w:p>
    <w:p w14:paraId="29AC59D9" w14:textId="77777777" w:rsidR="00D90B36" w:rsidRPr="006C6031" w:rsidRDefault="00246CBF"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2760" w:hanging="1200"/>
        <w:rPr>
          <w:rFonts w:asciiTheme="minorHAnsi" w:hAnsiTheme="minorHAnsi"/>
          <w:sz w:val="20"/>
          <w:szCs w:val="20"/>
        </w:rPr>
      </w:pPr>
      <w:r w:rsidRPr="006C6031">
        <w:rPr>
          <w:rFonts w:asciiTheme="minorHAnsi" w:hAnsiTheme="minorHAnsi"/>
          <w:sz w:val="20"/>
          <w:szCs w:val="20"/>
        </w:rPr>
        <w:fldChar w:fldCharType="begin"/>
      </w:r>
      <w:r w:rsidR="00D90B36" w:rsidRPr="006C6031">
        <w:rPr>
          <w:rFonts w:asciiTheme="minorHAnsi" w:hAnsiTheme="minorHAnsi"/>
          <w:sz w:val="20"/>
          <w:szCs w:val="20"/>
        </w:rPr>
        <w:instrText>LISTNUM 2 \l 4</w:instrText>
      </w:r>
      <w:r w:rsidRPr="006C6031">
        <w:rPr>
          <w:rFonts w:asciiTheme="minorHAnsi" w:hAnsiTheme="minorHAnsi"/>
          <w:sz w:val="20"/>
          <w:szCs w:val="20"/>
        </w:rPr>
        <w:fldChar w:fldCharType="end"/>
      </w:r>
      <w:r w:rsidR="00D90B36" w:rsidRPr="006C6031">
        <w:rPr>
          <w:rFonts w:asciiTheme="minorHAnsi" w:hAnsiTheme="minorHAnsi"/>
          <w:sz w:val="20"/>
          <w:szCs w:val="20"/>
        </w:rPr>
        <w:tab/>
      </w:r>
      <w:r w:rsidR="00A838CD" w:rsidRPr="00DC2729">
        <w:rPr>
          <w:rFonts w:asciiTheme="minorHAnsi" w:hAnsiTheme="minorHAnsi"/>
          <w:sz w:val="20"/>
          <w:szCs w:val="20"/>
        </w:rPr>
        <w:t>Allow the instrument to warm up sufficiently to obtain a steady instrument state, ready to collect data.</w:t>
      </w:r>
      <w:r w:rsidR="00842423">
        <w:rPr>
          <w:rFonts w:asciiTheme="minorHAnsi" w:hAnsiTheme="minorHAnsi"/>
          <w:sz w:val="20"/>
          <w:szCs w:val="20"/>
        </w:rPr>
        <w:t xml:space="preserve">  </w:t>
      </w:r>
      <w:r w:rsidR="00842423" w:rsidRPr="006C6031">
        <w:rPr>
          <w:rFonts w:asciiTheme="minorHAnsi" w:hAnsiTheme="minorHAnsi"/>
          <w:sz w:val="20"/>
          <w:szCs w:val="20"/>
        </w:rPr>
        <w:t>Use a sampling rate which ensures reliable results.</w:t>
      </w:r>
    </w:p>
    <w:p w14:paraId="53FF9F37" w14:textId="77777777" w:rsidR="00D90B36" w:rsidRPr="006C6031"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rFonts w:asciiTheme="minorHAnsi" w:hAnsiTheme="minorHAnsi"/>
          <w:sz w:val="20"/>
          <w:szCs w:val="20"/>
        </w:rPr>
      </w:pPr>
    </w:p>
    <w:p w14:paraId="108BE277" w14:textId="1A512F77" w:rsidR="00D90B36" w:rsidRPr="006C6031" w:rsidRDefault="00246CBF"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2760" w:hanging="1200"/>
        <w:rPr>
          <w:rFonts w:asciiTheme="minorHAnsi" w:hAnsiTheme="minorHAnsi"/>
          <w:color w:val="FF0000"/>
          <w:sz w:val="20"/>
          <w:szCs w:val="20"/>
        </w:rPr>
      </w:pPr>
      <w:r w:rsidRPr="006C6031">
        <w:rPr>
          <w:rFonts w:asciiTheme="minorHAnsi" w:hAnsiTheme="minorHAnsi"/>
          <w:sz w:val="20"/>
          <w:szCs w:val="20"/>
        </w:rPr>
        <w:fldChar w:fldCharType="begin"/>
      </w:r>
      <w:r w:rsidR="00D90B36" w:rsidRPr="006C6031">
        <w:rPr>
          <w:rFonts w:asciiTheme="minorHAnsi" w:hAnsiTheme="minorHAnsi"/>
          <w:sz w:val="20"/>
          <w:szCs w:val="20"/>
        </w:rPr>
        <w:instrText>LISTNUM 2 \l 4</w:instrText>
      </w:r>
      <w:r w:rsidRPr="006C6031">
        <w:rPr>
          <w:rFonts w:asciiTheme="minorHAnsi" w:hAnsiTheme="minorHAnsi"/>
          <w:sz w:val="20"/>
          <w:szCs w:val="20"/>
        </w:rPr>
        <w:fldChar w:fldCharType="end"/>
      </w:r>
      <w:r w:rsidR="00D90B36" w:rsidRPr="006C6031">
        <w:rPr>
          <w:rFonts w:asciiTheme="minorHAnsi" w:hAnsiTheme="minorHAnsi"/>
          <w:sz w:val="20"/>
          <w:szCs w:val="20"/>
        </w:rPr>
        <w:tab/>
        <w:t xml:space="preserve">Analytical sequence:  The samples and associated QC samples </w:t>
      </w:r>
      <w:del w:id="41" w:author="Mary Ellen Ley" w:date="2017-01-03T13:29:00Z">
        <w:r w:rsidR="00D90B36" w:rsidRPr="006C6031">
          <w:rPr>
            <w:rFonts w:asciiTheme="minorHAnsi" w:hAnsiTheme="minorHAnsi"/>
            <w:sz w:val="20"/>
            <w:szCs w:val="20"/>
          </w:rPr>
          <w:delText>and standards should be</w:delText>
        </w:r>
      </w:del>
      <w:ins w:id="42" w:author="Mary Ellen Ley" w:date="2017-01-03T13:29:00Z">
        <w:r w:rsidR="006443B5">
          <w:rPr>
            <w:rFonts w:asciiTheme="minorHAnsi" w:hAnsiTheme="minorHAnsi"/>
            <w:sz w:val="20"/>
            <w:szCs w:val="20"/>
          </w:rPr>
          <w:t xml:space="preserve"> </w:t>
        </w:r>
        <w:r w:rsidR="00945027">
          <w:rPr>
            <w:rFonts w:asciiTheme="minorHAnsi" w:hAnsiTheme="minorHAnsi"/>
            <w:sz w:val="20"/>
            <w:szCs w:val="20"/>
          </w:rPr>
          <w:t>are typically</w:t>
        </w:r>
      </w:ins>
      <w:r w:rsidR="00D90B36" w:rsidRPr="006C6031">
        <w:rPr>
          <w:rFonts w:asciiTheme="minorHAnsi" w:hAnsiTheme="minorHAnsi"/>
          <w:sz w:val="20"/>
          <w:szCs w:val="20"/>
        </w:rPr>
        <w:t xml:space="preserve"> run according to the following sequence.</w:t>
      </w:r>
    </w:p>
    <w:p w14:paraId="617BAEC5" w14:textId="77777777" w:rsidR="00D90B36" w:rsidRPr="006C6031"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rFonts w:asciiTheme="minorHAnsi" w:hAnsiTheme="minorHAnsi"/>
          <w:sz w:val="20"/>
          <w:szCs w:val="20"/>
        </w:rPr>
      </w:pPr>
    </w:p>
    <w:p w14:paraId="60EC969A" w14:textId="2C94AA3D" w:rsidR="00974088" w:rsidRPr="00974088" w:rsidRDefault="00670E47" w:rsidP="00974088">
      <w:pPr>
        <w:pStyle w:val="ListParagraph"/>
        <w:numPr>
          <w:ilvl w:val="1"/>
          <w:numId w:val="6"/>
        </w:numPr>
        <w:tabs>
          <w:tab w:val="left" w:pos="-1440"/>
          <w:tab w:val="left" w:pos="-720"/>
          <w:tab w:val="left" w:pos="0"/>
          <w:tab w:val="left" w:pos="600"/>
          <w:tab w:val="left" w:pos="1560"/>
          <w:tab w:val="left" w:pos="2760"/>
          <w:tab w:val="left" w:pos="3240"/>
          <w:tab w:val="left" w:pos="4200"/>
          <w:tab w:val="left" w:pos="5040"/>
          <w:tab w:val="left" w:pos="5760"/>
          <w:tab w:val="left" w:pos="6480"/>
          <w:tab w:val="left" w:pos="7200"/>
          <w:tab w:val="left" w:pos="7920"/>
          <w:tab w:val="left" w:pos="8640"/>
          <w:tab w:val="left" w:pos="9360"/>
        </w:tabs>
        <w:ind w:left="3150"/>
        <w:rPr>
          <w:rFonts w:asciiTheme="minorHAnsi" w:hAnsiTheme="minorHAnsi"/>
          <w:sz w:val="20"/>
          <w:szCs w:val="20"/>
        </w:rPr>
      </w:pPr>
      <w:r>
        <w:rPr>
          <w:rFonts w:asciiTheme="minorHAnsi" w:hAnsiTheme="minorHAnsi"/>
          <w:sz w:val="20"/>
          <w:szCs w:val="20"/>
        </w:rPr>
        <w:t>Three or more c</w:t>
      </w:r>
      <w:r w:rsidR="00974088" w:rsidRPr="00A838CD">
        <w:rPr>
          <w:rFonts w:asciiTheme="minorHAnsi" w:hAnsiTheme="minorHAnsi"/>
          <w:sz w:val="20"/>
          <w:szCs w:val="20"/>
        </w:rPr>
        <w:t xml:space="preserve">alibration standards </w:t>
      </w:r>
      <w:r>
        <w:rPr>
          <w:rFonts w:asciiTheme="minorHAnsi" w:hAnsiTheme="minorHAnsi"/>
          <w:sz w:val="20"/>
          <w:szCs w:val="20"/>
        </w:rPr>
        <w:t>per decade</w:t>
      </w:r>
      <w:del w:id="43" w:author="Mary Ellen Ley" w:date="2017-01-03T13:29:00Z">
        <w:r>
          <w:rPr>
            <w:rFonts w:asciiTheme="minorHAnsi" w:hAnsiTheme="minorHAnsi"/>
            <w:sz w:val="20"/>
            <w:szCs w:val="20"/>
          </w:rPr>
          <w:delText>,</w:delText>
        </w:r>
      </w:del>
      <w:ins w:id="44" w:author="Mary Ellen Ley" w:date="2017-01-03T13:29:00Z">
        <w:r w:rsidR="0089135E">
          <w:rPr>
            <w:rFonts w:asciiTheme="minorHAnsi" w:hAnsiTheme="minorHAnsi"/>
            <w:sz w:val="20"/>
            <w:szCs w:val="20"/>
          </w:rPr>
          <w:t xml:space="preserve"> (i.e. </w:t>
        </w:r>
        <w:r w:rsidR="008673CC">
          <w:rPr>
            <w:rFonts w:asciiTheme="minorHAnsi" w:hAnsiTheme="minorHAnsi"/>
            <w:sz w:val="20"/>
            <w:szCs w:val="20"/>
          </w:rPr>
          <w:t xml:space="preserve">per </w:t>
        </w:r>
        <w:r w:rsidR="0089135E">
          <w:rPr>
            <w:rFonts w:asciiTheme="minorHAnsi" w:hAnsiTheme="minorHAnsi"/>
            <w:sz w:val="20"/>
            <w:szCs w:val="20"/>
          </w:rPr>
          <w:t>order o</w:t>
        </w:r>
        <w:r w:rsidR="00A40761">
          <w:rPr>
            <w:rFonts w:asciiTheme="minorHAnsi" w:hAnsiTheme="minorHAnsi"/>
            <w:sz w:val="20"/>
            <w:szCs w:val="20"/>
          </w:rPr>
          <w:t>f</w:t>
        </w:r>
        <w:r w:rsidR="0089135E">
          <w:rPr>
            <w:rFonts w:asciiTheme="minorHAnsi" w:hAnsiTheme="minorHAnsi"/>
            <w:sz w:val="20"/>
            <w:szCs w:val="20"/>
          </w:rPr>
          <w:t xml:space="preserve"> magnitude</w:t>
        </w:r>
        <w:r w:rsidR="008673CC">
          <w:rPr>
            <w:rFonts w:asciiTheme="minorHAnsi" w:hAnsiTheme="minorHAnsi"/>
            <w:sz w:val="20"/>
            <w:szCs w:val="20"/>
          </w:rPr>
          <w:t>)</w:t>
        </w:r>
        <w:r>
          <w:rPr>
            <w:rFonts w:asciiTheme="minorHAnsi" w:hAnsiTheme="minorHAnsi"/>
            <w:sz w:val="20"/>
            <w:szCs w:val="20"/>
          </w:rPr>
          <w:t>,</w:t>
        </w:r>
      </w:ins>
      <w:r w:rsidR="00974088">
        <w:rPr>
          <w:rFonts w:asciiTheme="minorHAnsi" w:hAnsiTheme="minorHAnsi"/>
          <w:sz w:val="20"/>
          <w:szCs w:val="20"/>
        </w:rPr>
        <w:t xml:space="preserve"> within the linear range</w:t>
      </w:r>
      <w:r w:rsidR="00974088" w:rsidRPr="00A838CD">
        <w:rPr>
          <w:rFonts w:asciiTheme="minorHAnsi" w:hAnsiTheme="minorHAnsi"/>
          <w:sz w:val="20"/>
          <w:szCs w:val="20"/>
        </w:rPr>
        <w:t xml:space="preserve"> of the </w:t>
      </w:r>
      <w:del w:id="45" w:author="Mary Ellen Ley" w:date="2017-01-03T13:29:00Z">
        <w:r w:rsidR="00974088" w:rsidRPr="00A838CD">
          <w:rPr>
            <w:rFonts w:asciiTheme="minorHAnsi" w:hAnsiTheme="minorHAnsi"/>
            <w:sz w:val="20"/>
            <w:szCs w:val="20"/>
          </w:rPr>
          <w:delText>test</w:delText>
        </w:r>
      </w:del>
      <w:ins w:id="46" w:author="Mary Ellen Ley" w:date="2017-01-03T13:29:00Z">
        <w:r w:rsidR="00945027">
          <w:rPr>
            <w:rFonts w:asciiTheme="minorHAnsi" w:hAnsiTheme="minorHAnsi"/>
            <w:sz w:val="20"/>
            <w:szCs w:val="20"/>
          </w:rPr>
          <w:t>instrument</w:t>
        </w:r>
      </w:ins>
      <w:r w:rsidR="00974088" w:rsidRPr="00A838CD">
        <w:rPr>
          <w:rFonts w:asciiTheme="minorHAnsi" w:hAnsiTheme="minorHAnsi"/>
          <w:sz w:val="20"/>
          <w:szCs w:val="20"/>
        </w:rPr>
        <w:t>.</w:t>
      </w:r>
      <w:r w:rsidR="00842423">
        <w:rPr>
          <w:rFonts w:asciiTheme="minorHAnsi" w:hAnsiTheme="minorHAnsi"/>
          <w:sz w:val="20"/>
          <w:szCs w:val="20"/>
        </w:rPr>
        <w:br/>
      </w:r>
      <w:r w:rsidR="00974088" w:rsidRPr="00974088">
        <w:rPr>
          <w:rFonts w:asciiTheme="minorHAnsi" w:hAnsiTheme="minorHAnsi"/>
          <w:sz w:val="20"/>
          <w:szCs w:val="20"/>
        </w:rPr>
        <w:t xml:space="preserve">  </w:t>
      </w:r>
    </w:p>
    <w:p w14:paraId="6F5A8662" w14:textId="77777777" w:rsidR="00974088" w:rsidRDefault="00D65103" w:rsidP="00974088">
      <w:pPr>
        <w:widowControl/>
        <w:numPr>
          <w:ilvl w:val="2"/>
          <w:numId w:val="6"/>
        </w:numPr>
        <w:tabs>
          <w:tab w:val="left" w:pos="-1440"/>
          <w:tab w:val="left" w:pos="-720"/>
          <w:tab w:val="left" w:pos="0"/>
          <w:tab w:val="left" w:pos="600"/>
          <w:tab w:val="left" w:pos="1560"/>
          <w:tab w:val="left" w:pos="2760"/>
          <w:tab w:val="left" w:pos="4230"/>
          <w:tab w:val="left" w:pos="5040"/>
          <w:tab w:val="left" w:pos="5760"/>
          <w:tab w:val="left" w:pos="6480"/>
          <w:tab w:val="left" w:pos="7200"/>
          <w:tab w:val="left" w:pos="7920"/>
          <w:tab w:val="left" w:pos="8640"/>
          <w:tab w:val="left" w:pos="9360"/>
        </w:tabs>
        <w:autoSpaceDE/>
        <w:autoSpaceDN/>
        <w:adjustRightInd/>
        <w:ind w:left="3420"/>
        <w:contextualSpacing/>
        <w:rPr>
          <w:rFonts w:asciiTheme="minorHAnsi" w:hAnsiTheme="minorHAnsi"/>
          <w:sz w:val="20"/>
          <w:szCs w:val="20"/>
        </w:rPr>
      </w:pPr>
      <w:r>
        <w:rPr>
          <w:rFonts w:asciiTheme="minorHAnsi" w:hAnsiTheme="minorHAnsi"/>
          <w:sz w:val="20"/>
          <w:szCs w:val="20"/>
        </w:rPr>
        <w:lastRenderedPageBreak/>
        <w:t>An additional</w:t>
      </w:r>
      <w:r w:rsidR="00974088" w:rsidRPr="00974088">
        <w:rPr>
          <w:rFonts w:asciiTheme="minorHAnsi" w:hAnsiTheme="minorHAnsi"/>
          <w:sz w:val="20"/>
          <w:szCs w:val="20"/>
        </w:rPr>
        <w:t xml:space="preserve"> calibration standard with zero analyte concentration to estimate the y-intercept.</w:t>
      </w:r>
    </w:p>
    <w:p w14:paraId="7EE241C7" w14:textId="77777777" w:rsidR="00C85322" w:rsidRDefault="00C85322" w:rsidP="00C85322">
      <w:pPr>
        <w:widowControl/>
        <w:tabs>
          <w:tab w:val="left" w:pos="-1440"/>
          <w:tab w:val="left" w:pos="-720"/>
          <w:tab w:val="left" w:pos="0"/>
          <w:tab w:val="left" w:pos="600"/>
          <w:tab w:val="left" w:pos="1560"/>
          <w:tab w:val="left" w:pos="2760"/>
          <w:tab w:val="left" w:pos="4230"/>
          <w:tab w:val="left" w:pos="5040"/>
          <w:tab w:val="left" w:pos="5760"/>
          <w:tab w:val="left" w:pos="6480"/>
          <w:tab w:val="left" w:pos="7200"/>
          <w:tab w:val="left" w:pos="7920"/>
          <w:tab w:val="left" w:pos="8640"/>
          <w:tab w:val="left" w:pos="9360"/>
        </w:tabs>
        <w:autoSpaceDE/>
        <w:autoSpaceDN/>
        <w:adjustRightInd/>
        <w:ind w:left="3420"/>
        <w:contextualSpacing/>
        <w:rPr>
          <w:ins w:id="47" w:author="Mary Ellen Ley" w:date="2017-01-03T13:29:00Z"/>
          <w:rFonts w:asciiTheme="minorHAnsi" w:hAnsiTheme="minorHAnsi"/>
          <w:sz w:val="20"/>
          <w:szCs w:val="20"/>
        </w:rPr>
      </w:pPr>
    </w:p>
    <w:p w14:paraId="490269F3" w14:textId="5E53BF2C" w:rsidR="00974088" w:rsidRDefault="00974088" w:rsidP="00974088">
      <w:pPr>
        <w:widowControl/>
        <w:numPr>
          <w:ilvl w:val="2"/>
          <w:numId w:val="6"/>
        </w:numPr>
        <w:tabs>
          <w:tab w:val="left" w:pos="-1440"/>
          <w:tab w:val="left" w:pos="-720"/>
          <w:tab w:val="left" w:pos="0"/>
          <w:tab w:val="left" w:pos="600"/>
          <w:tab w:val="left" w:pos="1560"/>
          <w:tab w:val="left" w:pos="2760"/>
          <w:tab w:val="left" w:pos="4230"/>
          <w:tab w:val="left" w:pos="5040"/>
          <w:tab w:val="left" w:pos="5760"/>
          <w:tab w:val="left" w:pos="6480"/>
          <w:tab w:val="left" w:pos="7200"/>
          <w:tab w:val="left" w:pos="7920"/>
          <w:tab w:val="left" w:pos="8640"/>
          <w:tab w:val="left" w:pos="9360"/>
        </w:tabs>
        <w:autoSpaceDE/>
        <w:autoSpaceDN/>
        <w:adjustRightInd/>
        <w:ind w:left="3420"/>
        <w:contextualSpacing/>
        <w:rPr>
          <w:rFonts w:asciiTheme="minorHAnsi" w:hAnsiTheme="minorHAnsi"/>
          <w:sz w:val="20"/>
          <w:szCs w:val="20"/>
        </w:rPr>
      </w:pPr>
      <w:r w:rsidRPr="00974088">
        <w:rPr>
          <w:rFonts w:asciiTheme="minorHAnsi" w:hAnsiTheme="minorHAnsi"/>
          <w:sz w:val="20"/>
          <w:szCs w:val="20"/>
        </w:rPr>
        <w:t xml:space="preserve">The lowest standard must have a concentration ≤ </w:t>
      </w:r>
      <w:del w:id="48" w:author="Mary Ellen Ley" w:date="2017-01-03T13:29:00Z">
        <w:r w:rsidRPr="00974088">
          <w:rPr>
            <w:rFonts w:asciiTheme="minorHAnsi" w:hAnsiTheme="minorHAnsi"/>
            <w:sz w:val="20"/>
            <w:szCs w:val="20"/>
          </w:rPr>
          <w:delText>MQL</w:delText>
        </w:r>
      </w:del>
      <w:ins w:id="49" w:author="Mary Ellen Ley" w:date="2017-01-03T13:29:00Z">
        <w:r w:rsidR="0089135E">
          <w:rPr>
            <w:rFonts w:asciiTheme="minorHAnsi" w:hAnsiTheme="minorHAnsi"/>
            <w:sz w:val="20"/>
            <w:szCs w:val="20"/>
          </w:rPr>
          <w:t>P</w:t>
        </w:r>
        <w:r w:rsidR="0089135E" w:rsidRPr="00974088">
          <w:rPr>
            <w:rFonts w:asciiTheme="minorHAnsi" w:hAnsiTheme="minorHAnsi"/>
            <w:sz w:val="20"/>
            <w:szCs w:val="20"/>
          </w:rPr>
          <w:t>QL</w:t>
        </w:r>
      </w:ins>
      <w:r w:rsidR="0089135E" w:rsidRPr="00974088">
        <w:rPr>
          <w:rFonts w:asciiTheme="minorHAnsi" w:hAnsiTheme="minorHAnsi"/>
          <w:sz w:val="20"/>
          <w:szCs w:val="20"/>
        </w:rPr>
        <w:t xml:space="preserve"> </w:t>
      </w:r>
      <w:r w:rsidRPr="00974088">
        <w:rPr>
          <w:rFonts w:asciiTheme="minorHAnsi" w:hAnsiTheme="minorHAnsi"/>
          <w:sz w:val="20"/>
          <w:szCs w:val="20"/>
        </w:rPr>
        <w:t>or reporting limit.</w:t>
      </w:r>
      <w:r w:rsidR="00842423">
        <w:rPr>
          <w:rFonts w:asciiTheme="minorHAnsi" w:hAnsiTheme="minorHAnsi"/>
          <w:sz w:val="20"/>
          <w:szCs w:val="20"/>
        </w:rPr>
        <w:br/>
      </w:r>
    </w:p>
    <w:p w14:paraId="7CA77673" w14:textId="77777777" w:rsidR="00974088" w:rsidRDefault="00974088" w:rsidP="00974088">
      <w:pPr>
        <w:widowControl/>
        <w:numPr>
          <w:ilvl w:val="1"/>
          <w:numId w:val="6"/>
        </w:numPr>
        <w:tabs>
          <w:tab w:val="left" w:pos="-1440"/>
          <w:tab w:val="left" w:pos="-720"/>
          <w:tab w:val="left" w:pos="0"/>
          <w:tab w:val="left" w:pos="600"/>
          <w:tab w:val="left" w:pos="1560"/>
          <w:tab w:val="left" w:pos="2760"/>
          <w:tab w:val="left" w:pos="4230"/>
          <w:tab w:val="left" w:pos="5040"/>
          <w:tab w:val="left" w:pos="5760"/>
          <w:tab w:val="left" w:pos="6480"/>
          <w:tab w:val="left" w:pos="7200"/>
          <w:tab w:val="left" w:pos="7920"/>
          <w:tab w:val="left" w:pos="8640"/>
          <w:tab w:val="left" w:pos="9360"/>
        </w:tabs>
        <w:autoSpaceDE/>
        <w:autoSpaceDN/>
        <w:adjustRightInd/>
        <w:ind w:left="3060"/>
        <w:contextualSpacing/>
        <w:rPr>
          <w:rFonts w:asciiTheme="minorHAnsi" w:hAnsiTheme="minorHAnsi"/>
          <w:sz w:val="20"/>
          <w:szCs w:val="20"/>
        </w:rPr>
      </w:pPr>
      <w:r w:rsidRPr="00974088">
        <w:rPr>
          <w:rFonts w:asciiTheme="minorHAnsi" w:hAnsiTheme="minorHAnsi"/>
          <w:sz w:val="20"/>
          <w:szCs w:val="20"/>
        </w:rPr>
        <w:t>Initial calibration verification (ICV) standard, traceable to a national standard;</w:t>
      </w:r>
      <w:r>
        <w:rPr>
          <w:rFonts w:asciiTheme="minorHAnsi" w:hAnsiTheme="minorHAnsi"/>
          <w:sz w:val="20"/>
          <w:szCs w:val="20"/>
        </w:rPr>
        <w:br/>
      </w:r>
    </w:p>
    <w:p w14:paraId="3F781E8D" w14:textId="77777777" w:rsidR="00974088" w:rsidRPr="00974088" w:rsidRDefault="00974088" w:rsidP="00974088">
      <w:pPr>
        <w:pStyle w:val="ListParagraph"/>
        <w:numPr>
          <w:ilvl w:val="1"/>
          <w:numId w:val="6"/>
        </w:numPr>
        <w:ind w:left="3060"/>
        <w:rPr>
          <w:rFonts w:asciiTheme="minorHAnsi" w:hAnsiTheme="minorHAnsi"/>
          <w:sz w:val="20"/>
          <w:szCs w:val="20"/>
        </w:rPr>
      </w:pPr>
      <w:r w:rsidRPr="00974088">
        <w:rPr>
          <w:rFonts w:asciiTheme="minorHAnsi" w:hAnsiTheme="minorHAnsi"/>
          <w:sz w:val="20"/>
          <w:szCs w:val="20"/>
        </w:rPr>
        <w:t>LCS/QCS (if the QCS is a CRM, the ICV standard may be omitted);</w:t>
      </w:r>
      <w:r>
        <w:rPr>
          <w:rFonts w:asciiTheme="minorHAnsi" w:hAnsiTheme="minorHAnsi"/>
          <w:sz w:val="20"/>
          <w:szCs w:val="20"/>
        </w:rPr>
        <w:br/>
      </w:r>
    </w:p>
    <w:p w14:paraId="7E38DBF7" w14:textId="77777777" w:rsidR="00974088" w:rsidRDefault="00974088" w:rsidP="00974088">
      <w:pPr>
        <w:widowControl/>
        <w:numPr>
          <w:ilvl w:val="1"/>
          <w:numId w:val="6"/>
        </w:numPr>
        <w:tabs>
          <w:tab w:val="left" w:pos="-1440"/>
          <w:tab w:val="left" w:pos="-720"/>
          <w:tab w:val="left" w:pos="0"/>
          <w:tab w:val="left" w:pos="600"/>
          <w:tab w:val="left" w:pos="1560"/>
          <w:tab w:val="left" w:pos="2760"/>
          <w:tab w:val="left" w:pos="4230"/>
          <w:tab w:val="left" w:pos="5040"/>
          <w:tab w:val="left" w:pos="5760"/>
          <w:tab w:val="left" w:pos="6480"/>
          <w:tab w:val="left" w:pos="7200"/>
          <w:tab w:val="left" w:pos="7920"/>
          <w:tab w:val="left" w:pos="8640"/>
          <w:tab w:val="left" w:pos="9360"/>
        </w:tabs>
        <w:autoSpaceDE/>
        <w:autoSpaceDN/>
        <w:adjustRightInd/>
        <w:ind w:left="3060"/>
        <w:contextualSpacing/>
        <w:rPr>
          <w:rFonts w:asciiTheme="minorHAnsi" w:hAnsiTheme="minorHAnsi"/>
          <w:sz w:val="20"/>
          <w:szCs w:val="20"/>
        </w:rPr>
      </w:pPr>
      <w:r w:rsidRPr="00DC2729">
        <w:rPr>
          <w:rFonts w:asciiTheme="minorHAnsi" w:hAnsiTheme="minorHAnsi"/>
          <w:sz w:val="20"/>
          <w:szCs w:val="20"/>
        </w:rPr>
        <w:t>Reagent/method blank</w:t>
      </w:r>
      <w:r>
        <w:rPr>
          <w:rFonts w:asciiTheme="minorHAnsi" w:hAnsiTheme="minorHAnsi"/>
          <w:sz w:val="20"/>
          <w:szCs w:val="20"/>
        </w:rPr>
        <w:t>;</w:t>
      </w:r>
      <w:r>
        <w:rPr>
          <w:rFonts w:asciiTheme="minorHAnsi" w:hAnsiTheme="minorHAnsi"/>
          <w:sz w:val="20"/>
          <w:szCs w:val="20"/>
        </w:rPr>
        <w:br/>
      </w:r>
    </w:p>
    <w:p w14:paraId="665B7D47" w14:textId="77777777" w:rsidR="00974088" w:rsidRDefault="00974088" w:rsidP="00974088">
      <w:pPr>
        <w:widowControl/>
        <w:numPr>
          <w:ilvl w:val="1"/>
          <w:numId w:val="6"/>
        </w:numPr>
        <w:tabs>
          <w:tab w:val="left" w:pos="-1440"/>
          <w:tab w:val="left" w:pos="-720"/>
          <w:tab w:val="left" w:pos="0"/>
          <w:tab w:val="left" w:pos="600"/>
          <w:tab w:val="left" w:pos="1560"/>
          <w:tab w:val="left" w:pos="2760"/>
          <w:tab w:val="left" w:pos="4230"/>
          <w:tab w:val="left" w:pos="5040"/>
          <w:tab w:val="left" w:pos="5760"/>
          <w:tab w:val="left" w:pos="6480"/>
          <w:tab w:val="left" w:pos="7200"/>
          <w:tab w:val="left" w:pos="7920"/>
          <w:tab w:val="left" w:pos="8640"/>
          <w:tab w:val="left" w:pos="9360"/>
        </w:tabs>
        <w:autoSpaceDE/>
        <w:autoSpaceDN/>
        <w:adjustRightInd/>
        <w:ind w:left="3060"/>
        <w:contextualSpacing/>
        <w:rPr>
          <w:rFonts w:asciiTheme="minorHAnsi" w:hAnsiTheme="minorHAnsi"/>
          <w:sz w:val="20"/>
          <w:szCs w:val="20"/>
        </w:rPr>
      </w:pPr>
      <w:r w:rsidRPr="00974088">
        <w:rPr>
          <w:rFonts w:asciiTheme="minorHAnsi" w:hAnsiTheme="minorHAnsi"/>
          <w:sz w:val="20"/>
          <w:szCs w:val="20"/>
        </w:rPr>
        <w:t>Ten to twenty CBP samples;</w:t>
      </w:r>
      <w:r>
        <w:rPr>
          <w:rFonts w:asciiTheme="minorHAnsi" w:hAnsiTheme="minorHAnsi"/>
          <w:sz w:val="20"/>
          <w:szCs w:val="20"/>
        </w:rPr>
        <w:br/>
      </w:r>
    </w:p>
    <w:p w14:paraId="5EE1F205" w14:textId="77777777" w:rsidR="00974088" w:rsidRPr="00974088" w:rsidRDefault="00974088" w:rsidP="00974088">
      <w:pPr>
        <w:widowControl/>
        <w:numPr>
          <w:ilvl w:val="1"/>
          <w:numId w:val="6"/>
        </w:numPr>
        <w:tabs>
          <w:tab w:val="left" w:pos="-1440"/>
          <w:tab w:val="left" w:pos="-720"/>
          <w:tab w:val="left" w:pos="0"/>
          <w:tab w:val="left" w:pos="600"/>
          <w:tab w:val="left" w:pos="1560"/>
          <w:tab w:val="left" w:pos="2760"/>
          <w:tab w:val="left" w:pos="4230"/>
          <w:tab w:val="left" w:pos="5040"/>
          <w:tab w:val="left" w:pos="5760"/>
          <w:tab w:val="left" w:pos="6480"/>
          <w:tab w:val="left" w:pos="7200"/>
          <w:tab w:val="left" w:pos="7920"/>
          <w:tab w:val="left" w:pos="8640"/>
          <w:tab w:val="left" w:pos="9360"/>
        </w:tabs>
        <w:autoSpaceDE/>
        <w:autoSpaceDN/>
        <w:adjustRightInd/>
        <w:ind w:left="3060"/>
        <w:contextualSpacing/>
        <w:rPr>
          <w:rFonts w:asciiTheme="minorHAnsi" w:hAnsiTheme="minorHAnsi"/>
          <w:sz w:val="20"/>
          <w:szCs w:val="20"/>
        </w:rPr>
      </w:pPr>
      <w:r w:rsidRPr="00974088">
        <w:rPr>
          <w:rFonts w:asciiTheme="minorHAnsi" w:hAnsiTheme="minorHAnsi"/>
          <w:sz w:val="20"/>
          <w:szCs w:val="20"/>
        </w:rPr>
        <w:t>One matrix spike sample and one duplicate sample;</w:t>
      </w:r>
      <w:r>
        <w:rPr>
          <w:rFonts w:asciiTheme="minorHAnsi" w:hAnsiTheme="minorHAnsi"/>
          <w:sz w:val="20"/>
          <w:szCs w:val="20"/>
        </w:rPr>
        <w:br/>
      </w:r>
    </w:p>
    <w:p w14:paraId="1D0E92DE" w14:textId="77777777" w:rsidR="00974088" w:rsidRDefault="00974088" w:rsidP="00974088">
      <w:pPr>
        <w:widowControl/>
        <w:numPr>
          <w:ilvl w:val="1"/>
          <w:numId w:val="6"/>
        </w:numPr>
        <w:tabs>
          <w:tab w:val="left" w:pos="-1440"/>
          <w:tab w:val="left" w:pos="-720"/>
          <w:tab w:val="left" w:pos="0"/>
          <w:tab w:val="left" w:pos="600"/>
          <w:tab w:val="left" w:pos="1560"/>
          <w:tab w:val="left" w:pos="2760"/>
          <w:tab w:val="left" w:pos="4230"/>
          <w:tab w:val="left" w:pos="5040"/>
          <w:tab w:val="left" w:pos="5760"/>
          <w:tab w:val="left" w:pos="6480"/>
          <w:tab w:val="left" w:pos="7200"/>
          <w:tab w:val="left" w:pos="7920"/>
          <w:tab w:val="left" w:pos="8640"/>
          <w:tab w:val="left" w:pos="9360"/>
        </w:tabs>
        <w:autoSpaceDE/>
        <w:autoSpaceDN/>
        <w:adjustRightInd/>
        <w:ind w:left="3060"/>
        <w:contextualSpacing/>
        <w:rPr>
          <w:rFonts w:asciiTheme="minorHAnsi" w:hAnsiTheme="minorHAnsi"/>
          <w:sz w:val="20"/>
          <w:szCs w:val="20"/>
        </w:rPr>
      </w:pPr>
      <w:r w:rsidRPr="00DC2729">
        <w:rPr>
          <w:rFonts w:asciiTheme="minorHAnsi" w:hAnsiTheme="minorHAnsi"/>
          <w:sz w:val="20"/>
          <w:szCs w:val="20"/>
        </w:rPr>
        <w:t>One</w:t>
      </w:r>
      <w:ins w:id="50" w:author="Mary Ellen Ley" w:date="2017-01-03T13:29:00Z">
        <w:r w:rsidRPr="00DC2729">
          <w:rPr>
            <w:rFonts w:asciiTheme="minorHAnsi" w:hAnsiTheme="minorHAnsi"/>
            <w:sz w:val="20"/>
            <w:szCs w:val="20"/>
          </w:rPr>
          <w:t xml:space="preserve"> </w:t>
        </w:r>
        <w:r w:rsidR="0089135E">
          <w:rPr>
            <w:rFonts w:asciiTheme="minorHAnsi" w:hAnsiTheme="minorHAnsi"/>
            <w:sz w:val="20"/>
            <w:szCs w:val="20"/>
          </w:rPr>
          <w:t>mid-range</w:t>
        </w:r>
      </w:ins>
      <w:r w:rsidR="0089135E">
        <w:rPr>
          <w:rFonts w:asciiTheme="minorHAnsi" w:hAnsiTheme="minorHAnsi"/>
          <w:sz w:val="20"/>
          <w:szCs w:val="20"/>
        </w:rPr>
        <w:t xml:space="preserve"> </w:t>
      </w:r>
      <w:r w:rsidRPr="00DC2729">
        <w:rPr>
          <w:rFonts w:asciiTheme="minorHAnsi" w:hAnsiTheme="minorHAnsi"/>
          <w:sz w:val="20"/>
          <w:szCs w:val="20"/>
        </w:rPr>
        <w:t>continuing calibration verification standard (CCV)</w:t>
      </w:r>
      <w:r>
        <w:rPr>
          <w:rFonts w:asciiTheme="minorHAnsi" w:hAnsiTheme="minorHAnsi"/>
          <w:sz w:val="20"/>
          <w:szCs w:val="20"/>
        </w:rPr>
        <w:t xml:space="preserve"> per decade; and a</w:t>
      </w:r>
      <w:r>
        <w:rPr>
          <w:rFonts w:asciiTheme="minorHAnsi" w:hAnsiTheme="minorHAnsi"/>
          <w:sz w:val="20"/>
          <w:szCs w:val="20"/>
        </w:rPr>
        <w:br/>
      </w:r>
    </w:p>
    <w:p w14:paraId="53251B73" w14:textId="77777777" w:rsidR="00974088" w:rsidRDefault="00974088" w:rsidP="00974088">
      <w:pPr>
        <w:widowControl/>
        <w:numPr>
          <w:ilvl w:val="1"/>
          <w:numId w:val="6"/>
        </w:numPr>
        <w:tabs>
          <w:tab w:val="left" w:pos="-1440"/>
          <w:tab w:val="left" w:pos="-720"/>
          <w:tab w:val="left" w:pos="0"/>
          <w:tab w:val="left" w:pos="600"/>
          <w:tab w:val="left" w:pos="1560"/>
          <w:tab w:val="left" w:pos="2760"/>
          <w:tab w:val="left" w:pos="4230"/>
          <w:tab w:val="left" w:pos="5040"/>
          <w:tab w:val="left" w:pos="5760"/>
          <w:tab w:val="left" w:pos="6480"/>
          <w:tab w:val="left" w:pos="7200"/>
          <w:tab w:val="left" w:pos="7920"/>
          <w:tab w:val="left" w:pos="8640"/>
          <w:tab w:val="left" w:pos="9360"/>
        </w:tabs>
        <w:autoSpaceDE/>
        <w:autoSpaceDN/>
        <w:adjustRightInd/>
        <w:ind w:left="3060"/>
        <w:contextualSpacing/>
        <w:rPr>
          <w:rFonts w:asciiTheme="minorHAnsi" w:hAnsiTheme="minorHAnsi"/>
          <w:sz w:val="20"/>
          <w:szCs w:val="20"/>
        </w:rPr>
      </w:pPr>
      <w:r w:rsidRPr="00DC2729">
        <w:rPr>
          <w:rFonts w:asciiTheme="minorHAnsi" w:hAnsiTheme="minorHAnsi"/>
          <w:sz w:val="20"/>
          <w:szCs w:val="20"/>
        </w:rPr>
        <w:t>Method blank.</w:t>
      </w:r>
      <w:r>
        <w:rPr>
          <w:rFonts w:asciiTheme="minorHAnsi" w:hAnsiTheme="minorHAnsi"/>
          <w:sz w:val="20"/>
          <w:szCs w:val="20"/>
        </w:rPr>
        <w:br/>
      </w:r>
    </w:p>
    <w:p w14:paraId="519AEB95" w14:textId="157FD509" w:rsidR="00974088" w:rsidRDefault="00974088" w:rsidP="00974088">
      <w:pPr>
        <w:widowControl/>
        <w:numPr>
          <w:ilvl w:val="1"/>
          <w:numId w:val="6"/>
        </w:numPr>
        <w:tabs>
          <w:tab w:val="left" w:pos="-1440"/>
          <w:tab w:val="left" w:pos="-720"/>
          <w:tab w:val="left" w:pos="0"/>
          <w:tab w:val="left" w:pos="600"/>
          <w:tab w:val="left" w:pos="1560"/>
          <w:tab w:val="left" w:pos="2760"/>
          <w:tab w:val="left" w:pos="4230"/>
          <w:tab w:val="left" w:pos="5040"/>
          <w:tab w:val="left" w:pos="5760"/>
          <w:tab w:val="left" w:pos="6480"/>
          <w:tab w:val="left" w:pos="7200"/>
          <w:tab w:val="left" w:pos="7920"/>
          <w:tab w:val="left" w:pos="8640"/>
          <w:tab w:val="left" w:pos="9360"/>
        </w:tabs>
        <w:autoSpaceDE/>
        <w:autoSpaceDN/>
        <w:adjustRightInd/>
        <w:ind w:left="3060"/>
        <w:contextualSpacing/>
        <w:rPr>
          <w:rFonts w:asciiTheme="minorHAnsi" w:hAnsiTheme="minorHAnsi"/>
          <w:sz w:val="20"/>
          <w:szCs w:val="20"/>
        </w:rPr>
      </w:pPr>
      <w:del w:id="51" w:author="Mary Ellen Ley" w:date="2017-01-03T13:29:00Z">
        <w:r w:rsidRPr="00974088">
          <w:rPr>
            <w:rFonts w:asciiTheme="minorHAnsi" w:hAnsiTheme="minorHAnsi"/>
            <w:sz w:val="20"/>
            <w:szCs w:val="20"/>
          </w:rPr>
          <w:delText>Steps (4</w:delText>
        </w:r>
      </w:del>
      <w:ins w:id="52" w:author="Mary Ellen Ley" w:date="2017-01-03T13:29:00Z">
        <w:r w:rsidR="006443B5">
          <w:rPr>
            <w:rFonts w:asciiTheme="minorHAnsi" w:hAnsiTheme="minorHAnsi"/>
            <w:sz w:val="20"/>
            <w:szCs w:val="20"/>
          </w:rPr>
          <w:t>Repeat s</w:t>
        </w:r>
        <w:r w:rsidRPr="00974088">
          <w:rPr>
            <w:rFonts w:asciiTheme="minorHAnsi" w:hAnsiTheme="minorHAnsi"/>
            <w:sz w:val="20"/>
            <w:szCs w:val="20"/>
          </w:rPr>
          <w:t>teps (</w:t>
        </w:r>
        <w:r w:rsidR="00165FD4">
          <w:rPr>
            <w:rFonts w:asciiTheme="minorHAnsi" w:hAnsiTheme="minorHAnsi"/>
            <w:sz w:val="20"/>
            <w:szCs w:val="20"/>
          </w:rPr>
          <w:t>3</w:t>
        </w:r>
      </w:ins>
      <w:r w:rsidRPr="00974088">
        <w:rPr>
          <w:rFonts w:asciiTheme="minorHAnsi" w:hAnsiTheme="minorHAnsi"/>
          <w:sz w:val="20"/>
          <w:szCs w:val="20"/>
        </w:rPr>
        <w:t>) e through (</w:t>
      </w:r>
      <w:del w:id="53" w:author="Mary Ellen Ley" w:date="2017-01-03T13:29:00Z">
        <w:r w:rsidRPr="00974088">
          <w:rPr>
            <w:rFonts w:asciiTheme="minorHAnsi" w:hAnsiTheme="minorHAnsi"/>
            <w:sz w:val="20"/>
            <w:szCs w:val="20"/>
          </w:rPr>
          <w:delText>4</w:delText>
        </w:r>
      </w:del>
      <w:ins w:id="54" w:author="Mary Ellen Ley" w:date="2017-01-03T13:29:00Z">
        <w:r w:rsidR="00165FD4">
          <w:rPr>
            <w:rFonts w:asciiTheme="minorHAnsi" w:hAnsiTheme="minorHAnsi"/>
            <w:sz w:val="20"/>
            <w:szCs w:val="20"/>
          </w:rPr>
          <w:t>3</w:t>
        </w:r>
      </w:ins>
      <w:r w:rsidRPr="00974088">
        <w:rPr>
          <w:rFonts w:asciiTheme="minorHAnsi" w:hAnsiTheme="minorHAnsi"/>
          <w:sz w:val="20"/>
          <w:szCs w:val="20"/>
        </w:rPr>
        <w:t xml:space="preserve">) h </w:t>
      </w:r>
      <w:del w:id="55" w:author="Mary Ellen Ley" w:date="2017-01-03T13:29:00Z">
        <w:r w:rsidRPr="00974088">
          <w:rPr>
            <w:rFonts w:asciiTheme="minorHAnsi" w:hAnsiTheme="minorHAnsi"/>
            <w:sz w:val="20"/>
            <w:szCs w:val="20"/>
          </w:rPr>
          <w:delText xml:space="preserve">are repeated </w:delText>
        </w:r>
      </w:del>
      <w:r w:rsidRPr="00974088">
        <w:rPr>
          <w:rFonts w:asciiTheme="minorHAnsi" w:hAnsiTheme="minorHAnsi"/>
          <w:sz w:val="20"/>
          <w:szCs w:val="20"/>
        </w:rPr>
        <w:t xml:space="preserve">until all samples are analyzed </w:t>
      </w:r>
      <w:del w:id="56" w:author="Mary Ellen Ley" w:date="2017-01-03T13:29:00Z">
        <w:r w:rsidRPr="00974088">
          <w:rPr>
            <w:rFonts w:asciiTheme="minorHAnsi" w:hAnsiTheme="minorHAnsi"/>
            <w:sz w:val="20"/>
            <w:szCs w:val="20"/>
          </w:rPr>
          <w:delText>(</w:delText>
        </w:r>
      </w:del>
      <w:r w:rsidRPr="00974088">
        <w:rPr>
          <w:rFonts w:asciiTheme="minorHAnsi" w:hAnsiTheme="minorHAnsi"/>
          <w:sz w:val="20"/>
          <w:szCs w:val="20"/>
        </w:rPr>
        <w:t>or QC samples indicate that the system is out of control and recalibration is necessary</w:t>
      </w:r>
      <w:del w:id="57" w:author="Mary Ellen Ley" w:date="2017-01-03T13:29:00Z">
        <w:r w:rsidRPr="00974088">
          <w:rPr>
            <w:rFonts w:asciiTheme="minorHAnsi" w:hAnsiTheme="minorHAnsi"/>
            <w:sz w:val="20"/>
            <w:szCs w:val="20"/>
          </w:rPr>
          <w:delText>).</w:delText>
        </w:r>
      </w:del>
      <w:ins w:id="58" w:author="Mary Ellen Ley" w:date="2017-01-03T13:29:00Z">
        <w:r w:rsidRPr="00974088">
          <w:rPr>
            <w:rFonts w:asciiTheme="minorHAnsi" w:hAnsiTheme="minorHAnsi"/>
            <w:sz w:val="20"/>
            <w:szCs w:val="20"/>
          </w:rPr>
          <w:t>.</w:t>
        </w:r>
      </w:ins>
      <w:r>
        <w:rPr>
          <w:rFonts w:asciiTheme="minorHAnsi" w:hAnsiTheme="minorHAnsi"/>
          <w:sz w:val="20"/>
          <w:szCs w:val="20"/>
        </w:rPr>
        <w:br/>
      </w:r>
    </w:p>
    <w:p w14:paraId="3F4CA70B" w14:textId="77777777" w:rsidR="00974088" w:rsidRDefault="00974088" w:rsidP="00974088">
      <w:pPr>
        <w:widowControl/>
        <w:numPr>
          <w:ilvl w:val="1"/>
          <w:numId w:val="6"/>
        </w:numPr>
        <w:tabs>
          <w:tab w:val="left" w:pos="-1440"/>
          <w:tab w:val="left" w:pos="-720"/>
          <w:tab w:val="left" w:pos="0"/>
          <w:tab w:val="left" w:pos="600"/>
          <w:tab w:val="left" w:pos="1560"/>
          <w:tab w:val="left" w:pos="2760"/>
          <w:tab w:val="left" w:pos="4230"/>
          <w:tab w:val="left" w:pos="5040"/>
          <w:tab w:val="left" w:pos="5760"/>
          <w:tab w:val="left" w:pos="6480"/>
          <w:tab w:val="left" w:pos="7200"/>
          <w:tab w:val="left" w:pos="7920"/>
          <w:tab w:val="left" w:pos="8640"/>
          <w:tab w:val="left" w:pos="9360"/>
        </w:tabs>
        <w:autoSpaceDE/>
        <w:autoSpaceDN/>
        <w:adjustRightInd/>
        <w:ind w:left="3060"/>
        <w:contextualSpacing/>
        <w:rPr>
          <w:rFonts w:asciiTheme="minorHAnsi" w:hAnsiTheme="minorHAnsi"/>
          <w:sz w:val="20"/>
          <w:szCs w:val="20"/>
        </w:rPr>
      </w:pPr>
      <w:r w:rsidRPr="00974088">
        <w:rPr>
          <w:rFonts w:asciiTheme="minorHAnsi" w:hAnsiTheme="minorHAnsi"/>
          <w:sz w:val="20"/>
          <w:szCs w:val="20"/>
        </w:rPr>
        <w:t>Reagent/method blank</w:t>
      </w:r>
      <w:r>
        <w:rPr>
          <w:rFonts w:asciiTheme="minorHAnsi" w:hAnsiTheme="minorHAnsi"/>
          <w:sz w:val="20"/>
          <w:szCs w:val="20"/>
        </w:rPr>
        <w:br/>
      </w:r>
    </w:p>
    <w:p w14:paraId="7AB12AC2" w14:textId="77777777" w:rsidR="00974088" w:rsidRDefault="00F53EB4" w:rsidP="00974088">
      <w:pPr>
        <w:widowControl/>
        <w:numPr>
          <w:ilvl w:val="1"/>
          <w:numId w:val="6"/>
        </w:numPr>
        <w:tabs>
          <w:tab w:val="left" w:pos="-1440"/>
          <w:tab w:val="left" w:pos="-720"/>
          <w:tab w:val="left" w:pos="0"/>
          <w:tab w:val="left" w:pos="600"/>
          <w:tab w:val="left" w:pos="1560"/>
          <w:tab w:val="left" w:pos="2760"/>
          <w:tab w:val="left" w:pos="4230"/>
          <w:tab w:val="left" w:pos="5040"/>
          <w:tab w:val="left" w:pos="5760"/>
          <w:tab w:val="left" w:pos="6480"/>
          <w:tab w:val="left" w:pos="7200"/>
          <w:tab w:val="left" w:pos="7920"/>
          <w:tab w:val="left" w:pos="8640"/>
          <w:tab w:val="left" w:pos="9360"/>
        </w:tabs>
        <w:autoSpaceDE/>
        <w:autoSpaceDN/>
        <w:adjustRightInd/>
        <w:ind w:left="3060"/>
        <w:contextualSpacing/>
        <w:rPr>
          <w:rFonts w:asciiTheme="minorHAnsi" w:hAnsiTheme="minorHAnsi"/>
          <w:sz w:val="20"/>
          <w:szCs w:val="20"/>
        </w:rPr>
      </w:pPr>
      <w:r>
        <w:rPr>
          <w:rFonts w:asciiTheme="minorHAnsi" w:hAnsiTheme="minorHAnsi"/>
          <w:sz w:val="20"/>
          <w:szCs w:val="20"/>
        </w:rPr>
        <w:t>CCV standard(s)</w:t>
      </w:r>
      <w:r w:rsidR="00974088">
        <w:rPr>
          <w:rFonts w:asciiTheme="minorHAnsi" w:hAnsiTheme="minorHAnsi"/>
          <w:sz w:val="20"/>
          <w:szCs w:val="20"/>
        </w:rPr>
        <w:br/>
      </w:r>
    </w:p>
    <w:p w14:paraId="641C868B" w14:textId="77777777" w:rsidR="00974088" w:rsidRPr="00842423" w:rsidRDefault="00974088" w:rsidP="006972C1">
      <w:pPr>
        <w:widowControl/>
        <w:numPr>
          <w:ilvl w:val="1"/>
          <w:numId w:val="6"/>
        </w:numPr>
        <w:tabs>
          <w:tab w:val="left" w:pos="-1440"/>
          <w:tab w:val="left" w:pos="-720"/>
          <w:tab w:val="left" w:pos="0"/>
          <w:tab w:val="left" w:pos="600"/>
          <w:tab w:val="left" w:pos="1560"/>
          <w:tab w:val="left" w:pos="2760"/>
          <w:tab w:val="left" w:pos="4230"/>
          <w:tab w:val="left" w:pos="5040"/>
          <w:tab w:val="left" w:pos="5760"/>
          <w:tab w:val="left" w:pos="6480"/>
          <w:tab w:val="left" w:pos="7200"/>
          <w:tab w:val="left" w:pos="7920"/>
          <w:tab w:val="left" w:pos="8640"/>
          <w:tab w:val="left" w:pos="9360"/>
        </w:tabs>
        <w:autoSpaceDE/>
        <w:autoSpaceDN/>
        <w:adjustRightInd/>
        <w:ind w:left="3060"/>
        <w:contextualSpacing/>
        <w:rPr>
          <w:del w:id="59" w:author="Mary Ellen Ley" w:date="2017-01-03T13:29:00Z"/>
          <w:rFonts w:asciiTheme="minorHAnsi" w:hAnsiTheme="minorHAnsi"/>
          <w:sz w:val="20"/>
          <w:szCs w:val="20"/>
        </w:rPr>
      </w:pPr>
      <w:del w:id="60" w:author="Mary Ellen Ley" w:date="2017-01-03T13:29:00Z">
        <w:r w:rsidRPr="00842423">
          <w:rPr>
            <w:rFonts w:asciiTheme="minorHAnsi" w:hAnsiTheme="minorHAnsi"/>
            <w:sz w:val="20"/>
            <w:szCs w:val="20"/>
          </w:rPr>
          <w:delText>LCS/QCS</w:delText>
        </w:r>
        <w:r w:rsidR="00F53EB4">
          <w:rPr>
            <w:rFonts w:asciiTheme="minorHAnsi" w:hAnsiTheme="minorHAnsi"/>
            <w:sz w:val="20"/>
            <w:szCs w:val="20"/>
          </w:rPr>
          <w:delText xml:space="preserve"> (CRM or second source standard)</w:delText>
        </w:r>
        <w:r w:rsidRPr="00842423">
          <w:rPr>
            <w:rFonts w:asciiTheme="minorHAnsi" w:hAnsiTheme="minorHAnsi"/>
            <w:sz w:val="20"/>
            <w:szCs w:val="20"/>
          </w:rPr>
          <w:delText>.</w:delText>
        </w:r>
      </w:del>
    </w:p>
    <w:p w14:paraId="2CF2C315" w14:textId="77777777" w:rsidR="00974088" w:rsidRPr="00DC2729" w:rsidRDefault="00974088" w:rsidP="00974088">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rFonts w:asciiTheme="minorHAnsi" w:hAnsiTheme="minorHAnsi"/>
          <w:sz w:val="20"/>
          <w:szCs w:val="20"/>
        </w:rPr>
      </w:pPr>
    </w:p>
    <w:p w14:paraId="7832D185" w14:textId="77777777" w:rsidR="005E5B0F" w:rsidRPr="00995885" w:rsidRDefault="00974088" w:rsidP="007357E4">
      <w:pPr>
        <w:pStyle w:val="ListParagraph"/>
        <w:widowControl/>
        <w:numPr>
          <w:ilvl w:val="0"/>
          <w:numId w:val="17"/>
        </w:numPr>
        <w:tabs>
          <w:tab w:val="left" w:pos="-1440"/>
          <w:tab w:val="left" w:pos="-720"/>
          <w:tab w:val="left" w:pos="0"/>
          <w:tab w:val="left" w:pos="600"/>
          <w:tab w:val="left" w:pos="1560"/>
          <w:tab w:val="left" w:pos="2760"/>
          <w:tab w:val="left" w:pos="3060"/>
          <w:tab w:val="left" w:pos="4200"/>
          <w:tab w:val="left" w:pos="4230"/>
          <w:tab w:val="left" w:pos="5040"/>
          <w:tab w:val="left" w:pos="5760"/>
          <w:tab w:val="left" w:pos="6480"/>
          <w:tab w:val="left" w:pos="7200"/>
          <w:tab w:val="left" w:pos="7920"/>
          <w:tab w:val="left" w:pos="8640"/>
          <w:tab w:val="left" w:pos="9360"/>
        </w:tabs>
        <w:autoSpaceDE/>
        <w:autoSpaceDN/>
        <w:adjustRightInd/>
        <w:ind w:hanging="990"/>
        <w:rPr>
          <w:rFonts w:asciiTheme="minorHAnsi" w:hAnsiTheme="minorHAnsi"/>
          <w:sz w:val="20"/>
          <w:szCs w:val="20"/>
        </w:rPr>
      </w:pPr>
      <w:r w:rsidRPr="00995885">
        <w:rPr>
          <w:rFonts w:asciiTheme="minorHAnsi" w:hAnsiTheme="minorHAnsi"/>
          <w:sz w:val="20"/>
          <w:szCs w:val="20"/>
        </w:rPr>
        <w:t xml:space="preserve">If a low concentration sample peak follows a high concentration sample peak, a </w:t>
      </w:r>
      <w:r w:rsidR="00842423" w:rsidRPr="00995885">
        <w:rPr>
          <w:rFonts w:asciiTheme="minorHAnsi" w:hAnsiTheme="minorHAnsi"/>
          <w:sz w:val="20"/>
          <w:szCs w:val="20"/>
        </w:rPr>
        <w:t>c</w:t>
      </w:r>
      <w:r w:rsidRPr="00995885">
        <w:rPr>
          <w:rFonts w:asciiTheme="minorHAnsi" w:hAnsiTheme="minorHAnsi"/>
          <w:sz w:val="20"/>
          <w:szCs w:val="20"/>
        </w:rPr>
        <w:t>ertain amount of carryover can be expected in continuous flow instruments. If the low concentration peak is not clearly defined, it is recommended to reanalyze that sample at the end of the sample run.</w:t>
      </w:r>
    </w:p>
    <w:p w14:paraId="509CD3CD" w14:textId="77777777" w:rsidR="00D90B36" w:rsidRPr="006C6031"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rFonts w:asciiTheme="minorHAnsi" w:hAnsiTheme="minorHAnsi"/>
          <w:sz w:val="20"/>
          <w:szCs w:val="20"/>
        </w:rPr>
      </w:pPr>
    </w:p>
    <w:p w14:paraId="2B763C4F" w14:textId="77777777" w:rsidR="00D90B36" w:rsidRPr="006C6031" w:rsidRDefault="00246CBF"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560" w:hanging="960"/>
        <w:rPr>
          <w:rFonts w:asciiTheme="minorHAnsi" w:hAnsiTheme="minorHAnsi"/>
          <w:sz w:val="20"/>
          <w:szCs w:val="20"/>
        </w:rPr>
      </w:pPr>
      <w:r w:rsidRPr="006C6031">
        <w:rPr>
          <w:rFonts w:asciiTheme="minorHAnsi" w:hAnsiTheme="minorHAnsi"/>
          <w:sz w:val="20"/>
          <w:szCs w:val="20"/>
        </w:rPr>
        <w:fldChar w:fldCharType="begin"/>
      </w:r>
      <w:r w:rsidR="00D90B36" w:rsidRPr="006C6031">
        <w:rPr>
          <w:rFonts w:asciiTheme="minorHAnsi" w:hAnsiTheme="minorHAnsi"/>
          <w:sz w:val="20"/>
          <w:szCs w:val="20"/>
        </w:rPr>
        <w:instrText>LISTNUM 2 \l 3</w:instrText>
      </w:r>
      <w:r w:rsidRPr="006C6031">
        <w:rPr>
          <w:rFonts w:asciiTheme="minorHAnsi" w:hAnsiTheme="minorHAnsi"/>
          <w:sz w:val="20"/>
          <w:szCs w:val="20"/>
        </w:rPr>
        <w:fldChar w:fldCharType="end"/>
      </w:r>
      <w:r w:rsidR="00D90B36" w:rsidRPr="006C6031">
        <w:rPr>
          <w:rFonts w:asciiTheme="minorHAnsi" w:hAnsiTheme="minorHAnsi"/>
          <w:sz w:val="20"/>
          <w:szCs w:val="20"/>
        </w:rPr>
        <w:tab/>
        <w:t>Calculations</w:t>
      </w:r>
    </w:p>
    <w:p w14:paraId="71F47E8F" w14:textId="77777777" w:rsidR="00D90B36" w:rsidRPr="006C6031"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rFonts w:asciiTheme="minorHAnsi" w:hAnsiTheme="minorHAnsi"/>
          <w:sz w:val="20"/>
          <w:szCs w:val="20"/>
        </w:rPr>
      </w:pPr>
    </w:p>
    <w:p w14:paraId="4BA82850" w14:textId="77777777" w:rsidR="00A80B55" w:rsidRPr="006C6031" w:rsidRDefault="00246CBF" w:rsidP="00F53EB4">
      <w:pPr>
        <w:tabs>
          <w:tab w:val="left" w:pos="-1440"/>
          <w:tab w:val="left" w:pos="-720"/>
          <w:tab w:val="left" w:pos="0"/>
          <w:tab w:val="left" w:pos="600"/>
          <w:tab w:val="left" w:pos="4200"/>
          <w:tab w:val="left" w:pos="5040"/>
          <w:tab w:val="left" w:pos="5760"/>
          <w:tab w:val="left" w:pos="6480"/>
          <w:tab w:val="left" w:pos="7200"/>
          <w:tab w:val="left" w:pos="7920"/>
          <w:tab w:val="left" w:pos="8640"/>
          <w:tab w:val="left" w:pos="9360"/>
        </w:tabs>
        <w:ind w:left="2520" w:hanging="900"/>
        <w:rPr>
          <w:rFonts w:asciiTheme="minorHAnsi" w:hAnsiTheme="minorHAnsi"/>
          <w:color w:val="FF0000"/>
          <w:sz w:val="20"/>
          <w:szCs w:val="20"/>
        </w:rPr>
      </w:pPr>
      <w:r w:rsidRPr="006C6031">
        <w:rPr>
          <w:rFonts w:asciiTheme="minorHAnsi" w:hAnsiTheme="minorHAnsi"/>
          <w:sz w:val="20"/>
          <w:szCs w:val="20"/>
        </w:rPr>
        <w:fldChar w:fldCharType="begin"/>
      </w:r>
      <w:r w:rsidR="00D90B36" w:rsidRPr="006C6031">
        <w:rPr>
          <w:rFonts w:asciiTheme="minorHAnsi" w:hAnsiTheme="minorHAnsi"/>
          <w:sz w:val="20"/>
          <w:szCs w:val="20"/>
        </w:rPr>
        <w:instrText>LISTNUM 2 \l 4 \s 1</w:instrText>
      </w:r>
      <w:r w:rsidRPr="006C6031">
        <w:rPr>
          <w:rFonts w:asciiTheme="minorHAnsi" w:hAnsiTheme="minorHAnsi"/>
          <w:sz w:val="20"/>
          <w:szCs w:val="20"/>
        </w:rPr>
        <w:fldChar w:fldCharType="end"/>
      </w:r>
      <w:r w:rsidR="00466CD3" w:rsidRPr="006C6031">
        <w:rPr>
          <w:rFonts w:asciiTheme="minorHAnsi" w:hAnsiTheme="minorHAnsi"/>
          <w:sz w:val="20"/>
          <w:szCs w:val="20"/>
        </w:rPr>
        <w:tab/>
        <w:t>Orthophosphate</w:t>
      </w:r>
      <w:r w:rsidR="00D90B36" w:rsidRPr="006C6031">
        <w:rPr>
          <w:rFonts w:asciiTheme="minorHAnsi" w:hAnsiTheme="minorHAnsi"/>
          <w:sz w:val="20"/>
          <w:szCs w:val="20"/>
        </w:rPr>
        <w:t xml:space="preserve"> concentrations are calculated from the linear regression obtained from the standard curve in which the concentrations of the standards are entered as the independent variable and</w:t>
      </w:r>
      <w:r w:rsidR="00AA1DDE" w:rsidRPr="006C6031">
        <w:rPr>
          <w:rFonts w:asciiTheme="minorHAnsi" w:hAnsiTheme="minorHAnsi"/>
          <w:sz w:val="20"/>
          <w:szCs w:val="20"/>
        </w:rPr>
        <w:t xml:space="preserve"> their corresponding </w:t>
      </w:r>
      <w:r w:rsidR="00842423">
        <w:rPr>
          <w:rFonts w:asciiTheme="minorHAnsi" w:hAnsiTheme="minorHAnsi"/>
          <w:sz w:val="20"/>
          <w:szCs w:val="20"/>
        </w:rPr>
        <w:t>response is</w:t>
      </w:r>
      <w:r w:rsidR="00D90B36" w:rsidRPr="006C6031">
        <w:rPr>
          <w:rFonts w:asciiTheme="minorHAnsi" w:hAnsiTheme="minorHAnsi"/>
          <w:sz w:val="20"/>
          <w:szCs w:val="20"/>
        </w:rPr>
        <w:t xml:space="preserve"> the dependent variable.</w:t>
      </w:r>
    </w:p>
    <w:p w14:paraId="0D1F625A" w14:textId="77777777" w:rsidR="00D90B36" w:rsidRPr="006C6031" w:rsidRDefault="00D90B36" w:rsidP="00F53EB4">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2520" w:hanging="900"/>
        <w:rPr>
          <w:rFonts w:asciiTheme="minorHAnsi" w:hAnsiTheme="minorHAnsi"/>
          <w:sz w:val="20"/>
          <w:szCs w:val="20"/>
        </w:rPr>
      </w:pPr>
    </w:p>
    <w:p w14:paraId="080CCFA5" w14:textId="77777777" w:rsidR="00AA1DDE" w:rsidRPr="006C6031" w:rsidRDefault="00246CBF" w:rsidP="00F53EB4">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2520" w:hanging="900"/>
        <w:rPr>
          <w:rFonts w:asciiTheme="minorHAnsi" w:hAnsiTheme="minorHAnsi"/>
          <w:sz w:val="20"/>
          <w:szCs w:val="20"/>
        </w:rPr>
      </w:pPr>
      <w:r w:rsidRPr="006C6031">
        <w:rPr>
          <w:rFonts w:asciiTheme="minorHAnsi" w:hAnsiTheme="minorHAnsi"/>
          <w:sz w:val="20"/>
          <w:szCs w:val="20"/>
        </w:rPr>
        <w:fldChar w:fldCharType="begin"/>
      </w:r>
      <w:r w:rsidR="00D90B36" w:rsidRPr="006C6031">
        <w:rPr>
          <w:rFonts w:asciiTheme="minorHAnsi" w:hAnsiTheme="minorHAnsi"/>
          <w:sz w:val="20"/>
          <w:szCs w:val="20"/>
        </w:rPr>
        <w:instrText>LISTNUM 2 \l 4</w:instrText>
      </w:r>
      <w:r w:rsidRPr="006C6031">
        <w:rPr>
          <w:rFonts w:asciiTheme="minorHAnsi" w:hAnsiTheme="minorHAnsi"/>
          <w:sz w:val="20"/>
          <w:szCs w:val="20"/>
        </w:rPr>
        <w:fldChar w:fldCharType="end"/>
      </w:r>
      <w:r w:rsidR="00D90B36" w:rsidRPr="006C6031">
        <w:rPr>
          <w:rFonts w:asciiTheme="minorHAnsi" w:hAnsiTheme="minorHAnsi"/>
          <w:sz w:val="20"/>
          <w:szCs w:val="20"/>
        </w:rPr>
        <w:tab/>
        <w:t>Results sh</w:t>
      </w:r>
      <w:r w:rsidR="00F53EB4">
        <w:rPr>
          <w:rFonts w:asciiTheme="minorHAnsi" w:hAnsiTheme="minorHAnsi"/>
          <w:sz w:val="20"/>
          <w:szCs w:val="20"/>
        </w:rPr>
        <w:t xml:space="preserve">all </w:t>
      </w:r>
      <w:r w:rsidR="00D90B36" w:rsidRPr="006C6031">
        <w:rPr>
          <w:rFonts w:asciiTheme="minorHAnsi" w:hAnsiTheme="minorHAnsi"/>
          <w:sz w:val="20"/>
          <w:szCs w:val="20"/>
        </w:rPr>
        <w:t>be reported in mg</w:t>
      </w:r>
      <w:r w:rsidR="00466CD3" w:rsidRPr="006C6031">
        <w:rPr>
          <w:rFonts w:asciiTheme="minorHAnsi" w:hAnsiTheme="minorHAnsi"/>
          <w:sz w:val="20"/>
          <w:szCs w:val="20"/>
        </w:rPr>
        <w:t xml:space="preserve"> </w:t>
      </w:r>
      <w:r w:rsidR="00842423">
        <w:rPr>
          <w:rFonts w:asciiTheme="minorHAnsi" w:hAnsiTheme="minorHAnsi"/>
          <w:sz w:val="20"/>
          <w:szCs w:val="20"/>
        </w:rPr>
        <w:t>PO</w:t>
      </w:r>
      <w:r w:rsidR="00842423" w:rsidRPr="00842423">
        <w:rPr>
          <w:rFonts w:asciiTheme="minorHAnsi" w:hAnsiTheme="minorHAnsi"/>
          <w:sz w:val="20"/>
          <w:szCs w:val="20"/>
          <w:vertAlign w:val="subscript"/>
        </w:rPr>
        <w:t>4</w:t>
      </w:r>
      <w:r w:rsidR="00466CD3" w:rsidRPr="006C6031">
        <w:rPr>
          <w:rFonts w:asciiTheme="minorHAnsi" w:hAnsiTheme="minorHAnsi"/>
          <w:sz w:val="20"/>
          <w:szCs w:val="20"/>
        </w:rPr>
        <w:t>-</w:t>
      </w:r>
      <w:r w:rsidR="00842423">
        <w:rPr>
          <w:rFonts w:asciiTheme="minorHAnsi" w:hAnsiTheme="minorHAnsi"/>
          <w:sz w:val="20"/>
          <w:szCs w:val="20"/>
        </w:rPr>
        <w:t>P</w:t>
      </w:r>
      <w:r w:rsidR="00466CD3" w:rsidRPr="006C6031">
        <w:rPr>
          <w:rFonts w:asciiTheme="minorHAnsi" w:hAnsiTheme="minorHAnsi"/>
          <w:sz w:val="20"/>
          <w:szCs w:val="20"/>
        </w:rPr>
        <w:t xml:space="preserve"> </w:t>
      </w:r>
      <w:r w:rsidR="00D90B36" w:rsidRPr="006C6031">
        <w:rPr>
          <w:rFonts w:asciiTheme="minorHAnsi" w:hAnsiTheme="minorHAnsi"/>
          <w:sz w:val="20"/>
          <w:szCs w:val="20"/>
        </w:rPr>
        <w:t>/L.</w:t>
      </w:r>
    </w:p>
    <w:p w14:paraId="6E86A237" w14:textId="77777777" w:rsidR="00AA1DDE" w:rsidRPr="006C6031" w:rsidRDefault="00AA1DDE"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rFonts w:asciiTheme="minorHAnsi" w:hAnsiTheme="minorHAnsi"/>
          <w:sz w:val="20"/>
          <w:szCs w:val="20"/>
        </w:rPr>
      </w:pPr>
    </w:p>
    <w:p w14:paraId="3E09F771" w14:textId="77777777" w:rsidR="00D90B36" w:rsidRPr="006C6031" w:rsidRDefault="00246CBF"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600" w:hanging="600"/>
        <w:rPr>
          <w:rFonts w:asciiTheme="minorHAnsi" w:hAnsiTheme="minorHAnsi"/>
          <w:sz w:val="20"/>
          <w:szCs w:val="20"/>
        </w:rPr>
      </w:pPr>
      <w:r w:rsidRPr="006C6031">
        <w:rPr>
          <w:rFonts w:asciiTheme="minorHAnsi" w:hAnsiTheme="minorHAnsi"/>
          <w:sz w:val="20"/>
          <w:szCs w:val="20"/>
        </w:rPr>
        <w:fldChar w:fldCharType="begin"/>
      </w:r>
      <w:r w:rsidR="00D90B36" w:rsidRPr="006C6031">
        <w:rPr>
          <w:rFonts w:asciiTheme="minorHAnsi" w:hAnsiTheme="minorHAnsi"/>
          <w:sz w:val="20"/>
          <w:szCs w:val="20"/>
        </w:rPr>
        <w:instrText>LISTNUM 2 \l 2</w:instrText>
      </w:r>
      <w:r w:rsidRPr="006C6031">
        <w:rPr>
          <w:rFonts w:asciiTheme="minorHAnsi" w:hAnsiTheme="minorHAnsi"/>
          <w:sz w:val="20"/>
          <w:szCs w:val="20"/>
        </w:rPr>
        <w:fldChar w:fldCharType="end"/>
      </w:r>
      <w:r w:rsidR="00D90B36" w:rsidRPr="006C6031">
        <w:rPr>
          <w:rFonts w:asciiTheme="minorHAnsi" w:hAnsiTheme="minorHAnsi"/>
          <w:sz w:val="20"/>
          <w:szCs w:val="20"/>
        </w:rPr>
        <w:tab/>
        <w:t>Quality Control</w:t>
      </w:r>
    </w:p>
    <w:p w14:paraId="1F666D6A" w14:textId="77777777" w:rsidR="00D90B36" w:rsidRPr="006C6031"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rFonts w:asciiTheme="minorHAnsi" w:hAnsiTheme="minorHAnsi"/>
          <w:sz w:val="20"/>
          <w:szCs w:val="20"/>
        </w:rPr>
      </w:pPr>
    </w:p>
    <w:p w14:paraId="37803A4C" w14:textId="1EB8A4A7" w:rsidR="00AA1DDE" w:rsidRPr="006C6031" w:rsidRDefault="00246CBF" w:rsidP="00AA1DDE">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560" w:hanging="960"/>
        <w:rPr>
          <w:rFonts w:asciiTheme="minorHAnsi" w:hAnsiTheme="minorHAnsi"/>
          <w:sz w:val="20"/>
          <w:szCs w:val="20"/>
        </w:rPr>
      </w:pPr>
      <w:r w:rsidRPr="006C6031">
        <w:rPr>
          <w:rFonts w:asciiTheme="minorHAnsi" w:hAnsiTheme="minorHAnsi"/>
          <w:sz w:val="20"/>
          <w:szCs w:val="20"/>
        </w:rPr>
        <w:lastRenderedPageBreak/>
        <w:fldChar w:fldCharType="begin"/>
      </w:r>
      <w:r w:rsidR="00D90B36" w:rsidRPr="006C6031">
        <w:rPr>
          <w:rFonts w:asciiTheme="minorHAnsi" w:hAnsiTheme="minorHAnsi"/>
          <w:sz w:val="20"/>
          <w:szCs w:val="20"/>
        </w:rPr>
        <w:instrText>LISTNUM 2 \l 3 \s 1</w:instrText>
      </w:r>
      <w:r w:rsidRPr="006C6031">
        <w:rPr>
          <w:rFonts w:asciiTheme="minorHAnsi" w:hAnsiTheme="minorHAnsi"/>
          <w:sz w:val="20"/>
          <w:szCs w:val="20"/>
        </w:rPr>
        <w:fldChar w:fldCharType="end"/>
      </w:r>
      <w:r w:rsidR="00D90B36" w:rsidRPr="006C6031">
        <w:rPr>
          <w:rFonts w:asciiTheme="minorHAnsi" w:hAnsiTheme="minorHAnsi"/>
          <w:sz w:val="20"/>
          <w:szCs w:val="20"/>
        </w:rPr>
        <w:tab/>
        <w:t xml:space="preserve">Method detection </w:t>
      </w:r>
      <w:del w:id="61" w:author="Mary Ellen Ley" w:date="2017-01-03T13:29:00Z">
        <w:r w:rsidR="00D90B36" w:rsidRPr="006C6031">
          <w:rPr>
            <w:rFonts w:asciiTheme="minorHAnsi" w:hAnsiTheme="minorHAnsi"/>
            <w:sz w:val="20"/>
            <w:szCs w:val="20"/>
          </w:rPr>
          <w:delText>limits</w:delText>
        </w:r>
      </w:del>
      <w:ins w:id="62" w:author="Mary Ellen Ley" w:date="2017-01-03T13:29:00Z">
        <w:r w:rsidR="00D90B36" w:rsidRPr="006C6031">
          <w:rPr>
            <w:rFonts w:asciiTheme="minorHAnsi" w:hAnsiTheme="minorHAnsi"/>
            <w:sz w:val="20"/>
            <w:szCs w:val="20"/>
          </w:rPr>
          <w:t>limit</w:t>
        </w:r>
      </w:ins>
      <w:r w:rsidR="00D90B36" w:rsidRPr="006C6031">
        <w:rPr>
          <w:rFonts w:asciiTheme="minorHAnsi" w:hAnsiTheme="minorHAnsi"/>
          <w:sz w:val="20"/>
          <w:szCs w:val="20"/>
        </w:rPr>
        <w:t xml:space="preserve"> (MDL):  Method detection </w:t>
      </w:r>
      <w:del w:id="63" w:author="Mary Ellen Ley" w:date="2017-01-03T13:29:00Z">
        <w:r w:rsidR="00D90B36" w:rsidRPr="006C6031">
          <w:rPr>
            <w:rFonts w:asciiTheme="minorHAnsi" w:hAnsiTheme="minorHAnsi"/>
            <w:sz w:val="20"/>
            <w:szCs w:val="20"/>
          </w:rPr>
          <w:delText>limits</w:delText>
        </w:r>
      </w:del>
      <w:ins w:id="64" w:author="Mary Ellen Ley" w:date="2017-01-03T13:29:00Z">
        <w:r w:rsidR="00D90B36" w:rsidRPr="006C6031">
          <w:rPr>
            <w:rFonts w:asciiTheme="minorHAnsi" w:hAnsiTheme="minorHAnsi"/>
            <w:sz w:val="20"/>
            <w:szCs w:val="20"/>
          </w:rPr>
          <w:t>limit</w:t>
        </w:r>
      </w:ins>
      <w:r w:rsidR="00D90B36" w:rsidRPr="006C6031">
        <w:rPr>
          <w:rFonts w:asciiTheme="minorHAnsi" w:hAnsiTheme="minorHAnsi"/>
          <w:sz w:val="20"/>
          <w:szCs w:val="20"/>
        </w:rPr>
        <w:t xml:space="preserve"> should be established using the</w:t>
      </w:r>
      <w:r w:rsidR="00AA1DDE" w:rsidRPr="006C6031">
        <w:rPr>
          <w:rFonts w:asciiTheme="minorHAnsi" w:hAnsiTheme="minorHAnsi"/>
          <w:sz w:val="20"/>
          <w:szCs w:val="20"/>
        </w:rPr>
        <w:t xml:space="preserve"> </w:t>
      </w:r>
      <w:r w:rsidR="003A6869" w:rsidRPr="006C6031">
        <w:rPr>
          <w:rFonts w:asciiTheme="minorHAnsi" w:hAnsiTheme="minorHAnsi"/>
          <w:sz w:val="20"/>
          <w:szCs w:val="20"/>
        </w:rPr>
        <w:t xml:space="preserve">procedures </w:t>
      </w:r>
      <w:r w:rsidR="00D90B36" w:rsidRPr="006C6031">
        <w:rPr>
          <w:rFonts w:asciiTheme="minorHAnsi" w:hAnsiTheme="minorHAnsi"/>
          <w:sz w:val="20"/>
          <w:szCs w:val="20"/>
        </w:rPr>
        <w:t xml:space="preserve">in Chapter </w:t>
      </w:r>
      <w:r w:rsidR="00842423">
        <w:rPr>
          <w:rFonts w:asciiTheme="minorHAnsi" w:hAnsiTheme="minorHAnsi"/>
          <w:sz w:val="20"/>
          <w:szCs w:val="20"/>
        </w:rPr>
        <w:t>6</w:t>
      </w:r>
      <w:r w:rsidR="00D90B36" w:rsidRPr="006C6031">
        <w:rPr>
          <w:rFonts w:asciiTheme="minorHAnsi" w:hAnsiTheme="minorHAnsi"/>
          <w:sz w:val="20"/>
          <w:szCs w:val="20"/>
        </w:rPr>
        <w:t xml:space="preserve">, Section </w:t>
      </w:r>
      <w:r w:rsidR="003A6869" w:rsidRPr="006C6031">
        <w:rPr>
          <w:rFonts w:asciiTheme="minorHAnsi" w:hAnsiTheme="minorHAnsi"/>
          <w:sz w:val="20"/>
          <w:szCs w:val="20"/>
        </w:rPr>
        <w:t>C.8</w:t>
      </w:r>
      <w:r w:rsidR="00D90B36" w:rsidRPr="006C6031">
        <w:rPr>
          <w:rFonts w:asciiTheme="minorHAnsi" w:hAnsiTheme="minorHAnsi"/>
          <w:sz w:val="20"/>
          <w:szCs w:val="20"/>
        </w:rPr>
        <w:t>.</w:t>
      </w:r>
    </w:p>
    <w:p w14:paraId="4D4957B1" w14:textId="77777777" w:rsidR="00D90B36" w:rsidRPr="006C6031"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rFonts w:asciiTheme="minorHAnsi" w:hAnsiTheme="minorHAnsi"/>
          <w:sz w:val="20"/>
          <w:szCs w:val="20"/>
        </w:rPr>
      </w:pPr>
    </w:p>
    <w:p w14:paraId="11B5F23A" w14:textId="77777777" w:rsidR="00D90B36" w:rsidRPr="006C6031" w:rsidRDefault="00246CBF" w:rsidP="003D329A">
      <w:pPr>
        <w:keepNext/>
        <w:keepLines/>
        <w:widowControl/>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560" w:hanging="960"/>
        <w:rPr>
          <w:rFonts w:asciiTheme="minorHAnsi" w:hAnsiTheme="minorHAnsi"/>
          <w:sz w:val="20"/>
          <w:szCs w:val="20"/>
        </w:rPr>
      </w:pPr>
      <w:r w:rsidRPr="006C6031">
        <w:rPr>
          <w:rFonts w:asciiTheme="minorHAnsi" w:hAnsiTheme="minorHAnsi"/>
          <w:sz w:val="20"/>
          <w:szCs w:val="20"/>
        </w:rPr>
        <w:fldChar w:fldCharType="begin"/>
      </w:r>
      <w:r w:rsidR="00D90B36" w:rsidRPr="006C6031">
        <w:rPr>
          <w:rFonts w:asciiTheme="minorHAnsi" w:hAnsiTheme="minorHAnsi"/>
          <w:sz w:val="20"/>
          <w:szCs w:val="20"/>
        </w:rPr>
        <w:instrText>LISTNUM 2 \l 3</w:instrText>
      </w:r>
      <w:r w:rsidRPr="006C6031">
        <w:rPr>
          <w:rFonts w:asciiTheme="minorHAnsi" w:hAnsiTheme="minorHAnsi"/>
          <w:sz w:val="20"/>
          <w:szCs w:val="20"/>
        </w:rPr>
        <w:fldChar w:fldCharType="end"/>
      </w:r>
      <w:r w:rsidR="00D90B36" w:rsidRPr="006C6031">
        <w:rPr>
          <w:rFonts w:asciiTheme="minorHAnsi" w:hAnsiTheme="minorHAnsi"/>
          <w:sz w:val="20"/>
          <w:szCs w:val="20"/>
        </w:rPr>
        <w:tab/>
        <w:t>Calibration</w:t>
      </w:r>
      <w:ins w:id="65" w:author="Mary Ellen Ley" w:date="2017-01-03T13:29:00Z">
        <w:r w:rsidR="006443B5">
          <w:rPr>
            <w:rFonts w:asciiTheme="minorHAnsi" w:hAnsiTheme="minorHAnsi"/>
            <w:sz w:val="20"/>
            <w:szCs w:val="20"/>
          </w:rPr>
          <w:t xml:space="preserve"> C</w:t>
        </w:r>
        <w:r w:rsidR="00454069">
          <w:rPr>
            <w:rFonts w:asciiTheme="minorHAnsi" w:hAnsiTheme="minorHAnsi"/>
            <w:sz w:val="20"/>
            <w:szCs w:val="20"/>
          </w:rPr>
          <w:t>hecks</w:t>
        </w:r>
      </w:ins>
    </w:p>
    <w:p w14:paraId="0C1A5525" w14:textId="77777777" w:rsidR="00D90B36" w:rsidRPr="006C6031" w:rsidRDefault="00D90B36" w:rsidP="003D329A">
      <w:pPr>
        <w:keepNext/>
        <w:keepLines/>
        <w:widowControl/>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rFonts w:asciiTheme="minorHAnsi" w:hAnsiTheme="minorHAnsi"/>
          <w:sz w:val="20"/>
          <w:szCs w:val="20"/>
        </w:rPr>
      </w:pPr>
    </w:p>
    <w:p w14:paraId="2C914B73" w14:textId="77777777" w:rsidR="006602C3" w:rsidRPr="006C6031" w:rsidRDefault="00246CBF" w:rsidP="003D329A">
      <w:pPr>
        <w:keepNext/>
        <w:keepLines/>
        <w:widowControl/>
        <w:tabs>
          <w:tab w:val="left" w:pos="-1440"/>
          <w:tab w:val="left" w:pos="-720"/>
          <w:tab w:val="left" w:pos="0"/>
          <w:tab w:val="left" w:pos="600"/>
          <w:tab w:val="left" w:pos="1560"/>
          <w:tab w:val="left" w:pos="2520"/>
          <w:tab w:val="left" w:pos="4200"/>
          <w:tab w:val="left" w:pos="5040"/>
          <w:tab w:val="left" w:pos="5760"/>
          <w:tab w:val="left" w:pos="6480"/>
          <w:tab w:val="left" w:pos="7200"/>
          <w:tab w:val="left" w:pos="7920"/>
          <w:tab w:val="left" w:pos="8640"/>
          <w:tab w:val="left" w:pos="9360"/>
        </w:tabs>
        <w:ind w:left="2520" w:hanging="990"/>
        <w:rPr>
          <w:del w:id="66" w:author="Mary Ellen Ley" w:date="2017-01-03T13:29:00Z"/>
          <w:rFonts w:asciiTheme="minorHAnsi" w:hAnsiTheme="minorHAnsi"/>
          <w:sz w:val="20"/>
          <w:szCs w:val="20"/>
        </w:rPr>
      </w:pPr>
      <w:del w:id="67" w:author="Mary Ellen Ley" w:date="2017-01-03T13:29:00Z">
        <w:r w:rsidRPr="006C6031">
          <w:rPr>
            <w:rFonts w:asciiTheme="minorHAnsi" w:hAnsiTheme="minorHAnsi"/>
            <w:sz w:val="20"/>
            <w:szCs w:val="20"/>
          </w:rPr>
          <w:fldChar w:fldCharType="begin"/>
        </w:r>
        <w:r w:rsidR="00D90B36" w:rsidRPr="006C6031">
          <w:rPr>
            <w:rFonts w:asciiTheme="minorHAnsi" w:hAnsiTheme="minorHAnsi"/>
            <w:sz w:val="20"/>
            <w:szCs w:val="20"/>
          </w:rPr>
          <w:delInstrText>LISTNUM 2 \l 4 \s 1</w:delInstrText>
        </w:r>
        <w:r w:rsidRPr="006C6031">
          <w:rPr>
            <w:rFonts w:asciiTheme="minorHAnsi" w:hAnsiTheme="minorHAnsi"/>
            <w:sz w:val="20"/>
            <w:szCs w:val="20"/>
          </w:rPr>
          <w:fldChar w:fldCharType="end">
            <w:numberingChange w:id="68" w:author="hcrow" w:date="2011-09-06T13:20:00Z" w:original="(1)"/>
          </w:fldChar>
        </w:r>
        <w:r w:rsidR="00AA1DDE" w:rsidRPr="006C6031">
          <w:rPr>
            <w:rFonts w:asciiTheme="minorHAnsi" w:hAnsiTheme="minorHAnsi"/>
            <w:sz w:val="20"/>
            <w:szCs w:val="20"/>
          </w:rPr>
          <w:delText xml:space="preserve"> </w:delText>
        </w:r>
        <w:r w:rsidR="00F53EB4">
          <w:rPr>
            <w:rFonts w:asciiTheme="minorHAnsi" w:hAnsiTheme="minorHAnsi"/>
            <w:sz w:val="20"/>
            <w:szCs w:val="20"/>
          </w:rPr>
          <w:tab/>
        </w:r>
        <w:r w:rsidR="00D90B36" w:rsidRPr="006C6031">
          <w:rPr>
            <w:rFonts w:asciiTheme="minorHAnsi" w:hAnsiTheme="minorHAnsi"/>
            <w:sz w:val="20"/>
            <w:szCs w:val="20"/>
          </w:rPr>
          <w:delText xml:space="preserve">Linear calibration range:  Calibration standards should bracket the </w:delText>
        </w:r>
        <w:r w:rsidR="00F53EB4">
          <w:rPr>
            <w:rFonts w:asciiTheme="minorHAnsi" w:hAnsiTheme="minorHAnsi"/>
            <w:sz w:val="20"/>
            <w:szCs w:val="20"/>
          </w:rPr>
          <w:delText xml:space="preserve">concentration </w:delText>
        </w:r>
        <w:r w:rsidR="00D90B36" w:rsidRPr="006C6031">
          <w:rPr>
            <w:rFonts w:asciiTheme="minorHAnsi" w:hAnsiTheme="minorHAnsi"/>
            <w:sz w:val="20"/>
            <w:szCs w:val="20"/>
          </w:rPr>
          <w:delText>range of CBP samples</w:delText>
        </w:r>
        <w:r w:rsidR="007B6D82">
          <w:rPr>
            <w:rFonts w:asciiTheme="minorHAnsi" w:hAnsiTheme="minorHAnsi"/>
            <w:sz w:val="20"/>
            <w:szCs w:val="20"/>
          </w:rPr>
          <w:delText xml:space="preserve"> or the samples must be diluted</w:delText>
        </w:r>
        <w:r w:rsidR="00D90B36" w:rsidRPr="006C6031">
          <w:rPr>
            <w:rFonts w:asciiTheme="minorHAnsi" w:hAnsiTheme="minorHAnsi"/>
            <w:sz w:val="20"/>
            <w:szCs w:val="20"/>
          </w:rPr>
          <w:delText>.</w:delText>
        </w:r>
      </w:del>
    </w:p>
    <w:p w14:paraId="5D0837C4" w14:textId="77777777" w:rsidR="00D90B36" w:rsidRPr="006C6031" w:rsidRDefault="00D90B36" w:rsidP="003D329A">
      <w:pPr>
        <w:keepNext/>
        <w:keepLines/>
        <w:widowControl/>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del w:id="69" w:author="Mary Ellen Ley" w:date="2017-01-03T13:29:00Z"/>
          <w:rFonts w:asciiTheme="minorHAnsi" w:hAnsiTheme="minorHAnsi"/>
          <w:sz w:val="20"/>
          <w:szCs w:val="20"/>
        </w:rPr>
      </w:pPr>
    </w:p>
    <w:p w14:paraId="69411726" w14:textId="1F5054DD" w:rsidR="006602C3" w:rsidRPr="006C6031" w:rsidRDefault="00246CBF" w:rsidP="003D329A">
      <w:pPr>
        <w:keepNext/>
        <w:keepLines/>
        <w:widowControl/>
        <w:tabs>
          <w:tab w:val="left" w:pos="-1440"/>
          <w:tab w:val="left" w:pos="-720"/>
          <w:tab w:val="left" w:pos="0"/>
          <w:tab w:val="left" w:pos="600"/>
          <w:tab w:val="left" w:pos="1560"/>
          <w:tab w:val="left" w:pos="2520"/>
          <w:tab w:val="left" w:pos="4200"/>
          <w:tab w:val="left" w:pos="5040"/>
          <w:tab w:val="left" w:pos="5760"/>
          <w:tab w:val="left" w:pos="6480"/>
          <w:tab w:val="left" w:pos="7200"/>
          <w:tab w:val="left" w:pos="7920"/>
          <w:tab w:val="left" w:pos="8640"/>
          <w:tab w:val="left" w:pos="9360"/>
        </w:tabs>
        <w:ind w:left="2520" w:hanging="990"/>
        <w:rPr>
          <w:ins w:id="70" w:author="Mary Ellen Ley" w:date="2017-01-03T13:29:00Z"/>
          <w:rFonts w:asciiTheme="minorHAnsi" w:hAnsiTheme="minorHAnsi"/>
          <w:sz w:val="20"/>
          <w:szCs w:val="20"/>
        </w:rPr>
      </w:pPr>
      <w:del w:id="71" w:author="Mary Ellen Ley" w:date="2017-01-03T13:29:00Z">
        <w:r w:rsidRPr="006C6031">
          <w:rPr>
            <w:rFonts w:asciiTheme="minorHAnsi" w:hAnsiTheme="minorHAnsi"/>
            <w:sz w:val="20"/>
            <w:szCs w:val="20"/>
          </w:rPr>
          <w:fldChar w:fldCharType="begin"/>
        </w:r>
        <w:r w:rsidR="00D90B36" w:rsidRPr="006C6031">
          <w:rPr>
            <w:rFonts w:asciiTheme="minorHAnsi" w:hAnsiTheme="minorHAnsi"/>
            <w:sz w:val="20"/>
            <w:szCs w:val="20"/>
          </w:rPr>
          <w:delInstrText>LISTNUM 2 \l 4</w:delInstrText>
        </w:r>
        <w:r w:rsidRPr="006C6031">
          <w:rPr>
            <w:rFonts w:asciiTheme="minorHAnsi" w:hAnsiTheme="minorHAnsi"/>
            <w:sz w:val="20"/>
            <w:szCs w:val="20"/>
          </w:rPr>
          <w:fldChar w:fldCharType="end">
            <w:numberingChange w:id="72" w:author="hcrow" w:date="2011-09-06T13:20:00Z" w:original="(2)"/>
          </w:fldChar>
        </w:r>
        <w:r w:rsidR="006602C3">
          <w:rPr>
            <w:rFonts w:asciiTheme="minorHAnsi" w:hAnsiTheme="minorHAnsi"/>
            <w:sz w:val="20"/>
            <w:szCs w:val="20"/>
          </w:rPr>
          <w:tab/>
        </w:r>
        <w:r w:rsidR="00D90B36" w:rsidRPr="006C6031">
          <w:rPr>
            <w:rFonts w:asciiTheme="minorHAnsi" w:hAnsiTheme="minorHAnsi"/>
            <w:sz w:val="20"/>
            <w:szCs w:val="20"/>
          </w:rPr>
          <w:delText xml:space="preserve">Correlation coefficient:  </w:delText>
        </w:r>
      </w:del>
      <w:ins w:id="73" w:author="Mary Ellen Ley" w:date="2017-01-03T13:29:00Z">
        <w:r w:rsidR="00F53EB4">
          <w:rPr>
            <w:rFonts w:asciiTheme="minorHAnsi" w:hAnsiTheme="minorHAnsi"/>
            <w:sz w:val="20"/>
            <w:szCs w:val="20"/>
          </w:rPr>
          <w:tab/>
        </w:r>
      </w:ins>
    </w:p>
    <w:p w14:paraId="0121FB2E" w14:textId="77777777" w:rsidR="00D90B36" w:rsidRPr="006C6031" w:rsidRDefault="00D90B36" w:rsidP="003D329A">
      <w:pPr>
        <w:keepNext/>
        <w:keepLines/>
        <w:widowControl/>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ins w:id="74" w:author="Mary Ellen Ley" w:date="2017-01-03T13:29:00Z"/>
          <w:rFonts w:asciiTheme="minorHAnsi" w:hAnsiTheme="minorHAnsi"/>
          <w:sz w:val="20"/>
          <w:szCs w:val="20"/>
        </w:rPr>
      </w:pPr>
    </w:p>
    <w:p w14:paraId="0FADB62E" w14:textId="1B60F5D6" w:rsidR="00D90B36" w:rsidRDefault="00246CBF" w:rsidP="003D329A">
      <w:pPr>
        <w:keepNext/>
        <w:keepLines/>
        <w:widowControl/>
        <w:tabs>
          <w:tab w:val="left" w:pos="-1440"/>
          <w:tab w:val="left" w:pos="-720"/>
          <w:tab w:val="left" w:pos="0"/>
          <w:tab w:val="left" w:pos="600"/>
          <w:tab w:val="left" w:pos="2520"/>
          <w:tab w:val="left" w:pos="4200"/>
          <w:tab w:val="left" w:pos="5040"/>
          <w:tab w:val="left" w:pos="5760"/>
          <w:tab w:val="left" w:pos="6480"/>
          <w:tab w:val="left" w:pos="7200"/>
          <w:tab w:val="left" w:pos="7920"/>
          <w:tab w:val="left" w:pos="8640"/>
          <w:tab w:val="left" w:pos="9360"/>
        </w:tabs>
        <w:ind w:left="2520" w:hanging="990"/>
        <w:rPr>
          <w:rFonts w:asciiTheme="minorHAnsi" w:hAnsiTheme="minorHAnsi"/>
          <w:sz w:val="20"/>
          <w:rPrChange w:id="75" w:author="Mary Ellen Ley" w:date="2017-01-03T13:29:00Z">
            <w:rPr>
              <w:rFonts w:asciiTheme="minorHAnsi" w:hAnsiTheme="minorHAnsi"/>
              <w:color w:val="FF0000"/>
              <w:sz w:val="20"/>
            </w:rPr>
          </w:rPrChange>
        </w:rPr>
      </w:pPr>
      <w:ins w:id="76" w:author="Mary Ellen Ley" w:date="2017-01-03T13:29:00Z">
        <w:r w:rsidRPr="006C6031">
          <w:rPr>
            <w:rFonts w:asciiTheme="minorHAnsi" w:hAnsiTheme="minorHAnsi"/>
            <w:sz w:val="20"/>
            <w:szCs w:val="20"/>
          </w:rPr>
          <w:fldChar w:fldCharType="begin"/>
        </w:r>
        <w:r w:rsidR="00D90B36" w:rsidRPr="006C6031">
          <w:rPr>
            <w:rFonts w:asciiTheme="minorHAnsi" w:hAnsiTheme="minorHAnsi"/>
            <w:sz w:val="20"/>
            <w:szCs w:val="20"/>
          </w:rPr>
          <w:instrText>LISTNUM 2 \l 4</w:instrText>
        </w:r>
        <w:r w:rsidRPr="006C6031">
          <w:rPr>
            <w:rFonts w:asciiTheme="minorHAnsi" w:hAnsiTheme="minorHAnsi"/>
            <w:sz w:val="20"/>
            <w:szCs w:val="20"/>
          </w:rPr>
          <w:fldChar w:fldCharType="end"/>
        </w:r>
        <w:r w:rsidR="006602C3">
          <w:rPr>
            <w:rFonts w:asciiTheme="minorHAnsi" w:hAnsiTheme="minorHAnsi"/>
            <w:sz w:val="20"/>
            <w:szCs w:val="20"/>
          </w:rPr>
          <w:tab/>
        </w:r>
      </w:ins>
      <w:r w:rsidR="00D90B36" w:rsidRPr="006C6031">
        <w:rPr>
          <w:rFonts w:asciiTheme="minorHAnsi" w:hAnsiTheme="minorHAnsi"/>
          <w:sz w:val="20"/>
          <w:szCs w:val="20"/>
        </w:rPr>
        <w:t>The correlation coefficient must be 0.99</w:t>
      </w:r>
      <w:r w:rsidR="00842423">
        <w:rPr>
          <w:rFonts w:asciiTheme="minorHAnsi" w:hAnsiTheme="minorHAnsi"/>
          <w:sz w:val="20"/>
          <w:szCs w:val="20"/>
        </w:rPr>
        <w:t>5 or better for the calibration c</w:t>
      </w:r>
      <w:r w:rsidR="00D90B36" w:rsidRPr="006C6031">
        <w:rPr>
          <w:rFonts w:asciiTheme="minorHAnsi" w:hAnsiTheme="minorHAnsi"/>
          <w:sz w:val="20"/>
          <w:szCs w:val="20"/>
        </w:rPr>
        <w:t>urve to be used.</w:t>
      </w:r>
    </w:p>
    <w:p w14:paraId="1632CB78" w14:textId="77777777" w:rsidR="00945027" w:rsidRDefault="00945027" w:rsidP="003D329A">
      <w:pPr>
        <w:keepNext/>
        <w:keepLines/>
        <w:widowControl/>
        <w:tabs>
          <w:tab w:val="left" w:pos="-1440"/>
          <w:tab w:val="left" w:pos="-720"/>
          <w:tab w:val="left" w:pos="0"/>
          <w:tab w:val="left" w:pos="600"/>
          <w:tab w:val="left" w:pos="2520"/>
          <w:tab w:val="left" w:pos="4200"/>
          <w:tab w:val="left" w:pos="5040"/>
          <w:tab w:val="left" w:pos="5760"/>
          <w:tab w:val="left" w:pos="6480"/>
          <w:tab w:val="left" w:pos="7200"/>
          <w:tab w:val="left" w:pos="7920"/>
          <w:tab w:val="left" w:pos="8640"/>
          <w:tab w:val="left" w:pos="9360"/>
        </w:tabs>
        <w:ind w:left="2520" w:hanging="990"/>
        <w:rPr>
          <w:ins w:id="77" w:author="Mary Ellen Ley" w:date="2017-01-03T13:29:00Z"/>
          <w:rFonts w:asciiTheme="minorHAnsi" w:hAnsiTheme="minorHAnsi"/>
          <w:sz w:val="20"/>
          <w:szCs w:val="20"/>
        </w:rPr>
      </w:pPr>
    </w:p>
    <w:p w14:paraId="35B487E2" w14:textId="77777777" w:rsidR="00945027" w:rsidRPr="006C6031" w:rsidRDefault="00945027" w:rsidP="00945027">
      <w:pPr>
        <w:keepNext/>
        <w:keepLines/>
        <w:widowControl/>
        <w:tabs>
          <w:tab w:val="left" w:pos="-1440"/>
          <w:tab w:val="left" w:pos="-720"/>
          <w:tab w:val="left" w:pos="0"/>
          <w:tab w:val="left" w:pos="600"/>
          <w:tab w:val="left" w:pos="2520"/>
          <w:tab w:val="left" w:pos="4200"/>
          <w:tab w:val="left" w:pos="5040"/>
          <w:tab w:val="left" w:pos="5760"/>
          <w:tab w:val="left" w:pos="6480"/>
          <w:tab w:val="left" w:pos="7200"/>
          <w:tab w:val="left" w:pos="7920"/>
          <w:tab w:val="left" w:pos="8640"/>
          <w:tab w:val="left" w:pos="9360"/>
        </w:tabs>
        <w:ind w:left="2550" w:hanging="990"/>
        <w:rPr>
          <w:ins w:id="78" w:author="Mary Ellen Ley" w:date="2017-01-03T13:29:00Z"/>
          <w:rFonts w:asciiTheme="minorHAnsi" w:hAnsiTheme="minorHAnsi"/>
          <w:color w:val="FF0000"/>
          <w:sz w:val="20"/>
          <w:szCs w:val="20"/>
        </w:rPr>
      </w:pPr>
      <w:ins w:id="79" w:author="Mary Ellen Ley" w:date="2017-01-03T13:29:00Z">
        <w:r>
          <w:rPr>
            <w:rFonts w:asciiTheme="minorHAnsi" w:hAnsiTheme="minorHAnsi"/>
            <w:color w:val="FF0000"/>
            <w:sz w:val="20"/>
            <w:szCs w:val="20"/>
          </w:rPr>
          <w:t>(2)</w:t>
        </w:r>
        <w:r>
          <w:rPr>
            <w:rFonts w:asciiTheme="minorHAnsi" w:hAnsiTheme="minorHAnsi"/>
            <w:color w:val="FF0000"/>
            <w:sz w:val="20"/>
            <w:szCs w:val="20"/>
          </w:rPr>
          <w:tab/>
          <w:t xml:space="preserve">Results of the initial and continuing calibration verification samples must be within 10% of their expected values. </w:t>
        </w:r>
      </w:ins>
    </w:p>
    <w:p w14:paraId="69CDBDA8" w14:textId="77777777" w:rsidR="00D90B36" w:rsidRPr="006C6031"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rFonts w:asciiTheme="minorHAnsi" w:hAnsiTheme="minorHAnsi"/>
          <w:sz w:val="20"/>
          <w:szCs w:val="20"/>
        </w:rPr>
      </w:pPr>
    </w:p>
    <w:p w14:paraId="14F1C261" w14:textId="77777777" w:rsidR="00D90B36" w:rsidRPr="006C6031" w:rsidRDefault="00246CBF" w:rsidP="00995885">
      <w:pPr>
        <w:tabs>
          <w:tab w:val="left" w:pos="-1440"/>
          <w:tab w:val="left" w:pos="-720"/>
          <w:tab w:val="left" w:pos="0"/>
          <w:tab w:val="left" w:pos="600"/>
          <w:tab w:val="left" w:pos="2760"/>
          <w:tab w:val="left" w:pos="4200"/>
          <w:tab w:val="left" w:pos="5040"/>
          <w:tab w:val="left" w:pos="5760"/>
          <w:tab w:val="left" w:pos="6480"/>
          <w:tab w:val="left" w:pos="7200"/>
          <w:tab w:val="left" w:pos="7920"/>
          <w:tab w:val="left" w:pos="8640"/>
          <w:tab w:val="left" w:pos="9360"/>
        </w:tabs>
        <w:ind w:left="1560" w:hanging="960"/>
        <w:rPr>
          <w:rFonts w:asciiTheme="minorHAnsi" w:hAnsiTheme="minorHAnsi"/>
          <w:sz w:val="20"/>
          <w:szCs w:val="20"/>
        </w:rPr>
      </w:pPr>
      <w:r w:rsidRPr="006C6031">
        <w:rPr>
          <w:rFonts w:asciiTheme="minorHAnsi" w:hAnsiTheme="minorHAnsi"/>
          <w:sz w:val="20"/>
          <w:szCs w:val="20"/>
        </w:rPr>
        <w:fldChar w:fldCharType="begin"/>
      </w:r>
      <w:r w:rsidR="00D90B36" w:rsidRPr="006C6031">
        <w:rPr>
          <w:rFonts w:asciiTheme="minorHAnsi" w:hAnsiTheme="minorHAnsi"/>
          <w:sz w:val="20"/>
          <w:szCs w:val="20"/>
        </w:rPr>
        <w:instrText>LISTNUM 2 \l 3</w:instrText>
      </w:r>
      <w:r w:rsidRPr="006C6031">
        <w:rPr>
          <w:rFonts w:asciiTheme="minorHAnsi" w:hAnsiTheme="minorHAnsi"/>
          <w:sz w:val="20"/>
          <w:szCs w:val="20"/>
        </w:rPr>
        <w:fldChar w:fldCharType="end"/>
      </w:r>
      <w:r w:rsidR="00B2439A" w:rsidRPr="006C6031">
        <w:rPr>
          <w:rFonts w:asciiTheme="minorHAnsi" w:hAnsiTheme="minorHAnsi"/>
          <w:sz w:val="20"/>
          <w:szCs w:val="20"/>
        </w:rPr>
        <w:tab/>
        <w:t>Method B</w:t>
      </w:r>
      <w:r w:rsidR="00D90B36" w:rsidRPr="006C6031">
        <w:rPr>
          <w:rFonts w:asciiTheme="minorHAnsi" w:hAnsiTheme="minorHAnsi"/>
          <w:sz w:val="20"/>
          <w:szCs w:val="20"/>
        </w:rPr>
        <w:t xml:space="preserve">lank:  see </w:t>
      </w:r>
      <w:r w:rsidR="0075025A" w:rsidRPr="006C6031">
        <w:rPr>
          <w:rFonts w:asciiTheme="minorHAnsi" w:hAnsiTheme="minorHAnsi"/>
          <w:sz w:val="20"/>
          <w:szCs w:val="20"/>
        </w:rPr>
        <w:t xml:space="preserve">Chapter </w:t>
      </w:r>
      <w:r w:rsidR="00995885">
        <w:rPr>
          <w:rFonts w:asciiTheme="minorHAnsi" w:hAnsiTheme="minorHAnsi"/>
          <w:sz w:val="20"/>
          <w:szCs w:val="20"/>
        </w:rPr>
        <w:t>6</w:t>
      </w:r>
      <w:r w:rsidR="0075025A" w:rsidRPr="006C6031">
        <w:rPr>
          <w:rFonts w:asciiTheme="minorHAnsi" w:hAnsiTheme="minorHAnsi"/>
          <w:sz w:val="20"/>
          <w:szCs w:val="20"/>
        </w:rPr>
        <w:t xml:space="preserve">, Section </w:t>
      </w:r>
      <w:r w:rsidR="00B2439A" w:rsidRPr="006C6031">
        <w:rPr>
          <w:rFonts w:asciiTheme="minorHAnsi" w:hAnsiTheme="minorHAnsi"/>
          <w:sz w:val="20"/>
          <w:szCs w:val="20"/>
        </w:rPr>
        <w:t>C.6.</w:t>
      </w:r>
      <w:r w:rsidR="003A6869" w:rsidRPr="006C6031">
        <w:rPr>
          <w:rFonts w:asciiTheme="minorHAnsi" w:hAnsiTheme="minorHAnsi"/>
          <w:sz w:val="20"/>
          <w:szCs w:val="20"/>
        </w:rPr>
        <w:t>1.</w:t>
      </w:r>
    </w:p>
    <w:p w14:paraId="19BACFBE" w14:textId="77777777" w:rsidR="00D90B36" w:rsidRPr="006C6031"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rFonts w:asciiTheme="minorHAnsi" w:hAnsiTheme="minorHAnsi"/>
          <w:sz w:val="20"/>
          <w:szCs w:val="20"/>
        </w:rPr>
      </w:pPr>
    </w:p>
    <w:p w14:paraId="2EC070F5" w14:textId="77777777" w:rsidR="003A6869" w:rsidRPr="006C6031" w:rsidRDefault="00246CBF" w:rsidP="003A6869">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560" w:hanging="960"/>
        <w:rPr>
          <w:rFonts w:asciiTheme="minorHAnsi" w:hAnsiTheme="minorHAnsi"/>
          <w:sz w:val="20"/>
          <w:szCs w:val="20"/>
        </w:rPr>
      </w:pPr>
      <w:r w:rsidRPr="006C6031">
        <w:rPr>
          <w:rFonts w:asciiTheme="minorHAnsi" w:hAnsiTheme="minorHAnsi"/>
          <w:sz w:val="20"/>
          <w:szCs w:val="20"/>
        </w:rPr>
        <w:fldChar w:fldCharType="begin"/>
      </w:r>
      <w:r w:rsidR="00D90B36" w:rsidRPr="006C6031">
        <w:rPr>
          <w:rFonts w:asciiTheme="minorHAnsi" w:hAnsiTheme="minorHAnsi"/>
          <w:sz w:val="20"/>
          <w:szCs w:val="20"/>
        </w:rPr>
        <w:instrText>LISTNUM 2 \l 3</w:instrText>
      </w:r>
      <w:r w:rsidRPr="006C6031">
        <w:rPr>
          <w:rFonts w:asciiTheme="minorHAnsi" w:hAnsiTheme="minorHAnsi"/>
          <w:sz w:val="20"/>
          <w:szCs w:val="20"/>
        </w:rPr>
        <w:fldChar w:fldCharType="end"/>
      </w:r>
      <w:r w:rsidR="00D90B36" w:rsidRPr="006C6031">
        <w:rPr>
          <w:rFonts w:asciiTheme="minorHAnsi" w:hAnsiTheme="minorHAnsi"/>
          <w:sz w:val="20"/>
          <w:szCs w:val="20"/>
        </w:rPr>
        <w:tab/>
        <w:t xml:space="preserve">Matrix spike sample:  see </w:t>
      </w:r>
      <w:r w:rsidR="0075025A" w:rsidRPr="006C6031">
        <w:rPr>
          <w:rFonts w:asciiTheme="minorHAnsi" w:hAnsiTheme="minorHAnsi"/>
          <w:sz w:val="20"/>
          <w:szCs w:val="20"/>
        </w:rPr>
        <w:t xml:space="preserve">Chapter </w:t>
      </w:r>
      <w:r w:rsidR="00995885">
        <w:rPr>
          <w:rFonts w:asciiTheme="minorHAnsi" w:hAnsiTheme="minorHAnsi"/>
          <w:sz w:val="20"/>
          <w:szCs w:val="20"/>
        </w:rPr>
        <w:t>6</w:t>
      </w:r>
      <w:r w:rsidR="0075025A" w:rsidRPr="006C6031">
        <w:rPr>
          <w:rFonts w:asciiTheme="minorHAnsi" w:hAnsiTheme="minorHAnsi"/>
          <w:sz w:val="20"/>
          <w:szCs w:val="20"/>
        </w:rPr>
        <w:t xml:space="preserve">, Section </w:t>
      </w:r>
      <w:r w:rsidR="003A6869" w:rsidRPr="006C6031">
        <w:rPr>
          <w:rFonts w:asciiTheme="minorHAnsi" w:hAnsiTheme="minorHAnsi"/>
          <w:sz w:val="20"/>
          <w:szCs w:val="20"/>
        </w:rPr>
        <w:t>C.6.4.</w:t>
      </w:r>
    </w:p>
    <w:p w14:paraId="27BA450A" w14:textId="77777777" w:rsidR="00D90B36" w:rsidRPr="006C6031" w:rsidRDefault="00D90B36" w:rsidP="003A6869">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560" w:hanging="960"/>
        <w:rPr>
          <w:rFonts w:asciiTheme="minorHAnsi" w:hAnsiTheme="minorHAnsi"/>
          <w:sz w:val="20"/>
          <w:szCs w:val="20"/>
        </w:rPr>
      </w:pPr>
    </w:p>
    <w:p w14:paraId="2FF768E6" w14:textId="77777777" w:rsidR="00D90B36" w:rsidRPr="006C6031" w:rsidRDefault="00246CBF"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560" w:hanging="960"/>
        <w:rPr>
          <w:rFonts w:asciiTheme="minorHAnsi" w:hAnsiTheme="minorHAnsi"/>
          <w:sz w:val="20"/>
          <w:szCs w:val="20"/>
        </w:rPr>
      </w:pPr>
      <w:r w:rsidRPr="006C6031">
        <w:rPr>
          <w:rFonts w:asciiTheme="minorHAnsi" w:hAnsiTheme="minorHAnsi"/>
          <w:sz w:val="20"/>
          <w:szCs w:val="20"/>
        </w:rPr>
        <w:fldChar w:fldCharType="begin"/>
      </w:r>
      <w:r w:rsidR="00D90B36" w:rsidRPr="006C6031">
        <w:rPr>
          <w:rFonts w:asciiTheme="minorHAnsi" w:hAnsiTheme="minorHAnsi"/>
          <w:sz w:val="20"/>
          <w:szCs w:val="20"/>
        </w:rPr>
        <w:instrText>LISTNUM 2 \l 3</w:instrText>
      </w:r>
      <w:r w:rsidRPr="006C6031">
        <w:rPr>
          <w:rFonts w:asciiTheme="minorHAnsi" w:hAnsiTheme="minorHAnsi"/>
          <w:sz w:val="20"/>
          <w:szCs w:val="20"/>
        </w:rPr>
        <w:fldChar w:fldCharType="end"/>
      </w:r>
      <w:r w:rsidR="00D90B36" w:rsidRPr="006C6031">
        <w:rPr>
          <w:rFonts w:asciiTheme="minorHAnsi" w:hAnsiTheme="minorHAnsi"/>
          <w:sz w:val="20"/>
          <w:szCs w:val="20"/>
        </w:rPr>
        <w:tab/>
        <w:t xml:space="preserve">Laboratory duplicate:  see </w:t>
      </w:r>
      <w:r w:rsidR="0075025A" w:rsidRPr="006C6031">
        <w:rPr>
          <w:rFonts w:asciiTheme="minorHAnsi" w:hAnsiTheme="minorHAnsi"/>
          <w:sz w:val="20"/>
          <w:szCs w:val="20"/>
        </w:rPr>
        <w:t xml:space="preserve">Chapter </w:t>
      </w:r>
      <w:r w:rsidR="00995885">
        <w:rPr>
          <w:rFonts w:asciiTheme="minorHAnsi" w:hAnsiTheme="minorHAnsi"/>
          <w:sz w:val="20"/>
          <w:szCs w:val="20"/>
        </w:rPr>
        <w:t>6</w:t>
      </w:r>
      <w:r w:rsidR="0075025A" w:rsidRPr="006C6031">
        <w:rPr>
          <w:rFonts w:asciiTheme="minorHAnsi" w:hAnsiTheme="minorHAnsi"/>
          <w:sz w:val="20"/>
          <w:szCs w:val="20"/>
        </w:rPr>
        <w:t xml:space="preserve">, Section </w:t>
      </w:r>
      <w:r w:rsidR="003A6869" w:rsidRPr="006C6031">
        <w:rPr>
          <w:rFonts w:asciiTheme="minorHAnsi" w:hAnsiTheme="minorHAnsi"/>
          <w:sz w:val="20"/>
          <w:szCs w:val="20"/>
        </w:rPr>
        <w:t>C.6.3.</w:t>
      </w:r>
    </w:p>
    <w:p w14:paraId="41801858" w14:textId="77777777" w:rsidR="00D90B36" w:rsidRPr="006C6031"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rFonts w:asciiTheme="minorHAnsi" w:hAnsiTheme="minorHAnsi"/>
          <w:sz w:val="20"/>
          <w:szCs w:val="20"/>
        </w:rPr>
      </w:pPr>
    </w:p>
    <w:p w14:paraId="6A32CB2C" w14:textId="77777777" w:rsidR="00AA1DDE" w:rsidRDefault="00246CBF"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560" w:hanging="960"/>
        <w:rPr>
          <w:rFonts w:asciiTheme="minorHAnsi" w:hAnsiTheme="minorHAnsi"/>
          <w:sz w:val="20"/>
          <w:szCs w:val="20"/>
        </w:rPr>
      </w:pPr>
      <w:r w:rsidRPr="006C6031">
        <w:rPr>
          <w:rFonts w:asciiTheme="minorHAnsi" w:hAnsiTheme="minorHAnsi"/>
          <w:sz w:val="20"/>
          <w:szCs w:val="20"/>
        </w:rPr>
        <w:fldChar w:fldCharType="begin"/>
      </w:r>
      <w:r w:rsidR="00D90B36" w:rsidRPr="006C6031">
        <w:rPr>
          <w:rFonts w:asciiTheme="minorHAnsi" w:hAnsiTheme="minorHAnsi"/>
          <w:sz w:val="20"/>
          <w:szCs w:val="20"/>
        </w:rPr>
        <w:instrText>LISTNUM 2 \l 3</w:instrText>
      </w:r>
      <w:r w:rsidRPr="006C6031">
        <w:rPr>
          <w:rFonts w:asciiTheme="minorHAnsi" w:hAnsiTheme="minorHAnsi"/>
          <w:sz w:val="20"/>
          <w:szCs w:val="20"/>
        </w:rPr>
        <w:fldChar w:fldCharType="end"/>
      </w:r>
      <w:r w:rsidR="00D90B36" w:rsidRPr="006C6031">
        <w:rPr>
          <w:rFonts w:asciiTheme="minorHAnsi" w:hAnsiTheme="minorHAnsi"/>
          <w:sz w:val="20"/>
          <w:szCs w:val="20"/>
        </w:rPr>
        <w:tab/>
        <w:t>Reference materials:  The laboratory must analyze a standard reference material</w:t>
      </w:r>
      <w:r w:rsidR="00AA1DDE" w:rsidRPr="006C6031">
        <w:rPr>
          <w:rFonts w:asciiTheme="minorHAnsi" w:hAnsiTheme="minorHAnsi"/>
          <w:sz w:val="20"/>
          <w:szCs w:val="20"/>
        </w:rPr>
        <w:t xml:space="preserve"> or other second </w:t>
      </w:r>
      <w:r w:rsidR="00995885">
        <w:rPr>
          <w:rFonts w:asciiTheme="minorHAnsi" w:hAnsiTheme="minorHAnsi"/>
          <w:sz w:val="20"/>
          <w:szCs w:val="20"/>
        </w:rPr>
        <w:t>-</w:t>
      </w:r>
      <w:r w:rsidR="00AA1DDE" w:rsidRPr="006C6031">
        <w:rPr>
          <w:rFonts w:asciiTheme="minorHAnsi" w:hAnsiTheme="minorHAnsi"/>
          <w:sz w:val="20"/>
          <w:szCs w:val="20"/>
        </w:rPr>
        <w:t>source performance check with each run.</w:t>
      </w:r>
      <w:r w:rsidR="00D90B36" w:rsidRPr="006C6031">
        <w:rPr>
          <w:rFonts w:asciiTheme="minorHAnsi" w:hAnsiTheme="minorHAnsi"/>
          <w:sz w:val="20"/>
          <w:szCs w:val="20"/>
        </w:rPr>
        <w:t xml:space="preserve"> </w:t>
      </w:r>
    </w:p>
    <w:p w14:paraId="39A943B5" w14:textId="77777777" w:rsidR="00995885" w:rsidRPr="006C6031" w:rsidRDefault="00995885"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560" w:hanging="960"/>
        <w:rPr>
          <w:rFonts w:asciiTheme="minorHAnsi" w:hAnsiTheme="minorHAnsi"/>
          <w:sz w:val="20"/>
          <w:szCs w:val="20"/>
        </w:rPr>
      </w:pPr>
    </w:p>
    <w:p w14:paraId="2D973FBC" w14:textId="77777777" w:rsidR="00AA1DDE" w:rsidRPr="006C6031" w:rsidRDefault="00AA1DDE"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560" w:hanging="960"/>
        <w:rPr>
          <w:rFonts w:asciiTheme="minorHAnsi" w:hAnsiTheme="minorHAnsi"/>
          <w:sz w:val="20"/>
          <w:szCs w:val="20"/>
        </w:rPr>
      </w:pPr>
    </w:p>
    <w:p w14:paraId="1E74E5FE" w14:textId="77777777" w:rsidR="00995885" w:rsidRPr="00995885" w:rsidRDefault="00995885" w:rsidP="00995885">
      <w:pPr>
        <w:widowControl/>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autoSpaceDE/>
        <w:autoSpaceDN/>
        <w:adjustRightInd/>
        <w:ind w:left="1570" w:hanging="965"/>
        <w:rPr>
          <w:rFonts w:asciiTheme="minorHAnsi" w:hAnsiTheme="minorHAnsi"/>
          <w:sz w:val="20"/>
          <w:szCs w:val="20"/>
        </w:rPr>
      </w:pPr>
      <w:r w:rsidRPr="00995885">
        <w:rPr>
          <w:rFonts w:asciiTheme="minorHAnsi" w:hAnsiTheme="minorHAnsi"/>
          <w:b/>
          <w:sz w:val="22"/>
          <w:szCs w:val="22"/>
        </w:rPr>
        <w:t xml:space="preserve">Summary of acceptance limits and corrective actions for </w:t>
      </w:r>
      <w:r w:rsidR="003D329A">
        <w:rPr>
          <w:rFonts w:asciiTheme="minorHAnsi" w:hAnsiTheme="minorHAnsi"/>
          <w:b/>
          <w:sz w:val="22"/>
          <w:szCs w:val="22"/>
        </w:rPr>
        <w:t>Orthop</w:t>
      </w:r>
      <w:r>
        <w:rPr>
          <w:rFonts w:asciiTheme="minorHAnsi" w:hAnsiTheme="minorHAnsi"/>
          <w:b/>
          <w:sz w:val="22"/>
          <w:szCs w:val="22"/>
        </w:rPr>
        <w:t>hosphate</w:t>
      </w:r>
      <w:r w:rsidR="003D329A">
        <w:rPr>
          <w:rFonts w:asciiTheme="minorHAnsi" w:hAnsiTheme="minorHAnsi"/>
          <w:b/>
          <w:sz w:val="22"/>
          <w:szCs w:val="22"/>
        </w:rPr>
        <w:t xml:space="preserve"> QC samples</w:t>
      </w:r>
    </w:p>
    <w:p w14:paraId="05A7FAD2" w14:textId="77777777" w:rsidR="00AA1DDE" w:rsidRPr="006C6031" w:rsidRDefault="00AA1DDE"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560" w:hanging="960"/>
        <w:rPr>
          <w:rFonts w:asciiTheme="minorHAnsi" w:hAnsiTheme="minorHAnsi"/>
          <w:sz w:val="20"/>
          <w:szCs w:val="20"/>
        </w:rPr>
      </w:pPr>
    </w:p>
    <w:tbl>
      <w:tblPr>
        <w:tblW w:w="936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2052"/>
        <w:gridCol w:w="3852"/>
        <w:gridCol w:w="1638"/>
      </w:tblGrid>
      <w:tr w:rsidR="00A47B00" w:rsidRPr="006C6031" w14:paraId="7471B62C" w14:textId="77777777" w:rsidTr="003D3E8A">
        <w:trPr>
          <w:trHeight w:val="530"/>
        </w:trPr>
        <w:tc>
          <w:tcPr>
            <w:tcW w:w="1818" w:type="dxa"/>
          </w:tcPr>
          <w:p w14:paraId="184E10F3" w14:textId="77777777" w:rsidR="00A47B00" w:rsidRPr="006C6031" w:rsidRDefault="00A47B00" w:rsidP="00A47B00">
            <w:pPr>
              <w:rPr>
                <w:rFonts w:asciiTheme="minorHAnsi" w:hAnsiTheme="minorHAnsi"/>
                <w:b/>
                <w:sz w:val="20"/>
                <w:szCs w:val="20"/>
              </w:rPr>
            </w:pPr>
            <w:r w:rsidRPr="006C6031">
              <w:rPr>
                <w:rFonts w:asciiTheme="minorHAnsi" w:hAnsiTheme="minorHAnsi"/>
                <w:b/>
                <w:sz w:val="20"/>
                <w:szCs w:val="20"/>
              </w:rPr>
              <w:t>INDICATOR</w:t>
            </w:r>
          </w:p>
        </w:tc>
        <w:tc>
          <w:tcPr>
            <w:tcW w:w="2052" w:type="dxa"/>
          </w:tcPr>
          <w:p w14:paraId="05ECF8C5" w14:textId="77777777" w:rsidR="00A47B00" w:rsidRPr="006C6031" w:rsidRDefault="00A47B00" w:rsidP="00A47B00">
            <w:pPr>
              <w:rPr>
                <w:rFonts w:asciiTheme="minorHAnsi" w:hAnsiTheme="minorHAnsi"/>
                <w:b/>
                <w:sz w:val="20"/>
                <w:szCs w:val="20"/>
              </w:rPr>
            </w:pPr>
            <w:r w:rsidRPr="006C6031">
              <w:rPr>
                <w:rFonts w:asciiTheme="minorHAnsi" w:hAnsiTheme="minorHAnsi"/>
                <w:b/>
                <w:sz w:val="20"/>
                <w:szCs w:val="20"/>
              </w:rPr>
              <w:t>ACCEPTANCE/ACTION LIMITS</w:t>
            </w:r>
          </w:p>
        </w:tc>
        <w:tc>
          <w:tcPr>
            <w:tcW w:w="3852" w:type="dxa"/>
          </w:tcPr>
          <w:p w14:paraId="6F1063C6" w14:textId="77777777" w:rsidR="00A47B00" w:rsidRPr="006C6031" w:rsidRDefault="00A47B00" w:rsidP="00A47B00">
            <w:pPr>
              <w:rPr>
                <w:rFonts w:asciiTheme="minorHAnsi" w:hAnsiTheme="minorHAnsi"/>
                <w:b/>
                <w:sz w:val="20"/>
                <w:szCs w:val="20"/>
              </w:rPr>
            </w:pPr>
            <w:r w:rsidRPr="00995885">
              <w:rPr>
                <w:rFonts w:asciiTheme="minorHAnsi" w:hAnsiTheme="minorHAnsi"/>
                <w:b/>
                <w:sz w:val="20"/>
                <w:szCs w:val="20"/>
              </w:rPr>
              <w:t>ACTION</w:t>
            </w:r>
          </w:p>
        </w:tc>
        <w:tc>
          <w:tcPr>
            <w:tcW w:w="1638" w:type="dxa"/>
          </w:tcPr>
          <w:p w14:paraId="62D08456" w14:textId="77777777" w:rsidR="00A47B00" w:rsidRPr="006C6031" w:rsidRDefault="00A47B00" w:rsidP="00A47B00">
            <w:pPr>
              <w:jc w:val="center"/>
              <w:rPr>
                <w:rFonts w:asciiTheme="minorHAnsi" w:hAnsiTheme="minorHAnsi"/>
                <w:b/>
                <w:sz w:val="20"/>
                <w:szCs w:val="20"/>
              </w:rPr>
            </w:pPr>
            <w:r w:rsidRPr="006C6031">
              <w:rPr>
                <w:rFonts w:asciiTheme="minorHAnsi" w:hAnsiTheme="minorHAnsi"/>
                <w:b/>
                <w:sz w:val="20"/>
                <w:szCs w:val="20"/>
              </w:rPr>
              <w:t>FREQUENCY (BATCH)</w:t>
            </w:r>
          </w:p>
        </w:tc>
      </w:tr>
      <w:tr w:rsidR="00A47B00" w:rsidRPr="006C6031" w14:paraId="1BB0B77E" w14:textId="77777777" w:rsidTr="003D3E8A">
        <w:tc>
          <w:tcPr>
            <w:tcW w:w="1818" w:type="dxa"/>
          </w:tcPr>
          <w:p w14:paraId="4966BB82" w14:textId="77777777" w:rsidR="00A47B00" w:rsidRPr="006C6031" w:rsidRDefault="00A47B00" w:rsidP="00A47B00">
            <w:pPr>
              <w:rPr>
                <w:rFonts w:asciiTheme="minorHAnsi" w:hAnsiTheme="minorHAnsi"/>
                <w:sz w:val="20"/>
                <w:szCs w:val="20"/>
              </w:rPr>
            </w:pPr>
            <w:r w:rsidRPr="006C6031">
              <w:rPr>
                <w:rFonts w:asciiTheme="minorHAnsi" w:hAnsiTheme="minorHAnsi"/>
                <w:sz w:val="20"/>
                <w:szCs w:val="20"/>
              </w:rPr>
              <w:t>Correlation Coefficient</w:t>
            </w:r>
          </w:p>
        </w:tc>
        <w:tc>
          <w:tcPr>
            <w:tcW w:w="2052" w:type="dxa"/>
          </w:tcPr>
          <w:p w14:paraId="05343815" w14:textId="77777777" w:rsidR="00A47B00" w:rsidRPr="006C6031" w:rsidRDefault="00A47B00" w:rsidP="00A47B00">
            <w:pPr>
              <w:rPr>
                <w:rFonts w:asciiTheme="minorHAnsi" w:hAnsiTheme="minorHAnsi"/>
                <w:sz w:val="20"/>
                <w:szCs w:val="20"/>
              </w:rPr>
            </w:pPr>
            <w:r w:rsidRPr="006C6031">
              <w:rPr>
                <w:rFonts w:asciiTheme="minorHAnsi" w:hAnsiTheme="minorHAnsi"/>
                <w:sz w:val="20"/>
                <w:szCs w:val="20"/>
              </w:rPr>
              <w:t>≥  0.995</w:t>
            </w:r>
          </w:p>
        </w:tc>
        <w:tc>
          <w:tcPr>
            <w:tcW w:w="3852" w:type="dxa"/>
          </w:tcPr>
          <w:p w14:paraId="3F58268A" w14:textId="77777777" w:rsidR="00A47B00" w:rsidRPr="006C6031" w:rsidRDefault="00A47B00" w:rsidP="00A47B00">
            <w:pPr>
              <w:rPr>
                <w:rFonts w:asciiTheme="minorHAnsi" w:hAnsiTheme="minorHAnsi"/>
                <w:sz w:val="20"/>
                <w:szCs w:val="20"/>
              </w:rPr>
            </w:pPr>
            <w:r w:rsidRPr="006C6031">
              <w:rPr>
                <w:rFonts w:asciiTheme="minorHAnsi" w:hAnsiTheme="minorHAnsi"/>
                <w:sz w:val="20"/>
                <w:szCs w:val="20"/>
              </w:rPr>
              <w:t>If &lt; 0.995, evaluate data points of the calibration curve.  If any data point is outside established limits, reject as outlier.</w:t>
            </w:r>
          </w:p>
        </w:tc>
        <w:tc>
          <w:tcPr>
            <w:tcW w:w="1638" w:type="dxa"/>
          </w:tcPr>
          <w:p w14:paraId="33CB5CB7" w14:textId="77777777" w:rsidR="00A47B00" w:rsidRPr="006C6031" w:rsidRDefault="00A47B00" w:rsidP="00A47B00">
            <w:pPr>
              <w:rPr>
                <w:rFonts w:asciiTheme="minorHAnsi" w:hAnsiTheme="minorHAnsi"/>
                <w:sz w:val="20"/>
                <w:szCs w:val="20"/>
              </w:rPr>
            </w:pPr>
            <w:r w:rsidRPr="006C6031">
              <w:rPr>
                <w:rFonts w:asciiTheme="minorHAnsi" w:hAnsiTheme="minorHAnsi"/>
                <w:sz w:val="20"/>
                <w:szCs w:val="20"/>
              </w:rPr>
              <w:t>1 per batch if acceptable.</w:t>
            </w:r>
          </w:p>
        </w:tc>
      </w:tr>
      <w:tr w:rsidR="00995885" w:rsidRPr="006C6031" w14:paraId="4C314B76" w14:textId="77777777" w:rsidTr="003D3E8A">
        <w:trPr>
          <w:trHeight w:val="818"/>
        </w:trPr>
        <w:tc>
          <w:tcPr>
            <w:tcW w:w="1818" w:type="dxa"/>
          </w:tcPr>
          <w:p w14:paraId="657C1C89" w14:textId="77777777" w:rsidR="00995885" w:rsidRPr="006C6031" w:rsidRDefault="00995885" w:rsidP="00995885">
            <w:pPr>
              <w:rPr>
                <w:rFonts w:asciiTheme="minorHAnsi" w:hAnsiTheme="minorHAnsi"/>
                <w:sz w:val="20"/>
                <w:szCs w:val="20"/>
              </w:rPr>
            </w:pPr>
            <w:r w:rsidRPr="006C6031">
              <w:rPr>
                <w:rFonts w:asciiTheme="minorHAnsi" w:hAnsiTheme="minorHAnsi"/>
                <w:sz w:val="20"/>
                <w:szCs w:val="20"/>
              </w:rPr>
              <w:t>ICV</w:t>
            </w:r>
          </w:p>
        </w:tc>
        <w:tc>
          <w:tcPr>
            <w:tcW w:w="2052" w:type="dxa"/>
          </w:tcPr>
          <w:p w14:paraId="655FA3B6" w14:textId="77777777" w:rsidR="00995885" w:rsidRPr="006C6031" w:rsidRDefault="00995885" w:rsidP="00995885">
            <w:pPr>
              <w:rPr>
                <w:rFonts w:asciiTheme="minorHAnsi" w:hAnsiTheme="minorHAnsi"/>
                <w:sz w:val="20"/>
                <w:szCs w:val="20"/>
              </w:rPr>
            </w:pPr>
            <w:r w:rsidRPr="006C6031">
              <w:rPr>
                <w:rFonts w:asciiTheme="minorHAnsi" w:hAnsiTheme="minorHAnsi"/>
                <w:sz w:val="20"/>
                <w:szCs w:val="20"/>
              </w:rPr>
              <w:t>± 10%</w:t>
            </w:r>
          </w:p>
        </w:tc>
        <w:tc>
          <w:tcPr>
            <w:tcW w:w="3852" w:type="dxa"/>
          </w:tcPr>
          <w:p w14:paraId="21186532" w14:textId="77777777" w:rsidR="00995885" w:rsidRPr="006C6031" w:rsidRDefault="00995885" w:rsidP="00995885">
            <w:pPr>
              <w:rPr>
                <w:rFonts w:asciiTheme="minorHAnsi" w:hAnsiTheme="minorHAnsi"/>
                <w:sz w:val="20"/>
                <w:szCs w:val="20"/>
              </w:rPr>
            </w:pPr>
            <w:r w:rsidRPr="006C6031">
              <w:rPr>
                <w:rFonts w:asciiTheme="minorHAnsi" w:hAnsiTheme="minorHAnsi"/>
                <w:sz w:val="20"/>
                <w:szCs w:val="20"/>
              </w:rPr>
              <w:t>Recalibrate if outside acceptance limits.</w:t>
            </w:r>
          </w:p>
        </w:tc>
        <w:tc>
          <w:tcPr>
            <w:tcW w:w="1638" w:type="dxa"/>
          </w:tcPr>
          <w:p w14:paraId="3FEEEE1B" w14:textId="77777777" w:rsidR="00995885" w:rsidRPr="006C6031" w:rsidRDefault="00995885" w:rsidP="00995885">
            <w:pPr>
              <w:rPr>
                <w:rFonts w:asciiTheme="minorHAnsi" w:hAnsiTheme="minorHAnsi"/>
                <w:sz w:val="20"/>
                <w:szCs w:val="20"/>
              </w:rPr>
            </w:pPr>
            <w:r w:rsidRPr="006C6031">
              <w:rPr>
                <w:rFonts w:asciiTheme="minorHAnsi" w:hAnsiTheme="minorHAnsi"/>
                <w:sz w:val="20"/>
                <w:szCs w:val="20"/>
              </w:rPr>
              <w:t>Beginning of run following standard curve.</w:t>
            </w:r>
          </w:p>
        </w:tc>
      </w:tr>
      <w:tr w:rsidR="00995885" w:rsidRPr="006C6031" w14:paraId="42DA9A0A" w14:textId="77777777" w:rsidTr="003D3E8A">
        <w:tc>
          <w:tcPr>
            <w:tcW w:w="1818" w:type="dxa"/>
          </w:tcPr>
          <w:p w14:paraId="1A28DCEA" w14:textId="77777777" w:rsidR="00995885" w:rsidRPr="006C6031" w:rsidRDefault="00995885" w:rsidP="00995885">
            <w:pPr>
              <w:rPr>
                <w:rFonts w:asciiTheme="minorHAnsi" w:hAnsiTheme="minorHAnsi"/>
                <w:sz w:val="20"/>
                <w:szCs w:val="20"/>
              </w:rPr>
            </w:pPr>
            <w:r>
              <w:rPr>
                <w:rFonts w:asciiTheme="minorHAnsi" w:hAnsiTheme="minorHAnsi"/>
                <w:sz w:val="20"/>
                <w:szCs w:val="20"/>
              </w:rPr>
              <w:t>QCS</w:t>
            </w:r>
          </w:p>
        </w:tc>
        <w:tc>
          <w:tcPr>
            <w:tcW w:w="2052" w:type="dxa"/>
          </w:tcPr>
          <w:p w14:paraId="2CAFB7D4" w14:textId="77777777" w:rsidR="00995885" w:rsidRDefault="00995885" w:rsidP="00995885">
            <w:pPr>
              <w:rPr>
                <w:rFonts w:asciiTheme="minorHAnsi" w:hAnsiTheme="minorHAnsi"/>
                <w:sz w:val="20"/>
                <w:szCs w:val="20"/>
              </w:rPr>
            </w:pPr>
            <w:r w:rsidRPr="006C6031">
              <w:rPr>
                <w:rFonts w:asciiTheme="minorHAnsi" w:hAnsiTheme="minorHAnsi"/>
                <w:sz w:val="20"/>
                <w:szCs w:val="20"/>
              </w:rPr>
              <w:t>± 10%</w:t>
            </w:r>
            <w:r>
              <w:rPr>
                <w:rFonts w:asciiTheme="minorHAnsi" w:hAnsiTheme="minorHAnsi"/>
                <w:sz w:val="20"/>
                <w:szCs w:val="20"/>
              </w:rPr>
              <w:t xml:space="preserve"> </w:t>
            </w:r>
            <w:r w:rsidRPr="00DC2729">
              <w:rPr>
                <w:rFonts w:asciiTheme="minorHAnsi" w:hAnsiTheme="minorHAnsi"/>
                <w:sz w:val="20"/>
                <w:szCs w:val="20"/>
              </w:rPr>
              <w:t>(EPA 1993)</w:t>
            </w:r>
          </w:p>
          <w:p w14:paraId="6C2C0A0B" w14:textId="77777777" w:rsidR="00995885" w:rsidRPr="006C6031" w:rsidRDefault="00995885" w:rsidP="00AD3108">
            <w:pPr>
              <w:rPr>
                <w:rFonts w:asciiTheme="minorHAnsi" w:hAnsiTheme="minorHAnsi"/>
                <w:sz w:val="20"/>
                <w:szCs w:val="20"/>
              </w:rPr>
            </w:pPr>
            <w:r w:rsidRPr="006C6031">
              <w:rPr>
                <w:rFonts w:asciiTheme="minorHAnsi" w:hAnsiTheme="minorHAnsi"/>
                <w:sz w:val="20"/>
                <w:szCs w:val="20"/>
              </w:rPr>
              <w:t>± 3</w:t>
            </w:r>
            <w:r w:rsidR="00AD3108">
              <w:rPr>
                <w:rFonts w:asciiTheme="minorHAnsi" w:hAnsiTheme="minorHAnsi"/>
                <w:sz w:val="20"/>
                <w:szCs w:val="20"/>
              </w:rPr>
              <w:t xml:space="preserve"> </w:t>
            </w:r>
            <w:r w:rsidRPr="006C6031">
              <w:rPr>
                <w:rFonts w:asciiTheme="minorHAnsi" w:hAnsiTheme="minorHAnsi"/>
                <w:sz w:val="20"/>
                <w:szCs w:val="20"/>
              </w:rPr>
              <w:t>s</w:t>
            </w:r>
            <w:r w:rsidR="00AD3108">
              <w:rPr>
                <w:rFonts w:asciiTheme="minorHAnsi" w:hAnsiTheme="minorHAnsi"/>
                <w:sz w:val="20"/>
                <w:szCs w:val="20"/>
              </w:rPr>
              <w:t>.d.</w:t>
            </w:r>
            <w:r>
              <w:rPr>
                <w:rFonts w:asciiTheme="minorHAnsi" w:hAnsiTheme="minorHAnsi"/>
                <w:sz w:val="20"/>
                <w:szCs w:val="20"/>
              </w:rPr>
              <w:t xml:space="preserve"> </w:t>
            </w:r>
            <w:r w:rsidRPr="006C6031">
              <w:rPr>
                <w:rFonts w:asciiTheme="minorHAnsi" w:hAnsiTheme="minorHAnsi"/>
                <w:sz w:val="20"/>
                <w:szCs w:val="20"/>
              </w:rPr>
              <w:t>(NELAC)</w:t>
            </w:r>
          </w:p>
        </w:tc>
        <w:tc>
          <w:tcPr>
            <w:tcW w:w="3852" w:type="dxa"/>
          </w:tcPr>
          <w:p w14:paraId="708A3384" w14:textId="77777777" w:rsidR="00995885" w:rsidRPr="006C6031" w:rsidRDefault="00995885" w:rsidP="00AD3108">
            <w:pPr>
              <w:rPr>
                <w:rFonts w:asciiTheme="minorHAnsi" w:hAnsiTheme="minorHAnsi"/>
                <w:sz w:val="20"/>
                <w:szCs w:val="20"/>
              </w:rPr>
            </w:pPr>
            <w:r w:rsidRPr="006C6031">
              <w:rPr>
                <w:rFonts w:asciiTheme="minorHAnsi" w:hAnsiTheme="minorHAnsi"/>
                <w:sz w:val="20"/>
                <w:szCs w:val="20"/>
              </w:rPr>
              <w:t>If QCS value is outside ± 10% of the target value, reject the run, correct the problem and rerun samples.</w:t>
            </w:r>
          </w:p>
        </w:tc>
        <w:tc>
          <w:tcPr>
            <w:tcW w:w="1638" w:type="dxa"/>
          </w:tcPr>
          <w:p w14:paraId="00E741F9" w14:textId="77777777" w:rsidR="00995885" w:rsidRPr="006C6031" w:rsidRDefault="00995885" w:rsidP="00995885">
            <w:pPr>
              <w:rPr>
                <w:rFonts w:asciiTheme="minorHAnsi" w:hAnsiTheme="minorHAnsi"/>
                <w:sz w:val="20"/>
                <w:szCs w:val="20"/>
              </w:rPr>
            </w:pPr>
            <w:r w:rsidRPr="006C6031">
              <w:rPr>
                <w:rFonts w:asciiTheme="minorHAnsi" w:hAnsiTheme="minorHAnsi"/>
                <w:sz w:val="20"/>
                <w:szCs w:val="20"/>
              </w:rPr>
              <w:t>Beginning of run following the ICV.</w:t>
            </w:r>
          </w:p>
        </w:tc>
      </w:tr>
      <w:tr w:rsidR="00995885" w:rsidRPr="006C6031" w14:paraId="554059E5" w14:textId="77777777" w:rsidTr="003D3E8A">
        <w:tc>
          <w:tcPr>
            <w:tcW w:w="1818" w:type="dxa"/>
          </w:tcPr>
          <w:p w14:paraId="57544E65" w14:textId="77777777" w:rsidR="00995885" w:rsidRPr="006C6031" w:rsidRDefault="00995885" w:rsidP="00995885">
            <w:pPr>
              <w:rPr>
                <w:rFonts w:asciiTheme="minorHAnsi" w:hAnsiTheme="minorHAnsi"/>
                <w:sz w:val="20"/>
                <w:szCs w:val="20"/>
              </w:rPr>
            </w:pPr>
            <w:r w:rsidRPr="006C6031">
              <w:rPr>
                <w:rFonts w:asciiTheme="minorHAnsi" w:hAnsiTheme="minorHAnsi"/>
                <w:sz w:val="20"/>
                <w:szCs w:val="20"/>
              </w:rPr>
              <w:t>CCV</w:t>
            </w:r>
          </w:p>
        </w:tc>
        <w:tc>
          <w:tcPr>
            <w:tcW w:w="2052" w:type="dxa"/>
          </w:tcPr>
          <w:p w14:paraId="5850590C" w14:textId="77777777" w:rsidR="00995885" w:rsidRPr="006C6031" w:rsidRDefault="00995885" w:rsidP="00995885">
            <w:pPr>
              <w:rPr>
                <w:rFonts w:asciiTheme="minorHAnsi" w:hAnsiTheme="minorHAnsi"/>
                <w:sz w:val="20"/>
                <w:szCs w:val="20"/>
              </w:rPr>
            </w:pPr>
            <w:r w:rsidRPr="006C6031">
              <w:rPr>
                <w:rFonts w:asciiTheme="minorHAnsi" w:hAnsiTheme="minorHAnsi"/>
                <w:sz w:val="20"/>
                <w:szCs w:val="20"/>
              </w:rPr>
              <w:t>± 10%</w:t>
            </w:r>
          </w:p>
        </w:tc>
        <w:tc>
          <w:tcPr>
            <w:tcW w:w="3852" w:type="dxa"/>
          </w:tcPr>
          <w:p w14:paraId="1D7511D4" w14:textId="77777777" w:rsidR="00995885" w:rsidRPr="006C6031" w:rsidRDefault="00995885" w:rsidP="00995885">
            <w:pPr>
              <w:rPr>
                <w:rFonts w:asciiTheme="minorHAnsi" w:hAnsiTheme="minorHAnsi"/>
                <w:sz w:val="20"/>
                <w:szCs w:val="20"/>
              </w:rPr>
            </w:pPr>
            <w:r w:rsidRPr="006C6031">
              <w:rPr>
                <w:rFonts w:asciiTheme="minorHAnsi" w:hAnsiTheme="minorHAnsi"/>
                <w:sz w:val="20"/>
                <w:szCs w:val="20"/>
              </w:rPr>
              <w:t>If outside 10%, correct the problem.  Rerun all samples following the last in-control CCV.</w:t>
            </w:r>
          </w:p>
        </w:tc>
        <w:tc>
          <w:tcPr>
            <w:tcW w:w="1638" w:type="dxa"/>
          </w:tcPr>
          <w:p w14:paraId="2F39BE25" w14:textId="77777777" w:rsidR="00995885" w:rsidRPr="006C6031" w:rsidRDefault="00995885" w:rsidP="00995885">
            <w:pPr>
              <w:rPr>
                <w:rFonts w:asciiTheme="minorHAnsi" w:hAnsiTheme="minorHAnsi"/>
                <w:sz w:val="20"/>
                <w:szCs w:val="20"/>
              </w:rPr>
            </w:pPr>
            <w:r w:rsidRPr="006C6031">
              <w:rPr>
                <w:rFonts w:asciiTheme="minorHAnsi" w:hAnsiTheme="minorHAnsi"/>
                <w:sz w:val="20"/>
                <w:szCs w:val="20"/>
              </w:rPr>
              <w:t xml:space="preserve">After every </w:t>
            </w:r>
            <w:r w:rsidRPr="00995885">
              <w:rPr>
                <w:rFonts w:asciiTheme="minorHAnsi" w:hAnsiTheme="minorHAnsi"/>
                <w:sz w:val="20"/>
                <w:szCs w:val="20"/>
              </w:rPr>
              <w:t>10-</w:t>
            </w:r>
            <w:r>
              <w:rPr>
                <w:rFonts w:asciiTheme="minorHAnsi" w:hAnsiTheme="minorHAnsi"/>
                <w:sz w:val="20"/>
                <w:szCs w:val="20"/>
              </w:rPr>
              <w:t>20</w:t>
            </w:r>
            <w:r w:rsidRPr="006C6031">
              <w:rPr>
                <w:rFonts w:asciiTheme="minorHAnsi" w:hAnsiTheme="minorHAnsi"/>
                <w:sz w:val="20"/>
                <w:szCs w:val="20"/>
              </w:rPr>
              <w:t xml:space="preserve"> samples and at end of batch</w:t>
            </w:r>
          </w:p>
        </w:tc>
      </w:tr>
      <w:tr w:rsidR="00995885" w:rsidRPr="006C6031" w14:paraId="2F0B845E" w14:textId="77777777" w:rsidTr="003D3E8A">
        <w:tc>
          <w:tcPr>
            <w:tcW w:w="1818" w:type="dxa"/>
          </w:tcPr>
          <w:p w14:paraId="20C598D5" w14:textId="77777777" w:rsidR="00995885" w:rsidRPr="006C6031" w:rsidRDefault="00995885" w:rsidP="003D3E8A">
            <w:pPr>
              <w:rPr>
                <w:rFonts w:asciiTheme="minorHAnsi" w:hAnsiTheme="minorHAnsi"/>
                <w:sz w:val="20"/>
                <w:szCs w:val="20"/>
              </w:rPr>
            </w:pPr>
            <w:r w:rsidRPr="006C6031">
              <w:rPr>
                <w:rFonts w:asciiTheme="minorHAnsi" w:hAnsiTheme="minorHAnsi"/>
                <w:sz w:val="20"/>
                <w:szCs w:val="20"/>
              </w:rPr>
              <w:t xml:space="preserve">Laboratory Reagent Blank / </w:t>
            </w:r>
            <w:r w:rsidR="003D3E8A">
              <w:rPr>
                <w:rFonts w:asciiTheme="minorHAnsi" w:hAnsiTheme="minorHAnsi"/>
                <w:sz w:val="20"/>
                <w:szCs w:val="20"/>
              </w:rPr>
              <w:t>Method</w:t>
            </w:r>
            <w:r w:rsidRPr="006C6031">
              <w:rPr>
                <w:rFonts w:asciiTheme="minorHAnsi" w:hAnsiTheme="minorHAnsi"/>
                <w:sz w:val="20"/>
                <w:szCs w:val="20"/>
              </w:rPr>
              <w:t xml:space="preserve"> Blank</w:t>
            </w:r>
          </w:p>
        </w:tc>
        <w:tc>
          <w:tcPr>
            <w:tcW w:w="2052" w:type="dxa"/>
          </w:tcPr>
          <w:p w14:paraId="5784F9C5" w14:textId="67D46305" w:rsidR="00995885" w:rsidRPr="006C6031" w:rsidRDefault="00995885" w:rsidP="0089135E">
            <w:pPr>
              <w:rPr>
                <w:rFonts w:asciiTheme="minorHAnsi" w:hAnsiTheme="minorHAnsi"/>
                <w:sz w:val="20"/>
                <w:szCs w:val="20"/>
              </w:rPr>
            </w:pPr>
            <w:r w:rsidRPr="006C6031">
              <w:rPr>
                <w:rFonts w:asciiTheme="minorHAnsi" w:hAnsiTheme="minorHAnsi"/>
                <w:sz w:val="20"/>
                <w:szCs w:val="20"/>
              </w:rPr>
              <w:t xml:space="preserve">≤  </w:t>
            </w:r>
            <w:del w:id="80" w:author="Mary Ellen Ley" w:date="2017-01-03T13:29:00Z">
              <w:r w:rsidRPr="006C6031">
                <w:rPr>
                  <w:rFonts w:asciiTheme="minorHAnsi" w:hAnsiTheme="minorHAnsi"/>
                  <w:sz w:val="20"/>
                  <w:szCs w:val="20"/>
                </w:rPr>
                <w:delText>Method</w:delText>
              </w:r>
            </w:del>
            <w:ins w:id="81" w:author="Mary Ellen Ley" w:date="2017-01-03T13:29:00Z">
              <w:r w:rsidR="0089135E">
                <w:rPr>
                  <w:rFonts w:asciiTheme="minorHAnsi" w:hAnsiTheme="minorHAnsi"/>
                  <w:sz w:val="20"/>
                  <w:szCs w:val="20"/>
                </w:rPr>
                <w:t>Practical</w:t>
              </w:r>
            </w:ins>
            <w:r w:rsidR="0089135E">
              <w:rPr>
                <w:rFonts w:asciiTheme="minorHAnsi" w:hAnsiTheme="minorHAnsi"/>
                <w:sz w:val="20"/>
                <w:szCs w:val="20"/>
              </w:rPr>
              <w:t xml:space="preserve"> </w:t>
            </w:r>
            <w:r w:rsidRPr="006C6031">
              <w:rPr>
                <w:rFonts w:asciiTheme="minorHAnsi" w:hAnsiTheme="minorHAnsi"/>
                <w:sz w:val="20"/>
                <w:szCs w:val="20"/>
              </w:rPr>
              <w:t>Quantitation Limit</w:t>
            </w:r>
            <w:ins w:id="82" w:author="Mary Ellen Ley" w:date="2017-01-03T13:29:00Z">
              <w:r w:rsidR="0052471F">
                <w:rPr>
                  <w:rFonts w:asciiTheme="minorHAnsi" w:hAnsiTheme="minorHAnsi"/>
                  <w:sz w:val="20"/>
                  <w:szCs w:val="20"/>
                </w:rPr>
                <w:t xml:space="preserve"> (PQL)</w:t>
              </w:r>
            </w:ins>
          </w:p>
        </w:tc>
        <w:tc>
          <w:tcPr>
            <w:tcW w:w="3852" w:type="dxa"/>
          </w:tcPr>
          <w:p w14:paraId="236EE4F7" w14:textId="59E7B49F" w:rsidR="00995885" w:rsidRPr="006C6031" w:rsidRDefault="00995885" w:rsidP="0052471F">
            <w:pPr>
              <w:rPr>
                <w:rFonts w:asciiTheme="minorHAnsi" w:hAnsiTheme="minorHAnsi"/>
                <w:sz w:val="20"/>
                <w:szCs w:val="20"/>
              </w:rPr>
            </w:pPr>
            <w:r w:rsidRPr="006C6031">
              <w:rPr>
                <w:rFonts w:asciiTheme="minorHAnsi" w:hAnsiTheme="minorHAnsi"/>
                <w:sz w:val="20"/>
                <w:szCs w:val="20"/>
              </w:rPr>
              <w:t xml:space="preserve">If the LRB exceeds the </w:t>
            </w:r>
            <w:del w:id="83" w:author="Mary Ellen Ley" w:date="2017-01-03T13:29:00Z">
              <w:r w:rsidRPr="006C6031">
                <w:rPr>
                  <w:rFonts w:asciiTheme="minorHAnsi" w:hAnsiTheme="minorHAnsi"/>
                  <w:sz w:val="20"/>
                  <w:szCs w:val="20"/>
                </w:rPr>
                <w:delText>quantitation limit</w:delText>
              </w:r>
            </w:del>
            <w:ins w:id="84" w:author="Mary Ellen Ley" w:date="2017-01-03T13:29:00Z">
              <w:r w:rsidR="0052471F">
                <w:rPr>
                  <w:rFonts w:asciiTheme="minorHAnsi" w:hAnsiTheme="minorHAnsi"/>
                  <w:sz w:val="20"/>
                  <w:szCs w:val="20"/>
                </w:rPr>
                <w:t>PQL</w:t>
              </w:r>
            </w:ins>
            <w:r w:rsidRPr="006C6031">
              <w:rPr>
                <w:rFonts w:asciiTheme="minorHAnsi" w:hAnsiTheme="minorHAnsi"/>
                <w:sz w:val="20"/>
                <w:szCs w:val="20"/>
              </w:rPr>
              <w:t xml:space="preserve">, results are suspect. Rerun the LRB. If the concentration still exceeds the quantitation </w:t>
            </w:r>
            <w:r w:rsidRPr="006C6031">
              <w:rPr>
                <w:rFonts w:asciiTheme="minorHAnsi" w:hAnsiTheme="minorHAnsi"/>
                <w:sz w:val="20"/>
                <w:szCs w:val="20"/>
              </w:rPr>
              <w:lastRenderedPageBreak/>
              <w:t>limit, reject or qualify the data, or raise the quantitation limit.</w:t>
            </w:r>
          </w:p>
        </w:tc>
        <w:tc>
          <w:tcPr>
            <w:tcW w:w="1638" w:type="dxa"/>
          </w:tcPr>
          <w:p w14:paraId="7052AEDF" w14:textId="77777777" w:rsidR="00995885" w:rsidRPr="006C6031" w:rsidRDefault="00995885" w:rsidP="00995885">
            <w:pPr>
              <w:rPr>
                <w:rFonts w:asciiTheme="minorHAnsi" w:hAnsiTheme="minorHAnsi"/>
                <w:sz w:val="20"/>
                <w:szCs w:val="20"/>
              </w:rPr>
            </w:pPr>
            <w:r w:rsidRPr="006C6031">
              <w:rPr>
                <w:rFonts w:asciiTheme="minorHAnsi" w:hAnsiTheme="minorHAnsi"/>
                <w:sz w:val="20"/>
                <w:szCs w:val="20"/>
              </w:rPr>
              <w:lastRenderedPageBreak/>
              <w:t xml:space="preserve">Following the ICV, after every </w:t>
            </w:r>
            <w:r w:rsidRPr="00995885">
              <w:rPr>
                <w:rFonts w:asciiTheme="minorHAnsi" w:hAnsiTheme="minorHAnsi"/>
                <w:sz w:val="20"/>
                <w:szCs w:val="20"/>
              </w:rPr>
              <w:t>10</w:t>
            </w:r>
            <w:r>
              <w:rPr>
                <w:rFonts w:asciiTheme="minorHAnsi" w:hAnsiTheme="minorHAnsi"/>
                <w:sz w:val="20"/>
                <w:szCs w:val="20"/>
              </w:rPr>
              <w:t>-20</w:t>
            </w:r>
            <w:r w:rsidRPr="006C6031">
              <w:rPr>
                <w:rFonts w:asciiTheme="minorHAnsi" w:hAnsiTheme="minorHAnsi"/>
                <w:sz w:val="20"/>
                <w:szCs w:val="20"/>
              </w:rPr>
              <w:t xml:space="preserve"> samples </w:t>
            </w:r>
            <w:r w:rsidRPr="006C6031">
              <w:rPr>
                <w:rFonts w:asciiTheme="minorHAnsi" w:hAnsiTheme="minorHAnsi"/>
                <w:sz w:val="20"/>
                <w:szCs w:val="20"/>
              </w:rPr>
              <w:lastRenderedPageBreak/>
              <w:t>and at the end of the run.</w:t>
            </w:r>
          </w:p>
        </w:tc>
      </w:tr>
      <w:tr w:rsidR="00995885" w:rsidRPr="006C6031" w14:paraId="7BEA51B1" w14:textId="77777777" w:rsidTr="003D3E8A">
        <w:tc>
          <w:tcPr>
            <w:tcW w:w="1818" w:type="dxa"/>
          </w:tcPr>
          <w:p w14:paraId="67E1DE97" w14:textId="290910A1" w:rsidR="00481AC9" w:rsidRDefault="00995885" w:rsidP="00995885">
            <w:pPr>
              <w:rPr>
                <w:ins w:id="85" w:author="Mary Ellen Ley" w:date="2017-01-03T13:29:00Z"/>
                <w:rFonts w:asciiTheme="minorHAnsi" w:hAnsiTheme="minorHAnsi"/>
                <w:sz w:val="20"/>
                <w:szCs w:val="20"/>
              </w:rPr>
            </w:pPr>
            <w:del w:id="86" w:author="Mary Ellen Ley" w:date="2017-01-03T13:29:00Z">
              <w:r>
                <w:rPr>
                  <w:rFonts w:asciiTheme="minorHAnsi" w:hAnsiTheme="minorHAnsi"/>
                  <w:sz w:val="20"/>
                  <w:szCs w:val="20"/>
                </w:rPr>
                <w:lastRenderedPageBreak/>
                <w:delText>Method Quantitation Limit (MQL)</w:delText>
              </w:r>
              <w:r w:rsidRPr="006C6031">
                <w:rPr>
                  <w:rFonts w:asciiTheme="minorHAnsi" w:hAnsiTheme="minorHAnsi"/>
                  <w:sz w:val="20"/>
                  <w:szCs w:val="20"/>
                </w:rPr>
                <w:delText xml:space="preserve"> </w:delText>
              </w:r>
              <w:r>
                <w:rPr>
                  <w:rFonts w:asciiTheme="minorHAnsi" w:hAnsiTheme="minorHAnsi"/>
                  <w:sz w:val="20"/>
                  <w:szCs w:val="20"/>
                </w:rPr>
                <w:delText xml:space="preserve">check </w:delText>
              </w:r>
              <w:r w:rsidRPr="006C6031">
                <w:rPr>
                  <w:rFonts w:asciiTheme="minorHAnsi" w:hAnsiTheme="minorHAnsi"/>
                  <w:sz w:val="20"/>
                  <w:szCs w:val="20"/>
                </w:rPr>
                <w:delText>standard.</w:delText>
              </w:r>
            </w:del>
            <w:ins w:id="87" w:author="Mary Ellen Ley" w:date="2017-01-03T13:29:00Z">
              <w:r w:rsidR="00481AC9">
                <w:rPr>
                  <w:rFonts w:asciiTheme="minorHAnsi" w:hAnsiTheme="minorHAnsi"/>
                  <w:sz w:val="20"/>
                  <w:szCs w:val="20"/>
                </w:rPr>
                <w:t>MDL and PQL Verification</w:t>
              </w:r>
              <w:r w:rsidR="00CF1E75">
                <w:rPr>
                  <w:rFonts w:asciiTheme="minorHAnsi" w:hAnsiTheme="minorHAnsi"/>
                  <w:sz w:val="20"/>
                  <w:szCs w:val="20"/>
                </w:rPr>
                <w:t xml:space="preserve"> Spike</w:t>
              </w:r>
            </w:ins>
          </w:p>
          <w:p w14:paraId="5F253BE4" w14:textId="07BDC2A6" w:rsidR="00995885" w:rsidRPr="006C6031" w:rsidRDefault="00995885" w:rsidP="00481AC9">
            <w:pPr>
              <w:rPr>
                <w:rFonts w:asciiTheme="minorHAnsi" w:hAnsiTheme="minorHAnsi"/>
                <w:sz w:val="20"/>
                <w:szCs w:val="20"/>
              </w:rPr>
            </w:pPr>
          </w:p>
        </w:tc>
        <w:tc>
          <w:tcPr>
            <w:tcW w:w="2052" w:type="dxa"/>
          </w:tcPr>
          <w:p w14:paraId="5BCFB44C" w14:textId="77777777" w:rsidR="00AD3108" w:rsidRPr="00AD3108" w:rsidRDefault="00AD3108" w:rsidP="00AD3108">
            <w:pPr>
              <w:widowControl/>
              <w:autoSpaceDE/>
              <w:autoSpaceDN/>
              <w:adjustRightInd/>
              <w:rPr>
                <w:del w:id="88" w:author="Mary Ellen Ley" w:date="2017-01-03T13:29:00Z"/>
                <w:rFonts w:asciiTheme="minorHAnsi" w:hAnsiTheme="minorHAnsi"/>
                <w:sz w:val="20"/>
                <w:szCs w:val="20"/>
                <w:highlight w:val="yellow"/>
              </w:rPr>
            </w:pPr>
            <w:del w:id="89" w:author="Mary Ellen Ley" w:date="2017-01-03T13:29:00Z">
              <w:r w:rsidRPr="00AD3108">
                <w:rPr>
                  <w:rFonts w:asciiTheme="minorHAnsi" w:hAnsiTheme="minorHAnsi"/>
                  <w:sz w:val="20"/>
                  <w:szCs w:val="20"/>
                  <w:highlight w:val="yellow"/>
                </w:rPr>
                <w:delText xml:space="preserve">Within </w:delText>
              </w:r>
              <w:r w:rsidRPr="00AD3108">
                <w:rPr>
                  <w:rFonts w:asciiTheme="minorHAnsi" w:hAnsiTheme="minorHAnsi"/>
                  <w:sz w:val="20"/>
                  <w:szCs w:val="20"/>
                  <w:highlight w:val="yellow"/>
                  <w:u w:val="single"/>
                </w:rPr>
                <w:delText>+</w:delText>
              </w:r>
              <w:r w:rsidRPr="00AD3108">
                <w:rPr>
                  <w:rFonts w:asciiTheme="minorHAnsi" w:hAnsiTheme="minorHAnsi"/>
                  <w:sz w:val="20"/>
                  <w:szCs w:val="20"/>
                  <w:highlight w:val="yellow"/>
                </w:rPr>
                <w:delText>3</w:delText>
              </w:r>
              <w:r>
                <w:rPr>
                  <w:rFonts w:asciiTheme="minorHAnsi" w:hAnsiTheme="minorHAnsi"/>
                  <w:sz w:val="20"/>
                  <w:szCs w:val="20"/>
                  <w:highlight w:val="yellow"/>
                </w:rPr>
                <w:delText xml:space="preserve"> s.d.</w:delText>
              </w:r>
              <w:r w:rsidRPr="00AD3108">
                <w:rPr>
                  <w:rFonts w:asciiTheme="minorHAnsi" w:hAnsiTheme="minorHAnsi"/>
                  <w:sz w:val="20"/>
                  <w:szCs w:val="20"/>
                  <w:highlight w:val="yellow"/>
                </w:rPr>
                <w:delText xml:space="preserve"> of average MQL check standard output ???</w:delText>
              </w:r>
            </w:del>
          </w:p>
          <w:p w14:paraId="4A44B035" w14:textId="77777777" w:rsidR="00AD3108" w:rsidRPr="00AD3108" w:rsidRDefault="00AD3108" w:rsidP="00AD3108">
            <w:pPr>
              <w:widowControl/>
              <w:autoSpaceDE/>
              <w:autoSpaceDN/>
              <w:adjustRightInd/>
              <w:rPr>
                <w:del w:id="90" w:author="Mary Ellen Ley" w:date="2017-01-03T13:29:00Z"/>
                <w:rFonts w:asciiTheme="minorHAnsi" w:hAnsiTheme="minorHAnsi"/>
                <w:sz w:val="20"/>
                <w:szCs w:val="20"/>
                <w:highlight w:val="yellow"/>
              </w:rPr>
            </w:pPr>
          </w:p>
          <w:p w14:paraId="4828D0F9" w14:textId="77777777" w:rsidR="00AD3108" w:rsidRPr="00AD3108" w:rsidRDefault="00AD3108" w:rsidP="00AD3108">
            <w:pPr>
              <w:widowControl/>
              <w:autoSpaceDE/>
              <w:autoSpaceDN/>
              <w:adjustRightInd/>
              <w:rPr>
                <w:del w:id="91" w:author="Mary Ellen Ley" w:date="2017-01-03T13:29:00Z"/>
                <w:rFonts w:asciiTheme="minorHAnsi" w:hAnsiTheme="minorHAnsi"/>
                <w:sz w:val="20"/>
                <w:szCs w:val="20"/>
                <w:highlight w:val="yellow"/>
              </w:rPr>
            </w:pPr>
            <w:del w:id="92" w:author="Mary Ellen Ley" w:date="2017-01-03T13:29:00Z">
              <w:r w:rsidRPr="00AD3108">
                <w:rPr>
                  <w:rFonts w:asciiTheme="minorHAnsi" w:hAnsiTheme="minorHAnsi"/>
                  <w:sz w:val="20"/>
                  <w:szCs w:val="20"/>
                  <w:highlight w:val="yellow"/>
                </w:rPr>
                <w:delText>± 30% ???</w:delText>
              </w:r>
            </w:del>
          </w:p>
          <w:p w14:paraId="32778F64" w14:textId="77777777" w:rsidR="00995885" w:rsidRDefault="00481AC9" w:rsidP="00481AC9">
            <w:pPr>
              <w:widowControl/>
              <w:autoSpaceDE/>
              <w:autoSpaceDN/>
              <w:adjustRightInd/>
              <w:rPr>
                <w:ins w:id="93" w:author="Mary Ellen Ley" w:date="2017-01-03T13:29:00Z"/>
                <w:rFonts w:asciiTheme="minorHAnsi" w:hAnsiTheme="minorHAnsi"/>
                <w:sz w:val="20"/>
                <w:szCs w:val="20"/>
              </w:rPr>
            </w:pPr>
            <w:ins w:id="94" w:author="Mary Ellen Ley" w:date="2017-01-03T13:29:00Z">
              <w:r>
                <w:rPr>
                  <w:rFonts w:asciiTheme="minorHAnsi" w:hAnsiTheme="minorHAnsi"/>
                  <w:sz w:val="20"/>
                  <w:szCs w:val="20"/>
                </w:rPr>
                <w:t xml:space="preserve">Detected  ≥ MDL and </w:t>
              </w:r>
              <w:r>
                <w:rPr>
                  <w:rFonts w:ascii="Calibri" w:hAnsi="Calibri"/>
                  <w:sz w:val="20"/>
                  <w:szCs w:val="20"/>
                </w:rPr>
                <w:t xml:space="preserve">≤ </w:t>
              </w:r>
              <w:r>
                <w:rPr>
                  <w:rFonts w:asciiTheme="minorHAnsi" w:hAnsiTheme="minorHAnsi"/>
                  <w:sz w:val="20"/>
                  <w:szCs w:val="20"/>
                </w:rPr>
                <w:t xml:space="preserve">PQL </w:t>
              </w:r>
              <w:r w:rsidR="00A40761">
                <w:rPr>
                  <w:rFonts w:asciiTheme="minorHAnsi" w:hAnsiTheme="minorHAnsi"/>
                  <w:sz w:val="20"/>
                  <w:szCs w:val="20"/>
                </w:rPr>
                <w:t>(NELAC)</w:t>
              </w:r>
            </w:ins>
          </w:p>
          <w:p w14:paraId="2FC4C8F2" w14:textId="77777777" w:rsidR="00A40761" w:rsidRPr="006C6031" w:rsidRDefault="00A40761" w:rsidP="00CA79A9">
            <w:pPr>
              <w:widowControl/>
              <w:autoSpaceDE/>
              <w:autoSpaceDN/>
              <w:adjustRightInd/>
              <w:rPr>
                <w:rFonts w:asciiTheme="minorHAnsi" w:hAnsiTheme="minorHAnsi"/>
                <w:sz w:val="20"/>
                <w:szCs w:val="20"/>
              </w:rPr>
            </w:pPr>
          </w:p>
        </w:tc>
        <w:tc>
          <w:tcPr>
            <w:tcW w:w="3852" w:type="dxa"/>
          </w:tcPr>
          <w:p w14:paraId="2B5DA8AF" w14:textId="60E5B3A0" w:rsidR="00995885" w:rsidRPr="006C6031" w:rsidRDefault="00995885" w:rsidP="001969D7">
            <w:pPr>
              <w:rPr>
                <w:rFonts w:asciiTheme="minorHAnsi" w:hAnsiTheme="minorHAnsi"/>
                <w:sz w:val="20"/>
                <w:szCs w:val="20"/>
              </w:rPr>
            </w:pPr>
            <w:del w:id="95" w:author="Mary Ellen Ley" w:date="2017-01-03T13:29:00Z">
              <w:r w:rsidRPr="006C6031">
                <w:rPr>
                  <w:rFonts w:asciiTheme="minorHAnsi" w:hAnsiTheme="minorHAnsi"/>
                  <w:sz w:val="20"/>
                  <w:szCs w:val="20"/>
                </w:rPr>
                <w:delText>When the valu</w:delText>
              </w:r>
              <w:r w:rsidR="00AD3108">
                <w:rPr>
                  <w:rFonts w:asciiTheme="minorHAnsi" w:hAnsiTheme="minorHAnsi"/>
                  <w:sz w:val="20"/>
                  <w:szCs w:val="20"/>
                </w:rPr>
                <w:delText>e is outside the pre</w:delText>
              </w:r>
              <w:r w:rsidR="003D329A">
                <w:rPr>
                  <w:rFonts w:asciiTheme="minorHAnsi" w:hAnsiTheme="minorHAnsi"/>
                  <w:sz w:val="20"/>
                  <w:szCs w:val="20"/>
                </w:rPr>
                <w:delText>-</w:delText>
              </w:r>
              <w:r w:rsidR="00AD3108">
                <w:rPr>
                  <w:rFonts w:asciiTheme="minorHAnsi" w:hAnsiTheme="minorHAnsi"/>
                  <w:sz w:val="20"/>
                  <w:szCs w:val="20"/>
                </w:rPr>
                <w:delText xml:space="preserve">determined </w:delText>
              </w:r>
              <w:r w:rsidRPr="006C6031">
                <w:rPr>
                  <w:rFonts w:asciiTheme="minorHAnsi" w:hAnsiTheme="minorHAnsi"/>
                  <w:sz w:val="20"/>
                  <w:szCs w:val="20"/>
                </w:rPr>
                <w:delText>limit and the ICV is acceptable, reanalyze the sample.  If the reanalysis is unacceptable, increase the concentration and reanalyze.  If this higher concentration meets the acceptance criteria, raise the reporting limit for the batch.</w:delText>
              </w:r>
            </w:del>
            <w:ins w:id="96" w:author="Mary Ellen Ley" w:date="2017-01-03T13:29:00Z">
              <w:r w:rsidR="001969D7">
                <w:rPr>
                  <w:rFonts w:asciiTheme="minorHAnsi" w:hAnsiTheme="minorHAnsi"/>
                  <w:sz w:val="20"/>
                  <w:szCs w:val="20"/>
                </w:rPr>
                <w:t xml:space="preserve">If </w:t>
              </w:r>
              <w:r w:rsidR="002D7715">
                <w:rPr>
                  <w:rFonts w:asciiTheme="minorHAnsi" w:hAnsiTheme="minorHAnsi"/>
                  <w:sz w:val="20"/>
                  <w:szCs w:val="20"/>
                </w:rPr>
                <w:t xml:space="preserve">the </w:t>
              </w:r>
              <w:r w:rsidR="001969D7">
                <w:rPr>
                  <w:rFonts w:asciiTheme="minorHAnsi" w:hAnsiTheme="minorHAnsi"/>
                  <w:sz w:val="20"/>
                  <w:szCs w:val="20"/>
                </w:rPr>
                <w:t>spike is not detected, repeat with a higher concentration spike.</w:t>
              </w:r>
            </w:ins>
          </w:p>
        </w:tc>
        <w:tc>
          <w:tcPr>
            <w:tcW w:w="1638" w:type="dxa"/>
          </w:tcPr>
          <w:p w14:paraId="431D00F7" w14:textId="6728F2CA" w:rsidR="00481AC9" w:rsidRDefault="00995885" w:rsidP="00995885">
            <w:pPr>
              <w:rPr>
                <w:ins w:id="97" w:author="Mary Ellen Ley" w:date="2017-01-03T13:29:00Z"/>
                <w:rFonts w:asciiTheme="minorHAnsi" w:hAnsiTheme="minorHAnsi"/>
                <w:sz w:val="20"/>
                <w:szCs w:val="20"/>
              </w:rPr>
            </w:pPr>
            <w:del w:id="98" w:author="Mary Ellen Ley" w:date="2017-01-03T13:29:00Z">
              <w:r w:rsidRPr="006C6031">
                <w:rPr>
                  <w:rFonts w:asciiTheme="minorHAnsi" w:hAnsiTheme="minorHAnsi"/>
                  <w:sz w:val="20"/>
                  <w:szCs w:val="20"/>
                </w:rPr>
                <w:delText>Beginning of run following the LRB</w:delText>
              </w:r>
            </w:del>
            <w:ins w:id="99" w:author="Mary Ellen Ley" w:date="2017-01-03T13:29:00Z">
              <w:r w:rsidR="00481AC9">
                <w:rPr>
                  <w:rFonts w:asciiTheme="minorHAnsi" w:hAnsiTheme="minorHAnsi"/>
                  <w:sz w:val="20"/>
                  <w:szCs w:val="20"/>
                </w:rPr>
                <w:t>Two quarterly low-level spikes</w:t>
              </w:r>
              <w:r w:rsidR="001969D7">
                <w:rPr>
                  <w:rFonts w:asciiTheme="minorHAnsi" w:hAnsiTheme="minorHAnsi"/>
                  <w:sz w:val="20"/>
                  <w:szCs w:val="20"/>
                </w:rPr>
                <w:t>, run in separate batches</w:t>
              </w:r>
              <w:r w:rsidR="00481AC9">
                <w:rPr>
                  <w:rFonts w:asciiTheme="minorHAnsi" w:hAnsiTheme="minorHAnsi"/>
                  <w:sz w:val="20"/>
                  <w:szCs w:val="20"/>
                </w:rPr>
                <w:t>.</w:t>
              </w:r>
              <w:r w:rsidR="00A40761">
                <w:rPr>
                  <w:rFonts w:asciiTheme="minorHAnsi" w:hAnsiTheme="minorHAnsi"/>
                  <w:sz w:val="20"/>
                  <w:szCs w:val="20"/>
                </w:rPr>
                <w:t xml:space="preserve"> (EPA: at MDL spike conc.)</w:t>
              </w:r>
            </w:ins>
          </w:p>
          <w:p w14:paraId="4ABAD0D5" w14:textId="2380C37A" w:rsidR="00995885" w:rsidRPr="006C6031" w:rsidRDefault="00995885" w:rsidP="00995885">
            <w:pPr>
              <w:rPr>
                <w:rFonts w:asciiTheme="minorHAnsi" w:hAnsiTheme="minorHAnsi"/>
                <w:sz w:val="20"/>
                <w:szCs w:val="20"/>
              </w:rPr>
            </w:pPr>
          </w:p>
        </w:tc>
      </w:tr>
      <w:tr w:rsidR="00995885" w:rsidRPr="006C6031" w14:paraId="08780174" w14:textId="77777777" w:rsidTr="003D3E8A">
        <w:tc>
          <w:tcPr>
            <w:tcW w:w="1818" w:type="dxa"/>
          </w:tcPr>
          <w:p w14:paraId="674CFD18" w14:textId="77777777" w:rsidR="00995885" w:rsidRPr="006C6031" w:rsidRDefault="00995885" w:rsidP="00995885">
            <w:pPr>
              <w:rPr>
                <w:rFonts w:asciiTheme="minorHAnsi" w:hAnsiTheme="minorHAnsi"/>
                <w:sz w:val="20"/>
                <w:szCs w:val="20"/>
              </w:rPr>
            </w:pPr>
            <w:r w:rsidRPr="006C6031">
              <w:rPr>
                <w:rFonts w:asciiTheme="minorHAnsi" w:hAnsiTheme="minorHAnsi"/>
                <w:sz w:val="20"/>
                <w:szCs w:val="20"/>
              </w:rPr>
              <w:t>Laboratory Fortified Sample Matrix</w:t>
            </w:r>
          </w:p>
        </w:tc>
        <w:tc>
          <w:tcPr>
            <w:tcW w:w="2052" w:type="dxa"/>
          </w:tcPr>
          <w:p w14:paraId="0F965D0F" w14:textId="77777777" w:rsidR="00995885" w:rsidRPr="006C6031" w:rsidRDefault="00995885" w:rsidP="00995885">
            <w:pPr>
              <w:rPr>
                <w:rFonts w:asciiTheme="minorHAnsi" w:hAnsiTheme="minorHAnsi"/>
                <w:sz w:val="20"/>
                <w:szCs w:val="20"/>
              </w:rPr>
            </w:pPr>
            <w:r w:rsidRPr="006C6031">
              <w:rPr>
                <w:rFonts w:asciiTheme="minorHAnsi" w:hAnsiTheme="minorHAnsi"/>
                <w:sz w:val="20"/>
                <w:szCs w:val="20"/>
              </w:rPr>
              <w:t>± 20%</w:t>
            </w:r>
          </w:p>
        </w:tc>
        <w:tc>
          <w:tcPr>
            <w:tcW w:w="3852" w:type="dxa"/>
          </w:tcPr>
          <w:p w14:paraId="167CCC0A" w14:textId="77777777" w:rsidR="00995885" w:rsidRPr="006C6031" w:rsidRDefault="00995885" w:rsidP="00995885">
            <w:pPr>
              <w:rPr>
                <w:rFonts w:asciiTheme="minorHAnsi" w:hAnsiTheme="minorHAnsi"/>
                <w:sz w:val="20"/>
                <w:szCs w:val="20"/>
              </w:rPr>
            </w:pPr>
            <w:r w:rsidRPr="006C6031">
              <w:rPr>
                <w:rFonts w:asciiTheme="minorHAnsi" w:hAnsiTheme="minorHAnsi"/>
                <w:sz w:val="20"/>
                <w:szCs w:val="20"/>
              </w:rPr>
              <w:t>If the recovery of any analyte falls outside the designated acceptance limits and the QCS is in control, the recovery problem is judged matrix induced.  Repeat the LFM and if the sample results are again outside the acceptable recovery range, the sample should be reported with a “matrix induced bias” qualifier.</w:t>
            </w:r>
          </w:p>
        </w:tc>
        <w:tc>
          <w:tcPr>
            <w:tcW w:w="1638" w:type="dxa"/>
          </w:tcPr>
          <w:p w14:paraId="4CAC48F7" w14:textId="77777777" w:rsidR="00995885" w:rsidRPr="006C6031" w:rsidRDefault="00995885" w:rsidP="00995885">
            <w:pPr>
              <w:rPr>
                <w:rFonts w:asciiTheme="minorHAnsi" w:hAnsiTheme="minorHAnsi"/>
                <w:sz w:val="20"/>
                <w:szCs w:val="20"/>
              </w:rPr>
            </w:pPr>
            <w:r w:rsidRPr="006C6031">
              <w:rPr>
                <w:rFonts w:asciiTheme="minorHAnsi" w:hAnsiTheme="minorHAnsi"/>
                <w:sz w:val="20"/>
                <w:szCs w:val="20"/>
              </w:rPr>
              <w:t xml:space="preserve">After every </w:t>
            </w:r>
            <w:r w:rsidRPr="00995885">
              <w:rPr>
                <w:rFonts w:asciiTheme="minorHAnsi" w:hAnsiTheme="minorHAnsi"/>
                <w:sz w:val="20"/>
                <w:szCs w:val="20"/>
              </w:rPr>
              <w:t>10</w:t>
            </w:r>
            <w:r>
              <w:rPr>
                <w:rFonts w:asciiTheme="minorHAnsi" w:hAnsiTheme="minorHAnsi"/>
                <w:sz w:val="20"/>
                <w:szCs w:val="20"/>
              </w:rPr>
              <w:t>-20</w:t>
            </w:r>
            <w:r w:rsidRPr="006C6031">
              <w:rPr>
                <w:rFonts w:asciiTheme="minorHAnsi" w:hAnsiTheme="minorHAnsi"/>
                <w:sz w:val="20"/>
                <w:szCs w:val="20"/>
              </w:rPr>
              <w:t xml:space="preserve"> samples</w:t>
            </w:r>
          </w:p>
        </w:tc>
      </w:tr>
      <w:tr w:rsidR="00995885" w:rsidRPr="006C6031" w14:paraId="0260C940" w14:textId="77777777" w:rsidTr="003D3E8A">
        <w:tc>
          <w:tcPr>
            <w:tcW w:w="1818" w:type="dxa"/>
          </w:tcPr>
          <w:p w14:paraId="7EDC6AD2" w14:textId="77777777" w:rsidR="00995885" w:rsidRPr="006C6031" w:rsidRDefault="00995885" w:rsidP="00995885">
            <w:pPr>
              <w:rPr>
                <w:rFonts w:asciiTheme="minorHAnsi" w:hAnsiTheme="minorHAnsi"/>
                <w:sz w:val="20"/>
                <w:szCs w:val="20"/>
              </w:rPr>
            </w:pPr>
            <w:r w:rsidRPr="006C6031">
              <w:rPr>
                <w:rFonts w:asciiTheme="minorHAnsi" w:hAnsiTheme="minorHAnsi"/>
                <w:sz w:val="20"/>
                <w:szCs w:val="20"/>
              </w:rPr>
              <w:t>Laboratory Duplicate</w:t>
            </w:r>
          </w:p>
        </w:tc>
        <w:tc>
          <w:tcPr>
            <w:tcW w:w="2052" w:type="dxa"/>
          </w:tcPr>
          <w:p w14:paraId="68FAF685" w14:textId="77777777" w:rsidR="00995885" w:rsidRPr="006C6031" w:rsidRDefault="00995885" w:rsidP="00995885">
            <w:pPr>
              <w:rPr>
                <w:rFonts w:asciiTheme="minorHAnsi" w:hAnsiTheme="minorHAnsi"/>
                <w:sz w:val="20"/>
                <w:szCs w:val="20"/>
              </w:rPr>
            </w:pPr>
            <w:r w:rsidRPr="006C6031">
              <w:rPr>
                <w:rFonts w:asciiTheme="minorHAnsi" w:hAnsiTheme="minorHAnsi"/>
                <w:sz w:val="20"/>
                <w:szCs w:val="20"/>
              </w:rPr>
              <w:t>± 20%</w:t>
            </w:r>
          </w:p>
        </w:tc>
        <w:tc>
          <w:tcPr>
            <w:tcW w:w="3852" w:type="dxa"/>
          </w:tcPr>
          <w:p w14:paraId="7ED02C72" w14:textId="77777777" w:rsidR="00995885" w:rsidRPr="006C6031" w:rsidRDefault="00995885" w:rsidP="00995885">
            <w:pPr>
              <w:rPr>
                <w:rFonts w:asciiTheme="minorHAnsi" w:hAnsiTheme="minorHAnsi"/>
                <w:sz w:val="20"/>
                <w:szCs w:val="20"/>
              </w:rPr>
            </w:pPr>
            <w:r w:rsidRPr="006C6031">
              <w:rPr>
                <w:rFonts w:asciiTheme="minorHAnsi" w:hAnsiTheme="minorHAnsi"/>
                <w:sz w:val="20"/>
                <w:szCs w:val="20"/>
              </w:rPr>
              <w:t>If the RPD fails to meet the acceptance limits, the samples should be reanalyzed.  If the RPD again fails to meet the acceptance limits, the sample must be reported with a qualifier identifying the sample analysis result as not having acceptable RPD for duplicate analysis.</w:t>
            </w:r>
          </w:p>
        </w:tc>
        <w:tc>
          <w:tcPr>
            <w:tcW w:w="1638" w:type="dxa"/>
          </w:tcPr>
          <w:p w14:paraId="13461358" w14:textId="77777777" w:rsidR="00995885" w:rsidRPr="006C6031" w:rsidRDefault="00995885" w:rsidP="00995885">
            <w:pPr>
              <w:rPr>
                <w:rFonts w:asciiTheme="minorHAnsi" w:hAnsiTheme="minorHAnsi"/>
                <w:sz w:val="20"/>
                <w:szCs w:val="20"/>
              </w:rPr>
            </w:pPr>
            <w:r w:rsidRPr="006C6031">
              <w:rPr>
                <w:rFonts w:asciiTheme="minorHAnsi" w:hAnsiTheme="minorHAnsi"/>
                <w:sz w:val="20"/>
                <w:szCs w:val="20"/>
              </w:rPr>
              <w:t xml:space="preserve">After every </w:t>
            </w:r>
            <w:r w:rsidRPr="00995885">
              <w:rPr>
                <w:rFonts w:asciiTheme="minorHAnsi" w:hAnsiTheme="minorHAnsi"/>
                <w:sz w:val="20"/>
                <w:szCs w:val="20"/>
              </w:rPr>
              <w:t>10</w:t>
            </w:r>
            <w:r>
              <w:rPr>
                <w:rFonts w:asciiTheme="minorHAnsi" w:hAnsiTheme="minorHAnsi"/>
                <w:sz w:val="20"/>
                <w:szCs w:val="20"/>
              </w:rPr>
              <w:t>-20</w:t>
            </w:r>
            <w:r w:rsidRPr="006C6031">
              <w:rPr>
                <w:rFonts w:asciiTheme="minorHAnsi" w:hAnsiTheme="minorHAnsi"/>
                <w:sz w:val="20"/>
                <w:szCs w:val="20"/>
              </w:rPr>
              <w:t xml:space="preserve"> samples.</w:t>
            </w:r>
          </w:p>
        </w:tc>
      </w:tr>
    </w:tbl>
    <w:p w14:paraId="56154B27" w14:textId="77777777" w:rsidR="00D90B36" w:rsidRPr="006C6031"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rFonts w:asciiTheme="minorHAnsi" w:hAnsiTheme="minorHAnsi"/>
          <w:sz w:val="36"/>
          <w:szCs w:val="36"/>
        </w:rPr>
        <w:sectPr w:rsidR="00D90B36" w:rsidRPr="006C6031">
          <w:type w:val="continuous"/>
          <w:pgSz w:w="12240" w:h="15840"/>
          <w:pgMar w:top="1440" w:right="1440" w:bottom="1440" w:left="1008" w:header="1440" w:footer="1440" w:gutter="0"/>
          <w:cols w:space="720"/>
          <w:noEndnote/>
        </w:sectPr>
      </w:pPr>
    </w:p>
    <w:p w14:paraId="09F10C23" w14:textId="77777777" w:rsidR="0023677F" w:rsidRPr="006C6031" w:rsidRDefault="0023677F">
      <w:pPr>
        <w:widowControl/>
        <w:autoSpaceDE/>
        <w:autoSpaceDN/>
        <w:adjustRightInd/>
        <w:rPr>
          <w:rFonts w:asciiTheme="minorHAnsi" w:hAnsiTheme="minorHAnsi"/>
          <w:sz w:val="20"/>
          <w:szCs w:val="20"/>
        </w:rPr>
      </w:pPr>
    </w:p>
    <w:p w14:paraId="7F6B5395" w14:textId="77777777" w:rsidR="0023677F" w:rsidRPr="006C6031" w:rsidRDefault="0023677F">
      <w:pPr>
        <w:widowControl/>
        <w:autoSpaceDE/>
        <w:autoSpaceDN/>
        <w:adjustRightInd/>
        <w:rPr>
          <w:rFonts w:asciiTheme="minorHAnsi" w:hAnsiTheme="minorHAnsi"/>
          <w:sz w:val="20"/>
          <w:szCs w:val="20"/>
        </w:rPr>
      </w:pPr>
    </w:p>
    <w:p w14:paraId="28F71E47" w14:textId="77777777" w:rsidR="0023677F" w:rsidRPr="006C6031" w:rsidRDefault="0023677F">
      <w:pPr>
        <w:widowControl/>
        <w:autoSpaceDE/>
        <w:autoSpaceDN/>
        <w:adjustRightInd/>
        <w:rPr>
          <w:del w:id="100" w:author="Mary Ellen Ley" w:date="2017-01-03T13:29:00Z"/>
          <w:rFonts w:asciiTheme="minorHAnsi" w:hAnsiTheme="minorHAnsi"/>
          <w:sz w:val="20"/>
          <w:szCs w:val="20"/>
        </w:rPr>
      </w:pPr>
    </w:p>
    <w:p w14:paraId="2B515D0A" w14:textId="77777777" w:rsidR="0023677F" w:rsidRPr="006C6031" w:rsidRDefault="0023677F">
      <w:pPr>
        <w:widowControl/>
        <w:autoSpaceDE/>
        <w:autoSpaceDN/>
        <w:adjustRightInd/>
        <w:rPr>
          <w:del w:id="101" w:author="Mary Ellen Ley" w:date="2017-01-03T13:29:00Z"/>
          <w:rFonts w:asciiTheme="minorHAnsi" w:hAnsiTheme="minorHAnsi"/>
          <w:sz w:val="20"/>
          <w:szCs w:val="20"/>
        </w:rPr>
      </w:pPr>
    </w:p>
    <w:p w14:paraId="6B6B1AE7" w14:textId="77777777" w:rsidR="0023677F" w:rsidRPr="006C6031" w:rsidRDefault="0023677F">
      <w:pPr>
        <w:widowControl/>
        <w:autoSpaceDE/>
        <w:autoSpaceDN/>
        <w:adjustRightInd/>
        <w:rPr>
          <w:del w:id="102" w:author="Mary Ellen Ley" w:date="2017-01-03T13:29:00Z"/>
          <w:rFonts w:asciiTheme="minorHAnsi" w:hAnsiTheme="minorHAnsi"/>
          <w:sz w:val="20"/>
          <w:szCs w:val="20"/>
        </w:rPr>
      </w:pPr>
    </w:p>
    <w:p w14:paraId="06F3FAB2" w14:textId="77777777" w:rsidR="0023677F" w:rsidRPr="006C6031" w:rsidRDefault="0023677F">
      <w:pPr>
        <w:widowControl/>
        <w:autoSpaceDE/>
        <w:autoSpaceDN/>
        <w:adjustRightInd/>
        <w:rPr>
          <w:del w:id="103" w:author="Mary Ellen Ley" w:date="2017-01-03T13:29:00Z"/>
          <w:rFonts w:asciiTheme="minorHAnsi" w:hAnsiTheme="minorHAnsi"/>
          <w:sz w:val="20"/>
          <w:szCs w:val="20"/>
        </w:rPr>
      </w:pPr>
    </w:p>
    <w:p w14:paraId="53727629" w14:textId="77777777" w:rsidR="00D90B36" w:rsidRPr="006C6031" w:rsidRDefault="00D90B36" w:rsidP="0023677F">
      <w:pPr>
        <w:numPr>
          <w:ilvl w:val="0"/>
          <w:numId w:val="7"/>
        </w:num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rFonts w:asciiTheme="minorHAnsi" w:hAnsiTheme="minorHAnsi"/>
          <w:color w:val="FF0000"/>
          <w:sz w:val="20"/>
          <w:szCs w:val="20"/>
          <w:u w:val="single"/>
        </w:rPr>
      </w:pPr>
      <w:r w:rsidRPr="006C6031">
        <w:rPr>
          <w:rFonts w:asciiTheme="minorHAnsi" w:hAnsiTheme="minorHAnsi"/>
          <w:sz w:val="20"/>
          <w:szCs w:val="20"/>
          <w:u w:val="single"/>
        </w:rPr>
        <w:t xml:space="preserve"> References</w:t>
      </w:r>
      <w:r w:rsidR="007475C7" w:rsidRPr="006C6031">
        <w:rPr>
          <w:rFonts w:asciiTheme="minorHAnsi" w:hAnsiTheme="minorHAnsi"/>
          <w:color w:val="FF0000"/>
          <w:sz w:val="20"/>
          <w:szCs w:val="20"/>
          <w:u w:val="single"/>
        </w:rPr>
        <w:br/>
      </w:r>
    </w:p>
    <w:p w14:paraId="692BE69F" w14:textId="77777777" w:rsidR="007475C7" w:rsidRPr="006C6031" w:rsidRDefault="00D47A93" w:rsidP="007475C7">
      <w:pPr>
        <w:widowControl/>
        <w:numPr>
          <w:ilvl w:val="0"/>
          <w:numId w:val="2"/>
        </w:numPr>
        <w:rPr>
          <w:rFonts w:asciiTheme="minorHAnsi" w:eastAsia="Calibri" w:hAnsiTheme="minorHAnsi"/>
          <w:sz w:val="20"/>
          <w:szCs w:val="20"/>
        </w:rPr>
      </w:pPr>
      <w:r w:rsidRPr="006C6031">
        <w:rPr>
          <w:rFonts w:asciiTheme="minorHAnsi" w:eastAsia="Calibri" w:hAnsiTheme="minorHAnsi"/>
          <w:sz w:val="20"/>
          <w:szCs w:val="20"/>
        </w:rPr>
        <w:t xml:space="preserve">EPA 1993. </w:t>
      </w:r>
      <w:r w:rsidR="007475C7" w:rsidRPr="006C6031">
        <w:rPr>
          <w:rFonts w:asciiTheme="minorHAnsi" w:eastAsia="Calibri" w:hAnsiTheme="minorHAnsi"/>
          <w:sz w:val="20"/>
          <w:szCs w:val="20"/>
        </w:rPr>
        <w:t xml:space="preserve">“Methods for the Determination of Inorganic Substances in Environmental Samples,’’ NERL–CI, EPA/600/R–93/100, August, 1993.  </w:t>
      </w:r>
      <w:r w:rsidR="00466CD3" w:rsidRPr="006C6031">
        <w:rPr>
          <w:rFonts w:asciiTheme="minorHAnsi" w:eastAsia="Calibri" w:hAnsiTheme="minorHAnsi"/>
          <w:sz w:val="20"/>
          <w:szCs w:val="20"/>
        </w:rPr>
        <w:t>Method 365.1</w:t>
      </w:r>
      <w:r w:rsidR="005A5319" w:rsidRPr="006C6031">
        <w:rPr>
          <w:rFonts w:asciiTheme="minorHAnsi" w:eastAsia="Calibri" w:hAnsiTheme="minorHAnsi"/>
          <w:sz w:val="20"/>
          <w:szCs w:val="20"/>
        </w:rPr>
        <w:t xml:space="preserve">, Rev. 2.0, </w:t>
      </w:r>
      <w:r w:rsidR="00466CD3" w:rsidRPr="006C6031">
        <w:rPr>
          <w:rFonts w:asciiTheme="minorHAnsi" w:eastAsia="Calibri" w:hAnsiTheme="minorHAnsi"/>
          <w:sz w:val="20"/>
          <w:szCs w:val="20"/>
        </w:rPr>
        <w:t>orthophosphate</w:t>
      </w:r>
      <w:r w:rsidR="00B2439A" w:rsidRPr="006C6031">
        <w:rPr>
          <w:rFonts w:asciiTheme="minorHAnsi" w:eastAsia="Calibri" w:hAnsiTheme="minorHAnsi"/>
          <w:sz w:val="20"/>
          <w:szCs w:val="20"/>
        </w:rPr>
        <w:t xml:space="preserve"> </w:t>
      </w:r>
      <w:r w:rsidR="00466CD3" w:rsidRPr="006C6031">
        <w:rPr>
          <w:rFonts w:asciiTheme="minorHAnsi" w:eastAsia="Calibri" w:hAnsiTheme="minorHAnsi"/>
          <w:sz w:val="20"/>
          <w:szCs w:val="20"/>
        </w:rPr>
        <w:t>(as P</w:t>
      </w:r>
      <w:r w:rsidR="007475C7" w:rsidRPr="006C6031">
        <w:rPr>
          <w:rFonts w:asciiTheme="minorHAnsi" w:eastAsia="Calibri" w:hAnsiTheme="minorHAnsi"/>
          <w:sz w:val="20"/>
          <w:szCs w:val="20"/>
        </w:rPr>
        <w:t>)</w:t>
      </w:r>
      <w:r w:rsidR="001D5396">
        <w:rPr>
          <w:rFonts w:asciiTheme="minorHAnsi" w:eastAsia="Calibri" w:hAnsiTheme="minorHAnsi"/>
          <w:sz w:val="20"/>
          <w:szCs w:val="20"/>
        </w:rPr>
        <w:t xml:space="preserve"> -</w:t>
      </w:r>
      <w:r w:rsidR="007475C7" w:rsidRPr="006C6031">
        <w:rPr>
          <w:rFonts w:asciiTheme="minorHAnsi" w:eastAsia="Calibri" w:hAnsiTheme="minorHAnsi"/>
          <w:sz w:val="20"/>
          <w:szCs w:val="20"/>
        </w:rPr>
        <w:t xml:space="preserve"> Automated</w:t>
      </w:r>
      <w:r w:rsidR="005A5319" w:rsidRPr="006C6031">
        <w:rPr>
          <w:rFonts w:asciiTheme="minorHAnsi" w:eastAsia="Calibri" w:hAnsiTheme="minorHAnsi"/>
          <w:sz w:val="20"/>
          <w:szCs w:val="20"/>
        </w:rPr>
        <w:t>,</w:t>
      </w:r>
      <w:r w:rsidR="007475C7" w:rsidRPr="006C6031">
        <w:rPr>
          <w:rFonts w:asciiTheme="minorHAnsi" w:eastAsia="Calibri" w:hAnsiTheme="minorHAnsi"/>
          <w:sz w:val="20"/>
          <w:szCs w:val="20"/>
        </w:rPr>
        <w:t xml:space="preserve"> </w:t>
      </w:r>
      <w:r w:rsidR="005A5319" w:rsidRPr="006C6031">
        <w:rPr>
          <w:rFonts w:asciiTheme="minorHAnsi" w:eastAsia="Calibri" w:hAnsiTheme="minorHAnsi"/>
          <w:sz w:val="20"/>
          <w:szCs w:val="20"/>
        </w:rPr>
        <w:t>s</w:t>
      </w:r>
      <w:r w:rsidR="0023677F" w:rsidRPr="006C6031">
        <w:rPr>
          <w:rFonts w:asciiTheme="minorHAnsi" w:eastAsia="Calibri" w:hAnsiTheme="minorHAnsi"/>
          <w:sz w:val="20"/>
          <w:szCs w:val="20"/>
        </w:rPr>
        <w:t>pectrophotometric.</w:t>
      </w:r>
    </w:p>
    <w:p w14:paraId="543B58E6" w14:textId="77777777" w:rsidR="008D6827" w:rsidRPr="006C6031" w:rsidRDefault="008D6827" w:rsidP="008D6827">
      <w:pPr>
        <w:widowControl/>
        <w:ind w:left="900"/>
        <w:rPr>
          <w:rFonts w:asciiTheme="minorHAnsi" w:eastAsia="Calibri" w:hAnsiTheme="minorHAnsi"/>
          <w:sz w:val="20"/>
          <w:szCs w:val="20"/>
        </w:rPr>
      </w:pPr>
    </w:p>
    <w:p w14:paraId="03CE420E" w14:textId="77777777" w:rsidR="007475C7" w:rsidRPr="006C6031" w:rsidRDefault="008D6827" w:rsidP="007475C7">
      <w:pPr>
        <w:widowControl/>
        <w:numPr>
          <w:ilvl w:val="0"/>
          <w:numId w:val="2"/>
        </w:numPr>
        <w:rPr>
          <w:rFonts w:asciiTheme="minorHAnsi" w:eastAsia="Calibri" w:hAnsiTheme="minorHAnsi"/>
          <w:sz w:val="20"/>
          <w:szCs w:val="20"/>
        </w:rPr>
      </w:pPr>
      <w:r w:rsidRPr="006C6031">
        <w:rPr>
          <w:rFonts w:asciiTheme="minorHAnsi" w:eastAsia="Calibri" w:hAnsiTheme="minorHAnsi"/>
          <w:sz w:val="20"/>
          <w:szCs w:val="20"/>
        </w:rPr>
        <w:t>Fishman, M.J., ed., 1993, Methods of analysis by the U.S. Geological Survey National Water Quality Laboratory – Determination of inorganic and organic constituents in water and fluvial sediments:  U.S. Geological Survey Open-File Report 93-1</w:t>
      </w:r>
      <w:r w:rsidR="0023677F" w:rsidRPr="006C6031">
        <w:rPr>
          <w:rFonts w:asciiTheme="minorHAnsi" w:eastAsia="Calibri" w:hAnsiTheme="minorHAnsi"/>
          <w:sz w:val="20"/>
          <w:szCs w:val="20"/>
        </w:rPr>
        <w:t>25, 217 p.  Method ID: I-2523-85</w:t>
      </w:r>
      <w:r w:rsidR="00D47A93" w:rsidRPr="006C6031">
        <w:rPr>
          <w:rFonts w:asciiTheme="minorHAnsi" w:eastAsia="Calibri" w:hAnsiTheme="minorHAnsi"/>
          <w:sz w:val="20"/>
          <w:szCs w:val="20"/>
        </w:rPr>
        <w:br/>
      </w:r>
    </w:p>
    <w:p w14:paraId="1AC8C60A" w14:textId="77777777" w:rsidR="00AD3108" w:rsidRDefault="00AD3108" w:rsidP="007475C7">
      <w:pPr>
        <w:widowControl/>
        <w:numPr>
          <w:ilvl w:val="0"/>
          <w:numId w:val="2"/>
        </w:numPr>
        <w:rPr>
          <w:rFonts w:asciiTheme="minorHAnsi" w:eastAsia="Calibri" w:hAnsiTheme="minorHAnsi"/>
          <w:sz w:val="20"/>
          <w:szCs w:val="20"/>
        </w:rPr>
      </w:pPr>
      <w:r>
        <w:rPr>
          <w:rFonts w:asciiTheme="minorHAnsi" w:eastAsia="Calibri" w:hAnsiTheme="minorHAnsi"/>
          <w:sz w:val="20"/>
          <w:szCs w:val="20"/>
        </w:rPr>
        <w:t>American Public Health Association. 201</w:t>
      </w:r>
      <w:r w:rsidR="001D5396">
        <w:rPr>
          <w:rFonts w:asciiTheme="minorHAnsi" w:eastAsia="Calibri" w:hAnsiTheme="minorHAnsi"/>
          <w:sz w:val="20"/>
          <w:szCs w:val="20"/>
        </w:rPr>
        <w:t>2</w:t>
      </w:r>
      <w:r>
        <w:rPr>
          <w:rFonts w:asciiTheme="minorHAnsi" w:eastAsia="Calibri" w:hAnsiTheme="minorHAnsi"/>
          <w:sz w:val="20"/>
          <w:szCs w:val="20"/>
        </w:rPr>
        <w:t>.  “Standard Methods for the Examination of Water and Wastewater”, Method 4500-P F -2011, Automated Ascorbic Acid Reduction Method.</w:t>
      </w:r>
      <w:r w:rsidR="008C61FE">
        <w:rPr>
          <w:rFonts w:asciiTheme="minorHAnsi" w:eastAsia="Calibri" w:hAnsiTheme="minorHAnsi"/>
          <w:sz w:val="20"/>
          <w:szCs w:val="20"/>
        </w:rPr>
        <w:t xml:space="preserve"> </w:t>
      </w:r>
      <w:r w:rsidR="008C61FE" w:rsidRPr="001D5396">
        <w:rPr>
          <w:rFonts w:asciiTheme="minorHAnsi" w:eastAsia="Calibri" w:hAnsiTheme="minorHAnsi"/>
          <w:sz w:val="20"/>
          <w:szCs w:val="20"/>
        </w:rPr>
        <w:t>Also 4500-P G. Flow Injection Analysis for Orthophosphate.</w:t>
      </w:r>
      <w:r>
        <w:rPr>
          <w:rFonts w:asciiTheme="minorHAnsi" w:eastAsia="Calibri" w:hAnsiTheme="minorHAnsi"/>
          <w:sz w:val="20"/>
          <w:szCs w:val="20"/>
        </w:rPr>
        <w:br/>
      </w:r>
    </w:p>
    <w:p w14:paraId="236234E4" w14:textId="77777777" w:rsidR="00E01C10" w:rsidRPr="001D5396" w:rsidRDefault="00D47A93" w:rsidP="001D5396">
      <w:pPr>
        <w:widowControl/>
        <w:numPr>
          <w:ilvl w:val="0"/>
          <w:numId w:val="2"/>
        </w:numPr>
        <w:rPr>
          <w:rFonts w:asciiTheme="minorHAnsi" w:eastAsia="Calibri" w:hAnsiTheme="minorHAnsi"/>
          <w:sz w:val="20"/>
          <w:szCs w:val="20"/>
        </w:rPr>
      </w:pPr>
      <w:r w:rsidRPr="006C6031">
        <w:rPr>
          <w:rFonts w:asciiTheme="minorHAnsi" w:eastAsia="Calibri" w:hAnsiTheme="minorHAnsi"/>
          <w:sz w:val="20"/>
          <w:szCs w:val="20"/>
        </w:rPr>
        <w:t xml:space="preserve">MacDonald, R.W. and F.A. McLaughlin. 1982. The effect of storage by freezing on dissolved inorganic phosphate, nitrate, and reactive silicate for samples from coastal and estuarine waters. Water Research, 16:95-104. </w:t>
      </w:r>
    </w:p>
    <w:p w14:paraId="0993DEB5" w14:textId="77777777" w:rsidR="00D90B36" w:rsidRPr="00D47A93" w:rsidRDefault="00D90B36" w:rsidP="008D6827">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rFonts w:ascii="Times New Roman" w:hAnsi="Times New Roman"/>
          <w:sz w:val="20"/>
          <w:szCs w:val="20"/>
        </w:rPr>
      </w:pPr>
    </w:p>
    <w:p w14:paraId="08D36AFF" w14:textId="77777777" w:rsidR="00D90B36"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rFonts w:ascii="Times New Roman" w:hAnsi="Times New Roman"/>
          <w:sz w:val="20"/>
          <w:szCs w:val="20"/>
        </w:rPr>
      </w:pPr>
    </w:p>
    <w:p w14:paraId="31BC76AE" w14:textId="77777777" w:rsidR="003329E0" w:rsidRDefault="003329E0"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jc w:val="center"/>
        <w:rPr>
          <w:rFonts w:ascii="Times New Roman" w:hAnsi="Times New Roman"/>
          <w:sz w:val="36"/>
          <w:szCs w:val="36"/>
        </w:rPr>
      </w:pPr>
    </w:p>
    <w:p w14:paraId="2621B3F9" w14:textId="77777777" w:rsidR="00405076" w:rsidRDefault="00405076" w:rsidP="00D90B36"/>
    <w:sectPr w:rsidR="00405076" w:rsidSect="00D55B1B">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C4B54D" w14:textId="77777777" w:rsidR="00CA79A9" w:rsidRDefault="00CA79A9">
      <w:r>
        <w:separator/>
      </w:r>
    </w:p>
  </w:endnote>
  <w:endnote w:type="continuationSeparator" w:id="0">
    <w:p w14:paraId="0DBC800E" w14:textId="77777777" w:rsidR="00CA79A9" w:rsidRDefault="00CA79A9">
      <w:r>
        <w:continuationSeparator/>
      </w:r>
    </w:p>
  </w:endnote>
  <w:endnote w:type="continuationNotice" w:id="1">
    <w:p w14:paraId="705ACBE5" w14:textId="77777777" w:rsidR="00CA79A9" w:rsidRDefault="00CA79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hruti">
    <w:panose1 w:val="020B0502040204020203"/>
    <w:charset w:val="00"/>
    <w:family w:val="swiss"/>
    <w:pitch w:val="variable"/>
    <w:sig w:usb0="0004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308D26" w14:textId="77777777" w:rsidR="0046099C" w:rsidRDefault="0046099C" w:rsidP="008C61FE">
    <w:pPr>
      <w:widowControl/>
      <w:tabs>
        <w:tab w:val="center" w:pos="4320"/>
        <w:tab w:val="right" w:pos="8640"/>
      </w:tabs>
      <w:autoSpaceDE/>
      <w:autoSpaceDN/>
      <w:adjustRightInd/>
      <w:spacing w:after="160" w:line="259" w:lineRule="auto"/>
      <w:ind w:left="1570" w:hanging="965"/>
      <w:jc w:val="center"/>
      <w:rPr>
        <w:rFonts w:ascii="Calibri" w:hAnsi="Calibri"/>
        <w:b/>
        <w:i/>
        <w:color w:val="1F3864"/>
        <w:sz w:val="18"/>
        <w:szCs w:val="18"/>
      </w:rPr>
    </w:pPr>
  </w:p>
  <w:p w14:paraId="3BA3AF07" w14:textId="77777777" w:rsidR="008C61FE" w:rsidRPr="008C61FE" w:rsidRDefault="008C61FE" w:rsidP="008C61FE">
    <w:pPr>
      <w:widowControl/>
      <w:tabs>
        <w:tab w:val="center" w:pos="4320"/>
        <w:tab w:val="right" w:pos="8640"/>
      </w:tabs>
      <w:autoSpaceDE/>
      <w:autoSpaceDN/>
      <w:adjustRightInd/>
      <w:spacing w:after="160" w:line="259" w:lineRule="auto"/>
      <w:ind w:left="1570" w:hanging="965"/>
      <w:jc w:val="center"/>
      <w:rPr>
        <w:rFonts w:ascii="Calibri" w:hAnsi="Calibri"/>
        <w:b/>
        <w:i/>
        <w:color w:val="1F3864"/>
        <w:sz w:val="18"/>
        <w:szCs w:val="18"/>
      </w:rPr>
    </w:pPr>
    <w:r w:rsidRPr="008C61FE">
      <w:rPr>
        <w:rFonts w:ascii="Calibri" w:hAnsi="Calibri"/>
        <w:b/>
        <w:i/>
        <w:color w:val="1F3864"/>
        <w:sz w:val="18"/>
        <w:szCs w:val="18"/>
      </w:rPr>
      <w:t xml:space="preserve">Methods and Quality Assurance for CBP Water Quality Monitoring Programs </w:t>
    </w:r>
    <w:r w:rsidRPr="008C61FE">
      <w:rPr>
        <w:rFonts w:ascii="Calibri" w:hAnsi="Calibri"/>
        <w:b/>
        <w:i/>
        <w:color w:val="1F3864"/>
        <w:sz w:val="18"/>
        <w:szCs w:val="18"/>
      </w:rPr>
      <w:tab/>
      <w:t>Chapter 6, Page D.</w:t>
    </w:r>
    <w:r w:rsidR="0046099C">
      <w:rPr>
        <w:rFonts w:ascii="Calibri" w:hAnsi="Calibri"/>
        <w:b/>
        <w:i/>
        <w:color w:val="1F3864"/>
        <w:sz w:val="18"/>
        <w:szCs w:val="18"/>
      </w:rPr>
      <w:t>8</w:t>
    </w:r>
    <w:r w:rsidRPr="008C61FE">
      <w:rPr>
        <w:rFonts w:ascii="Calibri" w:hAnsi="Calibri"/>
        <w:b/>
        <w:i/>
        <w:color w:val="1F3864"/>
        <w:sz w:val="18"/>
        <w:szCs w:val="18"/>
      </w:rPr>
      <w:t>-</w:t>
    </w:r>
    <w:r w:rsidRPr="008C61FE">
      <w:rPr>
        <w:rFonts w:ascii="Calibri" w:hAnsi="Calibri"/>
        <w:b/>
        <w:i/>
        <w:color w:val="1F3864"/>
        <w:sz w:val="18"/>
        <w:szCs w:val="18"/>
      </w:rPr>
      <w:fldChar w:fldCharType="begin"/>
    </w:r>
    <w:r w:rsidRPr="008C61FE">
      <w:rPr>
        <w:rFonts w:ascii="Calibri" w:hAnsi="Calibri"/>
        <w:b/>
        <w:i/>
        <w:color w:val="1F3864"/>
        <w:sz w:val="18"/>
        <w:szCs w:val="18"/>
      </w:rPr>
      <w:instrText xml:space="preserve"> PAGE   \* MERGEFORMAT </w:instrText>
    </w:r>
    <w:r w:rsidRPr="008C61FE">
      <w:rPr>
        <w:rFonts w:ascii="Calibri" w:hAnsi="Calibri"/>
        <w:b/>
        <w:i/>
        <w:color w:val="1F3864"/>
        <w:sz w:val="18"/>
        <w:szCs w:val="18"/>
      </w:rPr>
      <w:fldChar w:fldCharType="separate"/>
    </w:r>
    <w:r w:rsidR="00CA79A9">
      <w:rPr>
        <w:rFonts w:ascii="Calibri" w:hAnsi="Calibri"/>
        <w:b/>
        <w:i/>
        <w:noProof/>
        <w:color w:val="1F3864"/>
        <w:sz w:val="18"/>
        <w:szCs w:val="18"/>
      </w:rPr>
      <w:t>6</w:t>
    </w:r>
    <w:r w:rsidRPr="008C61FE">
      <w:rPr>
        <w:rFonts w:ascii="Calibri" w:hAnsi="Calibri"/>
        <w:b/>
        <w:i/>
        <w:noProof/>
        <w:color w:val="1F3864"/>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EEB7E9" w14:textId="77777777" w:rsidR="00CA79A9" w:rsidRDefault="00CA79A9">
      <w:r>
        <w:separator/>
      </w:r>
    </w:p>
  </w:footnote>
  <w:footnote w:type="continuationSeparator" w:id="0">
    <w:p w14:paraId="1F5A34EA" w14:textId="77777777" w:rsidR="00CA79A9" w:rsidRDefault="00CA79A9">
      <w:r>
        <w:continuationSeparator/>
      </w:r>
    </w:p>
  </w:footnote>
  <w:footnote w:type="continuationNotice" w:id="1">
    <w:p w14:paraId="6AD5AB5A" w14:textId="77777777" w:rsidR="00CA79A9" w:rsidRDefault="00CA79A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022B39" w14:textId="77777777" w:rsidR="00C308D3" w:rsidRPr="00C308D3" w:rsidRDefault="00C308D3" w:rsidP="00C308D3">
    <w:pPr>
      <w:widowControl/>
      <w:tabs>
        <w:tab w:val="center" w:pos="4680"/>
        <w:tab w:val="right" w:pos="9360"/>
      </w:tabs>
      <w:autoSpaceDE/>
      <w:autoSpaceDN/>
      <w:adjustRightInd/>
      <w:ind w:left="1570" w:hanging="965"/>
      <w:jc w:val="right"/>
      <w:rPr>
        <w:rFonts w:asciiTheme="minorHAnsi" w:hAnsiTheme="minorHAnsi"/>
        <w:sz w:val="20"/>
        <w:szCs w:val="20"/>
      </w:rPr>
    </w:pPr>
    <w:r w:rsidRPr="00C308D3">
      <w:rPr>
        <w:rFonts w:asciiTheme="minorHAnsi" w:hAnsiTheme="minorHAnsi"/>
        <w:sz w:val="20"/>
        <w:szCs w:val="20"/>
      </w:rPr>
      <w:t>Chapter 6, Section D.</w:t>
    </w:r>
    <w:r>
      <w:rPr>
        <w:rFonts w:asciiTheme="minorHAnsi" w:hAnsiTheme="minorHAnsi"/>
        <w:sz w:val="20"/>
        <w:szCs w:val="20"/>
      </w:rPr>
      <w:t>8</w:t>
    </w:r>
  </w:p>
  <w:p w14:paraId="4C412CC2" w14:textId="77777777" w:rsidR="00C308D3" w:rsidRPr="00C308D3" w:rsidRDefault="00C308D3" w:rsidP="00C308D3">
    <w:pPr>
      <w:widowControl/>
      <w:tabs>
        <w:tab w:val="center" w:pos="4680"/>
        <w:tab w:val="right" w:pos="9360"/>
      </w:tabs>
      <w:autoSpaceDE/>
      <w:autoSpaceDN/>
      <w:adjustRightInd/>
      <w:ind w:left="1570" w:hanging="965"/>
      <w:jc w:val="right"/>
      <w:rPr>
        <w:rFonts w:asciiTheme="minorHAnsi" w:hAnsiTheme="minorHAnsi" w:cs="Arial"/>
        <w:bCs/>
        <w:sz w:val="20"/>
        <w:szCs w:val="20"/>
      </w:rPr>
    </w:pPr>
    <w:r>
      <w:rPr>
        <w:rFonts w:asciiTheme="minorHAnsi" w:hAnsiTheme="minorHAnsi" w:cs="Arial"/>
        <w:bCs/>
        <w:sz w:val="20"/>
        <w:szCs w:val="20"/>
      </w:rPr>
      <w:t>Orthophosphate</w:t>
    </w:r>
  </w:p>
  <w:p w14:paraId="7B5EDC79" w14:textId="7F6100A1" w:rsidR="00C308D3" w:rsidRDefault="00C308D3" w:rsidP="00C308D3">
    <w:pPr>
      <w:widowControl/>
      <w:tabs>
        <w:tab w:val="center" w:pos="4680"/>
        <w:tab w:val="right" w:pos="9360"/>
      </w:tabs>
      <w:autoSpaceDE/>
      <w:autoSpaceDN/>
      <w:adjustRightInd/>
      <w:ind w:left="1570" w:hanging="965"/>
      <w:jc w:val="right"/>
      <w:rPr>
        <w:rFonts w:asciiTheme="minorHAnsi" w:hAnsiTheme="minorHAnsi"/>
        <w:sz w:val="20"/>
        <w:szCs w:val="20"/>
      </w:rPr>
    </w:pPr>
    <w:del w:id="22" w:author="Mary Ellen Ley" w:date="2017-01-03T13:29:00Z">
      <w:r w:rsidRPr="00C308D3">
        <w:rPr>
          <w:rFonts w:asciiTheme="minorHAnsi" w:hAnsiTheme="minorHAnsi"/>
          <w:sz w:val="20"/>
          <w:szCs w:val="20"/>
        </w:rPr>
        <w:delText xml:space="preserve">March </w:delText>
      </w:r>
      <w:r w:rsidR="00E4594B">
        <w:rPr>
          <w:rFonts w:asciiTheme="minorHAnsi" w:hAnsiTheme="minorHAnsi"/>
          <w:sz w:val="20"/>
          <w:szCs w:val="20"/>
        </w:rPr>
        <w:delText>30</w:delText>
      </w:r>
      <w:r w:rsidRPr="00C308D3">
        <w:rPr>
          <w:rFonts w:asciiTheme="minorHAnsi" w:hAnsiTheme="minorHAnsi"/>
          <w:sz w:val="20"/>
          <w:szCs w:val="20"/>
        </w:rPr>
        <w:delText>,</w:delText>
      </w:r>
    </w:del>
    <w:ins w:id="23" w:author="Mary Ellen Ley" w:date="2017-01-03T13:29:00Z">
      <w:r w:rsidR="008673CC">
        <w:rPr>
          <w:rFonts w:asciiTheme="minorHAnsi" w:hAnsiTheme="minorHAnsi"/>
          <w:sz w:val="20"/>
          <w:szCs w:val="20"/>
        </w:rPr>
        <w:t>Dec.</w:t>
      </w:r>
    </w:ins>
    <w:r w:rsidRPr="00C308D3">
      <w:rPr>
        <w:rFonts w:asciiTheme="minorHAnsi" w:hAnsiTheme="minorHAnsi"/>
        <w:sz w:val="20"/>
        <w:szCs w:val="20"/>
      </w:rPr>
      <w:t xml:space="preserve"> 2016 (Rev. 1)</w:t>
    </w:r>
  </w:p>
  <w:p w14:paraId="013D1189" w14:textId="77777777" w:rsidR="00C308D3" w:rsidRPr="00C308D3" w:rsidRDefault="00C308D3" w:rsidP="00C308D3">
    <w:pPr>
      <w:widowControl/>
      <w:tabs>
        <w:tab w:val="center" w:pos="4680"/>
        <w:tab w:val="right" w:pos="9360"/>
      </w:tabs>
      <w:autoSpaceDE/>
      <w:autoSpaceDN/>
      <w:adjustRightInd/>
      <w:ind w:left="1570" w:hanging="965"/>
      <w:jc w:val="right"/>
      <w:rPr>
        <w:rFonts w:asciiTheme="minorHAnsi" w:hAnsiTheme="minorHAnsi"/>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0B0C6D2"/>
    <w:multiLevelType w:val="hybridMultilevel"/>
    <w:tmpl w:val="4A5F113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A21EB8"/>
    <w:multiLevelType w:val="hybridMultilevel"/>
    <w:tmpl w:val="14C8B276"/>
    <w:lvl w:ilvl="0" w:tplc="62BC201A">
      <w:start w:val="3"/>
      <w:numFmt w:val="lowerRoman"/>
      <w:lvlText w:val="%1)"/>
      <w:lvlJc w:val="left"/>
      <w:pPr>
        <w:ind w:left="1440" w:hanging="720"/>
      </w:pPr>
      <w:rPr>
        <w:rFonts w:hint="default"/>
      </w:rPr>
    </w:lvl>
    <w:lvl w:ilvl="1" w:tplc="24180A28">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602C55"/>
    <w:multiLevelType w:val="hybridMultilevel"/>
    <w:tmpl w:val="637AB06A"/>
    <w:name w:val="22"/>
    <w:lvl w:ilvl="0" w:tplc="04090017">
      <w:start w:val="1"/>
      <w:numFmt w:val="lowerLetter"/>
      <w:lvlText w:val="%1)"/>
      <w:lvlJc w:val="left"/>
      <w:pPr>
        <w:ind w:left="2707" w:hanging="360"/>
      </w:pPr>
    </w:lvl>
    <w:lvl w:ilvl="1" w:tplc="04090019">
      <w:start w:val="1"/>
      <w:numFmt w:val="lowerLetter"/>
      <w:lvlText w:val="%2."/>
      <w:lvlJc w:val="left"/>
      <w:pPr>
        <w:ind w:left="3427" w:hanging="360"/>
      </w:pPr>
    </w:lvl>
    <w:lvl w:ilvl="2" w:tplc="0409001B">
      <w:start w:val="1"/>
      <w:numFmt w:val="lowerRoman"/>
      <w:lvlText w:val="%3."/>
      <w:lvlJc w:val="right"/>
      <w:pPr>
        <w:ind w:left="4147" w:hanging="180"/>
      </w:pPr>
    </w:lvl>
    <w:lvl w:ilvl="3" w:tplc="0409000F">
      <w:start w:val="1"/>
      <w:numFmt w:val="decimal"/>
      <w:lvlText w:val="%4."/>
      <w:lvlJc w:val="left"/>
      <w:pPr>
        <w:ind w:left="4867" w:hanging="360"/>
      </w:pPr>
    </w:lvl>
    <w:lvl w:ilvl="4" w:tplc="04090019">
      <w:start w:val="1"/>
      <w:numFmt w:val="lowerLetter"/>
      <w:lvlText w:val="%5."/>
      <w:lvlJc w:val="left"/>
      <w:pPr>
        <w:ind w:left="5587" w:hanging="360"/>
      </w:pPr>
    </w:lvl>
    <w:lvl w:ilvl="5" w:tplc="0409001B">
      <w:start w:val="1"/>
      <w:numFmt w:val="lowerRoman"/>
      <w:lvlText w:val="%6."/>
      <w:lvlJc w:val="right"/>
      <w:pPr>
        <w:ind w:left="6307" w:hanging="180"/>
      </w:pPr>
    </w:lvl>
    <w:lvl w:ilvl="6" w:tplc="0409000F">
      <w:start w:val="1"/>
      <w:numFmt w:val="decimal"/>
      <w:lvlText w:val="%7."/>
      <w:lvlJc w:val="left"/>
      <w:pPr>
        <w:ind w:left="7027" w:hanging="360"/>
      </w:pPr>
    </w:lvl>
    <w:lvl w:ilvl="7" w:tplc="04090019" w:tentative="1">
      <w:start w:val="1"/>
      <w:numFmt w:val="lowerLetter"/>
      <w:lvlText w:val="%8."/>
      <w:lvlJc w:val="left"/>
      <w:pPr>
        <w:ind w:left="7747" w:hanging="360"/>
      </w:pPr>
    </w:lvl>
    <w:lvl w:ilvl="8" w:tplc="0409001B" w:tentative="1">
      <w:start w:val="1"/>
      <w:numFmt w:val="lowerRoman"/>
      <w:lvlText w:val="%9."/>
      <w:lvlJc w:val="right"/>
      <w:pPr>
        <w:ind w:left="8467" w:hanging="180"/>
      </w:pPr>
    </w:lvl>
  </w:abstractNum>
  <w:abstractNum w:abstractNumId="3" w15:restartNumberingAfterBreak="0">
    <w:nsid w:val="151C1913"/>
    <w:multiLevelType w:val="hybridMultilevel"/>
    <w:tmpl w:val="26669894"/>
    <w:lvl w:ilvl="0" w:tplc="7EAAE54C">
      <w:start w:val="4"/>
      <w:numFmt w:val="decimal"/>
      <w:lvlText w:val="(%1)"/>
      <w:lvlJc w:val="left"/>
      <w:pPr>
        <w:ind w:left="2520" w:hanging="36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4" w15:restartNumberingAfterBreak="0">
    <w:nsid w:val="16602501"/>
    <w:multiLevelType w:val="hybridMultilevel"/>
    <w:tmpl w:val="8864E748"/>
    <w:lvl w:ilvl="0" w:tplc="4C527F34">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AC65743"/>
    <w:multiLevelType w:val="hybridMultilevel"/>
    <w:tmpl w:val="CD0E1378"/>
    <w:lvl w:ilvl="0" w:tplc="8954C42A">
      <w:start w:val="5"/>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5C6A70"/>
    <w:multiLevelType w:val="hybridMultilevel"/>
    <w:tmpl w:val="CB4A70E6"/>
    <w:lvl w:ilvl="0" w:tplc="A3C419F2">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15:restartNumberingAfterBreak="0">
    <w:nsid w:val="272744CE"/>
    <w:multiLevelType w:val="hybridMultilevel"/>
    <w:tmpl w:val="B04E1612"/>
    <w:lvl w:ilvl="0" w:tplc="9474B800">
      <w:start w:val="1"/>
      <w:numFmt w:val="lowerLetter"/>
      <w:lvlText w:val="(%1)"/>
      <w:lvlJc w:val="left"/>
      <w:pPr>
        <w:ind w:left="90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8" w15:restartNumberingAfterBreak="0">
    <w:nsid w:val="2C876593"/>
    <w:multiLevelType w:val="hybridMultilevel"/>
    <w:tmpl w:val="F4A88532"/>
    <w:name w:val="222"/>
    <w:lvl w:ilvl="0" w:tplc="24180A28">
      <w:start w:val="1"/>
      <w:numFmt w:val="decimal"/>
      <w:lvlText w:val="(%1)"/>
      <w:lvlJc w:val="left"/>
      <w:pPr>
        <w:ind w:left="270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601A4C"/>
    <w:multiLevelType w:val="multilevel"/>
    <w:tmpl w:val="E0301E16"/>
    <w:lvl w:ilvl="0">
      <w:start w:val="1"/>
      <w:numFmt w:val="decimal"/>
      <w:lvlText w:val="%1."/>
      <w:lvlJc w:val="left"/>
      <w:pPr>
        <w:tabs>
          <w:tab w:val="num" w:pos="504"/>
        </w:tabs>
        <w:ind w:left="360" w:hanging="360"/>
      </w:pPr>
      <w:rPr>
        <w:rFonts w:hint="default"/>
        <w:b/>
        <w:i w:val="0"/>
        <w:sz w:val="28"/>
        <w:szCs w:val="28"/>
      </w:rPr>
    </w:lvl>
    <w:lvl w:ilvl="1">
      <w:start w:val="1"/>
      <w:numFmt w:val="decimal"/>
      <w:lvlText w:val="%1.%2."/>
      <w:lvlJc w:val="left"/>
      <w:pPr>
        <w:tabs>
          <w:tab w:val="num" w:pos="1152"/>
        </w:tabs>
        <w:ind w:left="1152" w:hanging="648"/>
      </w:pPr>
      <w:rPr>
        <w:rFonts w:hint="default"/>
        <w:b w:val="0"/>
        <w:i w:val="0"/>
        <w:color w:val="000000"/>
        <w:sz w:val="24"/>
        <w:szCs w:val="24"/>
      </w:rPr>
    </w:lvl>
    <w:lvl w:ilvl="2">
      <w:start w:val="1"/>
      <w:numFmt w:val="decimal"/>
      <w:lvlText w:val="%1.%2.%3."/>
      <w:lvlJc w:val="left"/>
      <w:pPr>
        <w:tabs>
          <w:tab w:val="num" w:pos="1296"/>
        </w:tabs>
        <w:ind w:left="2160" w:hanging="1008"/>
      </w:pPr>
      <w:rPr>
        <w:rFonts w:hint="default"/>
        <w:b w:val="0"/>
        <w:i w:val="0"/>
        <w:sz w:val="24"/>
        <w:szCs w:val="24"/>
      </w:rPr>
    </w:lvl>
    <w:lvl w:ilvl="3">
      <w:start w:val="1"/>
      <w:numFmt w:val="decimal"/>
      <w:lvlText w:val="%1.%2.%3.%4."/>
      <w:lvlJc w:val="left"/>
      <w:pPr>
        <w:tabs>
          <w:tab w:val="num" w:pos="3168"/>
        </w:tabs>
        <w:ind w:left="3168" w:hanging="1008"/>
      </w:pPr>
      <w:rPr>
        <w:rFonts w:hint="default"/>
        <w:b w:val="0"/>
        <w:i w:val="0"/>
        <w:sz w:val="24"/>
        <w:szCs w:val="24"/>
      </w:rPr>
    </w:lvl>
    <w:lvl w:ilvl="4">
      <w:start w:val="1"/>
      <w:numFmt w:val="decimal"/>
      <w:lvlText w:val="%1.%2.%3.%4.%5."/>
      <w:lvlJc w:val="left"/>
      <w:pPr>
        <w:tabs>
          <w:tab w:val="num" w:pos="2664"/>
        </w:tabs>
        <w:ind w:left="4032" w:hanging="1296"/>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70C7D7B"/>
    <w:multiLevelType w:val="hybridMultilevel"/>
    <w:tmpl w:val="000E5DFC"/>
    <w:lvl w:ilvl="0" w:tplc="4C527F34">
      <w:start w:val="1"/>
      <w:numFmt w:val="lowerRoman"/>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1" w15:restartNumberingAfterBreak="0">
    <w:nsid w:val="553A66AC"/>
    <w:multiLevelType w:val="multilevel"/>
    <w:tmpl w:val="519EABEC"/>
    <w:name w:val="2"/>
    <w:lvl w:ilvl="0">
      <w:start w:val="1"/>
      <w:numFmt w:val="decimal"/>
      <w:lvlText w:val="(%1)"/>
      <w:lvlJc w:val="left"/>
      <w:rPr>
        <w:rFonts w:hint="default"/>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2" w15:restartNumberingAfterBreak="0">
    <w:nsid w:val="640D0A09"/>
    <w:multiLevelType w:val="hybridMultilevel"/>
    <w:tmpl w:val="5A5A917C"/>
    <w:lvl w:ilvl="0" w:tplc="9474B80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41F4AB0"/>
    <w:multiLevelType w:val="hybridMultilevel"/>
    <w:tmpl w:val="CB0E7CF2"/>
    <w:lvl w:ilvl="0" w:tplc="45BCCA56">
      <w:start w:val="1"/>
      <w:numFmt w:val="lowerRoman"/>
      <w:lvlText w:val="%1)"/>
      <w:lvlJc w:val="left"/>
      <w:pPr>
        <w:ind w:left="1080" w:hanging="72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6B5056F"/>
    <w:multiLevelType w:val="hybridMultilevel"/>
    <w:tmpl w:val="58B224E0"/>
    <w:lvl w:ilvl="0" w:tplc="24180A28">
      <w:start w:val="1"/>
      <w:numFmt w:val="decimal"/>
      <w:lvlText w:val="(%1)"/>
      <w:lvlJc w:val="left"/>
      <w:pPr>
        <w:ind w:left="1920" w:hanging="360"/>
      </w:pPr>
      <w:rPr>
        <w:rFonts w:hint="default"/>
      </w:rPr>
    </w:lvl>
    <w:lvl w:ilvl="1" w:tplc="04090019">
      <w:start w:val="1"/>
      <w:numFmt w:val="lowerLetter"/>
      <w:lvlText w:val="%2."/>
      <w:lvlJc w:val="left"/>
      <w:pPr>
        <w:ind w:left="1470" w:hanging="360"/>
      </w:pPr>
    </w:lvl>
    <w:lvl w:ilvl="2" w:tplc="0409001B">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15" w15:restartNumberingAfterBreak="0">
    <w:nsid w:val="6EBA1FE8"/>
    <w:multiLevelType w:val="hybridMultilevel"/>
    <w:tmpl w:val="F3360252"/>
    <w:lvl w:ilvl="0" w:tplc="4C527F34">
      <w:start w:val="1"/>
      <w:numFmt w:val="lowerRoman"/>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8941D3E"/>
    <w:multiLevelType w:val="hybridMultilevel"/>
    <w:tmpl w:val="EF648476"/>
    <w:name w:val="23"/>
    <w:lvl w:ilvl="0" w:tplc="4C527F34">
      <w:start w:val="1"/>
      <w:numFmt w:val="lowerRoman"/>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num w:numId="1">
    <w:abstractNumId w:val="12"/>
  </w:num>
  <w:num w:numId="2">
    <w:abstractNumId w:val="7"/>
  </w:num>
  <w:num w:numId="3">
    <w:abstractNumId w:val="0"/>
  </w:num>
  <w:num w:numId="4">
    <w:abstractNumId w:val="4"/>
  </w:num>
  <w:num w:numId="5">
    <w:abstractNumId w:val="11"/>
  </w:num>
  <w:num w:numId="6">
    <w:abstractNumId w:val="2"/>
  </w:num>
  <w:num w:numId="7">
    <w:abstractNumId w:val="13"/>
  </w:num>
  <w:num w:numId="8">
    <w:abstractNumId w:val="9"/>
  </w:num>
  <w:num w:numId="9">
    <w:abstractNumId w:val="10"/>
  </w:num>
  <w:num w:numId="10">
    <w:abstractNumId w:val="15"/>
  </w:num>
  <w:num w:numId="11">
    <w:abstractNumId w:val="14"/>
  </w:num>
  <w:num w:numId="12">
    <w:abstractNumId w:val="16"/>
  </w:num>
  <w:num w:numId="13">
    <w:abstractNumId w:val="1"/>
  </w:num>
  <w:num w:numId="14">
    <w:abstractNumId w:val="8"/>
  </w:num>
  <w:num w:numId="15">
    <w:abstractNumId w:val="5"/>
  </w:num>
  <w:num w:numId="16">
    <w:abstractNumId w:val="6"/>
  </w:num>
  <w:num w:numId="17">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y Ellen Ley">
    <w15:presenceInfo w15:providerId="AD" w15:userId="S-1-5-21-780216973-25257766-102967255-25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trackRevision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B36"/>
    <w:rsid w:val="00016EB0"/>
    <w:rsid w:val="000734AD"/>
    <w:rsid w:val="00085A09"/>
    <w:rsid w:val="000F4D53"/>
    <w:rsid w:val="0011607B"/>
    <w:rsid w:val="00164CA9"/>
    <w:rsid w:val="00165FD4"/>
    <w:rsid w:val="00175CD2"/>
    <w:rsid w:val="001969D7"/>
    <w:rsid w:val="001B05A0"/>
    <w:rsid w:val="001C0C30"/>
    <w:rsid w:val="001D5396"/>
    <w:rsid w:val="001E0BB4"/>
    <w:rsid w:val="00212603"/>
    <w:rsid w:val="00222660"/>
    <w:rsid w:val="0023677F"/>
    <w:rsid w:val="00246CBF"/>
    <w:rsid w:val="002D7715"/>
    <w:rsid w:val="003329E0"/>
    <w:rsid w:val="00336ECC"/>
    <w:rsid w:val="00364B27"/>
    <w:rsid w:val="003A6869"/>
    <w:rsid w:val="003B7EA7"/>
    <w:rsid w:val="003D329A"/>
    <w:rsid w:val="003D3E8A"/>
    <w:rsid w:val="003D71FB"/>
    <w:rsid w:val="003E0329"/>
    <w:rsid w:val="003E2169"/>
    <w:rsid w:val="00405076"/>
    <w:rsid w:val="004236AB"/>
    <w:rsid w:val="00433E18"/>
    <w:rsid w:val="00454069"/>
    <w:rsid w:val="0046099C"/>
    <w:rsid w:val="00466CD3"/>
    <w:rsid w:val="00477EC8"/>
    <w:rsid w:val="00481AC9"/>
    <w:rsid w:val="004A4EBE"/>
    <w:rsid w:val="004D1424"/>
    <w:rsid w:val="00522EA0"/>
    <w:rsid w:val="0052471F"/>
    <w:rsid w:val="005412B4"/>
    <w:rsid w:val="00572B4E"/>
    <w:rsid w:val="005A5319"/>
    <w:rsid w:val="005B3F96"/>
    <w:rsid w:val="005C49E0"/>
    <w:rsid w:val="005E5B0F"/>
    <w:rsid w:val="00604CAF"/>
    <w:rsid w:val="00633869"/>
    <w:rsid w:val="006443B5"/>
    <w:rsid w:val="006602C3"/>
    <w:rsid w:val="00670E47"/>
    <w:rsid w:val="006A0810"/>
    <w:rsid w:val="006C6031"/>
    <w:rsid w:val="006D5083"/>
    <w:rsid w:val="006E7D68"/>
    <w:rsid w:val="006F13CE"/>
    <w:rsid w:val="006F4F52"/>
    <w:rsid w:val="00737515"/>
    <w:rsid w:val="007475C7"/>
    <w:rsid w:val="0075025A"/>
    <w:rsid w:val="0075095E"/>
    <w:rsid w:val="00790C4F"/>
    <w:rsid w:val="007A0E4A"/>
    <w:rsid w:val="007B6D82"/>
    <w:rsid w:val="007C1B7C"/>
    <w:rsid w:val="0080140B"/>
    <w:rsid w:val="00801BA4"/>
    <w:rsid w:val="00836969"/>
    <w:rsid w:val="00836EFB"/>
    <w:rsid w:val="00842423"/>
    <w:rsid w:val="00856C16"/>
    <w:rsid w:val="008673CC"/>
    <w:rsid w:val="00877510"/>
    <w:rsid w:val="0089135E"/>
    <w:rsid w:val="008C61FE"/>
    <w:rsid w:val="008D6827"/>
    <w:rsid w:val="008E66D7"/>
    <w:rsid w:val="00936902"/>
    <w:rsid w:val="00945027"/>
    <w:rsid w:val="009524F4"/>
    <w:rsid w:val="00974088"/>
    <w:rsid w:val="00995885"/>
    <w:rsid w:val="009B3199"/>
    <w:rsid w:val="009E324C"/>
    <w:rsid w:val="00A06F6C"/>
    <w:rsid w:val="00A22232"/>
    <w:rsid w:val="00A40761"/>
    <w:rsid w:val="00A443D5"/>
    <w:rsid w:val="00A47B00"/>
    <w:rsid w:val="00A80B55"/>
    <w:rsid w:val="00A838CD"/>
    <w:rsid w:val="00A86357"/>
    <w:rsid w:val="00AA1DDE"/>
    <w:rsid w:val="00AD3108"/>
    <w:rsid w:val="00B2439A"/>
    <w:rsid w:val="00B420E6"/>
    <w:rsid w:val="00B525FC"/>
    <w:rsid w:val="00BA6767"/>
    <w:rsid w:val="00BC0413"/>
    <w:rsid w:val="00BD0170"/>
    <w:rsid w:val="00BD67F9"/>
    <w:rsid w:val="00C27525"/>
    <w:rsid w:val="00C308D3"/>
    <w:rsid w:val="00C50179"/>
    <w:rsid w:val="00C53096"/>
    <w:rsid w:val="00C549CF"/>
    <w:rsid w:val="00C85322"/>
    <w:rsid w:val="00CA1E3E"/>
    <w:rsid w:val="00CA79A9"/>
    <w:rsid w:val="00CB4712"/>
    <w:rsid w:val="00CD4D15"/>
    <w:rsid w:val="00CF1E75"/>
    <w:rsid w:val="00CF5FC3"/>
    <w:rsid w:val="00D303AC"/>
    <w:rsid w:val="00D463BD"/>
    <w:rsid w:val="00D47A93"/>
    <w:rsid w:val="00D55B1B"/>
    <w:rsid w:val="00D560F9"/>
    <w:rsid w:val="00D65103"/>
    <w:rsid w:val="00D90B36"/>
    <w:rsid w:val="00DE508C"/>
    <w:rsid w:val="00E01C10"/>
    <w:rsid w:val="00E41C37"/>
    <w:rsid w:val="00E43636"/>
    <w:rsid w:val="00E44AA6"/>
    <w:rsid w:val="00E4594B"/>
    <w:rsid w:val="00E733A0"/>
    <w:rsid w:val="00E94FE1"/>
    <w:rsid w:val="00EB0591"/>
    <w:rsid w:val="00F06914"/>
    <w:rsid w:val="00F2774B"/>
    <w:rsid w:val="00F53EB4"/>
    <w:rsid w:val="00F65186"/>
    <w:rsid w:val="00F7399E"/>
    <w:rsid w:val="00F739BE"/>
    <w:rsid w:val="00F94D2C"/>
    <w:rsid w:val="00FE6CF1"/>
    <w:rsid w:val="00FF17D6"/>
    <w:rsid w:val="00FF3D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AC57E49-1AB0-480D-A09E-188177EF5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0B36"/>
    <w:pPr>
      <w:widowControl w:val="0"/>
      <w:autoSpaceDE w:val="0"/>
      <w:autoSpaceDN w:val="0"/>
      <w:adjustRightInd w:val="0"/>
    </w:pPr>
    <w:rPr>
      <w:rFonts w:ascii="Shruti" w:eastAsia="Times New Roman" w:hAnsi="Shrut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90B36"/>
    <w:rPr>
      <w:rFonts w:ascii="Tahoma" w:hAnsi="Tahoma" w:cs="Tahoma"/>
      <w:sz w:val="16"/>
      <w:szCs w:val="16"/>
    </w:rPr>
  </w:style>
  <w:style w:type="character" w:customStyle="1" w:styleId="BalloonTextChar">
    <w:name w:val="Balloon Text Char"/>
    <w:basedOn w:val="DefaultParagraphFont"/>
    <w:link w:val="BalloonText"/>
    <w:uiPriority w:val="99"/>
    <w:semiHidden/>
    <w:rsid w:val="00D90B36"/>
    <w:rPr>
      <w:rFonts w:ascii="Tahoma" w:eastAsia="Times New Roman" w:hAnsi="Tahoma" w:cs="Tahoma"/>
      <w:sz w:val="16"/>
      <w:szCs w:val="16"/>
    </w:rPr>
  </w:style>
  <w:style w:type="paragraph" w:customStyle="1" w:styleId="Default">
    <w:name w:val="Default"/>
    <w:rsid w:val="008D6827"/>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5095E"/>
    <w:pPr>
      <w:ind w:left="720"/>
      <w:contextualSpacing/>
    </w:pPr>
  </w:style>
  <w:style w:type="table" w:styleId="TableGrid">
    <w:name w:val="Table Grid"/>
    <w:basedOn w:val="TableNormal"/>
    <w:rsid w:val="00A47B00"/>
    <w:pPr>
      <w:autoSpaceDE w:val="0"/>
      <w:autoSpaceDN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308D3"/>
    <w:pPr>
      <w:tabs>
        <w:tab w:val="center" w:pos="4680"/>
        <w:tab w:val="right" w:pos="9360"/>
      </w:tabs>
    </w:pPr>
  </w:style>
  <w:style w:type="character" w:customStyle="1" w:styleId="HeaderChar">
    <w:name w:val="Header Char"/>
    <w:basedOn w:val="DefaultParagraphFont"/>
    <w:link w:val="Header"/>
    <w:uiPriority w:val="99"/>
    <w:rsid w:val="00C308D3"/>
    <w:rPr>
      <w:rFonts w:ascii="Shruti" w:eastAsia="Times New Roman" w:hAnsi="Shruti"/>
      <w:sz w:val="24"/>
      <w:szCs w:val="24"/>
    </w:rPr>
  </w:style>
  <w:style w:type="paragraph" w:styleId="Footer">
    <w:name w:val="footer"/>
    <w:basedOn w:val="Normal"/>
    <w:link w:val="FooterChar"/>
    <w:uiPriority w:val="99"/>
    <w:unhideWhenUsed/>
    <w:rsid w:val="00C308D3"/>
    <w:pPr>
      <w:tabs>
        <w:tab w:val="center" w:pos="4680"/>
        <w:tab w:val="right" w:pos="9360"/>
      </w:tabs>
    </w:pPr>
  </w:style>
  <w:style w:type="character" w:customStyle="1" w:styleId="FooterChar">
    <w:name w:val="Footer Char"/>
    <w:basedOn w:val="DefaultParagraphFont"/>
    <w:link w:val="Footer"/>
    <w:uiPriority w:val="99"/>
    <w:rsid w:val="00C308D3"/>
    <w:rPr>
      <w:rFonts w:ascii="Shruti" w:eastAsia="Times New Roman" w:hAnsi="Shruti"/>
      <w:sz w:val="24"/>
      <w:szCs w:val="24"/>
    </w:rPr>
  </w:style>
  <w:style w:type="character" w:styleId="PlaceholderText">
    <w:name w:val="Placeholder Text"/>
    <w:basedOn w:val="DefaultParagraphFont"/>
    <w:uiPriority w:val="99"/>
    <w:semiHidden/>
    <w:rsid w:val="006A081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7</Pages>
  <Words>1899</Words>
  <Characters>10825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Old Dominion University</Company>
  <LinksUpToDate>false</LinksUpToDate>
  <CharactersWithSpaces>12699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sdoughten</dc:creator>
  <cp:keywords/>
  <cp:lastModifiedBy>Mary Ellen Ley</cp:lastModifiedBy>
  <cp:revision>1</cp:revision>
  <dcterms:created xsi:type="dcterms:W3CDTF">2016-12-22T21:29:00Z</dcterms:created>
  <dcterms:modified xsi:type="dcterms:W3CDTF">2017-01-03T18:34:00Z</dcterms:modified>
</cp:coreProperties>
</file>