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6C20E" w14:textId="23BCB2CA" w:rsidR="00D90B36" w:rsidRDefault="006F3B63"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del w:id="0"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1</w:delInstrText>
        </w:r>
        <w:r>
          <w:rPr>
            <w:rFonts w:ascii="Times New Roman" w:hAnsi="Times New Roman"/>
            <w:sz w:val="20"/>
            <w:szCs w:val="20"/>
          </w:rPr>
          <w:fldChar w:fldCharType="end"/>
        </w:r>
      </w:del>
      <w:r w:rsidR="00D90B36">
        <w:rPr>
          <w:rFonts w:ascii="Times New Roman" w:hAnsi="Times New Roman"/>
          <w:sz w:val="20"/>
          <w:szCs w:val="20"/>
        </w:rPr>
        <w:tab/>
      </w:r>
      <w:r w:rsidR="006331D0">
        <w:rPr>
          <w:rFonts w:ascii="Times New Roman" w:hAnsi="Times New Roman"/>
          <w:sz w:val="20"/>
          <w:szCs w:val="20"/>
          <w:u w:val="single"/>
        </w:rPr>
        <w:t>Silicates</w:t>
      </w:r>
    </w:p>
    <w:p w14:paraId="48BF6EDF"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730D4E67" w14:textId="77777777" w:rsidR="00D90B36"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 \s 1</w:instrText>
      </w:r>
      <w:r>
        <w:rPr>
          <w:rFonts w:ascii="Times New Roman" w:hAnsi="Times New Roman"/>
          <w:sz w:val="20"/>
          <w:szCs w:val="20"/>
        </w:rPr>
        <w:fldChar w:fldCharType="end">
          <w:numberingChange w:id="1" w:author="hcrow" w:date="2011-09-06T13:20:00Z" w:original="a)"/>
        </w:fldChar>
      </w:r>
      <w:r w:rsidR="00D90B36">
        <w:rPr>
          <w:rFonts w:ascii="Times New Roman" w:hAnsi="Times New Roman"/>
          <w:sz w:val="20"/>
          <w:szCs w:val="20"/>
        </w:rPr>
        <w:tab/>
        <w:t>Scope and Application</w:t>
      </w:r>
    </w:p>
    <w:p w14:paraId="6085CD1D"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081AA994" w14:textId="01EC212D" w:rsidR="004F33B6" w:rsidRDefault="006F3B63" w:rsidP="006B72E2">
      <w:pPr>
        <w:numPr>
          <w:ilvl w:val="1"/>
          <w:numId w:val="11"/>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hanging="540"/>
        <w:rPr>
          <w:rFonts w:ascii="Times New Roman" w:hAnsi="Times New Roman"/>
          <w:sz w:val="20"/>
          <w:szCs w:val="20"/>
        </w:rPr>
        <w:pPrChange w:id="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r w:rsidR="00C53096">
        <w:rPr>
          <w:rFonts w:ascii="Times New Roman" w:hAnsi="Times New Roman"/>
          <w:sz w:val="20"/>
          <w:szCs w:val="20"/>
        </w:rPr>
        <w:t xml:space="preserve">This </w:t>
      </w:r>
      <w:r w:rsidR="00B15EC5">
        <w:rPr>
          <w:rFonts w:ascii="Times New Roman" w:hAnsi="Times New Roman"/>
          <w:sz w:val="20"/>
          <w:szCs w:val="20"/>
        </w:rPr>
        <w:t xml:space="preserve">method </w:t>
      </w:r>
      <w:del w:id="4" w:author="DG" w:date="2017-01-03T15:44:00Z">
        <w:r w:rsidR="00D90B36">
          <w:rPr>
            <w:rFonts w:ascii="Times New Roman" w:hAnsi="Times New Roman"/>
            <w:sz w:val="20"/>
            <w:szCs w:val="20"/>
          </w:rPr>
          <w:delText xml:space="preserve">provides a procedure for </w:delText>
        </w:r>
      </w:del>
      <w:ins w:id="5" w:author="DG" w:date="2017-01-03T15:44:00Z">
        <w:r w:rsidR="00B15EC5">
          <w:rPr>
            <w:rFonts w:ascii="Times New Roman" w:hAnsi="Times New Roman"/>
            <w:sz w:val="20"/>
            <w:szCs w:val="20"/>
          </w:rPr>
          <w:t>describes</w:t>
        </w:r>
        <w:r w:rsidR="00D90B36">
          <w:rPr>
            <w:rFonts w:ascii="Times New Roman" w:hAnsi="Times New Roman"/>
            <w:sz w:val="20"/>
            <w:szCs w:val="20"/>
          </w:rPr>
          <w:t xml:space="preserve"> </w:t>
        </w:r>
      </w:ins>
      <w:r w:rsidR="00D90B36">
        <w:rPr>
          <w:rFonts w:ascii="Times New Roman" w:hAnsi="Times New Roman"/>
          <w:sz w:val="20"/>
          <w:szCs w:val="20"/>
        </w:rPr>
        <w:t>the de</w:t>
      </w:r>
      <w:r w:rsidR="00450B0A">
        <w:rPr>
          <w:rFonts w:ascii="Times New Roman" w:hAnsi="Times New Roman"/>
          <w:sz w:val="20"/>
          <w:szCs w:val="20"/>
        </w:rPr>
        <w:t>te</w:t>
      </w:r>
      <w:r w:rsidR="0085735C">
        <w:rPr>
          <w:rFonts w:ascii="Times New Roman" w:hAnsi="Times New Roman"/>
          <w:sz w:val="20"/>
          <w:szCs w:val="20"/>
        </w:rPr>
        <w:t>rmination of dissolved silicate</w:t>
      </w:r>
      <w:del w:id="6" w:author="DG" w:date="2017-01-03T15:44:00Z">
        <w:r w:rsidR="00D90B36">
          <w:rPr>
            <w:rFonts w:ascii="Times New Roman" w:hAnsi="Times New Roman"/>
            <w:sz w:val="20"/>
            <w:szCs w:val="20"/>
          </w:rPr>
          <w:delText xml:space="preserve"> concentrations normally</w:delText>
        </w:r>
      </w:del>
      <w:ins w:id="7" w:author="DG" w:date="2017-01-03T15:44:00Z">
        <w:r w:rsidR="0085735C">
          <w:rPr>
            <w:rFonts w:ascii="Times New Roman" w:hAnsi="Times New Roman"/>
            <w:sz w:val="20"/>
            <w:szCs w:val="20"/>
          </w:rPr>
          <w:t>, mainly in the form of silicic acid</w:t>
        </w:r>
      </w:ins>
      <w:r w:rsidR="0085735C">
        <w:rPr>
          <w:rFonts w:ascii="Times New Roman" w:hAnsi="Times New Roman"/>
          <w:sz w:val="20"/>
          <w:szCs w:val="20"/>
        </w:rPr>
        <w:t xml:space="preserve"> </w:t>
      </w:r>
      <w:r w:rsidR="00D90B36">
        <w:rPr>
          <w:rFonts w:ascii="Times New Roman" w:hAnsi="Times New Roman"/>
          <w:sz w:val="20"/>
          <w:szCs w:val="20"/>
        </w:rPr>
        <w:t xml:space="preserve">found in </w:t>
      </w:r>
      <w:del w:id="8" w:author="DG" w:date="2017-01-03T15:44:00Z">
        <w:r w:rsidR="0075460C">
          <w:rPr>
            <w:rFonts w:ascii="Times New Roman" w:hAnsi="Times New Roman"/>
            <w:sz w:val="20"/>
            <w:szCs w:val="20"/>
          </w:rPr>
          <w:delText>surface</w:delText>
        </w:r>
      </w:del>
      <w:ins w:id="9" w:author="DG" w:date="2017-01-03T15:44:00Z">
        <w:r w:rsidR="00D90B36">
          <w:rPr>
            <w:rFonts w:ascii="Times New Roman" w:hAnsi="Times New Roman"/>
            <w:sz w:val="20"/>
            <w:szCs w:val="20"/>
          </w:rPr>
          <w:t>estuarine</w:t>
        </w:r>
      </w:ins>
      <w:r w:rsidR="00D90B36">
        <w:rPr>
          <w:rFonts w:ascii="Times New Roman" w:hAnsi="Times New Roman"/>
          <w:sz w:val="20"/>
          <w:szCs w:val="20"/>
        </w:rPr>
        <w:t xml:space="preserve"> and</w:t>
      </w:r>
      <w:del w:id="10" w:author="DG" w:date="2017-01-03T15:44:00Z">
        <w:r w:rsidR="0075460C">
          <w:rPr>
            <w:rFonts w:ascii="Times New Roman" w:hAnsi="Times New Roman"/>
            <w:sz w:val="20"/>
            <w:szCs w:val="20"/>
          </w:rPr>
          <w:delText xml:space="preserve"> saline</w:delText>
        </w:r>
      </w:del>
      <w:ins w:id="11" w:author="DG" w:date="2017-01-03T15:44:00Z">
        <w:r w:rsidR="00D90B36">
          <w:rPr>
            <w:rFonts w:ascii="Times New Roman" w:hAnsi="Times New Roman"/>
            <w:sz w:val="20"/>
            <w:szCs w:val="20"/>
          </w:rPr>
          <w:t>/or coastal</w:t>
        </w:r>
      </w:ins>
      <w:r w:rsidR="00D90B36">
        <w:rPr>
          <w:rFonts w:ascii="Times New Roman" w:hAnsi="Times New Roman"/>
          <w:sz w:val="20"/>
          <w:szCs w:val="20"/>
        </w:rPr>
        <w:t xml:space="preserve"> waters</w:t>
      </w:r>
      <w:del w:id="12" w:author="DG" w:date="2017-01-03T15:44:00Z">
        <w:r w:rsidR="0075460C">
          <w:rPr>
            <w:rFonts w:ascii="Times New Roman" w:hAnsi="Times New Roman"/>
            <w:sz w:val="20"/>
            <w:szCs w:val="20"/>
          </w:rPr>
          <w:delText>, domestic and industrial wastes</w:delText>
        </w:r>
        <w:r w:rsidR="00D90B36">
          <w:rPr>
            <w:rFonts w:ascii="Times New Roman" w:hAnsi="Times New Roman"/>
            <w:sz w:val="20"/>
            <w:szCs w:val="20"/>
          </w:rPr>
          <w:delText xml:space="preserve">.  </w:delText>
        </w:r>
      </w:del>
      <w:ins w:id="13" w:author="DG" w:date="2017-01-03T15:44:00Z">
        <w:r w:rsidR="00D90B36">
          <w:rPr>
            <w:rFonts w:ascii="Times New Roman" w:hAnsi="Times New Roman"/>
            <w:sz w:val="20"/>
            <w:szCs w:val="20"/>
          </w:rPr>
          <w:t>.</w:t>
        </w:r>
      </w:ins>
    </w:p>
    <w:p w14:paraId="01E856A8" w14:textId="77777777" w:rsidR="004F33B6" w:rsidRDefault="004F33B6"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1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49510DDF" w14:textId="5AC16ACB" w:rsidR="00480F8E" w:rsidRDefault="006F3B63" w:rsidP="006B72E2">
      <w:pPr>
        <w:numPr>
          <w:ilvl w:val="1"/>
          <w:numId w:val="11"/>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hanging="540"/>
        <w:rPr>
          <w:ins w:id="15" w:author="DG" w:date="2017-01-03T15:44:00Z"/>
          <w:rFonts w:ascii="Times New Roman" w:hAnsi="Times New Roman"/>
          <w:sz w:val="20"/>
          <w:szCs w:val="20"/>
        </w:rPr>
      </w:pPr>
      <w:del w:id="16"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del>
      <w:ins w:id="17" w:author="DG" w:date="2017-01-03T15:44:00Z">
        <w:r w:rsidR="008B0A7E">
          <w:rPr>
            <w:rFonts w:ascii="Times New Roman" w:hAnsi="Times New Roman"/>
            <w:sz w:val="20"/>
            <w:szCs w:val="20"/>
          </w:rPr>
          <w:t xml:space="preserve">In Chesapeake Bay Tidal Laboratories the </w:t>
        </w:r>
        <w:r w:rsidR="00480F8E">
          <w:rPr>
            <w:rFonts w:ascii="Times New Roman" w:hAnsi="Times New Roman"/>
            <w:sz w:val="20"/>
            <w:szCs w:val="20"/>
          </w:rPr>
          <w:t xml:space="preserve">applicable range </w:t>
        </w:r>
        <w:r w:rsidR="008B0A7E">
          <w:rPr>
            <w:rFonts w:ascii="Times New Roman" w:hAnsi="Times New Roman"/>
            <w:sz w:val="20"/>
            <w:szCs w:val="20"/>
          </w:rPr>
          <w:t>can be as low as 0.001 to 0.004</w:t>
        </w:r>
        <w:r w:rsidR="00480F8E">
          <w:rPr>
            <w:rFonts w:ascii="Times New Roman" w:hAnsi="Times New Roman"/>
            <w:sz w:val="20"/>
            <w:szCs w:val="20"/>
          </w:rPr>
          <w:t xml:space="preserve"> mg </w:t>
        </w:r>
        <w:r w:rsidR="00005E4F">
          <w:rPr>
            <w:rFonts w:ascii="Times New Roman" w:hAnsi="Times New Roman"/>
            <w:sz w:val="20"/>
            <w:szCs w:val="20"/>
          </w:rPr>
          <w:t>Si</w:t>
        </w:r>
        <w:r w:rsidR="00480F8E">
          <w:rPr>
            <w:rFonts w:ascii="Times New Roman" w:hAnsi="Times New Roman"/>
            <w:sz w:val="20"/>
            <w:szCs w:val="20"/>
          </w:rPr>
          <w:t>/L</w:t>
        </w:r>
        <w:r w:rsidR="00813F24">
          <w:rPr>
            <w:rFonts w:ascii="Times New Roman" w:hAnsi="Times New Roman"/>
            <w:sz w:val="20"/>
            <w:szCs w:val="20"/>
          </w:rPr>
          <w:t xml:space="preserve"> for samples near the Bay mouth, to as high as 0.03 to 0.30 mg </w:t>
        </w:r>
        <w:r w:rsidR="00005E4F">
          <w:rPr>
            <w:rFonts w:ascii="Times New Roman" w:hAnsi="Times New Roman"/>
            <w:sz w:val="20"/>
            <w:szCs w:val="20"/>
          </w:rPr>
          <w:t>Si</w:t>
        </w:r>
        <w:r w:rsidR="00813F24">
          <w:rPr>
            <w:rFonts w:ascii="Times New Roman" w:hAnsi="Times New Roman"/>
            <w:sz w:val="20"/>
            <w:szCs w:val="20"/>
          </w:rPr>
          <w:t>/L when very high nitrite samples are encountered</w:t>
        </w:r>
        <w:r w:rsidR="00480F8E">
          <w:rPr>
            <w:rFonts w:ascii="Times New Roman" w:hAnsi="Times New Roman"/>
            <w:sz w:val="20"/>
            <w:szCs w:val="20"/>
          </w:rPr>
          <w:t>.</w:t>
        </w:r>
      </w:ins>
    </w:p>
    <w:p w14:paraId="458E0F9C" w14:textId="77777777" w:rsidR="004F33B6" w:rsidRDefault="004F33B6"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ins w:id="18" w:author="DG" w:date="2017-01-03T15:44:00Z"/>
          <w:rFonts w:ascii="Times New Roman" w:hAnsi="Times New Roman"/>
          <w:sz w:val="20"/>
          <w:szCs w:val="20"/>
        </w:rPr>
      </w:pPr>
    </w:p>
    <w:p w14:paraId="75F9BE38" w14:textId="1650D7D7" w:rsidR="00D90B36" w:rsidRDefault="000F4D53" w:rsidP="006B72E2">
      <w:pPr>
        <w:numPr>
          <w:ilvl w:val="1"/>
          <w:numId w:val="11"/>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hanging="540"/>
        <w:rPr>
          <w:rFonts w:ascii="Times New Roman" w:hAnsi="Times New Roman"/>
          <w:sz w:val="20"/>
          <w:rPrChange w:id="19" w:author="DG" w:date="2017-01-03T15:44:00Z">
            <w:rPr>
              <w:rFonts w:ascii="Times New Roman" w:hAnsi="Times New Roman"/>
              <w:color w:val="FF0000"/>
              <w:sz w:val="20"/>
            </w:rPr>
          </w:rPrChange>
        </w:rPr>
        <w:pPrChange w:id="2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sidRPr="004F33B6">
        <w:rPr>
          <w:rFonts w:ascii="Times New Roman" w:hAnsi="Times New Roman"/>
          <w:sz w:val="20"/>
          <w:rPrChange w:id="21" w:author="DG" w:date="2017-01-03T15:44:00Z">
            <w:rPr>
              <w:rFonts w:ascii="Times New Roman" w:hAnsi="Times New Roman"/>
              <w:color w:val="FF0000"/>
              <w:sz w:val="20"/>
            </w:rPr>
          </w:rPrChange>
        </w:rPr>
        <w:t xml:space="preserve">The method detection </w:t>
      </w:r>
      <w:del w:id="22" w:author="DG" w:date="2017-01-03T15:44:00Z">
        <w:r>
          <w:rPr>
            <w:rFonts w:ascii="Times New Roman" w:hAnsi="Times New Roman"/>
            <w:color w:val="FF0000"/>
            <w:sz w:val="20"/>
            <w:szCs w:val="20"/>
          </w:rPr>
          <w:delText>limit</w:delText>
        </w:r>
      </w:del>
      <w:ins w:id="23" w:author="DG" w:date="2017-01-03T15:44:00Z">
        <w:r w:rsidRPr="004F33B6">
          <w:rPr>
            <w:rFonts w:ascii="Times New Roman" w:hAnsi="Times New Roman"/>
            <w:sz w:val="20"/>
            <w:szCs w:val="20"/>
          </w:rPr>
          <w:t>limit</w:t>
        </w:r>
        <w:r w:rsidR="00D503F9" w:rsidRPr="004F33B6">
          <w:rPr>
            <w:rFonts w:ascii="Times New Roman" w:hAnsi="Times New Roman"/>
            <w:sz w:val="20"/>
            <w:szCs w:val="20"/>
          </w:rPr>
          <w:t>s</w:t>
        </w:r>
      </w:ins>
      <w:r w:rsidRPr="004F33B6">
        <w:rPr>
          <w:rFonts w:ascii="Times New Roman" w:hAnsi="Times New Roman"/>
          <w:sz w:val="20"/>
          <w:rPrChange w:id="24" w:author="DG" w:date="2017-01-03T15:44:00Z">
            <w:rPr>
              <w:rFonts w:ascii="Times New Roman" w:hAnsi="Times New Roman"/>
              <w:color w:val="FF0000"/>
              <w:sz w:val="20"/>
            </w:rPr>
          </w:rPrChange>
        </w:rPr>
        <w:t xml:space="preserve"> (MDL) </w:t>
      </w:r>
      <w:del w:id="25" w:author="DG" w:date="2017-01-03T15:44:00Z">
        <w:r>
          <w:rPr>
            <w:rFonts w:ascii="Times New Roman" w:hAnsi="Times New Roman"/>
            <w:color w:val="FF0000"/>
            <w:sz w:val="20"/>
            <w:szCs w:val="20"/>
          </w:rPr>
          <w:delText>is</w:delText>
        </w:r>
      </w:del>
      <w:ins w:id="26" w:author="DG" w:date="2017-01-03T15:44:00Z">
        <w:r w:rsidR="00D503F9" w:rsidRPr="004F33B6">
          <w:rPr>
            <w:rFonts w:ascii="Times New Roman" w:hAnsi="Times New Roman"/>
            <w:sz w:val="20"/>
            <w:szCs w:val="20"/>
          </w:rPr>
          <w:t>are</w:t>
        </w:r>
      </w:ins>
      <w:r w:rsidRPr="004F33B6">
        <w:rPr>
          <w:rFonts w:ascii="Times New Roman" w:hAnsi="Times New Roman"/>
          <w:sz w:val="20"/>
          <w:rPrChange w:id="27" w:author="DG" w:date="2017-01-03T15:44:00Z">
            <w:rPr>
              <w:rFonts w:ascii="Times New Roman" w:hAnsi="Times New Roman"/>
              <w:color w:val="FF0000"/>
              <w:sz w:val="20"/>
            </w:rPr>
          </w:rPrChange>
        </w:rPr>
        <w:t xml:space="preserve"> determined on a yearly basis</w:t>
      </w:r>
      <w:del w:id="28" w:author="DG" w:date="2017-01-03T15:44:00Z">
        <w:r>
          <w:rPr>
            <w:rFonts w:ascii="Times New Roman" w:hAnsi="Times New Roman"/>
            <w:color w:val="FF0000"/>
            <w:sz w:val="20"/>
            <w:szCs w:val="20"/>
          </w:rPr>
          <w:delText xml:space="preserve">.  </w:delText>
        </w:r>
        <w:r w:rsidR="00D90B36">
          <w:rPr>
            <w:rFonts w:ascii="Times New Roman" w:hAnsi="Times New Roman"/>
            <w:sz w:val="20"/>
            <w:szCs w:val="20"/>
          </w:rPr>
          <w:delText xml:space="preserve">This MDL is defined as </w:delText>
        </w:r>
        <w:r>
          <w:rPr>
            <w:rFonts w:ascii="Times New Roman" w:hAnsi="Times New Roman"/>
            <w:color w:val="FF0000"/>
            <w:sz w:val="20"/>
            <w:szCs w:val="20"/>
          </w:rPr>
          <w:delText>the student t</w:delText>
        </w:r>
        <w:r w:rsidR="00D90B36">
          <w:rPr>
            <w:rFonts w:ascii="Times New Roman" w:hAnsi="Times New Roman"/>
            <w:sz w:val="20"/>
            <w:szCs w:val="20"/>
          </w:rPr>
          <w:delText xml:space="preserve"> times the standard deviation of at least seven replicates of a low level estuarine </w:delText>
        </w:r>
        <w:r>
          <w:rPr>
            <w:rFonts w:ascii="Times New Roman" w:hAnsi="Times New Roman"/>
            <w:color w:val="FF0000"/>
            <w:sz w:val="20"/>
            <w:szCs w:val="20"/>
          </w:rPr>
          <w:delText>The range is determined by the instrument used</w:delText>
        </w:r>
        <w:r w:rsidR="00336ECC">
          <w:rPr>
            <w:rFonts w:ascii="Times New Roman" w:hAnsi="Times New Roman"/>
            <w:color w:val="FF0000"/>
            <w:sz w:val="20"/>
            <w:szCs w:val="20"/>
          </w:rPr>
          <w:delText xml:space="preserve">, </w:delText>
        </w:r>
        <w:r>
          <w:rPr>
            <w:rFonts w:ascii="Times New Roman" w:hAnsi="Times New Roman"/>
            <w:color w:val="FF0000"/>
            <w:sz w:val="20"/>
            <w:szCs w:val="20"/>
          </w:rPr>
          <w:delText>its configuration, and</w:delText>
        </w:r>
      </w:del>
      <w:ins w:id="29" w:author="DG" w:date="2017-01-03T15:44:00Z">
        <w:r w:rsidR="00D503F9" w:rsidRPr="004F33B6">
          <w:rPr>
            <w:rFonts w:ascii="Times New Roman" w:hAnsi="Times New Roman"/>
            <w:sz w:val="20"/>
            <w:szCs w:val="20"/>
          </w:rPr>
          <w:t>, and should be established using</w:t>
        </w:r>
      </w:ins>
      <w:r w:rsidR="00D503F9" w:rsidRPr="004F33B6">
        <w:rPr>
          <w:rFonts w:ascii="Times New Roman" w:hAnsi="Times New Roman"/>
          <w:sz w:val="20"/>
          <w:rPrChange w:id="30" w:author="DG" w:date="2017-01-03T15:44:00Z">
            <w:rPr>
              <w:rFonts w:ascii="Times New Roman" w:hAnsi="Times New Roman"/>
              <w:color w:val="FF0000"/>
              <w:sz w:val="20"/>
            </w:rPr>
          </w:rPrChange>
        </w:rPr>
        <w:t xml:space="preserve"> the </w:t>
      </w:r>
      <w:del w:id="31" w:author="DG" w:date="2017-01-03T15:44:00Z">
        <w:r>
          <w:rPr>
            <w:rFonts w:ascii="Times New Roman" w:hAnsi="Times New Roman"/>
            <w:color w:val="FF0000"/>
            <w:sz w:val="20"/>
            <w:szCs w:val="20"/>
          </w:rPr>
          <w:delText>standard curve that is used</w:delText>
        </w:r>
      </w:del>
      <w:ins w:id="32" w:author="DG" w:date="2017-01-03T15:44:00Z">
        <w:r w:rsidR="00D503F9" w:rsidRPr="004F33B6">
          <w:rPr>
            <w:rFonts w:ascii="Times New Roman" w:hAnsi="Times New Roman"/>
            <w:sz w:val="20"/>
            <w:szCs w:val="20"/>
          </w:rPr>
          <w:t xml:space="preserve">guidelines in Chapter VI, </w:t>
        </w:r>
        <w:r w:rsidR="00D503F9" w:rsidRPr="00005E4F">
          <w:rPr>
            <w:rFonts w:ascii="Times New Roman" w:hAnsi="Times New Roman"/>
            <w:sz w:val="20"/>
            <w:szCs w:val="20"/>
            <w:highlight w:val="yellow"/>
          </w:rPr>
          <w:t>Section C</w:t>
        </w:r>
      </w:ins>
      <w:r w:rsidR="00D503F9" w:rsidRPr="004F33B6">
        <w:rPr>
          <w:rFonts w:ascii="Times New Roman" w:hAnsi="Times New Roman"/>
          <w:sz w:val="20"/>
          <w:rPrChange w:id="33" w:author="DG" w:date="2017-01-03T15:44:00Z">
            <w:rPr>
              <w:rFonts w:ascii="Times New Roman" w:hAnsi="Times New Roman"/>
              <w:color w:val="FF0000"/>
              <w:sz w:val="20"/>
            </w:rPr>
          </w:rPrChange>
        </w:rPr>
        <w:t>.</w:t>
      </w:r>
    </w:p>
    <w:p w14:paraId="09034F6D" w14:textId="77777777" w:rsidR="004F33B6" w:rsidRDefault="004F33B6"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3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5F0ABD6C" w14:textId="4F7F7EA6" w:rsidR="004F33B6" w:rsidRDefault="006F3B63" w:rsidP="006B72E2">
      <w:pPr>
        <w:numPr>
          <w:ilvl w:val="1"/>
          <w:numId w:val="11"/>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hanging="540"/>
        <w:rPr>
          <w:rFonts w:ascii="Times New Roman" w:hAnsi="Times New Roman"/>
          <w:sz w:val="20"/>
          <w:rPrChange w:id="35" w:author="DG" w:date="2017-01-03T15:44:00Z">
            <w:rPr>
              <w:rFonts w:ascii="Times New Roman" w:hAnsi="Times New Roman"/>
              <w:color w:val="FF0000"/>
              <w:sz w:val="20"/>
            </w:rPr>
          </w:rPrChange>
        </w:rPr>
        <w:pPrChange w:id="36"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7"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del>
      <w:r w:rsidR="00D90B36" w:rsidRPr="004F33B6">
        <w:rPr>
          <w:rFonts w:ascii="Times New Roman" w:hAnsi="Times New Roman"/>
          <w:sz w:val="20"/>
          <w:szCs w:val="20"/>
        </w:rPr>
        <w:t>This method should be used by analysts exp</w:t>
      </w:r>
      <w:r w:rsidR="0075095E" w:rsidRPr="004F33B6">
        <w:rPr>
          <w:rFonts w:ascii="Times New Roman" w:hAnsi="Times New Roman"/>
          <w:sz w:val="20"/>
          <w:szCs w:val="20"/>
        </w:rPr>
        <w:t xml:space="preserve">erienced in the use of </w:t>
      </w:r>
      <w:del w:id="38" w:author="DG" w:date="2017-01-03T15:44:00Z">
        <w:r w:rsidR="00D90B36">
          <w:rPr>
            <w:rFonts w:ascii="Times New Roman" w:hAnsi="Times New Roman"/>
            <w:sz w:val="20"/>
            <w:szCs w:val="20"/>
          </w:rPr>
          <w:delText xml:space="preserve">automated </w:delText>
        </w:r>
      </w:del>
      <w:r w:rsidR="00D90B36" w:rsidRPr="004F33B6">
        <w:rPr>
          <w:rFonts w:ascii="Times New Roman" w:hAnsi="Times New Roman"/>
          <w:sz w:val="20"/>
          <w:szCs w:val="20"/>
        </w:rPr>
        <w:t>colorimetric analyses, matrix interferences and procedures for their correction.</w:t>
      </w:r>
      <w:r w:rsidR="0075095E" w:rsidRPr="004F33B6">
        <w:rPr>
          <w:rFonts w:ascii="Times New Roman" w:hAnsi="Times New Roman"/>
          <w:sz w:val="20"/>
          <w:szCs w:val="20"/>
        </w:rPr>
        <w:t xml:space="preserve"> </w:t>
      </w:r>
      <w:del w:id="39" w:author="DG" w:date="2017-01-03T15:44:00Z">
        <w:r w:rsidR="00D90B36">
          <w:rPr>
            <w:rFonts w:ascii="Times New Roman" w:hAnsi="Times New Roman"/>
            <w:sz w:val="20"/>
            <w:szCs w:val="20"/>
          </w:rPr>
          <w:delText xml:space="preserve"> </w:delText>
        </w:r>
      </w:del>
      <w:r w:rsidR="00336ECC" w:rsidRPr="004F33B6">
        <w:rPr>
          <w:rFonts w:ascii="Times New Roman" w:hAnsi="Times New Roman"/>
          <w:sz w:val="20"/>
          <w:rPrChange w:id="40" w:author="DG" w:date="2017-01-03T15:44:00Z">
            <w:rPr>
              <w:rFonts w:ascii="Times New Roman" w:hAnsi="Times New Roman"/>
              <w:color w:val="FF0000"/>
              <w:sz w:val="20"/>
            </w:rPr>
          </w:rPrChange>
        </w:rPr>
        <w:t>Analyst</w:t>
      </w:r>
      <w:r w:rsidR="0011607B" w:rsidRPr="004F33B6">
        <w:rPr>
          <w:rFonts w:ascii="Times New Roman" w:hAnsi="Times New Roman"/>
          <w:sz w:val="20"/>
          <w:rPrChange w:id="41" w:author="DG" w:date="2017-01-03T15:44:00Z">
            <w:rPr>
              <w:rFonts w:ascii="Times New Roman" w:hAnsi="Times New Roman"/>
              <w:color w:val="FF0000"/>
              <w:sz w:val="20"/>
            </w:rPr>
          </w:rPrChange>
        </w:rPr>
        <w:t xml:space="preserve"> training and/or a demonstration of capability should be documented.</w:t>
      </w:r>
    </w:p>
    <w:p w14:paraId="3A11B43F" w14:textId="77777777" w:rsidR="004F33B6" w:rsidRDefault="004F33B6"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ins w:id="42" w:author="DG" w:date="2017-01-03T15:44:00Z"/>
          <w:rFonts w:ascii="Times New Roman" w:hAnsi="Times New Roman"/>
          <w:sz w:val="20"/>
          <w:szCs w:val="20"/>
        </w:rPr>
      </w:pPr>
    </w:p>
    <w:p w14:paraId="543CB0D3" w14:textId="2C0283C7" w:rsidR="00C53096" w:rsidRPr="004F33B6" w:rsidRDefault="00AF5BE2" w:rsidP="006B72E2">
      <w:pPr>
        <w:numPr>
          <w:ilvl w:val="1"/>
          <w:numId w:val="11"/>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hanging="540"/>
        <w:rPr>
          <w:ins w:id="43" w:author="DG" w:date="2017-01-03T15:44:00Z"/>
          <w:rFonts w:ascii="Times New Roman" w:hAnsi="Times New Roman"/>
          <w:sz w:val="20"/>
          <w:szCs w:val="20"/>
        </w:rPr>
      </w:pPr>
      <w:ins w:id="44" w:author="DG" w:date="2017-01-03T15:44:00Z">
        <w:r w:rsidRPr="004F33B6">
          <w:rPr>
            <w:rFonts w:ascii="Times New Roman" w:hAnsi="Times New Roman"/>
            <w:sz w:val="20"/>
            <w:szCs w:val="20"/>
          </w:rPr>
          <w:t>The r</w:t>
        </w:r>
        <w:r w:rsidR="00C53096" w:rsidRPr="004F33B6">
          <w:rPr>
            <w:rFonts w:ascii="Times New Roman" w:hAnsi="Times New Roman"/>
            <w:sz w:val="20"/>
            <w:szCs w:val="20"/>
          </w:rPr>
          <w:t xml:space="preserve">eaction chemistry described may be used with </w:t>
        </w:r>
        <w:r w:rsidR="00813F24">
          <w:rPr>
            <w:rFonts w:ascii="Times New Roman" w:hAnsi="Times New Roman"/>
            <w:sz w:val="20"/>
            <w:szCs w:val="20"/>
          </w:rPr>
          <w:t xml:space="preserve">a </w:t>
        </w:r>
        <w:r w:rsidR="00EF7767">
          <w:rPr>
            <w:rFonts w:ascii="Times New Roman" w:hAnsi="Times New Roman"/>
            <w:sz w:val="20"/>
            <w:szCs w:val="20"/>
          </w:rPr>
          <w:t>continuous fl</w:t>
        </w:r>
        <w:r w:rsidR="00924BD9">
          <w:rPr>
            <w:rFonts w:ascii="Times New Roman" w:hAnsi="Times New Roman"/>
            <w:sz w:val="20"/>
            <w:szCs w:val="20"/>
          </w:rPr>
          <w:t xml:space="preserve">ow automated analytical </w:t>
        </w:r>
        <w:bookmarkStart w:id="45" w:name="_GoBack"/>
        <w:bookmarkEnd w:id="45"/>
        <w:r w:rsidR="00924BD9">
          <w:rPr>
            <w:rFonts w:ascii="Times New Roman" w:hAnsi="Times New Roman"/>
            <w:sz w:val="20"/>
            <w:szCs w:val="20"/>
          </w:rPr>
          <w:t>system.</w:t>
        </w:r>
      </w:ins>
    </w:p>
    <w:p w14:paraId="3758639F"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46" w:author="DG" w:date="2017-01-03T15:44:00Z"/>
          <w:rFonts w:ascii="Times New Roman" w:hAnsi="Times New Roman"/>
          <w:sz w:val="20"/>
          <w:szCs w:val="20"/>
        </w:rPr>
      </w:pPr>
    </w:p>
    <w:p w14:paraId="3C59D642" w14:textId="77777777" w:rsidR="004E2FE5" w:rsidRPr="004D1424" w:rsidRDefault="004E2FE5"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54F2A3DA" w14:textId="77777777" w:rsidR="00D90B36"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47" w:author="hcrow" w:date="2011-09-06T13:20:00Z" w:original="b)"/>
        </w:fldChar>
      </w:r>
      <w:r w:rsidR="00D90B36">
        <w:rPr>
          <w:rFonts w:ascii="Times New Roman" w:hAnsi="Times New Roman"/>
          <w:sz w:val="20"/>
          <w:szCs w:val="20"/>
        </w:rPr>
        <w:tab/>
        <w:t>Summary of Method</w:t>
      </w:r>
    </w:p>
    <w:p w14:paraId="7B84BAE8"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2E0358E2" w14:textId="5BEFD93B" w:rsidR="00D90B36" w:rsidRDefault="006F3B63" w:rsidP="006B72E2">
      <w:pPr>
        <w:pStyle w:val="ListParagraph"/>
        <w:numPr>
          <w:ilvl w:val="1"/>
          <w:numId w:val="14"/>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4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49"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delText xml:space="preserve">This </w:delText>
        </w:r>
      </w:del>
      <w:ins w:id="50" w:author="DG" w:date="2017-01-03T15:44:00Z">
        <w:r w:rsidR="00340337">
          <w:rPr>
            <w:rFonts w:ascii="Times New Roman" w:hAnsi="Times New Roman"/>
            <w:sz w:val="20"/>
            <w:szCs w:val="20"/>
          </w:rPr>
          <w:t xml:space="preserve">In this </w:t>
        </w:r>
      </w:ins>
      <w:r w:rsidR="00340337">
        <w:rPr>
          <w:rFonts w:ascii="Times New Roman" w:hAnsi="Times New Roman"/>
          <w:sz w:val="20"/>
          <w:szCs w:val="20"/>
        </w:rPr>
        <w:t xml:space="preserve">method </w:t>
      </w:r>
      <w:del w:id="51" w:author="DG" w:date="2017-01-03T15:44:00Z">
        <w:r w:rsidR="00D90B36">
          <w:rPr>
            <w:rFonts w:ascii="Times New Roman" w:hAnsi="Times New Roman"/>
            <w:sz w:val="20"/>
            <w:szCs w:val="20"/>
          </w:rPr>
          <w:delText xml:space="preserve">is an automated colorimetric method for the analysis of </w:delText>
        </w:r>
        <w:r w:rsidR="0075460C">
          <w:rPr>
            <w:rFonts w:ascii="Times New Roman" w:hAnsi="Times New Roman"/>
            <w:sz w:val="20"/>
            <w:szCs w:val="20"/>
          </w:rPr>
          <w:delText>silcate</w:delText>
        </w:r>
        <w:r w:rsidR="00547B7C">
          <w:rPr>
            <w:rFonts w:ascii="Times New Roman" w:hAnsi="Times New Roman"/>
            <w:sz w:val="20"/>
            <w:szCs w:val="20"/>
          </w:rPr>
          <w:delText xml:space="preserve"> concentration</w:delText>
        </w:r>
        <w:r w:rsidR="00D90B36">
          <w:rPr>
            <w:rFonts w:ascii="Times New Roman" w:hAnsi="Times New Roman"/>
            <w:sz w:val="20"/>
            <w:szCs w:val="20"/>
          </w:rPr>
          <w:delText xml:space="preserve">.  </w:delText>
        </w:r>
        <w:r w:rsidR="0050400A">
          <w:rPr>
            <w:rFonts w:ascii="Times New Roman" w:hAnsi="Times New Roman"/>
            <w:sz w:val="20"/>
            <w:szCs w:val="20"/>
          </w:rPr>
          <w:delText>Silicomolybdate and ascorbic acid are added to a filtered sample</w:delText>
        </w:r>
      </w:del>
      <w:ins w:id="52" w:author="DG" w:date="2017-01-03T15:44:00Z">
        <w:r w:rsidR="000C0ADB">
          <w:rPr>
            <w:rFonts w:ascii="Times New Roman" w:hAnsi="Times New Roman"/>
            <w:sz w:val="20"/>
            <w:szCs w:val="20"/>
          </w:rPr>
          <w:t>the silicate in the samples reacts with ammonium molybdate</w:t>
        </w:r>
      </w:ins>
      <w:r w:rsidR="000C0ADB">
        <w:rPr>
          <w:rFonts w:ascii="Times New Roman" w:hAnsi="Times New Roman"/>
          <w:sz w:val="20"/>
          <w:szCs w:val="20"/>
        </w:rPr>
        <w:t xml:space="preserve"> under acidic conditions to </w:t>
      </w:r>
      <w:del w:id="53" w:author="DG" w:date="2017-01-03T15:44:00Z">
        <w:r w:rsidR="00547B7C">
          <w:rPr>
            <w:rFonts w:ascii="Times New Roman" w:hAnsi="Times New Roman"/>
            <w:sz w:val="20"/>
            <w:szCs w:val="20"/>
          </w:rPr>
          <w:delText>produce a</w:delText>
        </w:r>
      </w:del>
      <w:ins w:id="54" w:author="DG" w:date="2017-01-03T15:44:00Z">
        <w:r w:rsidR="000C0ADB">
          <w:rPr>
            <w:rFonts w:ascii="Times New Roman" w:hAnsi="Times New Roman"/>
            <w:sz w:val="20"/>
            <w:szCs w:val="20"/>
          </w:rPr>
          <w:t>form</w:t>
        </w:r>
        <w:r w:rsidR="000C0ADB" w:rsidRPr="000C0ADB">
          <w:rPr>
            <w:rFonts w:ascii="Symbol" w:hAnsi="Symbol"/>
            <w:sz w:val="20"/>
            <w:szCs w:val="20"/>
          </w:rPr>
          <w:t></w:t>
        </w:r>
        <w:r w:rsidR="00340337" w:rsidRPr="000C0ADB">
          <w:rPr>
            <w:rFonts w:ascii="Symbol" w:hAnsi="Symbol"/>
            <w:sz w:val="20"/>
            <w:szCs w:val="20"/>
          </w:rPr>
          <w:t></w:t>
        </w:r>
        <w:r w:rsidR="00340337">
          <w:rPr>
            <w:rFonts w:ascii="Times New Roman" w:hAnsi="Times New Roman"/>
            <w:sz w:val="20"/>
            <w:szCs w:val="20"/>
          </w:rPr>
          <w:t>-molybdosilicic acid</w:t>
        </w:r>
        <w:r w:rsidR="000C0ADB">
          <w:rPr>
            <w:rFonts w:ascii="Times New Roman" w:hAnsi="Times New Roman"/>
            <w:sz w:val="20"/>
            <w:szCs w:val="20"/>
          </w:rPr>
          <w:t>. This complex is then reduced by ascorbic acid to form</w:t>
        </w:r>
      </w:ins>
      <w:r w:rsidR="000C0ADB">
        <w:rPr>
          <w:rFonts w:ascii="Times New Roman" w:hAnsi="Times New Roman"/>
          <w:sz w:val="20"/>
          <w:szCs w:val="20"/>
        </w:rPr>
        <w:t xml:space="preserve"> molybdenum blue </w:t>
      </w:r>
      <w:del w:id="55" w:author="DG" w:date="2017-01-03T15:44:00Z">
        <w:r w:rsidR="00547B7C">
          <w:rPr>
            <w:rFonts w:ascii="Times New Roman" w:hAnsi="Times New Roman"/>
            <w:sz w:val="20"/>
            <w:szCs w:val="20"/>
          </w:rPr>
          <w:delText>color complex</w:delText>
        </w:r>
        <w:r w:rsidR="0050400A">
          <w:rPr>
            <w:rFonts w:ascii="Times New Roman" w:hAnsi="Times New Roman"/>
            <w:sz w:val="20"/>
            <w:szCs w:val="20"/>
          </w:rPr>
          <w:delText>.</w:delText>
        </w:r>
      </w:del>
      <w:ins w:id="56" w:author="DG" w:date="2017-01-03T15:44:00Z">
        <w:r w:rsidR="000C0ADB">
          <w:rPr>
            <w:rFonts w:ascii="Times New Roman" w:hAnsi="Times New Roman"/>
            <w:sz w:val="20"/>
            <w:szCs w:val="20"/>
          </w:rPr>
          <w:t>that is measured at 660 nm.</w:t>
        </w:r>
      </w:ins>
      <w:r w:rsidR="000C0ADB">
        <w:rPr>
          <w:rFonts w:ascii="Times New Roman" w:hAnsi="Times New Roman"/>
          <w:sz w:val="20"/>
          <w:szCs w:val="20"/>
        </w:rPr>
        <w:t xml:space="preserve"> T</w:t>
      </w:r>
      <w:r w:rsidR="00AB5565">
        <w:rPr>
          <w:rFonts w:ascii="Times New Roman" w:hAnsi="Times New Roman"/>
          <w:sz w:val="20"/>
          <w:szCs w:val="20"/>
        </w:rPr>
        <w:t xml:space="preserve">he color </w:t>
      </w:r>
      <w:del w:id="57" w:author="DG" w:date="2017-01-03T15:44:00Z">
        <w:r w:rsidR="0050400A">
          <w:rPr>
            <w:rFonts w:ascii="Times New Roman" w:hAnsi="Times New Roman"/>
            <w:sz w:val="20"/>
            <w:szCs w:val="20"/>
          </w:rPr>
          <w:delText xml:space="preserve">produced </w:delText>
        </w:r>
      </w:del>
      <w:r w:rsidR="00AB5565">
        <w:rPr>
          <w:rFonts w:ascii="Times New Roman" w:hAnsi="Times New Roman"/>
          <w:sz w:val="20"/>
          <w:szCs w:val="20"/>
        </w:rPr>
        <w:t xml:space="preserve">is </w:t>
      </w:r>
      <w:r w:rsidR="0075095E" w:rsidRPr="0075095E">
        <w:rPr>
          <w:rFonts w:ascii="Times New Roman" w:hAnsi="Times New Roman"/>
          <w:sz w:val="20"/>
          <w:szCs w:val="20"/>
        </w:rPr>
        <w:t xml:space="preserve">proportional to the </w:t>
      </w:r>
      <w:r w:rsidR="000C0ADB">
        <w:rPr>
          <w:rFonts w:ascii="Times New Roman" w:hAnsi="Times New Roman"/>
          <w:sz w:val="20"/>
          <w:szCs w:val="20"/>
        </w:rPr>
        <w:t>silicate</w:t>
      </w:r>
      <w:r w:rsidR="0075095E" w:rsidRPr="0075095E">
        <w:rPr>
          <w:rFonts w:ascii="Times New Roman" w:hAnsi="Times New Roman"/>
          <w:sz w:val="20"/>
          <w:szCs w:val="20"/>
        </w:rPr>
        <w:t xml:space="preserve"> </w:t>
      </w:r>
      <w:del w:id="58" w:author="DG" w:date="2017-01-03T15:44:00Z">
        <w:r w:rsidR="00D90B36">
          <w:rPr>
            <w:rFonts w:ascii="Times New Roman" w:hAnsi="Times New Roman"/>
            <w:sz w:val="20"/>
            <w:szCs w:val="20"/>
          </w:rPr>
          <w:delText>concentration</w:delText>
        </w:r>
      </w:del>
      <w:ins w:id="59" w:author="DG" w:date="2017-01-03T15:44:00Z">
        <w:r w:rsidR="0075095E" w:rsidRPr="0075095E">
          <w:rPr>
            <w:rFonts w:ascii="Times New Roman" w:hAnsi="Times New Roman"/>
            <w:sz w:val="20"/>
            <w:szCs w:val="20"/>
          </w:rPr>
          <w:t>concentration</w:t>
        </w:r>
        <w:r w:rsidR="000C0ADB">
          <w:rPr>
            <w:rFonts w:ascii="Times New Roman" w:hAnsi="Times New Roman"/>
            <w:sz w:val="20"/>
            <w:szCs w:val="20"/>
          </w:rPr>
          <w:t>s</w:t>
        </w:r>
      </w:ins>
      <w:r w:rsidR="0075095E" w:rsidRPr="0075095E">
        <w:rPr>
          <w:rFonts w:ascii="Times New Roman" w:hAnsi="Times New Roman"/>
          <w:sz w:val="20"/>
          <w:szCs w:val="20"/>
        </w:rPr>
        <w:t xml:space="preserve"> present</w:t>
      </w:r>
      <w:r w:rsidR="00843273">
        <w:rPr>
          <w:rFonts w:ascii="Times New Roman" w:hAnsi="Times New Roman"/>
          <w:sz w:val="20"/>
          <w:szCs w:val="20"/>
        </w:rPr>
        <w:t xml:space="preserve"> in the sample</w:t>
      </w:r>
      <w:r w:rsidR="0075095E" w:rsidRPr="0075095E">
        <w:rPr>
          <w:rFonts w:ascii="Times New Roman" w:hAnsi="Times New Roman"/>
          <w:sz w:val="20"/>
          <w:szCs w:val="20"/>
        </w:rPr>
        <w:t>.</w:t>
      </w:r>
      <w:r w:rsidR="009A0EF1">
        <w:rPr>
          <w:rFonts w:ascii="Times New Roman" w:hAnsi="Times New Roman"/>
          <w:sz w:val="20"/>
          <w:szCs w:val="20"/>
        </w:rPr>
        <w:t xml:space="preserve"> </w:t>
      </w:r>
      <w:del w:id="60" w:author="DG" w:date="2017-01-03T15:44:00Z">
        <w:r w:rsidR="00D90B36">
          <w:rPr>
            <w:rFonts w:ascii="Times New Roman" w:hAnsi="Times New Roman"/>
            <w:sz w:val="20"/>
            <w:szCs w:val="20"/>
          </w:rPr>
          <w:delText xml:space="preserve"> </w:delText>
        </w:r>
      </w:del>
      <w:ins w:id="61" w:author="DG" w:date="2017-01-03T15:44:00Z">
        <w:r w:rsidR="009A0EF1">
          <w:rPr>
            <w:rFonts w:ascii="Times New Roman" w:hAnsi="Times New Roman"/>
            <w:sz w:val="20"/>
            <w:szCs w:val="20"/>
          </w:rPr>
          <w:t xml:space="preserve">The colorimetric procedure conforms to EPA Method </w:t>
        </w:r>
        <w:r w:rsidR="000C0ADB">
          <w:rPr>
            <w:rFonts w:ascii="Times New Roman" w:hAnsi="Times New Roman"/>
            <w:sz w:val="20"/>
            <w:szCs w:val="20"/>
          </w:rPr>
          <w:t>366.0</w:t>
        </w:r>
        <w:r w:rsidR="009A0EF1">
          <w:rPr>
            <w:rFonts w:ascii="Times New Roman" w:hAnsi="Times New Roman"/>
            <w:sz w:val="20"/>
            <w:szCs w:val="20"/>
          </w:rPr>
          <w:t xml:space="preserve"> (19</w:t>
        </w:r>
        <w:r w:rsidR="00843273">
          <w:rPr>
            <w:rFonts w:ascii="Times New Roman" w:hAnsi="Times New Roman"/>
            <w:sz w:val="20"/>
            <w:szCs w:val="20"/>
          </w:rPr>
          <w:t>9</w:t>
        </w:r>
        <w:r w:rsidR="000C0ADB">
          <w:rPr>
            <w:rFonts w:ascii="Times New Roman" w:hAnsi="Times New Roman"/>
            <w:sz w:val="20"/>
            <w:szCs w:val="20"/>
          </w:rPr>
          <w:t>7</w:t>
        </w:r>
        <w:r w:rsidR="009A0EF1">
          <w:rPr>
            <w:rFonts w:ascii="Times New Roman" w:hAnsi="Times New Roman"/>
            <w:sz w:val="20"/>
            <w:szCs w:val="20"/>
          </w:rPr>
          <w:t>).</w:t>
        </w:r>
      </w:ins>
    </w:p>
    <w:p w14:paraId="1B6D9FC0"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62" w:author="DG" w:date="2017-01-03T15:44:00Z"/>
          <w:rFonts w:ascii="Times New Roman" w:hAnsi="Times New Roman"/>
          <w:sz w:val="20"/>
          <w:szCs w:val="20"/>
        </w:rPr>
      </w:pPr>
      <w:del w:id="63" w:author="DG" w:date="2017-01-03T15:44:00Z">
        <w:r>
          <w:rPr>
            <w:rFonts w:ascii="Times New Roman" w:hAnsi="Times New Roman"/>
            <w:sz w:val="20"/>
            <w:szCs w:val="20"/>
          </w:rPr>
          <w:delText xml:space="preserve"> </w:delText>
        </w:r>
      </w:del>
    </w:p>
    <w:p w14:paraId="41A74A2D" w14:textId="73C17DD0"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64" w:author="DG" w:date="2017-01-03T15:44:00Z"/>
          <w:rFonts w:ascii="Times New Roman" w:hAnsi="Times New Roman"/>
          <w:sz w:val="20"/>
          <w:szCs w:val="20"/>
        </w:rPr>
      </w:pPr>
    </w:p>
    <w:p w14:paraId="656A5C0A" w14:textId="77777777" w:rsidR="004E2FE5" w:rsidRDefault="004E2FE5"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65" w:author="DG" w:date="2017-01-03T15:44:00Z"/>
          <w:rFonts w:ascii="Times New Roman" w:hAnsi="Times New Roman"/>
          <w:sz w:val="20"/>
          <w:szCs w:val="20"/>
        </w:rPr>
      </w:pPr>
    </w:p>
    <w:p w14:paraId="49D58234" w14:textId="77777777" w:rsidR="00D90B36"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66" w:author="hcrow" w:date="2011-09-06T13:20:00Z" w:original="c)"/>
        </w:fldChar>
      </w:r>
      <w:r w:rsidR="00D90B36">
        <w:rPr>
          <w:rFonts w:ascii="Times New Roman" w:hAnsi="Times New Roman"/>
          <w:sz w:val="20"/>
          <w:szCs w:val="20"/>
        </w:rPr>
        <w:tab/>
        <w:t>Interferences</w:t>
      </w:r>
    </w:p>
    <w:p w14:paraId="1EF0E746"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06415F10" w14:textId="57965121" w:rsidR="00E52C1F" w:rsidRDefault="006F3B63" w:rsidP="006B72E2">
      <w:pPr>
        <w:numPr>
          <w:ilvl w:val="0"/>
          <w:numId w:val="15"/>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ins w:id="67" w:author="DG" w:date="2017-01-03T15:44:00Z"/>
          <w:rFonts w:ascii="Times New Roman" w:hAnsi="Times New Roman"/>
          <w:sz w:val="20"/>
          <w:szCs w:val="20"/>
        </w:rPr>
      </w:pPr>
      <w:del w:id="68"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ins w:id="69" w:author="DG" w:date="2017-01-03T15:44:00Z">
        <w:r w:rsidR="00E52C1F">
          <w:rPr>
            <w:rFonts w:ascii="Times New Roman" w:hAnsi="Times New Roman"/>
            <w:sz w:val="20"/>
            <w:szCs w:val="20"/>
          </w:rPr>
          <w:t>Sample turbidity should be removed by filtration prior to analysis.</w:t>
        </w:r>
      </w:ins>
    </w:p>
    <w:p w14:paraId="3D921418" w14:textId="77777777" w:rsidR="00E52C1F" w:rsidRDefault="00E52C1F"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ins w:id="70" w:author="DG" w:date="2017-01-03T15:44:00Z"/>
          <w:rFonts w:ascii="Times New Roman" w:hAnsi="Times New Roman"/>
          <w:sz w:val="20"/>
          <w:szCs w:val="20"/>
        </w:rPr>
      </w:pPr>
    </w:p>
    <w:p w14:paraId="03F4F5C2" w14:textId="3CB34AA9" w:rsidR="000C0ADB" w:rsidRDefault="000C0ADB" w:rsidP="006B72E2">
      <w:pPr>
        <w:numPr>
          <w:ilvl w:val="0"/>
          <w:numId w:val="15"/>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71"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Pr>
          <w:rFonts w:ascii="Times New Roman" w:hAnsi="Times New Roman"/>
          <w:sz w:val="20"/>
          <w:szCs w:val="20"/>
        </w:rPr>
        <w:t>Interference from phosphate may be suppressed by adding oxalic acid.</w:t>
      </w:r>
      <w:del w:id="72" w:author="DG" w:date="2017-01-03T15:44:00Z">
        <w:r w:rsidR="0050400A">
          <w:rPr>
            <w:rFonts w:ascii="Times New Roman" w:hAnsi="Times New Roman"/>
            <w:sz w:val="20"/>
            <w:szCs w:val="20"/>
          </w:rPr>
          <w:delText xml:space="preserve"> </w:delText>
        </w:r>
        <w:r w:rsidR="00D90B36">
          <w:rPr>
            <w:rFonts w:ascii="Times New Roman" w:hAnsi="Times New Roman"/>
            <w:sz w:val="20"/>
            <w:szCs w:val="20"/>
          </w:rPr>
          <w:delText xml:space="preserve">  </w:delText>
        </w:r>
      </w:del>
    </w:p>
    <w:p w14:paraId="6B3BE288" w14:textId="77777777" w:rsidR="000C0ADB" w:rsidRDefault="000C0ADB" w:rsidP="000C0ADB">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73"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7F3940D1" w14:textId="5F23214E" w:rsidR="000C0ADB" w:rsidRDefault="006F3B63" w:rsidP="006B72E2">
      <w:pPr>
        <w:numPr>
          <w:ilvl w:val="0"/>
          <w:numId w:val="15"/>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7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75"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del>
      <w:r w:rsidR="000C0ADB">
        <w:rPr>
          <w:rFonts w:ascii="Times New Roman" w:hAnsi="Times New Roman"/>
          <w:sz w:val="20"/>
          <w:szCs w:val="20"/>
        </w:rPr>
        <w:t>Hydrogen sulfide</w:t>
      </w:r>
      <w:del w:id="76" w:author="DG" w:date="2017-01-03T15:44:00Z">
        <w:r w:rsidR="00F21FE2">
          <w:rPr>
            <w:rFonts w:ascii="Times New Roman" w:hAnsi="Times New Roman"/>
            <w:sz w:val="20"/>
            <w:szCs w:val="20"/>
          </w:rPr>
          <w:delText>, depending on the method of analysis,</w:delText>
        </w:r>
      </w:del>
      <w:r w:rsidR="000C0ADB">
        <w:rPr>
          <w:rFonts w:ascii="Times New Roman" w:hAnsi="Times New Roman"/>
          <w:sz w:val="20"/>
          <w:szCs w:val="20"/>
        </w:rPr>
        <w:t xml:space="preserve"> may be removed by either boiling prior to analysis, by oxidation with bromine or stripping with nitrogen gas after acidification.</w:t>
      </w:r>
      <w:ins w:id="77" w:author="DG" w:date="2017-01-03T15:44:00Z">
        <w:r w:rsidR="000C0ADB">
          <w:rPr>
            <w:rFonts w:ascii="Times New Roman" w:hAnsi="Times New Roman"/>
            <w:sz w:val="20"/>
            <w:szCs w:val="20"/>
          </w:rPr>
          <w:t xml:space="preserve"> </w:t>
        </w:r>
      </w:ins>
    </w:p>
    <w:p w14:paraId="75C75687" w14:textId="77777777" w:rsidR="000C0ADB" w:rsidRDefault="000C0ADB" w:rsidP="000C0ADB">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7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61C187FF" w14:textId="77777777" w:rsidR="00F21FE2"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79" w:author="DG" w:date="2017-01-03T15:44:00Z"/>
          <w:rFonts w:ascii="Times New Roman" w:hAnsi="Times New Roman"/>
          <w:sz w:val="20"/>
          <w:szCs w:val="20"/>
        </w:rPr>
      </w:pPr>
      <w:del w:id="80"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r w:rsidR="00F21FE2">
          <w:rPr>
            <w:rFonts w:ascii="Times New Roman" w:hAnsi="Times New Roman"/>
            <w:sz w:val="20"/>
            <w:szCs w:val="20"/>
          </w:rPr>
          <w:delText>Turbidity interference is corrected by filtration of samples.</w:delText>
        </w:r>
      </w:del>
    </w:p>
    <w:p w14:paraId="588B3999" w14:textId="77777777" w:rsidR="004E2A8D" w:rsidRDefault="004E2A8D"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81" w:author="DG" w:date="2017-01-03T15:44:00Z"/>
          <w:rFonts w:ascii="Times New Roman" w:hAnsi="Times New Roman"/>
          <w:sz w:val="20"/>
          <w:szCs w:val="20"/>
        </w:rPr>
      </w:pPr>
    </w:p>
    <w:p w14:paraId="24C7BD92" w14:textId="702D7500" w:rsidR="004E2FE5" w:rsidRDefault="004E2A8D" w:rsidP="006B72E2">
      <w:pPr>
        <w:numPr>
          <w:ilvl w:val="0"/>
          <w:numId w:val="15"/>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8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83" w:author="DG" w:date="2017-01-03T15:44:00Z">
        <w:r>
          <w:rPr>
            <w:rFonts w:ascii="Times New Roman" w:hAnsi="Times New Roman"/>
            <w:sz w:val="20"/>
            <w:szCs w:val="20"/>
          </w:rPr>
          <w:delText>iv)</w:delText>
        </w:r>
        <w:r>
          <w:rPr>
            <w:rFonts w:ascii="Times New Roman" w:hAnsi="Times New Roman"/>
            <w:sz w:val="20"/>
            <w:szCs w:val="20"/>
          </w:rPr>
          <w:tab/>
        </w:r>
      </w:del>
      <w:r w:rsidR="004E2FE5">
        <w:rPr>
          <w:rFonts w:ascii="Times New Roman" w:hAnsi="Times New Roman"/>
          <w:sz w:val="20"/>
          <w:szCs w:val="20"/>
        </w:rPr>
        <w:t>Large amounts of iron interfere with analysis.</w:t>
      </w:r>
    </w:p>
    <w:p w14:paraId="733B602A" w14:textId="77777777" w:rsidR="004E2FE5" w:rsidRDefault="004E2FE5" w:rsidP="004E2FE5">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8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pPr>
        </w:pPrChange>
      </w:pPr>
    </w:p>
    <w:p w14:paraId="2F971A39" w14:textId="49C00692" w:rsidR="007652B8" w:rsidRPr="004E2FE5" w:rsidRDefault="004E2A8D" w:rsidP="004E2FE5">
      <w:pPr>
        <w:numPr>
          <w:ilvl w:val="0"/>
          <w:numId w:val="15"/>
        </w:num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85"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86" w:author="DG" w:date="2017-01-03T15:44:00Z">
        <w:r>
          <w:rPr>
            <w:rFonts w:ascii="Times New Roman" w:hAnsi="Times New Roman"/>
            <w:sz w:val="20"/>
            <w:szCs w:val="20"/>
          </w:rPr>
          <w:delText>v</w:delText>
        </w:r>
        <w:r w:rsidR="00F21FE2">
          <w:rPr>
            <w:rFonts w:ascii="Times New Roman" w:hAnsi="Times New Roman"/>
            <w:sz w:val="20"/>
            <w:szCs w:val="20"/>
          </w:rPr>
          <w:delText xml:space="preserve">) </w:delText>
        </w:r>
        <w:r w:rsidR="00F21FE2">
          <w:rPr>
            <w:rFonts w:ascii="Times New Roman" w:hAnsi="Times New Roman"/>
            <w:sz w:val="20"/>
            <w:szCs w:val="20"/>
          </w:rPr>
          <w:tab/>
        </w:r>
        <w:r w:rsidR="00D90B36">
          <w:rPr>
            <w:rFonts w:ascii="Times New Roman" w:hAnsi="Times New Roman"/>
            <w:sz w:val="20"/>
            <w:szCs w:val="20"/>
          </w:rPr>
          <w:delText>Refractive Index interferences</w:delText>
        </w:r>
      </w:del>
      <w:ins w:id="87" w:author="DG" w:date="2017-01-03T15:44:00Z">
        <w:r w:rsidR="004E2FE5">
          <w:rPr>
            <w:rFonts w:ascii="Times New Roman" w:hAnsi="Times New Roman"/>
            <w:sz w:val="20"/>
            <w:szCs w:val="20"/>
          </w:rPr>
          <w:t xml:space="preserve">The difference in refractive index of seawater and </w:t>
        </w:r>
        <w:r w:rsidR="004E2FE5">
          <w:rPr>
            <w:rFonts w:ascii="Times New Roman" w:hAnsi="Times New Roman"/>
            <w:sz w:val="20"/>
            <w:szCs w:val="20"/>
          </w:rPr>
          <w:lastRenderedPageBreak/>
          <w:t>reagent water</w:t>
        </w:r>
      </w:ins>
      <w:r w:rsidR="004E2FE5">
        <w:rPr>
          <w:rFonts w:ascii="Times New Roman" w:hAnsi="Times New Roman"/>
          <w:sz w:val="20"/>
          <w:szCs w:val="20"/>
        </w:rPr>
        <w:t xml:space="preserve"> should be corrected for when analyzing estuarine/coastal samples. Alternatively, match the salinity of the calibration standards to the salinity of the samples.</w:t>
      </w:r>
      <w:del w:id="88" w:author="DG" w:date="2017-01-03T15:44:00Z">
        <w:r w:rsidR="00D90B36">
          <w:rPr>
            <w:rFonts w:ascii="Times New Roman" w:hAnsi="Times New Roman"/>
            <w:sz w:val="20"/>
            <w:szCs w:val="20"/>
          </w:rPr>
          <w:delText xml:space="preserve"> </w:delText>
        </w:r>
      </w:del>
    </w:p>
    <w:p w14:paraId="66C8E581"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89" w:author="DG" w:date="2017-01-03T15:44:00Z"/>
          <w:rFonts w:ascii="Times New Roman" w:hAnsi="Times New Roman"/>
          <w:sz w:val="20"/>
          <w:szCs w:val="20"/>
        </w:rPr>
      </w:pPr>
      <w:del w:id="90" w:author="DG" w:date="2017-01-03T15:44:00Z">
        <w:r>
          <w:rPr>
            <w:rFonts w:ascii="Times New Roman" w:hAnsi="Times New Roman"/>
            <w:sz w:val="20"/>
            <w:szCs w:val="20"/>
          </w:rPr>
          <w:delText xml:space="preserve"> </w:delText>
        </w:r>
      </w:del>
    </w:p>
    <w:p w14:paraId="6543A43B" w14:textId="77777777" w:rsidR="00D90B36" w:rsidRDefault="00D90B36" w:rsidP="006B72E2">
      <w:pPr>
        <w:tabs>
          <w:tab w:val="left" w:pos="-1440"/>
          <w:tab w:val="left" w:pos="-720"/>
          <w:tab w:val="left" w:pos="0"/>
          <w:tab w:val="left" w:pos="600"/>
          <w:tab w:val="left" w:pos="1440"/>
          <w:tab w:val="left" w:pos="2760"/>
          <w:tab w:val="left" w:pos="4200"/>
          <w:tab w:val="left" w:pos="5040"/>
          <w:tab w:val="left" w:pos="5760"/>
          <w:tab w:val="left" w:pos="6480"/>
          <w:tab w:val="left" w:pos="7200"/>
          <w:tab w:val="left" w:pos="7920"/>
          <w:tab w:val="left" w:pos="8640"/>
          <w:tab w:val="left" w:pos="9360"/>
        </w:tabs>
        <w:ind w:left="1440" w:hanging="360"/>
        <w:rPr>
          <w:ins w:id="91" w:author="DG" w:date="2017-01-03T15:44:00Z"/>
          <w:rFonts w:ascii="Times New Roman" w:hAnsi="Times New Roman"/>
          <w:sz w:val="20"/>
          <w:szCs w:val="20"/>
        </w:rPr>
      </w:pPr>
    </w:p>
    <w:p w14:paraId="12CBFFD7" w14:textId="344F183B" w:rsidR="00D90B36" w:rsidRDefault="00F6518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92" w:author="DG" w:date="2017-01-03T15:44:00Z"/>
          <w:rFonts w:ascii="Times New Roman" w:hAnsi="Times New Roman"/>
          <w:sz w:val="20"/>
          <w:szCs w:val="20"/>
        </w:rPr>
      </w:pPr>
      <w:ins w:id="93" w:author="DG" w:date="2017-01-03T15:44:00Z">
        <w:r>
          <w:rPr>
            <w:rFonts w:ascii="Times New Roman" w:hAnsi="Times New Roman"/>
            <w:sz w:val="20"/>
            <w:szCs w:val="20"/>
          </w:rPr>
          <w:tab/>
        </w:r>
      </w:ins>
    </w:p>
    <w:p w14:paraId="372296AD" w14:textId="77777777" w:rsidR="00D90B36"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94" w:author="hcrow" w:date="2011-09-06T13:20:00Z" w:original="d)"/>
        </w:fldChar>
      </w:r>
      <w:r w:rsidR="00D90B36">
        <w:rPr>
          <w:rFonts w:ascii="Times New Roman" w:hAnsi="Times New Roman"/>
          <w:sz w:val="20"/>
          <w:szCs w:val="20"/>
        </w:rPr>
        <w:tab/>
        <w:t>Apparatus and Materials</w:t>
      </w:r>
    </w:p>
    <w:p w14:paraId="44FB2DD5"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6962B886" w14:textId="1FFFE575" w:rsidR="000306A0" w:rsidRDefault="006F3B63" w:rsidP="006B72E2">
      <w:pPr>
        <w:numPr>
          <w:ilvl w:val="0"/>
          <w:numId w:val="16"/>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95" w:author="DG" w:date="2017-01-03T15:44:00Z">
            <w:rPr>
              <w:rFonts w:ascii="Times New Roman" w:hAnsi="Times New Roman"/>
              <w:color w:val="FF0000"/>
              <w:sz w:val="20"/>
            </w:rPr>
          </w:rPrChange>
        </w:rPr>
        <w:pPrChange w:id="96"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97"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r w:rsidR="0069045B">
        <w:rPr>
          <w:rFonts w:ascii="Times New Roman" w:hAnsi="Times New Roman"/>
          <w:sz w:val="20"/>
          <w:szCs w:val="20"/>
        </w:rPr>
        <w:t xml:space="preserve">Continuous flow automated analytical system equipped with an autosampler, manifold, proportioning pump, colorimeter, phototube or recorder or computer </w:t>
      </w:r>
      <w:r w:rsidR="00B5557E">
        <w:rPr>
          <w:rFonts w:ascii="Times New Roman" w:hAnsi="Times New Roman"/>
          <w:sz w:val="20"/>
          <w:szCs w:val="20"/>
        </w:rPr>
        <w:t>based data system.</w:t>
      </w:r>
      <w:del w:id="98" w:author="DG" w:date="2017-01-03T15:44:00Z">
        <w:r w:rsidR="00790C4F">
          <w:rPr>
            <w:rFonts w:ascii="Times New Roman" w:hAnsi="Times New Roman"/>
            <w:color w:val="FF0000"/>
            <w:sz w:val="20"/>
            <w:szCs w:val="20"/>
          </w:rPr>
          <w:delText xml:space="preserve">  </w:delText>
        </w:r>
      </w:del>
    </w:p>
    <w:p w14:paraId="371276D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99" w:author="DG" w:date="2017-01-03T15:44:00Z"/>
          <w:rFonts w:ascii="Times New Roman" w:hAnsi="Times New Roman"/>
          <w:sz w:val="20"/>
          <w:szCs w:val="20"/>
        </w:rPr>
      </w:pPr>
      <w:del w:id="100" w:author="DG" w:date="2017-01-03T15:44:00Z">
        <w:r>
          <w:rPr>
            <w:rFonts w:ascii="Times New Roman" w:hAnsi="Times New Roman"/>
            <w:sz w:val="20"/>
            <w:szCs w:val="20"/>
          </w:rPr>
          <w:delText xml:space="preserve"> </w:delText>
        </w:r>
      </w:del>
    </w:p>
    <w:p w14:paraId="326A0FDF" w14:textId="5A6719C8" w:rsidR="006B72E2" w:rsidRDefault="006F3B63"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101" w:author="DG" w:date="2017-01-03T15:44:00Z"/>
          <w:rFonts w:ascii="Times New Roman" w:hAnsi="Times New Roman"/>
          <w:sz w:val="20"/>
          <w:szCs w:val="20"/>
        </w:rPr>
      </w:pPr>
      <w:del w:id="10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r w:rsidR="00E307E4">
          <w:rPr>
            <w:rFonts w:ascii="Times New Roman" w:hAnsi="Times New Roman"/>
            <w:sz w:val="20"/>
            <w:szCs w:val="20"/>
          </w:rPr>
          <w:delText xml:space="preserve">Low silica glassware and </w:delText>
        </w:r>
        <w:r w:rsidR="00926562">
          <w:rPr>
            <w:rFonts w:ascii="Times New Roman" w:hAnsi="Times New Roman"/>
            <w:sz w:val="20"/>
            <w:szCs w:val="20"/>
          </w:rPr>
          <w:delText>plastic</w:delText>
        </w:r>
        <w:r w:rsidR="00D90B36">
          <w:rPr>
            <w:rFonts w:ascii="Times New Roman" w:hAnsi="Times New Roman"/>
            <w:sz w:val="20"/>
            <w:szCs w:val="20"/>
          </w:rPr>
          <w:delText xml:space="preserve">: </w:delText>
        </w:r>
        <w:r w:rsidR="00E307E4">
          <w:rPr>
            <w:rFonts w:ascii="Times New Roman" w:hAnsi="Times New Roman"/>
            <w:sz w:val="20"/>
            <w:szCs w:val="20"/>
          </w:rPr>
          <w:delText xml:space="preserve"> </w:delText>
        </w:r>
      </w:del>
    </w:p>
    <w:p w14:paraId="3F0EA7C2" w14:textId="72A9BCD8" w:rsidR="008A7714" w:rsidRDefault="00B5557E" w:rsidP="006B72E2">
      <w:pPr>
        <w:numPr>
          <w:ilvl w:val="0"/>
          <w:numId w:val="16"/>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103"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Pr>
          <w:rFonts w:ascii="Times New Roman" w:hAnsi="Times New Roman"/>
          <w:sz w:val="20"/>
          <w:szCs w:val="20"/>
        </w:rPr>
        <w:t xml:space="preserve">Plastic containers should be utilized for the analysis of </w:t>
      </w:r>
      <w:del w:id="104" w:author="DG" w:date="2017-01-03T15:44:00Z">
        <w:r w:rsidR="00E307E4">
          <w:rPr>
            <w:rFonts w:ascii="Times New Roman" w:hAnsi="Times New Roman"/>
            <w:sz w:val="20"/>
            <w:szCs w:val="20"/>
          </w:rPr>
          <w:delText>Silica</w:delText>
        </w:r>
      </w:del>
      <w:ins w:id="105" w:author="DG" w:date="2017-01-03T15:44:00Z">
        <w:r>
          <w:rPr>
            <w:rFonts w:ascii="Times New Roman" w:hAnsi="Times New Roman"/>
            <w:sz w:val="20"/>
            <w:szCs w:val="20"/>
          </w:rPr>
          <w:t>silica</w:t>
        </w:r>
      </w:ins>
      <w:r>
        <w:rPr>
          <w:rFonts w:ascii="Times New Roman" w:hAnsi="Times New Roman"/>
          <w:sz w:val="20"/>
          <w:szCs w:val="20"/>
        </w:rPr>
        <w:t>. Any glassware used in the analysis must be low in silica to avoid sample</w:t>
      </w:r>
      <w:del w:id="106" w:author="DG" w:date="2017-01-03T15:44:00Z">
        <w:r w:rsidR="00D90B36">
          <w:rPr>
            <w:rFonts w:ascii="Times New Roman" w:hAnsi="Times New Roman"/>
            <w:sz w:val="20"/>
            <w:szCs w:val="20"/>
          </w:rPr>
          <w:delText>/</w:delText>
        </w:r>
      </w:del>
      <w:ins w:id="107" w:author="DG" w:date="2017-01-03T15:44:00Z">
        <w:r>
          <w:rPr>
            <w:rFonts w:ascii="Times New Roman" w:hAnsi="Times New Roman"/>
            <w:sz w:val="20"/>
            <w:szCs w:val="20"/>
          </w:rPr>
          <w:t xml:space="preserve"> </w:t>
        </w:r>
      </w:ins>
      <w:r>
        <w:rPr>
          <w:rFonts w:ascii="Times New Roman" w:hAnsi="Times New Roman"/>
          <w:sz w:val="20"/>
          <w:szCs w:val="20"/>
        </w:rPr>
        <w:t xml:space="preserve">reagent contamination. </w:t>
      </w:r>
      <w:del w:id="108" w:author="DG" w:date="2017-01-03T15:44:00Z">
        <w:r w:rsidR="00D90B36">
          <w:rPr>
            <w:rFonts w:ascii="Times New Roman" w:hAnsi="Times New Roman"/>
            <w:sz w:val="20"/>
            <w:szCs w:val="20"/>
          </w:rPr>
          <w:delText xml:space="preserve"> </w:delText>
        </w:r>
      </w:del>
      <w:r>
        <w:rPr>
          <w:rFonts w:ascii="Times New Roman" w:hAnsi="Times New Roman"/>
          <w:sz w:val="20"/>
          <w:szCs w:val="20"/>
        </w:rPr>
        <w:t xml:space="preserve">Wash with 10% </w:t>
      </w:r>
      <w:r w:rsidR="00461D1F">
        <w:rPr>
          <w:rFonts w:ascii="Times New Roman" w:hAnsi="Times New Roman"/>
          <w:sz w:val="20"/>
          <w:szCs w:val="20"/>
        </w:rPr>
        <w:t xml:space="preserve">HCl and thoroughly </w:t>
      </w:r>
      <w:del w:id="109" w:author="DG" w:date="2017-01-03T15:44:00Z">
        <w:r w:rsidR="00D90B36">
          <w:rPr>
            <w:rFonts w:ascii="Times New Roman" w:hAnsi="Times New Roman"/>
            <w:sz w:val="20"/>
            <w:szCs w:val="20"/>
          </w:rPr>
          <w:delText>rinsing</w:delText>
        </w:r>
      </w:del>
      <w:ins w:id="110" w:author="DG" w:date="2017-01-03T15:44:00Z">
        <w:r>
          <w:rPr>
            <w:rFonts w:ascii="Times New Roman" w:hAnsi="Times New Roman"/>
            <w:sz w:val="20"/>
            <w:szCs w:val="20"/>
          </w:rPr>
          <w:t>rinse</w:t>
        </w:r>
      </w:ins>
      <w:r w:rsidR="00461D1F">
        <w:rPr>
          <w:rFonts w:ascii="Times New Roman" w:hAnsi="Times New Roman"/>
          <w:sz w:val="20"/>
          <w:szCs w:val="20"/>
        </w:rPr>
        <w:t xml:space="preserve"> with reagent water</w:t>
      </w:r>
      <w:del w:id="111" w:author="DG" w:date="2017-01-03T15:44:00Z">
        <w:r w:rsidR="00D90B36">
          <w:rPr>
            <w:rFonts w:ascii="Times New Roman" w:hAnsi="Times New Roman"/>
            <w:sz w:val="20"/>
            <w:szCs w:val="20"/>
          </w:rPr>
          <w:delText>.</w:delText>
        </w:r>
        <w:r w:rsidR="00790C4F">
          <w:rPr>
            <w:rFonts w:ascii="Times New Roman" w:hAnsi="Times New Roman"/>
            <w:sz w:val="20"/>
            <w:szCs w:val="20"/>
          </w:rPr>
          <w:delText xml:space="preserve">  </w:delText>
        </w:r>
        <w:r w:rsidR="00790C4F">
          <w:rPr>
            <w:rFonts w:ascii="Times New Roman" w:hAnsi="Times New Roman"/>
            <w:color w:val="FF0000"/>
            <w:sz w:val="20"/>
            <w:szCs w:val="20"/>
          </w:rPr>
          <w:delText xml:space="preserve">Some laboratories </w:delText>
        </w:r>
        <w:r w:rsidR="00936902">
          <w:rPr>
            <w:rFonts w:ascii="Times New Roman" w:hAnsi="Times New Roman"/>
            <w:color w:val="FF0000"/>
            <w:sz w:val="20"/>
            <w:szCs w:val="20"/>
          </w:rPr>
          <w:delText>use</w:delText>
        </w:r>
        <w:r w:rsidR="00790C4F">
          <w:rPr>
            <w:rFonts w:ascii="Times New Roman" w:hAnsi="Times New Roman"/>
            <w:color w:val="FF0000"/>
            <w:sz w:val="20"/>
            <w:szCs w:val="20"/>
          </w:rPr>
          <w:delText xml:space="preserve"> critical cleaning liquid detergents </w:delText>
        </w:r>
        <w:r w:rsidR="00936902">
          <w:rPr>
            <w:rFonts w:ascii="Times New Roman" w:hAnsi="Times New Roman"/>
            <w:color w:val="FF0000"/>
            <w:sz w:val="20"/>
            <w:szCs w:val="20"/>
          </w:rPr>
          <w:delText xml:space="preserve">instead of or </w:delText>
        </w:r>
        <w:r w:rsidR="00790C4F">
          <w:rPr>
            <w:rFonts w:ascii="Times New Roman" w:hAnsi="Times New Roman"/>
            <w:color w:val="FF0000"/>
            <w:sz w:val="20"/>
            <w:szCs w:val="20"/>
          </w:rPr>
          <w:delText xml:space="preserve">before acid </w:delText>
        </w:r>
        <w:r w:rsidR="00936902">
          <w:rPr>
            <w:rFonts w:ascii="Times New Roman" w:hAnsi="Times New Roman"/>
            <w:color w:val="FF0000"/>
            <w:sz w:val="20"/>
            <w:szCs w:val="20"/>
          </w:rPr>
          <w:delText xml:space="preserve">rinsing. </w:delText>
        </w:r>
      </w:del>
      <w:ins w:id="112" w:author="DG" w:date="2017-01-03T15:44:00Z">
        <w:r w:rsidR="00461D1F">
          <w:rPr>
            <w:rFonts w:ascii="Times New Roman" w:hAnsi="Times New Roman"/>
            <w:sz w:val="20"/>
            <w:szCs w:val="20"/>
          </w:rPr>
          <w:t xml:space="preserve"> has been found to be effective.</w:t>
        </w:r>
      </w:ins>
      <w:r w:rsidR="00461D1F">
        <w:rPr>
          <w:rFonts w:ascii="Times New Roman" w:hAnsi="Times New Roman"/>
          <w:sz w:val="20"/>
          <w:rPrChange w:id="113" w:author="DG" w:date="2017-01-03T15:44:00Z">
            <w:rPr>
              <w:rFonts w:ascii="Times New Roman" w:hAnsi="Times New Roman"/>
              <w:color w:val="FF0000"/>
              <w:sz w:val="20"/>
            </w:rPr>
          </w:rPrChange>
        </w:rPr>
        <w:t xml:space="preserve"> A laboratory’s glassware cleaning method will be considered sufficient if all quality control samples are within the expected ranges.</w:t>
      </w:r>
      <w:del w:id="114" w:author="DG" w:date="2017-01-03T15:44:00Z">
        <w:r w:rsidR="00936902">
          <w:rPr>
            <w:rFonts w:ascii="Times New Roman" w:hAnsi="Times New Roman"/>
            <w:color w:val="FF0000"/>
            <w:sz w:val="20"/>
            <w:szCs w:val="20"/>
          </w:rPr>
          <w:delText xml:space="preserve"> </w:delText>
        </w:r>
        <w:r w:rsidR="00936902">
          <w:rPr>
            <w:rFonts w:ascii="Times New Roman" w:hAnsi="Times New Roman"/>
            <w:color w:val="FF0000"/>
            <w:sz w:val="20"/>
            <w:szCs w:val="20"/>
          </w:rPr>
          <w:br/>
        </w:r>
        <w:r w:rsidR="00790C4F">
          <w:rPr>
            <w:rFonts w:ascii="Times New Roman" w:hAnsi="Times New Roman"/>
            <w:color w:val="FF0000"/>
            <w:sz w:val="20"/>
            <w:szCs w:val="20"/>
          </w:rPr>
          <w:delText xml:space="preserve">  </w:delText>
        </w:r>
      </w:del>
    </w:p>
    <w:p w14:paraId="1A025899" w14:textId="77777777" w:rsidR="0045654C" w:rsidRDefault="0045654C" w:rsidP="00B5557E">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115" w:author="DG" w:date="2017-01-03T15:44:00Z"/>
          <w:rFonts w:ascii="Times New Roman" w:hAnsi="Times New Roman"/>
          <w:sz w:val="20"/>
          <w:szCs w:val="20"/>
        </w:rPr>
      </w:pPr>
    </w:p>
    <w:p w14:paraId="6BE38531" w14:textId="506A5316" w:rsidR="00D90B36" w:rsidRDefault="00790C4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rPr>
          <w:ins w:id="116" w:author="DG" w:date="2017-01-03T15:44:00Z"/>
          <w:rFonts w:ascii="Times New Roman" w:hAnsi="Times New Roman"/>
          <w:sz w:val="20"/>
          <w:szCs w:val="20"/>
        </w:rPr>
      </w:pPr>
      <w:ins w:id="117" w:author="DG" w:date="2017-01-03T15:44:00Z">
        <w:r>
          <w:rPr>
            <w:rFonts w:ascii="Times New Roman" w:hAnsi="Times New Roman"/>
            <w:color w:val="FF0000"/>
            <w:sz w:val="20"/>
            <w:szCs w:val="20"/>
          </w:rPr>
          <w:t xml:space="preserve">  </w:t>
        </w:r>
      </w:ins>
    </w:p>
    <w:p w14:paraId="12799AD8" w14:textId="77777777" w:rsidR="00D90B36"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118" w:author="hcrow" w:date="2011-09-06T13:20:00Z" w:original="e)"/>
        </w:fldChar>
      </w:r>
      <w:r w:rsidR="00D90B36">
        <w:rPr>
          <w:rFonts w:ascii="Times New Roman" w:hAnsi="Times New Roman"/>
          <w:sz w:val="20"/>
          <w:szCs w:val="20"/>
        </w:rPr>
        <w:tab/>
        <w:t>Reagents</w:t>
      </w:r>
    </w:p>
    <w:p w14:paraId="0ADF4516" w14:textId="77777777" w:rsidR="006B72E2" w:rsidRDefault="006B72E2"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p>
    <w:p w14:paraId="74BE9397"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19" w:author="DG" w:date="2017-01-03T15:44:00Z"/>
          <w:rFonts w:ascii="Times New Roman" w:hAnsi="Times New Roman"/>
          <w:sz w:val="20"/>
          <w:szCs w:val="20"/>
        </w:rPr>
      </w:pPr>
    </w:p>
    <w:p w14:paraId="154ED429" w14:textId="6A38758F" w:rsidR="00707137" w:rsidRDefault="006F3B63" w:rsidP="006B72E2">
      <w:pPr>
        <w:numPr>
          <w:ilvl w:val="0"/>
          <w:numId w:val="17"/>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120" w:author="DG" w:date="2017-01-03T15:44:00Z">
            <w:rPr>
              <w:rFonts w:ascii="Times New Roman" w:hAnsi="Times New Roman"/>
              <w:color w:val="FF0000"/>
              <w:sz w:val="20"/>
            </w:rPr>
          </w:rPrChange>
        </w:rPr>
        <w:pPrChange w:id="121"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12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r w:rsidR="00707137">
        <w:rPr>
          <w:rFonts w:ascii="Times New Roman" w:hAnsi="Times New Roman"/>
          <w:sz w:val="20"/>
          <w:szCs w:val="20"/>
        </w:rPr>
        <w:t>Stock reagent solutions:</w:t>
      </w:r>
      <w:del w:id="123" w:author="DG" w:date="2017-01-03T15:44:00Z">
        <w:r w:rsidR="00FE6CF1">
          <w:rPr>
            <w:rFonts w:ascii="Times New Roman" w:hAnsi="Times New Roman"/>
            <w:sz w:val="20"/>
            <w:szCs w:val="20"/>
          </w:rPr>
          <w:delText xml:space="preserve"> </w:delText>
        </w:r>
      </w:del>
      <w:r w:rsidR="00707137">
        <w:rPr>
          <w:rFonts w:ascii="Times New Roman" w:hAnsi="Times New Roman"/>
          <w:sz w:val="20"/>
          <w:szCs w:val="20"/>
        </w:rPr>
        <w:t xml:space="preserve"> </w:t>
      </w:r>
      <w:r w:rsidR="00707137">
        <w:rPr>
          <w:rFonts w:ascii="Times New Roman" w:hAnsi="Times New Roman"/>
          <w:sz w:val="20"/>
          <w:rPrChange w:id="124" w:author="DG" w:date="2017-01-03T15:44:00Z">
            <w:rPr>
              <w:rFonts w:ascii="Times New Roman" w:hAnsi="Times New Roman"/>
              <w:color w:val="FF0000"/>
              <w:sz w:val="20"/>
            </w:rPr>
          </w:rPrChange>
        </w:rPr>
        <w:t xml:space="preserve">The </w:t>
      </w:r>
      <w:r w:rsidR="00707137" w:rsidRPr="00164CA9">
        <w:rPr>
          <w:rFonts w:ascii="Times New Roman" w:hAnsi="Times New Roman"/>
          <w:sz w:val="20"/>
          <w:rPrChange w:id="125" w:author="DG" w:date="2017-01-03T15:44:00Z">
            <w:rPr>
              <w:rFonts w:ascii="Times New Roman" w:hAnsi="Times New Roman"/>
              <w:color w:val="FF0000"/>
              <w:sz w:val="20"/>
            </w:rPr>
          </w:rPrChange>
        </w:rPr>
        <w:t xml:space="preserve">specific recipe for these reagents is generally instrument dependent, and may change due to the concentration of the samples being analyzed.  </w:t>
      </w:r>
      <w:r w:rsidR="00707137">
        <w:rPr>
          <w:rFonts w:ascii="Times New Roman" w:hAnsi="Times New Roman"/>
          <w:sz w:val="20"/>
          <w:rPrChange w:id="126" w:author="DG" w:date="2017-01-03T15:44:00Z">
            <w:rPr>
              <w:rFonts w:ascii="Times New Roman" w:hAnsi="Times New Roman"/>
              <w:color w:val="FF0000"/>
              <w:sz w:val="20"/>
            </w:rPr>
          </w:rPrChange>
        </w:rPr>
        <w:t xml:space="preserve">In this SOP the </w:t>
      </w:r>
      <w:del w:id="127" w:author="DG" w:date="2017-01-03T15:44:00Z">
        <w:r w:rsidR="006F4F52">
          <w:rPr>
            <w:rFonts w:ascii="Times New Roman" w:hAnsi="Times New Roman"/>
            <w:color w:val="FF0000"/>
            <w:sz w:val="20"/>
            <w:szCs w:val="20"/>
          </w:rPr>
          <w:delText>chemical s</w:delText>
        </w:r>
      </w:del>
      <w:ins w:id="128" w:author="DG" w:date="2017-01-03T15:44:00Z">
        <w:r w:rsidR="00707137">
          <w:rPr>
            <w:rFonts w:ascii="Times New Roman" w:hAnsi="Times New Roman"/>
            <w:sz w:val="20"/>
            <w:szCs w:val="20"/>
          </w:rPr>
          <w:t>chemical</w:t>
        </w:r>
        <w:r w:rsidR="00707137" w:rsidRPr="00164CA9">
          <w:rPr>
            <w:rFonts w:ascii="Times New Roman" w:hAnsi="Times New Roman"/>
            <w:sz w:val="20"/>
            <w:szCs w:val="20"/>
          </w:rPr>
          <w:t>s</w:t>
        </w:r>
      </w:ins>
      <w:r w:rsidR="00707137" w:rsidRPr="00164CA9">
        <w:rPr>
          <w:rFonts w:ascii="Times New Roman" w:hAnsi="Times New Roman"/>
          <w:sz w:val="20"/>
          <w:rPrChange w:id="129" w:author="DG" w:date="2017-01-03T15:44:00Z">
            <w:rPr>
              <w:rFonts w:ascii="Times New Roman" w:hAnsi="Times New Roman"/>
              <w:color w:val="FF0000"/>
              <w:sz w:val="20"/>
            </w:rPr>
          </w:rPrChange>
        </w:rPr>
        <w:t xml:space="preserve"> needed for the reaction will be liste</w:t>
      </w:r>
      <w:r w:rsidR="00707137">
        <w:rPr>
          <w:rFonts w:ascii="Times New Roman" w:hAnsi="Times New Roman"/>
          <w:sz w:val="20"/>
          <w:rPrChange w:id="130" w:author="DG" w:date="2017-01-03T15:44:00Z">
            <w:rPr>
              <w:rFonts w:ascii="Times New Roman" w:hAnsi="Times New Roman"/>
              <w:color w:val="FF0000"/>
              <w:sz w:val="20"/>
            </w:rPr>
          </w:rPrChange>
        </w:rPr>
        <w:t>d, but not the specific amounts</w:t>
      </w:r>
      <w:del w:id="131" w:author="DG" w:date="2017-01-03T15:44:00Z">
        <w:r w:rsidR="006F4F52">
          <w:rPr>
            <w:rFonts w:ascii="Times New Roman" w:hAnsi="Times New Roman"/>
            <w:color w:val="FF0000"/>
            <w:sz w:val="20"/>
            <w:szCs w:val="20"/>
          </w:rPr>
          <w:delText>.</w:delText>
        </w:r>
        <w:r w:rsidR="00856C16">
          <w:rPr>
            <w:rFonts w:ascii="Times New Roman" w:hAnsi="Times New Roman"/>
            <w:color w:val="FF0000"/>
            <w:sz w:val="20"/>
            <w:szCs w:val="20"/>
          </w:rPr>
          <w:delText xml:space="preserve">  </w:delText>
        </w:r>
      </w:del>
      <w:r w:rsidR="00707137">
        <w:rPr>
          <w:rFonts w:ascii="Times New Roman" w:hAnsi="Times New Roman"/>
          <w:sz w:val="20"/>
          <w:rPrChange w:id="132" w:author="DG" w:date="2017-01-03T15:44:00Z">
            <w:rPr>
              <w:rFonts w:ascii="Times New Roman" w:hAnsi="Times New Roman"/>
              <w:color w:val="FF0000"/>
              <w:sz w:val="20"/>
            </w:rPr>
          </w:rPrChange>
        </w:rPr>
        <w:t>.</w:t>
      </w:r>
    </w:p>
    <w:p w14:paraId="1302EEA1"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33" w:author="DG" w:date="2017-01-03T15:44:00Z"/>
          <w:rFonts w:ascii="Times New Roman" w:hAnsi="Times New Roman"/>
          <w:sz w:val="20"/>
          <w:szCs w:val="20"/>
        </w:rPr>
      </w:pPr>
    </w:p>
    <w:p w14:paraId="72895DBE"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34" w:author="DG" w:date="2017-01-03T15:44:00Z"/>
          <w:rFonts w:ascii="Times New Roman" w:hAnsi="Times New Roman"/>
          <w:sz w:val="20"/>
          <w:szCs w:val="20"/>
        </w:rPr>
        <w:sectPr w:rsidR="00D90B36" w:rsidSect="00D90B36">
          <w:headerReference w:type="default" r:id="rId8"/>
          <w:footerReference w:type="default" r:id="rId9"/>
          <w:pgSz w:w="12240" w:h="15840"/>
          <w:pgMar w:top="1440" w:right="1440" w:bottom="1440" w:left="1440" w:header="1440" w:footer="1440" w:gutter="0"/>
          <w:cols w:space="720"/>
          <w:noEndnote/>
        </w:sectPr>
      </w:pPr>
    </w:p>
    <w:p w14:paraId="1ADE3843" w14:textId="77777777" w:rsidR="00D90B36" w:rsidRPr="006F4F52" w:rsidRDefault="006F3B63" w:rsidP="00717BBB">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del w:id="137" w:author="DG" w:date="2017-01-03T15:44:00Z"/>
          <w:rFonts w:ascii="Times New Roman" w:hAnsi="Times New Roman"/>
          <w:color w:val="FF0000"/>
          <w:sz w:val="20"/>
          <w:szCs w:val="20"/>
        </w:rPr>
      </w:pPr>
      <w:del w:id="138"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 \s 1</w:delInstrText>
        </w:r>
        <w:r>
          <w:rPr>
            <w:rFonts w:ascii="Times New Roman" w:hAnsi="Times New Roman"/>
            <w:sz w:val="20"/>
            <w:szCs w:val="20"/>
          </w:rPr>
          <w:fldChar w:fldCharType="end"/>
        </w:r>
        <w:r w:rsidR="00D90B36">
          <w:rPr>
            <w:rFonts w:ascii="Times New Roman" w:hAnsi="Times New Roman"/>
            <w:sz w:val="20"/>
            <w:szCs w:val="20"/>
          </w:rPr>
          <w:tab/>
        </w:r>
        <w:r w:rsidR="00717BBB">
          <w:rPr>
            <w:rFonts w:ascii="Times New Roman" w:hAnsi="Times New Roman"/>
            <w:sz w:val="20"/>
            <w:szCs w:val="20"/>
          </w:rPr>
          <w:delText>Oxalic Acid, Ascorbic Acid and Hydrogen Sulfide.</w:delText>
        </w:r>
      </w:del>
    </w:p>
    <w:p w14:paraId="5A212E17"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39" w:author="DG" w:date="2017-01-03T15:44:00Z"/>
          <w:rFonts w:ascii="Times New Roman" w:hAnsi="Times New Roman"/>
          <w:sz w:val="20"/>
          <w:szCs w:val="20"/>
        </w:rPr>
      </w:pPr>
    </w:p>
    <w:p w14:paraId="73F6FF8B" w14:textId="77777777" w:rsidR="00D90B36" w:rsidRPr="00801BA4"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del w:id="140" w:author="DG" w:date="2017-01-03T15:44:00Z"/>
          <w:rFonts w:ascii="Times New Roman" w:hAnsi="Times New Roman"/>
          <w:color w:val="FF0000"/>
          <w:sz w:val="20"/>
          <w:szCs w:val="20"/>
        </w:rPr>
      </w:pPr>
      <w:del w:id="141"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delText>Color Reagen</w:delText>
        </w:r>
        <w:r w:rsidR="00717BBB">
          <w:rPr>
            <w:rFonts w:ascii="Times New Roman" w:hAnsi="Times New Roman"/>
            <w:sz w:val="20"/>
            <w:szCs w:val="20"/>
          </w:rPr>
          <w:delText xml:space="preserve">t: </w:delText>
        </w:r>
      </w:del>
      <w:r w:rsidR="00707137">
        <w:rPr>
          <w:rFonts w:ascii="Times New Roman" w:hAnsi="Times New Roman"/>
          <w:sz w:val="20"/>
          <w:szCs w:val="20"/>
        </w:rPr>
        <w:t>Ammonium Molybdate</w:t>
      </w:r>
      <w:del w:id="142" w:author="DG" w:date="2017-01-03T15:44:00Z">
        <w:r w:rsidR="00D463BD">
          <w:rPr>
            <w:rFonts w:ascii="Times New Roman" w:hAnsi="Times New Roman"/>
            <w:color w:val="FF0000"/>
            <w:sz w:val="20"/>
            <w:szCs w:val="20"/>
          </w:rPr>
          <w:delText>.</w:delText>
        </w:r>
      </w:del>
    </w:p>
    <w:p w14:paraId="65B67260" w14:textId="77777777" w:rsidR="00D90B36" w:rsidRPr="00801BA4"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43" w:author="DG" w:date="2017-01-03T15:44:00Z"/>
          <w:rFonts w:ascii="Times New Roman" w:hAnsi="Times New Roman"/>
          <w:strike/>
          <w:sz w:val="20"/>
          <w:szCs w:val="20"/>
        </w:rPr>
      </w:pPr>
      <w:del w:id="144" w:author="DG" w:date="2017-01-03T15:44:00Z">
        <w:r w:rsidRPr="00801BA4">
          <w:rPr>
            <w:rFonts w:ascii="Times New Roman" w:hAnsi="Times New Roman"/>
            <w:strike/>
            <w:sz w:val="20"/>
            <w:szCs w:val="20"/>
          </w:rPr>
          <w:delText xml:space="preserve"> </w:delText>
        </w:r>
      </w:del>
    </w:p>
    <w:p w14:paraId="234EC8E2" w14:textId="77777777" w:rsidR="00EA2995" w:rsidRDefault="006F3B63" w:rsidP="006711B1">
      <w:pPr>
        <w:ind w:left="2760" w:hanging="1230"/>
        <w:rPr>
          <w:del w:id="145" w:author="DG" w:date="2017-01-03T15:44:00Z"/>
        </w:rPr>
      </w:pPr>
      <w:del w:id="146"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522EA0">
          <w:rPr>
            <w:rFonts w:ascii="Times New Roman" w:hAnsi="Times New Roman"/>
            <w:sz w:val="20"/>
            <w:szCs w:val="20"/>
          </w:rPr>
          <w:tab/>
        </w:r>
        <w:r w:rsidR="00D90B36">
          <w:rPr>
            <w:rFonts w:ascii="Times New Roman" w:hAnsi="Times New Roman"/>
            <w:sz w:val="20"/>
            <w:szCs w:val="20"/>
          </w:rPr>
          <w:delText xml:space="preserve">Refractive Reagent:  </w:delText>
        </w:r>
        <w:r w:rsidR="00801BA4">
          <w:rPr>
            <w:rFonts w:ascii="Times New Roman" w:hAnsi="Times New Roman"/>
            <w:color w:val="FF0000"/>
            <w:sz w:val="20"/>
            <w:szCs w:val="20"/>
          </w:rPr>
          <w:delText xml:space="preserve">Use if necessary.   </w:delText>
        </w:r>
      </w:del>
    </w:p>
    <w:p w14:paraId="207D512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47" w:author="DG" w:date="2017-01-03T15:44:00Z"/>
          <w:rFonts w:ascii="Times New Roman" w:hAnsi="Times New Roman"/>
          <w:sz w:val="20"/>
          <w:szCs w:val="20"/>
        </w:rPr>
      </w:pPr>
    </w:p>
    <w:p w14:paraId="0AC33605" w14:textId="417DAB5D" w:rsidR="00707137" w:rsidRDefault="006F3B63" w:rsidP="006B72E2">
      <w:pPr>
        <w:numPr>
          <w:ilvl w:val="2"/>
          <w:numId w:val="14"/>
        </w:numPr>
        <w:tabs>
          <w:tab w:val="left" w:pos="-1440"/>
          <w:tab w:val="left" w:pos="-720"/>
          <w:tab w:val="left" w:pos="0"/>
          <w:tab w:val="left" w:pos="600"/>
          <w:tab w:val="left" w:pos="1440"/>
          <w:tab w:val="left" w:pos="2340"/>
          <w:tab w:val="left" w:pos="5040"/>
          <w:tab w:val="left" w:pos="5760"/>
          <w:tab w:val="left" w:pos="6480"/>
          <w:tab w:val="left" w:pos="7200"/>
          <w:tab w:val="left" w:pos="7920"/>
          <w:tab w:val="left" w:pos="8640"/>
          <w:tab w:val="left" w:pos="9360"/>
        </w:tabs>
        <w:rPr>
          <w:rFonts w:ascii="Times New Roman" w:hAnsi="Times New Roman"/>
          <w:sz w:val="20"/>
          <w:rPrChange w:id="148" w:author="DG" w:date="2017-01-03T15:44:00Z">
            <w:rPr>
              <w:rFonts w:ascii="Times New Roman" w:hAnsi="Times New Roman"/>
              <w:color w:val="FF0000"/>
              <w:sz w:val="20"/>
            </w:rPr>
          </w:rPrChange>
        </w:rPr>
        <w:pPrChange w:id="149"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150"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delText xml:space="preserve">Stock </w:delText>
        </w:r>
        <w:r w:rsidR="003D2C50">
          <w:rPr>
            <w:rFonts w:ascii="Times New Roman" w:hAnsi="Times New Roman"/>
            <w:sz w:val="20"/>
            <w:szCs w:val="20"/>
          </w:rPr>
          <w:delText>Silica</w:delText>
        </w:r>
      </w:del>
      <w:r w:rsidR="00707137">
        <w:rPr>
          <w:rFonts w:ascii="Times New Roman" w:hAnsi="Times New Roman"/>
          <w:sz w:val="20"/>
          <w:szCs w:val="20"/>
        </w:rPr>
        <w:t xml:space="preserve"> Solution: </w:t>
      </w:r>
      <w:del w:id="151" w:author="DG" w:date="2017-01-03T15:44:00Z">
        <w:r w:rsidR="00D90B36">
          <w:rPr>
            <w:rFonts w:ascii="Times New Roman" w:hAnsi="Times New Roman"/>
            <w:sz w:val="20"/>
            <w:szCs w:val="20"/>
          </w:rPr>
          <w:delText xml:space="preserve"> </w:delText>
        </w:r>
        <w:r w:rsidR="00CF5FC3">
          <w:rPr>
            <w:rFonts w:ascii="Times New Roman" w:hAnsi="Times New Roman"/>
            <w:color w:val="FF0000"/>
            <w:sz w:val="20"/>
            <w:szCs w:val="20"/>
          </w:rPr>
          <w:delText xml:space="preserve">A laboratory prepared or purchased stock standard can be used.  If the stock standard </w:delText>
        </w:r>
      </w:del>
      <w:ins w:id="152" w:author="DG" w:date="2017-01-03T15:44:00Z">
        <w:r w:rsidR="00707137">
          <w:rPr>
            <w:rFonts w:ascii="Times New Roman" w:hAnsi="Times New Roman"/>
            <w:sz w:val="20"/>
            <w:szCs w:val="20"/>
          </w:rPr>
          <w:t xml:space="preserve">This reagent </w:t>
        </w:r>
      </w:ins>
      <w:r w:rsidR="00707137">
        <w:rPr>
          <w:rFonts w:ascii="Times New Roman" w:hAnsi="Times New Roman"/>
          <w:sz w:val="20"/>
          <w:rPrChange w:id="153" w:author="DG" w:date="2017-01-03T15:44:00Z">
            <w:rPr>
              <w:rFonts w:ascii="Times New Roman" w:hAnsi="Times New Roman"/>
              <w:color w:val="FF0000"/>
              <w:sz w:val="20"/>
            </w:rPr>
          </w:rPrChange>
        </w:rPr>
        <w:t xml:space="preserve">is prepared </w:t>
      </w:r>
      <w:del w:id="154" w:author="DG" w:date="2017-01-03T15:44:00Z">
        <w:r w:rsidR="00336ECC">
          <w:rPr>
            <w:rFonts w:ascii="Times New Roman" w:hAnsi="Times New Roman"/>
            <w:color w:val="FF0000"/>
            <w:sz w:val="20"/>
            <w:szCs w:val="20"/>
          </w:rPr>
          <w:delText>in the laboratory,</w:delText>
        </w:r>
        <w:r w:rsidR="00CF5FC3">
          <w:rPr>
            <w:rFonts w:ascii="Times New Roman" w:hAnsi="Times New Roman"/>
            <w:color w:val="FF0000"/>
            <w:sz w:val="20"/>
            <w:szCs w:val="20"/>
          </w:rPr>
          <w:delText xml:space="preserve"> a purchased stock standard should be used as a calibration check standard</w:delText>
        </w:r>
      </w:del>
      <w:ins w:id="155" w:author="DG" w:date="2017-01-03T15:44:00Z">
        <w:r w:rsidR="00707137">
          <w:rPr>
            <w:rFonts w:ascii="Times New Roman" w:hAnsi="Times New Roman"/>
            <w:sz w:val="20"/>
            <w:szCs w:val="20"/>
          </w:rPr>
          <w:t xml:space="preserve">by dissolving ammonium molybdate tetrahydrate in reagent water. The solution is </w:t>
        </w:r>
        <w:r w:rsidR="00A81C77">
          <w:rPr>
            <w:rFonts w:ascii="Times New Roman" w:hAnsi="Times New Roman"/>
            <w:sz w:val="20"/>
            <w:szCs w:val="20"/>
          </w:rPr>
          <w:t xml:space="preserve">stored </w:t>
        </w:r>
        <w:r w:rsidR="00707137">
          <w:rPr>
            <w:rFonts w:ascii="Times New Roman" w:hAnsi="Times New Roman"/>
            <w:sz w:val="20"/>
            <w:szCs w:val="20"/>
          </w:rPr>
          <w:t xml:space="preserve">in plastic containers for up to </w:t>
        </w:r>
        <w:r w:rsidR="00F6476D">
          <w:rPr>
            <w:rFonts w:ascii="Times New Roman" w:hAnsi="Times New Roman"/>
            <w:sz w:val="20"/>
            <w:szCs w:val="20"/>
          </w:rPr>
          <w:t>three</w:t>
        </w:r>
        <w:r w:rsidR="00707137">
          <w:rPr>
            <w:rFonts w:ascii="Times New Roman" w:hAnsi="Times New Roman"/>
            <w:sz w:val="20"/>
            <w:szCs w:val="20"/>
          </w:rPr>
          <w:t xml:space="preserve"> months</w:t>
        </w:r>
        <w:r w:rsidR="00A81C77">
          <w:rPr>
            <w:rFonts w:ascii="Times New Roman" w:hAnsi="Times New Roman"/>
            <w:sz w:val="20"/>
            <w:szCs w:val="20"/>
          </w:rPr>
          <w:t xml:space="preserve"> at 4 ± 2°C</w:t>
        </w:r>
      </w:ins>
      <w:r w:rsidR="00707137">
        <w:rPr>
          <w:rFonts w:ascii="Times New Roman" w:hAnsi="Times New Roman"/>
          <w:sz w:val="20"/>
          <w:rPrChange w:id="156" w:author="DG" w:date="2017-01-03T15:44:00Z">
            <w:rPr>
              <w:rFonts w:ascii="Times New Roman" w:hAnsi="Times New Roman"/>
              <w:color w:val="FF0000"/>
              <w:sz w:val="20"/>
            </w:rPr>
          </w:rPrChange>
        </w:rPr>
        <w:t>.</w:t>
      </w:r>
    </w:p>
    <w:p w14:paraId="6DF93B77" w14:textId="77777777" w:rsidR="006B72E2" w:rsidRDefault="006B72E2" w:rsidP="006B72E2">
      <w:pPr>
        <w:tabs>
          <w:tab w:val="left" w:pos="-1440"/>
          <w:tab w:val="left" w:pos="-720"/>
          <w:tab w:val="left" w:pos="0"/>
          <w:tab w:val="left" w:pos="600"/>
          <w:tab w:val="left" w:pos="1440"/>
          <w:tab w:val="left" w:pos="2340"/>
          <w:tab w:val="left" w:pos="5040"/>
          <w:tab w:val="left" w:pos="5760"/>
          <w:tab w:val="left" w:pos="6480"/>
          <w:tab w:val="left" w:pos="7200"/>
          <w:tab w:val="left" w:pos="7920"/>
          <w:tab w:val="left" w:pos="8640"/>
          <w:tab w:val="left" w:pos="9360"/>
        </w:tabs>
        <w:ind w:left="2340"/>
        <w:rPr>
          <w:rFonts w:ascii="Times New Roman" w:hAnsi="Times New Roman"/>
          <w:sz w:val="20"/>
          <w:szCs w:val="20"/>
        </w:rPr>
        <w:pPrChange w:id="157"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0D23F4C4" w14:textId="77777777" w:rsidR="00D90B36" w:rsidRPr="009524F4"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158" w:author="DG" w:date="2017-01-03T15:44:00Z"/>
          <w:rFonts w:ascii="Times New Roman" w:hAnsi="Times New Roman"/>
          <w:color w:val="FF0000"/>
          <w:sz w:val="20"/>
          <w:szCs w:val="20"/>
        </w:rPr>
      </w:pPr>
      <w:del w:id="159"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 xml:space="preserve">Reagent water:  see </w:delText>
        </w:r>
        <w:r w:rsidR="007A0E4A" w:rsidRPr="007A0E4A">
          <w:rPr>
            <w:rFonts w:ascii="Times New Roman" w:hAnsi="Times New Roman"/>
            <w:color w:val="FF0000"/>
            <w:sz w:val="20"/>
            <w:szCs w:val="20"/>
          </w:rPr>
          <w:delText>Chapter VI, S</w:delText>
        </w:r>
        <w:r w:rsidR="00D90B36" w:rsidRPr="007A0E4A">
          <w:rPr>
            <w:rFonts w:ascii="Times New Roman" w:hAnsi="Times New Roman"/>
            <w:color w:val="FF0000"/>
            <w:sz w:val="20"/>
            <w:szCs w:val="20"/>
          </w:rPr>
          <w:delText xml:space="preserve">ection </w:delText>
        </w:r>
        <w:r w:rsidR="007A0E4A" w:rsidRPr="007A0E4A">
          <w:rPr>
            <w:rFonts w:ascii="Times New Roman" w:hAnsi="Times New Roman"/>
            <w:color w:val="FF0000"/>
            <w:sz w:val="20"/>
            <w:szCs w:val="20"/>
          </w:rPr>
          <w:delText>4.</w:delText>
        </w:r>
        <w:r w:rsidR="007A0E4A">
          <w:rPr>
            <w:rFonts w:ascii="Times New Roman" w:hAnsi="Times New Roman"/>
            <w:color w:val="FF0000"/>
            <w:sz w:val="20"/>
            <w:szCs w:val="20"/>
          </w:rPr>
          <w:delText>2</w:delText>
        </w:r>
        <w:r w:rsidR="009524F4">
          <w:rPr>
            <w:rFonts w:ascii="Times New Roman" w:hAnsi="Times New Roman"/>
            <w:color w:val="FF0000"/>
            <w:sz w:val="20"/>
            <w:szCs w:val="20"/>
          </w:rPr>
          <w:delText>.</w:delText>
        </w:r>
      </w:del>
    </w:p>
    <w:p w14:paraId="3771BED9"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60" w:author="DG" w:date="2017-01-03T15:44:00Z"/>
          <w:rFonts w:ascii="Times New Roman" w:hAnsi="Times New Roman"/>
          <w:sz w:val="20"/>
          <w:szCs w:val="20"/>
        </w:rPr>
      </w:pPr>
    </w:p>
    <w:p w14:paraId="21B354CA" w14:textId="77777777" w:rsidR="00D90B36"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161" w:author="DG" w:date="2017-01-03T15:44:00Z"/>
          <w:rFonts w:ascii="Times New Roman" w:hAnsi="Times New Roman"/>
          <w:sz w:val="20"/>
          <w:szCs w:val="20"/>
        </w:rPr>
      </w:pPr>
      <w:del w:id="16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Artificial Sea Water</w:delText>
        </w:r>
        <w:r w:rsidR="0075025A">
          <w:rPr>
            <w:rFonts w:ascii="Times New Roman" w:hAnsi="Times New Roman"/>
            <w:sz w:val="20"/>
            <w:szCs w:val="20"/>
          </w:rPr>
          <w:delText xml:space="preserve"> (ASW)</w:delText>
        </w:r>
        <w:r w:rsidR="00D90B36">
          <w:rPr>
            <w:rFonts w:ascii="Times New Roman" w:hAnsi="Times New Roman"/>
            <w:sz w:val="20"/>
            <w:szCs w:val="20"/>
          </w:rPr>
          <w:delText xml:space="preserve">:  see </w:delText>
        </w:r>
        <w:r w:rsidR="007A0E4A" w:rsidRPr="007A0E4A">
          <w:rPr>
            <w:rFonts w:ascii="Times New Roman" w:hAnsi="Times New Roman"/>
            <w:color w:val="FF0000"/>
            <w:sz w:val="20"/>
            <w:szCs w:val="20"/>
          </w:rPr>
          <w:delText>Chapter VI, Section 4.</w:delText>
        </w:r>
        <w:r w:rsidR="007A0E4A">
          <w:rPr>
            <w:rFonts w:ascii="Times New Roman" w:hAnsi="Times New Roman"/>
            <w:color w:val="FF0000"/>
            <w:sz w:val="20"/>
            <w:szCs w:val="20"/>
          </w:rPr>
          <w:delText>3</w:delText>
        </w:r>
        <w:r w:rsidR="009524F4">
          <w:rPr>
            <w:rFonts w:ascii="Times New Roman" w:hAnsi="Times New Roman"/>
            <w:color w:val="FF0000"/>
            <w:sz w:val="20"/>
            <w:szCs w:val="20"/>
          </w:rPr>
          <w:delText xml:space="preserve">.  This can be used for the matrix at an appropriate salinity for the samples being analyzed.  </w:delText>
        </w:r>
      </w:del>
    </w:p>
    <w:p w14:paraId="77C88792"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63" w:author="DG" w:date="2017-01-03T15:44:00Z"/>
          <w:rFonts w:ascii="Times New Roman" w:hAnsi="Times New Roman"/>
          <w:sz w:val="20"/>
          <w:szCs w:val="20"/>
        </w:rPr>
      </w:pPr>
    </w:p>
    <w:p w14:paraId="6305E319"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64" w:author="DG" w:date="2017-01-03T15:44:00Z"/>
          <w:rFonts w:ascii="Times New Roman" w:hAnsi="Times New Roman"/>
          <w:sz w:val="20"/>
          <w:szCs w:val="20"/>
        </w:rPr>
      </w:pPr>
    </w:p>
    <w:p w14:paraId="61B6ACCD" w14:textId="73E6280C" w:rsidR="00707137" w:rsidRDefault="00522EA0" w:rsidP="00DF53F9">
      <w:pPr>
        <w:numPr>
          <w:ilvl w:val="0"/>
          <w:numId w:val="17"/>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165" w:author="DG" w:date="2017-01-03T15:44:00Z"/>
          <w:rFonts w:ascii="Times New Roman" w:hAnsi="Times New Roman"/>
          <w:sz w:val="20"/>
          <w:szCs w:val="20"/>
        </w:rPr>
      </w:pPr>
      <w:del w:id="166" w:author="DG" w:date="2017-01-03T15:44:00Z">
        <w:r>
          <w:rPr>
            <w:rFonts w:ascii="Times New Roman" w:hAnsi="Times New Roman"/>
            <w:sz w:val="20"/>
            <w:szCs w:val="20"/>
          </w:rPr>
          <w:delText>i</w:delText>
        </w:r>
        <w:r w:rsidR="006F3B63">
          <w:rPr>
            <w:rFonts w:ascii="Times New Roman" w:hAnsi="Times New Roman"/>
            <w:sz w:val="20"/>
            <w:szCs w:val="20"/>
          </w:rPr>
          <w:fldChar w:fldCharType="begin"/>
        </w:r>
        <w:r w:rsidR="00D90B36">
          <w:rPr>
            <w:rFonts w:ascii="Times New Roman" w:hAnsi="Times New Roman"/>
            <w:sz w:val="20"/>
            <w:szCs w:val="20"/>
          </w:rPr>
          <w:delInstrText>LISTNUM 2 \l 3</w:delInstrText>
        </w:r>
        <w:r w:rsidR="006F3B63">
          <w:rPr>
            <w:rFonts w:ascii="Times New Roman" w:hAnsi="Times New Roman"/>
            <w:sz w:val="20"/>
            <w:szCs w:val="20"/>
          </w:rPr>
          <w:fldChar w:fldCharType="end"/>
        </w:r>
        <w:r w:rsidR="00D90B36">
          <w:rPr>
            <w:rFonts w:ascii="Times New Roman" w:hAnsi="Times New Roman"/>
            <w:sz w:val="20"/>
            <w:szCs w:val="20"/>
          </w:rPr>
          <w:tab/>
        </w:r>
      </w:del>
      <w:ins w:id="167" w:author="DG" w:date="2017-01-03T15:44:00Z">
        <w:r w:rsidR="00707137">
          <w:rPr>
            <w:rFonts w:ascii="Times New Roman" w:hAnsi="Times New Roman"/>
            <w:sz w:val="20"/>
            <w:szCs w:val="20"/>
          </w:rPr>
          <w:t>Calibration standards:</w:t>
        </w:r>
        <w:r w:rsidR="00C92B80">
          <w:rPr>
            <w:rFonts w:ascii="Times New Roman" w:hAnsi="Times New Roman"/>
            <w:sz w:val="20"/>
            <w:szCs w:val="20"/>
          </w:rPr>
          <w:t xml:space="preserve"> Laboratories may purchase or prepare s</w:t>
        </w:r>
        <w:r w:rsidR="00DF53F9">
          <w:rPr>
            <w:rFonts w:ascii="Times New Roman" w:hAnsi="Times New Roman"/>
            <w:sz w:val="20"/>
            <w:szCs w:val="20"/>
          </w:rPr>
          <w:t xml:space="preserve">tock and working standards. The </w:t>
        </w:r>
        <w:r w:rsidR="00C92B80">
          <w:rPr>
            <w:rFonts w:ascii="Times New Roman" w:hAnsi="Times New Roman"/>
            <w:sz w:val="20"/>
            <w:szCs w:val="20"/>
          </w:rPr>
          <w:t>calibration check standard must be purchased or made from a second source.</w:t>
        </w:r>
      </w:ins>
    </w:p>
    <w:p w14:paraId="1C4E3525" w14:textId="138B8E4D" w:rsidR="00C92B80" w:rsidRDefault="00C92B80" w:rsidP="006B72E2">
      <w:pPr>
        <w:numPr>
          <w:ilvl w:val="2"/>
          <w:numId w:val="11"/>
        </w:numPr>
        <w:tabs>
          <w:tab w:val="left" w:pos="-1440"/>
          <w:tab w:val="left" w:pos="-720"/>
          <w:tab w:val="left" w:pos="0"/>
          <w:tab w:val="left" w:pos="600"/>
          <w:tab w:val="left" w:pos="1440"/>
          <w:tab w:val="left" w:pos="2340"/>
          <w:tab w:val="left" w:pos="5040"/>
          <w:tab w:val="left" w:pos="5760"/>
          <w:tab w:val="left" w:pos="6480"/>
          <w:tab w:val="left" w:pos="7200"/>
          <w:tab w:val="left" w:pos="7920"/>
          <w:tab w:val="left" w:pos="8640"/>
          <w:tab w:val="left" w:pos="9360"/>
        </w:tabs>
        <w:rPr>
          <w:ins w:id="168" w:author="DG" w:date="2017-01-03T15:44:00Z"/>
          <w:rFonts w:ascii="Times New Roman" w:hAnsi="Times New Roman"/>
          <w:sz w:val="20"/>
          <w:szCs w:val="20"/>
        </w:rPr>
      </w:pPr>
      <w:ins w:id="169" w:author="DG" w:date="2017-01-03T15:44:00Z">
        <w:r>
          <w:rPr>
            <w:rFonts w:ascii="Times New Roman" w:hAnsi="Times New Roman"/>
            <w:sz w:val="20"/>
            <w:szCs w:val="20"/>
          </w:rPr>
          <w:t xml:space="preserve">Stock </w:t>
        </w:r>
        <w:r w:rsidR="00F64F93">
          <w:rPr>
            <w:rFonts w:ascii="Times New Roman" w:hAnsi="Times New Roman"/>
            <w:sz w:val="20"/>
            <w:szCs w:val="20"/>
          </w:rPr>
          <w:t>Silicate</w:t>
        </w:r>
        <w:r>
          <w:rPr>
            <w:rFonts w:ascii="Times New Roman" w:hAnsi="Times New Roman"/>
            <w:sz w:val="20"/>
            <w:szCs w:val="20"/>
          </w:rPr>
          <w:t xml:space="preserve"> Solution: </w:t>
        </w:r>
        <w:r w:rsidR="00B2516F">
          <w:rPr>
            <w:rFonts w:ascii="Times New Roman" w:hAnsi="Times New Roman"/>
            <w:sz w:val="20"/>
            <w:szCs w:val="20"/>
          </w:rPr>
          <w:t>Sodium</w:t>
        </w:r>
        <w:r>
          <w:rPr>
            <w:rFonts w:ascii="Times New Roman" w:hAnsi="Times New Roman"/>
            <w:sz w:val="20"/>
            <w:szCs w:val="20"/>
          </w:rPr>
          <w:t xml:space="preserve"> </w:t>
        </w:r>
        <w:r w:rsidR="00B2516F">
          <w:rPr>
            <w:rFonts w:ascii="Times New Roman" w:hAnsi="Times New Roman"/>
            <w:sz w:val="20"/>
            <w:szCs w:val="20"/>
          </w:rPr>
          <w:t>hexafluorosilicate i</w:t>
        </w:r>
        <w:r>
          <w:rPr>
            <w:rFonts w:ascii="Times New Roman" w:hAnsi="Times New Roman"/>
            <w:sz w:val="20"/>
            <w:szCs w:val="20"/>
          </w:rPr>
          <w:t xml:space="preserve">s dried overnight at 105 ± 2°C. To prepare the stock solution, </w:t>
        </w:r>
        <w:r w:rsidR="00B2516F">
          <w:rPr>
            <w:rFonts w:ascii="Times New Roman" w:hAnsi="Times New Roman"/>
            <w:sz w:val="20"/>
            <w:szCs w:val="20"/>
          </w:rPr>
          <w:t>0.6696</w:t>
        </w:r>
        <w:r>
          <w:rPr>
            <w:rFonts w:ascii="Times New Roman" w:hAnsi="Times New Roman"/>
            <w:sz w:val="20"/>
            <w:szCs w:val="20"/>
          </w:rPr>
          <w:t xml:space="preserve"> g is dissolved in </w:t>
        </w:r>
        <w:r w:rsidR="00B2516F">
          <w:rPr>
            <w:rFonts w:ascii="Times New Roman" w:hAnsi="Times New Roman"/>
            <w:sz w:val="20"/>
            <w:szCs w:val="20"/>
          </w:rPr>
          <w:t xml:space="preserve">1000 mL reagent water. </w:t>
        </w:r>
        <w:r>
          <w:rPr>
            <w:rFonts w:ascii="Times New Roman" w:hAnsi="Times New Roman"/>
            <w:sz w:val="20"/>
            <w:szCs w:val="20"/>
          </w:rPr>
          <w:t xml:space="preserve">The </w:t>
        </w:r>
        <w:r>
          <w:rPr>
            <w:rFonts w:ascii="Times New Roman" w:hAnsi="Times New Roman"/>
            <w:sz w:val="20"/>
            <w:szCs w:val="20"/>
          </w:rPr>
          <w:lastRenderedPageBreak/>
          <w:t xml:space="preserve">solution is </w:t>
        </w:r>
        <w:r w:rsidR="00F72518">
          <w:rPr>
            <w:rFonts w:ascii="Times New Roman" w:hAnsi="Times New Roman"/>
            <w:sz w:val="20"/>
            <w:szCs w:val="20"/>
          </w:rPr>
          <w:t xml:space="preserve">stable for </w:t>
        </w:r>
        <w:r w:rsidR="00B2516F">
          <w:rPr>
            <w:rFonts w:ascii="Times New Roman" w:hAnsi="Times New Roman"/>
            <w:sz w:val="20"/>
            <w:szCs w:val="20"/>
          </w:rPr>
          <w:t>one year</w:t>
        </w:r>
        <w:r w:rsidR="00F72518">
          <w:rPr>
            <w:rFonts w:ascii="Times New Roman" w:hAnsi="Times New Roman"/>
            <w:sz w:val="20"/>
            <w:szCs w:val="20"/>
          </w:rPr>
          <w:t xml:space="preserve"> when stored</w:t>
        </w:r>
        <w:r>
          <w:rPr>
            <w:rFonts w:ascii="Times New Roman" w:hAnsi="Times New Roman"/>
            <w:sz w:val="20"/>
            <w:szCs w:val="20"/>
          </w:rPr>
          <w:t xml:space="preserve"> at 4 ± 2°</w:t>
        </w:r>
        <w:r w:rsidR="00F72518">
          <w:rPr>
            <w:rFonts w:ascii="Times New Roman" w:hAnsi="Times New Roman"/>
            <w:sz w:val="20"/>
            <w:szCs w:val="20"/>
          </w:rPr>
          <w:t>C.</w:t>
        </w:r>
      </w:ins>
    </w:p>
    <w:p w14:paraId="5FB25623" w14:textId="411F1AD0" w:rsidR="004B6C51" w:rsidRDefault="004B6C51" w:rsidP="006B72E2">
      <w:pPr>
        <w:numPr>
          <w:ilvl w:val="2"/>
          <w:numId w:val="11"/>
        </w:numPr>
        <w:tabs>
          <w:tab w:val="left" w:pos="-1440"/>
          <w:tab w:val="left" w:pos="-720"/>
          <w:tab w:val="left" w:pos="0"/>
          <w:tab w:val="left" w:pos="600"/>
          <w:tab w:val="left" w:pos="1440"/>
          <w:tab w:val="left" w:pos="2340"/>
          <w:tab w:val="left" w:pos="5040"/>
          <w:tab w:val="left" w:pos="5760"/>
          <w:tab w:val="left" w:pos="6480"/>
          <w:tab w:val="left" w:pos="7200"/>
          <w:tab w:val="left" w:pos="7920"/>
          <w:tab w:val="left" w:pos="8640"/>
          <w:tab w:val="left" w:pos="9360"/>
        </w:tabs>
        <w:rPr>
          <w:rFonts w:ascii="Times New Roman" w:hAnsi="Times New Roman"/>
          <w:sz w:val="20"/>
          <w:rPrChange w:id="170" w:author="DG" w:date="2017-01-03T15:44:00Z">
            <w:rPr>
              <w:rFonts w:ascii="Times New Roman" w:hAnsi="Times New Roman"/>
              <w:color w:val="FF0000"/>
              <w:sz w:val="20"/>
            </w:rPr>
          </w:rPrChange>
        </w:rPr>
        <w:pPrChange w:id="171"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Pr>
          <w:rFonts w:ascii="Times New Roman" w:hAnsi="Times New Roman"/>
          <w:sz w:val="20"/>
          <w:szCs w:val="20"/>
        </w:rPr>
        <w:t xml:space="preserve">Prepare a series of standards by </w:t>
      </w:r>
      <w:r w:rsidR="00677A7D">
        <w:rPr>
          <w:rFonts w:ascii="Times New Roman" w:hAnsi="Times New Roman"/>
          <w:sz w:val="20"/>
          <w:szCs w:val="20"/>
        </w:rPr>
        <w:t>diluting</w:t>
      </w:r>
      <w:r>
        <w:rPr>
          <w:rFonts w:ascii="Times New Roman" w:hAnsi="Times New Roman"/>
          <w:sz w:val="20"/>
          <w:szCs w:val="20"/>
        </w:rPr>
        <w:t xml:space="preserve"> suitable volumes </w:t>
      </w:r>
      <w:ins w:id="172" w:author="DG" w:date="2017-01-03T15:44:00Z">
        <w:r>
          <w:rPr>
            <w:rFonts w:ascii="Times New Roman" w:hAnsi="Times New Roman"/>
            <w:sz w:val="20"/>
            <w:szCs w:val="20"/>
          </w:rPr>
          <w:t xml:space="preserve">of stock </w:t>
        </w:r>
        <w:r w:rsidR="00B2516F">
          <w:rPr>
            <w:rFonts w:ascii="Times New Roman" w:hAnsi="Times New Roman"/>
            <w:sz w:val="20"/>
            <w:szCs w:val="20"/>
          </w:rPr>
          <w:t xml:space="preserve">silicate </w:t>
        </w:r>
        <w:r>
          <w:rPr>
            <w:rFonts w:ascii="Times New Roman" w:hAnsi="Times New Roman"/>
            <w:sz w:val="20"/>
            <w:szCs w:val="20"/>
          </w:rPr>
          <w:t xml:space="preserve">solutions </w:t>
        </w:r>
      </w:ins>
      <w:r>
        <w:rPr>
          <w:rFonts w:ascii="Times New Roman" w:hAnsi="Times New Roman"/>
          <w:sz w:val="20"/>
          <w:szCs w:val="20"/>
        </w:rPr>
        <w:t xml:space="preserve">with reagent </w:t>
      </w:r>
      <w:del w:id="173" w:author="DG" w:date="2017-01-03T15:44:00Z">
        <w:r w:rsidR="0075025A">
          <w:rPr>
            <w:rFonts w:ascii="Times New Roman" w:hAnsi="Times New Roman"/>
            <w:sz w:val="20"/>
            <w:szCs w:val="20"/>
          </w:rPr>
          <w:delText>or ASW</w:delText>
        </w:r>
        <w:r w:rsidR="00D90B36" w:rsidRPr="0075025A">
          <w:rPr>
            <w:rFonts w:ascii="Times New Roman" w:hAnsi="Times New Roman"/>
            <w:sz w:val="20"/>
            <w:szCs w:val="20"/>
          </w:rPr>
          <w:delText xml:space="preserve"> </w:delText>
        </w:r>
      </w:del>
      <w:r>
        <w:rPr>
          <w:rFonts w:ascii="Times New Roman" w:hAnsi="Times New Roman"/>
          <w:sz w:val="20"/>
          <w:szCs w:val="20"/>
        </w:rPr>
        <w:t>water</w:t>
      </w:r>
      <w:del w:id="174" w:author="DG" w:date="2017-01-03T15:44:00Z">
        <w:r w:rsidR="00D90B36">
          <w:rPr>
            <w:rFonts w:ascii="Times New Roman" w:hAnsi="Times New Roman"/>
            <w:sz w:val="20"/>
            <w:szCs w:val="20"/>
          </w:rPr>
          <w:delText xml:space="preserve">. </w:delText>
        </w:r>
      </w:del>
      <w:ins w:id="175" w:author="DG" w:date="2017-01-03T15:44:00Z">
        <w:r w:rsidR="00B2516F">
          <w:rPr>
            <w:rFonts w:ascii="Times New Roman" w:hAnsi="Times New Roman"/>
            <w:sz w:val="20"/>
            <w:szCs w:val="20"/>
          </w:rPr>
          <w:t xml:space="preserve"> or low nutrient seawater</w:t>
        </w:r>
        <w:r>
          <w:rPr>
            <w:rFonts w:ascii="Times New Roman" w:hAnsi="Times New Roman"/>
            <w:sz w:val="20"/>
            <w:szCs w:val="20"/>
          </w:rPr>
          <w:t>.</w:t>
        </w:r>
      </w:ins>
      <w:r>
        <w:rPr>
          <w:rFonts w:ascii="Times New Roman" w:hAnsi="Times New Roman"/>
          <w:sz w:val="20"/>
          <w:szCs w:val="20"/>
        </w:rPr>
        <w:t xml:space="preserve"> Prepare </w:t>
      </w:r>
      <w:del w:id="176" w:author="DG" w:date="2017-01-03T15:44:00Z">
        <w:r w:rsidR="00D90B36">
          <w:rPr>
            <w:rFonts w:ascii="Times New Roman" w:hAnsi="Times New Roman"/>
            <w:sz w:val="20"/>
            <w:szCs w:val="20"/>
          </w:rPr>
          <w:delText>these</w:delText>
        </w:r>
      </w:del>
      <w:ins w:id="177" w:author="DG" w:date="2017-01-03T15:44:00Z">
        <w:r>
          <w:rPr>
            <w:rFonts w:ascii="Times New Roman" w:hAnsi="Times New Roman"/>
            <w:sz w:val="20"/>
            <w:szCs w:val="20"/>
          </w:rPr>
          <w:t>working</w:t>
        </w:r>
      </w:ins>
      <w:r>
        <w:rPr>
          <w:rFonts w:ascii="Times New Roman" w:hAnsi="Times New Roman"/>
          <w:sz w:val="20"/>
          <w:szCs w:val="20"/>
        </w:rPr>
        <w:t xml:space="preserve"> standards daily.</w:t>
      </w:r>
      <w:del w:id="178" w:author="DG" w:date="2017-01-03T15:44:00Z">
        <w:r w:rsidR="00D90B36">
          <w:rPr>
            <w:rFonts w:ascii="Times New Roman" w:hAnsi="Times New Roman"/>
            <w:sz w:val="20"/>
            <w:szCs w:val="20"/>
          </w:rPr>
          <w:delText xml:space="preserve"> </w:delText>
        </w:r>
      </w:del>
      <w:r>
        <w:rPr>
          <w:rFonts w:ascii="Times New Roman" w:hAnsi="Times New Roman"/>
          <w:sz w:val="20"/>
          <w:szCs w:val="20"/>
        </w:rPr>
        <w:t xml:space="preserve"> </w:t>
      </w:r>
      <w:r w:rsidR="002E6BC7">
        <w:rPr>
          <w:rFonts w:ascii="Times New Roman" w:hAnsi="Times New Roman"/>
          <w:sz w:val="20"/>
          <w:szCs w:val="20"/>
        </w:rPr>
        <w:t xml:space="preserve">When working with samples of known salinity it is recommended that the standard curve concentrations be prepared in substitute ocean water diluted to that salinity and that the sampler wash solution also be substitute ocean water diluted to that salinity. </w:t>
      </w:r>
      <w:del w:id="179" w:author="DG" w:date="2017-01-03T15:44:00Z">
        <w:r w:rsidR="00D90B36">
          <w:rPr>
            <w:rFonts w:ascii="Times New Roman" w:hAnsi="Times New Roman"/>
            <w:sz w:val="20"/>
            <w:szCs w:val="20"/>
          </w:rPr>
          <w:delText xml:space="preserve"> </w:delText>
        </w:r>
      </w:del>
      <w:r w:rsidR="002E6BC7">
        <w:rPr>
          <w:rFonts w:ascii="Times New Roman" w:hAnsi="Times New Roman"/>
          <w:sz w:val="20"/>
          <w:szCs w:val="20"/>
        </w:rPr>
        <w:t xml:space="preserve">When analyzing samples of varying salinities, it is recommended that the standard curve be prepared in reagent water and </w:t>
      </w:r>
      <w:del w:id="180" w:author="DG" w:date="2017-01-03T15:44:00Z">
        <w:r w:rsidR="00D90B36">
          <w:rPr>
            <w:rFonts w:ascii="Times New Roman" w:hAnsi="Times New Roman"/>
            <w:sz w:val="20"/>
            <w:szCs w:val="20"/>
          </w:rPr>
          <w:delText>Refractive Index</w:delText>
        </w:r>
      </w:del>
      <w:ins w:id="181" w:author="DG" w:date="2017-01-03T15:44:00Z">
        <w:r w:rsidR="002E6BC7">
          <w:rPr>
            <w:rFonts w:ascii="Times New Roman" w:hAnsi="Times New Roman"/>
            <w:sz w:val="20"/>
            <w:szCs w:val="20"/>
          </w:rPr>
          <w:t>refractive index</w:t>
        </w:r>
      </w:ins>
      <w:r w:rsidR="002E6BC7">
        <w:rPr>
          <w:rFonts w:ascii="Times New Roman" w:hAnsi="Times New Roman"/>
          <w:sz w:val="20"/>
          <w:szCs w:val="20"/>
        </w:rPr>
        <w:t xml:space="preserve"> corrections be made to the sample concentrations. </w:t>
      </w:r>
      <w:del w:id="182" w:author="DG" w:date="2017-01-03T15:44:00Z">
        <w:r w:rsidR="00D90B36">
          <w:rPr>
            <w:rFonts w:ascii="Times New Roman" w:hAnsi="Times New Roman"/>
            <w:sz w:val="20"/>
            <w:szCs w:val="20"/>
          </w:rPr>
          <w:delText xml:space="preserve"> </w:delText>
        </w:r>
      </w:del>
      <w:r>
        <w:rPr>
          <w:rFonts w:ascii="Times New Roman" w:hAnsi="Times New Roman"/>
          <w:sz w:val="20"/>
          <w:rPrChange w:id="183" w:author="DG" w:date="2017-01-03T15:44:00Z">
            <w:rPr>
              <w:rFonts w:ascii="Times New Roman" w:hAnsi="Times New Roman"/>
              <w:color w:val="FF0000"/>
              <w:sz w:val="20"/>
            </w:rPr>
          </w:rPrChange>
        </w:rPr>
        <w:t>Standards should bracket the expect</w:t>
      </w:r>
      <w:r w:rsidR="00B2516F">
        <w:rPr>
          <w:rFonts w:ascii="Times New Roman" w:hAnsi="Times New Roman"/>
          <w:sz w:val="20"/>
          <w:rPrChange w:id="184" w:author="DG" w:date="2017-01-03T15:44:00Z">
            <w:rPr>
              <w:rFonts w:ascii="Times New Roman" w:hAnsi="Times New Roman"/>
              <w:color w:val="FF0000"/>
              <w:sz w:val="20"/>
            </w:rPr>
          </w:rPrChange>
        </w:rPr>
        <w:t>ed concentration of the samples</w:t>
      </w:r>
      <w:del w:id="185" w:author="DG" w:date="2017-01-03T15:44:00Z">
        <w:r w:rsidR="00F739BE">
          <w:rPr>
            <w:rFonts w:ascii="Times New Roman" w:hAnsi="Times New Roman"/>
            <w:color w:val="FF0000"/>
            <w:sz w:val="20"/>
            <w:szCs w:val="20"/>
          </w:rPr>
          <w:delText xml:space="preserve">.  In Chesapeake Bay Tidal </w:delText>
        </w:r>
        <w:r w:rsidR="00336ECC">
          <w:rPr>
            <w:rFonts w:ascii="Times New Roman" w:hAnsi="Times New Roman"/>
            <w:color w:val="FF0000"/>
            <w:sz w:val="20"/>
            <w:szCs w:val="20"/>
          </w:rPr>
          <w:delText>Laboratories the range can</w:delText>
        </w:r>
      </w:del>
      <w:ins w:id="186" w:author="DG" w:date="2017-01-03T15:44:00Z">
        <w:r w:rsidR="00B2516F">
          <w:rPr>
            <w:rFonts w:ascii="Times New Roman" w:hAnsi="Times New Roman"/>
            <w:sz w:val="20"/>
            <w:szCs w:val="20"/>
          </w:rPr>
          <w:t>, and not exceed two orders of magnitude. At least five calibration standards with equal increments in concentration should</w:t>
        </w:r>
      </w:ins>
      <w:r w:rsidR="00B2516F">
        <w:rPr>
          <w:rFonts w:ascii="Times New Roman" w:hAnsi="Times New Roman"/>
          <w:sz w:val="20"/>
          <w:rPrChange w:id="187" w:author="DG" w:date="2017-01-03T15:44:00Z">
            <w:rPr>
              <w:rFonts w:ascii="Times New Roman" w:hAnsi="Times New Roman"/>
              <w:color w:val="FF0000"/>
              <w:sz w:val="20"/>
            </w:rPr>
          </w:rPrChange>
        </w:rPr>
        <w:t xml:space="preserve"> be </w:t>
      </w:r>
      <w:del w:id="188" w:author="DG" w:date="2017-01-03T15:44:00Z">
        <w:r w:rsidR="00F739BE">
          <w:rPr>
            <w:rFonts w:ascii="Times New Roman" w:hAnsi="Times New Roman"/>
            <w:color w:val="FF0000"/>
            <w:sz w:val="20"/>
            <w:szCs w:val="20"/>
          </w:rPr>
          <w:delText>as low as 0.001to 0.040  mg N/L for samples near the Bay mouth,</w:delText>
        </w:r>
      </w:del>
      <w:ins w:id="189" w:author="DG" w:date="2017-01-03T15:44:00Z">
        <w:r w:rsidR="00B2516F">
          <w:rPr>
            <w:rFonts w:ascii="Times New Roman" w:hAnsi="Times New Roman"/>
            <w:sz w:val="20"/>
            <w:szCs w:val="20"/>
          </w:rPr>
          <w:t>used</w:t>
        </w:r>
      </w:ins>
      <w:r w:rsidR="00B2516F">
        <w:rPr>
          <w:rFonts w:ascii="Times New Roman" w:hAnsi="Times New Roman"/>
          <w:sz w:val="20"/>
          <w:rPrChange w:id="190" w:author="DG" w:date="2017-01-03T15:44:00Z">
            <w:rPr>
              <w:rFonts w:ascii="Times New Roman" w:hAnsi="Times New Roman"/>
              <w:color w:val="FF0000"/>
              <w:sz w:val="20"/>
            </w:rPr>
          </w:rPrChange>
        </w:rPr>
        <w:t xml:space="preserve"> to </w:t>
      </w:r>
      <w:del w:id="191" w:author="DG" w:date="2017-01-03T15:44:00Z">
        <w:r w:rsidR="00F739BE">
          <w:rPr>
            <w:rFonts w:ascii="Times New Roman" w:hAnsi="Times New Roman"/>
            <w:color w:val="FF0000"/>
            <w:sz w:val="20"/>
            <w:szCs w:val="20"/>
          </w:rPr>
          <w:delText>as high as 0.03 – 0.30 mg N/L when very high nitrite samples are encountered</w:delText>
        </w:r>
      </w:del>
      <w:ins w:id="192" w:author="DG" w:date="2017-01-03T15:44:00Z">
        <w:r w:rsidR="00B2516F">
          <w:rPr>
            <w:rFonts w:ascii="Times New Roman" w:hAnsi="Times New Roman"/>
            <w:sz w:val="20"/>
            <w:szCs w:val="20"/>
          </w:rPr>
          <w:t>construct the calibration curve</w:t>
        </w:r>
      </w:ins>
      <w:r w:rsidR="00B2516F">
        <w:rPr>
          <w:rFonts w:ascii="Times New Roman" w:hAnsi="Times New Roman"/>
          <w:sz w:val="20"/>
          <w:rPrChange w:id="193" w:author="DG" w:date="2017-01-03T15:44:00Z">
            <w:rPr>
              <w:rFonts w:ascii="Times New Roman" w:hAnsi="Times New Roman"/>
              <w:color w:val="FF0000"/>
              <w:sz w:val="20"/>
            </w:rPr>
          </w:rPrChange>
        </w:rPr>
        <w:t>.</w:t>
      </w:r>
    </w:p>
    <w:p w14:paraId="1143B77E" w14:textId="77777777" w:rsidR="004B6C51" w:rsidRDefault="004B6C51" w:rsidP="006B72E2">
      <w:pPr>
        <w:tabs>
          <w:tab w:val="left" w:pos="-1440"/>
          <w:tab w:val="left" w:pos="-720"/>
          <w:tab w:val="left" w:pos="0"/>
          <w:tab w:val="left" w:pos="600"/>
          <w:tab w:val="left" w:pos="1440"/>
          <w:tab w:val="left" w:pos="2340"/>
          <w:tab w:val="left" w:pos="5040"/>
          <w:tab w:val="left" w:pos="5760"/>
          <w:tab w:val="left" w:pos="6480"/>
          <w:tab w:val="left" w:pos="7200"/>
          <w:tab w:val="left" w:pos="7920"/>
          <w:tab w:val="left" w:pos="8640"/>
          <w:tab w:val="left" w:pos="9360"/>
        </w:tabs>
        <w:ind w:left="2340"/>
        <w:rPr>
          <w:rFonts w:ascii="Times New Roman" w:hAnsi="Times New Roman"/>
          <w:sz w:val="20"/>
          <w:szCs w:val="20"/>
        </w:rPr>
        <w:pPrChange w:id="19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tbl>
      <w:tblPr>
        <w:tblW w:w="0" w:type="auto"/>
        <w:tblLayout w:type="fixed"/>
        <w:tblCellMar>
          <w:left w:w="0" w:type="dxa"/>
          <w:right w:w="0" w:type="dxa"/>
        </w:tblCellMar>
        <w:tblLook w:val="0000" w:firstRow="0" w:lastRow="0" w:firstColumn="0" w:lastColumn="0" w:noHBand="0" w:noVBand="0"/>
      </w:tblPr>
      <w:tblGrid>
        <w:gridCol w:w="4320"/>
        <w:gridCol w:w="720"/>
        <w:gridCol w:w="4320"/>
      </w:tblGrid>
      <w:tr w:rsidR="00D90B36" w14:paraId="2215AAAE" w14:textId="77777777" w:rsidTr="00FF3DCB">
        <w:trPr>
          <w:del w:id="195" w:author="DG" w:date="2017-01-03T15:44:00Z"/>
        </w:trPr>
        <w:tc>
          <w:tcPr>
            <w:tcW w:w="4320" w:type="dxa"/>
            <w:tcBorders>
              <w:top w:val="nil"/>
              <w:left w:val="nil"/>
              <w:bottom w:val="nil"/>
              <w:right w:val="nil"/>
            </w:tcBorders>
          </w:tcPr>
          <w:p w14:paraId="615483FD" w14:textId="77777777" w:rsidR="00D90B36" w:rsidRDefault="00D90B36" w:rsidP="00AF026C">
            <w:pPr>
              <w:widowControl/>
              <w:autoSpaceDE/>
              <w:autoSpaceDN/>
              <w:adjustRightInd/>
              <w:rPr>
                <w:del w:id="196" w:author="DG" w:date="2017-01-03T15:44:00Z"/>
                <w:rFonts w:ascii="Times New Roman" w:hAnsi="Times New Roman"/>
                <w:sz w:val="20"/>
                <w:szCs w:val="20"/>
              </w:rPr>
            </w:pPr>
          </w:p>
        </w:tc>
        <w:tc>
          <w:tcPr>
            <w:tcW w:w="720" w:type="dxa"/>
            <w:tcBorders>
              <w:top w:val="nil"/>
              <w:left w:val="nil"/>
              <w:bottom w:val="nil"/>
              <w:right w:val="nil"/>
            </w:tcBorders>
          </w:tcPr>
          <w:p w14:paraId="0258665E" w14:textId="77777777" w:rsidR="00D90B36" w:rsidRDefault="00D90B36" w:rsidP="00FF3DCB">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97" w:author="DG" w:date="2017-01-03T15:44:00Z"/>
                <w:rFonts w:ascii="Times New Roman" w:hAnsi="Times New Roman"/>
                <w:sz w:val="20"/>
                <w:szCs w:val="20"/>
              </w:rPr>
            </w:pPr>
          </w:p>
        </w:tc>
        <w:tc>
          <w:tcPr>
            <w:tcW w:w="4320" w:type="dxa"/>
            <w:tcBorders>
              <w:top w:val="nil"/>
              <w:left w:val="nil"/>
              <w:bottom w:val="nil"/>
              <w:right w:val="nil"/>
            </w:tcBorders>
          </w:tcPr>
          <w:p w14:paraId="145BD561" w14:textId="77777777" w:rsidR="00D90B36" w:rsidRDefault="00D90B36" w:rsidP="00FF3DCB">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198" w:author="DG" w:date="2017-01-03T15:44:00Z"/>
                <w:rFonts w:ascii="Times New Roman" w:hAnsi="Times New Roman"/>
                <w:sz w:val="20"/>
                <w:szCs w:val="20"/>
              </w:rPr>
            </w:pPr>
          </w:p>
        </w:tc>
      </w:tr>
    </w:tbl>
    <w:p w14:paraId="3441A7C8" w14:textId="77777777" w:rsidR="00D90B36" w:rsidRDefault="00D90B36" w:rsidP="00D90B36">
      <w:pPr>
        <w:rPr>
          <w:del w:id="199" w:author="DG" w:date="2017-01-03T15:44:00Z"/>
          <w:rFonts w:ascii="Times New Roman" w:hAnsi="Times New Roman"/>
          <w:sz w:val="20"/>
          <w:szCs w:val="20"/>
        </w:rPr>
        <w:sectPr w:rsidR="00D90B36">
          <w:type w:val="continuous"/>
          <w:pgSz w:w="12240" w:h="15840"/>
          <w:pgMar w:top="1440" w:right="1440" w:bottom="1440" w:left="1440" w:header="1440" w:footer="1440" w:gutter="0"/>
          <w:cols w:space="720"/>
          <w:noEndnote/>
        </w:sectPr>
      </w:pPr>
    </w:p>
    <w:p w14:paraId="55CE83F0" w14:textId="77777777" w:rsidR="00D90B36" w:rsidRDefault="00BD0170"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200" w:author="DG" w:date="2017-01-03T15:44:00Z"/>
          <w:rFonts w:ascii="Times New Roman" w:hAnsi="Times New Roman"/>
          <w:sz w:val="20"/>
          <w:szCs w:val="20"/>
        </w:rPr>
      </w:pPr>
      <w:del w:id="201" w:author="DG" w:date="2017-01-03T15:44:00Z">
        <w:r>
          <w:rPr>
            <w:rFonts w:ascii="Times New Roman" w:hAnsi="Times New Roman"/>
            <w:sz w:val="20"/>
            <w:szCs w:val="20"/>
          </w:rPr>
          <w:delText>v)</w:delText>
        </w:r>
        <w:r w:rsidR="00D90B36">
          <w:rPr>
            <w:rFonts w:ascii="Times New Roman" w:hAnsi="Times New Roman"/>
            <w:sz w:val="20"/>
            <w:szCs w:val="20"/>
          </w:rPr>
          <w:tab/>
          <w:delText xml:space="preserve">Saline </w:delText>
        </w:r>
        <w:r w:rsidR="00AF026C">
          <w:rPr>
            <w:rFonts w:ascii="Times New Roman" w:hAnsi="Times New Roman"/>
            <w:sz w:val="20"/>
            <w:szCs w:val="20"/>
          </w:rPr>
          <w:delText>silica</w:delText>
        </w:r>
        <w:r w:rsidR="00D90B36">
          <w:rPr>
            <w:rFonts w:ascii="Times New Roman" w:hAnsi="Times New Roman"/>
            <w:sz w:val="20"/>
            <w:szCs w:val="20"/>
          </w:rPr>
          <w:delText xml:space="preserve"> standards:  When analyzing samples of varying salinities, it is also recommended that standards be prepared in a series of salinities in order to quantify the "salt error," the shift in the colorimetric response of </w:delText>
        </w:r>
        <w:r w:rsidR="00145197">
          <w:rPr>
            <w:rFonts w:ascii="Times New Roman" w:hAnsi="Times New Roman"/>
            <w:sz w:val="20"/>
            <w:szCs w:val="20"/>
          </w:rPr>
          <w:delText>silicate</w:delText>
        </w:r>
        <w:r w:rsidR="00D90B36">
          <w:rPr>
            <w:rFonts w:ascii="Times New Roman" w:hAnsi="Times New Roman"/>
            <w:sz w:val="20"/>
            <w:szCs w:val="20"/>
          </w:rPr>
          <w:delText xml:space="preserve"> due to the change in the ionic strength of the solution.  </w:delText>
        </w:r>
      </w:del>
    </w:p>
    <w:p w14:paraId="6EA877A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02" w:author="DG" w:date="2017-01-03T15:44:00Z"/>
          <w:rFonts w:ascii="Times New Roman" w:hAnsi="Times New Roman"/>
          <w:sz w:val="20"/>
          <w:szCs w:val="20"/>
        </w:rPr>
      </w:pPr>
    </w:p>
    <w:p w14:paraId="5FA7EF31" w14:textId="4BAB2BE6" w:rsidR="00707137" w:rsidRDefault="00707137" w:rsidP="006B72E2">
      <w:pPr>
        <w:numPr>
          <w:ilvl w:val="0"/>
          <w:numId w:val="17"/>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hanging="960"/>
        <w:rPr>
          <w:ins w:id="203" w:author="DG" w:date="2017-01-03T15:44:00Z"/>
          <w:rFonts w:ascii="Times New Roman" w:hAnsi="Times New Roman"/>
          <w:sz w:val="20"/>
          <w:szCs w:val="20"/>
        </w:rPr>
      </w:pPr>
      <w:ins w:id="204" w:author="DG" w:date="2017-01-03T15:44:00Z">
        <w:r>
          <w:rPr>
            <w:rFonts w:ascii="Times New Roman" w:hAnsi="Times New Roman"/>
            <w:sz w:val="20"/>
            <w:szCs w:val="20"/>
          </w:rPr>
          <w:t xml:space="preserve">Reagent water: </w:t>
        </w:r>
        <w:r w:rsidR="004B6C51">
          <w:rPr>
            <w:rFonts w:ascii="Times New Roman" w:hAnsi="Times New Roman"/>
            <w:sz w:val="20"/>
            <w:szCs w:val="20"/>
          </w:rPr>
          <w:t xml:space="preserve">Refer to Chapter VI, </w:t>
        </w:r>
        <w:r w:rsidR="004B6C51" w:rsidRPr="00005E4F">
          <w:rPr>
            <w:rFonts w:ascii="Times New Roman" w:hAnsi="Times New Roman"/>
            <w:sz w:val="20"/>
            <w:szCs w:val="20"/>
            <w:highlight w:val="yellow"/>
          </w:rPr>
          <w:t>Section 4.2</w:t>
        </w:r>
        <w:r w:rsidR="004B6C51">
          <w:rPr>
            <w:rFonts w:ascii="Times New Roman" w:hAnsi="Times New Roman"/>
            <w:sz w:val="20"/>
            <w:szCs w:val="20"/>
          </w:rPr>
          <w:t>.</w:t>
        </w:r>
      </w:ins>
    </w:p>
    <w:p w14:paraId="2BC742AC" w14:textId="77777777" w:rsidR="00153487" w:rsidRDefault="00153487" w:rsidP="00153487">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2040"/>
        <w:rPr>
          <w:ins w:id="205" w:author="DG" w:date="2017-01-03T15:44:00Z"/>
          <w:rFonts w:ascii="Times New Roman" w:hAnsi="Times New Roman"/>
          <w:sz w:val="20"/>
          <w:szCs w:val="20"/>
        </w:rPr>
      </w:pPr>
    </w:p>
    <w:p w14:paraId="4C95D989" w14:textId="45B3F939" w:rsidR="00153487" w:rsidRDefault="00153487" w:rsidP="006B72E2">
      <w:pPr>
        <w:numPr>
          <w:ilvl w:val="0"/>
          <w:numId w:val="17"/>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hanging="960"/>
        <w:rPr>
          <w:ins w:id="206" w:author="DG" w:date="2017-01-03T15:44:00Z"/>
          <w:rFonts w:ascii="Times New Roman" w:hAnsi="Times New Roman"/>
          <w:sz w:val="20"/>
          <w:szCs w:val="20"/>
        </w:rPr>
      </w:pPr>
      <w:ins w:id="207" w:author="DG" w:date="2017-01-03T15:44:00Z">
        <w:r>
          <w:rPr>
            <w:rFonts w:ascii="Times New Roman" w:hAnsi="Times New Roman"/>
            <w:sz w:val="20"/>
            <w:szCs w:val="20"/>
          </w:rPr>
          <w:t xml:space="preserve">Artificial seawater (ASW): Refer to Chapter VI, </w:t>
        </w:r>
        <w:r w:rsidRPr="00005E4F">
          <w:rPr>
            <w:rFonts w:ascii="Times New Roman" w:hAnsi="Times New Roman"/>
            <w:sz w:val="20"/>
            <w:szCs w:val="20"/>
            <w:highlight w:val="yellow"/>
          </w:rPr>
          <w:t>Section 4.3</w:t>
        </w:r>
        <w:r>
          <w:rPr>
            <w:rFonts w:ascii="Times New Roman" w:hAnsi="Times New Roman"/>
            <w:sz w:val="20"/>
            <w:szCs w:val="20"/>
          </w:rPr>
          <w:t>. This can be used for the matrix at an appropriate salinity for the samples being analyzed.</w:t>
        </w:r>
      </w:ins>
    </w:p>
    <w:p w14:paraId="725261D5" w14:textId="5D801267" w:rsidR="00707137" w:rsidRDefault="00707137"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ins w:id="208" w:author="DG" w:date="2017-01-03T15:44:00Z"/>
          <w:rFonts w:ascii="Times New Roman" w:hAnsi="Times New Roman"/>
          <w:sz w:val="20"/>
          <w:szCs w:val="20"/>
        </w:rPr>
      </w:pPr>
    </w:p>
    <w:p w14:paraId="41253EA7" w14:textId="3B3B15B0" w:rsidR="00D90B36" w:rsidRDefault="004D1424"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209" w:author="DG" w:date="2017-01-03T15:44:00Z"/>
          <w:rFonts w:ascii="Times New Roman" w:hAnsi="Times New Roman"/>
          <w:sz w:val="20"/>
          <w:szCs w:val="20"/>
        </w:rPr>
      </w:pPr>
      <w:ins w:id="210" w:author="DG" w:date="2017-01-03T15:44:00Z">
        <w:r>
          <w:rPr>
            <w:rFonts w:ascii="Times New Roman" w:hAnsi="Times New Roman"/>
            <w:sz w:val="20"/>
            <w:szCs w:val="20"/>
          </w:rPr>
          <w:t xml:space="preserve">       </w:t>
        </w:r>
        <w:r w:rsidR="00D90B36">
          <w:rPr>
            <w:rFonts w:ascii="Times New Roman" w:hAnsi="Times New Roman"/>
            <w:sz w:val="20"/>
            <w:szCs w:val="20"/>
          </w:rPr>
          <w:t xml:space="preserve">  </w:t>
        </w:r>
      </w:ins>
    </w:p>
    <w:p w14:paraId="4CE16F46"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sectPr w:rsidR="00D90B36" w:rsidSect="003B7B0D">
          <w:headerReference w:type="default" r:id="rId10"/>
          <w:type w:val="continuous"/>
          <w:pgSz w:w="12240" w:h="15840"/>
          <w:pgMar w:top="1440" w:right="1440" w:bottom="1440" w:left="1440" w:header="864" w:footer="1440" w:gutter="0"/>
          <w:cols w:space="720"/>
          <w:noEndnote/>
          <w:docGrid w:linePitch="326"/>
          <w:sectPrChange w:id="218" w:author="DG" w:date="2017-01-03T15:44:00Z">
            <w:sectPr w:rsidR="00D90B36" w:rsidSect="003B7B0D">
              <w:pgMar w:top="1440" w:right="1440" w:bottom="1440" w:left="1008" w:header="1440" w:footer="1440" w:gutter="0"/>
              <w:docGrid w:linePitch="0"/>
            </w:sectPr>
          </w:sectPrChange>
        </w:sectPr>
      </w:pPr>
    </w:p>
    <w:p w14:paraId="4E2991F5" w14:textId="02D5521B" w:rsidR="00BE7A08"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219" w:author="hcrow" w:date="2011-09-06T13:20:00Z" w:original="f)"/>
        </w:fldChar>
      </w:r>
      <w:r w:rsidR="00D90B36">
        <w:rPr>
          <w:rFonts w:ascii="Times New Roman" w:hAnsi="Times New Roman"/>
          <w:sz w:val="20"/>
          <w:szCs w:val="20"/>
        </w:rPr>
        <w:tab/>
        <w:t>Sample Handling</w:t>
      </w:r>
    </w:p>
    <w:p w14:paraId="06A86828"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54AF73BE" w14:textId="188D4ED1" w:rsidR="00C96489" w:rsidRDefault="006F3B63" w:rsidP="006B72E2">
      <w:pPr>
        <w:numPr>
          <w:ilvl w:val="0"/>
          <w:numId w:val="18"/>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220" w:author="DG" w:date="2017-01-03T15:44:00Z"/>
          <w:rFonts w:ascii="Times New Roman" w:hAnsi="Times New Roman"/>
          <w:sz w:val="20"/>
          <w:szCs w:val="20"/>
        </w:rPr>
      </w:pPr>
      <w:del w:id="221"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r w:rsidR="00C96489">
        <w:rPr>
          <w:rFonts w:ascii="Times New Roman" w:hAnsi="Times New Roman"/>
          <w:sz w:val="20"/>
          <w:szCs w:val="20"/>
        </w:rPr>
        <w:t xml:space="preserve">Samples </w:t>
      </w:r>
      <w:del w:id="222" w:author="DG" w:date="2017-01-03T15:44:00Z">
        <w:r w:rsidR="00AF026C">
          <w:rPr>
            <w:rFonts w:ascii="Times New Roman" w:hAnsi="Times New Roman"/>
            <w:sz w:val="20"/>
            <w:szCs w:val="20"/>
          </w:rPr>
          <w:delText>are</w:delText>
        </w:r>
      </w:del>
      <w:ins w:id="223" w:author="DG" w:date="2017-01-03T15:44:00Z">
        <w:r w:rsidR="00C96489">
          <w:rPr>
            <w:rFonts w:ascii="Times New Roman" w:hAnsi="Times New Roman"/>
            <w:sz w:val="20"/>
            <w:szCs w:val="20"/>
          </w:rPr>
          <w:t>must be</w:t>
        </w:r>
      </w:ins>
      <w:r w:rsidR="00C96489">
        <w:rPr>
          <w:rFonts w:ascii="Times New Roman" w:hAnsi="Times New Roman"/>
          <w:sz w:val="20"/>
          <w:szCs w:val="20"/>
        </w:rPr>
        <w:t xml:space="preserve"> filtered </w:t>
      </w:r>
      <w:del w:id="224" w:author="DG" w:date="2017-01-03T15:44:00Z">
        <w:r w:rsidR="000E4168">
          <w:rPr>
            <w:rFonts w:ascii="Times New Roman" w:hAnsi="Times New Roman"/>
            <w:sz w:val="20"/>
            <w:szCs w:val="20"/>
          </w:rPr>
          <w:delText xml:space="preserve">in </w:delText>
        </w:r>
      </w:del>
      <w:ins w:id="225" w:author="DG" w:date="2017-01-03T15:44:00Z">
        <w:r w:rsidR="00774F6D">
          <w:rPr>
            <w:rFonts w:ascii="Times New Roman" w:hAnsi="Times New Roman"/>
            <w:sz w:val="20"/>
            <w:szCs w:val="20"/>
          </w:rPr>
          <w:t xml:space="preserve">using a 0.7 µm glass fiber filter </w:t>
        </w:r>
        <w:r w:rsidR="00C96489">
          <w:rPr>
            <w:rFonts w:ascii="Times New Roman" w:hAnsi="Times New Roman"/>
            <w:sz w:val="20"/>
            <w:szCs w:val="20"/>
          </w:rPr>
          <w:t>as soo</w:t>
        </w:r>
        <w:r w:rsidR="00BD7815">
          <w:rPr>
            <w:rFonts w:ascii="Times New Roman" w:hAnsi="Times New Roman"/>
            <w:sz w:val="20"/>
            <w:szCs w:val="20"/>
          </w:rPr>
          <w:t xml:space="preserve">n as possible after collection, preferably on </w:t>
        </w:r>
      </w:ins>
      <w:r w:rsidR="00BD7815">
        <w:rPr>
          <w:rFonts w:ascii="Times New Roman" w:hAnsi="Times New Roman"/>
          <w:sz w:val="20"/>
          <w:szCs w:val="20"/>
        </w:rPr>
        <w:t>the field</w:t>
      </w:r>
      <w:del w:id="226" w:author="DG" w:date="2017-01-03T15:44:00Z">
        <w:r w:rsidR="000E4168">
          <w:rPr>
            <w:rFonts w:ascii="Times New Roman" w:hAnsi="Times New Roman"/>
            <w:sz w:val="20"/>
            <w:szCs w:val="20"/>
          </w:rPr>
          <w:delText xml:space="preserve"> </w:delText>
        </w:r>
        <w:r w:rsidR="00AF026C">
          <w:rPr>
            <w:rFonts w:ascii="Times New Roman" w:hAnsi="Times New Roman"/>
            <w:sz w:val="20"/>
            <w:szCs w:val="20"/>
          </w:rPr>
          <w:delText xml:space="preserve">through a </w:delText>
        </w:r>
        <w:r w:rsidR="000E4168">
          <w:rPr>
            <w:rFonts w:ascii="Times New Roman" w:hAnsi="Times New Roman"/>
            <w:sz w:val="20"/>
            <w:szCs w:val="20"/>
          </w:rPr>
          <w:delText>0.7 um GF/F</w:delText>
        </w:r>
      </w:del>
      <w:ins w:id="227" w:author="DG" w:date="2017-01-03T15:44:00Z">
        <w:r w:rsidR="003F00EA">
          <w:rPr>
            <w:rFonts w:ascii="Times New Roman" w:hAnsi="Times New Roman"/>
            <w:sz w:val="20"/>
            <w:szCs w:val="20"/>
          </w:rPr>
          <w:t>,</w:t>
        </w:r>
      </w:ins>
      <w:r w:rsidR="003F00EA">
        <w:rPr>
          <w:rFonts w:ascii="Times New Roman" w:hAnsi="Times New Roman"/>
          <w:sz w:val="20"/>
          <w:szCs w:val="20"/>
        </w:rPr>
        <w:t xml:space="preserve"> and </w:t>
      </w:r>
      <w:del w:id="228" w:author="DG" w:date="2017-01-03T15:44:00Z">
        <w:r w:rsidR="000E4168">
          <w:rPr>
            <w:rFonts w:ascii="Times New Roman" w:hAnsi="Times New Roman"/>
            <w:sz w:val="20"/>
            <w:szCs w:val="20"/>
          </w:rPr>
          <w:delText>the filtrate is captured</w:delText>
        </w:r>
      </w:del>
      <w:ins w:id="229" w:author="DG" w:date="2017-01-03T15:44:00Z">
        <w:r w:rsidR="003F00EA">
          <w:rPr>
            <w:rFonts w:ascii="Times New Roman" w:hAnsi="Times New Roman"/>
            <w:sz w:val="20"/>
            <w:szCs w:val="20"/>
          </w:rPr>
          <w:t>stored</w:t>
        </w:r>
      </w:ins>
      <w:r w:rsidR="003F00EA">
        <w:rPr>
          <w:rFonts w:ascii="Times New Roman" w:hAnsi="Times New Roman"/>
          <w:sz w:val="20"/>
          <w:szCs w:val="20"/>
        </w:rPr>
        <w:t xml:space="preserve"> in </w:t>
      </w:r>
      <w:del w:id="230" w:author="DG" w:date="2017-01-03T15:44:00Z">
        <w:r w:rsidR="000E4168">
          <w:rPr>
            <w:rFonts w:ascii="Times New Roman" w:hAnsi="Times New Roman"/>
            <w:sz w:val="20"/>
            <w:szCs w:val="20"/>
          </w:rPr>
          <w:delText xml:space="preserve">a </w:delText>
        </w:r>
      </w:del>
      <w:r w:rsidR="003F00EA">
        <w:rPr>
          <w:rFonts w:ascii="Times New Roman" w:hAnsi="Times New Roman"/>
          <w:sz w:val="20"/>
          <w:szCs w:val="20"/>
        </w:rPr>
        <w:t xml:space="preserve">HDPE </w:t>
      </w:r>
      <w:del w:id="231" w:author="DG" w:date="2017-01-03T15:44:00Z">
        <w:r w:rsidR="000E4168">
          <w:rPr>
            <w:rFonts w:ascii="Times New Roman" w:hAnsi="Times New Roman"/>
            <w:sz w:val="20"/>
            <w:szCs w:val="20"/>
          </w:rPr>
          <w:delText>bottle</w:delText>
        </w:r>
        <w:r w:rsidR="00D90B36">
          <w:rPr>
            <w:rFonts w:ascii="Times New Roman" w:hAnsi="Times New Roman"/>
            <w:sz w:val="20"/>
            <w:szCs w:val="20"/>
          </w:rPr>
          <w:delText xml:space="preserve">.  </w:delText>
        </w:r>
      </w:del>
      <w:ins w:id="232" w:author="DG" w:date="2017-01-03T15:44:00Z">
        <w:r w:rsidR="003F00EA">
          <w:rPr>
            <w:rFonts w:ascii="Times New Roman" w:hAnsi="Times New Roman"/>
            <w:sz w:val="20"/>
            <w:szCs w:val="20"/>
          </w:rPr>
          <w:t>bottles</w:t>
        </w:r>
        <w:r w:rsidR="00BD7815">
          <w:rPr>
            <w:rFonts w:ascii="Times New Roman" w:hAnsi="Times New Roman"/>
            <w:sz w:val="20"/>
            <w:szCs w:val="20"/>
          </w:rPr>
          <w:t xml:space="preserve">. </w:t>
        </w:r>
      </w:ins>
    </w:p>
    <w:p w14:paraId="0D6B2C02"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233" w:author="DG" w:date="2017-01-03T15:44:00Z"/>
          <w:rFonts w:ascii="Times New Roman" w:hAnsi="Times New Roman"/>
          <w:sz w:val="20"/>
          <w:szCs w:val="20"/>
        </w:rPr>
      </w:pPr>
    </w:p>
    <w:p w14:paraId="693AE0BD" w14:textId="001574E2" w:rsidR="00EF771B" w:rsidRDefault="00EF771B" w:rsidP="006B72E2">
      <w:pPr>
        <w:numPr>
          <w:ilvl w:val="0"/>
          <w:numId w:val="18"/>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23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Pr>
          <w:rFonts w:ascii="Times New Roman" w:hAnsi="Times New Roman"/>
          <w:sz w:val="20"/>
          <w:szCs w:val="20"/>
        </w:rPr>
        <w:t xml:space="preserve">Samples </w:t>
      </w:r>
      <w:r w:rsidR="003F00EA">
        <w:rPr>
          <w:rFonts w:ascii="Times New Roman" w:hAnsi="Times New Roman"/>
          <w:sz w:val="20"/>
          <w:szCs w:val="20"/>
        </w:rPr>
        <w:t xml:space="preserve">may be stored </w:t>
      </w:r>
      <w:ins w:id="235" w:author="DG" w:date="2017-01-03T15:44:00Z">
        <w:r w:rsidR="003F00EA">
          <w:rPr>
            <w:rFonts w:ascii="Times New Roman" w:hAnsi="Times New Roman"/>
            <w:sz w:val="20"/>
            <w:szCs w:val="20"/>
          </w:rPr>
          <w:t>at 4 ± 2°C</w:t>
        </w:r>
        <w:r w:rsidR="00774F6D">
          <w:rPr>
            <w:rFonts w:ascii="Times New Roman" w:hAnsi="Times New Roman"/>
            <w:sz w:val="20"/>
            <w:szCs w:val="20"/>
          </w:rPr>
          <w:t xml:space="preserve"> for </w:t>
        </w:r>
      </w:ins>
      <w:r w:rsidR="00774F6D">
        <w:rPr>
          <w:rFonts w:ascii="Times New Roman" w:hAnsi="Times New Roman"/>
          <w:sz w:val="20"/>
          <w:szCs w:val="20"/>
        </w:rPr>
        <w:t>up to 28 days</w:t>
      </w:r>
      <w:del w:id="236" w:author="DG" w:date="2017-01-03T15:44:00Z">
        <w:r w:rsidR="000E4168">
          <w:rPr>
            <w:rFonts w:ascii="Times New Roman" w:hAnsi="Times New Roman"/>
            <w:sz w:val="20"/>
            <w:szCs w:val="20"/>
          </w:rPr>
          <w:delText xml:space="preserve"> at </w:delText>
        </w:r>
        <w:r w:rsidR="00D90B36">
          <w:rPr>
            <w:rFonts w:ascii="Times New Roman" w:hAnsi="Times New Roman"/>
            <w:sz w:val="20"/>
            <w:szCs w:val="20"/>
          </w:rPr>
          <w:delText>4 ± 2</w:delText>
        </w:r>
        <w:r w:rsidR="00D90B36">
          <w:rPr>
            <w:rFonts w:ascii="Times New Roman" w:hAnsi="Times New Roman"/>
            <w:sz w:val="20"/>
            <w:szCs w:val="20"/>
          </w:rPr>
          <w:sym w:font="Symbol" w:char="F0B0"/>
        </w:r>
        <w:r w:rsidR="00D90B36">
          <w:rPr>
            <w:rFonts w:ascii="Times New Roman" w:hAnsi="Times New Roman"/>
            <w:sz w:val="20"/>
            <w:szCs w:val="20"/>
          </w:rPr>
          <w:delText>C</w:delText>
        </w:r>
      </w:del>
      <w:r>
        <w:rPr>
          <w:rFonts w:ascii="Times New Roman" w:hAnsi="Times New Roman"/>
          <w:sz w:val="20"/>
          <w:szCs w:val="20"/>
        </w:rPr>
        <w:t>.</w:t>
      </w:r>
    </w:p>
    <w:p w14:paraId="5231A41E"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37" w:author="DG" w:date="2017-01-03T15:44:00Z"/>
          <w:rFonts w:ascii="Times New Roman" w:hAnsi="Times New Roman"/>
          <w:sz w:val="20"/>
          <w:szCs w:val="20"/>
        </w:rPr>
      </w:pPr>
    </w:p>
    <w:p w14:paraId="0ABD786B" w14:textId="77777777" w:rsidR="00F06914" w:rsidRDefault="00F06914" w:rsidP="003F00EA">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23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pPr>
        </w:pPrChange>
      </w:pPr>
    </w:p>
    <w:p w14:paraId="21C165F5"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51D44527" w14:textId="3F87B770" w:rsidR="00BE7A08" w:rsidRDefault="00246CBF"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sidR="00D90B36">
        <w:rPr>
          <w:rFonts w:ascii="Times New Roman" w:hAnsi="Times New Roman"/>
          <w:sz w:val="20"/>
          <w:szCs w:val="20"/>
        </w:rPr>
        <w:instrText>LISTNUM 2 \l 2</w:instrText>
      </w:r>
      <w:r>
        <w:rPr>
          <w:rFonts w:ascii="Times New Roman" w:hAnsi="Times New Roman"/>
          <w:sz w:val="20"/>
          <w:szCs w:val="20"/>
        </w:rPr>
        <w:fldChar w:fldCharType="end">
          <w:numberingChange w:id="239" w:author="hcrow" w:date="2011-09-06T13:20:00Z" w:original="g)"/>
        </w:fldChar>
      </w:r>
      <w:r w:rsidR="00D90B36">
        <w:rPr>
          <w:rFonts w:ascii="Times New Roman" w:hAnsi="Times New Roman"/>
          <w:sz w:val="20"/>
          <w:szCs w:val="20"/>
        </w:rPr>
        <w:tab/>
      </w:r>
      <w:r w:rsidR="00FF7DFE">
        <w:rPr>
          <w:rFonts w:ascii="Times New Roman" w:hAnsi="Times New Roman"/>
          <w:sz w:val="20"/>
          <w:szCs w:val="20"/>
        </w:rPr>
        <w:t>Procedure</w:t>
      </w:r>
    </w:p>
    <w:p w14:paraId="58E879F7" w14:textId="77777777" w:rsidR="006B72E2" w:rsidRDefault="006B72E2" w:rsidP="00BA52E6">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24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5571FE92" w14:textId="77777777" w:rsidR="00D90B36" w:rsidRPr="00C5017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241" w:author="DG" w:date="2017-01-03T15:44:00Z"/>
          <w:rFonts w:ascii="Times New Roman" w:hAnsi="Times New Roman"/>
          <w:color w:val="FF0000"/>
          <w:sz w:val="20"/>
          <w:szCs w:val="20"/>
        </w:rPr>
      </w:pPr>
      <w:del w:id="24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delText>Calibration:  Standard curve</w:delText>
        </w:r>
        <w:r w:rsidR="00C50179" w:rsidRPr="00C50179">
          <w:rPr>
            <w:rFonts w:ascii="Times New Roman" w:hAnsi="Times New Roman"/>
            <w:color w:val="FF0000"/>
            <w:sz w:val="20"/>
            <w:szCs w:val="20"/>
          </w:rPr>
          <w:delText>(s</w:delText>
        </w:r>
        <w:r w:rsidR="00D90B36" w:rsidRPr="00C50179">
          <w:rPr>
            <w:rFonts w:ascii="Times New Roman" w:hAnsi="Times New Roman"/>
            <w:color w:val="FF0000"/>
            <w:sz w:val="20"/>
            <w:szCs w:val="20"/>
          </w:rPr>
          <w:delText xml:space="preserve"> </w:delText>
        </w:r>
        <w:r w:rsidR="00C50179" w:rsidRPr="00C50179">
          <w:rPr>
            <w:rFonts w:ascii="Times New Roman" w:hAnsi="Times New Roman"/>
            <w:color w:val="FF0000"/>
            <w:sz w:val="20"/>
            <w:szCs w:val="20"/>
          </w:rPr>
          <w:delText>)</w:delText>
        </w:r>
        <w:r w:rsidR="000E4168">
          <w:rPr>
            <w:rFonts w:ascii="Times New Roman" w:hAnsi="Times New Roman"/>
            <w:color w:val="FF0000"/>
            <w:sz w:val="20"/>
            <w:szCs w:val="20"/>
          </w:rPr>
          <w:delText xml:space="preserve"> </w:delText>
        </w:r>
        <w:r w:rsidR="00C50179">
          <w:rPr>
            <w:rFonts w:ascii="Times New Roman" w:hAnsi="Times New Roman"/>
            <w:color w:val="FF0000"/>
            <w:sz w:val="20"/>
            <w:szCs w:val="20"/>
          </w:rPr>
          <w:delText>to bracket the concentration of expected samples should be analyzed.</w:delText>
        </w:r>
      </w:del>
    </w:p>
    <w:p w14:paraId="11400F31"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43" w:author="DG" w:date="2017-01-03T15:44:00Z"/>
          <w:rFonts w:ascii="Times New Roman" w:hAnsi="Times New Roman"/>
          <w:sz w:val="20"/>
          <w:szCs w:val="20"/>
        </w:rPr>
      </w:pPr>
    </w:p>
    <w:p w14:paraId="619390B5" w14:textId="77777777" w:rsidR="00D90B36"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244" w:author="DG" w:date="2017-01-03T15:44:00Z"/>
          <w:rFonts w:ascii="Times New Roman" w:hAnsi="Times New Roman"/>
          <w:sz w:val="20"/>
          <w:szCs w:val="20"/>
        </w:rPr>
      </w:pPr>
      <w:del w:id="245"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Sample analysis</w:delText>
        </w:r>
      </w:del>
    </w:p>
    <w:p w14:paraId="75235BA6"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46" w:author="DG" w:date="2017-01-03T15:44:00Z"/>
          <w:rFonts w:ascii="Times New Roman" w:hAnsi="Times New Roman"/>
          <w:sz w:val="20"/>
          <w:szCs w:val="20"/>
        </w:rPr>
      </w:pPr>
    </w:p>
    <w:p w14:paraId="14E6F613" w14:textId="0C903CF2" w:rsidR="00BA52E6" w:rsidRDefault="006F3B63"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247"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248"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 \s 1</w:delInstrText>
        </w:r>
        <w:r>
          <w:rPr>
            <w:rFonts w:ascii="Times New Roman" w:hAnsi="Times New Roman"/>
            <w:sz w:val="20"/>
            <w:szCs w:val="20"/>
          </w:rPr>
          <w:fldChar w:fldCharType="end"/>
        </w:r>
        <w:r w:rsidR="00D90B36">
          <w:rPr>
            <w:rFonts w:ascii="Times New Roman" w:hAnsi="Times New Roman"/>
            <w:sz w:val="20"/>
            <w:szCs w:val="20"/>
          </w:rPr>
          <w:tab/>
        </w:r>
      </w:del>
      <w:r w:rsidR="00BA52E6">
        <w:rPr>
          <w:rFonts w:ascii="Times New Roman" w:hAnsi="Times New Roman"/>
          <w:sz w:val="20"/>
          <w:szCs w:val="20"/>
        </w:rPr>
        <w:t>Equilibrate the samples to room temperature.</w:t>
      </w:r>
      <w:del w:id="249" w:author="DG" w:date="2017-01-03T15:44:00Z">
        <w:r w:rsidR="00D90B36">
          <w:rPr>
            <w:rFonts w:ascii="Times New Roman" w:hAnsi="Times New Roman"/>
            <w:sz w:val="20"/>
            <w:szCs w:val="20"/>
          </w:rPr>
          <w:delText xml:space="preserve"> </w:delText>
        </w:r>
      </w:del>
    </w:p>
    <w:p w14:paraId="147ECC4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50" w:author="DG" w:date="2017-01-03T15:44:00Z"/>
          <w:rFonts w:ascii="Times New Roman" w:hAnsi="Times New Roman"/>
          <w:sz w:val="20"/>
          <w:szCs w:val="20"/>
        </w:rPr>
      </w:pPr>
      <w:del w:id="251" w:author="DG" w:date="2017-01-03T15:44:00Z">
        <w:r>
          <w:rPr>
            <w:rFonts w:ascii="Times New Roman" w:hAnsi="Times New Roman"/>
            <w:sz w:val="20"/>
            <w:szCs w:val="20"/>
          </w:rPr>
          <w:delText xml:space="preserve">   </w:delText>
        </w:r>
      </w:del>
    </w:p>
    <w:p w14:paraId="3921B302" w14:textId="5F70B59C" w:rsidR="00BA52E6" w:rsidRDefault="006F3B63" w:rsidP="00BA52E6">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252" w:author="DG" w:date="2017-01-03T15:44:00Z"/>
          <w:rFonts w:ascii="Times New Roman" w:hAnsi="Times New Roman"/>
          <w:sz w:val="20"/>
          <w:szCs w:val="20"/>
        </w:rPr>
      </w:pPr>
      <w:del w:id="253"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r>
      </w:del>
    </w:p>
    <w:p w14:paraId="77E52724" w14:textId="01F40362" w:rsidR="00BF5D19" w:rsidRDefault="00BF5D19"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254" w:author="DG" w:date="2017-01-03T15:44:00Z">
            <w:rPr>
              <w:rFonts w:ascii="Times New Roman" w:hAnsi="Times New Roman"/>
              <w:color w:val="FF0000"/>
              <w:sz w:val="20"/>
            </w:rPr>
          </w:rPrChange>
        </w:rPr>
        <w:pPrChange w:id="255"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r>
        <w:rPr>
          <w:rFonts w:ascii="Times New Roman" w:hAnsi="Times New Roman"/>
          <w:sz w:val="20"/>
          <w:szCs w:val="20"/>
        </w:rPr>
        <w:t xml:space="preserve">Allow both </w:t>
      </w:r>
      <w:ins w:id="256" w:author="DG" w:date="2017-01-03T15:44:00Z">
        <w:r>
          <w:rPr>
            <w:rFonts w:ascii="Times New Roman" w:hAnsi="Times New Roman"/>
            <w:sz w:val="20"/>
            <w:szCs w:val="20"/>
          </w:rPr>
          <w:t xml:space="preserve">the </w:t>
        </w:r>
      </w:ins>
      <w:r>
        <w:rPr>
          <w:rFonts w:ascii="Times New Roman" w:hAnsi="Times New Roman"/>
          <w:sz w:val="20"/>
          <w:szCs w:val="20"/>
        </w:rPr>
        <w:t>colorimeter and recorder to warm up</w:t>
      </w:r>
      <w:del w:id="257" w:author="DG" w:date="2017-01-03T15:44:00Z">
        <w:r w:rsidR="00D90B36">
          <w:rPr>
            <w:rFonts w:ascii="Times New Roman" w:hAnsi="Times New Roman"/>
            <w:sz w:val="20"/>
            <w:szCs w:val="20"/>
          </w:rPr>
          <w:delText xml:space="preserve"> for 30 minutes</w:delText>
        </w:r>
        <w:r w:rsidR="00C50179">
          <w:rPr>
            <w:rFonts w:ascii="Times New Roman" w:hAnsi="Times New Roman"/>
            <w:sz w:val="20"/>
            <w:szCs w:val="20"/>
          </w:rPr>
          <w:delText xml:space="preserve"> </w:delText>
        </w:r>
        <w:r w:rsidR="00C50179">
          <w:rPr>
            <w:rFonts w:ascii="Times New Roman" w:hAnsi="Times New Roman"/>
            <w:color w:val="FF0000"/>
            <w:sz w:val="20"/>
            <w:szCs w:val="20"/>
          </w:rPr>
          <w:delText>or the specific instrument recommendation</w:delText>
        </w:r>
        <w:r w:rsidR="00D90B36">
          <w:rPr>
            <w:rFonts w:ascii="Times New Roman" w:hAnsi="Times New Roman"/>
            <w:sz w:val="20"/>
            <w:szCs w:val="20"/>
          </w:rPr>
          <w:delText xml:space="preserve">.  Obtain a steady </w:delText>
        </w:r>
        <w:r w:rsidR="00C50179">
          <w:rPr>
            <w:rFonts w:ascii="Times New Roman" w:hAnsi="Times New Roman"/>
            <w:color w:val="FF0000"/>
            <w:sz w:val="20"/>
            <w:szCs w:val="20"/>
          </w:rPr>
          <w:delText xml:space="preserve">instrument state that is necessary for the instrument to be ready to collect data. </w:delText>
        </w:r>
      </w:del>
      <w:ins w:id="258" w:author="DG" w:date="2017-01-03T15:44:00Z">
        <w:r>
          <w:rPr>
            <w:rFonts w:ascii="Times New Roman" w:hAnsi="Times New Roman"/>
            <w:sz w:val="20"/>
            <w:szCs w:val="20"/>
          </w:rPr>
          <w:t xml:space="preserve">, and obtain a stable baseline with reagent water </w:t>
        </w:r>
        <w:r w:rsidR="00004C19">
          <w:rPr>
            <w:rFonts w:ascii="Times New Roman" w:hAnsi="Times New Roman"/>
            <w:sz w:val="20"/>
            <w:szCs w:val="20"/>
          </w:rPr>
          <w:t xml:space="preserve">running </w:t>
        </w:r>
        <w:r w:rsidR="003D38B7">
          <w:rPr>
            <w:rFonts w:ascii="Times New Roman" w:hAnsi="Times New Roman"/>
            <w:sz w:val="20"/>
            <w:szCs w:val="20"/>
          </w:rPr>
          <w:t>through the sample line.</w:t>
        </w:r>
      </w:ins>
    </w:p>
    <w:p w14:paraId="528F5A62" w14:textId="77777777" w:rsidR="003D38B7" w:rsidRDefault="003D38B7" w:rsidP="003D38B7">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259"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7D2C9C7F" w14:textId="6FB32C40" w:rsidR="003D38B7" w:rsidRDefault="006F3B63"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260" w:author="DG" w:date="2017-01-03T15:44:00Z">
            <w:rPr>
              <w:rFonts w:ascii="Times New Roman" w:hAnsi="Times New Roman"/>
              <w:color w:val="FF0000"/>
              <w:sz w:val="20"/>
            </w:rPr>
          </w:rPrChange>
        </w:rPr>
        <w:pPrChange w:id="261"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26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r>
      </w:del>
      <w:r w:rsidR="003D38B7">
        <w:rPr>
          <w:rFonts w:ascii="Times New Roman" w:hAnsi="Times New Roman"/>
          <w:sz w:val="20"/>
          <w:rPrChange w:id="263" w:author="DG" w:date="2017-01-03T15:44:00Z">
            <w:rPr>
              <w:rFonts w:ascii="Times New Roman" w:hAnsi="Times New Roman"/>
              <w:color w:val="FF0000"/>
              <w:sz w:val="20"/>
            </w:rPr>
          </w:rPrChange>
        </w:rPr>
        <w:t xml:space="preserve">Use a sampling rate </w:t>
      </w:r>
      <w:del w:id="264" w:author="DG" w:date="2017-01-03T15:44:00Z">
        <w:r w:rsidR="00D560F9">
          <w:rPr>
            <w:rFonts w:ascii="Times New Roman" w:hAnsi="Times New Roman"/>
            <w:color w:val="FF0000"/>
            <w:sz w:val="20"/>
            <w:szCs w:val="20"/>
          </w:rPr>
          <w:delText>which</w:delText>
        </w:r>
      </w:del>
      <w:ins w:id="265" w:author="DG" w:date="2017-01-03T15:44:00Z">
        <w:r w:rsidR="003D38B7">
          <w:rPr>
            <w:rFonts w:ascii="Times New Roman" w:hAnsi="Times New Roman"/>
            <w:sz w:val="20"/>
            <w:szCs w:val="20"/>
          </w:rPr>
          <w:t>that</w:t>
        </w:r>
      </w:ins>
      <w:r w:rsidR="003D38B7">
        <w:rPr>
          <w:rFonts w:ascii="Times New Roman" w:hAnsi="Times New Roman"/>
          <w:sz w:val="20"/>
          <w:rPrChange w:id="266" w:author="DG" w:date="2017-01-03T15:44:00Z">
            <w:rPr>
              <w:rFonts w:ascii="Times New Roman" w:hAnsi="Times New Roman"/>
              <w:color w:val="FF0000"/>
              <w:sz w:val="20"/>
            </w:rPr>
          </w:rPrChange>
        </w:rPr>
        <w:t xml:space="preserve"> ensures reliable results.</w:t>
      </w:r>
    </w:p>
    <w:p w14:paraId="37191A4F"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267"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47B57971" w14:textId="77777777" w:rsidR="00D90B36" w:rsidRPr="00D560F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del w:id="268" w:author="DG" w:date="2017-01-03T15:44:00Z"/>
          <w:rFonts w:ascii="Times New Roman" w:hAnsi="Times New Roman"/>
          <w:color w:val="FF0000"/>
          <w:sz w:val="20"/>
          <w:szCs w:val="20"/>
        </w:rPr>
      </w:pPr>
      <w:del w:id="269" w:author="DG" w:date="2017-01-03T15:44:00Z">
        <w:r>
          <w:rPr>
            <w:rFonts w:ascii="Times New Roman" w:hAnsi="Times New Roman"/>
            <w:sz w:val="20"/>
            <w:szCs w:val="20"/>
          </w:rPr>
          <w:lastRenderedPageBreak/>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delText xml:space="preserve">Analytical sequence:  The samples and associated QC samples and standards should be run according to the </w:delText>
        </w:r>
        <w:r w:rsidR="00D90B36" w:rsidRPr="003A6869">
          <w:rPr>
            <w:rFonts w:ascii="Times New Roman" w:hAnsi="Times New Roman"/>
            <w:sz w:val="20"/>
            <w:szCs w:val="20"/>
          </w:rPr>
          <w:delText>following sequence.</w:delText>
        </w:r>
      </w:del>
    </w:p>
    <w:p w14:paraId="1800CBD4" w14:textId="77777777" w:rsidR="00D90B36" w:rsidRPr="00D560F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70" w:author="DG" w:date="2017-01-03T15:44:00Z"/>
          <w:rFonts w:ascii="Times New Roman" w:hAnsi="Times New Roman"/>
          <w:strike/>
          <w:sz w:val="20"/>
          <w:szCs w:val="20"/>
        </w:rPr>
      </w:pPr>
    </w:p>
    <w:p w14:paraId="13BA8015" w14:textId="71984D71" w:rsidR="00BF5D19" w:rsidRDefault="006F3B63"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271" w:author="DG" w:date="2017-01-03T15:44:00Z"/>
          <w:rFonts w:ascii="Times New Roman" w:hAnsi="Times New Roman"/>
          <w:sz w:val="20"/>
          <w:szCs w:val="20"/>
        </w:rPr>
      </w:pPr>
      <w:del w:id="272"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 \s 1</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 xml:space="preserve">Five calibration </w:delText>
        </w:r>
      </w:del>
      <w:ins w:id="273" w:author="DG" w:date="2017-01-03T15:44:00Z">
        <w:r w:rsidR="00BF5D19">
          <w:rPr>
            <w:rFonts w:ascii="Times New Roman" w:hAnsi="Times New Roman"/>
            <w:sz w:val="20"/>
            <w:szCs w:val="20"/>
          </w:rPr>
          <w:t xml:space="preserve">Switch </w:t>
        </w:r>
        <w:r w:rsidR="005D6184">
          <w:rPr>
            <w:rFonts w:ascii="Times New Roman" w:hAnsi="Times New Roman"/>
            <w:sz w:val="20"/>
            <w:szCs w:val="20"/>
          </w:rPr>
          <w:t xml:space="preserve">the </w:t>
        </w:r>
        <w:r w:rsidR="00BF5D19">
          <w:rPr>
            <w:rFonts w:ascii="Times New Roman" w:hAnsi="Times New Roman"/>
            <w:sz w:val="20"/>
            <w:szCs w:val="20"/>
          </w:rPr>
          <w:t xml:space="preserve">sample line from </w:t>
        </w:r>
        <w:r w:rsidR="005D6184">
          <w:rPr>
            <w:rFonts w:ascii="Times New Roman" w:hAnsi="Times New Roman"/>
            <w:sz w:val="20"/>
            <w:szCs w:val="20"/>
          </w:rPr>
          <w:t xml:space="preserve">reagent </w:t>
        </w:r>
        <w:r w:rsidR="00BF5D19">
          <w:rPr>
            <w:rFonts w:ascii="Times New Roman" w:hAnsi="Times New Roman"/>
            <w:sz w:val="20"/>
            <w:szCs w:val="20"/>
          </w:rPr>
          <w:t>water to sampler and begin analysis</w:t>
        </w:r>
        <w:r w:rsidR="00004C19">
          <w:rPr>
            <w:rFonts w:ascii="Times New Roman" w:hAnsi="Times New Roman"/>
            <w:sz w:val="20"/>
            <w:szCs w:val="20"/>
          </w:rPr>
          <w:t>, starting with the standards in order of decreasing concentration</w:t>
        </w:r>
        <w:r w:rsidR="00BF5D19">
          <w:rPr>
            <w:rFonts w:ascii="Times New Roman" w:hAnsi="Times New Roman"/>
            <w:sz w:val="20"/>
            <w:szCs w:val="20"/>
          </w:rPr>
          <w:t>.</w:t>
        </w:r>
      </w:ins>
    </w:p>
    <w:p w14:paraId="4DA81F3C"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ins w:id="274" w:author="DG" w:date="2017-01-03T15:44:00Z"/>
          <w:rFonts w:ascii="Times New Roman" w:hAnsi="Times New Roman"/>
          <w:sz w:val="20"/>
          <w:szCs w:val="20"/>
        </w:rPr>
      </w:pPr>
    </w:p>
    <w:p w14:paraId="558EBB0E" w14:textId="7ADFE88D" w:rsidR="0071066D" w:rsidRDefault="0071066D"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275" w:author="DG" w:date="2017-01-03T15:44:00Z"/>
          <w:rFonts w:ascii="Times New Roman" w:hAnsi="Times New Roman"/>
          <w:sz w:val="20"/>
          <w:szCs w:val="20"/>
        </w:rPr>
      </w:pPr>
      <w:ins w:id="276" w:author="DG" w:date="2017-01-03T15:44:00Z">
        <w:r>
          <w:rPr>
            <w:rFonts w:ascii="Times New Roman" w:hAnsi="Times New Roman"/>
            <w:sz w:val="20"/>
            <w:szCs w:val="20"/>
          </w:rPr>
          <w:t xml:space="preserve">Subtract the blank background response from the </w:t>
        </w:r>
      </w:ins>
      <w:r>
        <w:rPr>
          <w:rFonts w:ascii="Times New Roman" w:hAnsi="Times New Roman"/>
          <w:sz w:val="20"/>
          <w:rPrChange w:id="277" w:author="DG" w:date="2017-01-03T15:44:00Z">
            <w:rPr>
              <w:rFonts w:ascii="Times New Roman" w:hAnsi="Times New Roman"/>
              <w:sz w:val="20"/>
              <w:highlight w:val="yellow"/>
            </w:rPr>
          </w:rPrChange>
        </w:rPr>
        <w:t xml:space="preserve">standards </w:t>
      </w:r>
      <w:del w:id="278" w:author="DG" w:date="2017-01-03T15:44:00Z">
        <w:r w:rsidR="00D90B36" w:rsidRPr="003A6869">
          <w:rPr>
            <w:rFonts w:ascii="Times New Roman" w:hAnsi="Times New Roman"/>
            <w:sz w:val="20"/>
            <w:szCs w:val="20"/>
            <w:highlight w:val="yellow"/>
          </w:rPr>
          <w:delText xml:space="preserve">with </w:delText>
        </w:r>
      </w:del>
      <w:ins w:id="279" w:author="DG" w:date="2017-01-03T15:44:00Z">
        <w:r>
          <w:rPr>
            <w:rFonts w:ascii="Times New Roman" w:hAnsi="Times New Roman"/>
            <w:sz w:val="20"/>
            <w:szCs w:val="20"/>
          </w:rPr>
          <w:t>before preparing the standard curve.</w:t>
        </w:r>
      </w:ins>
    </w:p>
    <w:p w14:paraId="6BC18FC7"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ins w:id="280" w:author="DG" w:date="2017-01-03T15:44:00Z"/>
          <w:rFonts w:ascii="Times New Roman" w:hAnsi="Times New Roman"/>
          <w:sz w:val="20"/>
          <w:szCs w:val="20"/>
        </w:rPr>
      </w:pPr>
    </w:p>
    <w:p w14:paraId="6A5DEB93" w14:textId="64B56C6A" w:rsidR="0071066D" w:rsidRDefault="0071066D"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281" w:author="DG" w:date="2017-01-03T15:44:00Z">
            <w:rPr>
              <w:rFonts w:ascii="Times New Roman" w:hAnsi="Times New Roman"/>
              <w:sz w:val="20"/>
              <w:highlight w:val="yellow"/>
            </w:rPr>
          </w:rPrChange>
        </w:rPr>
        <w:pPrChange w:id="28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ins w:id="283" w:author="DG" w:date="2017-01-03T15:44:00Z">
        <w:r>
          <w:rPr>
            <w:rFonts w:ascii="Times New Roman" w:hAnsi="Times New Roman"/>
            <w:sz w:val="20"/>
            <w:szCs w:val="20"/>
          </w:rPr>
          <w:t xml:space="preserve">Record the stabilized potential of each unknown sample and convert the potential reading to the phosphorous </w:t>
        </w:r>
      </w:ins>
      <w:r>
        <w:rPr>
          <w:rFonts w:ascii="Times New Roman" w:hAnsi="Times New Roman"/>
          <w:sz w:val="20"/>
          <w:rPrChange w:id="284" w:author="DG" w:date="2017-01-03T15:44:00Z">
            <w:rPr>
              <w:rFonts w:ascii="Times New Roman" w:hAnsi="Times New Roman"/>
              <w:sz w:val="20"/>
              <w:highlight w:val="yellow"/>
            </w:rPr>
          </w:rPrChange>
        </w:rPr>
        <w:t xml:space="preserve">concentration </w:t>
      </w:r>
      <w:del w:id="285" w:author="DG" w:date="2017-01-03T15:44:00Z">
        <w:r w:rsidR="00D90B36" w:rsidRPr="003A6869">
          <w:rPr>
            <w:rFonts w:ascii="Times New Roman" w:hAnsi="Times New Roman"/>
            <w:sz w:val="20"/>
            <w:szCs w:val="20"/>
            <w:highlight w:val="yellow"/>
          </w:rPr>
          <w:delText>within</w:delText>
        </w:r>
      </w:del>
      <w:ins w:id="286" w:author="DG" w:date="2017-01-03T15:44:00Z">
        <w:r>
          <w:rPr>
            <w:rFonts w:ascii="Times New Roman" w:hAnsi="Times New Roman"/>
            <w:sz w:val="20"/>
            <w:szCs w:val="20"/>
          </w:rPr>
          <w:t>using</w:t>
        </w:r>
      </w:ins>
      <w:r>
        <w:rPr>
          <w:rFonts w:ascii="Times New Roman" w:hAnsi="Times New Roman"/>
          <w:sz w:val="20"/>
          <w:rPrChange w:id="287" w:author="DG" w:date="2017-01-03T15:44:00Z">
            <w:rPr>
              <w:rFonts w:ascii="Times New Roman" w:hAnsi="Times New Roman"/>
              <w:sz w:val="20"/>
              <w:highlight w:val="yellow"/>
            </w:rPr>
          </w:rPrChange>
        </w:rPr>
        <w:t xml:space="preserve"> the </w:t>
      </w:r>
      <w:del w:id="288" w:author="DG" w:date="2017-01-03T15:44:00Z">
        <w:r w:rsidR="00D90B36" w:rsidRPr="003A6869">
          <w:rPr>
            <w:rFonts w:ascii="Times New Roman" w:hAnsi="Times New Roman"/>
            <w:sz w:val="20"/>
            <w:szCs w:val="20"/>
            <w:highlight w:val="yellow"/>
          </w:rPr>
          <w:delText>linear range of the test</w:delText>
        </w:r>
      </w:del>
      <w:ins w:id="289" w:author="DG" w:date="2017-01-03T15:44:00Z">
        <w:r>
          <w:rPr>
            <w:rFonts w:ascii="Times New Roman" w:hAnsi="Times New Roman"/>
            <w:sz w:val="20"/>
            <w:szCs w:val="20"/>
          </w:rPr>
          <w:t>standard curve</w:t>
        </w:r>
      </w:ins>
      <w:r>
        <w:rPr>
          <w:rFonts w:ascii="Times New Roman" w:hAnsi="Times New Roman"/>
          <w:sz w:val="20"/>
          <w:rPrChange w:id="290" w:author="DG" w:date="2017-01-03T15:44:00Z">
            <w:rPr>
              <w:rFonts w:ascii="Times New Roman" w:hAnsi="Times New Roman"/>
              <w:sz w:val="20"/>
              <w:highlight w:val="yellow"/>
            </w:rPr>
          </w:rPrChange>
        </w:rPr>
        <w:t>.</w:t>
      </w:r>
    </w:p>
    <w:p w14:paraId="59D4710A" w14:textId="77777777" w:rsidR="003D38B7" w:rsidRDefault="003D38B7" w:rsidP="003D38B7">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rPrChange w:id="291" w:author="DG" w:date="2017-01-03T15:44:00Z">
            <w:rPr>
              <w:rFonts w:ascii="Times New Roman" w:hAnsi="Times New Roman"/>
              <w:sz w:val="20"/>
              <w:highlight w:val="yellow"/>
            </w:rPr>
          </w:rPrChange>
        </w:rPr>
        <w:pPrChange w:id="29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1F0D1785"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293" w:author="DG" w:date="2017-01-03T15:44:00Z"/>
          <w:rFonts w:ascii="Times New Roman" w:hAnsi="Times New Roman"/>
          <w:sz w:val="20"/>
          <w:szCs w:val="20"/>
          <w:highlight w:val="yellow"/>
        </w:rPr>
      </w:pPr>
      <w:del w:id="294"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Two method blanks.</w:delText>
        </w:r>
      </w:del>
    </w:p>
    <w:p w14:paraId="544C0A34"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95" w:author="DG" w:date="2017-01-03T15:44:00Z"/>
          <w:rFonts w:ascii="Times New Roman" w:hAnsi="Times New Roman"/>
          <w:sz w:val="20"/>
          <w:szCs w:val="20"/>
          <w:highlight w:val="yellow"/>
        </w:rPr>
      </w:pPr>
    </w:p>
    <w:p w14:paraId="04305246"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296" w:author="DG" w:date="2017-01-03T15:44:00Z"/>
          <w:rFonts w:ascii="Times New Roman" w:hAnsi="Times New Roman"/>
          <w:sz w:val="20"/>
          <w:szCs w:val="20"/>
          <w:highlight w:val="yellow"/>
        </w:rPr>
      </w:pPr>
      <w:del w:id="297"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Ten CBP samples.</w:delText>
        </w:r>
      </w:del>
    </w:p>
    <w:p w14:paraId="4CD0F1B0"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298" w:author="DG" w:date="2017-01-03T15:44:00Z"/>
          <w:rFonts w:ascii="Times New Roman" w:hAnsi="Times New Roman"/>
          <w:sz w:val="20"/>
          <w:szCs w:val="20"/>
          <w:highlight w:val="yellow"/>
        </w:rPr>
      </w:pPr>
    </w:p>
    <w:p w14:paraId="06D4D7DD"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299" w:author="DG" w:date="2017-01-03T15:44:00Z"/>
          <w:rFonts w:ascii="Times New Roman" w:hAnsi="Times New Roman"/>
          <w:sz w:val="20"/>
          <w:szCs w:val="20"/>
          <w:highlight w:val="yellow"/>
        </w:rPr>
      </w:pPr>
      <w:del w:id="300"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matrix spike sample.</w:delText>
        </w:r>
      </w:del>
    </w:p>
    <w:p w14:paraId="2E69F47B"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01" w:author="DG" w:date="2017-01-03T15:44:00Z"/>
          <w:rFonts w:ascii="Times New Roman" w:hAnsi="Times New Roman"/>
          <w:sz w:val="20"/>
          <w:szCs w:val="20"/>
          <w:highlight w:val="yellow"/>
        </w:rPr>
      </w:pPr>
    </w:p>
    <w:p w14:paraId="31D4D931"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02" w:author="DG" w:date="2017-01-03T15:44:00Z"/>
          <w:rFonts w:ascii="Times New Roman" w:hAnsi="Times New Roman"/>
          <w:sz w:val="20"/>
          <w:szCs w:val="20"/>
          <w:highlight w:val="yellow"/>
        </w:rPr>
      </w:pPr>
      <w:del w:id="303"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medium concentration calibration standard.</w:delText>
        </w:r>
      </w:del>
    </w:p>
    <w:p w14:paraId="4D9D03B8"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04" w:author="DG" w:date="2017-01-03T15:44:00Z"/>
          <w:rFonts w:ascii="Times New Roman" w:hAnsi="Times New Roman"/>
          <w:sz w:val="20"/>
          <w:szCs w:val="20"/>
          <w:highlight w:val="yellow"/>
        </w:rPr>
      </w:pPr>
    </w:p>
    <w:p w14:paraId="1BA4784C"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05" w:author="DG" w:date="2017-01-03T15:44:00Z"/>
          <w:rFonts w:ascii="Times New Roman" w:hAnsi="Times New Roman"/>
          <w:sz w:val="20"/>
          <w:szCs w:val="20"/>
          <w:highlight w:val="yellow"/>
        </w:rPr>
      </w:pPr>
      <w:del w:id="306"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method blank.</w:delText>
        </w:r>
      </w:del>
    </w:p>
    <w:p w14:paraId="0FA7B5E8"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07" w:author="DG" w:date="2017-01-03T15:44:00Z"/>
          <w:rFonts w:ascii="Times New Roman" w:hAnsi="Times New Roman"/>
          <w:sz w:val="20"/>
          <w:szCs w:val="20"/>
          <w:highlight w:val="yellow"/>
        </w:rPr>
      </w:pPr>
    </w:p>
    <w:p w14:paraId="2FFA44E6"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08" w:author="DG" w:date="2017-01-03T15:44:00Z"/>
          <w:rFonts w:ascii="Times New Roman" w:hAnsi="Times New Roman"/>
          <w:sz w:val="20"/>
          <w:szCs w:val="20"/>
          <w:highlight w:val="yellow"/>
        </w:rPr>
      </w:pPr>
      <w:del w:id="309"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Steps 5.7.2.4.3 - 5.7.2.4.6 are repeated until samples are analyzed or QC samples indicate that the system is out of control and recalibration is necessary.</w:delText>
        </w:r>
      </w:del>
    </w:p>
    <w:p w14:paraId="2F31E733"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10" w:author="DG" w:date="2017-01-03T15:44:00Z"/>
          <w:rFonts w:ascii="Times New Roman" w:hAnsi="Times New Roman"/>
          <w:sz w:val="20"/>
          <w:szCs w:val="20"/>
          <w:highlight w:val="yellow"/>
        </w:rPr>
        <w:sectPr w:rsidR="00D90B36" w:rsidRPr="003A6869">
          <w:type w:val="continuous"/>
          <w:pgSz w:w="12240" w:h="15840"/>
          <w:pgMar w:top="1440" w:right="1440" w:bottom="1440" w:left="1008" w:header="1440" w:footer="1440" w:gutter="0"/>
          <w:cols w:space="720"/>
          <w:noEndnote/>
        </w:sectPr>
      </w:pPr>
    </w:p>
    <w:p w14:paraId="287F597C"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11" w:author="DG" w:date="2017-01-03T15:44:00Z"/>
          <w:rFonts w:ascii="Times New Roman" w:hAnsi="Times New Roman"/>
          <w:sz w:val="20"/>
          <w:szCs w:val="20"/>
          <w:highlight w:val="yellow"/>
        </w:rPr>
      </w:pPr>
      <w:del w:id="312"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high concentration calibration standard.</w:delText>
        </w:r>
      </w:del>
    </w:p>
    <w:p w14:paraId="3898A83D"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13" w:author="DG" w:date="2017-01-03T15:44:00Z"/>
          <w:rFonts w:ascii="Times New Roman" w:hAnsi="Times New Roman"/>
          <w:sz w:val="20"/>
          <w:szCs w:val="20"/>
          <w:highlight w:val="yellow"/>
        </w:rPr>
      </w:pPr>
    </w:p>
    <w:p w14:paraId="537AFCDB"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14" w:author="DG" w:date="2017-01-03T15:44:00Z"/>
          <w:rFonts w:ascii="Times New Roman" w:hAnsi="Times New Roman"/>
          <w:sz w:val="20"/>
          <w:szCs w:val="20"/>
          <w:highlight w:val="yellow"/>
        </w:rPr>
      </w:pPr>
      <w:del w:id="315"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medium concentration calibration standard.</w:delText>
        </w:r>
      </w:del>
    </w:p>
    <w:p w14:paraId="30434F73" w14:textId="77777777" w:rsidR="00D90B36" w:rsidRPr="003A6869"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16" w:author="DG" w:date="2017-01-03T15:44:00Z"/>
          <w:rFonts w:ascii="Times New Roman" w:hAnsi="Times New Roman"/>
          <w:sz w:val="20"/>
          <w:szCs w:val="20"/>
          <w:highlight w:val="yellow"/>
        </w:rPr>
      </w:pPr>
    </w:p>
    <w:p w14:paraId="214BCC37" w14:textId="77777777" w:rsidR="00D90B36" w:rsidRPr="003A6869"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4200" w:hanging="1440"/>
        <w:rPr>
          <w:del w:id="317" w:author="DG" w:date="2017-01-03T15:44:00Z"/>
          <w:rFonts w:ascii="Times New Roman" w:hAnsi="Times New Roman"/>
          <w:sz w:val="20"/>
          <w:szCs w:val="20"/>
        </w:rPr>
      </w:pPr>
      <w:del w:id="318" w:author="DG" w:date="2017-01-03T15:44:00Z">
        <w:r w:rsidRPr="003A6869">
          <w:rPr>
            <w:rFonts w:ascii="Times New Roman" w:hAnsi="Times New Roman"/>
            <w:sz w:val="20"/>
            <w:szCs w:val="20"/>
            <w:highlight w:val="yellow"/>
          </w:rPr>
          <w:fldChar w:fldCharType="begin"/>
        </w:r>
        <w:r w:rsidR="00D90B36" w:rsidRPr="003A6869">
          <w:rPr>
            <w:rFonts w:ascii="Times New Roman" w:hAnsi="Times New Roman"/>
            <w:sz w:val="20"/>
            <w:szCs w:val="20"/>
            <w:highlight w:val="yellow"/>
          </w:rPr>
          <w:delInstrText>LISTNUM 2 \l 5</w:delInstrText>
        </w:r>
        <w:r w:rsidRPr="003A6869">
          <w:rPr>
            <w:rFonts w:ascii="Times New Roman" w:hAnsi="Times New Roman"/>
            <w:sz w:val="20"/>
            <w:szCs w:val="20"/>
            <w:highlight w:val="yellow"/>
          </w:rPr>
          <w:fldChar w:fldCharType="end"/>
        </w:r>
        <w:r w:rsidR="00D90B36" w:rsidRPr="003A6869">
          <w:rPr>
            <w:rFonts w:ascii="Times New Roman" w:hAnsi="Times New Roman"/>
            <w:sz w:val="20"/>
            <w:szCs w:val="20"/>
            <w:highlight w:val="yellow"/>
          </w:rPr>
          <w:tab/>
          <w:delText>One low concentration calibration standard.</w:delText>
        </w:r>
      </w:del>
    </w:p>
    <w:p w14:paraId="73E620DC"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19" w:author="DG" w:date="2017-01-03T15:44:00Z"/>
          <w:rFonts w:ascii="Times New Roman" w:hAnsi="Times New Roman"/>
          <w:sz w:val="20"/>
          <w:szCs w:val="20"/>
        </w:rPr>
      </w:pPr>
    </w:p>
    <w:p w14:paraId="6F5CE545" w14:textId="11ECA07F" w:rsidR="003D38B7" w:rsidRDefault="006F3B63" w:rsidP="006B72E2">
      <w:pPr>
        <w:numPr>
          <w:ilvl w:val="0"/>
          <w:numId w:val="19"/>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2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21"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r>
      </w:del>
      <w:r w:rsidR="003D38B7">
        <w:rPr>
          <w:rFonts w:ascii="Times New Roman" w:hAnsi="Times New Roman"/>
          <w:sz w:val="20"/>
          <w:szCs w:val="20"/>
        </w:rPr>
        <w:t xml:space="preserve">If a low concentration sample peak follows a high concentration sample peak, a certain amount of carryover can be expected. It is recommended that if there is not a clearly defined low concentration peak, that the sample be reanalyzed at the end of the </w:t>
      </w:r>
      <w:del w:id="322" w:author="DG" w:date="2017-01-03T15:44:00Z">
        <w:r w:rsidR="00D90B36">
          <w:rPr>
            <w:rFonts w:ascii="Times New Roman" w:hAnsi="Times New Roman"/>
            <w:sz w:val="20"/>
            <w:szCs w:val="20"/>
          </w:rPr>
          <w:delText xml:space="preserve">sample </w:delText>
        </w:r>
      </w:del>
      <w:r w:rsidR="003D38B7">
        <w:rPr>
          <w:rFonts w:ascii="Times New Roman" w:hAnsi="Times New Roman"/>
          <w:sz w:val="20"/>
          <w:szCs w:val="20"/>
        </w:rPr>
        <w:t>run.</w:t>
      </w:r>
    </w:p>
    <w:p w14:paraId="50A6D507" w14:textId="77777777" w:rsidR="00AA1DDE" w:rsidRDefault="00AA1DDE"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04754CC5" w14:textId="3DD5EB46" w:rsidR="006B72E2" w:rsidRDefault="006F3B63"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323" w:author="DG" w:date="2017-01-03T15:44:00Z"/>
          <w:rFonts w:ascii="Times New Roman" w:hAnsi="Times New Roman"/>
          <w:sz w:val="20"/>
          <w:szCs w:val="20"/>
        </w:rPr>
      </w:pPr>
      <w:del w:id="324"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del>
    </w:p>
    <w:p w14:paraId="25C283D0" w14:textId="5F2F0BEB" w:rsidR="00BE7A08" w:rsidRDefault="00BE7A08"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Change w:id="325"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pPr>
        </w:pPrChange>
      </w:pPr>
      <w:ins w:id="326" w:author="DG" w:date="2017-01-03T15:44:00Z">
        <w:r>
          <w:rPr>
            <w:rFonts w:ascii="Times New Roman" w:hAnsi="Times New Roman"/>
            <w:sz w:val="20"/>
            <w:szCs w:val="20"/>
          </w:rPr>
          <w:fldChar w:fldCharType="begin"/>
        </w:r>
        <w:r>
          <w:rPr>
            <w:rFonts w:ascii="Times New Roman" w:hAnsi="Times New Roman"/>
            <w:sz w:val="20"/>
            <w:szCs w:val="20"/>
          </w:rPr>
          <w:instrText>LISTNUM 2 \l 2</w:instrText>
        </w:r>
        <w:r>
          <w:rPr>
            <w:rFonts w:ascii="Times New Roman" w:hAnsi="Times New Roman"/>
            <w:sz w:val="20"/>
            <w:szCs w:val="20"/>
          </w:rPr>
          <w:fldChar w:fldCharType="end"/>
        </w:r>
      </w:ins>
      <w:r>
        <w:rPr>
          <w:rFonts w:ascii="Times New Roman" w:hAnsi="Times New Roman"/>
          <w:sz w:val="20"/>
          <w:szCs w:val="20"/>
        </w:rPr>
        <w:tab/>
      </w:r>
      <w:r w:rsidR="00FC2A81">
        <w:rPr>
          <w:rFonts w:ascii="Times New Roman" w:hAnsi="Times New Roman"/>
          <w:sz w:val="20"/>
          <w:szCs w:val="20"/>
        </w:rPr>
        <w:t>Calculations</w:t>
      </w:r>
    </w:p>
    <w:p w14:paraId="73579339" w14:textId="77777777" w:rsidR="00BE7A08" w:rsidRDefault="00BE7A08" w:rsidP="006B72E2">
      <w:pPr>
        <w:widowControl/>
        <w:autoSpaceDE/>
        <w:autoSpaceDN/>
        <w:adjustRightInd/>
        <w:rPr>
          <w:rFonts w:ascii="Times New Roman" w:hAnsi="Times New Roman"/>
          <w:sz w:val="20"/>
          <w:szCs w:val="20"/>
        </w:rPr>
        <w:pPrChange w:id="327"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01B7F835" w14:textId="0AB898FF" w:rsidR="00BE7A08" w:rsidRDefault="006F3B63" w:rsidP="006B72E2">
      <w:pPr>
        <w:numPr>
          <w:ilvl w:val="0"/>
          <w:numId w:val="22"/>
        </w:num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2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29"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 \s 1</w:delInstrText>
        </w:r>
        <w:r>
          <w:rPr>
            <w:rFonts w:ascii="Times New Roman" w:hAnsi="Times New Roman"/>
            <w:sz w:val="20"/>
            <w:szCs w:val="20"/>
          </w:rPr>
          <w:fldChar w:fldCharType="end"/>
        </w:r>
        <w:r w:rsidR="00D90B36">
          <w:rPr>
            <w:rFonts w:ascii="Times New Roman" w:hAnsi="Times New Roman"/>
            <w:sz w:val="20"/>
            <w:szCs w:val="20"/>
          </w:rPr>
          <w:tab/>
        </w:r>
      </w:del>
      <w:r w:rsidR="003D38B7">
        <w:rPr>
          <w:rFonts w:ascii="Times New Roman" w:hAnsi="Times New Roman"/>
          <w:sz w:val="20"/>
          <w:szCs w:val="20"/>
        </w:rPr>
        <w:t>Silicate concentrations are calculated from the</w:t>
      </w:r>
      <w:r w:rsidR="00BE7A08">
        <w:rPr>
          <w:rFonts w:ascii="Times New Roman" w:hAnsi="Times New Roman"/>
          <w:sz w:val="20"/>
          <w:szCs w:val="20"/>
        </w:rPr>
        <w:t xml:space="preserve"> linear regression obtained from the standard curve in which the concentrations of the standards are entered as the independent variable </w:t>
      </w:r>
      <w:ins w:id="330" w:author="DG" w:date="2017-01-03T15:44:00Z">
        <w:r w:rsidR="00BE7A08">
          <w:rPr>
            <w:rFonts w:ascii="Times New Roman" w:hAnsi="Times New Roman"/>
            <w:sz w:val="20"/>
            <w:szCs w:val="20"/>
          </w:rPr>
          <w:t xml:space="preserve">(x-axis) </w:t>
        </w:r>
      </w:ins>
      <w:r w:rsidR="00BE7A08">
        <w:rPr>
          <w:rFonts w:ascii="Times New Roman" w:hAnsi="Times New Roman"/>
          <w:sz w:val="20"/>
          <w:szCs w:val="20"/>
        </w:rPr>
        <w:t xml:space="preserve">and </w:t>
      </w:r>
      <w:del w:id="331" w:author="DG" w:date="2017-01-03T15:44:00Z">
        <w:r w:rsidR="00D90B36">
          <w:rPr>
            <w:rFonts w:ascii="Times New Roman" w:hAnsi="Times New Roman"/>
            <w:sz w:val="20"/>
            <w:szCs w:val="20"/>
          </w:rPr>
          <w:delText>their</w:delText>
        </w:r>
      </w:del>
      <w:ins w:id="332" w:author="DG" w:date="2017-01-03T15:44:00Z">
        <w:r w:rsidR="00BE7A08">
          <w:rPr>
            <w:rFonts w:ascii="Times New Roman" w:hAnsi="Times New Roman"/>
            <w:sz w:val="20"/>
            <w:szCs w:val="20"/>
          </w:rPr>
          <w:t>the</w:t>
        </w:r>
      </w:ins>
      <w:r w:rsidR="00BE7A08">
        <w:rPr>
          <w:rFonts w:ascii="Times New Roman" w:hAnsi="Times New Roman"/>
          <w:sz w:val="20"/>
          <w:szCs w:val="20"/>
        </w:rPr>
        <w:t xml:space="preserve"> corresponding </w:t>
      </w:r>
      <w:r w:rsidR="003D38B7">
        <w:rPr>
          <w:rFonts w:ascii="Times New Roman" w:hAnsi="Times New Roman"/>
          <w:sz w:val="20"/>
          <w:szCs w:val="20"/>
        </w:rPr>
        <w:t xml:space="preserve">peak heights </w:t>
      </w:r>
      <w:del w:id="333" w:author="DG" w:date="2017-01-03T15:44:00Z">
        <w:r w:rsidR="00D90B36">
          <w:rPr>
            <w:rFonts w:ascii="Times New Roman" w:hAnsi="Times New Roman"/>
            <w:sz w:val="20"/>
            <w:szCs w:val="20"/>
          </w:rPr>
          <w:delText>are</w:delText>
        </w:r>
      </w:del>
      <w:ins w:id="334" w:author="DG" w:date="2017-01-03T15:44:00Z">
        <w:r w:rsidR="003D38B7">
          <w:rPr>
            <w:rFonts w:ascii="Times New Roman" w:hAnsi="Times New Roman"/>
            <w:sz w:val="20"/>
            <w:szCs w:val="20"/>
          </w:rPr>
          <w:t>as</w:t>
        </w:r>
      </w:ins>
      <w:r w:rsidR="00BE7A08">
        <w:rPr>
          <w:rFonts w:ascii="Times New Roman" w:hAnsi="Times New Roman"/>
          <w:sz w:val="20"/>
          <w:szCs w:val="20"/>
        </w:rPr>
        <w:t xml:space="preserve"> the dependent variable</w:t>
      </w:r>
      <w:del w:id="335" w:author="DG" w:date="2017-01-03T15:44:00Z">
        <w:r w:rsidR="00D90B36">
          <w:rPr>
            <w:rFonts w:ascii="Times New Roman" w:hAnsi="Times New Roman"/>
            <w:sz w:val="20"/>
            <w:szCs w:val="20"/>
          </w:rPr>
          <w:delText>.</w:delText>
        </w:r>
      </w:del>
      <w:ins w:id="336" w:author="DG" w:date="2017-01-03T15:44:00Z">
        <w:r w:rsidR="00BE7A08">
          <w:rPr>
            <w:rFonts w:ascii="Times New Roman" w:hAnsi="Times New Roman"/>
            <w:sz w:val="20"/>
            <w:szCs w:val="20"/>
          </w:rPr>
          <w:t xml:space="preserve"> (y-axis).</w:t>
        </w:r>
      </w:ins>
    </w:p>
    <w:p w14:paraId="230EE12F" w14:textId="77777777" w:rsidR="006B72E2" w:rsidRDefault="006B72E2" w:rsidP="006B72E2">
      <w:p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37"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0CE183B8" w14:textId="0342F5EA" w:rsidR="006B72E2" w:rsidRDefault="006F3B63" w:rsidP="00D5555D">
      <w:pPr>
        <w:numPr>
          <w:ilvl w:val="0"/>
          <w:numId w:val="22"/>
        </w:num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3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39"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r>
      </w:del>
      <w:r w:rsidR="009F386B">
        <w:rPr>
          <w:rFonts w:ascii="Times New Roman" w:hAnsi="Times New Roman"/>
          <w:sz w:val="20"/>
          <w:szCs w:val="20"/>
        </w:rPr>
        <w:t xml:space="preserve">Refractive </w:t>
      </w:r>
      <w:del w:id="340" w:author="DG" w:date="2017-01-03T15:44:00Z">
        <w:r w:rsidR="00D90B36">
          <w:rPr>
            <w:rFonts w:ascii="Times New Roman" w:hAnsi="Times New Roman"/>
            <w:sz w:val="20"/>
            <w:szCs w:val="20"/>
          </w:rPr>
          <w:delText>Index Correction For Estuarine/Coastal Systems</w:delText>
        </w:r>
      </w:del>
      <w:ins w:id="341" w:author="DG" w:date="2017-01-03T15:44:00Z">
        <w:r w:rsidR="00D5555D">
          <w:rPr>
            <w:rFonts w:ascii="Times New Roman" w:hAnsi="Times New Roman"/>
            <w:sz w:val="20"/>
            <w:szCs w:val="20"/>
          </w:rPr>
          <w:t>index correction for estuarine/c</w:t>
        </w:r>
        <w:r w:rsidR="009F386B">
          <w:rPr>
            <w:rFonts w:ascii="Times New Roman" w:hAnsi="Times New Roman"/>
            <w:sz w:val="20"/>
            <w:szCs w:val="20"/>
          </w:rPr>
          <w:t>oastal systems</w:t>
        </w:r>
      </w:ins>
      <w:r w:rsidR="009F386B">
        <w:rPr>
          <w:rFonts w:ascii="Times New Roman" w:hAnsi="Times New Roman"/>
          <w:sz w:val="20"/>
          <w:szCs w:val="20"/>
        </w:rPr>
        <w:t xml:space="preserve"> is optional</w:t>
      </w:r>
      <w:del w:id="342" w:author="DG" w:date="2017-01-03T15:44:00Z">
        <w:r w:rsidR="008E1A77">
          <w:rPr>
            <w:rFonts w:ascii="Times New Roman" w:hAnsi="Times New Roman"/>
            <w:sz w:val="20"/>
            <w:szCs w:val="20"/>
          </w:rPr>
          <w:delText>.</w:delText>
        </w:r>
      </w:del>
      <w:ins w:id="343" w:author="DG" w:date="2017-01-03T15:44:00Z">
        <w:r w:rsidR="009F386B">
          <w:rPr>
            <w:rFonts w:ascii="Times New Roman" w:hAnsi="Times New Roman"/>
            <w:sz w:val="20"/>
            <w:szCs w:val="20"/>
          </w:rPr>
          <w:t>, and</w:t>
        </w:r>
      </w:ins>
      <w:r w:rsidR="009F386B">
        <w:rPr>
          <w:rFonts w:ascii="Times New Roman" w:hAnsi="Times New Roman"/>
          <w:sz w:val="20"/>
          <w:szCs w:val="20"/>
        </w:rPr>
        <w:t xml:space="preserve"> shall be performed in accordance with procedures described in </w:t>
      </w:r>
      <w:r w:rsidR="009F386B" w:rsidRPr="00005E4F">
        <w:rPr>
          <w:rFonts w:ascii="Times New Roman" w:hAnsi="Times New Roman"/>
          <w:sz w:val="20"/>
          <w:highlight w:val="yellow"/>
          <w:rPrChange w:id="344" w:author="DG" w:date="2017-01-03T15:44:00Z">
            <w:rPr>
              <w:rFonts w:ascii="Times New Roman" w:hAnsi="Times New Roman"/>
              <w:sz w:val="20"/>
            </w:rPr>
          </w:rPrChange>
        </w:rPr>
        <w:t>Section</w:t>
      </w:r>
      <w:r w:rsidR="009F386B">
        <w:rPr>
          <w:rFonts w:ascii="Times New Roman" w:hAnsi="Times New Roman"/>
          <w:sz w:val="20"/>
          <w:szCs w:val="20"/>
        </w:rPr>
        <w:t xml:space="preserve"> </w:t>
      </w:r>
      <w:r w:rsidR="009F386B" w:rsidRPr="00D5555D">
        <w:rPr>
          <w:rFonts w:ascii="Times New Roman" w:hAnsi="Times New Roman"/>
          <w:sz w:val="20"/>
          <w:highlight w:val="yellow"/>
          <w:rPrChange w:id="345" w:author="DG" w:date="2017-01-03T15:44:00Z">
            <w:rPr>
              <w:rFonts w:ascii="Times New Roman" w:hAnsi="Times New Roman"/>
              <w:sz w:val="20"/>
            </w:rPr>
          </w:rPrChange>
        </w:rPr>
        <w:t>6.7.3.</w:t>
      </w:r>
      <w:commentRangeStart w:id="346"/>
      <w:r w:rsidR="009F386B" w:rsidRPr="00D5555D">
        <w:rPr>
          <w:rFonts w:ascii="Times New Roman" w:hAnsi="Times New Roman"/>
          <w:sz w:val="20"/>
          <w:highlight w:val="yellow"/>
          <w:rPrChange w:id="347" w:author="DG" w:date="2017-01-03T15:44:00Z">
            <w:rPr>
              <w:rFonts w:ascii="Times New Roman" w:hAnsi="Times New Roman"/>
              <w:sz w:val="20"/>
            </w:rPr>
          </w:rPrChange>
        </w:rPr>
        <w:t>2</w:t>
      </w:r>
      <w:commentRangeEnd w:id="346"/>
      <w:del w:id="348" w:author="DG" w:date="2017-01-03T15:44:00Z">
        <w:r w:rsidR="00463C77">
          <w:rPr>
            <w:rStyle w:val="CommentReference"/>
          </w:rPr>
          <w:commentReference w:id="346"/>
        </w:r>
        <w:r w:rsidR="00A80B55">
          <w:rPr>
            <w:rFonts w:ascii="Times New Roman" w:hAnsi="Times New Roman"/>
            <w:sz w:val="20"/>
            <w:szCs w:val="20"/>
          </w:rPr>
          <w:delText xml:space="preserve"> </w:delText>
        </w:r>
      </w:del>
      <w:ins w:id="349" w:author="DG" w:date="2017-01-03T15:44:00Z">
        <w:r w:rsidR="009F386B">
          <w:rPr>
            <w:rFonts w:ascii="Times New Roman" w:hAnsi="Times New Roman"/>
            <w:sz w:val="20"/>
            <w:szCs w:val="20"/>
          </w:rPr>
          <w:t>.</w:t>
        </w:r>
      </w:ins>
      <w:r w:rsidR="009F386B">
        <w:rPr>
          <w:rFonts w:ascii="Times New Roman" w:hAnsi="Times New Roman"/>
          <w:sz w:val="20"/>
          <w:szCs w:val="20"/>
        </w:rPr>
        <w:t xml:space="preserve"> </w:t>
      </w:r>
    </w:p>
    <w:p w14:paraId="4E3F3D4A" w14:textId="77777777" w:rsidR="00D5555D" w:rsidRDefault="00D5555D" w:rsidP="00D5555D">
      <w:p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35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pPr>
        </w:pPrChange>
      </w:pPr>
    </w:p>
    <w:p w14:paraId="33F161BC" w14:textId="50A6CA02" w:rsidR="00D5555D" w:rsidRDefault="006F3B63" w:rsidP="00D5555D">
      <w:pPr>
        <w:numPr>
          <w:ilvl w:val="0"/>
          <w:numId w:val="22"/>
        </w:num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rPrChange w:id="351" w:author="DG" w:date="2017-01-03T15:44:00Z">
            <w:rPr>
              <w:rFonts w:ascii="Times New Roman" w:hAnsi="Times New Roman"/>
              <w:color w:val="FF0000"/>
              <w:sz w:val="20"/>
            </w:rPr>
          </w:rPrChange>
        </w:rPr>
        <w:pPrChange w:id="35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53"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delText>Correction for Salt Error</w:delText>
        </w:r>
      </w:del>
      <w:ins w:id="354" w:author="DG" w:date="2017-01-03T15:44:00Z">
        <w:r w:rsidR="00D5555D">
          <w:rPr>
            <w:rFonts w:ascii="Times New Roman" w:hAnsi="Times New Roman"/>
            <w:sz w:val="20"/>
            <w:szCs w:val="20"/>
          </w:rPr>
          <w:t>A correction of salt error</w:t>
        </w:r>
      </w:ins>
      <w:r w:rsidR="00D5555D">
        <w:rPr>
          <w:rFonts w:ascii="Times New Roman" w:hAnsi="Times New Roman"/>
          <w:sz w:val="20"/>
          <w:szCs w:val="20"/>
        </w:rPr>
        <w:t xml:space="preserve"> in </w:t>
      </w:r>
      <w:del w:id="355" w:author="DG" w:date="2017-01-03T15:44:00Z">
        <w:r w:rsidR="00D90B36">
          <w:rPr>
            <w:rFonts w:ascii="Times New Roman" w:hAnsi="Times New Roman"/>
            <w:sz w:val="20"/>
            <w:szCs w:val="20"/>
          </w:rPr>
          <w:delText>Estuarine/Coastal Samples</w:delText>
        </w:r>
      </w:del>
      <w:ins w:id="356" w:author="DG" w:date="2017-01-03T15:44:00Z">
        <w:r w:rsidR="00D5555D">
          <w:rPr>
            <w:rFonts w:ascii="Times New Roman" w:hAnsi="Times New Roman"/>
            <w:sz w:val="20"/>
            <w:szCs w:val="20"/>
          </w:rPr>
          <w:t>estuarine/coastal samples</w:t>
        </w:r>
      </w:ins>
      <w:r w:rsidR="00D5555D">
        <w:rPr>
          <w:rFonts w:ascii="Times New Roman" w:hAnsi="Times New Roman"/>
          <w:sz w:val="20"/>
          <w:szCs w:val="20"/>
        </w:rPr>
        <w:t xml:space="preserve"> shall be performed in accordance with procedures described in </w:t>
      </w:r>
      <w:r w:rsidR="00D5555D" w:rsidRPr="00005E4F">
        <w:rPr>
          <w:rFonts w:ascii="Times New Roman" w:hAnsi="Times New Roman"/>
          <w:sz w:val="20"/>
          <w:highlight w:val="yellow"/>
          <w:rPrChange w:id="357" w:author="DG" w:date="2017-01-03T15:44:00Z">
            <w:rPr>
              <w:rFonts w:ascii="Times New Roman" w:hAnsi="Times New Roman"/>
              <w:sz w:val="20"/>
            </w:rPr>
          </w:rPrChange>
        </w:rPr>
        <w:t>Section</w:t>
      </w:r>
      <w:r w:rsidR="00D5555D">
        <w:rPr>
          <w:rFonts w:ascii="Times New Roman" w:hAnsi="Times New Roman"/>
          <w:sz w:val="20"/>
          <w:szCs w:val="20"/>
        </w:rPr>
        <w:t xml:space="preserve"> </w:t>
      </w:r>
      <w:r w:rsidR="00D5555D" w:rsidRPr="00D5555D">
        <w:rPr>
          <w:rFonts w:ascii="Times New Roman" w:hAnsi="Times New Roman"/>
          <w:sz w:val="20"/>
          <w:highlight w:val="yellow"/>
          <w:rPrChange w:id="358" w:author="DG" w:date="2017-01-03T15:44:00Z">
            <w:rPr>
              <w:rFonts w:ascii="Times New Roman" w:hAnsi="Times New Roman"/>
              <w:sz w:val="20"/>
            </w:rPr>
          </w:rPrChange>
        </w:rPr>
        <w:t>6.7.3.</w:t>
      </w:r>
      <w:commentRangeStart w:id="359"/>
      <w:r w:rsidR="00D5555D" w:rsidRPr="00D5555D">
        <w:rPr>
          <w:rFonts w:ascii="Times New Roman" w:hAnsi="Times New Roman"/>
          <w:sz w:val="20"/>
          <w:highlight w:val="yellow"/>
          <w:rPrChange w:id="360" w:author="DG" w:date="2017-01-03T15:44:00Z">
            <w:rPr>
              <w:rFonts w:ascii="Times New Roman" w:hAnsi="Times New Roman"/>
              <w:sz w:val="20"/>
            </w:rPr>
          </w:rPrChange>
        </w:rPr>
        <w:t>3</w:t>
      </w:r>
      <w:commentRangeEnd w:id="359"/>
      <w:del w:id="361" w:author="DG" w:date="2017-01-03T15:44:00Z">
        <w:r w:rsidR="00391BF1">
          <w:rPr>
            <w:rStyle w:val="CommentReference"/>
          </w:rPr>
          <w:commentReference w:id="359"/>
        </w:r>
        <w:r w:rsidR="00A80B55" w:rsidRPr="00A80B55">
          <w:rPr>
            <w:rFonts w:ascii="Times New Roman" w:hAnsi="Times New Roman"/>
            <w:color w:val="FF0000"/>
            <w:sz w:val="20"/>
            <w:szCs w:val="20"/>
          </w:rPr>
          <w:delText xml:space="preserve"> </w:delText>
        </w:r>
      </w:del>
      <w:ins w:id="362" w:author="DG" w:date="2017-01-03T15:44:00Z">
        <w:r w:rsidR="00D5555D">
          <w:rPr>
            <w:rFonts w:ascii="Times New Roman" w:hAnsi="Times New Roman"/>
            <w:sz w:val="20"/>
            <w:szCs w:val="20"/>
          </w:rPr>
          <w:t>.</w:t>
        </w:r>
      </w:ins>
    </w:p>
    <w:p w14:paraId="4275738B" w14:textId="77777777" w:rsidR="00D5555D" w:rsidRDefault="00D5555D" w:rsidP="00D5555D">
      <w:p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363"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4B598465" w14:textId="7511B383" w:rsidR="00BE7A08" w:rsidRDefault="006F3B63" w:rsidP="006B72E2">
      <w:pPr>
        <w:numPr>
          <w:ilvl w:val="0"/>
          <w:numId w:val="22"/>
        </w:numPr>
        <w:tabs>
          <w:tab w:val="left" w:pos="-1440"/>
          <w:tab w:val="left" w:pos="-720"/>
          <w:tab w:val="left" w:pos="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64"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65"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r>
      </w:del>
      <w:r w:rsidR="00BE7A08">
        <w:rPr>
          <w:rFonts w:ascii="Times New Roman" w:hAnsi="Times New Roman"/>
          <w:sz w:val="20"/>
          <w:szCs w:val="20"/>
        </w:rPr>
        <w:t xml:space="preserve">Results should be reported in </w:t>
      </w:r>
      <w:ins w:id="366" w:author="DG" w:date="2017-01-03T15:44:00Z">
        <w:r w:rsidR="00BE7A08">
          <w:rPr>
            <w:rFonts w:ascii="Times New Roman" w:hAnsi="Times New Roman"/>
            <w:sz w:val="20"/>
            <w:szCs w:val="20"/>
          </w:rPr>
          <w:t xml:space="preserve">units of </w:t>
        </w:r>
      </w:ins>
      <w:r w:rsidR="00BE7A08">
        <w:rPr>
          <w:rFonts w:ascii="Times New Roman" w:hAnsi="Times New Roman"/>
          <w:sz w:val="20"/>
          <w:szCs w:val="20"/>
        </w:rPr>
        <w:t xml:space="preserve">mg </w:t>
      </w:r>
      <w:del w:id="367" w:author="DG" w:date="2017-01-03T15:44:00Z">
        <w:r w:rsidR="00D90B36">
          <w:rPr>
            <w:rFonts w:ascii="Times New Roman" w:hAnsi="Times New Roman"/>
            <w:sz w:val="20"/>
            <w:szCs w:val="20"/>
          </w:rPr>
          <w:delText>N</w:delText>
        </w:r>
      </w:del>
      <w:ins w:id="368" w:author="DG" w:date="2017-01-03T15:44:00Z">
        <w:r w:rsidR="00005E4F">
          <w:rPr>
            <w:rFonts w:ascii="Times New Roman" w:hAnsi="Times New Roman"/>
            <w:sz w:val="20"/>
            <w:szCs w:val="20"/>
          </w:rPr>
          <w:t>Si</w:t>
        </w:r>
      </w:ins>
      <w:r w:rsidR="00BE7A08">
        <w:rPr>
          <w:rFonts w:ascii="Times New Roman" w:hAnsi="Times New Roman"/>
          <w:sz w:val="20"/>
          <w:szCs w:val="20"/>
        </w:rPr>
        <w:t>/L.</w:t>
      </w:r>
    </w:p>
    <w:p w14:paraId="4438F780" w14:textId="77777777" w:rsidR="00BE7A08" w:rsidRDefault="00BE7A08" w:rsidP="006B72E2">
      <w:pPr>
        <w:widowControl/>
        <w:autoSpaceDE/>
        <w:autoSpaceDN/>
        <w:adjustRightInd/>
        <w:ind w:left="1440" w:hanging="360"/>
        <w:rPr>
          <w:ins w:id="369" w:author="DG" w:date="2017-01-03T15:44:00Z"/>
          <w:rFonts w:ascii="Times New Roman" w:hAnsi="Times New Roman"/>
          <w:sz w:val="20"/>
          <w:szCs w:val="20"/>
        </w:rPr>
      </w:pPr>
    </w:p>
    <w:p w14:paraId="2B474450" w14:textId="77777777" w:rsidR="00AA1DDE" w:rsidRDefault="00AA1DDE"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5E7971E5" w14:textId="24670DE5" w:rsidR="00FC2A81" w:rsidRDefault="00FC2A81"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LISTNUM 2 \l 2</w:instrText>
      </w:r>
      <w:r>
        <w:rPr>
          <w:rFonts w:ascii="Times New Roman" w:hAnsi="Times New Roman"/>
          <w:sz w:val="20"/>
          <w:szCs w:val="20"/>
        </w:rPr>
        <w:fldChar w:fldCharType="end"/>
      </w:r>
      <w:r>
        <w:rPr>
          <w:rFonts w:ascii="Times New Roman" w:hAnsi="Times New Roman"/>
          <w:sz w:val="20"/>
          <w:szCs w:val="20"/>
        </w:rPr>
        <w:tab/>
        <w:t>Quality Control</w:t>
      </w:r>
    </w:p>
    <w:p w14:paraId="7355FD4D" w14:textId="77777777"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
    </w:p>
    <w:p w14:paraId="5D965AEA" w14:textId="7D97A98E" w:rsidR="00D94645" w:rsidRDefault="006F3B63" w:rsidP="006B72E2">
      <w:pPr>
        <w:numPr>
          <w:ilvl w:val="0"/>
          <w:numId w:val="20"/>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37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371"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 \s 1</w:delInstrText>
        </w:r>
        <w:r>
          <w:rPr>
            <w:rFonts w:ascii="Times New Roman" w:hAnsi="Times New Roman"/>
            <w:sz w:val="20"/>
            <w:szCs w:val="20"/>
          </w:rPr>
          <w:fldChar w:fldCharType="end"/>
        </w:r>
        <w:r w:rsidR="00D90B36">
          <w:rPr>
            <w:rFonts w:ascii="Times New Roman" w:hAnsi="Times New Roman"/>
            <w:sz w:val="20"/>
            <w:szCs w:val="20"/>
          </w:rPr>
          <w:tab/>
        </w:r>
      </w:del>
      <w:r w:rsidR="00D94645">
        <w:rPr>
          <w:rFonts w:ascii="Times New Roman" w:hAnsi="Times New Roman"/>
          <w:sz w:val="20"/>
          <w:szCs w:val="20"/>
        </w:rPr>
        <w:t xml:space="preserve">Method detection limits (MDL): </w:t>
      </w:r>
      <w:del w:id="372" w:author="DG" w:date="2017-01-03T15:44:00Z">
        <w:r w:rsidR="00D90B36">
          <w:rPr>
            <w:rFonts w:ascii="Times New Roman" w:hAnsi="Times New Roman"/>
            <w:sz w:val="20"/>
            <w:szCs w:val="20"/>
          </w:rPr>
          <w:delText xml:space="preserve"> </w:delText>
        </w:r>
      </w:del>
      <w:r w:rsidR="00D94645">
        <w:rPr>
          <w:rFonts w:ascii="Times New Roman" w:hAnsi="Times New Roman"/>
          <w:sz w:val="20"/>
          <w:szCs w:val="20"/>
        </w:rPr>
        <w:t xml:space="preserve">Method detection limits should be established using the </w:t>
      </w:r>
      <w:r w:rsidR="00D94645">
        <w:rPr>
          <w:rFonts w:ascii="Times New Roman" w:hAnsi="Times New Roman"/>
          <w:sz w:val="20"/>
          <w:rPrChange w:id="373" w:author="DG" w:date="2017-01-03T15:44:00Z">
            <w:rPr>
              <w:rFonts w:ascii="Times New Roman" w:hAnsi="Times New Roman"/>
              <w:strike/>
              <w:sz w:val="20"/>
            </w:rPr>
          </w:rPrChange>
        </w:rPr>
        <w:t>guidelines</w:t>
      </w:r>
      <w:r w:rsidR="00D94645">
        <w:rPr>
          <w:rFonts w:ascii="Times New Roman" w:hAnsi="Times New Roman"/>
          <w:sz w:val="20"/>
          <w:szCs w:val="20"/>
        </w:rPr>
        <w:t xml:space="preserve"> </w:t>
      </w:r>
      <w:del w:id="374" w:author="DG" w:date="2017-01-03T15:44:00Z">
        <w:r w:rsidR="003A6869" w:rsidRPr="003A6869">
          <w:rPr>
            <w:rFonts w:ascii="Times New Roman" w:hAnsi="Times New Roman"/>
            <w:color w:val="FF0000"/>
            <w:sz w:val="20"/>
            <w:szCs w:val="20"/>
          </w:rPr>
          <w:delText xml:space="preserve">procedures </w:delText>
        </w:r>
      </w:del>
      <w:r w:rsidR="00D94645">
        <w:rPr>
          <w:rFonts w:ascii="Times New Roman" w:hAnsi="Times New Roman"/>
          <w:sz w:val="20"/>
          <w:rPrChange w:id="375" w:author="DG" w:date="2017-01-03T15:44:00Z">
            <w:rPr>
              <w:rFonts w:ascii="Times New Roman" w:hAnsi="Times New Roman"/>
              <w:color w:val="FF0000"/>
              <w:sz w:val="20"/>
            </w:rPr>
          </w:rPrChange>
        </w:rPr>
        <w:t>in</w:t>
      </w:r>
      <w:r w:rsidR="00D94645">
        <w:rPr>
          <w:rFonts w:ascii="Times New Roman" w:hAnsi="Times New Roman"/>
          <w:sz w:val="20"/>
          <w:szCs w:val="20"/>
        </w:rPr>
        <w:t xml:space="preserve"> </w:t>
      </w:r>
      <w:r w:rsidR="00D94645">
        <w:rPr>
          <w:rFonts w:ascii="Times New Roman" w:hAnsi="Times New Roman"/>
          <w:sz w:val="20"/>
          <w:rPrChange w:id="376" w:author="DG" w:date="2017-01-03T15:44:00Z">
            <w:rPr>
              <w:rFonts w:ascii="Times New Roman" w:hAnsi="Times New Roman"/>
              <w:color w:val="FF0000"/>
              <w:sz w:val="20"/>
            </w:rPr>
          </w:rPrChange>
        </w:rPr>
        <w:t xml:space="preserve">Chapter VI, </w:t>
      </w:r>
      <w:r w:rsidR="00C30C74" w:rsidRPr="00005E4F">
        <w:rPr>
          <w:rFonts w:ascii="Times New Roman" w:hAnsi="Times New Roman"/>
          <w:sz w:val="20"/>
          <w:highlight w:val="yellow"/>
          <w:rPrChange w:id="377" w:author="DG" w:date="2017-01-03T15:44:00Z">
            <w:rPr>
              <w:rFonts w:ascii="Times New Roman" w:hAnsi="Times New Roman"/>
              <w:color w:val="FF0000"/>
              <w:sz w:val="20"/>
            </w:rPr>
          </w:rPrChange>
        </w:rPr>
        <w:t>Section</w:t>
      </w:r>
      <w:r w:rsidR="00D94645" w:rsidRPr="00005E4F">
        <w:rPr>
          <w:rFonts w:ascii="Times New Roman" w:hAnsi="Times New Roman"/>
          <w:sz w:val="20"/>
          <w:highlight w:val="yellow"/>
          <w:rPrChange w:id="378" w:author="DG" w:date="2017-01-03T15:44:00Z">
            <w:rPr>
              <w:rFonts w:ascii="Times New Roman" w:hAnsi="Times New Roman"/>
              <w:color w:val="FF0000"/>
              <w:sz w:val="20"/>
            </w:rPr>
          </w:rPrChange>
        </w:rPr>
        <w:t xml:space="preserve"> C</w:t>
      </w:r>
      <w:r w:rsidR="00D94645">
        <w:rPr>
          <w:rFonts w:ascii="Times New Roman" w:hAnsi="Times New Roman"/>
          <w:sz w:val="20"/>
          <w:rPrChange w:id="379" w:author="DG" w:date="2017-01-03T15:44:00Z">
            <w:rPr>
              <w:rFonts w:ascii="Times New Roman" w:hAnsi="Times New Roman"/>
              <w:color w:val="FF0000"/>
              <w:sz w:val="20"/>
            </w:rPr>
          </w:rPrChange>
        </w:rPr>
        <w:t>.</w:t>
      </w:r>
      <w:del w:id="380" w:author="DG" w:date="2017-01-03T15:44:00Z">
        <w:r w:rsidR="003A6869" w:rsidRPr="003A6869">
          <w:rPr>
            <w:rFonts w:ascii="Times New Roman" w:hAnsi="Times New Roman"/>
            <w:color w:val="FF0000"/>
            <w:sz w:val="20"/>
            <w:szCs w:val="20"/>
          </w:rPr>
          <w:delText>8</w:delText>
        </w:r>
        <w:r w:rsidR="00D90B36">
          <w:rPr>
            <w:rFonts w:ascii="Times New Roman" w:hAnsi="Times New Roman"/>
            <w:sz w:val="20"/>
            <w:szCs w:val="20"/>
          </w:rPr>
          <w:delText>.</w:delText>
        </w:r>
      </w:del>
    </w:p>
    <w:p w14:paraId="4286F3CC"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381"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3E50A5AC" w14:textId="77777777" w:rsidR="00D90B36"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382" w:author="DG" w:date="2017-01-03T15:44:00Z"/>
          <w:rFonts w:ascii="Times New Roman" w:hAnsi="Times New Roman"/>
          <w:sz w:val="20"/>
          <w:szCs w:val="20"/>
        </w:rPr>
      </w:pPr>
      <w:del w:id="383"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Calibration</w:delText>
        </w:r>
      </w:del>
    </w:p>
    <w:p w14:paraId="36F07F57"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84" w:author="DG" w:date="2017-01-03T15:44:00Z"/>
          <w:rFonts w:ascii="Times New Roman" w:hAnsi="Times New Roman"/>
          <w:sz w:val="20"/>
          <w:szCs w:val="20"/>
        </w:rPr>
      </w:pPr>
    </w:p>
    <w:p w14:paraId="43520DDD" w14:textId="77777777" w:rsidR="00D90B36"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del w:id="385" w:author="DG" w:date="2017-01-03T15:44:00Z"/>
          <w:rFonts w:ascii="Times New Roman" w:hAnsi="Times New Roman"/>
          <w:sz w:val="20"/>
          <w:szCs w:val="20"/>
        </w:rPr>
      </w:pPr>
      <w:del w:id="386"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 \s 1</w:delInstrText>
        </w:r>
        <w:r>
          <w:rPr>
            <w:rFonts w:ascii="Times New Roman" w:hAnsi="Times New Roman"/>
            <w:sz w:val="20"/>
            <w:szCs w:val="20"/>
          </w:rPr>
          <w:fldChar w:fldCharType="end"/>
        </w:r>
        <w:r w:rsidR="00D90B36">
          <w:rPr>
            <w:rFonts w:ascii="Times New Roman" w:hAnsi="Times New Roman"/>
            <w:sz w:val="20"/>
            <w:szCs w:val="20"/>
          </w:rPr>
          <w:tab/>
          <w:delText>Linear calibration range:  Calibration standards should bracket the range of CBP samples.</w:delText>
        </w:r>
      </w:del>
    </w:p>
    <w:p w14:paraId="3DEAA848"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87" w:author="DG" w:date="2017-01-03T15:44:00Z"/>
          <w:rFonts w:ascii="Times New Roman" w:hAnsi="Times New Roman"/>
          <w:sz w:val="20"/>
          <w:szCs w:val="20"/>
        </w:rPr>
      </w:pPr>
    </w:p>
    <w:p w14:paraId="6E46B98E" w14:textId="77777777" w:rsidR="00D90B36" w:rsidRPr="000734AD"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2760" w:hanging="1200"/>
        <w:rPr>
          <w:del w:id="388" w:author="DG" w:date="2017-01-03T15:44:00Z"/>
          <w:rFonts w:ascii="Times New Roman" w:hAnsi="Times New Roman"/>
          <w:color w:val="FF0000"/>
          <w:sz w:val="20"/>
          <w:szCs w:val="20"/>
        </w:rPr>
      </w:pPr>
      <w:del w:id="389"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4</w:delInstrText>
        </w:r>
        <w:r>
          <w:rPr>
            <w:rFonts w:ascii="Times New Roman" w:hAnsi="Times New Roman"/>
            <w:sz w:val="20"/>
            <w:szCs w:val="20"/>
          </w:rPr>
          <w:fldChar w:fldCharType="end"/>
        </w:r>
        <w:r w:rsidR="00D90B36">
          <w:rPr>
            <w:rFonts w:ascii="Times New Roman" w:hAnsi="Times New Roman"/>
            <w:sz w:val="20"/>
            <w:szCs w:val="20"/>
          </w:rPr>
          <w:tab/>
          <w:delText>Correlation coefficient:  The correlation coefficient must be 0.995 or better for the calibration curve to be used.</w:delText>
        </w:r>
        <w:r w:rsidR="000734AD">
          <w:rPr>
            <w:rFonts w:ascii="Times New Roman" w:hAnsi="Times New Roman"/>
            <w:sz w:val="20"/>
            <w:szCs w:val="20"/>
          </w:rPr>
          <w:delText xml:space="preserve"> </w:delText>
        </w:r>
      </w:del>
    </w:p>
    <w:p w14:paraId="2A496FE7"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90" w:author="DG" w:date="2017-01-03T15:44:00Z"/>
          <w:rFonts w:ascii="Times New Roman" w:hAnsi="Times New Roman"/>
          <w:sz w:val="20"/>
          <w:szCs w:val="20"/>
        </w:rPr>
      </w:pPr>
    </w:p>
    <w:p w14:paraId="5E56B95F" w14:textId="77777777" w:rsidR="00D90B36" w:rsidRPr="000734AD"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391" w:author="DG" w:date="2017-01-03T15:44:00Z"/>
          <w:rFonts w:ascii="Times New Roman" w:hAnsi="Times New Roman"/>
          <w:color w:val="FF0000"/>
          <w:sz w:val="20"/>
          <w:szCs w:val="20"/>
        </w:rPr>
      </w:pPr>
      <w:del w:id="392"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B2439A">
          <w:rPr>
            <w:rFonts w:ascii="Times New Roman" w:hAnsi="Times New Roman"/>
            <w:sz w:val="20"/>
            <w:szCs w:val="20"/>
          </w:rPr>
          <w:tab/>
          <w:delText>Method B</w:delText>
        </w:r>
        <w:r w:rsidR="00D90B36">
          <w:rPr>
            <w:rFonts w:ascii="Times New Roman" w:hAnsi="Times New Roman"/>
            <w:sz w:val="20"/>
            <w:szCs w:val="20"/>
          </w:rPr>
          <w:delText xml:space="preserve">lank:  see </w:delText>
        </w:r>
        <w:r w:rsidR="0075025A" w:rsidRPr="003A6869">
          <w:rPr>
            <w:rFonts w:ascii="Times New Roman" w:hAnsi="Times New Roman"/>
            <w:color w:val="FF0000"/>
            <w:sz w:val="20"/>
            <w:szCs w:val="20"/>
          </w:rPr>
          <w:delText>Chapter VI,</w:delText>
        </w:r>
        <w:r w:rsidR="0075025A">
          <w:rPr>
            <w:rFonts w:ascii="Times New Roman" w:hAnsi="Times New Roman"/>
            <w:color w:val="FF0000"/>
            <w:sz w:val="20"/>
            <w:szCs w:val="20"/>
          </w:rPr>
          <w:delText xml:space="preserve"> </w:delText>
        </w:r>
        <w:r w:rsidR="0075025A" w:rsidRPr="003A6869">
          <w:rPr>
            <w:rFonts w:ascii="Times New Roman" w:hAnsi="Times New Roman"/>
            <w:color w:val="FF0000"/>
            <w:sz w:val="20"/>
            <w:szCs w:val="20"/>
          </w:rPr>
          <w:delText>Section</w:delText>
        </w:r>
        <w:r w:rsidR="0075025A">
          <w:rPr>
            <w:rFonts w:ascii="Times New Roman" w:hAnsi="Times New Roman"/>
            <w:color w:val="FF0000"/>
            <w:sz w:val="20"/>
            <w:szCs w:val="20"/>
          </w:rPr>
          <w:delText xml:space="preserve"> </w:delText>
        </w:r>
        <w:r w:rsidR="00B2439A" w:rsidRPr="00B2439A">
          <w:rPr>
            <w:rFonts w:ascii="Times New Roman" w:hAnsi="Times New Roman"/>
            <w:color w:val="FF0000"/>
            <w:sz w:val="20"/>
            <w:szCs w:val="20"/>
          </w:rPr>
          <w:delText>C.6.</w:delText>
        </w:r>
        <w:r w:rsidR="003A6869">
          <w:rPr>
            <w:rFonts w:ascii="Times New Roman" w:hAnsi="Times New Roman"/>
            <w:color w:val="FF0000"/>
            <w:sz w:val="20"/>
            <w:szCs w:val="20"/>
          </w:rPr>
          <w:delText>1.</w:delText>
        </w:r>
      </w:del>
    </w:p>
    <w:p w14:paraId="40126427"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93" w:author="DG" w:date="2017-01-03T15:44:00Z"/>
          <w:rFonts w:ascii="Times New Roman" w:hAnsi="Times New Roman"/>
          <w:sz w:val="20"/>
          <w:szCs w:val="20"/>
        </w:rPr>
      </w:pPr>
    </w:p>
    <w:p w14:paraId="1C990290" w14:textId="77777777" w:rsidR="003A6869" w:rsidRPr="000734AD" w:rsidRDefault="006F3B63" w:rsidP="003A6869">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394" w:author="DG" w:date="2017-01-03T15:44:00Z"/>
          <w:rFonts w:ascii="Times New Roman" w:hAnsi="Times New Roman"/>
          <w:color w:val="FF0000"/>
          <w:sz w:val="20"/>
          <w:szCs w:val="20"/>
        </w:rPr>
      </w:pPr>
      <w:del w:id="395"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 xml:space="preserve">Matrix spike sample:  see </w:delText>
        </w:r>
        <w:r w:rsidR="0075025A" w:rsidRPr="003A6869">
          <w:rPr>
            <w:rFonts w:ascii="Times New Roman" w:hAnsi="Times New Roman"/>
            <w:color w:val="FF0000"/>
            <w:sz w:val="20"/>
            <w:szCs w:val="20"/>
          </w:rPr>
          <w:delText>Chapter VI,</w:delText>
        </w:r>
        <w:r w:rsidR="0075025A">
          <w:rPr>
            <w:rFonts w:ascii="Times New Roman" w:hAnsi="Times New Roman"/>
            <w:color w:val="FF0000"/>
            <w:sz w:val="20"/>
            <w:szCs w:val="20"/>
          </w:rPr>
          <w:delText xml:space="preserve"> </w:delText>
        </w:r>
        <w:r w:rsidR="0075025A" w:rsidRPr="003A6869">
          <w:rPr>
            <w:rFonts w:ascii="Times New Roman" w:hAnsi="Times New Roman"/>
            <w:color w:val="FF0000"/>
            <w:sz w:val="20"/>
            <w:szCs w:val="20"/>
          </w:rPr>
          <w:delText>Section</w:delText>
        </w:r>
        <w:r w:rsidR="0075025A">
          <w:rPr>
            <w:rFonts w:ascii="Times New Roman" w:hAnsi="Times New Roman"/>
            <w:color w:val="FF0000"/>
            <w:sz w:val="20"/>
            <w:szCs w:val="20"/>
          </w:rPr>
          <w:delText xml:space="preserve"> </w:delText>
        </w:r>
        <w:r w:rsidR="003A6869" w:rsidRPr="00B2439A">
          <w:rPr>
            <w:rFonts w:ascii="Times New Roman" w:hAnsi="Times New Roman"/>
            <w:color w:val="FF0000"/>
            <w:sz w:val="20"/>
            <w:szCs w:val="20"/>
          </w:rPr>
          <w:delText>C.6.</w:delText>
        </w:r>
        <w:r w:rsidR="003A6869">
          <w:rPr>
            <w:rFonts w:ascii="Times New Roman" w:hAnsi="Times New Roman"/>
            <w:color w:val="FF0000"/>
            <w:sz w:val="20"/>
            <w:szCs w:val="20"/>
          </w:rPr>
          <w:delText>4.</w:delText>
        </w:r>
      </w:del>
    </w:p>
    <w:p w14:paraId="35041259" w14:textId="77777777" w:rsidR="00D90B36" w:rsidRDefault="00D90B36" w:rsidP="003A6869">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396" w:author="DG" w:date="2017-01-03T15:44:00Z"/>
          <w:rFonts w:ascii="Times New Roman" w:hAnsi="Times New Roman"/>
          <w:sz w:val="20"/>
          <w:szCs w:val="20"/>
        </w:rPr>
      </w:pPr>
    </w:p>
    <w:p w14:paraId="7840B778" w14:textId="77777777" w:rsidR="00D90B36" w:rsidRPr="000734AD" w:rsidRDefault="006F3B63"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397" w:author="DG" w:date="2017-01-03T15:44:00Z"/>
          <w:rFonts w:ascii="Times New Roman" w:hAnsi="Times New Roman"/>
          <w:color w:val="FF0000"/>
          <w:sz w:val="20"/>
          <w:szCs w:val="20"/>
        </w:rPr>
      </w:pPr>
      <w:del w:id="398"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delText xml:space="preserve">Laboratory duplicate:  see </w:delText>
        </w:r>
        <w:r w:rsidR="0075025A" w:rsidRPr="003A6869">
          <w:rPr>
            <w:rFonts w:ascii="Times New Roman" w:hAnsi="Times New Roman"/>
            <w:color w:val="FF0000"/>
            <w:sz w:val="20"/>
            <w:szCs w:val="20"/>
          </w:rPr>
          <w:delText>Chapter VI,</w:delText>
        </w:r>
        <w:r w:rsidR="0075025A">
          <w:rPr>
            <w:rFonts w:ascii="Times New Roman" w:hAnsi="Times New Roman"/>
            <w:color w:val="FF0000"/>
            <w:sz w:val="20"/>
            <w:szCs w:val="20"/>
          </w:rPr>
          <w:delText xml:space="preserve"> </w:delText>
        </w:r>
        <w:r w:rsidR="0075025A" w:rsidRPr="003A6869">
          <w:rPr>
            <w:rFonts w:ascii="Times New Roman" w:hAnsi="Times New Roman"/>
            <w:color w:val="FF0000"/>
            <w:sz w:val="20"/>
            <w:szCs w:val="20"/>
          </w:rPr>
          <w:delText>Section</w:delText>
        </w:r>
        <w:r w:rsidR="0075025A">
          <w:rPr>
            <w:rFonts w:ascii="Times New Roman" w:hAnsi="Times New Roman"/>
            <w:color w:val="FF0000"/>
            <w:sz w:val="20"/>
            <w:szCs w:val="20"/>
          </w:rPr>
          <w:delText xml:space="preserve"> </w:delText>
        </w:r>
        <w:r w:rsidR="003A6869" w:rsidRPr="00B2439A">
          <w:rPr>
            <w:rFonts w:ascii="Times New Roman" w:hAnsi="Times New Roman"/>
            <w:color w:val="FF0000"/>
            <w:sz w:val="20"/>
            <w:szCs w:val="20"/>
          </w:rPr>
          <w:delText>C.6.</w:delText>
        </w:r>
        <w:r w:rsidR="003A6869">
          <w:rPr>
            <w:rFonts w:ascii="Times New Roman" w:hAnsi="Times New Roman"/>
            <w:color w:val="FF0000"/>
            <w:sz w:val="20"/>
            <w:szCs w:val="20"/>
          </w:rPr>
          <w:delText>3.</w:delText>
        </w:r>
      </w:del>
    </w:p>
    <w:p w14:paraId="65CB804F"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399" w:author="DG" w:date="2017-01-03T15:44:00Z"/>
          <w:rFonts w:ascii="Times New Roman" w:hAnsi="Times New Roman"/>
          <w:sz w:val="20"/>
          <w:szCs w:val="20"/>
        </w:rPr>
      </w:pPr>
    </w:p>
    <w:p w14:paraId="7E54896B" w14:textId="481FD783" w:rsidR="00A41C79" w:rsidRDefault="006F3B63" w:rsidP="006B72E2">
      <w:pPr>
        <w:numPr>
          <w:ilvl w:val="0"/>
          <w:numId w:val="20"/>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rFonts w:ascii="Times New Roman" w:hAnsi="Times New Roman"/>
          <w:sz w:val="20"/>
          <w:szCs w:val="20"/>
        </w:rPr>
        <w:pPrChange w:id="400"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del w:id="401" w:author="DG" w:date="2017-01-03T15:44:00Z">
        <w:r>
          <w:rPr>
            <w:rFonts w:ascii="Times New Roman" w:hAnsi="Times New Roman"/>
            <w:sz w:val="20"/>
            <w:szCs w:val="20"/>
          </w:rPr>
          <w:fldChar w:fldCharType="begin"/>
        </w:r>
        <w:r w:rsidR="00D90B36">
          <w:rPr>
            <w:rFonts w:ascii="Times New Roman" w:hAnsi="Times New Roman"/>
            <w:sz w:val="20"/>
            <w:szCs w:val="20"/>
          </w:rPr>
          <w:delInstrText>LISTNUM 2 \l 3</w:delInstrText>
        </w:r>
        <w:r>
          <w:rPr>
            <w:rFonts w:ascii="Times New Roman" w:hAnsi="Times New Roman"/>
            <w:sz w:val="20"/>
            <w:szCs w:val="20"/>
          </w:rPr>
          <w:fldChar w:fldCharType="end"/>
        </w:r>
        <w:r w:rsidR="00D90B36">
          <w:rPr>
            <w:rFonts w:ascii="Times New Roman" w:hAnsi="Times New Roman"/>
            <w:sz w:val="20"/>
            <w:szCs w:val="20"/>
          </w:rPr>
          <w:tab/>
        </w:r>
      </w:del>
      <w:r w:rsidR="00CA5B8A">
        <w:rPr>
          <w:rFonts w:ascii="Times New Roman" w:hAnsi="Times New Roman"/>
          <w:sz w:val="20"/>
          <w:szCs w:val="20"/>
        </w:rPr>
        <w:t xml:space="preserve">Reference materials: </w:t>
      </w:r>
      <w:del w:id="402" w:author="DG" w:date="2017-01-03T15:44:00Z">
        <w:r w:rsidR="00D90B36">
          <w:rPr>
            <w:rFonts w:ascii="Times New Roman" w:hAnsi="Times New Roman"/>
            <w:sz w:val="20"/>
            <w:szCs w:val="20"/>
          </w:rPr>
          <w:delText xml:space="preserve"> </w:delText>
        </w:r>
      </w:del>
      <w:r w:rsidR="00A41C79">
        <w:rPr>
          <w:rFonts w:ascii="Times New Roman" w:hAnsi="Times New Roman"/>
          <w:sz w:val="20"/>
          <w:szCs w:val="20"/>
        </w:rPr>
        <w:t>The laboratory must analyze</w:t>
      </w:r>
      <w:r w:rsidR="00CA5B8A">
        <w:rPr>
          <w:rFonts w:ascii="Times New Roman" w:hAnsi="Times New Roman"/>
          <w:sz w:val="20"/>
          <w:szCs w:val="20"/>
        </w:rPr>
        <w:t xml:space="preserve"> a standard reference material </w:t>
      </w:r>
      <w:r w:rsidR="00005E4F">
        <w:rPr>
          <w:rFonts w:ascii="Times New Roman" w:hAnsi="Times New Roman"/>
          <w:sz w:val="20"/>
          <w:rPrChange w:id="403" w:author="DG" w:date="2017-01-03T15:44:00Z">
            <w:rPr>
              <w:rFonts w:ascii="Times New Roman" w:hAnsi="Times New Roman"/>
              <w:color w:val="FF0000"/>
              <w:sz w:val="20"/>
            </w:rPr>
          </w:rPrChange>
        </w:rPr>
        <w:t xml:space="preserve">or </w:t>
      </w:r>
      <w:del w:id="404" w:author="DG" w:date="2017-01-03T15:44:00Z">
        <w:r w:rsidR="000734AD">
          <w:rPr>
            <w:rFonts w:ascii="Times New Roman" w:hAnsi="Times New Roman"/>
            <w:color w:val="FF0000"/>
            <w:sz w:val="20"/>
            <w:szCs w:val="20"/>
          </w:rPr>
          <w:delText>proficiency</w:delText>
        </w:r>
      </w:del>
      <w:ins w:id="405" w:author="DG" w:date="2017-01-03T15:44:00Z">
        <w:r w:rsidR="00005E4F">
          <w:rPr>
            <w:rFonts w:ascii="Times New Roman" w:hAnsi="Times New Roman"/>
            <w:sz w:val="20"/>
            <w:szCs w:val="20"/>
          </w:rPr>
          <w:t>profieciency</w:t>
        </w:r>
      </w:ins>
      <w:r w:rsidR="00005E4F">
        <w:rPr>
          <w:rFonts w:ascii="Times New Roman" w:hAnsi="Times New Roman"/>
          <w:sz w:val="20"/>
          <w:rPrChange w:id="406" w:author="DG" w:date="2017-01-03T15:44:00Z">
            <w:rPr>
              <w:rFonts w:ascii="Times New Roman" w:hAnsi="Times New Roman"/>
              <w:color w:val="FF0000"/>
              <w:sz w:val="20"/>
            </w:rPr>
          </w:rPrChange>
        </w:rPr>
        <w:t xml:space="preserve"> testing samples at least </w:t>
      </w:r>
      <w:r w:rsidR="008057A5">
        <w:rPr>
          <w:rFonts w:ascii="Times New Roman" w:hAnsi="Times New Roman"/>
          <w:sz w:val="20"/>
          <w:szCs w:val="20"/>
        </w:rPr>
        <w:t>once a year, as available</w:t>
      </w:r>
      <w:r w:rsidR="00CA5B8A">
        <w:rPr>
          <w:rFonts w:ascii="Times New Roman" w:hAnsi="Times New Roman"/>
          <w:sz w:val="20"/>
          <w:szCs w:val="20"/>
        </w:rPr>
        <w:t>.</w:t>
      </w:r>
      <w:del w:id="407" w:author="DG" w:date="2017-01-03T15:44:00Z">
        <w:r w:rsidR="003A6869">
          <w:rPr>
            <w:rFonts w:ascii="Times New Roman" w:hAnsi="Times New Roman"/>
            <w:sz w:val="20"/>
            <w:szCs w:val="20"/>
          </w:rPr>
          <w:br/>
        </w:r>
      </w:del>
    </w:p>
    <w:p w14:paraId="4E43BDAA" w14:textId="77777777" w:rsidR="006B72E2" w:rsidRDefault="006B72E2"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rPr>
          <w:rFonts w:ascii="Times New Roman" w:hAnsi="Times New Roman"/>
          <w:sz w:val="20"/>
          <w:szCs w:val="20"/>
        </w:rPr>
        <w:pPrChange w:id="408"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pPr>
        </w:pPrChange>
      </w:pPr>
    </w:p>
    <w:p w14:paraId="089B9FB9"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09" w:author="DG" w:date="2017-01-03T15:44:00Z"/>
          <w:rFonts w:ascii="Times New Roman" w:hAnsi="Times New Roman"/>
          <w:color w:val="FF0000"/>
          <w:sz w:val="20"/>
          <w:szCs w:val="20"/>
        </w:rPr>
      </w:pPr>
    </w:p>
    <w:p w14:paraId="554B3B98"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0" w:author="DG" w:date="2017-01-03T15:44:00Z"/>
          <w:rFonts w:ascii="Times New Roman" w:hAnsi="Times New Roman"/>
          <w:color w:val="FF0000"/>
          <w:sz w:val="20"/>
          <w:szCs w:val="20"/>
        </w:rPr>
      </w:pPr>
    </w:p>
    <w:p w14:paraId="423A29AF"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1" w:author="DG" w:date="2017-01-03T15:44:00Z"/>
          <w:rFonts w:ascii="Times New Roman" w:hAnsi="Times New Roman"/>
          <w:color w:val="FF0000"/>
          <w:sz w:val="20"/>
          <w:szCs w:val="20"/>
        </w:rPr>
      </w:pPr>
    </w:p>
    <w:p w14:paraId="4C5DF4E4"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2" w:author="DG" w:date="2017-01-03T15:44:00Z"/>
          <w:rFonts w:ascii="Times New Roman" w:hAnsi="Times New Roman"/>
          <w:color w:val="FF0000"/>
          <w:sz w:val="20"/>
          <w:szCs w:val="20"/>
        </w:rPr>
      </w:pPr>
    </w:p>
    <w:p w14:paraId="4B88B242"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3" w:author="DG" w:date="2017-01-03T15:44:00Z"/>
          <w:rFonts w:ascii="Times New Roman" w:hAnsi="Times New Roman"/>
          <w:color w:val="FF0000"/>
          <w:sz w:val="20"/>
          <w:szCs w:val="20"/>
        </w:rPr>
      </w:pPr>
    </w:p>
    <w:p w14:paraId="562B693D"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4" w:author="DG" w:date="2017-01-03T15:44:00Z"/>
          <w:rFonts w:ascii="Times New Roman" w:hAnsi="Times New Roman"/>
          <w:color w:val="FF0000"/>
          <w:sz w:val="20"/>
          <w:szCs w:val="20"/>
        </w:rPr>
      </w:pPr>
    </w:p>
    <w:p w14:paraId="5A712C24" w14:textId="77777777" w:rsidR="00572B4E" w:rsidRDefault="00572B4E"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5" w:author="DG" w:date="2017-01-03T15:44:00Z"/>
          <w:rFonts w:ascii="Times New Roman" w:hAnsi="Times New Roman"/>
          <w:color w:val="FF0000"/>
          <w:sz w:val="20"/>
          <w:szCs w:val="20"/>
        </w:rPr>
      </w:pPr>
    </w:p>
    <w:p w14:paraId="42B738E5" w14:textId="77777777" w:rsidR="00572B4E" w:rsidRDefault="0075025A"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del w:id="416" w:author="DG" w:date="2017-01-03T15:44:00Z"/>
          <w:rFonts w:ascii="Times New Roman" w:hAnsi="Times New Roman"/>
          <w:color w:val="FF0000"/>
          <w:sz w:val="20"/>
          <w:szCs w:val="20"/>
        </w:rPr>
      </w:pPr>
      <w:del w:id="417" w:author="DG" w:date="2017-01-03T15:44:00Z">
        <w:r>
          <w:rPr>
            <w:rFonts w:ascii="Times New Roman" w:hAnsi="Times New Roman"/>
            <w:color w:val="FF0000"/>
            <w:sz w:val="22"/>
            <w:szCs w:val="22"/>
          </w:rPr>
          <w:delText xml:space="preserve">Proposed </w:delText>
        </w:r>
        <w:r w:rsidR="00B525FC" w:rsidRPr="00477EC8">
          <w:rPr>
            <w:rFonts w:ascii="Times New Roman" w:hAnsi="Times New Roman"/>
            <w:color w:val="FF0000"/>
            <w:sz w:val="22"/>
            <w:szCs w:val="22"/>
          </w:rPr>
          <w:delText>Summary Table</w:delText>
        </w:r>
        <w:r w:rsidR="00B525FC">
          <w:rPr>
            <w:rFonts w:ascii="Times New Roman" w:hAnsi="Times New Roman"/>
            <w:color w:val="FF0000"/>
            <w:sz w:val="20"/>
            <w:szCs w:val="20"/>
          </w:rPr>
          <w:delText>:</w:delText>
        </w:r>
        <w:r w:rsidR="00477EC8">
          <w:rPr>
            <w:rFonts w:ascii="Times New Roman" w:hAnsi="Times New Roman"/>
            <w:color w:val="FF0000"/>
            <w:sz w:val="20"/>
            <w:szCs w:val="20"/>
          </w:rPr>
          <w:delText xml:space="preserve">  </w:delText>
        </w:r>
        <w:r w:rsidR="00477EC8" w:rsidRPr="00477EC8">
          <w:rPr>
            <w:rFonts w:ascii="Times New Roman" w:hAnsi="Times New Roman"/>
            <w:color w:val="FF0000"/>
            <w:sz w:val="22"/>
            <w:szCs w:val="22"/>
          </w:rPr>
          <w:delText xml:space="preserve">(Based on </w:delText>
        </w:r>
        <w:r w:rsidR="00477EC8">
          <w:rPr>
            <w:rFonts w:ascii="Times New Roman" w:hAnsi="Times New Roman"/>
            <w:color w:val="FF0000"/>
            <w:sz w:val="22"/>
            <w:szCs w:val="22"/>
          </w:rPr>
          <w:delText>DCLS Tidal Acceptance limits)</w:delText>
        </w:r>
      </w:del>
    </w:p>
    <w:p w14:paraId="47F10A23" w14:textId="43C9E522" w:rsidR="00CA5B8A" w:rsidRDefault="00D47EDC" w:rsidP="006B72E2">
      <w:pPr>
        <w:numPr>
          <w:ilvl w:val="0"/>
          <w:numId w:val="20"/>
        </w:num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418" w:author="DG" w:date="2017-01-03T15:44:00Z"/>
          <w:rFonts w:ascii="Times New Roman" w:hAnsi="Times New Roman"/>
          <w:sz w:val="20"/>
          <w:szCs w:val="20"/>
        </w:rPr>
      </w:pPr>
      <w:ins w:id="419" w:author="DG" w:date="2017-01-03T15:44:00Z">
        <w:r>
          <w:rPr>
            <w:rFonts w:ascii="Times New Roman" w:hAnsi="Times New Roman"/>
            <w:sz w:val="20"/>
            <w:szCs w:val="20"/>
          </w:rPr>
          <w:t>Additional quality control parameters are listed in the table below.</w:t>
        </w:r>
      </w:ins>
    </w:p>
    <w:p w14:paraId="43F072DF" w14:textId="77777777" w:rsidR="00D47EDC" w:rsidRDefault="00D47EDC"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420" w:author="DG" w:date="2017-01-03T15:44:00Z"/>
          <w:rFonts w:ascii="Times New Roman" w:hAnsi="Times New Roman"/>
          <w:sz w:val="20"/>
          <w:szCs w:val="20"/>
        </w:rPr>
      </w:pPr>
    </w:p>
    <w:p w14:paraId="1AE75BA7" w14:textId="0140BC97" w:rsidR="00AA1DDE" w:rsidRPr="006B72E2" w:rsidRDefault="00D47EDC" w:rsidP="006B72E2">
      <w:pPr>
        <w:tabs>
          <w:tab w:val="left" w:pos="-1440"/>
          <w:tab w:val="left" w:pos="-720"/>
          <w:tab w:val="left" w:pos="0"/>
          <w:tab w:val="left" w:pos="600"/>
          <w:tab w:val="left" w:pos="1440"/>
          <w:tab w:val="left" w:pos="4200"/>
          <w:tab w:val="left" w:pos="5040"/>
          <w:tab w:val="left" w:pos="5760"/>
          <w:tab w:val="left" w:pos="6480"/>
          <w:tab w:val="left" w:pos="7200"/>
          <w:tab w:val="left" w:pos="7920"/>
          <w:tab w:val="left" w:pos="8640"/>
          <w:tab w:val="left" w:pos="9360"/>
        </w:tabs>
        <w:ind w:left="1440"/>
        <w:rPr>
          <w:ins w:id="421" w:author="DG" w:date="2017-01-03T15:44:00Z"/>
          <w:rFonts w:ascii="Times New Roman" w:hAnsi="Times New Roman"/>
          <w:sz w:val="20"/>
          <w:szCs w:val="20"/>
          <w:u w:val="single"/>
        </w:rPr>
      </w:pPr>
      <w:ins w:id="422" w:author="DG" w:date="2017-01-03T15:44:00Z">
        <w:r w:rsidRPr="006B72E2">
          <w:rPr>
            <w:rFonts w:ascii="Times New Roman" w:hAnsi="Times New Roman"/>
            <w:sz w:val="20"/>
            <w:szCs w:val="20"/>
            <w:u w:val="single"/>
          </w:rPr>
          <w:t xml:space="preserve">Summary of acceptance and corrective actions for particulate phosphorous QC </w:t>
        </w:r>
        <w:r w:rsidR="00D274EE" w:rsidRPr="006B72E2">
          <w:rPr>
            <w:rFonts w:ascii="Times New Roman" w:hAnsi="Times New Roman"/>
            <w:sz w:val="20"/>
            <w:szCs w:val="20"/>
            <w:u w:val="single"/>
          </w:rPr>
          <w:t>parameters</w:t>
        </w:r>
      </w:ins>
    </w:p>
    <w:p w14:paraId="38B3DEF3" w14:textId="77777777" w:rsidR="00AA1DDE" w:rsidRDefault="00AA1DDE"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1560" w:hanging="960"/>
        <w:rPr>
          <w:ins w:id="423" w:author="DG" w:date="2017-01-03T15:44:00Z"/>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24" w:author="DG" w:date="2017-01-03T15:44:00Z">
          <w:tblPr>
            <w:tblpPr w:leftFromText="180" w:rightFromText="180" w:vertAnchor="page" w:horzAnchor="margin" w:tblpXSpec="center" w:tblpY="2686"/>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473"/>
        <w:gridCol w:w="2514"/>
        <w:gridCol w:w="4281"/>
        <w:gridCol w:w="1514"/>
        <w:tblGridChange w:id="425">
          <w:tblGrid>
            <w:gridCol w:w="1782"/>
            <w:gridCol w:w="1566"/>
            <w:gridCol w:w="3870"/>
            <w:gridCol w:w="1674"/>
          </w:tblGrid>
        </w:tblGridChange>
      </w:tblGrid>
      <w:tr w:rsidR="006E1CE5" w:rsidRPr="00A47B00" w14:paraId="4BE86608" w14:textId="77777777" w:rsidTr="00EB1CCE">
        <w:trPr>
          <w:trHeight w:val="620"/>
          <w:trPrChange w:id="426" w:author="DG" w:date="2017-01-03T15:44:00Z">
            <w:trPr>
              <w:trHeight w:val="620"/>
            </w:trPr>
          </w:trPrChange>
        </w:trPr>
        <w:tc>
          <w:tcPr>
            <w:tcW w:w="753" w:type="pct"/>
            <w:tcPrChange w:id="427" w:author="DG" w:date="2017-01-03T15:44:00Z">
              <w:tcPr>
                <w:tcW w:w="1782" w:type="dxa"/>
                <w:vAlign w:val="center"/>
              </w:tcPr>
            </w:tcPrChange>
          </w:tcPr>
          <w:p w14:paraId="677CDC7A" w14:textId="0A0E7E8A" w:rsidR="00A47B00" w:rsidRPr="0023677F" w:rsidRDefault="007A0E4A" w:rsidP="006B72E2">
            <w:pPr>
              <w:rPr>
                <w:rFonts w:ascii="Times New Roman" w:hAnsi="Times New Roman"/>
                <w:b/>
                <w:sz w:val="20"/>
                <w:rPrChange w:id="428" w:author="DG" w:date="2017-01-03T15:44:00Z">
                  <w:rPr>
                    <w:b/>
                    <w:color w:val="FF0000"/>
                    <w:sz w:val="18"/>
                  </w:rPr>
                </w:rPrChange>
              </w:rPr>
              <w:pPrChange w:id="429" w:author="DG" w:date="2017-01-03T15:44:00Z">
                <w:pPr>
                  <w:framePr w:hSpace="180" w:wrap="around" w:vAnchor="page" w:hAnchor="margin" w:xAlign="center" w:y="2686"/>
                </w:pPr>
              </w:pPrChange>
            </w:pPr>
            <w:del w:id="430" w:author="DG" w:date="2017-01-03T15:44:00Z">
              <w:r>
                <w:rPr>
                  <w:b/>
                  <w:color w:val="FF0000"/>
                  <w:sz w:val="18"/>
                  <w:szCs w:val="18"/>
                </w:rPr>
                <w:delText xml:space="preserve">QC </w:delText>
              </w:r>
            </w:del>
            <w:r w:rsidR="00A47B00" w:rsidRPr="0023677F">
              <w:rPr>
                <w:rFonts w:ascii="Times New Roman" w:hAnsi="Times New Roman"/>
                <w:b/>
                <w:sz w:val="20"/>
                <w:rPrChange w:id="431" w:author="DG" w:date="2017-01-03T15:44:00Z">
                  <w:rPr>
                    <w:b/>
                    <w:color w:val="FF0000"/>
                    <w:sz w:val="18"/>
                  </w:rPr>
                </w:rPrChange>
              </w:rPr>
              <w:t>INDICATOR</w:t>
            </w:r>
          </w:p>
        </w:tc>
        <w:tc>
          <w:tcPr>
            <w:tcW w:w="1285" w:type="pct"/>
            <w:tcPrChange w:id="432" w:author="DG" w:date="2017-01-03T15:44:00Z">
              <w:tcPr>
                <w:tcW w:w="1566" w:type="dxa"/>
                <w:vAlign w:val="center"/>
              </w:tcPr>
            </w:tcPrChange>
          </w:tcPr>
          <w:p w14:paraId="69192356" w14:textId="77777777" w:rsidR="00572B4E" w:rsidRPr="00477EC8" w:rsidRDefault="00A47B00" w:rsidP="0075025A">
            <w:pPr>
              <w:framePr w:hSpace="180" w:wrap="around" w:vAnchor="page" w:hAnchor="margin" w:xAlign="center" w:y="2686"/>
              <w:rPr>
                <w:del w:id="433" w:author="DG" w:date="2017-01-03T15:44:00Z"/>
                <w:b/>
                <w:color w:val="FF0000"/>
                <w:sz w:val="18"/>
                <w:szCs w:val="18"/>
              </w:rPr>
            </w:pPr>
            <w:r w:rsidRPr="0023677F">
              <w:rPr>
                <w:rFonts w:ascii="Times New Roman" w:hAnsi="Times New Roman"/>
                <w:b/>
                <w:sz w:val="20"/>
                <w:rPrChange w:id="434" w:author="DG" w:date="2017-01-03T15:44:00Z">
                  <w:rPr>
                    <w:b/>
                    <w:color w:val="FF0000"/>
                    <w:sz w:val="18"/>
                  </w:rPr>
                </w:rPrChange>
              </w:rPr>
              <w:t>ACCEPTANCE/</w:t>
            </w:r>
          </w:p>
          <w:p w14:paraId="3C232A1C" w14:textId="77777777" w:rsidR="00A47B00" w:rsidRPr="0023677F" w:rsidRDefault="00A47B00" w:rsidP="006B72E2">
            <w:pPr>
              <w:rPr>
                <w:rFonts w:ascii="Times New Roman" w:hAnsi="Times New Roman"/>
                <w:b/>
                <w:sz w:val="20"/>
                <w:rPrChange w:id="435" w:author="DG" w:date="2017-01-03T15:44:00Z">
                  <w:rPr>
                    <w:b/>
                    <w:color w:val="FF0000"/>
                    <w:sz w:val="18"/>
                  </w:rPr>
                </w:rPrChange>
              </w:rPr>
              <w:pPrChange w:id="436" w:author="DG" w:date="2017-01-03T15:44:00Z">
                <w:pPr>
                  <w:framePr w:hSpace="180" w:wrap="around" w:vAnchor="page" w:hAnchor="margin" w:xAlign="center" w:y="2686"/>
                </w:pPr>
              </w:pPrChange>
            </w:pPr>
            <w:r w:rsidRPr="0023677F">
              <w:rPr>
                <w:rFonts w:ascii="Times New Roman" w:hAnsi="Times New Roman"/>
                <w:b/>
                <w:sz w:val="20"/>
                <w:rPrChange w:id="437" w:author="DG" w:date="2017-01-03T15:44:00Z">
                  <w:rPr>
                    <w:b/>
                    <w:color w:val="FF0000"/>
                    <w:sz w:val="18"/>
                  </w:rPr>
                </w:rPrChange>
              </w:rPr>
              <w:t>ACTION LIMITS</w:t>
            </w:r>
          </w:p>
        </w:tc>
        <w:tc>
          <w:tcPr>
            <w:tcW w:w="2188" w:type="pct"/>
            <w:tcPrChange w:id="438" w:author="DG" w:date="2017-01-03T15:44:00Z">
              <w:tcPr>
                <w:tcW w:w="3870" w:type="dxa"/>
                <w:vAlign w:val="center"/>
              </w:tcPr>
            </w:tcPrChange>
          </w:tcPr>
          <w:p w14:paraId="046D84B8" w14:textId="77777777" w:rsidR="00572B4E" w:rsidRPr="00477EC8" w:rsidRDefault="00572B4E" w:rsidP="0075025A">
            <w:pPr>
              <w:framePr w:hSpace="180" w:wrap="around" w:vAnchor="page" w:hAnchor="margin" w:xAlign="center" w:y="2686"/>
              <w:rPr>
                <w:del w:id="439" w:author="DG" w:date="2017-01-03T15:44:00Z"/>
                <w:b/>
                <w:color w:val="FF0000"/>
                <w:sz w:val="18"/>
                <w:szCs w:val="18"/>
              </w:rPr>
            </w:pPr>
          </w:p>
          <w:p w14:paraId="2C133C54" w14:textId="77777777" w:rsidR="00A47B00" w:rsidRPr="0023677F" w:rsidRDefault="00A47B00" w:rsidP="006B72E2">
            <w:pPr>
              <w:rPr>
                <w:rFonts w:ascii="Times New Roman" w:hAnsi="Times New Roman"/>
                <w:b/>
                <w:sz w:val="20"/>
                <w:rPrChange w:id="440" w:author="DG" w:date="2017-01-03T15:44:00Z">
                  <w:rPr>
                    <w:b/>
                    <w:color w:val="FF0000"/>
                    <w:sz w:val="18"/>
                  </w:rPr>
                </w:rPrChange>
              </w:rPr>
              <w:pPrChange w:id="441" w:author="DG" w:date="2017-01-03T15:44:00Z">
                <w:pPr>
                  <w:framePr w:hSpace="180" w:wrap="around" w:vAnchor="page" w:hAnchor="margin" w:xAlign="center" w:y="2686"/>
                </w:pPr>
              </w:pPrChange>
            </w:pPr>
            <w:r w:rsidRPr="0023677F">
              <w:rPr>
                <w:rFonts w:ascii="Times New Roman" w:hAnsi="Times New Roman"/>
                <w:b/>
                <w:sz w:val="20"/>
                <w:rPrChange w:id="442" w:author="DG" w:date="2017-01-03T15:44:00Z">
                  <w:rPr>
                    <w:b/>
                    <w:color w:val="FF0000"/>
                    <w:sz w:val="18"/>
                  </w:rPr>
                </w:rPrChange>
              </w:rPr>
              <w:t>ACTION</w:t>
            </w:r>
          </w:p>
        </w:tc>
        <w:tc>
          <w:tcPr>
            <w:tcW w:w="774" w:type="pct"/>
            <w:tcPrChange w:id="443" w:author="DG" w:date="2017-01-03T15:44:00Z">
              <w:tcPr>
                <w:tcW w:w="1674" w:type="dxa"/>
                <w:vAlign w:val="center"/>
              </w:tcPr>
            </w:tcPrChange>
          </w:tcPr>
          <w:p w14:paraId="78FE3948" w14:textId="77777777" w:rsidR="00A47B00" w:rsidRPr="0023677F" w:rsidRDefault="00A47B00" w:rsidP="006B72E2">
            <w:pPr>
              <w:jc w:val="center"/>
              <w:rPr>
                <w:rFonts w:ascii="Times New Roman" w:hAnsi="Times New Roman"/>
                <w:b/>
                <w:sz w:val="20"/>
                <w:rPrChange w:id="444" w:author="DG" w:date="2017-01-03T15:44:00Z">
                  <w:rPr>
                    <w:b/>
                    <w:color w:val="FF0000"/>
                    <w:sz w:val="18"/>
                  </w:rPr>
                </w:rPrChange>
              </w:rPr>
              <w:pPrChange w:id="445" w:author="DG" w:date="2017-01-03T15:44:00Z">
                <w:pPr>
                  <w:framePr w:hSpace="180" w:wrap="around" w:vAnchor="page" w:hAnchor="margin" w:xAlign="center" w:y="2686"/>
                </w:pPr>
              </w:pPrChange>
            </w:pPr>
            <w:r w:rsidRPr="0023677F">
              <w:rPr>
                <w:rFonts w:ascii="Times New Roman" w:hAnsi="Times New Roman"/>
                <w:b/>
                <w:sz w:val="20"/>
                <w:rPrChange w:id="446" w:author="DG" w:date="2017-01-03T15:44:00Z">
                  <w:rPr>
                    <w:b/>
                    <w:color w:val="FF0000"/>
                    <w:sz w:val="18"/>
                  </w:rPr>
                </w:rPrChange>
              </w:rPr>
              <w:t>FREQUENCY (BATCH)</w:t>
            </w:r>
          </w:p>
        </w:tc>
      </w:tr>
      <w:tr w:rsidR="006E1CE5" w:rsidRPr="00A47B00" w14:paraId="3D45EE2B" w14:textId="77777777" w:rsidTr="00EB1CCE">
        <w:trPr>
          <w:trPrChange w:id="447" w:author="DG" w:date="2017-01-03T15:44:00Z">
            <w:trPr>
              <w:trHeight w:val="713"/>
            </w:trPr>
          </w:trPrChange>
        </w:trPr>
        <w:tc>
          <w:tcPr>
            <w:tcW w:w="753" w:type="pct"/>
            <w:tcPrChange w:id="448" w:author="DG" w:date="2017-01-03T15:44:00Z">
              <w:tcPr>
                <w:tcW w:w="1782" w:type="dxa"/>
                <w:vAlign w:val="center"/>
              </w:tcPr>
            </w:tcPrChange>
          </w:tcPr>
          <w:p w14:paraId="2D9F29E2" w14:textId="1574DE3C" w:rsidR="00A47B00" w:rsidRPr="0023677F" w:rsidRDefault="00A47B00" w:rsidP="006B72E2">
            <w:pPr>
              <w:rPr>
                <w:rFonts w:ascii="Times New Roman" w:hAnsi="Times New Roman"/>
                <w:sz w:val="20"/>
                <w:rPrChange w:id="449" w:author="DG" w:date="2017-01-03T15:44:00Z">
                  <w:rPr>
                    <w:color w:val="FF0000"/>
                    <w:sz w:val="18"/>
                  </w:rPr>
                </w:rPrChange>
              </w:rPr>
              <w:pPrChange w:id="450" w:author="DG" w:date="2017-01-03T15:44:00Z">
                <w:pPr>
                  <w:framePr w:hSpace="180" w:wrap="around" w:vAnchor="page" w:hAnchor="margin" w:xAlign="center" w:y="2686"/>
                </w:pPr>
              </w:pPrChange>
            </w:pPr>
            <w:r w:rsidRPr="0023677F">
              <w:rPr>
                <w:rFonts w:ascii="Times New Roman" w:hAnsi="Times New Roman"/>
                <w:sz w:val="20"/>
                <w:rPrChange w:id="451" w:author="DG" w:date="2017-01-03T15:44:00Z">
                  <w:rPr>
                    <w:color w:val="FF0000"/>
                    <w:sz w:val="18"/>
                  </w:rPr>
                </w:rPrChange>
              </w:rPr>
              <w:t>Correlation Coefficient</w:t>
            </w:r>
            <w:ins w:id="452" w:author="DG" w:date="2017-01-03T15:44:00Z">
              <w:r w:rsidR="00EB1CCE">
                <w:rPr>
                  <w:rFonts w:ascii="Times New Roman" w:hAnsi="Times New Roman"/>
                  <w:sz w:val="20"/>
                  <w:szCs w:val="20"/>
                </w:rPr>
                <w:t xml:space="preserve"> (r)</w:t>
              </w:r>
            </w:ins>
          </w:p>
        </w:tc>
        <w:tc>
          <w:tcPr>
            <w:tcW w:w="1285" w:type="pct"/>
            <w:tcPrChange w:id="453" w:author="DG" w:date="2017-01-03T15:44:00Z">
              <w:tcPr>
                <w:tcW w:w="1566" w:type="dxa"/>
                <w:vAlign w:val="center"/>
              </w:tcPr>
            </w:tcPrChange>
          </w:tcPr>
          <w:p w14:paraId="4E1688EF" w14:textId="0FA050F2" w:rsidR="00A47B00" w:rsidRPr="0023677F" w:rsidRDefault="00EB1CCE" w:rsidP="006B72E2">
            <w:pPr>
              <w:rPr>
                <w:rFonts w:ascii="Times New Roman" w:hAnsi="Times New Roman"/>
                <w:sz w:val="20"/>
                <w:rPrChange w:id="454" w:author="DG" w:date="2017-01-03T15:44:00Z">
                  <w:rPr>
                    <w:color w:val="FF0000"/>
                    <w:sz w:val="18"/>
                  </w:rPr>
                </w:rPrChange>
              </w:rPr>
              <w:pPrChange w:id="455" w:author="DG" w:date="2017-01-03T15:44:00Z">
                <w:pPr>
                  <w:framePr w:hSpace="180" w:wrap="around" w:vAnchor="page" w:hAnchor="margin" w:xAlign="center" w:y="2686"/>
                </w:pPr>
              </w:pPrChange>
            </w:pPr>
            <w:ins w:id="456" w:author="DG" w:date="2017-01-03T15:44:00Z">
              <w:r>
                <w:rPr>
                  <w:rFonts w:ascii="Times New Roman" w:hAnsi="Times New Roman"/>
                  <w:sz w:val="20"/>
                  <w:szCs w:val="20"/>
                </w:rPr>
                <w:t xml:space="preserve">r  </w:t>
              </w:r>
            </w:ins>
            <w:r w:rsidR="00A47B00" w:rsidRPr="0023677F">
              <w:rPr>
                <w:rFonts w:ascii="Times New Roman" w:hAnsi="Times New Roman"/>
                <w:sz w:val="20"/>
                <w:rPrChange w:id="457" w:author="DG" w:date="2017-01-03T15:44:00Z">
                  <w:rPr>
                    <w:color w:val="FF0000"/>
                    <w:sz w:val="18"/>
                  </w:rPr>
                </w:rPrChange>
              </w:rPr>
              <w:t>≥  0.995</w:t>
            </w:r>
          </w:p>
        </w:tc>
        <w:tc>
          <w:tcPr>
            <w:tcW w:w="2188" w:type="pct"/>
            <w:tcPrChange w:id="458" w:author="DG" w:date="2017-01-03T15:44:00Z">
              <w:tcPr>
                <w:tcW w:w="3870" w:type="dxa"/>
                <w:vAlign w:val="center"/>
              </w:tcPr>
            </w:tcPrChange>
          </w:tcPr>
          <w:p w14:paraId="51901DC0" w14:textId="77777777" w:rsidR="00A47B00" w:rsidRPr="0023677F" w:rsidRDefault="00A47B00" w:rsidP="006B72E2">
            <w:pPr>
              <w:rPr>
                <w:rFonts w:ascii="Times New Roman" w:hAnsi="Times New Roman"/>
                <w:sz w:val="20"/>
                <w:rPrChange w:id="459" w:author="DG" w:date="2017-01-03T15:44:00Z">
                  <w:rPr>
                    <w:color w:val="FF0000"/>
                    <w:sz w:val="18"/>
                  </w:rPr>
                </w:rPrChange>
              </w:rPr>
              <w:pPrChange w:id="460" w:author="DG" w:date="2017-01-03T15:44:00Z">
                <w:pPr>
                  <w:framePr w:hSpace="180" w:wrap="around" w:vAnchor="page" w:hAnchor="margin" w:xAlign="center" w:y="2686"/>
                </w:pPr>
              </w:pPrChange>
            </w:pPr>
            <w:r w:rsidRPr="0023677F">
              <w:rPr>
                <w:rFonts w:ascii="Times New Roman" w:hAnsi="Times New Roman"/>
                <w:sz w:val="20"/>
                <w:rPrChange w:id="461" w:author="DG" w:date="2017-01-03T15:44:00Z">
                  <w:rPr>
                    <w:color w:val="FF0000"/>
                    <w:sz w:val="18"/>
                  </w:rPr>
                </w:rPrChange>
              </w:rPr>
              <w:t xml:space="preserve">If &lt; 0.995, evaluate data points of the calibration curve.  </w:t>
            </w:r>
            <w:r w:rsidRPr="0023677F">
              <w:rPr>
                <w:rFonts w:ascii="Times New Roman" w:hAnsi="Times New Roman"/>
                <w:sz w:val="20"/>
                <w:rPrChange w:id="462" w:author="DG" w:date="2017-01-03T15:44:00Z">
                  <w:rPr>
                    <w:color w:val="FF0000"/>
                    <w:sz w:val="18"/>
                    <w:highlight w:val="yellow"/>
                  </w:rPr>
                </w:rPrChange>
              </w:rPr>
              <w:t>If any data point is outside established limits, reject as outlier.</w:t>
            </w:r>
          </w:p>
        </w:tc>
        <w:tc>
          <w:tcPr>
            <w:tcW w:w="774" w:type="pct"/>
            <w:tcPrChange w:id="463" w:author="DG" w:date="2017-01-03T15:44:00Z">
              <w:tcPr>
                <w:tcW w:w="1674" w:type="dxa"/>
                <w:vAlign w:val="center"/>
              </w:tcPr>
            </w:tcPrChange>
          </w:tcPr>
          <w:p w14:paraId="20D2424B" w14:textId="77777777" w:rsidR="00A47B00" w:rsidRPr="0023677F" w:rsidRDefault="00A47B00" w:rsidP="006B72E2">
            <w:pPr>
              <w:rPr>
                <w:rFonts w:ascii="Times New Roman" w:hAnsi="Times New Roman"/>
                <w:sz w:val="20"/>
                <w:rPrChange w:id="464" w:author="DG" w:date="2017-01-03T15:44:00Z">
                  <w:rPr>
                    <w:color w:val="FF0000"/>
                    <w:sz w:val="18"/>
                  </w:rPr>
                </w:rPrChange>
              </w:rPr>
              <w:pPrChange w:id="465" w:author="DG" w:date="2017-01-03T15:44:00Z">
                <w:pPr>
                  <w:framePr w:hSpace="180" w:wrap="around" w:vAnchor="page" w:hAnchor="margin" w:xAlign="center" w:y="2686"/>
                </w:pPr>
              </w:pPrChange>
            </w:pPr>
            <w:r w:rsidRPr="0023677F">
              <w:rPr>
                <w:rFonts w:ascii="Times New Roman" w:hAnsi="Times New Roman"/>
                <w:sz w:val="20"/>
                <w:rPrChange w:id="466" w:author="DG" w:date="2017-01-03T15:44:00Z">
                  <w:rPr>
                    <w:color w:val="FF0000"/>
                    <w:sz w:val="18"/>
                  </w:rPr>
                </w:rPrChange>
              </w:rPr>
              <w:t>1 per batch if acceptable.</w:t>
            </w:r>
          </w:p>
        </w:tc>
      </w:tr>
    </w:tbl>
    <w:tbl>
      <w:tblPr>
        <w:tblpPr w:leftFromText="180" w:rightFromText="180" w:vertAnchor="page" w:horzAnchor="margin" w:tblpXSpec="center" w:tblpY="2686"/>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2"/>
        <w:gridCol w:w="1566"/>
        <w:gridCol w:w="3870"/>
        <w:gridCol w:w="1674"/>
      </w:tblGrid>
      <w:tr w:rsidR="00572B4E" w:rsidRPr="00477EC8" w14:paraId="4A2A47B7" w14:textId="77777777" w:rsidTr="0075025A">
        <w:trPr>
          <w:trHeight w:val="713"/>
          <w:del w:id="467" w:author="DG" w:date="2017-01-03T15:44:00Z"/>
        </w:trPr>
        <w:tc>
          <w:tcPr>
            <w:tcW w:w="1782" w:type="dxa"/>
            <w:vAlign w:val="center"/>
          </w:tcPr>
          <w:p w14:paraId="78893E96" w14:textId="77777777" w:rsidR="00572B4E" w:rsidRPr="00477EC8" w:rsidRDefault="00572B4E" w:rsidP="0075025A">
            <w:pPr>
              <w:rPr>
                <w:del w:id="468" w:author="DG" w:date="2017-01-03T15:44:00Z"/>
                <w:color w:val="FF0000"/>
                <w:sz w:val="18"/>
                <w:szCs w:val="18"/>
              </w:rPr>
            </w:pPr>
            <w:del w:id="469" w:author="DG" w:date="2017-01-03T15:44:00Z">
              <w:r w:rsidRPr="00477EC8">
                <w:rPr>
                  <w:color w:val="FF0000"/>
                  <w:sz w:val="18"/>
                  <w:szCs w:val="18"/>
                </w:rPr>
                <w:lastRenderedPageBreak/>
                <w:delText>LCS/QCS</w:delText>
              </w:r>
            </w:del>
          </w:p>
        </w:tc>
        <w:tc>
          <w:tcPr>
            <w:tcW w:w="1566" w:type="dxa"/>
            <w:vAlign w:val="center"/>
          </w:tcPr>
          <w:p w14:paraId="44330617" w14:textId="77777777" w:rsidR="00572B4E" w:rsidRPr="00477EC8" w:rsidRDefault="00572B4E" w:rsidP="0075025A">
            <w:pPr>
              <w:rPr>
                <w:del w:id="470" w:author="DG" w:date="2017-01-03T15:44:00Z"/>
                <w:color w:val="FF0000"/>
                <w:sz w:val="18"/>
                <w:szCs w:val="18"/>
              </w:rPr>
            </w:pPr>
            <w:del w:id="471" w:author="DG" w:date="2017-01-03T15:44:00Z">
              <w:r w:rsidRPr="00477EC8">
                <w:rPr>
                  <w:color w:val="FF0000"/>
                  <w:sz w:val="18"/>
                  <w:szCs w:val="18"/>
                </w:rPr>
                <w:delText>± 10%</w:delText>
              </w:r>
            </w:del>
          </w:p>
        </w:tc>
        <w:tc>
          <w:tcPr>
            <w:tcW w:w="3870" w:type="dxa"/>
            <w:vAlign w:val="center"/>
          </w:tcPr>
          <w:p w14:paraId="747D7519" w14:textId="77777777" w:rsidR="00572B4E" w:rsidRPr="00477EC8" w:rsidRDefault="00572B4E" w:rsidP="0075025A">
            <w:pPr>
              <w:rPr>
                <w:del w:id="472" w:author="DG" w:date="2017-01-03T15:44:00Z"/>
                <w:color w:val="FF0000"/>
                <w:sz w:val="18"/>
                <w:szCs w:val="18"/>
              </w:rPr>
            </w:pPr>
            <w:del w:id="473" w:author="DG" w:date="2017-01-03T15:44:00Z">
              <w:r w:rsidRPr="00477EC8">
                <w:rPr>
                  <w:color w:val="FF0000"/>
                  <w:sz w:val="18"/>
                  <w:szCs w:val="18"/>
                </w:rPr>
                <w:delText>If QCS value is outside ± 10% of the target value, reject the run, correct the problem and rerun samples.</w:delText>
              </w:r>
            </w:del>
          </w:p>
        </w:tc>
        <w:tc>
          <w:tcPr>
            <w:tcW w:w="1674" w:type="dxa"/>
            <w:vAlign w:val="center"/>
          </w:tcPr>
          <w:p w14:paraId="0C022AA2" w14:textId="77777777" w:rsidR="00572B4E" w:rsidRPr="00477EC8" w:rsidRDefault="00572B4E" w:rsidP="0075025A">
            <w:pPr>
              <w:rPr>
                <w:del w:id="474" w:author="DG" w:date="2017-01-03T15:44:00Z"/>
                <w:color w:val="FF0000"/>
                <w:sz w:val="18"/>
                <w:szCs w:val="18"/>
              </w:rPr>
            </w:pPr>
            <w:moveFromRangeStart w:id="475" w:author="DG" w:date="2017-01-03T15:45:00Z" w:name="move471221628"/>
            <w:moveFrom w:id="476" w:author="DG" w:date="2017-01-03T15:45:00Z">
              <w:r w:rsidRPr="00477EC8">
                <w:rPr>
                  <w:color w:val="FF0000"/>
                  <w:sz w:val="18"/>
                  <w:szCs w:val="18"/>
                </w:rPr>
                <w:t>Beginning of run following the ICV.</w:t>
              </w:r>
            </w:moveFrom>
            <w:moveFromRangeEnd w:id="475"/>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77" w:author="DG" w:date="2017-01-03T15:44:00Z">
          <w:tblPr>
            <w:tblpPr w:leftFromText="180" w:rightFromText="180" w:vertAnchor="page" w:horzAnchor="margin" w:tblpXSpec="center" w:tblpY="2686"/>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473"/>
        <w:gridCol w:w="2514"/>
        <w:gridCol w:w="4281"/>
        <w:gridCol w:w="1514"/>
        <w:tblGridChange w:id="478">
          <w:tblGrid>
            <w:gridCol w:w="113"/>
            <w:gridCol w:w="1473"/>
            <w:gridCol w:w="196"/>
            <w:gridCol w:w="1566"/>
            <w:gridCol w:w="752"/>
            <w:gridCol w:w="3118"/>
            <w:gridCol w:w="1163"/>
            <w:gridCol w:w="511"/>
            <w:gridCol w:w="1003"/>
          </w:tblGrid>
        </w:tblGridChange>
      </w:tblGrid>
      <w:tr w:rsidR="00EB1CCE" w:rsidRPr="00A47B00" w14:paraId="120B7A2B" w14:textId="77777777" w:rsidTr="00EB1CCE">
        <w:trPr>
          <w:trPrChange w:id="479" w:author="DG" w:date="2017-01-03T15:44:00Z">
            <w:trPr>
              <w:gridAfter w:val="0"/>
              <w:trHeight w:val="713"/>
            </w:trPr>
          </w:trPrChange>
        </w:trPr>
        <w:tc>
          <w:tcPr>
            <w:tcW w:w="753" w:type="pct"/>
            <w:tcPrChange w:id="480" w:author="DG" w:date="2017-01-03T15:44:00Z">
              <w:tcPr>
                <w:tcW w:w="1782" w:type="dxa"/>
                <w:gridSpan w:val="3"/>
                <w:vAlign w:val="center"/>
              </w:tcPr>
            </w:tcPrChange>
          </w:tcPr>
          <w:p w14:paraId="4A5A9722" w14:textId="77777777" w:rsidR="00EB1CCE" w:rsidRPr="0023677F" w:rsidRDefault="00EB1CCE" w:rsidP="006B72E2">
            <w:pPr>
              <w:rPr>
                <w:rFonts w:ascii="Times New Roman" w:hAnsi="Times New Roman"/>
                <w:sz w:val="20"/>
                <w:rPrChange w:id="481" w:author="DG" w:date="2017-01-03T15:44:00Z">
                  <w:rPr>
                    <w:color w:val="FF0000"/>
                    <w:sz w:val="18"/>
                  </w:rPr>
                </w:rPrChange>
              </w:rPr>
              <w:pPrChange w:id="482" w:author="DG" w:date="2017-01-03T15:44:00Z">
                <w:pPr>
                  <w:framePr w:hSpace="180" w:wrap="around" w:vAnchor="page" w:hAnchor="margin" w:xAlign="center" w:y="2686"/>
                </w:pPr>
              </w:pPrChange>
            </w:pPr>
            <w:r w:rsidRPr="0023677F">
              <w:rPr>
                <w:rFonts w:ascii="Times New Roman" w:hAnsi="Times New Roman"/>
                <w:sz w:val="20"/>
                <w:rPrChange w:id="483" w:author="DG" w:date="2017-01-03T15:44:00Z">
                  <w:rPr>
                    <w:color w:val="FF0000"/>
                    <w:sz w:val="18"/>
                  </w:rPr>
                </w:rPrChange>
              </w:rPr>
              <w:t>ICV</w:t>
            </w:r>
          </w:p>
        </w:tc>
        <w:tc>
          <w:tcPr>
            <w:tcW w:w="1285" w:type="pct"/>
            <w:tcPrChange w:id="484" w:author="DG" w:date="2017-01-03T15:44:00Z">
              <w:tcPr>
                <w:tcW w:w="1566" w:type="dxa"/>
                <w:vAlign w:val="center"/>
              </w:tcPr>
            </w:tcPrChange>
          </w:tcPr>
          <w:p w14:paraId="1064BD29" w14:textId="77777777" w:rsidR="00EB1CCE" w:rsidRPr="0023677F" w:rsidRDefault="00EB1CCE" w:rsidP="006B72E2">
            <w:pPr>
              <w:rPr>
                <w:rFonts w:ascii="Times New Roman" w:hAnsi="Times New Roman"/>
                <w:sz w:val="20"/>
                <w:rPrChange w:id="485" w:author="DG" w:date="2017-01-03T15:44:00Z">
                  <w:rPr>
                    <w:color w:val="FF0000"/>
                    <w:sz w:val="18"/>
                  </w:rPr>
                </w:rPrChange>
              </w:rPr>
              <w:pPrChange w:id="486" w:author="DG" w:date="2017-01-03T15:44:00Z">
                <w:pPr>
                  <w:framePr w:hSpace="180" w:wrap="around" w:vAnchor="page" w:hAnchor="margin" w:xAlign="center" w:y="2686"/>
                </w:pPr>
              </w:pPrChange>
            </w:pPr>
            <w:r w:rsidRPr="0023677F">
              <w:rPr>
                <w:rFonts w:ascii="Times New Roman" w:hAnsi="Times New Roman"/>
                <w:sz w:val="20"/>
                <w:rPrChange w:id="487" w:author="DG" w:date="2017-01-03T15:44:00Z">
                  <w:rPr>
                    <w:color w:val="FF0000"/>
                    <w:sz w:val="18"/>
                  </w:rPr>
                </w:rPrChange>
              </w:rPr>
              <w:t>± 10%</w:t>
            </w:r>
          </w:p>
        </w:tc>
        <w:tc>
          <w:tcPr>
            <w:tcW w:w="2188" w:type="pct"/>
            <w:tcPrChange w:id="488" w:author="DG" w:date="2017-01-03T15:44:00Z">
              <w:tcPr>
                <w:tcW w:w="3870" w:type="dxa"/>
                <w:gridSpan w:val="2"/>
                <w:vAlign w:val="center"/>
              </w:tcPr>
            </w:tcPrChange>
          </w:tcPr>
          <w:p w14:paraId="03B97E27" w14:textId="77777777" w:rsidR="00EB1CCE" w:rsidRPr="0023677F" w:rsidRDefault="00EB1CCE" w:rsidP="006B72E2">
            <w:pPr>
              <w:rPr>
                <w:rFonts w:ascii="Times New Roman" w:hAnsi="Times New Roman"/>
                <w:sz w:val="20"/>
                <w:rPrChange w:id="489" w:author="DG" w:date="2017-01-03T15:44:00Z">
                  <w:rPr>
                    <w:color w:val="FF0000"/>
                    <w:sz w:val="18"/>
                  </w:rPr>
                </w:rPrChange>
              </w:rPr>
              <w:pPrChange w:id="490" w:author="DG" w:date="2017-01-03T15:44:00Z">
                <w:pPr>
                  <w:framePr w:hSpace="180" w:wrap="around" w:vAnchor="page" w:hAnchor="margin" w:xAlign="center" w:y="2686"/>
                </w:pPr>
              </w:pPrChange>
            </w:pPr>
            <w:r w:rsidRPr="0023677F">
              <w:rPr>
                <w:rFonts w:ascii="Times New Roman" w:hAnsi="Times New Roman"/>
                <w:sz w:val="20"/>
                <w:rPrChange w:id="491" w:author="DG" w:date="2017-01-03T15:44:00Z">
                  <w:rPr>
                    <w:color w:val="FF0000"/>
                    <w:sz w:val="18"/>
                  </w:rPr>
                </w:rPrChange>
              </w:rPr>
              <w:t>Recalibrate if outside acceptance limits.</w:t>
            </w:r>
          </w:p>
        </w:tc>
        <w:tc>
          <w:tcPr>
            <w:tcW w:w="774" w:type="pct"/>
            <w:tcPrChange w:id="492" w:author="DG" w:date="2017-01-03T15:44:00Z">
              <w:tcPr>
                <w:tcW w:w="1674" w:type="dxa"/>
                <w:gridSpan w:val="2"/>
                <w:vAlign w:val="center"/>
              </w:tcPr>
            </w:tcPrChange>
          </w:tcPr>
          <w:p w14:paraId="7E2950BE" w14:textId="77777777" w:rsidR="00EB1CCE" w:rsidRPr="0023677F" w:rsidRDefault="00EB1CCE" w:rsidP="006B72E2">
            <w:pPr>
              <w:rPr>
                <w:rFonts w:ascii="Times New Roman" w:hAnsi="Times New Roman"/>
                <w:sz w:val="20"/>
                <w:rPrChange w:id="493" w:author="DG" w:date="2017-01-03T15:44:00Z">
                  <w:rPr>
                    <w:color w:val="FF0000"/>
                    <w:sz w:val="18"/>
                  </w:rPr>
                </w:rPrChange>
              </w:rPr>
              <w:pPrChange w:id="494" w:author="DG" w:date="2017-01-03T15:44:00Z">
                <w:pPr>
                  <w:framePr w:hSpace="180" w:wrap="around" w:vAnchor="page" w:hAnchor="margin" w:xAlign="center" w:y="2686"/>
                </w:pPr>
              </w:pPrChange>
            </w:pPr>
            <w:r w:rsidRPr="0023677F">
              <w:rPr>
                <w:rFonts w:ascii="Times New Roman" w:hAnsi="Times New Roman"/>
                <w:sz w:val="20"/>
                <w:rPrChange w:id="495" w:author="DG" w:date="2017-01-03T15:44:00Z">
                  <w:rPr>
                    <w:color w:val="FF0000"/>
                    <w:sz w:val="18"/>
                  </w:rPr>
                </w:rPrChange>
              </w:rPr>
              <w:t>Beginning of run following standard curve.</w:t>
            </w:r>
          </w:p>
        </w:tc>
      </w:tr>
      <w:tr w:rsidR="006E1CE5" w:rsidRPr="00A47B00" w14:paraId="749423F8" w14:textId="77777777" w:rsidTr="00EB1CCE">
        <w:trPr>
          <w:ins w:id="496" w:author="DG" w:date="2017-01-03T15:44:00Z"/>
        </w:trPr>
        <w:tc>
          <w:tcPr>
            <w:tcW w:w="753" w:type="pct"/>
          </w:tcPr>
          <w:p w14:paraId="3ECEC6EE" w14:textId="5210A543" w:rsidR="00A47B00" w:rsidRPr="0023677F" w:rsidRDefault="00EB1CCE" w:rsidP="006B72E2">
            <w:pPr>
              <w:rPr>
                <w:ins w:id="497" w:author="DG" w:date="2017-01-03T15:44:00Z"/>
                <w:rFonts w:ascii="Times New Roman" w:hAnsi="Times New Roman"/>
                <w:sz w:val="20"/>
                <w:szCs w:val="20"/>
              </w:rPr>
            </w:pPr>
            <w:ins w:id="498" w:author="DG" w:date="2017-01-03T15:44:00Z">
              <w:r>
                <w:rPr>
                  <w:rFonts w:ascii="Times New Roman" w:hAnsi="Times New Roman"/>
                  <w:sz w:val="20"/>
                  <w:szCs w:val="20"/>
                </w:rPr>
                <w:t>QCS</w:t>
              </w:r>
            </w:ins>
          </w:p>
        </w:tc>
        <w:tc>
          <w:tcPr>
            <w:tcW w:w="1285" w:type="pct"/>
          </w:tcPr>
          <w:p w14:paraId="40773E1C" w14:textId="77777777" w:rsidR="00A47B00" w:rsidRDefault="00A47B00" w:rsidP="006B72E2">
            <w:pPr>
              <w:rPr>
                <w:ins w:id="499" w:author="DG" w:date="2017-01-03T15:44:00Z"/>
                <w:rFonts w:ascii="Times New Roman" w:hAnsi="Times New Roman"/>
                <w:sz w:val="20"/>
                <w:szCs w:val="20"/>
              </w:rPr>
            </w:pPr>
            <w:ins w:id="500" w:author="DG" w:date="2017-01-03T15:44:00Z">
              <w:r w:rsidRPr="0023677F">
                <w:rPr>
                  <w:rFonts w:ascii="Times New Roman" w:hAnsi="Times New Roman"/>
                  <w:sz w:val="20"/>
                  <w:szCs w:val="20"/>
                </w:rPr>
                <w:t>± 10%</w:t>
              </w:r>
              <w:r w:rsidR="00EB1CCE">
                <w:rPr>
                  <w:rFonts w:ascii="Times New Roman" w:hAnsi="Times New Roman"/>
                  <w:sz w:val="20"/>
                  <w:szCs w:val="20"/>
                </w:rPr>
                <w:t xml:space="preserve"> (EPA 1993)</w:t>
              </w:r>
            </w:ins>
          </w:p>
          <w:p w14:paraId="1DB2741A" w14:textId="71744B2C" w:rsidR="00EB1CCE" w:rsidRPr="0023677F" w:rsidRDefault="00EB1CCE" w:rsidP="006B72E2">
            <w:pPr>
              <w:rPr>
                <w:ins w:id="501" w:author="DG" w:date="2017-01-03T15:44:00Z"/>
                <w:rFonts w:ascii="Times New Roman" w:hAnsi="Times New Roman"/>
                <w:sz w:val="20"/>
                <w:szCs w:val="20"/>
              </w:rPr>
            </w:pPr>
            <w:ins w:id="502" w:author="DG" w:date="2017-01-03T15:44:00Z">
              <w:r w:rsidRPr="0023677F">
                <w:rPr>
                  <w:rFonts w:ascii="Times New Roman" w:hAnsi="Times New Roman"/>
                  <w:sz w:val="20"/>
                  <w:szCs w:val="20"/>
                </w:rPr>
                <w:t>± 3s (</w:t>
              </w:r>
              <w:r>
                <w:rPr>
                  <w:rFonts w:ascii="Times New Roman" w:hAnsi="Times New Roman"/>
                  <w:sz w:val="20"/>
                  <w:szCs w:val="20"/>
                </w:rPr>
                <w:t>NELAC</w:t>
              </w:r>
              <w:r w:rsidRPr="0023677F">
                <w:rPr>
                  <w:rFonts w:ascii="Times New Roman" w:hAnsi="Times New Roman"/>
                  <w:sz w:val="20"/>
                  <w:szCs w:val="20"/>
                </w:rPr>
                <w:t>)</w:t>
              </w:r>
            </w:ins>
          </w:p>
        </w:tc>
        <w:tc>
          <w:tcPr>
            <w:tcW w:w="2188" w:type="pct"/>
          </w:tcPr>
          <w:p w14:paraId="621CC28A" w14:textId="5DE3C749" w:rsidR="00A47B00" w:rsidRPr="0023677F" w:rsidRDefault="00EB1CCE" w:rsidP="006B72E2">
            <w:pPr>
              <w:rPr>
                <w:ins w:id="503" w:author="DG" w:date="2017-01-03T15:44:00Z"/>
                <w:rFonts w:ascii="Times New Roman" w:hAnsi="Times New Roman"/>
                <w:sz w:val="20"/>
                <w:szCs w:val="20"/>
              </w:rPr>
            </w:pPr>
            <w:ins w:id="504" w:author="DG" w:date="2017-01-03T15:44:00Z">
              <w:r>
                <w:rPr>
                  <w:rFonts w:ascii="Times New Roman" w:hAnsi="Times New Roman"/>
                  <w:sz w:val="20"/>
                  <w:szCs w:val="20"/>
                </w:rPr>
                <w:t>If QCS value is outside</w:t>
              </w:r>
              <w:r w:rsidR="00A47B00" w:rsidRPr="0023677F">
                <w:rPr>
                  <w:rFonts w:ascii="Times New Roman" w:hAnsi="Times New Roman"/>
                  <w:sz w:val="20"/>
                  <w:szCs w:val="20"/>
                </w:rPr>
                <w:t xml:space="preserve"> ± 10% of the </w:t>
              </w:r>
              <w:r>
                <w:rPr>
                  <w:rFonts w:ascii="Times New Roman" w:hAnsi="Times New Roman"/>
                  <w:sz w:val="20"/>
                  <w:szCs w:val="20"/>
                </w:rPr>
                <w:t xml:space="preserve">QCS concentration, </w:t>
              </w:r>
              <w:r w:rsidR="00A47B00" w:rsidRPr="0023677F">
                <w:rPr>
                  <w:rFonts w:ascii="Times New Roman" w:hAnsi="Times New Roman"/>
                  <w:sz w:val="20"/>
                  <w:szCs w:val="20"/>
                </w:rPr>
                <w:t>reject the run, correct the problem and rerun samples.</w:t>
              </w:r>
            </w:ins>
          </w:p>
        </w:tc>
        <w:tc>
          <w:tcPr>
            <w:tcW w:w="774" w:type="pct"/>
          </w:tcPr>
          <w:p w14:paraId="046011B6" w14:textId="77777777" w:rsidR="00A47B00" w:rsidRPr="0023677F" w:rsidRDefault="00A47B00" w:rsidP="006B72E2">
            <w:pPr>
              <w:rPr>
                <w:ins w:id="505" w:author="DG" w:date="2017-01-03T15:44:00Z"/>
                <w:rFonts w:ascii="Times New Roman" w:hAnsi="Times New Roman"/>
                <w:sz w:val="20"/>
                <w:szCs w:val="20"/>
              </w:rPr>
            </w:pPr>
            <w:moveToRangeStart w:id="506" w:author="DG" w:date="2017-01-03T15:45:00Z" w:name="move471221628"/>
            <w:moveTo w:id="507" w:author="DG" w:date="2017-01-03T15:45:00Z">
              <w:r w:rsidRPr="0023677F">
                <w:rPr>
                  <w:rFonts w:ascii="Times New Roman" w:hAnsi="Times New Roman"/>
                  <w:sz w:val="20"/>
                  <w:szCs w:val="20"/>
                </w:rPr>
                <w:t>Beginning of run following the ICV.</w:t>
              </w:r>
            </w:moveTo>
            <w:moveToRangeEnd w:id="506"/>
          </w:p>
        </w:tc>
      </w:tr>
      <w:tr w:rsidR="006E1CE5" w:rsidRPr="00A47B00" w14:paraId="6820BFC3" w14:textId="77777777" w:rsidTr="00EB1CCE">
        <w:trPr>
          <w:trPrChange w:id="508" w:author="DG" w:date="2017-01-03T15:44:00Z">
            <w:trPr>
              <w:gridAfter w:val="0"/>
              <w:trHeight w:val="713"/>
            </w:trPr>
          </w:trPrChange>
        </w:trPr>
        <w:tc>
          <w:tcPr>
            <w:tcW w:w="753" w:type="pct"/>
            <w:tcPrChange w:id="509" w:author="DG" w:date="2017-01-03T15:44:00Z">
              <w:tcPr>
                <w:tcW w:w="1782" w:type="dxa"/>
                <w:gridSpan w:val="3"/>
                <w:vAlign w:val="center"/>
              </w:tcPr>
            </w:tcPrChange>
          </w:tcPr>
          <w:p w14:paraId="56A687C8" w14:textId="77777777" w:rsidR="00A47B00" w:rsidRPr="0023677F" w:rsidRDefault="00A47B00" w:rsidP="006B72E2">
            <w:pPr>
              <w:rPr>
                <w:rFonts w:ascii="Times New Roman" w:hAnsi="Times New Roman"/>
                <w:sz w:val="20"/>
                <w:rPrChange w:id="510" w:author="DG" w:date="2017-01-03T15:44:00Z">
                  <w:rPr>
                    <w:color w:val="FF0000"/>
                    <w:sz w:val="18"/>
                  </w:rPr>
                </w:rPrChange>
              </w:rPr>
              <w:pPrChange w:id="511" w:author="DG" w:date="2017-01-03T15:44:00Z">
                <w:pPr>
                  <w:framePr w:hSpace="180" w:wrap="around" w:vAnchor="page" w:hAnchor="margin" w:xAlign="center" w:y="2686"/>
                </w:pPr>
              </w:pPrChange>
            </w:pPr>
            <w:r w:rsidRPr="0023677F">
              <w:rPr>
                <w:rFonts w:ascii="Times New Roman" w:hAnsi="Times New Roman"/>
                <w:sz w:val="20"/>
                <w:rPrChange w:id="512" w:author="DG" w:date="2017-01-03T15:44:00Z">
                  <w:rPr>
                    <w:color w:val="FF0000"/>
                    <w:sz w:val="18"/>
                  </w:rPr>
                </w:rPrChange>
              </w:rPr>
              <w:t>CCV</w:t>
            </w:r>
          </w:p>
        </w:tc>
        <w:tc>
          <w:tcPr>
            <w:tcW w:w="1285" w:type="pct"/>
            <w:tcPrChange w:id="513" w:author="DG" w:date="2017-01-03T15:44:00Z">
              <w:tcPr>
                <w:tcW w:w="1566" w:type="dxa"/>
                <w:vAlign w:val="center"/>
              </w:tcPr>
            </w:tcPrChange>
          </w:tcPr>
          <w:p w14:paraId="4DB3D4E1" w14:textId="77777777" w:rsidR="00A47B00" w:rsidRPr="0023677F" w:rsidRDefault="00A47B00" w:rsidP="006B72E2">
            <w:pPr>
              <w:rPr>
                <w:rFonts w:ascii="Times New Roman" w:hAnsi="Times New Roman"/>
                <w:sz w:val="20"/>
                <w:rPrChange w:id="514" w:author="DG" w:date="2017-01-03T15:44:00Z">
                  <w:rPr>
                    <w:color w:val="FF0000"/>
                    <w:sz w:val="18"/>
                  </w:rPr>
                </w:rPrChange>
              </w:rPr>
              <w:pPrChange w:id="515" w:author="DG" w:date="2017-01-03T15:44:00Z">
                <w:pPr>
                  <w:framePr w:hSpace="180" w:wrap="around" w:vAnchor="page" w:hAnchor="margin" w:xAlign="center" w:y="2686"/>
                </w:pPr>
              </w:pPrChange>
            </w:pPr>
            <w:r w:rsidRPr="0023677F">
              <w:rPr>
                <w:rFonts w:ascii="Times New Roman" w:hAnsi="Times New Roman"/>
                <w:sz w:val="20"/>
                <w:rPrChange w:id="516" w:author="DG" w:date="2017-01-03T15:44:00Z">
                  <w:rPr>
                    <w:color w:val="FF0000"/>
                    <w:sz w:val="18"/>
                  </w:rPr>
                </w:rPrChange>
              </w:rPr>
              <w:t>± 10%</w:t>
            </w:r>
          </w:p>
        </w:tc>
        <w:tc>
          <w:tcPr>
            <w:tcW w:w="2188" w:type="pct"/>
            <w:tcPrChange w:id="517" w:author="DG" w:date="2017-01-03T15:44:00Z">
              <w:tcPr>
                <w:tcW w:w="3870" w:type="dxa"/>
                <w:gridSpan w:val="2"/>
                <w:vAlign w:val="center"/>
              </w:tcPr>
            </w:tcPrChange>
          </w:tcPr>
          <w:p w14:paraId="06FA91AF" w14:textId="77777777" w:rsidR="00A47B00" w:rsidRPr="0023677F" w:rsidRDefault="00A47B00" w:rsidP="006B72E2">
            <w:pPr>
              <w:rPr>
                <w:rFonts w:ascii="Times New Roman" w:hAnsi="Times New Roman"/>
                <w:sz w:val="20"/>
                <w:rPrChange w:id="518" w:author="DG" w:date="2017-01-03T15:44:00Z">
                  <w:rPr>
                    <w:color w:val="FF0000"/>
                    <w:sz w:val="18"/>
                  </w:rPr>
                </w:rPrChange>
              </w:rPr>
              <w:pPrChange w:id="519" w:author="DG" w:date="2017-01-03T15:44:00Z">
                <w:pPr>
                  <w:framePr w:hSpace="180" w:wrap="around" w:vAnchor="page" w:hAnchor="margin" w:xAlign="center" w:y="2686"/>
                </w:pPr>
              </w:pPrChange>
            </w:pPr>
            <w:r w:rsidRPr="0023677F">
              <w:rPr>
                <w:rFonts w:ascii="Times New Roman" w:hAnsi="Times New Roman"/>
                <w:sz w:val="20"/>
                <w:rPrChange w:id="520" w:author="DG" w:date="2017-01-03T15:44:00Z">
                  <w:rPr>
                    <w:color w:val="FF0000"/>
                    <w:sz w:val="18"/>
                  </w:rPr>
                </w:rPrChange>
              </w:rPr>
              <w:t>If outside 10%, correct the problem.  Rerun all samples following the last in-control CCV.</w:t>
            </w:r>
          </w:p>
        </w:tc>
        <w:tc>
          <w:tcPr>
            <w:tcW w:w="774" w:type="pct"/>
            <w:tcPrChange w:id="521" w:author="DG" w:date="2017-01-03T15:44:00Z">
              <w:tcPr>
                <w:tcW w:w="1674" w:type="dxa"/>
                <w:gridSpan w:val="2"/>
                <w:vAlign w:val="center"/>
              </w:tcPr>
            </w:tcPrChange>
          </w:tcPr>
          <w:p w14:paraId="55B3A729" w14:textId="36D51F47" w:rsidR="00A47B00" w:rsidRPr="0023677F" w:rsidRDefault="00EB1CCE" w:rsidP="006B72E2">
            <w:pPr>
              <w:rPr>
                <w:rFonts w:ascii="Times New Roman" w:hAnsi="Times New Roman"/>
                <w:sz w:val="20"/>
                <w:rPrChange w:id="522" w:author="DG" w:date="2017-01-03T15:44:00Z">
                  <w:rPr>
                    <w:color w:val="FF0000"/>
                    <w:sz w:val="18"/>
                  </w:rPr>
                </w:rPrChange>
              </w:rPr>
              <w:pPrChange w:id="523" w:author="DG" w:date="2017-01-03T15:44:00Z">
                <w:pPr>
                  <w:framePr w:hSpace="180" w:wrap="around" w:vAnchor="page" w:hAnchor="margin" w:xAlign="center" w:y="2686"/>
                </w:pPr>
              </w:pPrChange>
            </w:pPr>
            <w:r>
              <w:rPr>
                <w:rFonts w:ascii="Times New Roman" w:hAnsi="Times New Roman"/>
                <w:sz w:val="20"/>
                <w:rPrChange w:id="524" w:author="DG" w:date="2017-01-03T15:44:00Z">
                  <w:rPr>
                    <w:color w:val="FF0000"/>
                    <w:sz w:val="18"/>
                  </w:rPr>
                </w:rPrChange>
              </w:rPr>
              <w:t xml:space="preserve">After every </w:t>
            </w:r>
            <w:r w:rsidRPr="006D6FE3">
              <w:rPr>
                <w:rFonts w:ascii="Times New Roman" w:hAnsi="Times New Roman"/>
                <w:sz w:val="20"/>
                <w:highlight w:val="yellow"/>
                <w:rPrChange w:id="525" w:author="DG" w:date="2017-01-03T15:44:00Z">
                  <w:rPr>
                    <w:color w:val="FF0000"/>
                    <w:sz w:val="18"/>
                  </w:rPr>
                </w:rPrChange>
              </w:rPr>
              <w:t>10</w:t>
            </w:r>
            <w:ins w:id="526" w:author="DG" w:date="2017-01-03T15:44:00Z">
              <w:r w:rsidRPr="006D6FE3">
                <w:rPr>
                  <w:rFonts w:ascii="Times New Roman" w:hAnsi="Times New Roman"/>
                  <w:sz w:val="20"/>
                  <w:szCs w:val="20"/>
                  <w:highlight w:val="yellow"/>
                </w:rPr>
                <w:t>-20</w:t>
              </w:r>
            </w:ins>
            <w:r w:rsidRPr="006D6FE3">
              <w:rPr>
                <w:rFonts w:ascii="Times New Roman" w:hAnsi="Times New Roman"/>
                <w:sz w:val="20"/>
                <w:highlight w:val="yellow"/>
                <w:rPrChange w:id="527" w:author="DG" w:date="2017-01-03T15:44:00Z">
                  <w:rPr>
                    <w:color w:val="FF0000"/>
                    <w:sz w:val="18"/>
                  </w:rPr>
                </w:rPrChange>
              </w:rPr>
              <w:t xml:space="preserve"> </w:t>
            </w:r>
            <w:r w:rsidR="00A47B00" w:rsidRPr="006D6FE3">
              <w:rPr>
                <w:rFonts w:ascii="Times New Roman" w:hAnsi="Times New Roman"/>
                <w:sz w:val="20"/>
                <w:highlight w:val="yellow"/>
                <w:rPrChange w:id="528" w:author="DG" w:date="2017-01-03T15:44:00Z">
                  <w:rPr>
                    <w:color w:val="FF0000"/>
                    <w:sz w:val="18"/>
                  </w:rPr>
                </w:rPrChange>
              </w:rPr>
              <w:t>samples</w:t>
            </w:r>
            <w:r w:rsidR="00A47B00" w:rsidRPr="0023677F">
              <w:rPr>
                <w:rFonts w:ascii="Times New Roman" w:hAnsi="Times New Roman"/>
                <w:sz w:val="20"/>
                <w:rPrChange w:id="529" w:author="DG" w:date="2017-01-03T15:44:00Z">
                  <w:rPr>
                    <w:color w:val="FF0000"/>
                    <w:sz w:val="18"/>
                  </w:rPr>
                </w:rPrChange>
              </w:rPr>
              <w:t xml:space="preserve"> and at end of batch</w:t>
            </w:r>
          </w:p>
        </w:tc>
      </w:tr>
      <w:tr w:rsidR="006E1CE5" w:rsidRPr="00A47B00" w14:paraId="7F77FE8B" w14:textId="77777777" w:rsidTr="00EB1CCE">
        <w:trPr>
          <w:trPrChange w:id="530" w:author="DG" w:date="2017-01-03T15:45:00Z">
            <w:trPr>
              <w:gridAfter w:val="0"/>
              <w:trHeight w:val="1415"/>
            </w:trPr>
          </w:trPrChange>
        </w:trPr>
        <w:tc>
          <w:tcPr>
            <w:tcW w:w="753" w:type="pct"/>
            <w:tcPrChange w:id="531" w:author="DG" w:date="2017-01-03T15:45:00Z">
              <w:tcPr>
                <w:tcW w:w="1782" w:type="dxa"/>
                <w:gridSpan w:val="3"/>
                <w:vAlign w:val="center"/>
              </w:tcPr>
            </w:tcPrChange>
          </w:tcPr>
          <w:p w14:paraId="4B697CF2" w14:textId="530E2087" w:rsidR="00A47B00" w:rsidRPr="0023677F" w:rsidRDefault="006E1CE5" w:rsidP="006B72E2">
            <w:pPr>
              <w:rPr>
                <w:rFonts w:ascii="Times New Roman" w:hAnsi="Times New Roman"/>
                <w:sz w:val="20"/>
                <w:rPrChange w:id="532" w:author="DG" w:date="2017-01-03T15:44:00Z">
                  <w:rPr>
                    <w:color w:val="FF0000"/>
                    <w:sz w:val="18"/>
                  </w:rPr>
                </w:rPrChange>
              </w:rPr>
              <w:pPrChange w:id="533" w:author="DG" w:date="2017-01-03T15:44:00Z">
                <w:pPr>
                  <w:framePr w:hSpace="180" w:wrap="around" w:vAnchor="page" w:hAnchor="margin" w:xAlign="center" w:y="2686"/>
                  <w:ind w:right="-468"/>
                </w:pPr>
              </w:pPrChange>
            </w:pPr>
            <w:r>
              <w:rPr>
                <w:rFonts w:ascii="Times New Roman" w:hAnsi="Times New Roman"/>
                <w:sz w:val="20"/>
                <w:rPrChange w:id="534" w:author="DG" w:date="2017-01-03T15:44:00Z">
                  <w:rPr>
                    <w:color w:val="FF0000"/>
                    <w:sz w:val="18"/>
                  </w:rPr>
                </w:rPrChange>
              </w:rPr>
              <w:t>Method Blank</w:t>
            </w:r>
            <w:del w:id="535" w:author="DG" w:date="2017-01-03T15:45:00Z">
              <w:r w:rsidR="00572B4E" w:rsidRPr="00477EC8">
                <w:rPr>
                  <w:color w:val="FF0000"/>
                  <w:sz w:val="18"/>
                  <w:szCs w:val="18"/>
                </w:rPr>
                <w:delText xml:space="preserve"> </w:delText>
              </w:r>
            </w:del>
            <w:ins w:id="536" w:author="DG" w:date="2017-01-03T15:44:00Z">
              <w:r>
                <w:rPr>
                  <w:rFonts w:ascii="Times New Roman" w:hAnsi="Times New Roman"/>
                  <w:sz w:val="20"/>
                  <w:szCs w:val="20"/>
                </w:rPr>
                <w:t>/</w:t>
              </w:r>
              <w:r w:rsidR="00EB1CCE">
                <w:rPr>
                  <w:rFonts w:ascii="Times New Roman" w:hAnsi="Times New Roman"/>
                  <w:sz w:val="20"/>
                  <w:szCs w:val="20"/>
                </w:rPr>
                <w:t>Laboratory Reagent Blank</w:t>
              </w:r>
              <w:r>
                <w:rPr>
                  <w:rFonts w:ascii="Times New Roman" w:hAnsi="Times New Roman"/>
                  <w:sz w:val="20"/>
                  <w:szCs w:val="20"/>
                </w:rPr>
                <w:t xml:space="preserve"> (LRB)</w:t>
              </w:r>
            </w:ins>
          </w:p>
        </w:tc>
        <w:tc>
          <w:tcPr>
            <w:tcW w:w="1285" w:type="pct"/>
            <w:tcPrChange w:id="537" w:author="DG" w:date="2017-01-03T15:45:00Z">
              <w:tcPr>
                <w:tcW w:w="1566" w:type="dxa"/>
                <w:vAlign w:val="center"/>
              </w:tcPr>
            </w:tcPrChange>
          </w:tcPr>
          <w:p w14:paraId="28EB3957" w14:textId="77777777" w:rsidR="00A47B00" w:rsidRPr="0023677F" w:rsidRDefault="0023677F" w:rsidP="006B72E2">
            <w:pPr>
              <w:rPr>
                <w:rFonts w:ascii="Times New Roman" w:hAnsi="Times New Roman"/>
                <w:sz w:val="20"/>
                <w:rPrChange w:id="538" w:author="DG" w:date="2017-01-03T15:44:00Z">
                  <w:rPr>
                    <w:color w:val="FF0000"/>
                    <w:sz w:val="18"/>
                  </w:rPr>
                </w:rPrChange>
              </w:rPr>
              <w:pPrChange w:id="539" w:author="DG" w:date="2017-01-03T15:44:00Z">
                <w:pPr>
                  <w:framePr w:hSpace="180" w:wrap="around" w:vAnchor="page" w:hAnchor="margin" w:xAlign="center" w:y="2686"/>
                </w:pPr>
              </w:pPrChange>
            </w:pPr>
            <w:r>
              <w:rPr>
                <w:rFonts w:ascii="Times New Roman" w:hAnsi="Times New Roman"/>
                <w:sz w:val="20"/>
                <w:rPrChange w:id="540" w:author="DG" w:date="2017-01-03T15:44:00Z">
                  <w:rPr>
                    <w:color w:val="FF0000"/>
                    <w:sz w:val="18"/>
                  </w:rPr>
                </w:rPrChange>
              </w:rPr>
              <w:t xml:space="preserve">≤ </w:t>
            </w:r>
            <w:r w:rsidR="00A47B00" w:rsidRPr="0023677F">
              <w:rPr>
                <w:rFonts w:ascii="Times New Roman" w:hAnsi="Times New Roman"/>
                <w:sz w:val="20"/>
                <w:rPrChange w:id="541" w:author="DG" w:date="2017-01-03T15:44:00Z">
                  <w:rPr>
                    <w:color w:val="FF0000"/>
                    <w:sz w:val="18"/>
                  </w:rPr>
                </w:rPrChange>
              </w:rPr>
              <w:t xml:space="preserve"> Method Quantitation Limit</w:t>
            </w:r>
          </w:p>
        </w:tc>
        <w:tc>
          <w:tcPr>
            <w:tcW w:w="2188" w:type="pct"/>
            <w:tcPrChange w:id="542" w:author="DG" w:date="2017-01-03T15:45:00Z">
              <w:tcPr>
                <w:tcW w:w="3870" w:type="dxa"/>
                <w:gridSpan w:val="2"/>
                <w:vAlign w:val="center"/>
              </w:tcPr>
            </w:tcPrChange>
          </w:tcPr>
          <w:p w14:paraId="630387E2" w14:textId="77777777" w:rsidR="00A47B00" w:rsidRPr="0023677F" w:rsidRDefault="0023677F" w:rsidP="006B72E2">
            <w:pPr>
              <w:rPr>
                <w:rFonts w:ascii="Times New Roman" w:hAnsi="Times New Roman"/>
                <w:sz w:val="20"/>
                <w:rPrChange w:id="543" w:author="DG" w:date="2017-01-03T15:44:00Z">
                  <w:rPr>
                    <w:color w:val="FF0000"/>
                    <w:sz w:val="18"/>
                  </w:rPr>
                </w:rPrChange>
              </w:rPr>
              <w:pPrChange w:id="544" w:author="DG" w:date="2017-01-03T15:44:00Z">
                <w:pPr>
                  <w:framePr w:hSpace="180" w:wrap="around" w:vAnchor="page" w:hAnchor="margin" w:xAlign="center" w:y="2686"/>
                </w:pPr>
              </w:pPrChange>
            </w:pPr>
            <w:r>
              <w:rPr>
                <w:rFonts w:ascii="Times New Roman" w:hAnsi="Times New Roman"/>
                <w:sz w:val="20"/>
                <w:rPrChange w:id="545" w:author="DG" w:date="2017-01-03T15:44:00Z">
                  <w:rPr>
                    <w:color w:val="FF0000"/>
                    <w:sz w:val="18"/>
                  </w:rPr>
                </w:rPrChange>
              </w:rPr>
              <w:t>If the LRB exceeds</w:t>
            </w:r>
            <w:r w:rsidR="00A47B00" w:rsidRPr="0023677F">
              <w:rPr>
                <w:rFonts w:ascii="Times New Roman" w:hAnsi="Times New Roman"/>
                <w:sz w:val="20"/>
                <w:rPrChange w:id="546" w:author="DG" w:date="2017-01-03T15:44:00Z">
                  <w:rPr>
                    <w:color w:val="FF0000"/>
                    <w:sz w:val="18"/>
                  </w:rPr>
                </w:rPrChange>
              </w:rPr>
              <w:t xml:space="preserve"> the quantitation limit, results are suspect.  Rerun the LRB.  If t</w:t>
            </w:r>
            <w:r>
              <w:rPr>
                <w:rFonts w:ascii="Times New Roman" w:hAnsi="Times New Roman"/>
                <w:sz w:val="20"/>
                <w:rPrChange w:id="547" w:author="DG" w:date="2017-01-03T15:44:00Z">
                  <w:rPr>
                    <w:color w:val="FF0000"/>
                    <w:sz w:val="18"/>
                  </w:rPr>
                </w:rPrChange>
              </w:rPr>
              <w:t>he concentration still exceeds</w:t>
            </w:r>
            <w:r w:rsidR="00A47B00" w:rsidRPr="0023677F">
              <w:rPr>
                <w:rFonts w:ascii="Times New Roman" w:hAnsi="Times New Roman"/>
                <w:sz w:val="20"/>
                <w:rPrChange w:id="548" w:author="DG" w:date="2017-01-03T15:44:00Z">
                  <w:rPr>
                    <w:color w:val="FF0000"/>
                    <w:sz w:val="18"/>
                  </w:rPr>
                </w:rPrChange>
              </w:rPr>
              <w:t xml:space="preserve"> the quantitation limit, reject or qualify the data, or raise the quantitation limit.</w:t>
            </w:r>
          </w:p>
        </w:tc>
        <w:tc>
          <w:tcPr>
            <w:tcW w:w="774" w:type="pct"/>
            <w:tcPrChange w:id="549" w:author="DG" w:date="2017-01-03T15:45:00Z">
              <w:tcPr>
                <w:tcW w:w="1674" w:type="dxa"/>
                <w:gridSpan w:val="2"/>
                <w:vAlign w:val="center"/>
              </w:tcPr>
            </w:tcPrChange>
          </w:tcPr>
          <w:p w14:paraId="1980DBAB" w14:textId="66ADA80F" w:rsidR="00A47B00" w:rsidRPr="0023677F" w:rsidRDefault="00A47B00" w:rsidP="006B72E2">
            <w:pPr>
              <w:rPr>
                <w:rFonts w:ascii="Times New Roman" w:hAnsi="Times New Roman"/>
                <w:sz w:val="20"/>
                <w:rPrChange w:id="550" w:author="DG" w:date="2017-01-03T15:44:00Z">
                  <w:rPr>
                    <w:color w:val="FF0000"/>
                    <w:sz w:val="18"/>
                  </w:rPr>
                </w:rPrChange>
              </w:rPr>
              <w:pPrChange w:id="551" w:author="DG" w:date="2017-01-03T15:44:00Z">
                <w:pPr>
                  <w:framePr w:hSpace="180" w:wrap="around" w:vAnchor="page" w:hAnchor="margin" w:xAlign="center" w:y="2686"/>
                </w:pPr>
              </w:pPrChange>
            </w:pPr>
            <w:r w:rsidRPr="0023677F">
              <w:rPr>
                <w:rFonts w:ascii="Times New Roman" w:hAnsi="Times New Roman"/>
                <w:sz w:val="20"/>
                <w:rPrChange w:id="552" w:author="DG" w:date="2017-01-03T15:44:00Z">
                  <w:rPr>
                    <w:color w:val="FF0000"/>
                    <w:sz w:val="18"/>
                  </w:rPr>
                </w:rPrChange>
              </w:rPr>
              <w:t>Fo</w:t>
            </w:r>
            <w:r w:rsidR="006E1CE5">
              <w:rPr>
                <w:rFonts w:ascii="Times New Roman" w:hAnsi="Times New Roman"/>
                <w:sz w:val="20"/>
                <w:rPrChange w:id="553" w:author="DG" w:date="2017-01-03T15:44:00Z">
                  <w:rPr>
                    <w:color w:val="FF0000"/>
                    <w:sz w:val="18"/>
                  </w:rPr>
                </w:rPrChange>
              </w:rPr>
              <w:t xml:space="preserve">llowing </w:t>
            </w:r>
            <w:del w:id="554" w:author="DG" w:date="2017-01-03T15:45:00Z">
              <w:r w:rsidR="00572B4E" w:rsidRPr="00477EC8">
                <w:rPr>
                  <w:color w:val="FF0000"/>
                  <w:sz w:val="18"/>
                  <w:szCs w:val="18"/>
                </w:rPr>
                <w:delText xml:space="preserve">the </w:delText>
              </w:r>
            </w:del>
            <w:r w:rsidR="006E1CE5">
              <w:rPr>
                <w:rFonts w:ascii="Times New Roman" w:hAnsi="Times New Roman"/>
                <w:sz w:val="20"/>
                <w:rPrChange w:id="555" w:author="DG" w:date="2017-01-03T15:44:00Z">
                  <w:rPr>
                    <w:color w:val="FF0000"/>
                    <w:sz w:val="18"/>
                  </w:rPr>
                </w:rPrChange>
              </w:rPr>
              <w:t xml:space="preserve">ICV, after every </w:t>
            </w:r>
            <w:r w:rsidR="006E1CE5" w:rsidRPr="006D6FE3">
              <w:rPr>
                <w:rFonts w:ascii="Times New Roman" w:hAnsi="Times New Roman"/>
                <w:sz w:val="20"/>
                <w:highlight w:val="yellow"/>
                <w:rPrChange w:id="556" w:author="DG" w:date="2017-01-03T15:44:00Z">
                  <w:rPr>
                    <w:color w:val="FF0000"/>
                    <w:sz w:val="18"/>
                  </w:rPr>
                </w:rPrChange>
              </w:rPr>
              <w:t>10</w:t>
            </w:r>
            <w:ins w:id="557" w:author="DG" w:date="2017-01-03T15:45:00Z">
              <w:r w:rsidR="006E1CE5" w:rsidRPr="006D6FE3">
                <w:rPr>
                  <w:rFonts w:ascii="Times New Roman" w:hAnsi="Times New Roman"/>
                  <w:sz w:val="20"/>
                  <w:szCs w:val="20"/>
                  <w:highlight w:val="yellow"/>
                </w:rPr>
                <w:t>-20</w:t>
              </w:r>
            </w:ins>
            <w:r w:rsidR="006E1CE5" w:rsidRPr="006D6FE3">
              <w:rPr>
                <w:rFonts w:ascii="Times New Roman" w:hAnsi="Times New Roman"/>
                <w:sz w:val="20"/>
                <w:highlight w:val="yellow"/>
                <w:rPrChange w:id="558" w:author="DG" w:date="2017-01-03T15:44:00Z">
                  <w:rPr>
                    <w:color w:val="FF0000"/>
                    <w:sz w:val="18"/>
                  </w:rPr>
                </w:rPrChange>
              </w:rPr>
              <w:t xml:space="preserve"> </w:t>
            </w:r>
            <w:r w:rsidRPr="006D6FE3">
              <w:rPr>
                <w:rFonts w:ascii="Times New Roman" w:hAnsi="Times New Roman"/>
                <w:sz w:val="20"/>
                <w:highlight w:val="yellow"/>
                <w:rPrChange w:id="559" w:author="DG" w:date="2017-01-03T15:44:00Z">
                  <w:rPr>
                    <w:color w:val="FF0000"/>
                    <w:sz w:val="18"/>
                  </w:rPr>
                </w:rPrChange>
              </w:rPr>
              <w:t>samples</w:t>
            </w:r>
            <w:r w:rsidRPr="0023677F">
              <w:rPr>
                <w:rFonts w:ascii="Times New Roman" w:hAnsi="Times New Roman"/>
                <w:sz w:val="20"/>
                <w:rPrChange w:id="560" w:author="DG" w:date="2017-01-03T15:44:00Z">
                  <w:rPr>
                    <w:color w:val="FF0000"/>
                    <w:sz w:val="18"/>
                  </w:rPr>
                </w:rPrChange>
              </w:rPr>
              <w:t xml:space="preserve"> </w:t>
            </w:r>
            <w:del w:id="561" w:author="DG" w:date="2017-01-03T15:45:00Z">
              <w:r w:rsidR="00572B4E" w:rsidRPr="00477EC8">
                <w:rPr>
                  <w:color w:val="FF0000"/>
                  <w:sz w:val="18"/>
                  <w:szCs w:val="18"/>
                </w:rPr>
                <w:delText xml:space="preserve">following the CCV </w:delText>
              </w:r>
            </w:del>
            <w:r w:rsidRPr="0023677F">
              <w:rPr>
                <w:rFonts w:ascii="Times New Roman" w:hAnsi="Times New Roman"/>
                <w:sz w:val="20"/>
                <w:rPrChange w:id="562" w:author="DG" w:date="2017-01-03T15:44:00Z">
                  <w:rPr>
                    <w:color w:val="FF0000"/>
                    <w:sz w:val="18"/>
                  </w:rPr>
                </w:rPrChange>
              </w:rPr>
              <w:t>and at the end of the run.</w:t>
            </w:r>
          </w:p>
        </w:tc>
      </w:tr>
      <w:tr w:rsidR="006E1CE5" w:rsidRPr="00A47B00" w14:paraId="470AE4F4" w14:textId="77777777" w:rsidTr="00EB1CCE">
        <w:trPr>
          <w:trPrChange w:id="563" w:author="DG" w:date="2017-01-03T15:45:00Z">
            <w:trPr>
              <w:gridAfter w:val="0"/>
              <w:trHeight w:val="1523"/>
            </w:trPr>
          </w:trPrChange>
        </w:trPr>
        <w:tc>
          <w:tcPr>
            <w:tcW w:w="753" w:type="pct"/>
            <w:tcPrChange w:id="564" w:author="DG" w:date="2017-01-03T15:45:00Z">
              <w:tcPr>
                <w:tcW w:w="1782" w:type="dxa"/>
                <w:gridSpan w:val="3"/>
                <w:vAlign w:val="center"/>
              </w:tcPr>
            </w:tcPrChange>
          </w:tcPr>
          <w:p w14:paraId="396D0904" w14:textId="5C93388C" w:rsidR="00A47B00" w:rsidRPr="0023677F" w:rsidRDefault="00A47B00" w:rsidP="006B72E2">
            <w:pPr>
              <w:rPr>
                <w:rFonts w:ascii="Times New Roman" w:hAnsi="Times New Roman"/>
                <w:sz w:val="20"/>
                <w:rPrChange w:id="565" w:author="DG" w:date="2017-01-03T15:44:00Z">
                  <w:rPr>
                    <w:color w:val="FF0000"/>
                    <w:sz w:val="18"/>
                  </w:rPr>
                </w:rPrChange>
              </w:rPr>
              <w:pPrChange w:id="566" w:author="DG" w:date="2017-01-03T15:44:00Z">
                <w:pPr>
                  <w:framePr w:hSpace="180" w:wrap="around" w:vAnchor="page" w:hAnchor="margin" w:xAlign="center" w:y="2686"/>
                </w:pPr>
              </w:pPrChange>
            </w:pPr>
            <w:r w:rsidRPr="0023677F">
              <w:rPr>
                <w:rFonts w:ascii="Times New Roman" w:hAnsi="Times New Roman"/>
                <w:sz w:val="20"/>
                <w:rPrChange w:id="567" w:author="DG" w:date="2017-01-03T15:44:00Z">
                  <w:rPr>
                    <w:color w:val="FF0000"/>
                    <w:sz w:val="18"/>
                  </w:rPr>
                </w:rPrChange>
              </w:rPr>
              <w:t>M</w:t>
            </w:r>
            <w:r w:rsidR="006E1CE5">
              <w:rPr>
                <w:rFonts w:ascii="Times New Roman" w:hAnsi="Times New Roman"/>
                <w:sz w:val="20"/>
                <w:rPrChange w:id="568" w:author="DG" w:date="2017-01-03T15:44:00Z">
                  <w:rPr>
                    <w:color w:val="FF0000"/>
                    <w:sz w:val="18"/>
                  </w:rPr>
                </w:rPrChange>
              </w:rPr>
              <w:t>ethod Quantitation Limit (MQL</w:t>
            </w:r>
            <w:del w:id="569" w:author="DG" w:date="2017-01-03T15:45:00Z">
              <w:r w:rsidR="00572B4E" w:rsidRPr="00477EC8">
                <w:rPr>
                  <w:color w:val="FF0000"/>
                  <w:sz w:val="18"/>
                  <w:szCs w:val="18"/>
                </w:rPr>
                <w:delText>):  The concentration of the lowest</w:delText>
              </w:r>
            </w:del>
            <w:ins w:id="570" w:author="DG" w:date="2017-01-03T15:45:00Z">
              <w:r w:rsidR="006E1CE5">
                <w:rPr>
                  <w:rFonts w:ascii="Times New Roman" w:hAnsi="Times New Roman"/>
                  <w:sz w:val="20"/>
                  <w:szCs w:val="20"/>
                </w:rPr>
                <w:t>) check</w:t>
              </w:r>
            </w:ins>
            <w:r w:rsidR="006E1CE5">
              <w:rPr>
                <w:rFonts w:ascii="Times New Roman" w:hAnsi="Times New Roman"/>
                <w:sz w:val="20"/>
                <w:rPrChange w:id="571" w:author="DG" w:date="2017-01-03T15:44:00Z">
                  <w:rPr>
                    <w:color w:val="FF0000"/>
                    <w:sz w:val="18"/>
                  </w:rPr>
                </w:rPrChange>
              </w:rPr>
              <w:t xml:space="preserve"> standard</w:t>
            </w:r>
            <w:del w:id="572" w:author="DG" w:date="2017-01-03T15:45:00Z">
              <w:r w:rsidR="00572B4E" w:rsidRPr="00477EC8">
                <w:rPr>
                  <w:color w:val="FF0000"/>
                  <w:sz w:val="18"/>
                  <w:szCs w:val="18"/>
                </w:rPr>
                <w:delText>.</w:delText>
              </w:r>
            </w:del>
          </w:p>
        </w:tc>
        <w:tc>
          <w:tcPr>
            <w:tcW w:w="1285" w:type="pct"/>
            <w:tcPrChange w:id="573" w:author="DG" w:date="2017-01-03T15:45:00Z">
              <w:tcPr>
                <w:tcW w:w="1566" w:type="dxa"/>
                <w:vAlign w:val="center"/>
              </w:tcPr>
            </w:tcPrChange>
          </w:tcPr>
          <w:p w14:paraId="14E5EBA0" w14:textId="77777777" w:rsidR="00A47B00" w:rsidRPr="006E1CE5" w:rsidRDefault="006E1CE5" w:rsidP="006B72E2">
            <w:pPr>
              <w:rPr>
                <w:ins w:id="574" w:author="DG" w:date="2017-01-03T15:45:00Z"/>
                <w:rFonts w:ascii="Times New Roman" w:hAnsi="Times New Roman"/>
                <w:sz w:val="20"/>
                <w:szCs w:val="20"/>
                <w:highlight w:val="yellow"/>
              </w:rPr>
            </w:pPr>
            <w:ins w:id="575" w:author="DG" w:date="2017-01-03T15:45:00Z">
              <w:r w:rsidRPr="006E1CE5">
                <w:rPr>
                  <w:rFonts w:ascii="Times New Roman" w:hAnsi="Times New Roman"/>
                  <w:sz w:val="20"/>
                  <w:szCs w:val="20"/>
                  <w:highlight w:val="yellow"/>
                </w:rPr>
                <w:t xml:space="preserve">Within </w:t>
              </w:r>
              <w:r w:rsidRPr="006E1CE5">
                <w:rPr>
                  <w:rFonts w:ascii="Times New Roman" w:hAnsi="Times New Roman"/>
                  <w:sz w:val="20"/>
                  <w:szCs w:val="20"/>
                  <w:highlight w:val="yellow"/>
                  <w:u w:val="single"/>
                </w:rPr>
                <w:t>+</w:t>
              </w:r>
              <w:r w:rsidRPr="006E1CE5">
                <w:rPr>
                  <w:rFonts w:ascii="Times New Roman" w:hAnsi="Times New Roman"/>
                  <w:sz w:val="20"/>
                  <w:szCs w:val="20"/>
                  <w:highlight w:val="yellow"/>
                </w:rPr>
                <w:t>3s of average M</w:t>
              </w:r>
              <w:r w:rsidR="00A47B00" w:rsidRPr="006E1CE5">
                <w:rPr>
                  <w:rFonts w:ascii="Times New Roman" w:hAnsi="Times New Roman"/>
                  <w:sz w:val="20"/>
                  <w:szCs w:val="20"/>
                  <w:highlight w:val="yellow"/>
                </w:rPr>
                <w:t xml:space="preserve">QL </w:t>
              </w:r>
              <w:r w:rsidRPr="006E1CE5">
                <w:rPr>
                  <w:rFonts w:ascii="Times New Roman" w:hAnsi="Times New Roman"/>
                  <w:sz w:val="20"/>
                  <w:szCs w:val="20"/>
                  <w:highlight w:val="yellow"/>
                </w:rPr>
                <w:t>check standard output?</w:t>
              </w:r>
            </w:ins>
          </w:p>
          <w:p w14:paraId="26FFB54C" w14:textId="451DED08" w:rsidR="006E1CE5" w:rsidRPr="006E1CE5" w:rsidRDefault="006E1CE5" w:rsidP="006B72E2">
            <w:pPr>
              <w:rPr>
                <w:rFonts w:ascii="Times New Roman" w:hAnsi="Times New Roman"/>
                <w:sz w:val="20"/>
                <w:highlight w:val="yellow"/>
                <w:rPrChange w:id="576" w:author="DG" w:date="2017-01-03T15:44:00Z">
                  <w:rPr>
                    <w:color w:val="FF0000"/>
                    <w:sz w:val="18"/>
                  </w:rPr>
                </w:rPrChange>
              </w:rPr>
              <w:pPrChange w:id="577" w:author="DG" w:date="2017-01-03T15:44:00Z">
                <w:pPr>
                  <w:framePr w:hSpace="180" w:wrap="around" w:vAnchor="page" w:hAnchor="margin" w:xAlign="center" w:y="2686"/>
                </w:pPr>
              </w:pPrChange>
            </w:pPr>
            <w:ins w:id="578" w:author="DG" w:date="2017-01-03T15:45:00Z">
              <w:r w:rsidRPr="006E1CE5">
                <w:rPr>
                  <w:rFonts w:ascii="Times New Roman" w:hAnsi="Times New Roman"/>
                  <w:sz w:val="20"/>
                  <w:szCs w:val="20"/>
                  <w:highlight w:val="yellow"/>
                </w:rPr>
                <w:t>±30% ?</w:t>
              </w:r>
            </w:ins>
          </w:p>
        </w:tc>
        <w:tc>
          <w:tcPr>
            <w:tcW w:w="2188" w:type="pct"/>
            <w:tcPrChange w:id="579" w:author="DG" w:date="2017-01-03T15:45:00Z">
              <w:tcPr>
                <w:tcW w:w="3870" w:type="dxa"/>
                <w:gridSpan w:val="2"/>
                <w:vAlign w:val="center"/>
              </w:tcPr>
            </w:tcPrChange>
          </w:tcPr>
          <w:p w14:paraId="3ADAEC17" w14:textId="360AD079" w:rsidR="00A47B00" w:rsidRPr="0023677F" w:rsidRDefault="00A47B00" w:rsidP="006B72E2">
            <w:pPr>
              <w:rPr>
                <w:rFonts w:ascii="Times New Roman" w:hAnsi="Times New Roman"/>
                <w:sz w:val="20"/>
                <w:rPrChange w:id="580" w:author="DG" w:date="2017-01-03T15:44:00Z">
                  <w:rPr>
                    <w:color w:val="FF0000"/>
                    <w:sz w:val="18"/>
                  </w:rPr>
                </w:rPrChange>
              </w:rPr>
              <w:pPrChange w:id="581" w:author="DG" w:date="2017-01-03T15:44:00Z">
                <w:pPr>
                  <w:framePr w:hSpace="180" w:wrap="around" w:vAnchor="page" w:hAnchor="margin" w:xAlign="center" w:y="2686"/>
                </w:pPr>
              </w:pPrChange>
            </w:pPr>
            <w:r w:rsidRPr="0023677F">
              <w:rPr>
                <w:rFonts w:ascii="Times New Roman" w:hAnsi="Times New Roman"/>
                <w:sz w:val="20"/>
                <w:rPrChange w:id="582" w:author="DG" w:date="2017-01-03T15:44:00Z">
                  <w:rPr>
                    <w:color w:val="FF0000"/>
                    <w:sz w:val="18"/>
                  </w:rPr>
                </w:rPrChange>
              </w:rPr>
              <w:t>When the valu</w:t>
            </w:r>
            <w:r w:rsidR="006E1CE5">
              <w:rPr>
                <w:rFonts w:ascii="Times New Roman" w:hAnsi="Times New Roman"/>
                <w:sz w:val="20"/>
                <w:rPrChange w:id="583" w:author="DG" w:date="2017-01-03T15:44:00Z">
                  <w:rPr>
                    <w:color w:val="FF0000"/>
                    <w:sz w:val="18"/>
                  </w:rPr>
                </w:rPrChange>
              </w:rPr>
              <w:t xml:space="preserve">e is outside the predetermined </w:t>
            </w:r>
            <w:r w:rsidRPr="0023677F">
              <w:rPr>
                <w:rFonts w:ascii="Times New Roman" w:hAnsi="Times New Roman"/>
                <w:sz w:val="20"/>
                <w:rPrChange w:id="584" w:author="DG" w:date="2017-01-03T15:44:00Z">
                  <w:rPr>
                    <w:color w:val="FF0000"/>
                    <w:sz w:val="18"/>
                  </w:rPr>
                </w:rPrChange>
              </w:rPr>
              <w:t>limit and the ICV is acceptable, reanalyze the sample.  If the reanalysis is unaccepta</w:t>
            </w:r>
            <w:r w:rsidR="006E1CE5">
              <w:rPr>
                <w:rFonts w:ascii="Times New Roman" w:hAnsi="Times New Roman"/>
                <w:sz w:val="20"/>
                <w:rPrChange w:id="585" w:author="DG" w:date="2017-01-03T15:44:00Z">
                  <w:rPr>
                    <w:color w:val="FF0000"/>
                    <w:sz w:val="18"/>
                  </w:rPr>
                </w:rPrChange>
              </w:rPr>
              <w:t>ble, increase the concentration</w:t>
            </w:r>
            <w:r w:rsidRPr="0023677F">
              <w:rPr>
                <w:rFonts w:ascii="Times New Roman" w:hAnsi="Times New Roman"/>
                <w:sz w:val="20"/>
                <w:rPrChange w:id="586" w:author="DG" w:date="2017-01-03T15:44:00Z">
                  <w:rPr>
                    <w:color w:val="FF0000"/>
                    <w:sz w:val="18"/>
                  </w:rPr>
                </w:rPrChange>
              </w:rPr>
              <w:t xml:space="preserve"> and reanalyze.  If this higher concentration meets the acceptance criteria, raise the reporting limit for the batch.</w:t>
            </w:r>
          </w:p>
        </w:tc>
        <w:tc>
          <w:tcPr>
            <w:tcW w:w="774" w:type="pct"/>
            <w:tcPrChange w:id="587" w:author="DG" w:date="2017-01-03T15:45:00Z">
              <w:tcPr>
                <w:tcW w:w="1674" w:type="dxa"/>
                <w:gridSpan w:val="2"/>
                <w:vAlign w:val="center"/>
              </w:tcPr>
            </w:tcPrChange>
          </w:tcPr>
          <w:p w14:paraId="7BA01321" w14:textId="77777777" w:rsidR="00A47B00" w:rsidRPr="0023677F" w:rsidRDefault="00A47B00" w:rsidP="006B72E2">
            <w:pPr>
              <w:rPr>
                <w:rFonts w:ascii="Times New Roman" w:hAnsi="Times New Roman"/>
                <w:sz w:val="20"/>
                <w:rPrChange w:id="588" w:author="DG" w:date="2017-01-03T15:44:00Z">
                  <w:rPr>
                    <w:color w:val="FF0000"/>
                    <w:sz w:val="18"/>
                  </w:rPr>
                </w:rPrChange>
              </w:rPr>
              <w:pPrChange w:id="589" w:author="DG" w:date="2017-01-03T15:44:00Z">
                <w:pPr>
                  <w:framePr w:hSpace="180" w:wrap="around" w:vAnchor="page" w:hAnchor="margin" w:xAlign="center" w:y="2686"/>
                </w:pPr>
              </w:pPrChange>
            </w:pPr>
            <w:r w:rsidRPr="0023677F">
              <w:rPr>
                <w:rFonts w:ascii="Times New Roman" w:hAnsi="Times New Roman"/>
                <w:sz w:val="20"/>
                <w:rPrChange w:id="590" w:author="DG" w:date="2017-01-03T15:44:00Z">
                  <w:rPr>
                    <w:color w:val="FF0000"/>
                    <w:sz w:val="18"/>
                  </w:rPr>
                </w:rPrChange>
              </w:rPr>
              <w:t>Beginning of run following the LRB</w:t>
            </w:r>
          </w:p>
        </w:tc>
      </w:tr>
      <w:tr w:rsidR="006E1CE5" w:rsidRPr="00A47B00" w14:paraId="10EC0BAF" w14:textId="77777777" w:rsidTr="00EB1CCE">
        <w:trPr>
          <w:trPrChange w:id="591" w:author="DG" w:date="2017-01-03T15:45:00Z">
            <w:trPr>
              <w:gridAfter w:val="0"/>
              <w:trHeight w:val="1793"/>
            </w:trPr>
          </w:trPrChange>
        </w:trPr>
        <w:tc>
          <w:tcPr>
            <w:tcW w:w="753" w:type="pct"/>
            <w:tcPrChange w:id="592" w:author="DG" w:date="2017-01-03T15:45:00Z">
              <w:tcPr>
                <w:tcW w:w="1782" w:type="dxa"/>
                <w:gridSpan w:val="3"/>
                <w:vAlign w:val="center"/>
              </w:tcPr>
            </w:tcPrChange>
          </w:tcPr>
          <w:p w14:paraId="07FE4A2C" w14:textId="16ED43EE" w:rsidR="00A47B00" w:rsidRPr="0023677F" w:rsidRDefault="00A47B00" w:rsidP="006B72E2">
            <w:pPr>
              <w:rPr>
                <w:rFonts w:ascii="Times New Roman" w:hAnsi="Times New Roman"/>
                <w:sz w:val="20"/>
                <w:rPrChange w:id="593" w:author="DG" w:date="2017-01-03T15:44:00Z">
                  <w:rPr>
                    <w:color w:val="FF0000"/>
                    <w:sz w:val="18"/>
                  </w:rPr>
                </w:rPrChange>
              </w:rPr>
              <w:pPrChange w:id="594" w:author="DG" w:date="2017-01-03T15:44:00Z">
                <w:pPr>
                  <w:framePr w:hSpace="180" w:wrap="around" w:vAnchor="page" w:hAnchor="margin" w:xAlign="center" w:y="2686"/>
                </w:pPr>
              </w:pPrChange>
            </w:pPr>
            <w:r w:rsidRPr="0023677F">
              <w:rPr>
                <w:rFonts w:ascii="Times New Roman" w:hAnsi="Times New Roman"/>
                <w:sz w:val="20"/>
                <w:rPrChange w:id="595" w:author="DG" w:date="2017-01-03T15:44:00Z">
                  <w:rPr>
                    <w:color w:val="FF0000"/>
                    <w:sz w:val="18"/>
                  </w:rPr>
                </w:rPrChange>
              </w:rPr>
              <w:t xml:space="preserve">Laboratory </w:t>
            </w:r>
            <w:r w:rsidR="006D6FE3">
              <w:rPr>
                <w:rFonts w:ascii="Times New Roman" w:hAnsi="Times New Roman"/>
                <w:sz w:val="20"/>
                <w:rPrChange w:id="596" w:author="DG" w:date="2017-01-03T15:44:00Z">
                  <w:rPr>
                    <w:color w:val="FF0000"/>
                    <w:sz w:val="18"/>
                  </w:rPr>
                </w:rPrChange>
              </w:rPr>
              <w:t xml:space="preserve">Fortified </w:t>
            </w:r>
            <w:del w:id="597" w:author="DG" w:date="2017-01-03T15:45:00Z">
              <w:r w:rsidR="00572B4E" w:rsidRPr="00477EC8">
                <w:rPr>
                  <w:color w:val="FF0000"/>
                  <w:sz w:val="18"/>
                  <w:szCs w:val="18"/>
                </w:rPr>
                <w:delText xml:space="preserve">Sample </w:delText>
              </w:r>
            </w:del>
            <w:r w:rsidR="006E1CE5">
              <w:rPr>
                <w:rFonts w:ascii="Times New Roman" w:hAnsi="Times New Roman"/>
                <w:sz w:val="20"/>
                <w:rPrChange w:id="598" w:author="DG" w:date="2017-01-03T15:44:00Z">
                  <w:rPr>
                    <w:color w:val="FF0000"/>
                    <w:sz w:val="18"/>
                  </w:rPr>
                </w:rPrChange>
              </w:rPr>
              <w:t>Matrix Spike</w:t>
            </w:r>
            <w:ins w:id="599" w:author="DG" w:date="2017-01-03T15:45:00Z">
              <w:r w:rsidR="006E1CE5">
                <w:rPr>
                  <w:rFonts w:ascii="Times New Roman" w:hAnsi="Times New Roman"/>
                  <w:sz w:val="20"/>
                  <w:szCs w:val="20"/>
                </w:rPr>
                <w:t xml:space="preserve"> Sample</w:t>
              </w:r>
            </w:ins>
          </w:p>
        </w:tc>
        <w:tc>
          <w:tcPr>
            <w:tcW w:w="1285" w:type="pct"/>
            <w:tcPrChange w:id="600" w:author="DG" w:date="2017-01-03T15:45:00Z">
              <w:tcPr>
                <w:tcW w:w="1566" w:type="dxa"/>
                <w:vAlign w:val="center"/>
              </w:tcPr>
            </w:tcPrChange>
          </w:tcPr>
          <w:p w14:paraId="4170322E" w14:textId="2753B89C" w:rsidR="00A47B00" w:rsidRPr="0023677F" w:rsidRDefault="00A47B00" w:rsidP="006B72E2">
            <w:pPr>
              <w:rPr>
                <w:rFonts w:ascii="Times New Roman" w:hAnsi="Times New Roman"/>
                <w:sz w:val="20"/>
                <w:rPrChange w:id="601" w:author="DG" w:date="2017-01-03T15:44:00Z">
                  <w:rPr>
                    <w:color w:val="FF0000"/>
                    <w:sz w:val="18"/>
                  </w:rPr>
                </w:rPrChange>
              </w:rPr>
              <w:pPrChange w:id="602" w:author="DG" w:date="2017-01-03T15:44:00Z">
                <w:pPr>
                  <w:framePr w:hSpace="180" w:wrap="around" w:vAnchor="page" w:hAnchor="margin" w:xAlign="center" w:y="2686"/>
                </w:pPr>
              </w:pPrChange>
            </w:pPr>
            <w:r w:rsidRPr="006D6FE3">
              <w:rPr>
                <w:rFonts w:ascii="Times New Roman" w:hAnsi="Times New Roman"/>
                <w:sz w:val="20"/>
                <w:highlight w:val="yellow"/>
                <w:rPrChange w:id="603" w:author="DG" w:date="2017-01-03T15:44:00Z">
                  <w:rPr>
                    <w:color w:val="FF0000"/>
                    <w:sz w:val="18"/>
                  </w:rPr>
                </w:rPrChange>
              </w:rPr>
              <w:t xml:space="preserve">± </w:t>
            </w:r>
            <w:del w:id="604" w:author="DG" w:date="2017-01-03T15:45:00Z">
              <w:r w:rsidR="00572B4E" w:rsidRPr="00477EC8">
                <w:rPr>
                  <w:color w:val="FF0000"/>
                  <w:sz w:val="18"/>
                  <w:szCs w:val="18"/>
                </w:rPr>
                <w:delText>10</w:delText>
              </w:r>
            </w:del>
            <w:ins w:id="605" w:author="DG" w:date="2017-01-03T15:45:00Z">
              <w:r w:rsidRPr="006D6FE3">
                <w:rPr>
                  <w:rFonts w:ascii="Times New Roman" w:hAnsi="Times New Roman"/>
                  <w:sz w:val="20"/>
                  <w:szCs w:val="20"/>
                  <w:highlight w:val="yellow"/>
                </w:rPr>
                <w:t>20</w:t>
              </w:r>
            </w:ins>
            <w:r w:rsidRPr="006D6FE3">
              <w:rPr>
                <w:rFonts w:ascii="Times New Roman" w:hAnsi="Times New Roman"/>
                <w:sz w:val="20"/>
                <w:highlight w:val="yellow"/>
                <w:rPrChange w:id="606" w:author="DG" w:date="2017-01-03T15:44:00Z">
                  <w:rPr>
                    <w:color w:val="FF0000"/>
                    <w:sz w:val="18"/>
                  </w:rPr>
                </w:rPrChange>
              </w:rPr>
              <w:t>%</w:t>
            </w:r>
          </w:p>
        </w:tc>
        <w:tc>
          <w:tcPr>
            <w:tcW w:w="2188" w:type="pct"/>
            <w:tcPrChange w:id="607" w:author="DG" w:date="2017-01-03T15:45:00Z">
              <w:tcPr>
                <w:tcW w:w="3870" w:type="dxa"/>
                <w:gridSpan w:val="2"/>
                <w:vAlign w:val="center"/>
              </w:tcPr>
            </w:tcPrChange>
          </w:tcPr>
          <w:p w14:paraId="0841F165" w14:textId="77777777" w:rsidR="00A47B00" w:rsidRPr="0023677F" w:rsidRDefault="00A47B00" w:rsidP="006B72E2">
            <w:pPr>
              <w:rPr>
                <w:rFonts w:ascii="Times New Roman" w:hAnsi="Times New Roman"/>
                <w:sz w:val="20"/>
                <w:rPrChange w:id="608" w:author="DG" w:date="2017-01-03T15:44:00Z">
                  <w:rPr>
                    <w:color w:val="FF0000"/>
                    <w:sz w:val="18"/>
                  </w:rPr>
                </w:rPrChange>
              </w:rPr>
              <w:pPrChange w:id="609" w:author="DG" w:date="2017-01-03T15:44:00Z">
                <w:pPr>
                  <w:framePr w:hSpace="180" w:wrap="around" w:vAnchor="page" w:hAnchor="margin" w:xAlign="center" w:y="2686"/>
                </w:pPr>
              </w:pPrChange>
            </w:pPr>
            <w:r w:rsidRPr="0023677F">
              <w:rPr>
                <w:rFonts w:ascii="Times New Roman" w:hAnsi="Times New Roman"/>
                <w:sz w:val="20"/>
                <w:rPrChange w:id="610" w:author="DG" w:date="2017-01-03T15:44:00Z">
                  <w:rPr>
                    <w:color w:val="FF0000"/>
                    <w:sz w:val="18"/>
                  </w:rPr>
                </w:rPrChange>
              </w:rPr>
              <w:t>If the recovery of any analyte falls outside the designated acceptance limits and the QCS is in control, the recovery problem is judged matrix induced.  Repeat the LFM and if the sample results are again outside the acceptable recovery range, the sample should be reported with a “matrix induced bias” qualifier.</w:t>
            </w:r>
          </w:p>
        </w:tc>
        <w:tc>
          <w:tcPr>
            <w:tcW w:w="774" w:type="pct"/>
            <w:tcPrChange w:id="611" w:author="DG" w:date="2017-01-03T15:45:00Z">
              <w:tcPr>
                <w:tcW w:w="1674" w:type="dxa"/>
                <w:gridSpan w:val="2"/>
                <w:vAlign w:val="center"/>
              </w:tcPr>
            </w:tcPrChange>
          </w:tcPr>
          <w:p w14:paraId="64D66BA2" w14:textId="57EC73F8" w:rsidR="00A47B00" w:rsidRPr="0023677F" w:rsidRDefault="00A47B00" w:rsidP="006B72E2">
            <w:pPr>
              <w:rPr>
                <w:rFonts w:ascii="Times New Roman" w:hAnsi="Times New Roman"/>
                <w:sz w:val="20"/>
                <w:rPrChange w:id="612" w:author="DG" w:date="2017-01-03T15:44:00Z">
                  <w:rPr>
                    <w:color w:val="FF0000"/>
                    <w:sz w:val="18"/>
                  </w:rPr>
                </w:rPrChange>
              </w:rPr>
              <w:pPrChange w:id="613" w:author="DG" w:date="2017-01-03T15:44:00Z">
                <w:pPr>
                  <w:framePr w:hSpace="180" w:wrap="around" w:vAnchor="page" w:hAnchor="margin" w:xAlign="center" w:y="2686"/>
                </w:pPr>
              </w:pPrChange>
            </w:pPr>
            <w:r w:rsidRPr="0023677F">
              <w:rPr>
                <w:rFonts w:ascii="Times New Roman" w:hAnsi="Times New Roman"/>
                <w:sz w:val="20"/>
                <w:rPrChange w:id="614" w:author="DG" w:date="2017-01-03T15:44:00Z">
                  <w:rPr>
                    <w:color w:val="FF0000"/>
                    <w:sz w:val="18"/>
                  </w:rPr>
                </w:rPrChange>
              </w:rPr>
              <w:t xml:space="preserve">After every </w:t>
            </w:r>
            <w:r w:rsidRPr="006D6FE3">
              <w:rPr>
                <w:rFonts w:ascii="Times New Roman" w:hAnsi="Times New Roman"/>
                <w:sz w:val="20"/>
                <w:highlight w:val="yellow"/>
                <w:rPrChange w:id="615" w:author="DG" w:date="2017-01-03T15:44:00Z">
                  <w:rPr>
                    <w:color w:val="FF0000"/>
                    <w:sz w:val="18"/>
                  </w:rPr>
                </w:rPrChange>
              </w:rPr>
              <w:t>10</w:t>
            </w:r>
            <w:ins w:id="616" w:author="DG" w:date="2017-01-03T15:45:00Z">
              <w:r w:rsidR="006E1CE5" w:rsidRPr="006D6FE3">
                <w:rPr>
                  <w:rFonts w:ascii="Times New Roman" w:hAnsi="Times New Roman"/>
                  <w:sz w:val="20"/>
                  <w:szCs w:val="20"/>
                  <w:highlight w:val="yellow"/>
                </w:rPr>
                <w:t>-20</w:t>
              </w:r>
            </w:ins>
            <w:r w:rsidRPr="006D6FE3">
              <w:rPr>
                <w:rFonts w:ascii="Times New Roman" w:hAnsi="Times New Roman"/>
                <w:sz w:val="20"/>
                <w:highlight w:val="yellow"/>
                <w:rPrChange w:id="617" w:author="DG" w:date="2017-01-03T15:44:00Z">
                  <w:rPr>
                    <w:color w:val="FF0000"/>
                    <w:sz w:val="18"/>
                  </w:rPr>
                </w:rPrChange>
              </w:rPr>
              <w:t xml:space="preserve"> samples</w:t>
            </w:r>
          </w:p>
        </w:tc>
      </w:tr>
      <w:tr w:rsidR="006E1CE5" w:rsidRPr="00A47B00" w14:paraId="52D58466" w14:textId="77777777" w:rsidTr="00EB1CCE">
        <w:trPr>
          <w:trPrChange w:id="618" w:author="DG" w:date="2017-01-03T15:45:00Z">
            <w:trPr>
              <w:gridAfter w:val="0"/>
              <w:trHeight w:val="1568"/>
            </w:trPr>
          </w:trPrChange>
        </w:trPr>
        <w:tc>
          <w:tcPr>
            <w:tcW w:w="753" w:type="pct"/>
            <w:tcPrChange w:id="619" w:author="DG" w:date="2017-01-03T15:45:00Z">
              <w:tcPr>
                <w:tcW w:w="1782" w:type="dxa"/>
                <w:gridSpan w:val="3"/>
                <w:vAlign w:val="center"/>
              </w:tcPr>
            </w:tcPrChange>
          </w:tcPr>
          <w:p w14:paraId="4A88E648" w14:textId="40B7BE0D" w:rsidR="00A47B00" w:rsidRPr="0023677F" w:rsidRDefault="00A47B00" w:rsidP="006B72E2">
            <w:pPr>
              <w:rPr>
                <w:rFonts w:ascii="Times New Roman" w:hAnsi="Times New Roman"/>
                <w:sz w:val="20"/>
                <w:rPrChange w:id="620" w:author="DG" w:date="2017-01-03T15:44:00Z">
                  <w:rPr>
                    <w:color w:val="FF0000"/>
                    <w:sz w:val="18"/>
                  </w:rPr>
                </w:rPrChange>
              </w:rPr>
              <w:pPrChange w:id="621" w:author="DG" w:date="2017-01-03T15:44:00Z">
                <w:pPr>
                  <w:framePr w:hSpace="180" w:wrap="around" w:vAnchor="page" w:hAnchor="margin" w:xAlign="center" w:y="2686"/>
                </w:pPr>
              </w:pPrChange>
            </w:pPr>
            <w:r w:rsidRPr="0023677F">
              <w:rPr>
                <w:rFonts w:ascii="Times New Roman" w:hAnsi="Times New Roman"/>
                <w:sz w:val="20"/>
                <w:rPrChange w:id="622" w:author="DG" w:date="2017-01-03T15:44:00Z">
                  <w:rPr>
                    <w:color w:val="FF0000"/>
                    <w:sz w:val="18"/>
                  </w:rPr>
                </w:rPrChange>
              </w:rPr>
              <w:t>Laboratory Duplicate</w:t>
            </w:r>
            <w:ins w:id="623" w:author="DG" w:date="2017-01-03T15:45:00Z">
              <w:r w:rsidR="006E1CE5">
                <w:rPr>
                  <w:rFonts w:ascii="Times New Roman" w:hAnsi="Times New Roman"/>
                  <w:sz w:val="20"/>
                  <w:szCs w:val="20"/>
                </w:rPr>
                <w:t xml:space="preserve"> Sample</w:t>
              </w:r>
            </w:ins>
          </w:p>
        </w:tc>
        <w:tc>
          <w:tcPr>
            <w:tcW w:w="1285" w:type="pct"/>
            <w:tcPrChange w:id="624" w:author="DG" w:date="2017-01-03T15:45:00Z">
              <w:tcPr>
                <w:tcW w:w="1566" w:type="dxa"/>
                <w:vAlign w:val="center"/>
              </w:tcPr>
            </w:tcPrChange>
          </w:tcPr>
          <w:p w14:paraId="00F72A5B" w14:textId="77777777" w:rsidR="00A47B00" w:rsidRPr="0023677F" w:rsidRDefault="00A47B00" w:rsidP="006B72E2">
            <w:pPr>
              <w:rPr>
                <w:rFonts w:ascii="Times New Roman" w:hAnsi="Times New Roman"/>
                <w:sz w:val="20"/>
                <w:rPrChange w:id="625" w:author="DG" w:date="2017-01-03T15:44:00Z">
                  <w:rPr>
                    <w:color w:val="FF0000"/>
                    <w:sz w:val="18"/>
                  </w:rPr>
                </w:rPrChange>
              </w:rPr>
              <w:pPrChange w:id="626" w:author="DG" w:date="2017-01-03T15:44:00Z">
                <w:pPr>
                  <w:framePr w:hSpace="180" w:wrap="around" w:vAnchor="page" w:hAnchor="margin" w:xAlign="center" w:y="2686"/>
                </w:pPr>
              </w:pPrChange>
            </w:pPr>
            <w:r w:rsidRPr="0023677F">
              <w:rPr>
                <w:rFonts w:ascii="Times New Roman" w:hAnsi="Times New Roman"/>
                <w:sz w:val="20"/>
                <w:rPrChange w:id="627" w:author="DG" w:date="2017-01-03T15:44:00Z">
                  <w:rPr>
                    <w:color w:val="FF0000"/>
                    <w:sz w:val="18"/>
                  </w:rPr>
                </w:rPrChange>
              </w:rPr>
              <w:t>± 20%</w:t>
            </w:r>
          </w:p>
        </w:tc>
        <w:tc>
          <w:tcPr>
            <w:tcW w:w="2188" w:type="pct"/>
            <w:tcPrChange w:id="628" w:author="DG" w:date="2017-01-03T15:45:00Z">
              <w:tcPr>
                <w:tcW w:w="3870" w:type="dxa"/>
                <w:gridSpan w:val="2"/>
                <w:vAlign w:val="center"/>
              </w:tcPr>
            </w:tcPrChange>
          </w:tcPr>
          <w:p w14:paraId="2520A280" w14:textId="77777777" w:rsidR="00A47B00" w:rsidRPr="0023677F" w:rsidRDefault="00A47B00" w:rsidP="006B72E2">
            <w:pPr>
              <w:rPr>
                <w:rFonts w:ascii="Times New Roman" w:hAnsi="Times New Roman"/>
                <w:sz w:val="20"/>
                <w:rPrChange w:id="629" w:author="DG" w:date="2017-01-03T15:44:00Z">
                  <w:rPr>
                    <w:color w:val="FF0000"/>
                    <w:sz w:val="18"/>
                  </w:rPr>
                </w:rPrChange>
              </w:rPr>
              <w:pPrChange w:id="630" w:author="DG" w:date="2017-01-03T15:44:00Z">
                <w:pPr>
                  <w:framePr w:hSpace="180" w:wrap="around" w:vAnchor="page" w:hAnchor="margin" w:xAlign="center" w:y="2686"/>
                </w:pPr>
              </w:pPrChange>
            </w:pPr>
            <w:r w:rsidRPr="0023677F">
              <w:rPr>
                <w:rFonts w:ascii="Times New Roman" w:hAnsi="Times New Roman"/>
                <w:sz w:val="20"/>
                <w:rPrChange w:id="631" w:author="DG" w:date="2017-01-03T15:44:00Z">
                  <w:rPr>
                    <w:color w:val="FF0000"/>
                    <w:sz w:val="18"/>
                  </w:rPr>
                </w:rPrChange>
              </w:rPr>
              <w:t>If the RPD fails to meet the acceptance limits, the samples should be reanalyzed.  If the RPD again fails to meet the acceptance limits, the sample must be reported with a qualifier identifying the sample analysis result as not having acceptable RPD for duplicate analysis.</w:t>
            </w:r>
          </w:p>
        </w:tc>
        <w:tc>
          <w:tcPr>
            <w:tcW w:w="774" w:type="pct"/>
            <w:tcPrChange w:id="632" w:author="DG" w:date="2017-01-03T15:45:00Z">
              <w:tcPr>
                <w:tcW w:w="1674" w:type="dxa"/>
                <w:gridSpan w:val="2"/>
                <w:vAlign w:val="center"/>
              </w:tcPr>
            </w:tcPrChange>
          </w:tcPr>
          <w:p w14:paraId="7006E03D" w14:textId="51DE0686" w:rsidR="00A47B00" w:rsidRPr="0023677F" w:rsidRDefault="006E1CE5" w:rsidP="006B72E2">
            <w:pPr>
              <w:rPr>
                <w:rFonts w:ascii="Times New Roman" w:hAnsi="Times New Roman"/>
                <w:sz w:val="20"/>
                <w:rPrChange w:id="633" w:author="DG" w:date="2017-01-03T15:44:00Z">
                  <w:rPr>
                    <w:color w:val="FF0000"/>
                    <w:sz w:val="18"/>
                  </w:rPr>
                </w:rPrChange>
              </w:rPr>
              <w:pPrChange w:id="634" w:author="DG" w:date="2017-01-03T15:44:00Z">
                <w:pPr>
                  <w:framePr w:hSpace="180" w:wrap="around" w:vAnchor="page" w:hAnchor="margin" w:xAlign="center" w:y="2686"/>
                </w:pPr>
              </w:pPrChange>
            </w:pPr>
            <w:r>
              <w:rPr>
                <w:rFonts w:ascii="Times New Roman" w:hAnsi="Times New Roman"/>
                <w:sz w:val="20"/>
                <w:rPrChange w:id="635" w:author="DG" w:date="2017-01-03T15:44:00Z">
                  <w:rPr>
                    <w:color w:val="FF0000"/>
                    <w:sz w:val="18"/>
                  </w:rPr>
                </w:rPrChange>
              </w:rPr>
              <w:t xml:space="preserve">After every </w:t>
            </w:r>
            <w:r w:rsidRPr="006D6FE3">
              <w:rPr>
                <w:rFonts w:ascii="Times New Roman" w:hAnsi="Times New Roman"/>
                <w:sz w:val="20"/>
                <w:highlight w:val="yellow"/>
                <w:rPrChange w:id="636" w:author="DG" w:date="2017-01-03T15:44:00Z">
                  <w:rPr>
                    <w:color w:val="FF0000"/>
                    <w:sz w:val="18"/>
                  </w:rPr>
                </w:rPrChange>
              </w:rPr>
              <w:t>10</w:t>
            </w:r>
            <w:ins w:id="637" w:author="DG" w:date="2017-01-03T15:45:00Z">
              <w:r w:rsidRPr="006D6FE3">
                <w:rPr>
                  <w:rFonts w:ascii="Times New Roman" w:hAnsi="Times New Roman"/>
                  <w:sz w:val="20"/>
                  <w:szCs w:val="20"/>
                  <w:highlight w:val="yellow"/>
                </w:rPr>
                <w:t>-20</w:t>
              </w:r>
            </w:ins>
            <w:r w:rsidRPr="006D6FE3">
              <w:rPr>
                <w:rFonts w:ascii="Times New Roman" w:hAnsi="Times New Roman"/>
                <w:sz w:val="20"/>
                <w:highlight w:val="yellow"/>
                <w:rPrChange w:id="638" w:author="DG" w:date="2017-01-03T15:44:00Z">
                  <w:rPr>
                    <w:color w:val="FF0000"/>
                    <w:sz w:val="18"/>
                  </w:rPr>
                </w:rPrChange>
              </w:rPr>
              <w:t xml:space="preserve"> </w:t>
            </w:r>
            <w:r w:rsidR="00A47B00" w:rsidRPr="006D6FE3">
              <w:rPr>
                <w:rFonts w:ascii="Times New Roman" w:hAnsi="Times New Roman"/>
                <w:sz w:val="20"/>
                <w:highlight w:val="yellow"/>
                <w:rPrChange w:id="639" w:author="DG" w:date="2017-01-03T15:44:00Z">
                  <w:rPr>
                    <w:color w:val="FF0000"/>
                    <w:sz w:val="18"/>
                  </w:rPr>
                </w:rPrChange>
              </w:rPr>
              <w:t>samp</w:t>
            </w:r>
            <w:r w:rsidR="006D6FE3">
              <w:rPr>
                <w:rFonts w:ascii="Times New Roman" w:hAnsi="Times New Roman"/>
                <w:sz w:val="20"/>
                <w:highlight w:val="yellow"/>
                <w:rPrChange w:id="640" w:author="DG" w:date="2017-01-03T15:44:00Z">
                  <w:rPr>
                    <w:color w:val="FF0000"/>
                    <w:sz w:val="18"/>
                  </w:rPr>
                </w:rPrChange>
              </w:rPr>
              <w:t>les</w:t>
            </w:r>
            <w:del w:id="641" w:author="DG" w:date="2017-01-03T15:45:00Z">
              <w:r w:rsidR="00572B4E" w:rsidRPr="00477EC8">
                <w:rPr>
                  <w:color w:val="FF0000"/>
                  <w:sz w:val="18"/>
                  <w:szCs w:val="18"/>
                </w:rPr>
                <w:delText>.</w:delText>
              </w:r>
            </w:del>
          </w:p>
        </w:tc>
      </w:tr>
    </w:tbl>
    <w:p w14:paraId="4DAD11F4"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642" w:author="DG" w:date="2017-01-03T15:45:00Z"/>
          <w:rFonts w:ascii="Times New Roman" w:hAnsi="Times New Roman"/>
          <w:sz w:val="36"/>
          <w:szCs w:val="36"/>
        </w:rPr>
      </w:pPr>
    </w:p>
    <w:p w14:paraId="03969E3A" w14:textId="77777777" w:rsidR="00D90B36" w:rsidRDefault="00D90B36"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del w:id="643" w:author="DG" w:date="2017-01-03T15:45:00Z"/>
          <w:rFonts w:ascii="Times New Roman" w:hAnsi="Times New Roman"/>
          <w:sz w:val="36"/>
          <w:szCs w:val="36"/>
        </w:rPr>
        <w:sectPr w:rsidR="00D90B36">
          <w:type w:val="continuous"/>
          <w:pgSz w:w="12240" w:h="15840"/>
          <w:pgMar w:top="1440" w:right="1440" w:bottom="1440" w:left="1008" w:header="1440" w:footer="1440" w:gutter="0"/>
          <w:cols w:space="720"/>
          <w:noEndnote/>
        </w:sectPr>
      </w:pPr>
    </w:p>
    <w:p w14:paraId="4440CFB7" w14:textId="77777777" w:rsidR="00572B4E" w:rsidRDefault="00572B4E">
      <w:pPr>
        <w:widowControl/>
        <w:autoSpaceDE/>
        <w:autoSpaceDN/>
        <w:adjustRightInd/>
        <w:rPr>
          <w:del w:id="644" w:author="DG" w:date="2017-01-03T15:45:00Z"/>
          <w:rFonts w:ascii="Times New Roman" w:hAnsi="Times New Roman"/>
          <w:sz w:val="20"/>
          <w:szCs w:val="20"/>
        </w:rPr>
      </w:pPr>
      <w:del w:id="645" w:author="DG" w:date="2017-01-03T15:45:00Z">
        <w:r>
          <w:rPr>
            <w:rFonts w:ascii="Times New Roman" w:hAnsi="Times New Roman"/>
            <w:sz w:val="20"/>
            <w:szCs w:val="20"/>
          </w:rPr>
          <w:br w:type="page"/>
        </w:r>
      </w:del>
    </w:p>
    <w:p w14:paraId="6445256E" w14:textId="056D859D" w:rsidR="00D90B36" w:rsidRDefault="00D90B36"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rPr>
          <w:ins w:id="646" w:author="DG" w:date="2017-01-03T15:45:00Z"/>
          <w:rFonts w:ascii="Times New Roman" w:hAnsi="Times New Roman"/>
          <w:sz w:val="36"/>
          <w:szCs w:val="36"/>
        </w:rPr>
        <w:sectPr w:rsidR="00D90B36" w:rsidSect="003B7B0D">
          <w:type w:val="continuous"/>
          <w:pgSz w:w="12240" w:h="15840"/>
          <w:pgMar w:top="1440" w:right="1440" w:bottom="1440" w:left="1440" w:header="1440" w:footer="1440" w:gutter="0"/>
          <w:cols w:space="720"/>
          <w:noEndnote/>
        </w:sectPr>
      </w:pPr>
      <w:del w:id="647" w:author="DG" w:date="2017-01-03T15:45:00Z">
        <w:r>
          <w:rPr>
            <w:rFonts w:ascii="Times New Roman" w:hAnsi="Times New Roman"/>
            <w:sz w:val="20"/>
            <w:szCs w:val="20"/>
          </w:rPr>
          <w:lastRenderedPageBreak/>
          <w:delText>5.9</w:delText>
        </w:r>
        <w:r>
          <w:rPr>
            <w:rFonts w:ascii="Times New Roman" w:hAnsi="Times New Roman"/>
            <w:sz w:val="20"/>
            <w:szCs w:val="20"/>
            <w:u w:val="single"/>
          </w:rPr>
          <w:delText xml:space="preserve"> </w:delText>
        </w:r>
      </w:del>
    </w:p>
    <w:p w14:paraId="4BB9C7C6" w14:textId="77777777" w:rsidR="00572B4E" w:rsidRDefault="00572B4E" w:rsidP="006B72E2">
      <w:pPr>
        <w:widowControl/>
        <w:autoSpaceDE/>
        <w:autoSpaceDN/>
        <w:adjustRightInd/>
        <w:rPr>
          <w:ins w:id="648" w:author="DG" w:date="2017-01-03T15:45:00Z"/>
          <w:rFonts w:ascii="Times New Roman" w:hAnsi="Times New Roman"/>
          <w:sz w:val="20"/>
          <w:szCs w:val="20"/>
        </w:rPr>
      </w:pPr>
    </w:p>
    <w:p w14:paraId="3131D677" w14:textId="77777777" w:rsidR="0023677F" w:rsidRDefault="0023677F" w:rsidP="006B72E2">
      <w:pPr>
        <w:widowControl/>
        <w:autoSpaceDE/>
        <w:autoSpaceDN/>
        <w:adjustRightInd/>
        <w:rPr>
          <w:ins w:id="649" w:author="DG" w:date="2017-01-03T15:45:00Z"/>
          <w:rFonts w:ascii="Times New Roman" w:hAnsi="Times New Roman"/>
          <w:sz w:val="20"/>
          <w:szCs w:val="20"/>
        </w:rPr>
      </w:pPr>
    </w:p>
    <w:p w14:paraId="5FFD5D68" w14:textId="77777777" w:rsidR="0023677F" w:rsidRDefault="0023677F" w:rsidP="006B72E2">
      <w:pPr>
        <w:widowControl/>
        <w:autoSpaceDE/>
        <w:autoSpaceDN/>
        <w:adjustRightInd/>
        <w:rPr>
          <w:ins w:id="650" w:author="DG" w:date="2017-01-03T15:45:00Z"/>
          <w:rFonts w:ascii="Times New Roman" w:hAnsi="Times New Roman"/>
          <w:sz w:val="20"/>
          <w:szCs w:val="20"/>
        </w:rPr>
      </w:pPr>
    </w:p>
    <w:p w14:paraId="670CC446" w14:textId="55AB7B40" w:rsidR="00D90B36" w:rsidRDefault="00FC2A81"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rFonts w:ascii="Times New Roman" w:hAnsi="Times New Roman"/>
          <w:sz w:val="20"/>
          <w:rPrChange w:id="651" w:author="DG" w:date="2017-01-03T15:44:00Z">
            <w:rPr>
              <w:rFonts w:ascii="Times New Roman" w:hAnsi="Times New Roman"/>
              <w:color w:val="FF0000"/>
              <w:sz w:val="20"/>
              <w:u w:val="single"/>
            </w:rPr>
          </w:rPrChange>
        </w:rPr>
        <w:pPrChange w:id="652"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ins w:id="653" w:author="DG" w:date="2017-01-03T15:45:00Z">
        <w:r>
          <w:rPr>
            <w:rFonts w:ascii="Times New Roman" w:hAnsi="Times New Roman"/>
            <w:sz w:val="20"/>
            <w:szCs w:val="20"/>
          </w:rPr>
          <w:fldChar w:fldCharType="begin"/>
        </w:r>
        <w:r>
          <w:rPr>
            <w:rFonts w:ascii="Times New Roman" w:hAnsi="Times New Roman"/>
            <w:sz w:val="20"/>
            <w:szCs w:val="20"/>
          </w:rPr>
          <w:instrText>LISTNUM 2 \l 2</w:instrText>
        </w:r>
        <w:r>
          <w:rPr>
            <w:rFonts w:ascii="Times New Roman" w:hAnsi="Times New Roman"/>
            <w:sz w:val="20"/>
            <w:szCs w:val="20"/>
          </w:rPr>
          <w:fldChar w:fldCharType="end"/>
        </w:r>
        <w:r>
          <w:rPr>
            <w:rFonts w:ascii="Times New Roman" w:hAnsi="Times New Roman"/>
            <w:sz w:val="20"/>
            <w:szCs w:val="20"/>
          </w:rPr>
          <w:tab/>
        </w:r>
      </w:ins>
      <w:r>
        <w:rPr>
          <w:rFonts w:ascii="Times New Roman" w:hAnsi="Times New Roman"/>
          <w:sz w:val="20"/>
          <w:rPrChange w:id="654" w:author="DG" w:date="2017-01-03T15:44:00Z">
            <w:rPr>
              <w:rFonts w:ascii="Times New Roman" w:hAnsi="Times New Roman"/>
              <w:sz w:val="20"/>
              <w:u w:val="single"/>
            </w:rPr>
          </w:rPrChange>
        </w:rPr>
        <w:t>References</w:t>
      </w:r>
      <w:del w:id="655" w:author="DG" w:date="2017-01-03T15:45:00Z">
        <w:r w:rsidR="007475C7">
          <w:rPr>
            <w:rFonts w:ascii="Times New Roman" w:hAnsi="Times New Roman"/>
            <w:color w:val="FF0000"/>
            <w:sz w:val="20"/>
            <w:szCs w:val="20"/>
            <w:u w:val="single"/>
          </w:rPr>
          <w:br/>
        </w:r>
      </w:del>
    </w:p>
    <w:p w14:paraId="1FBB9B09" w14:textId="2EA42E54" w:rsidR="006B72E2" w:rsidRPr="002D41F2" w:rsidRDefault="00D47A93" w:rsidP="006B72E2">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ind w:left="600" w:hanging="600"/>
        <w:rPr>
          <w:ins w:id="656" w:author="DG" w:date="2017-01-03T15:45:00Z"/>
          <w:rFonts w:ascii="Times New Roman" w:hAnsi="Times New Roman"/>
          <w:sz w:val="20"/>
          <w:szCs w:val="20"/>
        </w:rPr>
      </w:pPr>
      <w:del w:id="657" w:author="DG" w:date="2017-01-03T15:45:00Z">
        <w:r w:rsidRPr="00C01BE6">
          <w:rPr>
            <w:rFonts w:ascii="Times New Roman" w:eastAsia="Calibri" w:hAnsi="Times New Roman"/>
            <w:sz w:val="20"/>
            <w:szCs w:val="20"/>
          </w:rPr>
          <w:delText>EPA 199</w:delText>
        </w:r>
        <w:r w:rsidR="00AB6DC8" w:rsidRPr="00C01BE6">
          <w:rPr>
            <w:rFonts w:ascii="Times New Roman" w:eastAsia="Calibri" w:hAnsi="Times New Roman"/>
            <w:sz w:val="20"/>
            <w:szCs w:val="20"/>
          </w:rPr>
          <w:delText>7</w:delText>
        </w:r>
        <w:r w:rsidRPr="00C01BE6">
          <w:rPr>
            <w:rFonts w:ascii="Times New Roman" w:eastAsia="Calibri" w:hAnsi="Times New Roman"/>
            <w:sz w:val="20"/>
            <w:szCs w:val="20"/>
          </w:rPr>
          <w:delText>.</w:delText>
        </w:r>
      </w:del>
    </w:p>
    <w:p w14:paraId="51F35D51" w14:textId="099755A7" w:rsidR="00983A6F" w:rsidRDefault="00983A6F" w:rsidP="006B72E2">
      <w:pPr>
        <w:widowControl/>
        <w:numPr>
          <w:ilvl w:val="0"/>
          <w:numId w:val="2"/>
        </w:numPr>
        <w:rPr>
          <w:ins w:id="658" w:author="DG" w:date="2017-01-03T15:45:00Z"/>
          <w:rFonts w:ascii="Times New Roman" w:eastAsia="Calibri" w:hAnsi="Times New Roman"/>
          <w:sz w:val="20"/>
          <w:szCs w:val="20"/>
        </w:rPr>
      </w:pPr>
      <w:ins w:id="659" w:author="DG" w:date="2017-01-03T15:45:00Z">
        <w:r>
          <w:rPr>
            <w:rFonts w:ascii="Times New Roman" w:eastAsia="Calibri" w:hAnsi="Times New Roman"/>
            <w:sz w:val="20"/>
            <w:szCs w:val="20"/>
          </w:rPr>
          <w:t xml:space="preserve">US Environmental Protection Agency, </w:t>
        </w:r>
        <w:r w:rsidR="00D17EA5">
          <w:rPr>
            <w:rFonts w:ascii="Times New Roman" w:eastAsia="Calibri" w:hAnsi="Times New Roman"/>
            <w:sz w:val="20"/>
            <w:szCs w:val="20"/>
          </w:rPr>
          <w:t>“</w:t>
        </w:r>
        <w:r w:rsidR="00785C53">
          <w:rPr>
            <w:rFonts w:ascii="Times New Roman" w:eastAsia="Calibri" w:hAnsi="Times New Roman"/>
            <w:sz w:val="20"/>
            <w:szCs w:val="20"/>
          </w:rPr>
          <w:t>D</w:t>
        </w:r>
        <w:r>
          <w:rPr>
            <w:rFonts w:ascii="Times New Roman" w:eastAsia="Calibri" w:hAnsi="Times New Roman"/>
            <w:sz w:val="20"/>
            <w:szCs w:val="20"/>
          </w:rPr>
          <w:t xml:space="preserve">etermination of </w:t>
        </w:r>
        <w:r w:rsidR="00785C53">
          <w:rPr>
            <w:rFonts w:ascii="Times New Roman" w:eastAsia="Calibri" w:hAnsi="Times New Roman"/>
            <w:sz w:val="20"/>
            <w:szCs w:val="20"/>
          </w:rPr>
          <w:t>Dissolved Silicate in Estuarine and Coastal Waters by Gas Segmented Continuous Flow Colorimetric Analysis</w:t>
        </w:r>
        <w:r w:rsidR="00D17EA5">
          <w:rPr>
            <w:rFonts w:ascii="Times New Roman" w:eastAsia="Calibri" w:hAnsi="Times New Roman"/>
            <w:sz w:val="20"/>
            <w:szCs w:val="20"/>
          </w:rPr>
          <w:t>”</w:t>
        </w:r>
        <w:r w:rsidR="00785C53">
          <w:rPr>
            <w:rFonts w:ascii="Times New Roman" w:eastAsia="Calibri" w:hAnsi="Times New Roman"/>
            <w:sz w:val="20"/>
            <w:szCs w:val="20"/>
          </w:rPr>
          <w:t>, in Methods for Determination of Chemical Substances in Marine and Estuarine Matrices – 2</w:t>
        </w:r>
        <w:r w:rsidR="00785C53" w:rsidRPr="00785C53">
          <w:rPr>
            <w:rFonts w:ascii="Times New Roman" w:eastAsia="Calibri" w:hAnsi="Times New Roman"/>
            <w:sz w:val="20"/>
            <w:szCs w:val="20"/>
            <w:vertAlign w:val="superscript"/>
          </w:rPr>
          <w:t>nd</w:t>
        </w:r>
        <w:r w:rsidR="00785C53">
          <w:rPr>
            <w:rFonts w:ascii="Times New Roman" w:eastAsia="Calibri" w:hAnsi="Times New Roman"/>
            <w:sz w:val="20"/>
            <w:szCs w:val="20"/>
          </w:rPr>
          <w:t xml:space="preserve"> Edition (EPA/600/R-97/072). Sep 1997</w:t>
        </w:r>
        <w:r>
          <w:rPr>
            <w:rFonts w:ascii="Times New Roman" w:eastAsia="Calibri" w:hAnsi="Times New Roman"/>
            <w:sz w:val="20"/>
            <w:szCs w:val="20"/>
          </w:rPr>
          <w:t>, Method 36</w:t>
        </w:r>
        <w:r w:rsidR="00785C53">
          <w:rPr>
            <w:rFonts w:ascii="Times New Roman" w:eastAsia="Calibri" w:hAnsi="Times New Roman"/>
            <w:sz w:val="20"/>
            <w:szCs w:val="20"/>
          </w:rPr>
          <w:t>6</w:t>
        </w:r>
        <w:r>
          <w:rPr>
            <w:rFonts w:ascii="Times New Roman" w:eastAsia="Calibri" w:hAnsi="Times New Roman"/>
            <w:sz w:val="20"/>
            <w:szCs w:val="20"/>
          </w:rPr>
          <w:t>.</w:t>
        </w:r>
        <w:r w:rsidR="00785C53">
          <w:rPr>
            <w:rFonts w:ascii="Times New Roman" w:eastAsia="Calibri" w:hAnsi="Times New Roman"/>
            <w:sz w:val="20"/>
            <w:szCs w:val="20"/>
          </w:rPr>
          <w:t>0</w:t>
        </w:r>
        <w:r>
          <w:rPr>
            <w:rFonts w:ascii="Times New Roman" w:eastAsia="Calibri" w:hAnsi="Times New Roman"/>
            <w:sz w:val="20"/>
            <w:szCs w:val="20"/>
          </w:rPr>
          <w:t>.</w:t>
        </w:r>
      </w:ins>
    </w:p>
    <w:p w14:paraId="7B375F57" w14:textId="77777777" w:rsidR="006B72E2" w:rsidRDefault="006B72E2" w:rsidP="006B72E2">
      <w:pPr>
        <w:widowControl/>
        <w:ind w:left="900"/>
        <w:rPr>
          <w:ins w:id="660" w:author="DG" w:date="2017-01-03T15:45:00Z"/>
          <w:rFonts w:ascii="Times New Roman" w:eastAsia="Calibri" w:hAnsi="Times New Roman"/>
          <w:sz w:val="20"/>
          <w:szCs w:val="20"/>
        </w:rPr>
      </w:pPr>
    </w:p>
    <w:p w14:paraId="6C00F107" w14:textId="6B920B74" w:rsidR="002D41F2" w:rsidRDefault="000F2DF5" w:rsidP="006B72E2">
      <w:pPr>
        <w:widowControl/>
        <w:numPr>
          <w:ilvl w:val="0"/>
          <w:numId w:val="2"/>
          <w:numberingChange w:id="661" w:author="DG" w:date="2017-01-03T15:44:00Z" w:original="(%1:1:4:)"/>
        </w:numPr>
        <w:rPr>
          <w:rFonts w:ascii="Times New Roman" w:eastAsia="Calibri" w:hAnsi="Times New Roman"/>
          <w:sz w:val="20"/>
          <w:szCs w:val="20"/>
        </w:rPr>
      </w:pPr>
      <w:ins w:id="662" w:author="DG" w:date="2017-01-03T15:45:00Z">
        <w:r>
          <w:rPr>
            <w:rFonts w:ascii="Times New Roman" w:eastAsia="Calibri" w:hAnsi="Times New Roman"/>
            <w:sz w:val="20"/>
            <w:szCs w:val="20"/>
          </w:rPr>
          <w:t>US Environmental Protection Agency,</w:t>
        </w:r>
      </w:ins>
      <w:r>
        <w:rPr>
          <w:rFonts w:ascii="Times New Roman" w:eastAsia="Calibri" w:hAnsi="Times New Roman"/>
          <w:sz w:val="20"/>
          <w:szCs w:val="20"/>
        </w:rPr>
        <w:t xml:space="preserve"> </w:t>
      </w:r>
      <w:r w:rsidR="00D17EA5">
        <w:rPr>
          <w:rFonts w:ascii="Times New Roman" w:eastAsia="Calibri" w:hAnsi="Times New Roman"/>
          <w:sz w:val="20"/>
          <w:szCs w:val="20"/>
        </w:rPr>
        <w:t>“</w:t>
      </w:r>
      <w:r>
        <w:rPr>
          <w:rFonts w:ascii="Times New Roman" w:eastAsia="Calibri" w:hAnsi="Times New Roman"/>
          <w:sz w:val="20"/>
          <w:szCs w:val="20"/>
        </w:rPr>
        <w:t>Determination of Dissolved Silicate in Estuarine and Coastal Waters by Gas Segmented Continuous Flow Colorimetric Analysis</w:t>
      </w:r>
      <w:del w:id="663" w:author="DG" w:date="2017-01-03T15:45:00Z">
        <w:r w:rsidR="007475C7" w:rsidRPr="00C01BE6">
          <w:rPr>
            <w:rFonts w:ascii="Times New Roman" w:eastAsia="Calibri" w:hAnsi="Times New Roman"/>
            <w:sz w:val="20"/>
            <w:szCs w:val="20"/>
          </w:rPr>
          <w:delText xml:space="preserve">,’’ </w:delText>
        </w:r>
        <w:r w:rsidR="00C01BE6" w:rsidRPr="00C01BE6">
          <w:rPr>
            <w:rFonts w:ascii="Times New Roman" w:eastAsia="Calibri" w:hAnsi="Times New Roman"/>
            <w:sz w:val="20"/>
            <w:szCs w:val="20"/>
          </w:rPr>
          <w:delText xml:space="preserve">in </w:delText>
        </w:r>
        <w:r w:rsidR="00417DA2">
          <w:fldChar w:fldCharType="begin"/>
        </w:r>
        <w:r w:rsidR="00417DA2">
          <w:delInstrText xml:space="preserve"> HYPERLINK "https://www.nemi.gov/apex/f?p=237:40:6269584493848621::::P40_METHOD_ID:4661" \o "Citation Information (in a new </w:delInstrText>
        </w:r>
        <w:r w:rsidR="00417DA2">
          <w:delInstrText xml:space="preserve">window)" </w:delInstrText>
        </w:r>
        <w:r w:rsidR="00417DA2">
          <w:fldChar w:fldCharType="separate"/>
        </w:r>
        <w:r w:rsidR="00C01BE6" w:rsidRPr="00C01BE6">
          <w:rPr>
            <w:rStyle w:val="Hyperlink"/>
            <w:rFonts w:ascii="Times New Roman" w:eastAsia="Calibri" w:hAnsi="Times New Roman"/>
            <w:sz w:val="20"/>
            <w:szCs w:val="20"/>
          </w:rPr>
          <w:delText>Methods for Determination of Chemical Substances in Marine and Estuarine Matrices - 2nd Edition (EPA/600/R-97/072)</w:delText>
        </w:r>
        <w:r w:rsidR="00417DA2">
          <w:rPr>
            <w:rStyle w:val="Hyperlink"/>
            <w:rFonts w:ascii="Times New Roman" w:eastAsia="Calibri" w:hAnsi="Times New Roman"/>
            <w:sz w:val="20"/>
            <w:szCs w:val="20"/>
          </w:rPr>
          <w:fldChar w:fldCharType="end"/>
        </w:r>
        <w:r w:rsidR="007475C7" w:rsidRPr="00C01BE6">
          <w:rPr>
            <w:rFonts w:ascii="Times New Roman" w:eastAsia="Calibri" w:hAnsi="Times New Roman"/>
            <w:sz w:val="20"/>
            <w:szCs w:val="20"/>
          </w:rPr>
          <w:delText xml:space="preserve">, </w:delText>
        </w:r>
        <w:r w:rsidR="00C01BE6" w:rsidRPr="00C01BE6">
          <w:rPr>
            <w:rFonts w:ascii="Times New Roman" w:eastAsia="Calibri" w:hAnsi="Times New Roman"/>
            <w:sz w:val="20"/>
            <w:szCs w:val="20"/>
          </w:rPr>
          <w:delText>Sept</w:delText>
        </w:r>
        <w:r w:rsidR="007475C7" w:rsidRPr="00C01BE6">
          <w:rPr>
            <w:rFonts w:ascii="Times New Roman" w:eastAsia="Calibri" w:hAnsi="Times New Roman"/>
            <w:sz w:val="20"/>
            <w:szCs w:val="20"/>
          </w:rPr>
          <w:delText>, 199</w:delText>
        </w:r>
        <w:r w:rsidR="00C01BE6" w:rsidRPr="00C01BE6">
          <w:rPr>
            <w:rFonts w:ascii="Times New Roman" w:eastAsia="Calibri" w:hAnsi="Times New Roman"/>
            <w:sz w:val="20"/>
            <w:szCs w:val="20"/>
          </w:rPr>
          <w:delText>7</w:delText>
        </w:r>
        <w:r w:rsidR="007475C7" w:rsidRPr="00C01BE6">
          <w:rPr>
            <w:rFonts w:ascii="Times New Roman" w:eastAsia="Calibri" w:hAnsi="Times New Roman"/>
            <w:sz w:val="20"/>
            <w:szCs w:val="20"/>
          </w:rPr>
          <w:delText xml:space="preserve">.  </w:delText>
        </w:r>
        <w:r w:rsidR="005A5319" w:rsidRPr="00C01BE6">
          <w:rPr>
            <w:rFonts w:ascii="Times New Roman" w:eastAsia="Calibri" w:hAnsi="Times New Roman"/>
            <w:sz w:val="20"/>
            <w:szCs w:val="20"/>
          </w:rPr>
          <w:delText xml:space="preserve">Method </w:delText>
        </w:r>
        <w:r w:rsidR="00AB6DC8" w:rsidRPr="00C01BE6">
          <w:rPr>
            <w:rFonts w:ascii="Times New Roman" w:eastAsia="Calibri" w:hAnsi="Times New Roman"/>
            <w:sz w:val="20"/>
            <w:szCs w:val="20"/>
          </w:rPr>
          <w:delText>366.0</w:delText>
        </w:r>
        <w:r w:rsidR="005A5319" w:rsidRPr="00C01BE6">
          <w:rPr>
            <w:rFonts w:ascii="Times New Roman" w:eastAsia="Calibri" w:hAnsi="Times New Roman"/>
            <w:sz w:val="20"/>
            <w:szCs w:val="20"/>
          </w:rPr>
          <w:delText xml:space="preserve">, Rev. </w:delText>
        </w:r>
        <w:r w:rsidR="00C01BE6" w:rsidRPr="00C01BE6">
          <w:rPr>
            <w:rFonts w:ascii="Times New Roman" w:eastAsia="Calibri" w:hAnsi="Times New Roman"/>
            <w:sz w:val="20"/>
            <w:szCs w:val="20"/>
          </w:rPr>
          <w:delText>1</w:delText>
        </w:r>
        <w:r w:rsidR="00C01BE6">
          <w:rPr>
            <w:rFonts w:ascii="Times New Roman" w:eastAsia="Calibri" w:hAnsi="Times New Roman"/>
            <w:sz w:val="20"/>
            <w:szCs w:val="20"/>
          </w:rPr>
          <w:delText>.0.</w:delText>
        </w:r>
        <w:r w:rsidR="005A5319" w:rsidRPr="00C01BE6">
          <w:rPr>
            <w:rFonts w:ascii="Times New Roman" w:eastAsia="Calibri" w:hAnsi="Times New Roman"/>
            <w:sz w:val="20"/>
            <w:szCs w:val="20"/>
          </w:rPr>
          <w:delText xml:space="preserve"> </w:delText>
        </w:r>
      </w:del>
      <w:ins w:id="664" w:author="DG" w:date="2017-01-03T15:45:00Z">
        <w:r w:rsidR="00D17EA5">
          <w:rPr>
            <w:rFonts w:ascii="Times New Roman" w:eastAsia="Calibri" w:hAnsi="Times New Roman"/>
            <w:sz w:val="20"/>
            <w:szCs w:val="20"/>
          </w:rPr>
          <w:t>”</w:t>
        </w:r>
        <w:r>
          <w:rPr>
            <w:rFonts w:ascii="Times New Roman" w:eastAsia="Calibri" w:hAnsi="Times New Roman"/>
            <w:sz w:val="20"/>
            <w:szCs w:val="20"/>
          </w:rPr>
          <w:t>, in Methods for the Chemical Analysis of Water and Wastes (MCAWW) (EPA/600/4-79/020). 1971, Method 370.1.</w:t>
        </w:r>
      </w:ins>
    </w:p>
    <w:p w14:paraId="2EAB4811" w14:textId="77777777" w:rsidR="006B72E2" w:rsidRDefault="006B72E2" w:rsidP="00D17EA5">
      <w:pPr>
        <w:widowControl/>
        <w:rPr>
          <w:rFonts w:ascii="Times New Roman" w:eastAsia="Calibri" w:hAnsi="Times New Roman"/>
          <w:sz w:val="20"/>
          <w:szCs w:val="20"/>
        </w:rPr>
        <w:pPrChange w:id="665" w:author="DG" w:date="2017-01-03T15:44:00Z">
          <w:pPr>
            <w:widowControl/>
            <w:ind w:left="900"/>
          </w:pPr>
        </w:pPrChange>
      </w:pPr>
    </w:p>
    <w:p w14:paraId="5CCE5128" w14:textId="77777777" w:rsidR="00A443D5" w:rsidRPr="00C01BE6" w:rsidRDefault="00C01BE6" w:rsidP="006E7D68">
      <w:pPr>
        <w:widowControl/>
        <w:numPr>
          <w:ilvl w:val="0"/>
          <w:numId w:val="2"/>
        </w:numPr>
        <w:rPr>
          <w:del w:id="666" w:author="DG" w:date="2017-01-03T15:45:00Z"/>
          <w:rFonts w:ascii="Times New Roman" w:eastAsia="Calibri" w:hAnsi="Times New Roman"/>
          <w:sz w:val="20"/>
          <w:szCs w:val="20"/>
        </w:rPr>
      </w:pPr>
      <w:del w:id="667" w:author="DG" w:date="2017-01-03T15:45:00Z">
        <w:r w:rsidRPr="00C01BE6">
          <w:rPr>
            <w:rFonts w:ascii="Times New Roman" w:eastAsia="Calibri" w:hAnsi="Times New Roman"/>
            <w:sz w:val="20"/>
            <w:szCs w:val="20"/>
          </w:rPr>
          <w:delText xml:space="preserve">EPA 1997. “Determination of Dissolved Silicate in Estuarine and Coastal Waters by Gas Segmented Continuous Flow Colorimetric Analysis,’’ in </w:delText>
        </w:r>
        <w:r w:rsidR="00417DA2">
          <w:fldChar w:fldCharType="begin"/>
        </w:r>
        <w:r w:rsidR="00417DA2">
          <w:delInstrText xml:space="preserve"> HYPERLINK "https://www.nemi.gov/apex/f?p=237:40:6269584493848621::::P40_METHOD_ID:5314" \o "Citation Information </w:delInstrText>
        </w:r>
        <w:r w:rsidR="00417DA2">
          <w:delInstrText xml:space="preserve">(in a new window)" </w:delInstrText>
        </w:r>
        <w:r w:rsidR="00417DA2">
          <w:fldChar w:fldCharType="separate"/>
        </w:r>
        <w:r w:rsidRPr="00C01BE6">
          <w:rPr>
            <w:rStyle w:val="Hyperlink"/>
            <w:rFonts w:ascii="Times New Roman" w:hAnsi="Times New Roman"/>
            <w:sz w:val="20"/>
            <w:szCs w:val="20"/>
          </w:rPr>
          <w:delText>Methods for the Chemical Analysis of Water and Wastes (MCAWW) (EPA/600/4-79/020)</w:delText>
        </w:r>
        <w:r w:rsidR="00417DA2">
          <w:rPr>
            <w:rStyle w:val="Hyperlink"/>
            <w:rFonts w:ascii="Times New Roman" w:hAnsi="Times New Roman"/>
            <w:sz w:val="20"/>
            <w:szCs w:val="20"/>
          </w:rPr>
          <w:fldChar w:fldCharType="end"/>
        </w:r>
        <w:r>
          <w:rPr>
            <w:rFonts w:ascii="Times New Roman" w:hAnsi="Times New Roman"/>
            <w:color w:val="000000"/>
            <w:sz w:val="20"/>
            <w:szCs w:val="20"/>
          </w:rPr>
          <w:delText>, 1971. Method 370.1,</w:delText>
        </w:r>
        <w:r w:rsidR="00D47A93" w:rsidRPr="00C01BE6">
          <w:rPr>
            <w:rFonts w:ascii="Times New Roman" w:eastAsia="Calibri" w:hAnsi="Times New Roman"/>
            <w:bCs/>
            <w:sz w:val="20"/>
            <w:szCs w:val="20"/>
          </w:rPr>
          <w:br/>
        </w:r>
      </w:del>
    </w:p>
    <w:p w14:paraId="75E6AEDE" w14:textId="5EFE7A74" w:rsidR="00983A6F" w:rsidRDefault="00601E10" w:rsidP="00D17EA5">
      <w:pPr>
        <w:widowControl/>
        <w:numPr>
          <w:ilvl w:val="0"/>
          <w:numId w:val="2"/>
          <w:numberingChange w:id="668" w:author="DG" w:date="2017-01-03T15:44:00Z" w:original="(%1:3:4:)"/>
        </w:numPr>
        <w:rPr>
          <w:rFonts w:ascii="Times New Roman" w:eastAsia="Calibri" w:hAnsi="Times New Roman"/>
          <w:sz w:val="20"/>
          <w:szCs w:val="20"/>
        </w:rPr>
        <w:pPrChange w:id="669" w:author="DG" w:date="2017-01-03T15:44:00Z">
          <w:pPr>
            <w:pStyle w:val="ListParagraph"/>
            <w:numPr>
              <w:numId w:val="2"/>
            </w:numPr>
            <w:tabs>
              <w:tab w:val="left" w:pos="-1440"/>
              <w:tab w:val="left" w:pos="-720"/>
              <w:tab w:val="left" w:pos="600"/>
              <w:tab w:val="left" w:pos="1560"/>
              <w:tab w:val="left" w:pos="2760"/>
              <w:tab w:val="left" w:pos="4200"/>
              <w:tab w:val="left" w:pos="5040"/>
              <w:tab w:val="left" w:pos="5760"/>
              <w:tab w:val="left" w:pos="6480"/>
              <w:tab w:val="left" w:pos="7200"/>
              <w:tab w:val="left" w:pos="7920"/>
              <w:tab w:val="left" w:pos="8640"/>
              <w:tab w:val="left" w:pos="9360"/>
            </w:tabs>
            <w:ind w:left="900" w:hanging="360"/>
          </w:pPr>
        </w:pPrChange>
      </w:pPr>
      <w:del w:id="670" w:author="DG" w:date="2017-01-03T15:45:00Z">
        <w:r w:rsidRPr="00601E10">
          <w:rPr>
            <w:rFonts w:ascii="Times New Roman" w:hAnsi="Times New Roman"/>
            <w:color w:val="000000"/>
            <w:sz w:val="20"/>
            <w:szCs w:val="20"/>
          </w:rPr>
          <w:delText xml:space="preserve">1989. </w:delText>
        </w:r>
      </w:del>
      <w:r w:rsidR="00D17EA5">
        <w:rPr>
          <w:rFonts w:ascii="Times New Roman" w:eastAsia="Calibri" w:hAnsi="Times New Roman"/>
          <w:sz w:val="20"/>
          <w:rPrChange w:id="671" w:author="DG" w:date="2017-01-03T15:44:00Z">
            <w:rPr>
              <w:rFonts w:ascii="Times New Roman" w:eastAsia="Calibri" w:hAnsi="Times New Roman"/>
              <w:color w:val="000000"/>
              <w:sz w:val="20"/>
            </w:rPr>
          </w:rPrChange>
        </w:rPr>
        <w:t xml:space="preserve">“Silica, colorimetric, molybdate blue, automated-segmented flow” in </w:t>
      </w:r>
      <w:del w:id="672" w:author="DG" w:date="2017-01-03T15:45:00Z">
        <w:r w:rsidR="00417DA2">
          <w:fldChar w:fldCharType="begin"/>
        </w:r>
        <w:r w:rsidR="00417DA2">
          <w:delInstrText xml:space="preserve"> HYPERLINK "https://www.nemi.gov/apex/f?p=237:40:6269584493848621::::P40_METHOD_ID:8917" \o "Citation Information (in a new window)" </w:delInstrText>
        </w:r>
        <w:r w:rsidR="00417DA2">
          <w:fldChar w:fldCharType="separate"/>
        </w:r>
        <w:r w:rsidRPr="00601E10">
          <w:rPr>
            <w:rStyle w:val="Hyperlink"/>
            <w:rFonts w:ascii="Times New Roman" w:hAnsi="Times New Roman"/>
            <w:sz w:val="20"/>
            <w:szCs w:val="20"/>
          </w:rPr>
          <w:delText>Methods for the Determination of Inorganic Substances in Water and Fluvial Sediments, Techniques of Water-Resources Investigations of the United States Geological Survey, Book 5, Chapter A1 Edited by Marvin J. Fishman and Linda C. Friedman</w:delText>
        </w:r>
        <w:r w:rsidR="00417DA2">
          <w:rPr>
            <w:rStyle w:val="Hyperlink"/>
            <w:rFonts w:ascii="Times New Roman" w:hAnsi="Times New Roman"/>
            <w:sz w:val="20"/>
            <w:szCs w:val="20"/>
          </w:rPr>
          <w:fldChar w:fldCharType="end"/>
        </w:r>
        <w:r>
          <w:rPr>
            <w:rFonts w:ascii="Times New Roman" w:hAnsi="Times New Roman"/>
            <w:color w:val="000000"/>
            <w:sz w:val="20"/>
            <w:szCs w:val="20"/>
          </w:rPr>
          <w:delText>. Method ID:</w:delText>
        </w:r>
      </w:del>
      <w:ins w:id="673" w:author="DG" w:date="2017-01-03T15:45:00Z">
        <w:r w:rsidR="00983A6F">
          <w:rPr>
            <w:rFonts w:ascii="Times New Roman" w:eastAsia="Calibri" w:hAnsi="Times New Roman"/>
            <w:sz w:val="20"/>
            <w:szCs w:val="20"/>
          </w:rPr>
          <w:t xml:space="preserve">Methods </w:t>
        </w:r>
        <w:r w:rsidR="00D17EA5">
          <w:rPr>
            <w:rFonts w:ascii="Times New Roman" w:eastAsia="Calibri" w:hAnsi="Times New Roman"/>
            <w:sz w:val="20"/>
            <w:szCs w:val="20"/>
          </w:rPr>
          <w:t>for the Determination of Inorganic Substances in Water and Fluvial Sediments, Techniques of Water-Resources Investigations of the U.S. Geological Survey Method ID</w:t>
        </w:r>
      </w:ins>
      <w:r w:rsidR="00D17EA5">
        <w:rPr>
          <w:rFonts w:ascii="Times New Roman" w:eastAsia="Calibri" w:hAnsi="Times New Roman"/>
          <w:sz w:val="20"/>
          <w:rPrChange w:id="674" w:author="DG" w:date="2017-01-03T15:44:00Z">
            <w:rPr>
              <w:rFonts w:ascii="Times New Roman" w:eastAsia="Calibri" w:hAnsi="Times New Roman"/>
              <w:color w:val="000000"/>
              <w:sz w:val="20"/>
            </w:rPr>
          </w:rPrChange>
        </w:rPr>
        <w:t xml:space="preserve"> I-2700-85.</w:t>
      </w:r>
      <w:ins w:id="675" w:author="DG" w:date="2017-01-03T15:45:00Z">
        <w:r w:rsidR="00D17EA5">
          <w:rPr>
            <w:rFonts w:ascii="Times New Roman" w:eastAsia="Calibri" w:hAnsi="Times New Roman"/>
            <w:sz w:val="20"/>
            <w:szCs w:val="20"/>
          </w:rPr>
          <w:t xml:space="preserve"> Edited by Marvin J. Fishman and Linda Friedman, 1989.</w:t>
        </w:r>
      </w:ins>
    </w:p>
    <w:p w14:paraId="3916B5D8" w14:textId="77777777" w:rsidR="006B72E2" w:rsidRDefault="006B72E2" w:rsidP="006B72E2">
      <w:pPr>
        <w:widowControl/>
        <w:rPr>
          <w:rFonts w:ascii="Times New Roman" w:eastAsia="Calibri" w:hAnsi="Times New Roman"/>
          <w:sz w:val="20"/>
          <w:szCs w:val="20"/>
        </w:rPr>
        <w:pPrChange w:id="676" w:author="DG" w:date="2017-01-03T15:44:00Z">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pPr>
        </w:pPrChange>
      </w:pPr>
    </w:p>
    <w:p w14:paraId="63ACA08F" w14:textId="77777777" w:rsidR="003329E0" w:rsidRDefault="003329E0"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jc w:val="center"/>
        <w:rPr>
          <w:del w:id="677" w:author="DG" w:date="2017-01-03T15:45:00Z"/>
          <w:rFonts w:ascii="Times New Roman" w:hAnsi="Times New Roman"/>
          <w:sz w:val="36"/>
          <w:szCs w:val="36"/>
        </w:rPr>
      </w:pPr>
    </w:p>
    <w:p w14:paraId="709887C8" w14:textId="77777777" w:rsidR="003329E0" w:rsidRPr="003329E0" w:rsidRDefault="003329E0" w:rsidP="00D90B36">
      <w:pPr>
        <w:tabs>
          <w:tab w:val="left" w:pos="-1440"/>
          <w:tab w:val="left" w:pos="-720"/>
          <w:tab w:val="left" w:pos="0"/>
          <w:tab w:val="left" w:pos="600"/>
          <w:tab w:val="left" w:pos="1560"/>
          <w:tab w:val="left" w:pos="2760"/>
          <w:tab w:val="left" w:pos="4200"/>
          <w:tab w:val="left" w:pos="5040"/>
          <w:tab w:val="left" w:pos="5760"/>
          <w:tab w:val="left" w:pos="6480"/>
          <w:tab w:val="left" w:pos="7200"/>
          <w:tab w:val="left" w:pos="7920"/>
          <w:tab w:val="left" w:pos="8640"/>
          <w:tab w:val="left" w:pos="9360"/>
        </w:tabs>
        <w:jc w:val="center"/>
        <w:rPr>
          <w:del w:id="678" w:author="DG" w:date="2017-01-03T15:45:00Z"/>
          <w:rFonts w:ascii="Times New Roman" w:hAnsi="Times New Roman"/>
          <w:color w:val="FF0000"/>
          <w:sz w:val="36"/>
          <w:szCs w:val="36"/>
        </w:rPr>
        <w:sectPr w:rsidR="003329E0" w:rsidRPr="003329E0">
          <w:type w:val="continuous"/>
          <w:pgSz w:w="12240" w:h="15840"/>
          <w:pgMar w:top="1440" w:right="1440" w:bottom="1440" w:left="1008" w:header="1440" w:footer="1440" w:gutter="0"/>
          <w:cols w:space="720"/>
          <w:noEndnote/>
        </w:sectPr>
      </w:pPr>
      <w:del w:id="679" w:author="DG" w:date="2017-01-03T15:45:00Z">
        <w:r>
          <w:rPr>
            <w:rFonts w:ascii="Times New Roman" w:hAnsi="Times New Roman"/>
            <w:color w:val="FF0000"/>
            <w:sz w:val="36"/>
            <w:szCs w:val="36"/>
          </w:rPr>
          <w:delText>Do not think we want a specific schematic.</w:delText>
        </w:r>
        <w:r w:rsidR="00572B4E">
          <w:rPr>
            <w:rFonts w:ascii="Times New Roman" w:hAnsi="Times New Roman"/>
            <w:color w:val="FF0000"/>
            <w:sz w:val="36"/>
            <w:szCs w:val="36"/>
          </w:rPr>
          <w:delText xml:space="preserve">  Every instrument is different</w:delText>
        </w:r>
      </w:del>
    </w:p>
    <w:p w14:paraId="1346CBDE" w14:textId="77777777" w:rsidR="00D55B1B" w:rsidRPr="00D55B1B" w:rsidRDefault="00D55B1B" w:rsidP="00D55B1B">
      <w:pPr>
        <w:widowControl/>
        <w:rPr>
          <w:del w:id="680" w:author="DG" w:date="2017-01-03T15:45:00Z"/>
          <w:rFonts w:ascii="Melior" w:eastAsia="Calibri" w:hAnsi="Melior" w:cs="Melior"/>
          <w:sz w:val="18"/>
          <w:szCs w:val="18"/>
        </w:rPr>
      </w:pPr>
      <w:del w:id="681" w:author="DG" w:date="2017-01-03T15:45:00Z">
        <w:r>
          <w:rPr>
            <w:rFonts w:ascii="Melior" w:eastAsia="Calibri" w:hAnsi="Melior" w:cs="Melior"/>
            <w:sz w:val="18"/>
            <w:szCs w:val="18"/>
          </w:rPr>
          <w:lastRenderedPageBreak/>
          <w:delText xml:space="preserve">From the </w:delText>
        </w:r>
        <w:r w:rsidRPr="00D55B1B">
          <w:rPr>
            <w:rFonts w:ascii="Melior" w:eastAsia="Calibri" w:hAnsi="Melior" w:cs="Melior"/>
            <w:b/>
            <w:bCs/>
            <w:sz w:val="18"/>
            <w:szCs w:val="18"/>
          </w:rPr>
          <w:delText>Thursday,</w:delText>
        </w:r>
        <w:r>
          <w:rPr>
            <w:rFonts w:ascii="Melior" w:eastAsia="Calibri" w:hAnsi="Melior" w:cs="Melior"/>
            <w:b/>
            <w:bCs/>
            <w:sz w:val="18"/>
            <w:szCs w:val="18"/>
          </w:rPr>
          <w:delText xml:space="preserve"> </w:delText>
        </w:r>
        <w:r w:rsidRPr="00D55B1B">
          <w:rPr>
            <w:rFonts w:ascii="Melior" w:eastAsia="Calibri" w:hAnsi="Melior" w:cs="Melior"/>
            <w:b/>
            <w:bCs/>
            <w:sz w:val="18"/>
            <w:szCs w:val="18"/>
          </w:rPr>
          <w:delText>September 23, 2010</w:delText>
        </w:r>
      </w:del>
      <w:ins w:id="682" w:author="DG" w:date="2017-01-03T15:45:00Z">
        <w:r w:rsidR="00832C14">
          <w:rPr>
            <w:rFonts w:ascii="Times New Roman" w:eastAsia="Calibri" w:hAnsi="Times New Roman"/>
            <w:sz w:val="20"/>
            <w:szCs w:val="20"/>
          </w:rPr>
          <w:t xml:space="preserve">EPA </w:t>
        </w:r>
        <w:r w:rsidR="00C01B6E">
          <w:rPr>
            <w:rFonts w:ascii="Times New Roman" w:eastAsia="Calibri" w:hAnsi="Times New Roman"/>
            <w:sz w:val="20"/>
            <w:szCs w:val="20"/>
          </w:rPr>
          <w:t>Code of</w:t>
        </w:r>
      </w:ins>
      <w:r w:rsidR="00C01B6E">
        <w:rPr>
          <w:rFonts w:ascii="Times New Roman" w:eastAsia="Calibri" w:hAnsi="Times New Roman"/>
          <w:sz w:val="20"/>
          <w:rPrChange w:id="683" w:author="DG" w:date="2017-01-03T15:44:00Z">
            <w:rPr>
              <w:rFonts w:ascii="Melior" w:eastAsia="Calibri" w:hAnsi="Melior"/>
              <w:b/>
              <w:sz w:val="18"/>
            </w:rPr>
          </w:rPrChange>
        </w:rPr>
        <w:t xml:space="preserve"> Federal </w:t>
      </w:r>
      <w:del w:id="684" w:author="DG" w:date="2017-01-03T15:45:00Z">
        <w:r>
          <w:rPr>
            <w:rFonts w:ascii="Melior" w:eastAsia="Calibri" w:hAnsi="Melior" w:cs="Melior"/>
            <w:b/>
            <w:bCs/>
            <w:sz w:val="18"/>
            <w:szCs w:val="18"/>
          </w:rPr>
          <w:delText>Register 40 CFR Part 136:</w:delText>
        </w:r>
      </w:del>
    </w:p>
    <w:p w14:paraId="1E07B900" w14:textId="77777777" w:rsidR="00D55B1B" w:rsidRDefault="00D55B1B" w:rsidP="00D55B1B">
      <w:pPr>
        <w:widowControl/>
        <w:rPr>
          <w:del w:id="685" w:author="DG" w:date="2017-01-03T15:45:00Z"/>
          <w:rFonts w:ascii="Melior" w:eastAsia="Calibri" w:hAnsi="Melior" w:cs="Melior"/>
          <w:sz w:val="18"/>
          <w:szCs w:val="18"/>
        </w:rPr>
      </w:pPr>
    </w:p>
    <w:p w14:paraId="2950F511" w14:textId="77777777" w:rsidR="00D55B1B" w:rsidRDefault="00D55B1B" w:rsidP="00D55B1B">
      <w:pPr>
        <w:widowControl/>
        <w:rPr>
          <w:del w:id="686" w:author="DG" w:date="2017-01-03T15:45:00Z"/>
          <w:rFonts w:ascii="Melior" w:eastAsia="Calibri" w:hAnsi="Melior" w:cs="Melior"/>
          <w:sz w:val="18"/>
          <w:szCs w:val="18"/>
        </w:rPr>
      </w:pPr>
    </w:p>
    <w:p w14:paraId="3538A44C" w14:textId="77777777" w:rsidR="00D55B1B" w:rsidRDefault="00D55B1B" w:rsidP="00D55B1B">
      <w:pPr>
        <w:widowControl/>
        <w:rPr>
          <w:del w:id="687" w:author="DG" w:date="2017-01-03T15:45:00Z"/>
          <w:rFonts w:ascii="Melior" w:eastAsia="Calibri" w:hAnsi="Melior" w:cs="Melior"/>
          <w:sz w:val="18"/>
          <w:szCs w:val="18"/>
        </w:rPr>
      </w:pPr>
      <w:del w:id="688" w:author="DG" w:date="2017-01-03T15:45:00Z">
        <w:r>
          <w:rPr>
            <w:rFonts w:ascii="Melior" w:eastAsia="Calibri" w:hAnsi="Melior" w:cs="Melior"/>
            <w:sz w:val="18"/>
            <w:szCs w:val="18"/>
          </w:rPr>
          <w:delText>7. Add new § 136.7 to</w:delText>
        </w:r>
      </w:del>
      <w:ins w:id="689" w:author="DG" w:date="2017-01-03T15:45:00Z">
        <w:r w:rsidR="00C01B6E">
          <w:rPr>
            <w:rFonts w:ascii="Times New Roman" w:eastAsia="Calibri" w:hAnsi="Times New Roman"/>
            <w:sz w:val="20"/>
            <w:szCs w:val="20"/>
          </w:rPr>
          <w:t xml:space="preserve">Regulations </w:t>
        </w:r>
        <w:r w:rsidR="00832C14">
          <w:rPr>
            <w:rFonts w:ascii="Times New Roman" w:eastAsia="Calibri" w:hAnsi="Times New Roman"/>
            <w:sz w:val="20"/>
            <w:szCs w:val="20"/>
          </w:rPr>
          <w:t>4</w:t>
        </w:r>
        <w:r w:rsidR="00C01B6E">
          <w:rPr>
            <w:rFonts w:ascii="Times New Roman" w:eastAsia="Calibri" w:hAnsi="Times New Roman"/>
            <w:sz w:val="20"/>
            <w:szCs w:val="20"/>
          </w:rPr>
          <w:t xml:space="preserve">0, </w:t>
        </w:r>
        <w:r w:rsidR="00560D43">
          <w:rPr>
            <w:rFonts w:ascii="Times New Roman" w:eastAsia="Calibri" w:hAnsi="Times New Roman"/>
            <w:sz w:val="20"/>
            <w:szCs w:val="20"/>
          </w:rPr>
          <w:t>c</w:t>
        </w:r>
        <w:r w:rsidR="00832C14">
          <w:rPr>
            <w:rFonts w:ascii="Times New Roman" w:eastAsia="Calibri" w:hAnsi="Times New Roman"/>
            <w:sz w:val="20"/>
            <w:szCs w:val="20"/>
          </w:rPr>
          <w:t>hapter 1, subchapter D,</w:t>
        </w:r>
      </w:ins>
      <w:r w:rsidR="00832C14">
        <w:rPr>
          <w:rFonts w:ascii="Times New Roman" w:eastAsia="Calibri" w:hAnsi="Times New Roman"/>
          <w:sz w:val="20"/>
          <w:rPrChange w:id="690" w:author="DG" w:date="2017-01-03T15:44:00Z">
            <w:rPr>
              <w:rFonts w:ascii="Melior" w:eastAsia="Calibri" w:hAnsi="Melior"/>
              <w:sz w:val="18"/>
            </w:rPr>
          </w:rPrChange>
        </w:rPr>
        <w:t xml:space="preserve"> part 136</w:t>
      </w:r>
      <w:del w:id="691" w:author="DG" w:date="2017-01-03T15:45:00Z">
        <w:r>
          <w:rPr>
            <w:rFonts w:ascii="Melior" w:eastAsia="Calibri" w:hAnsi="Melior" w:cs="Melior"/>
            <w:sz w:val="18"/>
            <w:szCs w:val="18"/>
          </w:rPr>
          <w:delText xml:space="preserve"> to read as follows:</w:delText>
        </w:r>
        <w:r>
          <w:rPr>
            <w:rFonts w:ascii="Melior" w:eastAsia="Calibri" w:hAnsi="Melior" w:cs="Melior"/>
            <w:sz w:val="18"/>
            <w:szCs w:val="18"/>
          </w:rPr>
          <w:br/>
        </w:r>
      </w:del>
    </w:p>
    <w:p w14:paraId="5903B80C" w14:textId="77777777" w:rsidR="00D55B1B" w:rsidRDefault="00D55B1B" w:rsidP="00D55B1B">
      <w:pPr>
        <w:widowControl/>
        <w:rPr>
          <w:del w:id="692" w:author="DG" w:date="2017-01-03T15:45:00Z"/>
          <w:rFonts w:ascii="Helvetica-Bold" w:eastAsia="Calibri" w:hAnsi="Helvetica-Bold" w:cs="Helvetica-Bold"/>
          <w:b/>
          <w:bCs/>
          <w:sz w:val="16"/>
          <w:szCs w:val="16"/>
        </w:rPr>
      </w:pPr>
      <w:del w:id="693" w:author="DG" w:date="2017-01-03T15:45:00Z">
        <w:r>
          <w:rPr>
            <w:rFonts w:ascii="Helvetica-Bold" w:eastAsia="Calibri" w:hAnsi="Helvetica-Bold" w:cs="Helvetica-Bold"/>
            <w:b/>
            <w:bCs/>
            <w:sz w:val="16"/>
            <w:szCs w:val="16"/>
          </w:rPr>
          <w:delText>§ 136.7 Quality assurance and quality control.</w:delText>
        </w:r>
      </w:del>
    </w:p>
    <w:p w14:paraId="7EB8864A" w14:textId="77777777" w:rsidR="00D55B1B" w:rsidRDefault="00D55B1B" w:rsidP="00D55B1B">
      <w:pPr>
        <w:widowControl/>
        <w:rPr>
          <w:del w:id="694" w:author="DG" w:date="2017-01-03T15:45:00Z"/>
          <w:rFonts w:ascii="Helvetica-Bold" w:eastAsia="Calibri" w:hAnsi="Helvetica-Bold" w:cs="Helvetica-Bold"/>
          <w:b/>
          <w:bCs/>
          <w:sz w:val="16"/>
          <w:szCs w:val="16"/>
        </w:rPr>
      </w:pPr>
    </w:p>
    <w:p w14:paraId="0804AE3C" w14:textId="77777777" w:rsidR="00D55B1B" w:rsidRDefault="00D55B1B" w:rsidP="00D55B1B">
      <w:pPr>
        <w:widowControl/>
        <w:numPr>
          <w:ilvl w:val="0"/>
          <w:numId w:val="1"/>
        </w:numPr>
        <w:rPr>
          <w:del w:id="695" w:author="DG" w:date="2017-01-03T15:45:00Z"/>
          <w:rFonts w:ascii="Melior" w:eastAsia="Calibri" w:hAnsi="Melior" w:cs="Melior"/>
          <w:sz w:val="18"/>
          <w:szCs w:val="18"/>
        </w:rPr>
      </w:pPr>
      <w:del w:id="696" w:author="DG" w:date="2017-01-03T15:45:00Z">
        <w:r>
          <w:rPr>
            <w:rFonts w:ascii="Melior" w:eastAsia="Calibri" w:hAnsi="Melior" w:cs="Melior"/>
            <w:sz w:val="18"/>
            <w:szCs w:val="18"/>
          </w:rPr>
          <w:delText>Twelve essential Quality Control checks and acceptable abbreviations are:</w:delText>
        </w:r>
      </w:del>
    </w:p>
    <w:p w14:paraId="369CF642" w14:textId="77777777" w:rsidR="00D55B1B" w:rsidRDefault="00D55B1B" w:rsidP="00D55B1B">
      <w:pPr>
        <w:widowControl/>
        <w:ind w:left="720"/>
        <w:rPr>
          <w:del w:id="697" w:author="DG" w:date="2017-01-03T15:45:00Z"/>
          <w:rFonts w:ascii="Melior" w:eastAsia="Calibri" w:hAnsi="Melior" w:cs="Melior"/>
          <w:sz w:val="18"/>
          <w:szCs w:val="18"/>
        </w:rPr>
      </w:pPr>
    </w:p>
    <w:p w14:paraId="3EA0203D" w14:textId="77777777" w:rsidR="00D55B1B" w:rsidRDefault="00D55B1B" w:rsidP="00D55B1B">
      <w:pPr>
        <w:widowControl/>
        <w:rPr>
          <w:del w:id="698" w:author="DG" w:date="2017-01-03T15:45:00Z"/>
          <w:rFonts w:ascii="Melior" w:eastAsia="Calibri" w:hAnsi="Melior" w:cs="Melior"/>
          <w:sz w:val="18"/>
          <w:szCs w:val="18"/>
        </w:rPr>
      </w:pPr>
      <w:del w:id="699" w:author="DG" w:date="2017-01-03T15:45:00Z">
        <w:r>
          <w:rPr>
            <w:rFonts w:ascii="Melior" w:eastAsia="Calibri" w:hAnsi="Melior" w:cs="Melior"/>
            <w:sz w:val="18"/>
            <w:szCs w:val="18"/>
          </w:rPr>
          <w:delText>(1) Demonstration of Capability (DOC);</w:delText>
        </w:r>
      </w:del>
    </w:p>
    <w:p w14:paraId="20018AF8" w14:textId="77777777" w:rsidR="00D55B1B" w:rsidRDefault="00D55B1B" w:rsidP="00D55B1B">
      <w:pPr>
        <w:widowControl/>
        <w:rPr>
          <w:del w:id="700" w:author="DG" w:date="2017-01-03T15:45:00Z"/>
          <w:rFonts w:ascii="Melior" w:eastAsia="Calibri" w:hAnsi="Melior" w:cs="Melior"/>
          <w:sz w:val="18"/>
          <w:szCs w:val="18"/>
        </w:rPr>
      </w:pPr>
      <w:del w:id="701" w:author="DG" w:date="2017-01-03T15:45:00Z">
        <w:r>
          <w:rPr>
            <w:rFonts w:ascii="Melior" w:eastAsia="Calibri" w:hAnsi="Melior" w:cs="Melior"/>
            <w:sz w:val="18"/>
            <w:szCs w:val="18"/>
          </w:rPr>
          <w:delText>(2) Method Detection Limit (MDL);</w:delText>
        </w:r>
      </w:del>
    </w:p>
    <w:p w14:paraId="763D1885" w14:textId="77777777" w:rsidR="00D55B1B" w:rsidRDefault="00D55B1B" w:rsidP="00D55B1B">
      <w:pPr>
        <w:widowControl/>
        <w:rPr>
          <w:del w:id="702" w:author="DG" w:date="2017-01-03T15:45:00Z"/>
          <w:rFonts w:ascii="Melior" w:eastAsia="Calibri" w:hAnsi="Melior" w:cs="Melior"/>
          <w:sz w:val="18"/>
          <w:szCs w:val="18"/>
        </w:rPr>
      </w:pPr>
      <w:del w:id="703" w:author="DG" w:date="2017-01-03T15:45:00Z">
        <w:r>
          <w:rPr>
            <w:rFonts w:ascii="Melior" w:eastAsia="Calibri" w:hAnsi="Melior" w:cs="Melior"/>
            <w:sz w:val="18"/>
            <w:szCs w:val="18"/>
          </w:rPr>
          <w:delText>(3) Laboratory reagent blank (LRB), also referred to as method blank;</w:delText>
        </w:r>
      </w:del>
    </w:p>
    <w:p w14:paraId="20E28AA6" w14:textId="77777777" w:rsidR="00D55B1B" w:rsidRDefault="00D55B1B" w:rsidP="00D55B1B">
      <w:pPr>
        <w:widowControl/>
        <w:rPr>
          <w:del w:id="704" w:author="DG" w:date="2017-01-03T15:45:00Z"/>
          <w:rFonts w:ascii="Melior" w:eastAsia="Calibri" w:hAnsi="Melior" w:cs="Melior"/>
          <w:sz w:val="18"/>
          <w:szCs w:val="18"/>
        </w:rPr>
      </w:pPr>
      <w:del w:id="705" w:author="DG" w:date="2017-01-03T15:45:00Z">
        <w:r>
          <w:rPr>
            <w:rFonts w:ascii="Melior" w:eastAsia="Calibri" w:hAnsi="Melior" w:cs="Melior"/>
            <w:sz w:val="18"/>
            <w:szCs w:val="18"/>
          </w:rPr>
          <w:delText>(4) Laboratory fortified blank (LFB), also referred to as a spiked blank, or laboratory control sample (LCS);</w:delText>
        </w:r>
      </w:del>
    </w:p>
    <w:p w14:paraId="2DEDBE2C" w14:textId="77777777" w:rsidR="00D55B1B" w:rsidRDefault="00D55B1B" w:rsidP="00D55B1B">
      <w:pPr>
        <w:widowControl/>
        <w:rPr>
          <w:del w:id="706" w:author="DG" w:date="2017-01-03T15:45:00Z"/>
          <w:rFonts w:ascii="Melior" w:eastAsia="Calibri" w:hAnsi="Melior" w:cs="Melior"/>
          <w:sz w:val="18"/>
          <w:szCs w:val="18"/>
        </w:rPr>
      </w:pPr>
      <w:del w:id="707" w:author="DG" w:date="2017-01-03T15:45:00Z">
        <w:r>
          <w:rPr>
            <w:rFonts w:ascii="Melior" w:eastAsia="Calibri" w:hAnsi="Melior" w:cs="Melior"/>
            <w:sz w:val="18"/>
            <w:szCs w:val="18"/>
          </w:rPr>
          <w:delText>(5) Matrix spike, matrix spike duplicate, or laboratory fortified blank duplicate (LFBD) for suspected difficult matrices;</w:delText>
        </w:r>
      </w:del>
    </w:p>
    <w:p w14:paraId="14A57CD9" w14:textId="77777777" w:rsidR="00D55B1B" w:rsidRDefault="00D55B1B" w:rsidP="00D55B1B">
      <w:pPr>
        <w:widowControl/>
        <w:rPr>
          <w:del w:id="708" w:author="DG" w:date="2017-01-03T15:45:00Z"/>
          <w:rFonts w:ascii="Melior" w:eastAsia="Calibri" w:hAnsi="Melior" w:cs="Melior"/>
          <w:sz w:val="18"/>
          <w:szCs w:val="18"/>
        </w:rPr>
      </w:pPr>
      <w:del w:id="709" w:author="DG" w:date="2017-01-03T15:45:00Z">
        <w:r>
          <w:rPr>
            <w:rFonts w:ascii="Melior" w:eastAsia="Calibri" w:hAnsi="Melior" w:cs="Melior"/>
            <w:sz w:val="18"/>
            <w:szCs w:val="18"/>
          </w:rPr>
          <w:delText>(6) Internal standards, surrogate standards (for organic analysis) or tracers (for radiochemistry);</w:delText>
        </w:r>
      </w:del>
    </w:p>
    <w:p w14:paraId="2BB342A9" w14:textId="77777777" w:rsidR="00D55B1B" w:rsidRDefault="00D55B1B" w:rsidP="00D55B1B">
      <w:pPr>
        <w:widowControl/>
        <w:rPr>
          <w:del w:id="710" w:author="DG" w:date="2017-01-03T15:45:00Z"/>
          <w:rFonts w:ascii="Melior" w:eastAsia="Calibri" w:hAnsi="Melior" w:cs="Melior"/>
          <w:sz w:val="18"/>
          <w:szCs w:val="18"/>
        </w:rPr>
      </w:pPr>
      <w:del w:id="711" w:author="DG" w:date="2017-01-03T15:45:00Z">
        <w:r>
          <w:rPr>
            <w:rFonts w:ascii="Melior" w:eastAsia="Calibri" w:hAnsi="Melior" w:cs="Melior"/>
            <w:sz w:val="18"/>
            <w:szCs w:val="18"/>
          </w:rPr>
          <w:delText>(7) Calibration (initial and continuing), initial and continuing performance (ICP) solution also referred to as initial calibration verification (ICV) and continuing calibration verification (CCV);</w:delText>
        </w:r>
      </w:del>
    </w:p>
    <w:p w14:paraId="17111F38" w14:textId="77777777" w:rsidR="00D55B1B" w:rsidRDefault="00D55B1B" w:rsidP="00D55B1B">
      <w:pPr>
        <w:widowControl/>
        <w:rPr>
          <w:del w:id="712" w:author="DG" w:date="2017-01-03T15:45:00Z"/>
          <w:rFonts w:ascii="Melior" w:eastAsia="Calibri" w:hAnsi="Melior" w:cs="Melior"/>
          <w:sz w:val="18"/>
          <w:szCs w:val="18"/>
        </w:rPr>
      </w:pPr>
      <w:del w:id="713" w:author="DG" w:date="2017-01-03T15:45:00Z">
        <w:r>
          <w:rPr>
            <w:rFonts w:ascii="Melior" w:eastAsia="Calibri" w:hAnsi="Melior" w:cs="Melior"/>
            <w:sz w:val="18"/>
            <w:szCs w:val="18"/>
          </w:rPr>
          <w:delText>(8) Control charts (or other trend analyses of quality control results);</w:delText>
        </w:r>
      </w:del>
    </w:p>
    <w:p w14:paraId="06E7684F" w14:textId="77777777" w:rsidR="00D55B1B" w:rsidRDefault="00D55B1B" w:rsidP="00D55B1B">
      <w:pPr>
        <w:widowControl/>
        <w:rPr>
          <w:del w:id="714" w:author="DG" w:date="2017-01-03T15:45:00Z"/>
          <w:rFonts w:ascii="Melior" w:eastAsia="Calibri" w:hAnsi="Melior" w:cs="Melior"/>
          <w:sz w:val="18"/>
          <w:szCs w:val="18"/>
        </w:rPr>
      </w:pPr>
      <w:del w:id="715" w:author="DG" w:date="2017-01-03T15:45:00Z">
        <w:r>
          <w:rPr>
            <w:rFonts w:ascii="Melior" w:eastAsia="Calibri" w:hAnsi="Melior" w:cs="Melior"/>
            <w:sz w:val="18"/>
            <w:szCs w:val="18"/>
          </w:rPr>
          <w:delText>(9) Corrective action (root cause analyses);</w:delText>
        </w:r>
      </w:del>
    </w:p>
    <w:p w14:paraId="769964AE" w14:textId="77777777" w:rsidR="00D55B1B" w:rsidRDefault="00D55B1B" w:rsidP="00D55B1B">
      <w:pPr>
        <w:widowControl/>
        <w:rPr>
          <w:del w:id="716" w:author="DG" w:date="2017-01-03T15:45:00Z"/>
          <w:rFonts w:ascii="Melior" w:eastAsia="Calibri" w:hAnsi="Melior" w:cs="Melior"/>
          <w:sz w:val="18"/>
          <w:szCs w:val="18"/>
        </w:rPr>
      </w:pPr>
      <w:del w:id="717" w:author="DG" w:date="2017-01-03T15:45:00Z">
        <w:r>
          <w:rPr>
            <w:rFonts w:ascii="Melior" w:eastAsia="Calibri" w:hAnsi="Melior" w:cs="Melior"/>
            <w:sz w:val="18"/>
            <w:szCs w:val="18"/>
          </w:rPr>
          <w:delText>(10) QC acceptance criteria;</w:delText>
        </w:r>
      </w:del>
    </w:p>
    <w:p w14:paraId="75B85A13" w14:textId="77777777" w:rsidR="00D55B1B" w:rsidRDefault="00D55B1B" w:rsidP="00D55B1B">
      <w:pPr>
        <w:widowControl/>
        <w:rPr>
          <w:del w:id="718" w:author="DG" w:date="2017-01-03T15:45:00Z"/>
          <w:rFonts w:ascii="Melior" w:eastAsia="Calibri" w:hAnsi="Melior" w:cs="Melior"/>
          <w:sz w:val="18"/>
          <w:szCs w:val="18"/>
        </w:rPr>
      </w:pPr>
      <w:del w:id="719" w:author="DG" w:date="2017-01-03T15:45:00Z">
        <w:r>
          <w:rPr>
            <w:rFonts w:ascii="Melior" w:eastAsia="Calibri" w:hAnsi="Melior" w:cs="Melior"/>
            <w:sz w:val="18"/>
            <w:szCs w:val="18"/>
          </w:rPr>
          <w:delText xml:space="preserve">(11) Definitions of a batch (preparation and analytical); and </w:delText>
        </w:r>
      </w:del>
    </w:p>
    <w:p w14:paraId="3C647646" w14:textId="77777777" w:rsidR="00D55B1B" w:rsidRDefault="00D55B1B" w:rsidP="00D55B1B">
      <w:pPr>
        <w:widowControl/>
        <w:rPr>
          <w:del w:id="720" w:author="DG" w:date="2017-01-03T15:45:00Z"/>
          <w:rFonts w:ascii="Melior" w:eastAsia="Calibri" w:hAnsi="Melior" w:cs="Melior"/>
          <w:sz w:val="18"/>
          <w:szCs w:val="18"/>
        </w:rPr>
      </w:pPr>
      <w:del w:id="721" w:author="DG" w:date="2017-01-03T15:45:00Z">
        <w:r>
          <w:rPr>
            <w:rFonts w:ascii="Melior" w:eastAsia="Calibri" w:hAnsi="Melior" w:cs="Melior"/>
            <w:sz w:val="18"/>
            <w:szCs w:val="18"/>
          </w:rPr>
          <w:delText>(12) Specify a minimum frequency for conducting these QC checks.</w:delText>
        </w:r>
      </w:del>
    </w:p>
    <w:p w14:paraId="751A4081" w14:textId="77777777" w:rsidR="00D55B1B" w:rsidRDefault="00D55B1B" w:rsidP="00D55B1B">
      <w:pPr>
        <w:widowControl/>
        <w:rPr>
          <w:del w:id="722" w:author="DG" w:date="2017-01-03T15:45:00Z"/>
          <w:rFonts w:ascii="Melior" w:eastAsia="Calibri" w:hAnsi="Melior" w:cs="Melior"/>
          <w:sz w:val="18"/>
          <w:szCs w:val="18"/>
        </w:rPr>
      </w:pPr>
    </w:p>
    <w:p w14:paraId="0B299658" w14:textId="77777777" w:rsidR="00D55B1B" w:rsidRDefault="00D55B1B" w:rsidP="00D55B1B">
      <w:pPr>
        <w:widowControl/>
        <w:rPr>
          <w:del w:id="723" w:author="DG" w:date="2017-01-03T15:45:00Z"/>
          <w:rFonts w:ascii="Melior" w:eastAsia="Calibri" w:hAnsi="Melior" w:cs="Melior"/>
          <w:sz w:val="20"/>
          <w:szCs w:val="20"/>
        </w:rPr>
      </w:pPr>
      <w:del w:id="724" w:author="DG" w:date="2017-01-03T15:45:00Z">
        <w:r>
          <w:rPr>
            <w:rFonts w:ascii="Melior" w:eastAsia="Calibri" w:hAnsi="Melior" w:cs="Melior"/>
            <w:sz w:val="18"/>
            <w:szCs w:val="18"/>
          </w:rPr>
          <w:delText>(b) These twelve quality control checks must be clearly documented in the written method along with a performance specification or description for each of the twelve quality control checks.</w:delText>
        </w:r>
      </w:del>
    </w:p>
    <w:p w14:paraId="16FC976A" w14:textId="21D64C44" w:rsidR="00405076" w:rsidRPr="002C6573" w:rsidRDefault="00560D43" w:rsidP="006B72E2">
      <w:pPr>
        <w:widowControl/>
        <w:numPr>
          <w:ilvl w:val="0"/>
          <w:numId w:val="2"/>
        </w:numPr>
        <w:rPr>
          <w:rFonts w:ascii="Times New Roman" w:eastAsia="Calibri" w:hAnsi="Times New Roman"/>
          <w:sz w:val="20"/>
          <w:rPrChange w:id="725" w:author="DG" w:date="2017-01-03T15:44:00Z">
            <w:rPr>
              <w:rFonts w:eastAsia="Calibri"/>
            </w:rPr>
          </w:rPrChange>
        </w:rPr>
        <w:pPrChange w:id="726" w:author="DG" w:date="2017-01-03T15:44:00Z">
          <w:pPr/>
        </w:pPrChange>
      </w:pPr>
      <w:ins w:id="727" w:author="DG" w:date="2017-01-03T15:45:00Z">
        <w:r>
          <w:rPr>
            <w:rFonts w:ascii="Times New Roman" w:eastAsia="Calibri" w:hAnsi="Times New Roman"/>
            <w:sz w:val="20"/>
            <w:szCs w:val="20"/>
          </w:rPr>
          <w:t>.</w:t>
        </w:r>
      </w:ins>
    </w:p>
    <w:sectPr w:rsidR="00405076" w:rsidRPr="002C6573" w:rsidSect="003B7B0D">
      <w:pgSz w:w="12240" w:h="15840"/>
      <w:pgMar w:top="1440" w:right="1440" w:bottom="1440" w:left="1440"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6" w:author="csjohnson" w:date="2012-03-26T13:38:00Z" w:initials="csj">
    <w:p w14:paraId="3AE0B7B3" w14:textId="77777777" w:rsidR="00D02827" w:rsidRDefault="00D02827">
      <w:pPr>
        <w:pStyle w:val="CommentText"/>
      </w:pPr>
      <w:r>
        <w:rPr>
          <w:rStyle w:val="CommentReference"/>
        </w:rPr>
        <w:annotationRef/>
      </w:r>
      <w:r>
        <w:t>EPA method 366 indicates this is optional.</w:t>
      </w:r>
    </w:p>
  </w:comment>
  <w:comment w:id="359" w:author="csjohnson" w:date="2012-03-26T14:57:00Z" w:initials="csj">
    <w:p w14:paraId="29A09D79" w14:textId="77777777" w:rsidR="00391BF1" w:rsidRDefault="00391BF1">
      <w:pPr>
        <w:pStyle w:val="CommentText"/>
      </w:pPr>
      <w:r>
        <w:rPr>
          <w:rStyle w:val="CommentReference"/>
        </w:rPr>
        <w:annotationRef/>
      </w:r>
      <w:r>
        <w:t>Is this still necessary? Don’t instruments correct for matrix now when you run the saline blanks?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E0B7B3" w15:done="0"/>
  <w15:commentEx w15:paraId="29A09D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ECDBD" w14:textId="77777777" w:rsidR="00417DA2" w:rsidRDefault="00417DA2">
      <w:r>
        <w:separator/>
      </w:r>
    </w:p>
  </w:endnote>
  <w:endnote w:type="continuationSeparator" w:id="0">
    <w:p w14:paraId="19BFE3BA" w14:textId="77777777" w:rsidR="00417DA2" w:rsidRDefault="00417DA2">
      <w:r>
        <w:continuationSeparator/>
      </w:r>
    </w:p>
  </w:endnote>
  <w:endnote w:type="continuationNotice" w:id="1">
    <w:p w14:paraId="36362988" w14:textId="77777777" w:rsidR="00417DA2" w:rsidRDefault="00417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elior">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9EA86" w14:textId="77777777" w:rsidR="00417DA2" w:rsidRDefault="00417DA2">
    <w:pPr>
      <w:pStyle w:val="Footer"/>
      <w:pPrChange w:id="136" w:author="DG" w:date="2017-01-03T15:45:00Z">
        <w:pPr>
          <w:pStyle w:val="CommentTextChar"/>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4DA3F" w14:textId="77777777" w:rsidR="00417DA2" w:rsidRDefault="00417DA2">
      <w:r>
        <w:separator/>
      </w:r>
    </w:p>
  </w:footnote>
  <w:footnote w:type="continuationSeparator" w:id="0">
    <w:p w14:paraId="1E7E8315" w14:textId="77777777" w:rsidR="00417DA2" w:rsidRDefault="00417DA2">
      <w:r>
        <w:continuationSeparator/>
      </w:r>
    </w:p>
  </w:footnote>
  <w:footnote w:type="continuationNotice" w:id="1">
    <w:p w14:paraId="2BE42C5D" w14:textId="77777777" w:rsidR="00417DA2" w:rsidRDefault="00417D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7AEA" w14:textId="77777777" w:rsidR="00417DA2" w:rsidRDefault="00417DA2">
    <w:pPr>
      <w:pStyle w:val="Header"/>
      <w:pPrChange w:id="135" w:author="DG" w:date="2017-01-03T15:45:00Z">
        <w:pPr>
          <w:pStyle w:val="CommentReference"/>
        </w:pPr>
      </w:pPrChang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E3F10" w14:textId="77777777" w:rsidR="009F386B" w:rsidRDefault="009F386B" w:rsidP="00B555DC">
    <w:pPr>
      <w:pStyle w:val="Header"/>
      <w:jc w:val="right"/>
      <w:rPr>
        <w:ins w:id="211" w:author="DG" w:date="2017-01-03T15:45:00Z"/>
        <w:rFonts w:ascii="Times New Roman" w:hAnsi="Times New Roman"/>
        <w:sz w:val="18"/>
      </w:rPr>
    </w:pPr>
    <w:ins w:id="212" w:author="DG" w:date="2017-01-03T15:45:00Z">
      <w:r>
        <w:rPr>
          <w:rFonts w:ascii="Times New Roman" w:hAnsi="Times New Roman"/>
          <w:sz w:val="18"/>
        </w:rPr>
        <w:t>Chapter 6, Section D</w:t>
      </w:r>
    </w:ins>
  </w:p>
  <w:p w14:paraId="7DCCD426" w14:textId="776926E2" w:rsidR="009F386B" w:rsidRDefault="009F386B" w:rsidP="00B555DC">
    <w:pPr>
      <w:pStyle w:val="Header"/>
      <w:jc w:val="right"/>
      <w:rPr>
        <w:ins w:id="213" w:author="DG" w:date="2017-01-03T15:45:00Z"/>
        <w:rFonts w:ascii="Times New Roman" w:hAnsi="Times New Roman"/>
        <w:sz w:val="18"/>
      </w:rPr>
    </w:pPr>
    <w:ins w:id="214" w:author="DG" w:date="2017-01-03T15:45:00Z">
      <w:r>
        <w:rPr>
          <w:rFonts w:ascii="Times New Roman" w:hAnsi="Times New Roman"/>
          <w:sz w:val="18"/>
        </w:rPr>
        <w:t>Silicate</w:t>
      </w:r>
    </w:ins>
  </w:p>
  <w:p w14:paraId="410DBF81" w14:textId="2146474B" w:rsidR="009F386B" w:rsidRPr="000456B5" w:rsidRDefault="009F386B" w:rsidP="00B555DC">
    <w:pPr>
      <w:pStyle w:val="Header"/>
      <w:jc w:val="right"/>
      <w:rPr>
        <w:ins w:id="215" w:author="DG" w:date="2017-01-03T15:45:00Z"/>
        <w:rFonts w:ascii="Times New Roman" w:hAnsi="Times New Roman"/>
        <w:sz w:val="18"/>
      </w:rPr>
    </w:pPr>
    <w:ins w:id="216" w:author="DG" w:date="2017-01-03T15:45:00Z">
      <w:r>
        <w:rPr>
          <w:rFonts w:ascii="Times New Roman" w:hAnsi="Times New Roman"/>
          <w:sz w:val="18"/>
        </w:rPr>
        <w:t>January 2017</w:t>
      </w:r>
    </w:ins>
  </w:p>
  <w:p w14:paraId="0A222A14" w14:textId="77777777" w:rsidR="009F386B" w:rsidRDefault="009F386B">
    <w:pPr>
      <w:pStyle w:val="Header"/>
      <w:pPrChange w:id="217" w:author="DG" w:date="2017-01-03T15:45:00Z">
        <w:pPr>
          <w:pStyle w:val="CommentReference"/>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B0C6D2"/>
    <w:multiLevelType w:val="hybridMultilevel"/>
    <w:tmpl w:val="4A5F11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A706FC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7602C55"/>
    <w:multiLevelType w:val="hybridMultilevel"/>
    <w:tmpl w:val="CA3612F4"/>
    <w:name w:val="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D46FA"/>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2D563A"/>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235C7"/>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90A09"/>
    <w:multiLevelType w:val="hybridMultilevel"/>
    <w:tmpl w:val="E87A1A32"/>
    <w:lvl w:ilvl="0" w:tplc="3F089CA8">
      <w:start w:val="1"/>
      <w:numFmt w:val="lowerRoman"/>
      <w:lvlText w:val="%1.)"/>
      <w:lvlJc w:val="right"/>
      <w:pPr>
        <w:ind w:left="2160" w:hanging="360"/>
      </w:pPr>
      <w:rPr>
        <w:rFonts w:hint="default"/>
      </w:rPr>
    </w:lvl>
    <w:lvl w:ilvl="1" w:tplc="E6665A60">
      <w:start w:val="1"/>
      <w:numFmt w:val="lowerRoman"/>
      <w:lvlText w:val="%2.)"/>
      <w:lvlJc w:val="right"/>
      <w:pPr>
        <w:ind w:left="1440" w:hanging="360"/>
      </w:pPr>
      <w:rPr>
        <w:rFonts w:hint="default"/>
      </w:rPr>
    </w:lvl>
    <w:lvl w:ilvl="2" w:tplc="8E8CF730">
      <w:start w:val="1"/>
      <w:numFmt w:val="decimal"/>
      <w:lvlText w:val="(%3)"/>
      <w:lvlJc w:val="left"/>
      <w:pPr>
        <w:ind w:left="2340" w:hanging="360"/>
      </w:pPr>
      <w:rPr>
        <w:rFonts w:hint="default"/>
      </w:rPr>
    </w:lvl>
    <w:lvl w:ilvl="3" w:tplc="45BA5172">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02501"/>
    <w:multiLevelType w:val="hybridMultilevel"/>
    <w:tmpl w:val="8864E748"/>
    <w:lvl w:ilvl="0" w:tplc="4C527F34">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99225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0627AD3"/>
    <w:multiLevelType w:val="hybridMultilevel"/>
    <w:tmpl w:val="6EA07ED8"/>
    <w:name w:val="222"/>
    <w:lvl w:ilvl="0" w:tplc="3F089CA8">
      <w:start w:val="1"/>
      <w:numFmt w:val="lowerRoman"/>
      <w:lvlText w:val="%1.)"/>
      <w:lvlJc w:val="righ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2744CE"/>
    <w:multiLevelType w:val="hybridMultilevel"/>
    <w:tmpl w:val="70222664"/>
    <w:lvl w:ilvl="0" w:tplc="5C5EF272">
      <w:start w:val="1"/>
      <w:numFmt w:val="lowerRoman"/>
      <w:lvlText w:val="%1.)"/>
      <w:lvlJc w:val="right"/>
      <w:pPr>
        <w:ind w:left="90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15:restartNumberingAfterBreak="0">
    <w:nsid w:val="367E4F01"/>
    <w:multiLevelType w:val="multilevel"/>
    <w:tmpl w:val="6EA07ED8"/>
    <w:lvl w:ilvl="0">
      <w:start w:val="1"/>
      <w:numFmt w:val="lowerRoman"/>
      <w:lvlText w:val="%1.)"/>
      <w:lvlJc w:val="right"/>
      <w:pPr>
        <w:ind w:left="21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949611A"/>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86115D"/>
    <w:multiLevelType w:val="hybridMultilevel"/>
    <w:tmpl w:val="7ABC13CA"/>
    <w:lvl w:ilvl="0" w:tplc="17D6BAB0">
      <w:start w:val="1"/>
      <w:numFmt w:val="lowerRoman"/>
      <w:lvlText w:val="%1.)"/>
      <w:lvlJc w:val="right"/>
      <w:pPr>
        <w:ind w:left="2160" w:hanging="360"/>
      </w:pPr>
      <w:rPr>
        <w:rFonts w:hint="default"/>
      </w:rPr>
    </w:lvl>
    <w:lvl w:ilvl="1" w:tplc="CC9C050C">
      <w:start w:val="1"/>
      <w:numFmt w:val="lowerRoman"/>
      <w:lvlText w:val="%2.)"/>
      <w:lvlJc w:val="right"/>
      <w:pPr>
        <w:ind w:left="1440" w:hanging="360"/>
      </w:pPr>
      <w:rPr>
        <w:rFonts w:hint="default"/>
      </w:rPr>
    </w:lvl>
    <w:lvl w:ilvl="2" w:tplc="A500976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63F21"/>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6C27B2"/>
    <w:multiLevelType w:val="hybridMultilevel"/>
    <w:tmpl w:val="30D01F00"/>
    <w:lvl w:ilvl="0" w:tplc="17D6BAB0">
      <w:start w:val="1"/>
      <w:numFmt w:val="lowerRoman"/>
      <w:lvlText w:val="%1.)"/>
      <w:lvlJc w:val="righ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3A66AC"/>
    <w:multiLevelType w:val="multilevel"/>
    <w:tmpl w:val="1DC8CAB4"/>
    <w:name w:val="2"/>
    <w:lvl w:ilvl="0">
      <w:start w:val="1"/>
      <w:numFmt w:val="lowerRoman"/>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15:restartNumberingAfterBreak="0">
    <w:nsid w:val="5D5E3250"/>
    <w:multiLevelType w:val="hybridMultilevel"/>
    <w:tmpl w:val="8F621B88"/>
    <w:lvl w:ilvl="0" w:tplc="3F089CA8">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93CC2"/>
    <w:multiLevelType w:val="hybridMultilevel"/>
    <w:tmpl w:val="406E1548"/>
    <w:lvl w:ilvl="0" w:tplc="DF123952">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0D0A09"/>
    <w:multiLevelType w:val="hybridMultilevel"/>
    <w:tmpl w:val="5A5A917C"/>
    <w:lvl w:ilvl="0" w:tplc="9474B8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41F4AB0"/>
    <w:multiLevelType w:val="hybridMultilevel"/>
    <w:tmpl w:val="CB0E7CF2"/>
    <w:lvl w:ilvl="0" w:tplc="45BCCA56">
      <w:start w:val="1"/>
      <w:numFmt w:val="lowerRoman"/>
      <w:lvlText w:val="%1)"/>
      <w:lvlJc w:val="left"/>
      <w:pPr>
        <w:ind w:left="1080" w:hanging="72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7B2F7B"/>
    <w:multiLevelType w:val="hybridMultilevel"/>
    <w:tmpl w:val="96583316"/>
    <w:lvl w:ilvl="0" w:tplc="59964314">
      <w:start w:val="1"/>
      <w:numFmt w:val="lowerRoman"/>
      <w:lvlText w:val="%1.)"/>
      <w:lvlJc w:val="right"/>
      <w:pPr>
        <w:ind w:left="2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4A5579"/>
    <w:multiLevelType w:val="multilevel"/>
    <w:tmpl w:val="30D01F00"/>
    <w:lvl w:ilvl="0">
      <w:start w:val="1"/>
      <w:numFmt w:val="lowerRoman"/>
      <w:lvlText w:val="%1.)"/>
      <w:lvlJc w:val="right"/>
      <w:pPr>
        <w:ind w:left="21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10"/>
  </w:num>
  <w:num w:numId="3">
    <w:abstractNumId w:val="0"/>
  </w:num>
  <w:num w:numId="4">
    <w:abstractNumId w:val="7"/>
  </w:num>
  <w:num w:numId="5">
    <w:abstractNumId w:val="16"/>
  </w:num>
  <w:num w:numId="6">
    <w:abstractNumId w:val="2"/>
  </w:num>
  <w:num w:numId="7">
    <w:abstractNumId w:val="20"/>
  </w:num>
  <w:num w:numId="8">
    <w:abstractNumId w:val="1"/>
  </w:num>
  <w:num w:numId="9">
    <w:abstractNumId w:val="9"/>
  </w:num>
  <w:num w:numId="10">
    <w:abstractNumId w:val="11"/>
  </w:num>
  <w:num w:numId="11">
    <w:abstractNumId w:val="6"/>
  </w:num>
  <w:num w:numId="12">
    <w:abstractNumId w:val="15"/>
  </w:num>
  <w:num w:numId="13">
    <w:abstractNumId w:val="22"/>
  </w:num>
  <w:num w:numId="14">
    <w:abstractNumId w:val="13"/>
  </w:num>
  <w:num w:numId="15">
    <w:abstractNumId w:val="14"/>
  </w:num>
  <w:num w:numId="16">
    <w:abstractNumId w:val="3"/>
  </w:num>
  <w:num w:numId="17">
    <w:abstractNumId w:val="4"/>
  </w:num>
  <w:num w:numId="18">
    <w:abstractNumId w:val="12"/>
  </w:num>
  <w:num w:numId="19">
    <w:abstractNumId w:val="18"/>
  </w:num>
  <w:num w:numId="20">
    <w:abstractNumId w:val="17"/>
  </w:num>
  <w:num w:numId="21">
    <w:abstractNumId w:val="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36"/>
    <w:rsid w:val="00004C19"/>
    <w:rsid w:val="00005E4F"/>
    <w:rsid w:val="00016EB0"/>
    <w:rsid w:val="00017B19"/>
    <w:rsid w:val="000230D4"/>
    <w:rsid w:val="000253B5"/>
    <w:rsid w:val="000306A0"/>
    <w:rsid w:val="00062B56"/>
    <w:rsid w:val="000734AD"/>
    <w:rsid w:val="000A2983"/>
    <w:rsid w:val="000C0ADB"/>
    <w:rsid w:val="000D6FAF"/>
    <w:rsid w:val="000E4168"/>
    <w:rsid w:val="000F2DF5"/>
    <w:rsid w:val="000F4D53"/>
    <w:rsid w:val="000F5BEC"/>
    <w:rsid w:val="001100DE"/>
    <w:rsid w:val="0011607B"/>
    <w:rsid w:val="00145197"/>
    <w:rsid w:val="00145C14"/>
    <w:rsid w:val="00153487"/>
    <w:rsid w:val="0015420E"/>
    <w:rsid w:val="00163D63"/>
    <w:rsid w:val="00164CA9"/>
    <w:rsid w:val="00175CD2"/>
    <w:rsid w:val="00197DA1"/>
    <w:rsid w:val="001A2246"/>
    <w:rsid w:val="001A73BC"/>
    <w:rsid w:val="001E30C8"/>
    <w:rsid w:val="0023677F"/>
    <w:rsid w:val="00246CBF"/>
    <w:rsid w:val="002A53ED"/>
    <w:rsid w:val="002B2D97"/>
    <w:rsid w:val="002C6573"/>
    <w:rsid w:val="002D41F2"/>
    <w:rsid w:val="002D5D8B"/>
    <w:rsid w:val="002E6BC7"/>
    <w:rsid w:val="002E7EFE"/>
    <w:rsid w:val="0030580E"/>
    <w:rsid w:val="003329E0"/>
    <w:rsid w:val="00336ECC"/>
    <w:rsid w:val="00340337"/>
    <w:rsid w:val="00341472"/>
    <w:rsid w:val="00391BF1"/>
    <w:rsid w:val="003A6679"/>
    <w:rsid w:val="003A6869"/>
    <w:rsid w:val="003B65D9"/>
    <w:rsid w:val="003B7B0D"/>
    <w:rsid w:val="003B7EA7"/>
    <w:rsid w:val="003C7CBF"/>
    <w:rsid w:val="003D2C50"/>
    <w:rsid w:val="003D38B7"/>
    <w:rsid w:val="003E2169"/>
    <w:rsid w:val="003F00EA"/>
    <w:rsid w:val="00405076"/>
    <w:rsid w:val="00417DA2"/>
    <w:rsid w:val="00421D28"/>
    <w:rsid w:val="00433E18"/>
    <w:rsid w:val="00450B0A"/>
    <w:rsid w:val="0045654C"/>
    <w:rsid w:val="00461D1F"/>
    <w:rsid w:val="00463C77"/>
    <w:rsid w:val="00467573"/>
    <w:rsid w:val="00477EC8"/>
    <w:rsid w:val="00480F8E"/>
    <w:rsid w:val="004B6C51"/>
    <w:rsid w:val="004D1424"/>
    <w:rsid w:val="004E2A8D"/>
    <w:rsid w:val="004E2FE5"/>
    <w:rsid w:val="004F33B6"/>
    <w:rsid w:val="00502349"/>
    <w:rsid w:val="0050400A"/>
    <w:rsid w:val="00522EA0"/>
    <w:rsid w:val="00527535"/>
    <w:rsid w:val="00532974"/>
    <w:rsid w:val="00536370"/>
    <w:rsid w:val="00547B7C"/>
    <w:rsid w:val="00560D43"/>
    <w:rsid w:val="005651D2"/>
    <w:rsid w:val="00572B4E"/>
    <w:rsid w:val="005A5319"/>
    <w:rsid w:val="005D6184"/>
    <w:rsid w:val="005E5B0F"/>
    <w:rsid w:val="00601E10"/>
    <w:rsid w:val="00632175"/>
    <w:rsid w:val="006331D0"/>
    <w:rsid w:val="00633869"/>
    <w:rsid w:val="006711B1"/>
    <w:rsid w:val="00677A7D"/>
    <w:rsid w:val="00680EFF"/>
    <w:rsid w:val="0069045B"/>
    <w:rsid w:val="006B72E2"/>
    <w:rsid w:val="006D6FE3"/>
    <w:rsid w:val="006E1CE5"/>
    <w:rsid w:val="006E7D68"/>
    <w:rsid w:val="006F13CE"/>
    <w:rsid w:val="006F3B63"/>
    <w:rsid w:val="006F4F52"/>
    <w:rsid w:val="006F51B7"/>
    <w:rsid w:val="00707137"/>
    <w:rsid w:val="0071066D"/>
    <w:rsid w:val="007143E6"/>
    <w:rsid w:val="00717BBB"/>
    <w:rsid w:val="007475C7"/>
    <w:rsid w:val="0075025A"/>
    <w:rsid w:val="0075095E"/>
    <w:rsid w:val="00753362"/>
    <w:rsid w:val="0075460C"/>
    <w:rsid w:val="007652B8"/>
    <w:rsid w:val="00774F6D"/>
    <w:rsid w:val="00785C53"/>
    <w:rsid w:val="00787FA7"/>
    <w:rsid w:val="00790C4F"/>
    <w:rsid w:val="007A0E4A"/>
    <w:rsid w:val="00801BA4"/>
    <w:rsid w:val="008057A5"/>
    <w:rsid w:val="00813F24"/>
    <w:rsid w:val="00832C14"/>
    <w:rsid w:val="00836969"/>
    <w:rsid w:val="00836EFB"/>
    <w:rsid w:val="00843273"/>
    <w:rsid w:val="00856C16"/>
    <w:rsid w:val="0085735C"/>
    <w:rsid w:val="0086301D"/>
    <w:rsid w:val="00877510"/>
    <w:rsid w:val="008A1FDE"/>
    <w:rsid w:val="008A7714"/>
    <w:rsid w:val="008A7E07"/>
    <w:rsid w:val="008B0A7E"/>
    <w:rsid w:val="008B691E"/>
    <w:rsid w:val="008D6827"/>
    <w:rsid w:val="008E1A77"/>
    <w:rsid w:val="008F1AA1"/>
    <w:rsid w:val="009054ED"/>
    <w:rsid w:val="00924BD9"/>
    <w:rsid w:val="00926562"/>
    <w:rsid w:val="00936902"/>
    <w:rsid w:val="009524F4"/>
    <w:rsid w:val="00963804"/>
    <w:rsid w:val="00977FD9"/>
    <w:rsid w:val="00983A6F"/>
    <w:rsid w:val="00986CED"/>
    <w:rsid w:val="009A0EF1"/>
    <w:rsid w:val="009B1EEF"/>
    <w:rsid w:val="009B3199"/>
    <w:rsid w:val="009E7244"/>
    <w:rsid w:val="009F386B"/>
    <w:rsid w:val="00A31452"/>
    <w:rsid w:val="00A3698A"/>
    <w:rsid w:val="00A41C79"/>
    <w:rsid w:val="00A443D5"/>
    <w:rsid w:val="00A47B00"/>
    <w:rsid w:val="00A73A3D"/>
    <w:rsid w:val="00A80B55"/>
    <w:rsid w:val="00A81C77"/>
    <w:rsid w:val="00A86357"/>
    <w:rsid w:val="00A92C98"/>
    <w:rsid w:val="00AA1DDE"/>
    <w:rsid w:val="00AB5565"/>
    <w:rsid w:val="00AB6DC8"/>
    <w:rsid w:val="00AE2B84"/>
    <w:rsid w:val="00AF026C"/>
    <w:rsid w:val="00AF5BE2"/>
    <w:rsid w:val="00B1215B"/>
    <w:rsid w:val="00B15EC5"/>
    <w:rsid w:val="00B2439A"/>
    <w:rsid w:val="00B2516F"/>
    <w:rsid w:val="00B4146E"/>
    <w:rsid w:val="00B525FC"/>
    <w:rsid w:val="00B5557E"/>
    <w:rsid w:val="00B555DC"/>
    <w:rsid w:val="00B9144A"/>
    <w:rsid w:val="00BA52E6"/>
    <w:rsid w:val="00BA68D4"/>
    <w:rsid w:val="00BD0170"/>
    <w:rsid w:val="00BD7815"/>
    <w:rsid w:val="00BE7A08"/>
    <w:rsid w:val="00BF4DBA"/>
    <w:rsid w:val="00BF5D19"/>
    <w:rsid w:val="00C01B6E"/>
    <w:rsid w:val="00C01BE6"/>
    <w:rsid w:val="00C2172A"/>
    <w:rsid w:val="00C2500B"/>
    <w:rsid w:val="00C30C74"/>
    <w:rsid w:val="00C4666A"/>
    <w:rsid w:val="00C50179"/>
    <w:rsid w:val="00C53096"/>
    <w:rsid w:val="00C826F3"/>
    <w:rsid w:val="00C84DCB"/>
    <w:rsid w:val="00C92B80"/>
    <w:rsid w:val="00C931DB"/>
    <w:rsid w:val="00C96489"/>
    <w:rsid w:val="00CA1E3E"/>
    <w:rsid w:val="00CA5B8A"/>
    <w:rsid w:val="00CF5FC3"/>
    <w:rsid w:val="00D02827"/>
    <w:rsid w:val="00D17EA5"/>
    <w:rsid w:val="00D20054"/>
    <w:rsid w:val="00D274EE"/>
    <w:rsid w:val="00D303AC"/>
    <w:rsid w:val="00D463BD"/>
    <w:rsid w:val="00D47A93"/>
    <w:rsid w:val="00D47EDC"/>
    <w:rsid w:val="00D503F9"/>
    <w:rsid w:val="00D5555D"/>
    <w:rsid w:val="00D55B1B"/>
    <w:rsid w:val="00D560F9"/>
    <w:rsid w:val="00D90B36"/>
    <w:rsid w:val="00D94645"/>
    <w:rsid w:val="00D976D7"/>
    <w:rsid w:val="00DA43F0"/>
    <w:rsid w:val="00DA4782"/>
    <w:rsid w:val="00DE508C"/>
    <w:rsid w:val="00DF53F9"/>
    <w:rsid w:val="00E01C10"/>
    <w:rsid w:val="00E17B2B"/>
    <w:rsid w:val="00E307E4"/>
    <w:rsid w:val="00E41C37"/>
    <w:rsid w:val="00E44AA6"/>
    <w:rsid w:val="00E52C1F"/>
    <w:rsid w:val="00E733A0"/>
    <w:rsid w:val="00E90B61"/>
    <w:rsid w:val="00EA2995"/>
    <w:rsid w:val="00EA639B"/>
    <w:rsid w:val="00EB0591"/>
    <w:rsid w:val="00EB1CCE"/>
    <w:rsid w:val="00EC5236"/>
    <w:rsid w:val="00EF771B"/>
    <w:rsid w:val="00EF7767"/>
    <w:rsid w:val="00F06914"/>
    <w:rsid w:val="00F2067D"/>
    <w:rsid w:val="00F21FE2"/>
    <w:rsid w:val="00F225BD"/>
    <w:rsid w:val="00F46FCB"/>
    <w:rsid w:val="00F6476D"/>
    <w:rsid w:val="00F64F93"/>
    <w:rsid w:val="00F65186"/>
    <w:rsid w:val="00F72518"/>
    <w:rsid w:val="00F7399E"/>
    <w:rsid w:val="00F739BE"/>
    <w:rsid w:val="00F94D2C"/>
    <w:rsid w:val="00FC2A81"/>
    <w:rsid w:val="00FD4E47"/>
    <w:rsid w:val="00FE6CF1"/>
    <w:rsid w:val="00FF17D6"/>
    <w:rsid w:val="00FF3DCB"/>
    <w:rsid w:val="00FF7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E73F56"/>
  <w15:docId w15:val="{4A14859F-B900-42AB-9F09-0EB885B55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B36"/>
    <w:pPr>
      <w:widowControl w:val="0"/>
      <w:autoSpaceDE w:val="0"/>
      <w:autoSpaceDN w:val="0"/>
      <w:adjustRightInd w:val="0"/>
    </w:pPr>
    <w:rPr>
      <w:rFonts w:ascii="Shruti" w:eastAsia="Times New Roman" w:hAnsi="Shrut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0B36"/>
    <w:rPr>
      <w:rFonts w:ascii="Tahoma" w:hAnsi="Tahoma" w:cs="Tahoma"/>
      <w:sz w:val="16"/>
      <w:szCs w:val="16"/>
    </w:rPr>
  </w:style>
  <w:style w:type="character" w:customStyle="1" w:styleId="BalloonTextChar">
    <w:name w:val="Balloon Text Char"/>
    <w:link w:val="BalloonText"/>
    <w:uiPriority w:val="99"/>
    <w:semiHidden/>
    <w:rsid w:val="00D90B36"/>
    <w:rPr>
      <w:rFonts w:ascii="Tahoma" w:eastAsia="Times New Roman" w:hAnsi="Tahoma" w:cs="Tahoma"/>
      <w:sz w:val="16"/>
      <w:szCs w:val="16"/>
    </w:rPr>
  </w:style>
  <w:style w:type="paragraph" w:customStyle="1" w:styleId="Default">
    <w:name w:val="Default"/>
    <w:rsid w:val="008D6827"/>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5095E"/>
    <w:pPr>
      <w:ind w:left="720"/>
      <w:contextualSpacing/>
    </w:pPr>
  </w:style>
  <w:style w:type="table" w:styleId="TableGrid">
    <w:name w:val="Table Grid"/>
    <w:basedOn w:val="TableNormal"/>
    <w:rsid w:val="00A47B00"/>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55DC"/>
    <w:pPr>
      <w:tabs>
        <w:tab w:val="center" w:pos="4680"/>
        <w:tab w:val="right" w:pos="9360"/>
      </w:tabs>
    </w:pPr>
  </w:style>
  <w:style w:type="character" w:customStyle="1" w:styleId="HeaderChar">
    <w:name w:val="Header Char"/>
    <w:basedOn w:val="DefaultParagraphFont"/>
    <w:link w:val="Header"/>
    <w:uiPriority w:val="99"/>
    <w:rsid w:val="00B555DC"/>
    <w:rPr>
      <w:rFonts w:ascii="Shruti" w:eastAsia="Times New Roman" w:hAnsi="Shruti"/>
      <w:sz w:val="24"/>
      <w:szCs w:val="24"/>
    </w:rPr>
  </w:style>
  <w:style w:type="paragraph" w:styleId="Footer">
    <w:name w:val="footer"/>
    <w:basedOn w:val="Normal"/>
    <w:link w:val="FooterChar"/>
    <w:uiPriority w:val="99"/>
    <w:unhideWhenUsed/>
    <w:rsid w:val="00B555DC"/>
    <w:pPr>
      <w:tabs>
        <w:tab w:val="center" w:pos="4680"/>
        <w:tab w:val="right" w:pos="9360"/>
      </w:tabs>
    </w:pPr>
  </w:style>
  <w:style w:type="character" w:customStyle="1" w:styleId="FooterChar">
    <w:name w:val="Footer Char"/>
    <w:basedOn w:val="DefaultParagraphFont"/>
    <w:link w:val="Footer"/>
    <w:uiPriority w:val="99"/>
    <w:rsid w:val="00B555DC"/>
    <w:rPr>
      <w:rFonts w:ascii="Shruti" w:eastAsia="Times New Roman" w:hAnsi="Shruti"/>
      <w:sz w:val="24"/>
      <w:szCs w:val="24"/>
    </w:rPr>
  </w:style>
  <w:style w:type="character" w:styleId="PlaceholderText">
    <w:name w:val="Placeholder Text"/>
    <w:basedOn w:val="DefaultParagraphFont"/>
    <w:uiPriority w:val="67"/>
    <w:rsid w:val="00FD4E47"/>
    <w:rPr>
      <w:color w:val="808080"/>
    </w:rPr>
  </w:style>
  <w:style w:type="character" w:styleId="CommentReference">
    <w:name w:val="annotation reference"/>
    <w:basedOn w:val="DefaultParagraphFont"/>
    <w:uiPriority w:val="99"/>
    <w:semiHidden/>
    <w:unhideWhenUsed/>
    <w:rsid w:val="00417DA2"/>
    <w:rPr>
      <w:sz w:val="16"/>
      <w:szCs w:val="16"/>
    </w:rPr>
  </w:style>
  <w:style w:type="paragraph" w:styleId="CommentText">
    <w:name w:val="annotation text"/>
    <w:basedOn w:val="Normal"/>
    <w:link w:val="CommentTextChar"/>
    <w:uiPriority w:val="99"/>
    <w:semiHidden/>
    <w:unhideWhenUsed/>
    <w:rsid w:val="00417DA2"/>
    <w:rPr>
      <w:sz w:val="20"/>
      <w:szCs w:val="20"/>
    </w:rPr>
  </w:style>
  <w:style w:type="character" w:customStyle="1" w:styleId="CommentTextChar">
    <w:name w:val="Comment Text Char"/>
    <w:basedOn w:val="DefaultParagraphFont"/>
    <w:link w:val="CommentText"/>
    <w:uiPriority w:val="99"/>
    <w:semiHidden/>
    <w:rsid w:val="00417DA2"/>
    <w:rPr>
      <w:rFonts w:ascii="Shruti" w:eastAsia="Times New Roman" w:hAnsi="Shruti"/>
    </w:rPr>
  </w:style>
  <w:style w:type="paragraph" w:styleId="CommentSubject">
    <w:name w:val="annotation subject"/>
    <w:basedOn w:val="CommentText"/>
    <w:next w:val="CommentText"/>
    <w:link w:val="CommentSubjectChar"/>
    <w:uiPriority w:val="99"/>
    <w:semiHidden/>
    <w:unhideWhenUsed/>
    <w:rsid w:val="00417DA2"/>
    <w:rPr>
      <w:b/>
      <w:bCs/>
    </w:rPr>
  </w:style>
  <w:style w:type="character" w:customStyle="1" w:styleId="CommentSubjectChar">
    <w:name w:val="Comment Subject Char"/>
    <w:basedOn w:val="CommentTextChar"/>
    <w:link w:val="CommentSubject"/>
    <w:uiPriority w:val="99"/>
    <w:semiHidden/>
    <w:rsid w:val="00417DA2"/>
    <w:rPr>
      <w:rFonts w:ascii="Shruti" w:eastAsia="Times New Roman" w:hAnsi="Shruti"/>
      <w:b/>
      <w:bCs/>
    </w:rPr>
  </w:style>
  <w:style w:type="character" w:styleId="Hyperlink">
    <w:name w:val="Hyperlink"/>
    <w:basedOn w:val="DefaultParagraphFont"/>
    <w:uiPriority w:val="99"/>
    <w:unhideWhenUsed/>
    <w:rsid w:val="00417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17EFC-AFF1-43DC-929B-4021977BA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2527</Words>
  <Characters>14405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Old Dominion University</Company>
  <LinksUpToDate>false</LinksUpToDate>
  <CharactersWithSpaces>16899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sdoughten</dc:creator>
  <cp:keywords/>
  <cp:lastModifiedBy>Mary Ellen Ley</cp:lastModifiedBy>
  <cp:revision>1</cp:revision>
  <dcterms:created xsi:type="dcterms:W3CDTF">2017-01-03T20:34:00Z</dcterms:created>
  <dcterms:modified xsi:type="dcterms:W3CDTF">2017-01-03T20:45:00Z</dcterms:modified>
</cp:coreProperties>
</file>