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57DB8" w14:textId="4057B526" w:rsidR="005E7784" w:rsidRPr="00253E90" w:rsidRDefault="006B3CD1" w:rsidP="006B3CD1">
      <w:pPr>
        <w:pStyle w:val="IntenseQuote"/>
        <w:ind w:left="1685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              </w:t>
      </w:r>
      <w:r w:rsidR="005E7784" w:rsidRPr="00253E90">
        <w:rPr>
          <w:color w:val="002060"/>
          <w:sz w:val="28"/>
          <w:szCs w:val="28"/>
        </w:rPr>
        <w:t xml:space="preserve">SECTION </w:t>
      </w:r>
      <w:r w:rsidR="005E7784">
        <w:rPr>
          <w:color w:val="002060"/>
          <w:sz w:val="28"/>
          <w:szCs w:val="28"/>
        </w:rPr>
        <w:t>D.11</w:t>
      </w:r>
      <w:r w:rsidR="005E7784" w:rsidRPr="00253E90">
        <w:rPr>
          <w:color w:val="002060"/>
          <w:sz w:val="28"/>
          <w:szCs w:val="28"/>
        </w:rPr>
        <w:br/>
      </w:r>
      <w:r w:rsidR="005E7784">
        <w:rPr>
          <w:color w:val="002060"/>
          <w:sz w:val="28"/>
          <w:szCs w:val="28"/>
        </w:rPr>
        <w:t>TOTAL SUSPENDED SOLIDS</w:t>
      </w:r>
    </w:p>
    <w:p w14:paraId="10FC3399" w14:textId="7ADAD4C1" w:rsidR="003D13F4" w:rsidRPr="005E7784" w:rsidRDefault="00AF37ED" w:rsidP="00001FD2">
      <w:pPr>
        <w:tabs>
          <w:tab w:val="left" w:pos="-1440"/>
          <w:tab w:val="left" w:pos="-720"/>
          <w:tab w:val="left" w:pos="0"/>
          <w:tab w:val="left" w:pos="3150"/>
          <w:tab w:val="left" w:pos="5040"/>
          <w:tab w:val="left" w:pos="5130"/>
          <w:tab w:val="left" w:pos="8640"/>
          <w:tab w:val="left" w:pos="9000"/>
          <w:tab w:val="left" w:pos="936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 w:rsidR="005D1205">
        <w:rPr>
          <w:rFonts w:ascii="Palatino Linotype" w:hAnsi="Palatino Linotype"/>
          <w:b/>
          <w:color w:val="17365D" w:themeColor="text2" w:themeShade="BF"/>
          <w:sz w:val="20"/>
          <w:szCs w:val="20"/>
        </w:rPr>
        <w:br/>
      </w:r>
      <w:r w:rsidR="005D1205">
        <w:rPr>
          <w:rFonts w:ascii="Palatino Linotype" w:hAnsi="Palatino Linotype"/>
          <w:b/>
          <w:color w:val="17365D" w:themeColor="text2" w:themeShade="BF"/>
          <w:sz w:val="20"/>
          <w:szCs w:val="20"/>
        </w:rPr>
        <w:tab/>
      </w:r>
      <w:r w:rsidR="00CA1EF5" w:rsidRPr="005E7784">
        <w:rPr>
          <w:rFonts w:asciiTheme="minorHAnsi" w:hAnsiTheme="minorHAnsi"/>
          <w:b/>
          <w:sz w:val="20"/>
          <w:szCs w:val="20"/>
        </w:rPr>
        <w:t xml:space="preserve">CEDR Method Codes: </w:t>
      </w:r>
      <w:r w:rsidR="00CA1EF5">
        <w:rPr>
          <w:rFonts w:asciiTheme="minorHAnsi" w:hAnsiTheme="minorHAnsi"/>
          <w:b/>
          <w:sz w:val="20"/>
          <w:szCs w:val="20"/>
        </w:rPr>
        <w:t xml:space="preserve"> </w:t>
      </w:r>
      <w:r w:rsidR="00CA1EF5">
        <w:rPr>
          <w:rFonts w:asciiTheme="minorHAnsi" w:hAnsiTheme="minorHAnsi"/>
          <w:b/>
          <w:sz w:val="20"/>
          <w:szCs w:val="20"/>
        </w:rPr>
        <w:tab/>
      </w:r>
      <w:r w:rsidR="005D1205" w:rsidRPr="005E7784">
        <w:rPr>
          <w:rFonts w:asciiTheme="minorHAnsi" w:hAnsiTheme="minorHAnsi"/>
          <w:b/>
          <w:sz w:val="20"/>
          <w:szCs w:val="20"/>
        </w:rPr>
        <w:t>TSS L01</w:t>
      </w:r>
      <w:r w:rsidR="0053463F" w:rsidRPr="005E7784">
        <w:rPr>
          <w:rFonts w:asciiTheme="minorHAnsi" w:hAnsiTheme="minorHAnsi"/>
          <w:b/>
          <w:sz w:val="20"/>
          <w:szCs w:val="20"/>
        </w:rPr>
        <w:t xml:space="preserve"> </w:t>
      </w:r>
      <w:r w:rsidR="0053463F" w:rsidRPr="005E7784">
        <w:rPr>
          <w:rFonts w:asciiTheme="minorHAnsi" w:hAnsiTheme="minorHAnsi"/>
          <w:sz w:val="20"/>
          <w:szCs w:val="20"/>
        </w:rPr>
        <w:t>(Gravimetric</w:t>
      </w:r>
      <w:r w:rsidR="005E7784" w:rsidRPr="005E7784">
        <w:rPr>
          <w:rFonts w:asciiTheme="minorHAnsi" w:hAnsiTheme="minorHAnsi"/>
          <w:sz w:val="20"/>
          <w:szCs w:val="20"/>
        </w:rPr>
        <w:t xml:space="preserve">; </w:t>
      </w:r>
      <w:r w:rsidR="0053463F" w:rsidRPr="005E7784">
        <w:rPr>
          <w:rFonts w:asciiTheme="minorHAnsi" w:hAnsiTheme="minorHAnsi"/>
          <w:sz w:val="20"/>
          <w:szCs w:val="20"/>
        </w:rPr>
        <w:t xml:space="preserve">103-105°C; </w:t>
      </w:r>
      <w:r w:rsidR="00EE4F66" w:rsidRPr="005E7784">
        <w:rPr>
          <w:rFonts w:asciiTheme="minorHAnsi" w:hAnsiTheme="minorHAnsi"/>
          <w:i/>
          <w:sz w:val="20"/>
          <w:szCs w:val="20"/>
        </w:rPr>
        <w:t>Subsampled</w:t>
      </w:r>
      <w:r w:rsidR="009474CB" w:rsidRPr="005E7784">
        <w:rPr>
          <w:rFonts w:asciiTheme="minorHAnsi" w:hAnsiTheme="minorHAnsi"/>
          <w:sz w:val="20"/>
          <w:szCs w:val="20"/>
        </w:rPr>
        <w:t>)</w:t>
      </w:r>
      <w:r w:rsidR="0053463F" w:rsidRPr="005E7784">
        <w:rPr>
          <w:rFonts w:asciiTheme="minorHAnsi" w:hAnsiTheme="minorHAnsi"/>
          <w:i/>
          <w:sz w:val="20"/>
          <w:szCs w:val="20"/>
        </w:rPr>
        <w:br/>
      </w:r>
      <w:r w:rsidR="0053463F" w:rsidRPr="005E7784">
        <w:rPr>
          <w:rFonts w:asciiTheme="minorHAnsi" w:hAnsiTheme="minorHAnsi"/>
          <w:sz w:val="20"/>
          <w:szCs w:val="20"/>
        </w:rPr>
        <w:tab/>
      </w:r>
      <w:r w:rsidR="0053463F" w:rsidRPr="005E7784">
        <w:rPr>
          <w:rFonts w:asciiTheme="minorHAnsi" w:hAnsiTheme="minorHAnsi"/>
          <w:sz w:val="20"/>
          <w:szCs w:val="20"/>
        </w:rPr>
        <w:tab/>
      </w:r>
      <w:r w:rsidR="0053463F" w:rsidRPr="005E7784">
        <w:rPr>
          <w:rFonts w:asciiTheme="minorHAnsi" w:hAnsiTheme="minorHAnsi"/>
          <w:b/>
          <w:sz w:val="20"/>
          <w:szCs w:val="20"/>
        </w:rPr>
        <w:t>TSS L02</w:t>
      </w:r>
      <w:r w:rsidR="0053463F" w:rsidRPr="005E7784">
        <w:rPr>
          <w:rFonts w:asciiTheme="minorHAnsi" w:hAnsiTheme="minorHAnsi"/>
          <w:sz w:val="20"/>
          <w:szCs w:val="20"/>
        </w:rPr>
        <w:t xml:space="preserve"> (Gravimetric; 103-105°C; </w:t>
      </w:r>
      <w:r w:rsidR="0053463F" w:rsidRPr="005E7784">
        <w:rPr>
          <w:rFonts w:asciiTheme="minorHAnsi" w:hAnsiTheme="minorHAnsi"/>
          <w:i/>
          <w:sz w:val="20"/>
          <w:szCs w:val="20"/>
        </w:rPr>
        <w:t>Entire Sample</w:t>
      </w:r>
      <w:r w:rsidR="009474CB" w:rsidRPr="005E7784">
        <w:rPr>
          <w:rFonts w:asciiTheme="minorHAnsi" w:hAnsiTheme="minorHAnsi"/>
          <w:sz w:val="20"/>
          <w:szCs w:val="20"/>
        </w:rPr>
        <w:t>)</w:t>
      </w:r>
    </w:p>
    <w:p w14:paraId="36541F24" w14:textId="77777777" w:rsidR="0053463F" w:rsidRPr="005E7784" w:rsidRDefault="0053463F" w:rsidP="005D1205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3060"/>
          <w:tab w:val="left" w:pos="4200"/>
          <w:tab w:val="left" w:pos="540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543B8883" w14:textId="77777777" w:rsidR="003D13F4" w:rsidRPr="005E7784" w:rsidRDefault="003D13F4" w:rsidP="003D13F4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0AF0DAAA" w14:textId="77777777" w:rsidR="003D13F4" w:rsidRPr="005E7784" w:rsidRDefault="00591BCF" w:rsidP="009104EA">
      <w:pPr>
        <w:tabs>
          <w:tab w:val="left" w:pos="-1440"/>
          <w:tab w:val="left" w:pos="-720"/>
          <w:tab w:val="left" w:pos="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05" w:hanging="605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2 \s 1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0" w:author="mley" w:date="2014-01-24T13:02:00Z" w:original="a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  <w:t>Scope and Application</w:t>
      </w:r>
    </w:p>
    <w:p w14:paraId="550173C3" w14:textId="77777777" w:rsidR="003D13F4" w:rsidRPr="005E7784" w:rsidRDefault="003D13F4" w:rsidP="003D13F4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33C2EF09" w14:textId="3B7CA6FE" w:rsidR="003D13F4" w:rsidRPr="005E7784" w:rsidRDefault="003D13F4" w:rsidP="005D494F">
      <w:pPr>
        <w:tabs>
          <w:tab w:val="left" w:pos="-1440"/>
          <w:tab w:val="left" w:pos="-720"/>
          <w:tab w:val="left" w:pos="0"/>
          <w:tab w:val="left" w:pos="60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3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t>This method is applicable to the determination of non-filterable matter in drink</w:t>
      </w:r>
      <w:r w:rsidR="00CA1EF5">
        <w:rPr>
          <w:rFonts w:asciiTheme="minorHAnsi" w:hAnsiTheme="minorHAnsi"/>
          <w:sz w:val="20"/>
          <w:szCs w:val="20"/>
        </w:rPr>
        <w:t>ing, surface, and saline waters</w:t>
      </w:r>
      <w:r w:rsidRPr="005E7784">
        <w:rPr>
          <w:rFonts w:asciiTheme="minorHAnsi" w:hAnsiTheme="minorHAnsi"/>
          <w:sz w:val="20"/>
          <w:szCs w:val="20"/>
        </w:rPr>
        <w:t xml:space="preserve">.  The </w:t>
      </w:r>
      <w:r w:rsidR="00922FBA">
        <w:rPr>
          <w:rFonts w:asciiTheme="minorHAnsi" w:hAnsiTheme="minorHAnsi"/>
          <w:sz w:val="20"/>
          <w:szCs w:val="20"/>
        </w:rPr>
        <w:t>reporting</w:t>
      </w:r>
      <w:r w:rsidR="005D494F" w:rsidRPr="005E7784">
        <w:rPr>
          <w:rFonts w:asciiTheme="minorHAnsi" w:hAnsiTheme="minorHAnsi"/>
          <w:sz w:val="20"/>
          <w:szCs w:val="20"/>
        </w:rPr>
        <w:t xml:space="preserve"> level </w:t>
      </w:r>
      <w:r w:rsidRPr="005E7784">
        <w:rPr>
          <w:rFonts w:asciiTheme="minorHAnsi" w:hAnsiTheme="minorHAnsi"/>
          <w:sz w:val="20"/>
          <w:szCs w:val="20"/>
        </w:rPr>
        <w:t xml:space="preserve">is </w:t>
      </w:r>
      <w:r w:rsidR="003A2104" w:rsidRPr="005E7784">
        <w:rPr>
          <w:rFonts w:asciiTheme="minorHAnsi" w:hAnsiTheme="minorHAnsi"/>
          <w:sz w:val="20"/>
          <w:szCs w:val="20"/>
        </w:rPr>
        <w:t>5 mg/L</w:t>
      </w:r>
      <w:r w:rsidR="005D494F" w:rsidRPr="005E7784">
        <w:rPr>
          <w:rFonts w:asciiTheme="minorHAnsi" w:hAnsiTheme="minorHAnsi"/>
          <w:sz w:val="20"/>
          <w:szCs w:val="20"/>
        </w:rPr>
        <w:t xml:space="preserve">, </w:t>
      </w:r>
      <w:r w:rsidR="003A2104" w:rsidRPr="005E7784">
        <w:rPr>
          <w:rFonts w:asciiTheme="minorHAnsi" w:hAnsiTheme="minorHAnsi"/>
          <w:sz w:val="20"/>
          <w:szCs w:val="20"/>
        </w:rPr>
        <w:t xml:space="preserve">based on the </w:t>
      </w:r>
      <w:r w:rsidR="00B5254C" w:rsidRPr="005E7784">
        <w:rPr>
          <w:rFonts w:asciiTheme="minorHAnsi" w:hAnsiTheme="minorHAnsi"/>
          <w:sz w:val="20"/>
          <w:szCs w:val="20"/>
        </w:rPr>
        <w:t xml:space="preserve">requirement for 2.5 mg of residue on the filter and a </w:t>
      </w:r>
      <w:r w:rsidR="005D494F" w:rsidRPr="005E7784">
        <w:rPr>
          <w:rFonts w:asciiTheme="minorHAnsi" w:hAnsiTheme="minorHAnsi"/>
          <w:sz w:val="20"/>
          <w:szCs w:val="20"/>
        </w:rPr>
        <w:t>typical</w:t>
      </w:r>
      <w:r w:rsidR="00B5254C" w:rsidRPr="005E7784">
        <w:rPr>
          <w:rFonts w:asciiTheme="minorHAnsi" w:hAnsiTheme="minorHAnsi"/>
          <w:sz w:val="20"/>
          <w:szCs w:val="20"/>
        </w:rPr>
        <w:t xml:space="preserve"> sample volume of </w:t>
      </w:r>
      <w:r w:rsidR="005D494F" w:rsidRPr="005E7784">
        <w:rPr>
          <w:rFonts w:asciiTheme="minorHAnsi" w:hAnsiTheme="minorHAnsi"/>
          <w:sz w:val="20"/>
          <w:szCs w:val="20"/>
        </w:rPr>
        <w:t xml:space="preserve">500 </w:t>
      </w:r>
      <w:r w:rsidR="002D4249" w:rsidRPr="005E7784">
        <w:rPr>
          <w:rFonts w:asciiTheme="minorHAnsi" w:hAnsiTheme="minorHAnsi"/>
          <w:sz w:val="20"/>
          <w:szCs w:val="20"/>
        </w:rPr>
        <w:t>m</w:t>
      </w:r>
      <w:r w:rsidR="001E615D" w:rsidRPr="005E7784">
        <w:rPr>
          <w:rFonts w:asciiTheme="minorHAnsi" w:hAnsiTheme="minorHAnsi"/>
          <w:sz w:val="20"/>
          <w:szCs w:val="20"/>
        </w:rPr>
        <w:t>L</w:t>
      </w:r>
      <w:r w:rsidR="009474CB" w:rsidRPr="005E7784">
        <w:rPr>
          <w:rFonts w:asciiTheme="minorHAnsi" w:hAnsiTheme="minorHAnsi"/>
          <w:sz w:val="20"/>
          <w:szCs w:val="20"/>
        </w:rPr>
        <w:t>.</w:t>
      </w:r>
    </w:p>
    <w:p w14:paraId="5858F506" w14:textId="77777777" w:rsidR="003D13F4" w:rsidRPr="005E7784" w:rsidRDefault="003D13F4" w:rsidP="003D13F4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67BCCF54" w14:textId="77777777" w:rsidR="003D13F4" w:rsidRPr="005E7784" w:rsidRDefault="00591BCF" w:rsidP="00A439E8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00" w:hanging="60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2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1" w:author="mley" w:date="2014-01-24T13:02:00Z" w:original="b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  <w:t>Summary of Method</w:t>
      </w:r>
    </w:p>
    <w:p w14:paraId="516AB5C9" w14:textId="77777777" w:rsidR="00A439E8" w:rsidRPr="005E7784" w:rsidRDefault="00A439E8" w:rsidP="00A439E8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00" w:hanging="600"/>
        <w:rPr>
          <w:rFonts w:asciiTheme="minorHAnsi" w:hAnsiTheme="minorHAnsi"/>
          <w:sz w:val="20"/>
          <w:szCs w:val="20"/>
        </w:rPr>
      </w:pPr>
    </w:p>
    <w:p w14:paraId="05CCCBEC" w14:textId="77777777" w:rsidR="0044716F" w:rsidRPr="005E7784" w:rsidRDefault="00591BCF" w:rsidP="009104EA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81" w:hanging="547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176AAA" w:rsidRPr="005E7784">
        <w:rPr>
          <w:rFonts w:asciiTheme="minorHAnsi" w:hAnsiTheme="minorHAnsi"/>
          <w:sz w:val="20"/>
          <w:szCs w:val="20"/>
        </w:rPr>
        <w:instrText xml:space="preserve"> LISTNUM 2 \l 3 \s 1 </w:instrText>
      </w:r>
      <w:r w:rsidRPr="005E7784">
        <w:rPr>
          <w:rFonts w:asciiTheme="minorHAnsi" w:hAnsiTheme="minorHAnsi"/>
          <w:sz w:val="20"/>
          <w:szCs w:val="20"/>
        </w:rPr>
        <w:fldChar w:fldCharType="end"/>
      </w:r>
      <w:r w:rsidR="003D13F4" w:rsidRPr="005E7784">
        <w:rPr>
          <w:rFonts w:asciiTheme="minorHAnsi" w:hAnsiTheme="minorHAnsi"/>
          <w:sz w:val="20"/>
          <w:szCs w:val="20"/>
        </w:rPr>
        <w:tab/>
        <w:t xml:space="preserve">A well-mixed </w:t>
      </w:r>
      <w:r w:rsidR="001E615D" w:rsidRPr="005E7784">
        <w:rPr>
          <w:rFonts w:asciiTheme="minorHAnsi" w:hAnsiTheme="minorHAnsi"/>
          <w:sz w:val="20"/>
          <w:szCs w:val="20"/>
        </w:rPr>
        <w:t xml:space="preserve">aliquot of </w:t>
      </w:r>
      <w:r w:rsidR="003D13F4" w:rsidRPr="005E7784">
        <w:rPr>
          <w:rFonts w:asciiTheme="minorHAnsi" w:hAnsiTheme="minorHAnsi"/>
          <w:sz w:val="20"/>
          <w:szCs w:val="20"/>
        </w:rPr>
        <w:t xml:space="preserve">sample is </w:t>
      </w:r>
      <w:r w:rsidR="001E615D" w:rsidRPr="005E7784">
        <w:rPr>
          <w:rFonts w:asciiTheme="minorHAnsi" w:hAnsiTheme="minorHAnsi"/>
          <w:sz w:val="20"/>
          <w:szCs w:val="20"/>
        </w:rPr>
        <w:t>vacuum-</w:t>
      </w:r>
      <w:r w:rsidR="003D13F4" w:rsidRPr="005E7784">
        <w:rPr>
          <w:rFonts w:asciiTheme="minorHAnsi" w:hAnsiTheme="minorHAnsi"/>
          <w:sz w:val="20"/>
          <w:szCs w:val="20"/>
        </w:rPr>
        <w:t>filtered through a glass-fiber filter, and the residue retained</w:t>
      </w:r>
      <w:r w:rsidR="00EE4F66" w:rsidRPr="005E7784">
        <w:rPr>
          <w:rFonts w:asciiTheme="minorHAnsi" w:hAnsiTheme="minorHAnsi"/>
          <w:sz w:val="20"/>
          <w:szCs w:val="20"/>
        </w:rPr>
        <w:t xml:space="preserve"> </w:t>
      </w:r>
      <w:r w:rsidR="00A439E8" w:rsidRPr="005E7784">
        <w:rPr>
          <w:rFonts w:asciiTheme="minorHAnsi" w:hAnsiTheme="minorHAnsi"/>
          <w:sz w:val="20"/>
          <w:szCs w:val="20"/>
        </w:rPr>
        <w:t>o</w:t>
      </w:r>
      <w:r w:rsidR="003D13F4" w:rsidRPr="005E7784">
        <w:rPr>
          <w:rFonts w:asciiTheme="minorHAnsi" w:hAnsiTheme="minorHAnsi"/>
          <w:sz w:val="20"/>
          <w:szCs w:val="20"/>
        </w:rPr>
        <w:t>n the filter is dried to constant weight at 103</w:t>
      </w:r>
      <w:r w:rsidR="00361A6A" w:rsidRPr="005E7784">
        <w:rPr>
          <w:rFonts w:asciiTheme="minorHAnsi" w:hAnsiTheme="minorHAnsi"/>
          <w:sz w:val="20"/>
          <w:szCs w:val="20"/>
        </w:rPr>
        <w:t>−</w:t>
      </w:r>
      <w:r w:rsidR="003D13F4" w:rsidRPr="005E7784">
        <w:rPr>
          <w:rFonts w:asciiTheme="minorHAnsi" w:hAnsiTheme="minorHAnsi"/>
          <w:sz w:val="20"/>
          <w:szCs w:val="20"/>
        </w:rPr>
        <w:t>105</w:t>
      </w:r>
      <w:r w:rsidR="003D13F4" w:rsidRPr="005E7784">
        <w:rPr>
          <w:rFonts w:asciiTheme="minorHAnsi" w:hAnsiTheme="minorHAnsi"/>
          <w:sz w:val="20"/>
          <w:szCs w:val="20"/>
        </w:rPr>
        <w:sym w:font="Symbol" w:char="F0B0"/>
      </w:r>
      <w:r w:rsidR="003D13F4" w:rsidRPr="005E7784">
        <w:rPr>
          <w:rFonts w:asciiTheme="minorHAnsi" w:hAnsiTheme="minorHAnsi"/>
          <w:sz w:val="20"/>
          <w:szCs w:val="20"/>
        </w:rPr>
        <w:t>C.</w:t>
      </w:r>
      <w:r w:rsidR="00B5254C" w:rsidRPr="005E7784">
        <w:rPr>
          <w:rFonts w:asciiTheme="minorHAnsi" w:hAnsiTheme="minorHAnsi"/>
          <w:sz w:val="20"/>
          <w:szCs w:val="20"/>
        </w:rPr>
        <w:t xml:space="preserve"> The increase in weight of the filter represents the total suspended solids.</w:t>
      </w:r>
    </w:p>
    <w:p w14:paraId="1CB7BF6E" w14:textId="77777777" w:rsidR="0044716F" w:rsidRPr="005E7784" w:rsidRDefault="0044716F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</w:p>
    <w:p w14:paraId="50379642" w14:textId="1115C3ED" w:rsidR="003D13F4" w:rsidRPr="005E7784" w:rsidRDefault="00591BCF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44716F" w:rsidRPr="005E7784">
        <w:rPr>
          <w:rFonts w:asciiTheme="minorHAnsi" w:hAnsiTheme="minorHAnsi"/>
          <w:sz w:val="20"/>
          <w:szCs w:val="20"/>
        </w:rPr>
        <w:instrText xml:space="preserve"> LISTNUM  2 \l 3 \s 2 </w:instrText>
      </w:r>
      <w:r w:rsidRPr="005E7784">
        <w:rPr>
          <w:rFonts w:asciiTheme="minorHAnsi" w:hAnsiTheme="minorHAnsi"/>
          <w:sz w:val="20"/>
          <w:szCs w:val="20"/>
        </w:rPr>
        <w:fldChar w:fldCharType="end"/>
      </w:r>
      <w:r w:rsidR="0044716F" w:rsidRPr="005E7784">
        <w:rPr>
          <w:rFonts w:asciiTheme="minorHAnsi" w:hAnsiTheme="minorHAnsi"/>
          <w:sz w:val="20"/>
          <w:szCs w:val="20"/>
        </w:rPr>
        <w:tab/>
      </w:r>
      <w:r w:rsidR="00762EE3" w:rsidRPr="005E7784">
        <w:rPr>
          <w:rFonts w:asciiTheme="minorHAnsi" w:hAnsiTheme="minorHAnsi"/>
          <w:sz w:val="20"/>
          <w:szCs w:val="20"/>
        </w:rPr>
        <w:t xml:space="preserve">The method may be modified to filter the entire contents of a water sample. </w:t>
      </w:r>
      <w:r w:rsidR="002E532C">
        <w:rPr>
          <w:rFonts w:asciiTheme="minorHAnsi" w:hAnsiTheme="minorHAnsi"/>
          <w:sz w:val="20"/>
          <w:szCs w:val="20"/>
        </w:rPr>
        <w:t>Report t</w:t>
      </w:r>
      <w:r w:rsidR="00762EE3" w:rsidRPr="005E7784">
        <w:rPr>
          <w:rFonts w:asciiTheme="minorHAnsi" w:hAnsiTheme="minorHAnsi"/>
          <w:sz w:val="20"/>
          <w:szCs w:val="20"/>
        </w:rPr>
        <w:t>hese results with method code TSS L02.</w:t>
      </w:r>
    </w:p>
    <w:p w14:paraId="7F8C3DC3" w14:textId="77777777" w:rsidR="003D13F4" w:rsidRPr="005E7784" w:rsidRDefault="003D13F4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</w:p>
    <w:p w14:paraId="422A4F3C" w14:textId="77777777" w:rsidR="003D13F4" w:rsidRPr="005E7784" w:rsidRDefault="00591BCF" w:rsidP="00CA1EF5">
      <w:pPr>
        <w:tabs>
          <w:tab w:val="left" w:pos="-1440"/>
          <w:tab w:val="left" w:pos="-720"/>
          <w:tab w:val="left" w:pos="0"/>
          <w:tab w:val="left" w:pos="63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30" w:hanging="63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2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2" w:author="mley" w:date="2014-01-24T13:02:00Z" w:original="c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  <w:t>Interferences</w:t>
      </w:r>
    </w:p>
    <w:p w14:paraId="6C2E9220" w14:textId="77777777" w:rsidR="003D13F4" w:rsidRPr="005E7784" w:rsidRDefault="003D13F4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</w:p>
    <w:p w14:paraId="51A8D3F4" w14:textId="7DF8238E" w:rsidR="003A2104" w:rsidRPr="005E7784" w:rsidRDefault="00591BCF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3 \s 1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3" w:author="mley" w:date="2014-01-24T13:02:00Z" w:original="i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</w:r>
      <w:r w:rsidR="00CA1EF5" w:rsidRPr="005E7784">
        <w:rPr>
          <w:rFonts w:asciiTheme="minorHAnsi" w:hAnsiTheme="minorHAnsi"/>
          <w:sz w:val="20"/>
          <w:szCs w:val="20"/>
        </w:rPr>
        <w:t>Samples high in filterable residue (dissolved solids), such as saline waters, may be subject to a positive interference. Take care in selecting filtration equipment and sample volumes to ensure that rinsing the filter and residue minimizes this potential interference.</w:t>
      </w:r>
    </w:p>
    <w:p w14:paraId="54D81B12" w14:textId="77777777" w:rsidR="003D13F4" w:rsidRPr="005E7784" w:rsidRDefault="003D13F4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</w:p>
    <w:p w14:paraId="01935CCE" w14:textId="381F1FFD" w:rsidR="003D13F4" w:rsidRPr="005E7784" w:rsidRDefault="00591BCF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3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4" w:author="mley" w:date="2014-01-24T13:02:00Z" w:original="ii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</w:r>
      <w:r w:rsidR="00CA1EF5" w:rsidRPr="005E7784">
        <w:rPr>
          <w:rFonts w:asciiTheme="minorHAnsi" w:hAnsiTheme="minorHAnsi"/>
          <w:sz w:val="20"/>
          <w:szCs w:val="20"/>
        </w:rPr>
        <w:t>Certain biological materials, such as algae, slimes, insects or other small crustaceans may be considered to be positive interferences for non-filterable matter. Modifications or adjustments may be needed to generate a representative subsample.</w:t>
      </w:r>
    </w:p>
    <w:p w14:paraId="0D5C0775" w14:textId="77777777" w:rsidR="003A2104" w:rsidRPr="005E7784" w:rsidRDefault="003A2104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</w:p>
    <w:p w14:paraId="190ECBDA" w14:textId="25EA21BF" w:rsidR="003A2104" w:rsidRPr="005E7784" w:rsidRDefault="00591BCF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81310C" w:rsidRPr="005E7784">
        <w:rPr>
          <w:rFonts w:asciiTheme="minorHAnsi" w:hAnsiTheme="minorHAnsi"/>
          <w:sz w:val="20"/>
          <w:szCs w:val="20"/>
        </w:rPr>
        <w:instrText>LISTNUM 2 \l 3</w:instrText>
      </w:r>
      <w:r w:rsidRPr="005E7784">
        <w:rPr>
          <w:rFonts w:asciiTheme="minorHAnsi" w:hAnsiTheme="minorHAnsi"/>
          <w:sz w:val="20"/>
          <w:szCs w:val="20"/>
        </w:rPr>
        <w:fldChar w:fldCharType="end"/>
      </w:r>
      <w:r w:rsidR="003A2104" w:rsidRPr="005E7784">
        <w:rPr>
          <w:rFonts w:asciiTheme="minorHAnsi" w:hAnsiTheme="minorHAnsi"/>
          <w:sz w:val="20"/>
          <w:szCs w:val="20"/>
        </w:rPr>
        <w:tab/>
      </w:r>
      <w:r w:rsidR="00CA1EF5">
        <w:rPr>
          <w:rFonts w:asciiTheme="minorHAnsi" w:hAnsiTheme="minorHAnsi"/>
          <w:sz w:val="20"/>
          <w:szCs w:val="20"/>
        </w:rPr>
        <w:t>The f</w:t>
      </w:r>
      <w:r w:rsidR="00CA1EF5" w:rsidRPr="005E7784">
        <w:rPr>
          <w:rFonts w:asciiTheme="minorHAnsi" w:hAnsiTheme="minorHAnsi"/>
          <w:sz w:val="20"/>
          <w:szCs w:val="20"/>
        </w:rPr>
        <w:t>iltration apparatus, filter material, pre-washing, post-washing, and drying temperature are specified because these variables have been shown to affect the results.</w:t>
      </w:r>
    </w:p>
    <w:p w14:paraId="67AF280C" w14:textId="77777777" w:rsidR="003D13F4" w:rsidRPr="005E7784" w:rsidRDefault="003D13F4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</w:p>
    <w:p w14:paraId="45A03F3F" w14:textId="77777777" w:rsidR="003D13F4" w:rsidRPr="005E7784" w:rsidRDefault="00591BCF" w:rsidP="00CA1EF5">
      <w:pPr>
        <w:tabs>
          <w:tab w:val="left" w:pos="-1440"/>
          <w:tab w:val="left" w:pos="-720"/>
          <w:tab w:val="left" w:pos="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30" w:hanging="63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2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5" w:author="mley" w:date="2014-01-24T13:02:00Z" w:original="d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  <w:t>Apparatus and Materials</w:t>
      </w:r>
    </w:p>
    <w:p w14:paraId="2FA71ED1" w14:textId="77777777" w:rsidR="003D13F4" w:rsidRPr="005E7784" w:rsidRDefault="003D13F4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</w:p>
    <w:p w14:paraId="395603FB" w14:textId="23DB3C4E" w:rsidR="003D13F4" w:rsidRPr="005E7784" w:rsidRDefault="00591BCF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3 \s 1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6" w:author="mley" w:date="2014-01-24T13:02:00Z" w:original="i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  <w:t xml:space="preserve">Glass fiber filter </w:t>
      </w:r>
      <w:r w:rsidR="005771FF" w:rsidRPr="005E7784">
        <w:rPr>
          <w:rFonts w:asciiTheme="minorHAnsi" w:hAnsiTheme="minorHAnsi"/>
          <w:sz w:val="20"/>
          <w:szCs w:val="20"/>
        </w:rPr>
        <w:t>discs</w:t>
      </w:r>
      <w:r w:rsidR="00AD4FC1" w:rsidRPr="005E7784">
        <w:rPr>
          <w:rFonts w:asciiTheme="minorHAnsi" w:hAnsiTheme="minorHAnsi"/>
          <w:sz w:val="20"/>
          <w:szCs w:val="20"/>
        </w:rPr>
        <w:t>, without organic binder</w:t>
      </w:r>
      <w:r w:rsidR="005771FF" w:rsidRPr="005E7784">
        <w:rPr>
          <w:rFonts w:asciiTheme="minorHAnsi" w:hAnsiTheme="minorHAnsi"/>
          <w:sz w:val="20"/>
          <w:szCs w:val="20"/>
        </w:rPr>
        <w:t xml:space="preserve">: </w:t>
      </w:r>
      <w:r w:rsidR="0011185E" w:rsidRPr="005E7784">
        <w:rPr>
          <w:rFonts w:asciiTheme="minorHAnsi" w:hAnsiTheme="minorHAnsi"/>
          <w:sz w:val="20"/>
          <w:szCs w:val="20"/>
        </w:rPr>
        <w:t xml:space="preserve"> </w:t>
      </w:r>
      <w:r w:rsidR="003224C6" w:rsidRPr="005E7784">
        <w:rPr>
          <w:rFonts w:asciiTheme="minorHAnsi" w:hAnsiTheme="minorHAnsi"/>
          <w:sz w:val="20"/>
          <w:szCs w:val="20"/>
        </w:rPr>
        <w:t>Whatman</w:t>
      </w:r>
      <w:r w:rsidR="00947225">
        <w:rPr>
          <w:rFonts w:asciiTheme="minorHAnsi" w:hAnsiTheme="minorHAnsi"/>
          <w:sz w:val="20"/>
          <w:szCs w:val="20"/>
        </w:rPr>
        <w:t>®</w:t>
      </w:r>
      <w:r w:rsidR="005771FF" w:rsidRPr="005E7784">
        <w:rPr>
          <w:rFonts w:asciiTheme="minorHAnsi" w:hAnsiTheme="minorHAnsi"/>
          <w:sz w:val="20"/>
          <w:szCs w:val="20"/>
        </w:rPr>
        <w:t xml:space="preserve"> 47 mm diameter, </w:t>
      </w:r>
      <w:r w:rsidR="0011185E" w:rsidRPr="005E7784">
        <w:rPr>
          <w:rFonts w:asciiTheme="minorHAnsi" w:hAnsiTheme="minorHAnsi"/>
          <w:sz w:val="20"/>
          <w:szCs w:val="20"/>
        </w:rPr>
        <w:t xml:space="preserve">0.70 - </w:t>
      </w:r>
      <w:r w:rsidR="005771FF" w:rsidRPr="005E7784">
        <w:rPr>
          <w:rFonts w:asciiTheme="minorHAnsi" w:hAnsiTheme="minorHAnsi"/>
          <w:sz w:val="20"/>
          <w:szCs w:val="20"/>
        </w:rPr>
        <w:t>1.5μm</w:t>
      </w:r>
      <w:r w:rsidR="0011185E" w:rsidRPr="005E7784">
        <w:rPr>
          <w:rFonts w:asciiTheme="minorHAnsi" w:hAnsiTheme="minorHAnsi"/>
          <w:sz w:val="20"/>
          <w:szCs w:val="20"/>
        </w:rPr>
        <w:t xml:space="preserve"> </w:t>
      </w:r>
      <w:r w:rsidR="005771FF" w:rsidRPr="005E7784">
        <w:rPr>
          <w:rFonts w:asciiTheme="minorHAnsi" w:hAnsiTheme="minorHAnsi"/>
          <w:sz w:val="20"/>
          <w:szCs w:val="20"/>
        </w:rPr>
        <w:t>pore size</w:t>
      </w:r>
      <w:r w:rsidR="003D13F4" w:rsidRPr="005E7784">
        <w:rPr>
          <w:rFonts w:asciiTheme="minorHAnsi" w:hAnsiTheme="minorHAnsi"/>
          <w:sz w:val="20"/>
          <w:szCs w:val="20"/>
        </w:rPr>
        <w:t xml:space="preserve"> or equivalent</w:t>
      </w:r>
      <w:r w:rsidR="003224C6" w:rsidRPr="005E7784">
        <w:rPr>
          <w:rFonts w:asciiTheme="minorHAnsi" w:hAnsiTheme="minorHAnsi"/>
          <w:sz w:val="20"/>
          <w:szCs w:val="20"/>
        </w:rPr>
        <w:t xml:space="preserve"> </w:t>
      </w:r>
      <w:r w:rsidR="0011185E" w:rsidRPr="005E7784">
        <w:rPr>
          <w:rFonts w:asciiTheme="minorHAnsi" w:hAnsiTheme="minorHAnsi"/>
          <w:sz w:val="20"/>
          <w:szCs w:val="20"/>
        </w:rPr>
        <w:t xml:space="preserve">must </w:t>
      </w:r>
      <w:r w:rsidR="003224C6" w:rsidRPr="005E7784">
        <w:rPr>
          <w:rFonts w:asciiTheme="minorHAnsi" w:hAnsiTheme="minorHAnsi"/>
          <w:sz w:val="20"/>
          <w:szCs w:val="20"/>
        </w:rPr>
        <w:t>be used</w:t>
      </w:r>
      <w:r w:rsidR="003D13F4" w:rsidRPr="005E7784">
        <w:rPr>
          <w:rFonts w:asciiTheme="minorHAnsi" w:hAnsiTheme="minorHAnsi"/>
          <w:sz w:val="20"/>
          <w:szCs w:val="20"/>
        </w:rPr>
        <w:t>.</w:t>
      </w:r>
      <w:r w:rsidR="004D55D5" w:rsidRPr="005E7784">
        <w:rPr>
          <w:rFonts w:asciiTheme="minorHAnsi" w:hAnsiTheme="minorHAnsi"/>
          <w:sz w:val="20"/>
          <w:szCs w:val="20"/>
        </w:rPr>
        <w:t xml:space="preserve"> </w:t>
      </w:r>
      <w:r w:rsidR="0011185E" w:rsidRPr="005E7784">
        <w:rPr>
          <w:rFonts w:asciiTheme="minorHAnsi" w:hAnsiTheme="minorHAnsi"/>
          <w:sz w:val="20"/>
          <w:szCs w:val="20"/>
        </w:rPr>
        <w:t xml:space="preserve">Document the </w:t>
      </w:r>
      <w:r w:rsidR="00AD7855">
        <w:rPr>
          <w:rFonts w:asciiTheme="minorHAnsi" w:hAnsiTheme="minorHAnsi"/>
          <w:sz w:val="20"/>
          <w:szCs w:val="20"/>
        </w:rPr>
        <w:t xml:space="preserve">filter type and </w:t>
      </w:r>
      <w:r w:rsidR="0011185E" w:rsidRPr="005E7784">
        <w:rPr>
          <w:rFonts w:asciiTheme="minorHAnsi" w:hAnsiTheme="minorHAnsi"/>
          <w:sz w:val="20"/>
          <w:szCs w:val="20"/>
        </w:rPr>
        <w:t>p</w:t>
      </w:r>
      <w:r w:rsidR="003224C6" w:rsidRPr="005E7784">
        <w:rPr>
          <w:rFonts w:asciiTheme="minorHAnsi" w:hAnsiTheme="minorHAnsi"/>
          <w:sz w:val="20"/>
          <w:szCs w:val="20"/>
        </w:rPr>
        <w:t xml:space="preserve">ore size </w:t>
      </w:r>
      <w:r w:rsidR="001E615D" w:rsidRPr="005E7784">
        <w:rPr>
          <w:rFonts w:asciiTheme="minorHAnsi" w:hAnsiTheme="minorHAnsi"/>
          <w:sz w:val="20"/>
          <w:szCs w:val="20"/>
        </w:rPr>
        <w:t xml:space="preserve">in </w:t>
      </w:r>
      <w:r w:rsidR="00A4443A" w:rsidRPr="005E7784">
        <w:rPr>
          <w:rFonts w:asciiTheme="minorHAnsi" w:hAnsiTheme="minorHAnsi"/>
          <w:sz w:val="20"/>
          <w:szCs w:val="20"/>
        </w:rPr>
        <w:t xml:space="preserve">the </w:t>
      </w:r>
      <w:r w:rsidR="0011185E" w:rsidRPr="005E7784">
        <w:rPr>
          <w:rFonts w:asciiTheme="minorHAnsi" w:hAnsiTheme="minorHAnsi"/>
          <w:sz w:val="20"/>
          <w:szCs w:val="20"/>
        </w:rPr>
        <w:t xml:space="preserve">field and/or </w:t>
      </w:r>
      <w:r w:rsidR="00A4443A" w:rsidRPr="005E7784">
        <w:rPr>
          <w:rFonts w:asciiTheme="minorHAnsi" w:hAnsiTheme="minorHAnsi"/>
          <w:sz w:val="20"/>
          <w:szCs w:val="20"/>
        </w:rPr>
        <w:t xml:space="preserve">laboratory </w:t>
      </w:r>
      <w:r w:rsidR="001E615D" w:rsidRPr="005E7784">
        <w:rPr>
          <w:rFonts w:asciiTheme="minorHAnsi" w:hAnsiTheme="minorHAnsi"/>
          <w:sz w:val="20"/>
          <w:szCs w:val="20"/>
        </w:rPr>
        <w:t>SOP</w:t>
      </w:r>
      <w:r w:rsidR="003224C6" w:rsidRPr="005E7784">
        <w:rPr>
          <w:rFonts w:asciiTheme="minorHAnsi" w:hAnsiTheme="minorHAnsi"/>
          <w:sz w:val="20"/>
          <w:szCs w:val="20"/>
        </w:rPr>
        <w:t>.</w:t>
      </w:r>
      <w:r w:rsidR="004D55D5" w:rsidRPr="005E7784">
        <w:rPr>
          <w:rFonts w:asciiTheme="minorHAnsi" w:hAnsiTheme="minorHAnsi"/>
          <w:sz w:val="20"/>
          <w:szCs w:val="20"/>
        </w:rPr>
        <w:t xml:space="preserve"> </w:t>
      </w:r>
    </w:p>
    <w:p w14:paraId="33E375AC" w14:textId="77777777" w:rsidR="003D13F4" w:rsidRPr="005E7784" w:rsidRDefault="003D13F4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</w:p>
    <w:p w14:paraId="382617E2" w14:textId="77777777" w:rsidR="003D13F4" w:rsidRPr="005E7784" w:rsidRDefault="00591BCF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3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7" w:author="mley" w:date="2014-01-24T13:02:00Z" w:original="ii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</w:r>
      <w:r w:rsidR="0011185E" w:rsidRPr="005E7784">
        <w:rPr>
          <w:rFonts w:asciiTheme="minorHAnsi" w:hAnsiTheme="minorHAnsi"/>
          <w:sz w:val="20"/>
          <w:szCs w:val="20"/>
        </w:rPr>
        <w:t>Vacuum f</w:t>
      </w:r>
      <w:r w:rsidR="003D13F4" w:rsidRPr="005E7784">
        <w:rPr>
          <w:rFonts w:asciiTheme="minorHAnsi" w:hAnsiTheme="minorHAnsi"/>
          <w:sz w:val="20"/>
          <w:szCs w:val="20"/>
        </w:rPr>
        <w:t>iltering apparatus with reservoir and a coarse (40-60 microns) fritted disc as a filter support.</w:t>
      </w:r>
      <w:r w:rsidR="0011185E" w:rsidRPr="005E7784">
        <w:rPr>
          <w:rFonts w:asciiTheme="minorHAnsi" w:hAnsiTheme="minorHAnsi"/>
          <w:sz w:val="20"/>
          <w:szCs w:val="20"/>
        </w:rPr>
        <w:t xml:space="preserve"> Vacuum flasks with Gooch crucibles may be used for laboratory filtration.  </w:t>
      </w:r>
    </w:p>
    <w:p w14:paraId="286F0F1F" w14:textId="77777777" w:rsidR="003D13F4" w:rsidRPr="005E7784" w:rsidRDefault="003D13F4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</w:p>
    <w:p w14:paraId="47A3DFD1" w14:textId="77777777" w:rsidR="003D13F4" w:rsidRPr="005E7784" w:rsidRDefault="00591BCF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3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8" w:author="mley" w:date="2014-01-24T13:02:00Z" w:original="iii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</w:r>
      <w:r w:rsidR="0011185E" w:rsidRPr="005E7784">
        <w:rPr>
          <w:rFonts w:asciiTheme="minorHAnsi" w:hAnsiTheme="minorHAnsi"/>
          <w:sz w:val="20"/>
          <w:szCs w:val="20"/>
        </w:rPr>
        <w:t>Vacuum pump</w:t>
      </w:r>
      <w:r w:rsidR="004D3E82" w:rsidRPr="005E7784">
        <w:rPr>
          <w:rFonts w:asciiTheme="minorHAnsi" w:hAnsiTheme="minorHAnsi"/>
          <w:sz w:val="20"/>
          <w:szCs w:val="20"/>
        </w:rPr>
        <w:t>.</w:t>
      </w:r>
    </w:p>
    <w:p w14:paraId="74CE40AB" w14:textId="77777777" w:rsidR="003D13F4" w:rsidRPr="005E7784" w:rsidRDefault="003D13F4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</w:p>
    <w:p w14:paraId="2793E7F8" w14:textId="77777777" w:rsidR="003D13F4" w:rsidRPr="005E7784" w:rsidRDefault="00591BCF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3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9" w:author="mley" w:date="2014-02-14T14:10:00Z" w:original="iv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  <w:t>Drying oven</w:t>
      </w:r>
      <w:r w:rsidR="00A4443A" w:rsidRPr="005E7784">
        <w:rPr>
          <w:rFonts w:asciiTheme="minorHAnsi" w:hAnsiTheme="minorHAnsi"/>
          <w:sz w:val="20"/>
          <w:szCs w:val="20"/>
        </w:rPr>
        <w:t xml:space="preserve"> c</w:t>
      </w:r>
      <w:r w:rsidR="003D13F4" w:rsidRPr="005E7784">
        <w:rPr>
          <w:rFonts w:asciiTheme="minorHAnsi" w:hAnsiTheme="minorHAnsi"/>
          <w:sz w:val="20"/>
          <w:szCs w:val="20"/>
        </w:rPr>
        <w:t>apable of maintaining a temperature of 103-105</w:t>
      </w:r>
      <w:r w:rsidR="003D13F4" w:rsidRPr="005E7784">
        <w:rPr>
          <w:rFonts w:asciiTheme="minorHAnsi" w:hAnsiTheme="minorHAnsi"/>
          <w:sz w:val="20"/>
          <w:szCs w:val="20"/>
        </w:rPr>
        <w:sym w:font="Symbol" w:char="F0B0"/>
      </w:r>
      <w:r w:rsidR="003D13F4" w:rsidRPr="005E7784">
        <w:rPr>
          <w:rFonts w:asciiTheme="minorHAnsi" w:hAnsiTheme="minorHAnsi"/>
          <w:sz w:val="20"/>
          <w:szCs w:val="20"/>
        </w:rPr>
        <w:t>C.</w:t>
      </w:r>
    </w:p>
    <w:p w14:paraId="7036D4B5" w14:textId="77777777" w:rsidR="003D13F4" w:rsidRPr="005E7784" w:rsidRDefault="003D13F4" w:rsidP="003D13F4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028B05C4" w14:textId="77777777" w:rsidR="003D13F4" w:rsidRPr="005E7784" w:rsidRDefault="00591BCF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lastRenderedPageBreak/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3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10" w:author="mley" w:date="2014-01-24T13:02:00Z" w:original="v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  <w:t>Desiccator</w:t>
      </w:r>
      <w:r w:rsidR="00A4443A" w:rsidRPr="005E7784">
        <w:rPr>
          <w:rFonts w:asciiTheme="minorHAnsi" w:hAnsiTheme="minorHAnsi"/>
          <w:sz w:val="20"/>
          <w:szCs w:val="20"/>
        </w:rPr>
        <w:t xml:space="preserve"> with color indicator</w:t>
      </w:r>
      <w:r w:rsidR="003D13F4" w:rsidRPr="005E7784">
        <w:rPr>
          <w:rFonts w:asciiTheme="minorHAnsi" w:hAnsiTheme="minorHAnsi"/>
          <w:sz w:val="20"/>
          <w:szCs w:val="20"/>
        </w:rPr>
        <w:t>.</w:t>
      </w:r>
    </w:p>
    <w:p w14:paraId="2A68D3CC" w14:textId="77777777" w:rsidR="003D13F4" w:rsidRPr="005E7784" w:rsidRDefault="003D13F4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</w:p>
    <w:p w14:paraId="1291F74E" w14:textId="77777777" w:rsidR="003D13F4" w:rsidRPr="005E7784" w:rsidRDefault="00591BCF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3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11" w:author="mley" w:date="2014-02-14T16:03:00Z" w:original="vi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</w:r>
      <w:r w:rsidR="004D3E82" w:rsidRPr="005E7784">
        <w:rPr>
          <w:rFonts w:asciiTheme="minorHAnsi" w:hAnsiTheme="minorHAnsi"/>
          <w:sz w:val="20"/>
          <w:szCs w:val="20"/>
        </w:rPr>
        <w:t>A</w:t>
      </w:r>
      <w:r w:rsidR="003D13F4" w:rsidRPr="005E7784">
        <w:rPr>
          <w:rFonts w:asciiTheme="minorHAnsi" w:hAnsiTheme="minorHAnsi"/>
          <w:sz w:val="20"/>
          <w:szCs w:val="20"/>
        </w:rPr>
        <w:t>nalytical balance</w:t>
      </w:r>
      <w:r w:rsidR="00AD4B60" w:rsidRPr="005E7784">
        <w:rPr>
          <w:rFonts w:asciiTheme="minorHAnsi" w:hAnsiTheme="minorHAnsi"/>
          <w:sz w:val="20"/>
          <w:szCs w:val="20"/>
        </w:rPr>
        <w:t xml:space="preserve"> c</w:t>
      </w:r>
      <w:r w:rsidR="003D13F4" w:rsidRPr="005E7784">
        <w:rPr>
          <w:rFonts w:asciiTheme="minorHAnsi" w:hAnsiTheme="minorHAnsi"/>
          <w:sz w:val="20"/>
          <w:szCs w:val="20"/>
        </w:rPr>
        <w:t>apable of weighing to 0.1 mg.</w:t>
      </w:r>
    </w:p>
    <w:p w14:paraId="04C92CAD" w14:textId="77777777" w:rsidR="00AD4FC1" w:rsidRPr="005E7784" w:rsidRDefault="00AD4FC1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</w:p>
    <w:p w14:paraId="34C3AB4F" w14:textId="77777777" w:rsidR="00E73BDB" w:rsidRPr="005E7784" w:rsidRDefault="00591BCF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81310C" w:rsidRPr="005E7784">
        <w:rPr>
          <w:rFonts w:asciiTheme="minorHAnsi" w:hAnsiTheme="minorHAnsi"/>
          <w:sz w:val="20"/>
          <w:szCs w:val="20"/>
        </w:rPr>
        <w:instrText>LISTNUM 2 \l 3</w:instrText>
      </w:r>
      <w:r w:rsidRPr="005E7784">
        <w:rPr>
          <w:rFonts w:asciiTheme="minorHAnsi" w:hAnsiTheme="minorHAnsi"/>
          <w:sz w:val="20"/>
          <w:szCs w:val="20"/>
        </w:rPr>
        <w:fldChar w:fldCharType="end"/>
      </w:r>
      <w:r w:rsidR="00AD4FC1" w:rsidRPr="005E7784">
        <w:rPr>
          <w:rFonts w:asciiTheme="minorHAnsi" w:hAnsiTheme="minorHAnsi"/>
          <w:sz w:val="20"/>
          <w:szCs w:val="20"/>
        </w:rPr>
        <w:tab/>
      </w:r>
      <w:r w:rsidR="00E73BDB" w:rsidRPr="005E7784">
        <w:rPr>
          <w:rFonts w:asciiTheme="minorHAnsi" w:hAnsiTheme="minorHAnsi"/>
          <w:sz w:val="20"/>
          <w:szCs w:val="20"/>
        </w:rPr>
        <w:t>G</w:t>
      </w:r>
      <w:r w:rsidR="000048F6" w:rsidRPr="005E7784">
        <w:rPr>
          <w:rFonts w:asciiTheme="minorHAnsi" w:hAnsiTheme="minorHAnsi"/>
          <w:sz w:val="20"/>
          <w:szCs w:val="20"/>
        </w:rPr>
        <w:t>raduated cylinder</w:t>
      </w:r>
      <w:r w:rsidR="001B2932" w:rsidRPr="005E7784">
        <w:rPr>
          <w:rFonts w:asciiTheme="minorHAnsi" w:hAnsiTheme="minorHAnsi"/>
          <w:sz w:val="20"/>
          <w:szCs w:val="20"/>
        </w:rPr>
        <w:t>s</w:t>
      </w:r>
      <w:r w:rsidR="00E73BDB" w:rsidRPr="005E7784">
        <w:rPr>
          <w:rFonts w:asciiTheme="minorHAnsi" w:hAnsiTheme="minorHAnsi"/>
          <w:sz w:val="20"/>
          <w:szCs w:val="20"/>
        </w:rPr>
        <w:t>, Class A, TC (to contain)</w:t>
      </w:r>
      <w:r w:rsidR="00D50BC0" w:rsidRPr="005E7784">
        <w:rPr>
          <w:rFonts w:asciiTheme="minorHAnsi" w:hAnsiTheme="minorHAnsi"/>
          <w:sz w:val="20"/>
          <w:szCs w:val="20"/>
        </w:rPr>
        <w:t>.</w:t>
      </w:r>
      <w:r w:rsidR="004D3E82" w:rsidRPr="005E7784">
        <w:rPr>
          <w:rFonts w:asciiTheme="minorHAnsi" w:hAnsiTheme="minorHAnsi"/>
          <w:sz w:val="20"/>
          <w:szCs w:val="20"/>
        </w:rPr>
        <w:t xml:space="preserve">  Plastic graduated cylinders are permitted for field filtration.</w:t>
      </w:r>
    </w:p>
    <w:p w14:paraId="518FD3F5" w14:textId="77777777" w:rsidR="00E73BDB" w:rsidRPr="005E7784" w:rsidRDefault="00E73BDB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</w:p>
    <w:p w14:paraId="15C34B2D" w14:textId="77777777" w:rsidR="00E73BDB" w:rsidRPr="005E7784" w:rsidRDefault="00E73BDB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t>vii)</w:t>
      </w:r>
      <w:r w:rsidRPr="005E7784">
        <w:rPr>
          <w:rFonts w:asciiTheme="minorHAnsi" w:hAnsiTheme="minorHAnsi"/>
          <w:sz w:val="20"/>
          <w:szCs w:val="20"/>
        </w:rPr>
        <w:tab/>
        <w:t>Wide-bore pipets, Class A</w:t>
      </w:r>
      <w:r w:rsidR="00D50BC0" w:rsidRPr="005E7784">
        <w:rPr>
          <w:rFonts w:asciiTheme="minorHAnsi" w:hAnsiTheme="minorHAnsi"/>
          <w:sz w:val="20"/>
          <w:szCs w:val="20"/>
        </w:rPr>
        <w:t>.</w:t>
      </w:r>
      <w:r w:rsidR="004D3E82" w:rsidRPr="005E7784">
        <w:rPr>
          <w:rFonts w:asciiTheme="minorHAnsi" w:hAnsiTheme="minorHAnsi"/>
          <w:sz w:val="20"/>
          <w:szCs w:val="20"/>
        </w:rPr>
        <w:t xml:space="preserve"> </w:t>
      </w:r>
      <w:r w:rsidRPr="005E7784">
        <w:rPr>
          <w:rFonts w:asciiTheme="minorHAnsi" w:hAnsiTheme="minorHAnsi"/>
          <w:sz w:val="20"/>
          <w:szCs w:val="20"/>
        </w:rPr>
        <w:br/>
      </w:r>
    </w:p>
    <w:p w14:paraId="0027C9C7" w14:textId="77777777" w:rsidR="000048F6" w:rsidRPr="005E7784" w:rsidRDefault="00591BCF" w:rsidP="00CA1EF5">
      <w:pPr>
        <w:tabs>
          <w:tab w:val="left" w:pos="-1440"/>
          <w:tab w:val="left" w:pos="-720"/>
          <w:tab w:val="left" w:pos="0"/>
          <w:tab w:val="left" w:pos="600"/>
          <w:tab w:val="left" w:pos="117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81310C" w:rsidRPr="005E7784">
        <w:rPr>
          <w:rFonts w:asciiTheme="minorHAnsi" w:hAnsiTheme="minorHAnsi"/>
          <w:sz w:val="20"/>
          <w:szCs w:val="20"/>
        </w:rPr>
        <w:instrText>LISTNUM 2 \l 3</w:instrText>
      </w:r>
      <w:r w:rsidRPr="005E7784">
        <w:rPr>
          <w:rFonts w:asciiTheme="minorHAnsi" w:hAnsiTheme="minorHAnsi"/>
          <w:sz w:val="20"/>
          <w:szCs w:val="20"/>
        </w:rPr>
        <w:fldChar w:fldCharType="end"/>
      </w:r>
      <w:r w:rsidR="0081310C" w:rsidRPr="005E7784">
        <w:rPr>
          <w:rFonts w:asciiTheme="minorHAnsi" w:hAnsiTheme="minorHAnsi"/>
          <w:sz w:val="20"/>
          <w:szCs w:val="20"/>
        </w:rPr>
        <w:tab/>
        <w:t>W</w:t>
      </w:r>
      <w:r w:rsidR="000048F6" w:rsidRPr="005E7784">
        <w:rPr>
          <w:rFonts w:asciiTheme="minorHAnsi" w:hAnsiTheme="minorHAnsi"/>
          <w:sz w:val="20"/>
          <w:szCs w:val="20"/>
        </w:rPr>
        <w:t>ash bottle</w:t>
      </w:r>
      <w:r w:rsidR="004D3E82" w:rsidRPr="005E7784">
        <w:rPr>
          <w:rFonts w:asciiTheme="minorHAnsi" w:hAnsiTheme="minorHAnsi"/>
          <w:sz w:val="20"/>
          <w:szCs w:val="20"/>
        </w:rPr>
        <w:t xml:space="preserve"> with deionized water</w:t>
      </w:r>
      <w:r w:rsidR="009C701F" w:rsidRPr="005E7784">
        <w:rPr>
          <w:rFonts w:asciiTheme="minorHAnsi" w:hAnsiTheme="minorHAnsi"/>
          <w:sz w:val="20"/>
          <w:szCs w:val="20"/>
        </w:rPr>
        <w:t>.</w:t>
      </w:r>
    </w:p>
    <w:p w14:paraId="11749543" w14:textId="77777777" w:rsidR="00AD4FC1" w:rsidRPr="005E7784" w:rsidRDefault="00AD4FC1" w:rsidP="003D13F4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960"/>
        <w:rPr>
          <w:rFonts w:asciiTheme="minorHAnsi" w:hAnsiTheme="minorHAnsi"/>
          <w:sz w:val="20"/>
          <w:szCs w:val="20"/>
        </w:rPr>
      </w:pPr>
    </w:p>
    <w:p w14:paraId="408EE722" w14:textId="77777777" w:rsidR="003D13F4" w:rsidRPr="005E7784" w:rsidRDefault="003D13F4" w:rsidP="003D13F4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4545E99C" w14:textId="77777777" w:rsidR="003D13F4" w:rsidRPr="005E7784" w:rsidRDefault="00591BCF" w:rsidP="00000D07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00" w:hanging="60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2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12" w:author="mley" w:date="2014-01-24T13:02:00Z" w:original="e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  <w:t>Sample Handling</w:t>
      </w:r>
    </w:p>
    <w:p w14:paraId="261FE50F" w14:textId="77777777" w:rsidR="003D13F4" w:rsidRPr="005E7784" w:rsidRDefault="003D13F4" w:rsidP="003D13F4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30A32CB1" w14:textId="059EEB16" w:rsidR="00D16822" w:rsidRPr="005E7784" w:rsidRDefault="00591BCF" w:rsidP="00000D07">
      <w:pPr>
        <w:tabs>
          <w:tab w:val="left" w:pos="-1440"/>
          <w:tab w:val="left" w:pos="-720"/>
          <w:tab w:val="left" w:pos="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3 \s 1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13" w:author="mley" w:date="2014-01-24T13:02:00Z" w:original="i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  <w:t xml:space="preserve">Non-representative particulates such as leaves, sticks, </w:t>
      </w:r>
      <w:r w:rsidR="00000D07">
        <w:rPr>
          <w:rFonts w:asciiTheme="minorHAnsi" w:hAnsiTheme="minorHAnsi"/>
          <w:sz w:val="20"/>
          <w:szCs w:val="20"/>
        </w:rPr>
        <w:t>stones</w:t>
      </w:r>
      <w:r w:rsidR="003D13F4" w:rsidRPr="005E7784">
        <w:rPr>
          <w:rFonts w:asciiTheme="minorHAnsi" w:hAnsiTheme="minorHAnsi"/>
          <w:sz w:val="20"/>
          <w:szCs w:val="20"/>
        </w:rPr>
        <w:t xml:space="preserve">, and </w:t>
      </w:r>
      <w:r w:rsidR="00000D07">
        <w:rPr>
          <w:rFonts w:asciiTheme="minorHAnsi" w:hAnsiTheme="minorHAnsi"/>
          <w:sz w:val="20"/>
          <w:szCs w:val="20"/>
        </w:rPr>
        <w:t>detritus</w:t>
      </w:r>
      <w:r w:rsidR="003D13F4" w:rsidRPr="005E7784">
        <w:rPr>
          <w:rFonts w:asciiTheme="minorHAnsi" w:hAnsiTheme="minorHAnsi"/>
          <w:sz w:val="20"/>
          <w:szCs w:val="20"/>
        </w:rPr>
        <w:t xml:space="preserve"> </w:t>
      </w:r>
      <w:r w:rsidR="00D47A53">
        <w:rPr>
          <w:rFonts w:asciiTheme="minorHAnsi" w:hAnsiTheme="minorHAnsi"/>
          <w:sz w:val="20"/>
          <w:szCs w:val="20"/>
        </w:rPr>
        <w:t>may</w:t>
      </w:r>
      <w:r w:rsidR="003D13F4" w:rsidRPr="005E7784">
        <w:rPr>
          <w:rFonts w:asciiTheme="minorHAnsi" w:hAnsiTheme="minorHAnsi"/>
          <w:sz w:val="20"/>
          <w:szCs w:val="20"/>
        </w:rPr>
        <w:t xml:space="preserve"> be excluded from the sample if it is determined that their inclusion is not desired in the final result.</w:t>
      </w:r>
    </w:p>
    <w:p w14:paraId="7EF65DA3" w14:textId="77777777" w:rsidR="003D13F4" w:rsidRPr="005E7784" w:rsidRDefault="003D13F4" w:rsidP="00000D07">
      <w:pPr>
        <w:tabs>
          <w:tab w:val="left" w:pos="-1440"/>
          <w:tab w:val="left" w:pos="-720"/>
          <w:tab w:val="left" w:pos="0"/>
          <w:tab w:val="left" w:pos="600"/>
          <w:tab w:val="left" w:pos="144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540"/>
        <w:rPr>
          <w:rFonts w:asciiTheme="minorHAnsi" w:hAnsiTheme="minorHAnsi"/>
          <w:sz w:val="20"/>
          <w:szCs w:val="20"/>
        </w:rPr>
      </w:pPr>
    </w:p>
    <w:p w14:paraId="77A5BF19" w14:textId="1F70F5F3" w:rsidR="00DA7566" w:rsidRPr="005E7784" w:rsidRDefault="00591BCF" w:rsidP="00CD3286">
      <w:pPr>
        <w:tabs>
          <w:tab w:val="left" w:pos="-1440"/>
          <w:tab w:val="left" w:pos="-720"/>
          <w:tab w:val="left" w:pos="0"/>
          <w:tab w:val="left" w:pos="600"/>
          <w:tab w:val="left" w:pos="180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3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14" w:author="mley" w:date="2014-01-24T13:08:00Z" w:original="ii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</w:r>
      <w:r w:rsidR="004D3E82" w:rsidRPr="005E7784">
        <w:rPr>
          <w:rFonts w:asciiTheme="minorHAnsi" w:hAnsiTheme="minorHAnsi"/>
          <w:sz w:val="20"/>
          <w:szCs w:val="20"/>
        </w:rPr>
        <w:t>Store a</w:t>
      </w:r>
      <w:r w:rsidR="00035C8F" w:rsidRPr="005E7784">
        <w:rPr>
          <w:rFonts w:asciiTheme="minorHAnsi" w:hAnsiTheme="minorHAnsi"/>
          <w:sz w:val="20"/>
          <w:szCs w:val="20"/>
        </w:rPr>
        <w:t>queous s</w:t>
      </w:r>
      <w:r w:rsidR="00DA7566" w:rsidRPr="005E7784">
        <w:rPr>
          <w:rFonts w:asciiTheme="minorHAnsi" w:hAnsiTheme="minorHAnsi"/>
          <w:sz w:val="20"/>
          <w:szCs w:val="20"/>
        </w:rPr>
        <w:t>amples in plastic or resistant-glass containers</w:t>
      </w:r>
      <w:r w:rsidR="00035C8F" w:rsidRPr="005E7784">
        <w:rPr>
          <w:rFonts w:asciiTheme="minorHAnsi" w:hAnsiTheme="minorHAnsi"/>
          <w:sz w:val="20"/>
          <w:szCs w:val="20"/>
        </w:rPr>
        <w:t xml:space="preserve"> and refrigerate </w:t>
      </w:r>
      <w:r w:rsidR="004D3E82" w:rsidRPr="005E7784">
        <w:rPr>
          <w:rFonts w:asciiTheme="minorHAnsi" w:hAnsiTheme="minorHAnsi"/>
          <w:sz w:val="20"/>
          <w:szCs w:val="20"/>
        </w:rPr>
        <w:t xml:space="preserve">them </w:t>
      </w:r>
      <w:r w:rsidR="00035C8F" w:rsidRPr="005E7784">
        <w:rPr>
          <w:rFonts w:asciiTheme="minorHAnsi" w:hAnsiTheme="minorHAnsi"/>
          <w:sz w:val="20"/>
          <w:szCs w:val="20"/>
        </w:rPr>
        <w:t xml:space="preserve">at </w:t>
      </w:r>
      <w:r w:rsidR="0024511B" w:rsidRPr="005E7784">
        <w:rPr>
          <w:rFonts w:asciiTheme="minorHAnsi" w:hAnsiTheme="minorHAnsi"/>
          <w:sz w:val="20"/>
          <w:szCs w:val="20"/>
        </w:rPr>
        <w:t>≤ 6</w:t>
      </w:r>
      <w:r w:rsidR="00035C8F" w:rsidRPr="005E7784">
        <w:rPr>
          <w:rFonts w:asciiTheme="minorHAnsi" w:hAnsiTheme="minorHAnsi"/>
          <w:sz w:val="20"/>
          <w:szCs w:val="20"/>
        </w:rPr>
        <w:sym w:font="Symbol" w:char="F0B0"/>
      </w:r>
      <w:r w:rsidR="00035C8F" w:rsidRPr="005E7784">
        <w:rPr>
          <w:rFonts w:asciiTheme="minorHAnsi" w:hAnsiTheme="minorHAnsi"/>
          <w:sz w:val="20"/>
          <w:szCs w:val="20"/>
        </w:rPr>
        <w:t xml:space="preserve">C to minimize microbiological decomposition of solids. </w:t>
      </w:r>
      <w:r w:rsidR="00DA7566" w:rsidRPr="005E7784">
        <w:rPr>
          <w:rFonts w:asciiTheme="minorHAnsi" w:hAnsiTheme="minorHAnsi"/>
          <w:sz w:val="20"/>
          <w:szCs w:val="20"/>
        </w:rPr>
        <w:t xml:space="preserve">Begin analysis as soon as possible, preferably within 24 hours of sample collection. The maximum </w:t>
      </w:r>
      <w:r w:rsidR="00035C8F" w:rsidRPr="005E7784">
        <w:rPr>
          <w:rFonts w:asciiTheme="minorHAnsi" w:hAnsiTheme="minorHAnsi"/>
          <w:sz w:val="20"/>
          <w:szCs w:val="20"/>
        </w:rPr>
        <w:t>h</w:t>
      </w:r>
      <w:r w:rsidR="00DA7566" w:rsidRPr="005E7784">
        <w:rPr>
          <w:rFonts w:asciiTheme="minorHAnsi" w:hAnsiTheme="minorHAnsi"/>
          <w:sz w:val="20"/>
          <w:szCs w:val="20"/>
        </w:rPr>
        <w:t>olding time for lab-</w:t>
      </w:r>
      <w:r w:rsidR="00FD442F" w:rsidRPr="005E7784">
        <w:rPr>
          <w:rFonts w:asciiTheme="minorHAnsi" w:hAnsiTheme="minorHAnsi"/>
          <w:sz w:val="20"/>
          <w:szCs w:val="20"/>
        </w:rPr>
        <w:t>filtered TSS samples is 7 days.</w:t>
      </w:r>
    </w:p>
    <w:p w14:paraId="2CA12C1A" w14:textId="77777777" w:rsidR="004D3E82" w:rsidRPr="005E7784" w:rsidRDefault="004D3E82" w:rsidP="00CD3286">
      <w:pPr>
        <w:tabs>
          <w:tab w:val="left" w:pos="-1440"/>
          <w:tab w:val="left" w:pos="-720"/>
          <w:tab w:val="left" w:pos="0"/>
          <w:tab w:val="left" w:pos="60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</w:p>
    <w:p w14:paraId="3E25AB66" w14:textId="3D75E54D" w:rsidR="003D13F4" w:rsidRPr="005E7784" w:rsidRDefault="00DA7566" w:rsidP="00001FD2">
      <w:pPr>
        <w:tabs>
          <w:tab w:val="left" w:pos="-1440"/>
          <w:tab w:val="left" w:pos="-720"/>
          <w:tab w:val="left" w:pos="0"/>
          <w:tab w:val="left" w:pos="600"/>
          <w:tab w:val="left" w:pos="180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70" w:hanging="54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t>iii)</w:t>
      </w:r>
      <w:r w:rsidRPr="005E7784">
        <w:rPr>
          <w:rFonts w:asciiTheme="minorHAnsi" w:hAnsiTheme="minorHAnsi"/>
          <w:sz w:val="20"/>
          <w:szCs w:val="20"/>
        </w:rPr>
        <w:tab/>
        <w:t xml:space="preserve">Field-filtered filter </w:t>
      </w:r>
      <w:r w:rsidR="00035C8F" w:rsidRPr="005E7784">
        <w:rPr>
          <w:rFonts w:asciiTheme="minorHAnsi" w:hAnsiTheme="minorHAnsi"/>
          <w:sz w:val="20"/>
          <w:szCs w:val="20"/>
        </w:rPr>
        <w:t xml:space="preserve">pads must be frozen at </w:t>
      </w:r>
      <w:r w:rsidR="009474CB" w:rsidRPr="005E7784">
        <w:rPr>
          <w:rFonts w:asciiTheme="minorHAnsi" w:hAnsiTheme="minorHAnsi"/>
          <w:sz w:val="20"/>
          <w:szCs w:val="20"/>
        </w:rPr>
        <w:t xml:space="preserve">≤ </w:t>
      </w:r>
      <w:r w:rsidR="00CD3286">
        <w:rPr>
          <w:rFonts w:asciiTheme="minorHAnsi" w:hAnsiTheme="minorHAnsi"/>
          <w:sz w:val="20"/>
          <w:szCs w:val="20"/>
        </w:rPr>
        <w:t>‒</w:t>
      </w:r>
      <w:r w:rsidR="00035C8F" w:rsidRPr="005E7784">
        <w:rPr>
          <w:rFonts w:asciiTheme="minorHAnsi" w:hAnsiTheme="minorHAnsi"/>
          <w:sz w:val="20"/>
          <w:szCs w:val="20"/>
        </w:rPr>
        <w:t>20</w:t>
      </w:r>
      <w:r w:rsidR="00035C8F" w:rsidRPr="005E7784">
        <w:rPr>
          <w:rFonts w:asciiTheme="minorHAnsi" w:hAnsiTheme="minorHAnsi"/>
          <w:sz w:val="20"/>
          <w:szCs w:val="20"/>
        </w:rPr>
        <w:sym w:font="Symbol" w:char="F0B0"/>
      </w:r>
      <w:r w:rsidR="00035C8F" w:rsidRPr="005E7784">
        <w:rPr>
          <w:rFonts w:asciiTheme="minorHAnsi" w:hAnsiTheme="minorHAnsi"/>
          <w:sz w:val="20"/>
          <w:szCs w:val="20"/>
        </w:rPr>
        <w:t>C</w:t>
      </w:r>
      <w:r w:rsidR="00737088" w:rsidRPr="005E7784">
        <w:rPr>
          <w:rFonts w:asciiTheme="minorHAnsi" w:hAnsiTheme="minorHAnsi"/>
          <w:sz w:val="20"/>
          <w:szCs w:val="20"/>
        </w:rPr>
        <w:t xml:space="preserve"> </w:t>
      </w:r>
      <w:r w:rsidR="009474CB" w:rsidRPr="005E7784">
        <w:rPr>
          <w:rFonts w:asciiTheme="minorHAnsi" w:hAnsiTheme="minorHAnsi"/>
          <w:sz w:val="20"/>
          <w:szCs w:val="20"/>
        </w:rPr>
        <w:t xml:space="preserve">(≤ </w:t>
      </w:r>
      <w:r w:rsidR="00CD3286">
        <w:rPr>
          <w:rFonts w:asciiTheme="minorHAnsi" w:hAnsiTheme="minorHAnsi"/>
          <w:sz w:val="20"/>
          <w:szCs w:val="20"/>
        </w:rPr>
        <w:t>‒</w:t>
      </w:r>
      <w:r w:rsidR="009474CB" w:rsidRPr="005E7784">
        <w:rPr>
          <w:rFonts w:asciiTheme="minorHAnsi" w:hAnsiTheme="minorHAnsi"/>
          <w:sz w:val="20"/>
          <w:szCs w:val="20"/>
        </w:rPr>
        <w:t>4°</w:t>
      </w:r>
      <w:r w:rsidR="000D4307" w:rsidRPr="005E7784">
        <w:rPr>
          <w:rFonts w:asciiTheme="minorHAnsi" w:hAnsiTheme="minorHAnsi"/>
          <w:sz w:val="20"/>
          <w:szCs w:val="20"/>
        </w:rPr>
        <w:t xml:space="preserve"> </w:t>
      </w:r>
      <w:r w:rsidR="009474CB" w:rsidRPr="005E7784">
        <w:rPr>
          <w:rFonts w:asciiTheme="minorHAnsi" w:hAnsiTheme="minorHAnsi"/>
          <w:sz w:val="20"/>
          <w:szCs w:val="20"/>
        </w:rPr>
        <w:t>F</w:t>
      </w:r>
      <w:r w:rsidR="000D4307" w:rsidRPr="005E7784">
        <w:rPr>
          <w:rFonts w:asciiTheme="minorHAnsi" w:hAnsiTheme="minorHAnsi"/>
          <w:sz w:val="20"/>
          <w:szCs w:val="20"/>
        </w:rPr>
        <w:t>ahrenheit</w:t>
      </w:r>
      <w:r w:rsidR="009474CB" w:rsidRPr="005E7784">
        <w:rPr>
          <w:rFonts w:asciiTheme="minorHAnsi" w:hAnsiTheme="minorHAnsi"/>
          <w:sz w:val="20"/>
          <w:szCs w:val="20"/>
        </w:rPr>
        <w:t xml:space="preserve">) </w:t>
      </w:r>
      <w:r w:rsidR="00737088" w:rsidRPr="005E7784">
        <w:rPr>
          <w:rFonts w:asciiTheme="minorHAnsi" w:hAnsiTheme="minorHAnsi"/>
          <w:sz w:val="20"/>
          <w:szCs w:val="20"/>
        </w:rPr>
        <w:t>by the end of the sampling day.  T</w:t>
      </w:r>
      <w:r w:rsidR="00035C8F" w:rsidRPr="005E7784">
        <w:rPr>
          <w:rFonts w:asciiTheme="minorHAnsi" w:hAnsiTheme="minorHAnsi"/>
          <w:sz w:val="20"/>
          <w:szCs w:val="20"/>
        </w:rPr>
        <w:t xml:space="preserve">he maximum holding time for </w:t>
      </w:r>
      <w:r w:rsidR="004D3E82" w:rsidRPr="005E7784">
        <w:rPr>
          <w:rFonts w:asciiTheme="minorHAnsi" w:hAnsiTheme="minorHAnsi"/>
          <w:sz w:val="20"/>
          <w:szCs w:val="20"/>
        </w:rPr>
        <w:t xml:space="preserve">frozen </w:t>
      </w:r>
      <w:r w:rsidR="00035C8F" w:rsidRPr="005E7784">
        <w:rPr>
          <w:rFonts w:asciiTheme="minorHAnsi" w:hAnsiTheme="minorHAnsi"/>
          <w:sz w:val="20"/>
          <w:szCs w:val="20"/>
        </w:rPr>
        <w:t xml:space="preserve">field-filtered TSS </w:t>
      </w:r>
      <w:r w:rsidR="00737088" w:rsidRPr="005E7784">
        <w:rPr>
          <w:rFonts w:asciiTheme="minorHAnsi" w:hAnsiTheme="minorHAnsi"/>
          <w:sz w:val="20"/>
          <w:szCs w:val="20"/>
        </w:rPr>
        <w:t>filters</w:t>
      </w:r>
      <w:r w:rsidR="00035C8F" w:rsidRPr="005E7784">
        <w:rPr>
          <w:rFonts w:asciiTheme="minorHAnsi" w:hAnsiTheme="minorHAnsi"/>
          <w:sz w:val="20"/>
          <w:szCs w:val="20"/>
        </w:rPr>
        <w:t xml:space="preserve"> is 28 days from the day of collection.</w:t>
      </w:r>
    </w:p>
    <w:p w14:paraId="462D4C9C" w14:textId="77777777" w:rsidR="003D13F4" w:rsidRPr="005E7784" w:rsidRDefault="003D13F4" w:rsidP="003D13F4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52E0CD5E" w14:textId="77777777" w:rsidR="003D13F4" w:rsidRPr="005E7784" w:rsidRDefault="00591BCF" w:rsidP="00366F4D">
      <w:pPr>
        <w:tabs>
          <w:tab w:val="left" w:pos="-1440"/>
          <w:tab w:val="left" w:pos="-720"/>
          <w:tab w:val="left" w:pos="0"/>
          <w:tab w:val="left" w:pos="81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605" w:hanging="605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2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15" w:author="mley" w:date="2014-01-24T13:02:00Z" w:original="f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  <w:t>Procedure</w:t>
      </w:r>
    </w:p>
    <w:p w14:paraId="1533810B" w14:textId="77777777" w:rsidR="003D13F4" w:rsidRPr="005E7784" w:rsidRDefault="003D13F4" w:rsidP="003D13F4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7BC28B6B" w14:textId="551BBF88" w:rsidR="00A4443A" w:rsidRPr="005E7784" w:rsidRDefault="00591BCF" w:rsidP="009104EA">
      <w:pPr>
        <w:tabs>
          <w:tab w:val="left" w:pos="-1440"/>
          <w:tab w:val="left" w:pos="-720"/>
          <w:tab w:val="left" w:pos="0"/>
          <w:tab w:val="left" w:pos="600"/>
          <w:tab w:val="left" w:pos="144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181" w:hanging="547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3 \s 1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16" w:author="mley" w:date="2014-02-14T10:29:00Z" w:original="i)"/>
        </w:fldChar>
      </w:r>
      <w:r w:rsidR="006320F9" w:rsidRPr="005E7784">
        <w:rPr>
          <w:rFonts w:asciiTheme="minorHAnsi" w:hAnsiTheme="minorHAnsi"/>
          <w:sz w:val="20"/>
          <w:szCs w:val="20"/>
        </w:rPr>
        <w:tab/>
        <w:t xml:space="preserve">Preparation of </w:t>
      </w:r>
      <w:r w:rsidR="00B9107B" w:rsidRPr="005E7784">
        <w:rPr>
          <w:rFonts w:asciiTheme="minorHAnsi" w:hAnsiTheme="minorHAnsi"/>
          <w:sz w:val="20"/>
          <w:szCs w:val="20"/>
        </w:rPr>
        <w:t>filters</w:t>
      </w:r>
      <w:r w:rsidR="00DD1ED0">
        <w:rPr>
          <w:rFonts w:asciiTheme="minorHAnsi" w:hAnsiTheme="minorHAnsi"/>
          <w:sz w:val="20"/>
          <w:szCs w:val="20"/>
        </w:rPr>
        <w:t xml:space="preserve"> (this step is omitted if using </w:t>
      </w:r>
      <w:r w:rsidR="00B3376D">
        <w:rPr>
          <w:rFonts w:asciiTheme="minorHAnsi" w:hAnsiTheme="minorHAnsi"/>
          <w:sz w:val="20"/>
          <w:szCs w:val="20"/>
        </w:rPr>
        <w:t>pre-</w:t>
      </w:r>
      <w:r w:rsidR="00DD1ED0">
        <w:rPr>
          <w:rFonts w:asciiTheme="minorHAnsi" w:hAnsiTheme="minorHAnsi"/>
          <w:sz w:val="20"/>
          <w:szCs w:val="20"/>
        </w:rPr>
        <w:t>prepared</w:t>
      </w:r>
      <w:r w:rsidR="00B3376D">
        <w:rPr>
          <w:rFonts w:asciiTheme="minorHAnsi" w:hAnsiTheme="minorHAnsi"/>
          <w:sz w:val="20"/>
          <w:szCs w:val="20"/>
        </w:rPr>
        <w:t xml:space="preserve">, pre-weighed </w:t>
      </w:r>
      <w:r w:rsidR="00DD1ED0">
        <w:rPr>
          <w:rFonts w:asciiTheme="minorHAnsi" w:hAnsiTheme="minorHAnsi"/>
          <w:sz w:val="20"/>
          <w:szCs w:val="20"/>
        </w:rPr>
        <w:t>filters)</w:t>
      </w:r>
    </w:p>
    <w:p w14:paraId="716B81C7" w14:textId="77777777" w:rsidR="003D13F4" w:rsidRPr="005E7784" w:rsidRDefault="003D13F4" w:rsidP="00000D07">
      <w:pPr>
        <w:tabs>
          <w:tab w:val="left" w:pos="-1440"/>
          <w:tab w:val="left" w:pos="-720"/>
          <w:tab w:val="left" w:pos="0"/>
          <w:tab w:val="left" w:pos="600"/>
          <w:tab w:val="left" w:pos="144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960"/>
        <w:rPr>
          <w:rFonts w:asciiTheme="minorHAnsi" w:hAnsiTheme="minorHAnsi"/>
          <w:sz w:val="20"/>
          <w:szCs w:val="20"/>
        </w:rPr>
      </w:pPr>
    </w:p>
    <w:p w14:paraId="445E9D83" w14:textId="3D65CB93" w:rsidR="003D13F4" w:rsidRPr="005E7784" w:rsidRDefault="00591BCF" w:rsidP="009104EA">
      <w:pPr>
        <w:tabs>
          <w:tab w:val="left" w:pos="-1440"/>
          <w:tab w:val="left" w:pos="-720"/>
          <w:tab w:val="left" w:pos="0"/>
          <w:tab w:val="left" w:pos="600"/>
          <w:tab w:val="left" w:pos="144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15" w:hanging="36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4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17" w:author="mley" w:date="2014-01-24T13:02:00Z" w:original="(1)"/>
        </w:fldChar>
      </w:r>
      <w:r w:rsidR="000048F6" w:rsidRPr="005E7784">
        <w:rPr>
          <w:rFonts w:asciiTheme="minorHAnsi" w:hAnsiTheme="minorHAnsi"/>
          <w:sz w:val="20"/>
          <w:szCs w:val="20"/>
        </w:rPr>
        <w:tab/>
        <w:t>Place the</w:t>
      </w:r>
      <w:r w:rsidR="003D13F4" w:rsidRPr="005E7784">
        <w:rPr>
          <w:rFonts w:asciiTheme="minorHAnsi" w:hAnsiTheme="minorHAnsi"/>
          <w:sz w:val="20"/>
          <w:szCs w:val="20"/>
        </w:rPr>
        <w:t xml:space="preserve"> glass fiber filter</w:t>
      </w:r>
      <w:r w:rsidR="002E532C">
        <w:rPr>
          <w:rFonts w:asciiTheme="minorHAnsi" w:hAnsiTheme="minorHAnsi"/>
          <w:sz w:val="20"/>
          <w:szCs w:val="20"/>
        </w:rPr>
        <w:t xml:space="preserve"> or Gooch</w:t>
      </w:r>
      <w:r w:rsidR="003D13F4" w:rsidRPr="005E7784">
        <w:rPr>
          <w:rFonts w:asciiTheme="minorHAnsi" w:hAnsiTheme="minorHAnsi"/>
          <w:sz w:val="20"/>
          <w:szCs w:val="20"/>
        </w:rPr>
        <w:t xml:space="preserve"> on the filter apparatus.</w:t>
      </w:r>
    </w:p>
    <w:p w14:paraId="7CCD8BEB" w14:textId="77777777" w:rsidR="003D13F4" w:rsidRPr="005E7784" w:rsidRDefault="003D13F4" w:rsidP="009104EA">
      <w:pPr>
        <w:tabs>
          <w:tab w:val="left" w:pos="-1440"/>
          <w:tab w:val="left" w:pos="-720"/>
          <w:tab w:val="left" w:pos="0"/>
          <w:tab w:val="left" w:pos="600"/>
          <w:tab w:val="left" w:pos="1440"/>
          <w:tab w:val="left" w:pos="15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15" w:hanging="360"/>
        <w:rPr>
          <w:rFonts w:asciiTheme="minorHAnsi" w:hAnsiTheme="minorHAnsi"/>
          <w:sz w:val="20"/>
          <w:szCs w:val="20"/>
        </w:rPr>
      </w:pPr>
    </w:p>
    <w:p w14:paraId="747DB4B3" w14:textId="77777777" w:rsidR="003D13F4" w:rsidRPr="005E7784" w:rsidRDefault="00591BCF" w:rsidP="009104EA">
      <w:pPr>
        <w:tabs>
          <w:tab w:val="left" w:pos="-1440"/>
          <w:tab w:val="left" w:pos="-720"/>
          <w:tab w:val="left" w:pos="0"/>
          <w:tab w:val="left" w:pos="600"/>
          <w:tab w:val="left" w:pos="1440"/>
          <w:tab w:val="left" w:pos="15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15" w:hanging="36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4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18" w:author="mley" w:date="2014-02-14T10:29:00Z" w:original="(2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  <w:t xml:space="preserve">While vacuum is applied, wash </w:t>
      </w:r>
      <w:r w:rsidR="00A4443A" w:rsidRPr="005E7784">
        <w:rPr>
          <w:rFonts w:asciiTheme="minorHAnsi" w:hAnsiTheme="minorHAnsi"/>
          <w:sz w:val="20"/>
          <w:szCs w:val="20"/>
        </w:rPr>
        <w:t>each</w:t>
      </w:r>
      <w:r w:rsidR="000048F6" w:rsidRPr="005E7784">
        <w:rPr>
          <w:rFonts w:asciiTheme="minorHAnsi" w:hAnsiTheme="minorHAnsi"/>
          <w:sz w:val="20"/>
          <w:szCs w:val="20"/>
        </w:rPr>
        <w:t xml:space="preserve"> filter with three successive 2</w:t>
      </w:r>
      <w:r w:rsidR="003D13F4" w:rsidRPr="005E7784">
        <w:rPr>
          <w:rFonts w:asciiTheme="minorHAnsi" w:hAnsiTheme="minorHAnsi"/>
          <w:sz w:val="20"/>
          <w:szCs w:val="20"/>
        </w:rPr>
        <w:t xml:space="preserve">0 </w:t>
      </w:r>
      <w:r w:rsidR="00A4443A" w:rsidRPr="005E7784">
        <w:rPr>
          <w:rFonts w:asciiTheme="minorHAnsi" w:hAnsiTheme="minorHAnsi"/>
          <w:sz w:val="20"/>
          <w:szCs w:val="20"/>
        </w:rPr>
        <w:t xml:space="preserve">mL </w:t>
      </w:r>
      <w:r w:rsidR="003D13F4" w:rsidRPr="005E7784">
        <w:rPr>
          <w:rFonts w:asciiTheme="minorHAnsi" w:hAnsiTheme="minorHAnsi"/>
          <w:sz w:val="20"/>
          <w:szCs w:val="20"/>
        </w:rPr>
        <w:t>volumes of deionized, distilled water.  Allow the vacuum pump to run until the filters are "dry".</w:t>
      </w:r>
    </w:p>
    <w:p w14:paraId="158A1A76" w14:textId="77777777" w:rsidR="003D13F4" w:rsidRPr="005E7784" w:rsidRDefault="003D13F4" w:rsidP="009104EA">
      <w:pPr>
        <w:tabs>
          <w:tab w:val="left" w:pos="-1440"/>
          <w:tab w:val="left" w:pos="-720"/>
          <w:tab w:val="left" w:pos="0"/>
          <w:tab w:val="left" w:pos="600"/>
          <w:tab w:val="left" w:pos="1440"/>
          <w:tab w:val="left" w:pos="15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15" w:hanging="360"/>
        <w:rPr>
          <w:rFonts w:asciiTheme="minorHAnsi" w:hAnsiTheme="minorHAnsi"/>
          <w:sz w:val="20"/>
          <w:szCs w:val="20"/>
        </w:rPr>
      </w:pPr>
    </w:p>
    <w:p w14:paraId="6E25D5D7" w14:textId="09001E3B" w:rsidR="003D13F4" w:rsidRPr="005E7784" w:rsidRDefault="00591BCF" w:rsidP="009104EA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162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15" w:hanging="36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4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19" w:author="mley" w:date="2014-02-14T14:01:00Z" w:original="(3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  <w:t xml:space="preserve">Remove the filter </w:t>
      </w:r>
      <w:r w:rsidR="009C158C" w:rsidRPr="005E7784">
        <w:rPr>
          <w:rFonts w:asciiTheme="minorHAnsi" w:hAnsiTheme="minorHAnsi"/>
          <w:sz w:val="20"/>
          <w:szCs w:val="20"/>
        </w:rPr>
        <w:t xml:space="preserve">(and Gooch if used) </w:t>
      </w:r>
      <w:r w:rsidR="003D13F4" w:rsidRPr="005E7784">
        <w:rPr>
          <w:rFonts w:asciiTheme="minorHAnsi" w:hAnsiTheme="minorHAnsi"/>
          <w:sz w:val="20"/>
          <w:szCs w:val="20"/>
        </w:rPr>
        <w:t xml:space="preserve">from </w:t>
      </w:r>
      <w:del w:id="20" w:author="Mary Ellen Ley" w:date="2017-01-03T13:48:00Z">
        <w:r w:rsidR="003D13F4" w:rsidRPr="005E7784">
          <w:rPr>
            <w:rFonts w:asciiTheme="minorHAnsi" w:hAnsiTheme="minorHAnsi"/>
            <w:sz w:val="20"/>
            <w:szCs w:val="20"/>
          </w:rPr>
          <w:delText xml:space="preserve">membrane </w:delText>
        </w:r>
      </w:del>
      <w:r w:rsidR="003D13F4" w:rsidRPr="005E7784">
        <w:rPr>
          <w:rFonts w:asciiTheme="minorHAnsi" w:hAnsiTheme="minorHAnsi"/>
          <w:sz w:val="20"/>
          <w:szCs w:val="20"/>
        </w:rPr>
        <w:t>filter apparatus</w:t>
      </w:r>
      <w:r w:rsidR="009C158C" w:rsidRPr="005E7784">
        <w:rPr>
          <w:rFonts w:asciiTheme="minorHAnsi" w:hAnsiTheme="minorHAnsi"/>
          <w:sz w:val="20"/>
          <w:szCs w:val="20"/>
        </w:rPr>
        <w:t>, place on tray</w:t>
      </w:r>
      <w:r w:rsidR="003D13F4" w:rsidRPr="005E7784">
        <w:rPr>
          <w:rFonts w:asciiTheme="minorHAnsi" w:hAnsiTheme="minorHAnsi"/>
          <w:sz w:val="20"/>
          <w:szCs w:val="20"/>
        </w:rPr>
        <w:t xml:space="preserve"> and</w:t>
      </w:r>
      <w:ins w:id="21" w:author="Mary Ellen Ley" w:date="2017-01-03T13:48:00Z">
        <w:r w:rsidR="003D13F4" w:rsidRPr="005E7784">
          <w:rPr>
            <w:rFonts w:asciiTheme="minorHAnsi" w:hAnsiTheme="minorHAnsi"/>
            <w:sz w:val="20"/>
            <w:szCs w:val="20"/>
          </w:rPr>
          <w:t xml:space="preserve"> </w:t>
        </w:r>
        <w:r w:rsidR="00F227A0">
          <w:rPr>
            <w:rFonts w:asciiTheme="minorHAnsi" w:hAnsiTheme="minorHAnsi"/>
            <w:sz w:val="20"/>
            <w:szCs w:val="20"/>
          </w:rPr>
          <w:t>then</w:t>
        </w:r>
      </w:ins>
      <w:r w:rsidR="00F227A0">
        <w:rPr>
          <w:rFonts w:asciiTheme="minorHAnsi" w:hAnsiTheme="minorHAnsi"/>
          <w:sz w:val="20"/>
          <w:szCs w:val="20"/>
        </w:rPr>
        <w:t xml:space="preserve"> </w:t>
      </w:r>
      <w:r w:rsidR="003D13F4" w:rsidRPr="005E7784">
        <w:rPr>
          <w:rFonts w:asciiTheme="minorHAnsi" w:hAnsiTheme="minorHAnsi"/>
          <w:sz w:val="20"/>
          <w:szCs w:val="20"/>
        </w:rPr>
        <w:t>dry in an oven at 103</w:t>
      </w:r>
      <w:r w:rsidR="00EC3D76" w:rsidRPr="005E7784">
        <w:rPr>
          <w:rFonts w:asciiTheme="minorHAnsi" w:hAnsiTheme="minorHAnsi"/>
          <w:sz w:val="20"/>
          <w:szCs w:val="20"/>
        </w:rPr>
        <w:t>−</w:t>
      </w:r>
      <w:r w:rsidR="003D13F4" w:rsidRPr="005E7784">
        <w:rPr>
          <w:rFonts w:asciiTheme="minorHAnsi" w:hAnsiTheme="minorHAnsi"/>
          <w:sz w:val="20"/>
          <w:szCs w:val="20"/>
        </w:rPr>
        <w:t>105</w:t>
      </w:r>
      <w:r w:rsidR="003D13F4" w:rsidRPr="005E7784">
        <w:rPr>
          <w:rFonts w:asciiTheme="minorHAnsi" w:hAnsiTheme="minorHAnsi"/>
          <w:sz w:val="20"/>
          <w:szCs w:val="20"/>
        </w:rPr>
        <w:sym w:font="Symbol" w:char="F0B0"/>
      </w:r>
      <w:r w:rsidR="000048F6" w:rsidRPr="005E7784">
        <w:rPr>
          <w:rFonts w:asciiTheme="minorHAnsi" w:hAnsiTheme="minorHAnsi"/>
          <w:sz w:val="20"/>
          <w:szCs w:val="20"/>
        </w:rPr>
        <w:t xml:space="preserve">C for </w:t>
      </w:r>
      <w:r w:rsidR="001E615D" w:rsidRPr="005E7784">
        <w:rPr>
          <w:rFonts w:asciiTheme="minorHAnsi" w:hAnsiTheme="minorHAnsi"/>
          <w:sz w:val="20"/>
          <w:szCs w:val="20"/>
        </w:rPr>
        <w:t>at least one</w:t>
      </w:r>
      <w:r w:rsidR="000048F6" w:rsidRPr="005E7784">
        <w:rPr>
          <w:rFonts w:asciiTheme="minorHAnsi" w:hAnsiTheme="minorHAnsi"/>
          <w:sz w:val="20"/>
          <w:szCs w:val="20"/>
        </w:rPr>
        <w:t xml:space="preserve"> hour</w:t>
      </w:r>
      <w:r w:rsidR="003D13F4" w:rsidRPr="005E7784">
        <w:rPr>
          <w:rFonts w:asciiTheme="minorHAnsi" w:hAnsiTheme="minorHAnsi"/>
          <w:sz w:val="20"/>
          <w:szCs w:val="20"/>
        </w:rPr>
        <w:t>.</w:t>
      </w:r>
      <w:r w:rsidR="009C158C" w:rsidRPr="005E7784">
        <w:rPr>
          <w:rFonts w:asciiTheme="minorHAnsi" w:hAnsiTheme="minorHAnsi"/>
          <w:sz w:val="20"/>
          <w:szCs w:val="20"/>
        </w:rPr>
        <w:br/>
      </w:r>
      <w:r w:rsidR="009C158C" w:rsidRPr="005E7784">
        <w:rPr>
          <w:rFonts w:asciiTheme="minorHAnsi" w:hAnsiTheme="minorHAnsi"/>
          <w:sz w:val="20"/>
          <w:szCs w:val="20"/>
        </w:rPr>
        <w:br/>
      </w:r>
      <w:r w:rsidR="006B3E2E" w:rsidRPr="005E7784">
        <w:rPr>
          <w:rFonts w:asciiTheme="minorHAnsi" w:hAnsiTheme="minorHAnsi"/>
          <w:sz w:val="20"/>
          <w:szCs w:val="20"/>
        </w:rPr>
        <w:t>If</w:t>
      </w:r>
      <w:r w:rsidR="009C158C" w:rsidRPr="005E7784">
        <w:rPr>
          <w:rFonts w:asciiTheme="minorHAnsi" w:hAnsiTheme="minorHAnsi"/>
          <w:sz w:val="20"/>
          <w:szCs w:val="20"/>
        </w:rPr>
        <w:t xml:space="preserve"> fixed suspended solids will also be measured, ignite </w:t>
      </w:r>
      <w:r w:rsidR="006B3E2E" w:rsidRPr="005E7784">
        <w:rPr>
          <w:rFonts w:asciiTheme="minorHAnsi" w:hAnsiTheme="minorHAnsi"/>
          <w:sz w:val="20"/>
          <w:szCs w:val="20"/>
        </w:rPr>
        <w:t>wash</w:t>
      </w:r>
      <w:r w:rsidR="009C158C" w:rsidRPr="005E7784">
        <w:rPr>
          <w:rFonts w:asciiTheme="minorHAnsi" w:hAnsiTheme="minorHAnsi"/>
          <w:sz w:val="20"/>
          <w:szCs w:val="20"/>
        </w:rPr>
        <w:t>ed filters at 550</w:t>
      </w:r>
      <w:r w:rsidR="009C158C" w:rsidRPr="005E7784">
        <w:rPr>
          <w:rFonts w:asciiTheme="minorHAnsi" w:hAnsiTheme="minorHAnsi"/>
          <w:sz w:val="20"/>
          <w:szCs w:val="20"/>
          <w:vertAlign w:val="superscript"/>
        </w:rPr>
        <w:t>o</w:t>
      </w:r>
      <w:r w:rsidR="009C158C" w:rsidRPr="005E7784">
        <w:rPr>
          <w:rFonts w:asciiTheme="minorHAnsi" w:hAnsiTheme="minorHAnsi"/>
          <w:sz w:val="20"/>
          <w:szCs w:val="20"/>
        </w:rPr>
        <w:t>C for</w:t>
      </w:r>
      <w:r w:rsidR="006B3E2E" w:rsidRPr="005E7784">
        <w:rPr>
          <w:rFonts w:asciiTheme="minorHAnsi" w:hAnsiTheme="minorHAnsi"/>
          <w:sz w:val="20"/>
          <w:szCs w:val="20"/>
        </w:rPr>
        <w:t xml:space="preserve"> 15 minutes in a muffle furnace instead of the drying oven.</w:t>
      </w:r>
    </w:p>
    <w:p w14:paraId="3C89830E" w14:textId="77777777" w:rsidR="003D13F4" w:rsidRPr="005E7784" w:rsidRDefault="003D13F4" w:rsidP="009104EA">
      <w:pPr>
        <w:tabs>
          <w:tab w:val="left" w:pos="-1440"/>
          <w:tab w:val="left" w:pos="-720"/>
          <w:tab w:val="left" w:pos="0"/>
          <w:tab w:val="left" w:pos="600"/>
          <w:tab w:val="left" w:pos="1440"/>
          <w:tab w:val="left" w:pos="15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15" w:hanging="360"/>
        <w:rPr>
          <w:rFonts w:asciiTheme="minorHAnsi" w:hAnsiTheme="minorHAnsi"/>
          <w:sz w:val="20"/>
          <w:szCs w:val="20"/>
        </w:rPr>
      </w:pPr>
    </w:p>
    <w:p w14:paraId="027583EF" w14:textId="77777777" w:rsidR="003D13F4" w:rsidRPr="005E7784" w:rsidRDefault="00591BCF" w:rsidP="009104EA">
      <w:pPr>
        <w:tabs>
          <w:tab w:val="left" w:pos="-1440"/>
          <w:tab w:val="left" w:pos="-720"/>
          <w:tab w:val="left" w:pos="0"/>
          <w:tab w:val="left" w:pos="600"/>
          <w:tab w:val="left" w:pos="1440"/>
          <w:tab w:val="left" w:pos="15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15" w:hanging="36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4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22" w:author="mley" w:date="2014-01-24T13:02:00Z" w:original="(4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</w:r>
      <w:r w:rsidR="009C158C" w:rsidRPr="005E7784">
        <w:rPr>
          <w:rFonts w:asciiTheme="minorHAnsi" w:hAnsiTheme="minorHAnsi"/>
          <w:sz w:val="20"/>
          <w:szCs w:val="20"/>
        </w:rPr>
        <w:t>Place</w:t>
      </w:r>
      <w:r w:rsidR="009C701F" w:rsidRPr="005E7784">
        <w:rPr>
          <w:rFonts w:asciiTheme="minorHAnsi" w:hAnsiTheme="minorHAnsi"/>
          <w:sz w:val="20"/>
          <w:szCs w:val="20"/>
        </w:rPr>
        <w:t xml:space="preserve"> </w:t>
      </w:r>
      <w:r w:rsidR="009C158C" w:rsidRPr="005E7784">
        <w:rPr>
          <w:rFonts w:asciiTheme="minorHAnsi" w:hAnsiTheme="minorHAnsi"/>
          <w:sz w:val="20"/>
          <w:szCs w:val="20"/>
        </w:rPr>
        <w:t xml:space="preserve">dried </w:t>
      </w:r>
      <w:r w:rsidR="004D3E82" w:rsidRPr="005E7784">
        <w:rPr>
          <w:rFonts w:asciiTheme="minorHAnsi" w:hAnsiTheme="minorHAnsi"/>
          <w:sz w:val="20"/>
          <w:szCs w:val="20"/>
        </w:rPr>
        <w:t xml:space="preserve">filters </w:t>
      </w:r>
      <w:r w:rsidR="009C701F" w:rsidRPr="005E7784">
        <w:rPr>
          <w:rFonts w:asciiTheme="minorHAnsi" w:hAnsiTheme="minorHAnsi"/>
          <w:sz w:val="20"/>
          <w:szCs w:val="20"/>
        </w:rPr>
        <w:t>in</w:t>
      </w:r>
      <w:r w:rsidR="004D55D5" w:rsidRPr="005E7784">
        <w:rPr>
          <w:rFonts w:asciiTheme="minorHAnsi" w:hAnsiTheme="minorHAnsi"/>
          <w:sz w:val="20"/>
          <w:szCs w:val="20"/>
        </w:rPr>
        <w:t xml:space="preserve"> a desiccator </w:t>
      </w:r>
      <w:r w:rsidR="009C158C" w:rsidRPr="005E7784">
        <w:rPr>
          <w:rFonts w:asciiTheme="minorHAnsi" w:hAnsiTheme="minorHAnsi"/>
          <w:sz w:val="20"/>
          <w:szCs w:val="20"/>
        </w:rPr>
        <w:t xml:space="preserve">and cool </w:t>
      </w:r>
      <w:r w:rsidR="00AD4B60" w:rsidRPr="005E7784">
        <w:rPr>
          <w:rFonts w:asciiTheme="minorHAnsi" w:hAnsiTheme="minorHAnsi"/>
          <w:sz w:val="20"/>
          <w:szCs w:val="20"/>
        </w:rPr>
        <w:t>to room temperature</w:t>
      </w:r>
      <w:r w:rsidR="004D3E82" w:rsidRPr="005E7784">
        <w:rPr>
          <w:rFonts w:asciiTheme="minorHAnsi" w:hAnsiTheme="minorHAnsi"/>
          <w:sz w:val="20"/>
          <w:szCs w:val="20"/>
        </w:rPr>
        <w:t xml:space="preserve">. Remove </w:t>
      </w:r>
      <w:r w:rsidR="009C158C" w:rsidRPr="005E7784">
        <w:rPr>
          <w:rFonts w:asciiTheme="minorHAnsi" w:hAnsiTheme="minorHAnsi"/>
          <w:sz w:val="20"/>
          <w:szCs w:val="20"/>
        </w:rPr>
        <w:t>filters one-by-one and w</w:t>
      </w:r>
      <w:r w:rsidR="004D3E82" w:rsidRPr="005E7784">
        <w:rPr>
          <w:rFonts w:asciiTheme="minorHAnsi" w:hAnsiTheme="minorHAnsi"/>
          <w:sz w:val="20"/>
          <w:szCs w:val="20"/>
        </w:rPr>
        <w:t xml:space="preserve">eigh each </w:t>
      </w:r>
      <w:r w:rsidR="009C158C" w:rsidRPr="005E7784">
        <w:rPr>
          <w:rFonts w:asciiTheme="minorHAnsi" w:hAnsiTheme="minorHAnsi"/>
          <w:sz w:val="20"/>
          <w:szCs w:val="20"/>
        </w:rPr>
        <w:t xml:space="preserve">on a calibrated analytical balance and </w:t>
      </w:r>
      <w:r w:rsidR="004D55D5" w:rsidRPr="005E7784">
        <w:rPr>
          <w:rFonts w:asciiTheme="minorHAnsi" w:hAnsiTheme="minorHAnsi"/>
          <w:sz w:val="20"/>
          <w:szCs w:val="20"/>
        </w:rPr>
        <w:t>record the weight</w:t>
      </w:r>
      <w:r w:rsidR="00EC3D76" w:rsidRPr="005E7784">
        <w:rPr>
          <w:rFonts w:asciiTheme="minorHAnsi" w:hAnsiTheme="minorHAnsi"/>
          <w:sz w:val="20"/>
          <w:szCs w:val="20"/>
        </w:rPr>
        <w:t>s</w:t>
      </w:r>
      <w:r w:rsidR="009C158C" w:rsidRPr="005E7784">
        <w:rPr>
          <w:rFonts w:asciiTheme="minorHAnsi" w:hAnsiTheme="minorHAnsi"/>
          <w:sz w:val="20"/>
          <w:szCs w:val="20"/>
        </w:rPr>
        <w:t>.</w:t>
      </w:r>
    </w:p>
    <w:p w14:paraId="7153251D" w14:textId="77777777" w:rsidR="003D13F4" w:rsidRPr="005E7784" w:rsidRDefault="003D13F4" w:rsidP="009104EA">
      <w:pPr>
        <w:tabs>
          <w:tab w:val="left" w:pos="-1440"/>
          <w:tab w:val="left" w:pos="-720"/>
          <w:tab w:val="left" w:pos="0"/>
          <w:tab w:val="left" w:pos="600"/>
          <w:tab w:val="left" w:pos="1440"/>
          <w:tab w:val="left" w:pos="15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15" w:hanging="360"/>
        <w:rPr>
          <w:rFonts w:asciiTheme="minorHAnsi" w:hAnsiTheme="minorHAnsi"/>
          <w:sz w:val="20"/>
          <w:szCs w:val="20"/>
        </w:rPr>
      </w:pPr>
    </w:p>
    <w:p w14:paraId="1DC3B9B5" w14:textId="1F8D4339" w:rsidR="003D13F4" w:rsidRPr="005E7784" w:rsidRDefault="00591BCF" w:rsidP="009104EA">
      <w:pPr>
        <w:tabs>
          <w:tab w:val="left" w:pos="-1440"/>
          <w:tab w:val="left" w:pos="-720"/>
          <w:tab w:val="left" w:pos="0"/>
          <w:tab w:val="left" w:pos="600"/>
          <w:tab w:val="left" w:pos="1440"/>
          <w:tab w:val="left" w:pos="15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15" w:hanging="36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4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23" w:author="mley" w:date="2014-02-14T14:03:00Z" w:original="(5)"/>
        </w:fldChar>
      </w:r>
      <w:r w:rsidR="004D55D5" w:rsidRPr="005E7784">
        <w:rPr>
          <w:rFonts w:asciiTheme="minorHAnsi" w:hAnsiTheme="minorHAnsi"/>
          <w:sz w:val="20"/>
          <w:szCs w:val="20"/>
        </w:rPr>
        <w:tab/>
        <w:t>Return the filter</w:t>
      </w:r>
      <w:r w:rsidR="00EC3D76" w:rsidRPr="005E7784">
        <w:rPr>
          <w:rFonts w:asciiTheme="minorHAnsi" w:hAnsiTheme="minorHAnsi"/>
          <w:sz w:val="20"/>
          <w:szCs w:val="20"/>
        </w:rPr>
        <w:t>s</w:t>
      </w:r>
      <w:r w:rsidR="003D13F4" w:rsidRPr="005E7784">
        <w:rPr>
          <w:rFonts w:asciiTheme="minorHAnsi" w:hAnsiTheme="minorHAnsi"/>
          <w:sz w:val="20"/>
          <w:szCs w:val="20"/>
        </w:rPr>
        <w:t xml:space="preserve"> to the oven</w:t>
      </w:r>
      <w:r w:rsidR="00EC3D76" w:rsidRPr="005E7784" w:rsidDel="00EC3D76">
        <w:rPr>
          <w:rFonts w:asciiTheme="minorHAnsi" w:hAnsiTheme="minorHAnsi"/>
          <w:sz w:val="20"/>
          <w:szCs w:val="20"/>
        </w:rPr>
        <w:t xml:space="preserve"> </w:t>
      </w:r>
      <w:r w:rsidR="003D13F4" w:rsidRPr="005E7784">
        <w:rPr>
          <w:rFonts w:asciiTheme="minorHAnsi" w:hAnsiTheme="minorHAnsi"/>
          <w:sz w:val="20"/>
          <w:szCs w:val="20"/>
        </w:rPr>
        <w:t>for one hour. Repeat the drying cycle until a constant weight is obtained</w:t>
      </w:r>
      <w:r w:rsidR="009C158C" w:rsidRPr="005E7784">
        <w:rPr>
          <w:rFonts w:asciiTheme="minorHAnsi" w:hAnsiTheme="minorHAnsi"/>
          <w:sz w:val="20"/>
          <w:szCs w:val="20"/>
        </w:rPr>
        <w:t xml:space="preserve">, i.e., the second </w:t>
      </w:r>
      <w:r w:rsidR="003D13F4" w:rsidRPr="005E7784">
        <w:rPr>
          <w:rFonts w:asciiTheme="minorHAnsi" w:hAnsiTheme="minorHAnsi"/>
          <w:sz w:val="20"/>
          <w:szCs w:val="20"/>
        </w:rPr>
        <w:t>weight</w:t>
      </w:r>
      <w:r w:rsidR="009C158C" w:rsidRPr="005E7784">
        <w:rPr>
          <w:rFonts w:asciiTheme="minorHAnsi" w:hAnsiTheme="minorHAnsi"/>
          <w:sz w:val="20"/>
          <w:szCs w:val="20"/>
        </w:rPr>
        <w:t xml:space="preserve"> of each filter </w:t>
      </w:r>
      <w:r w:rsidR="000D4307" w:rsidRPr="005E7784">
        <w:rPr>
          <w:rFonts w:asciiTheme="minorHAnsi" w:hAnsiTheme="minorHAnsi"/>
          <w:sz w:val="20"/>
          <w:szCs w:val="20"/>
        </w:rPr>
        <w:t>is within 10% of initial weight</w:t>
      </w:r>
      <w:r w:rsidR="009C158C" w:rsidRPr="005E7784">
        <w:rPr>
          <w:rFonts w:asciiTheme="minorHAnsi" w:hAnsiTheme="minorHAnsi"/>
          <w:sz w:val="20"/>
          <w:szCs w:val="20"/>
        </w:rPr>
        <w:t>.</w:t>
      </w:r>
    </w:p>
    <w:p w14:paraId="78B81C02" w14:textId="77777777" w:rsidR="003D13F4" w:rsidRPr="005E7784" w:rsidRDefault="003D13F4" w:rsidP="009104EA">
      <w:pPr>
        <w:tabs>
          <w:tab w:val="left" w:pos="-1440"/>
          <w:tab w:val="left" w:pos="-720"/>
          <w:tab w:val="left" w:pos="0"/>
          <w:tab w:val="left" w:pos="600"/>
          <w:tab w:val="left" w:pos="1440"/>
          <w:tab w:val="left" w:pos="15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15" w:hanging="360"/>
        <w:rPr>
          <w:rFonts w:asciiTheme="minorHAnsi" w:hAnsiTheme="minorHAnsi"/>
          <w:sz w:val="20"/>
          <w:szCs w:val="20"/>
        </w:rPr>
      </w:pPr>
    </w:p>
    <w:p w14:paraId="4A176EF7" w14:textId="458A8C4A" w:rsidR="00755A85" w:rsidRPr="005E7784" w:rsidRDefault="00591BCF" w:rsidP="009104EA">
      <w:pPr>
        <w:tabs>
          <w:tab w:val="left" w:pos="-1440"/>
          <w:tab w:val="left" w:pos="-720"/>
          <w:tab w:val="left" w:pos="0"/>
          <w:tab w:val="left" w:pos="600"/>
          <w:tab w:val="left" w:pos="1440"/>
          <w:tab w:val="left" w:pos="15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15" w:hanging="36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4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24" w:author="mley" w:date="2014-01-24T13:02:00Z" w:original="(6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  <w:t>Record the seco</w:t>
      </w:r>
      <w:r w:rsidR="00FA46C1" w:rsidRPr="005E7784">
        <w:rPr>
          <w:rFonts w:asciiTheme="minorHAnsi" w:hAnsiTheme="minorHAnsi"/>
          <w:sz w:val="20"/>
          <w:szCs w:val="20"/>
        </w:rPr>
        <w:t>nd filter weigh</w:t>
      </w:r>
      <w:r w:rsidR="00AD4B60" w:rsidRPr="005E7784">
        <w:rPr>
          <w:rFonts w:asciiTheme="minorHAnsi" w:hAnsiTheme="minorHAnsi"/>
          <w:sz w:val="20"/>
          <w:szCs w:val="20"/>
        </w:rPr>
        <w:t>t</w:t>
      </w:r>
      <w:r w:rsidR="00FA46C1" w:rsidRPr="005E7784">
        <w:rPr>
          <w:rFonts w:asciiTheme="minorHAnsi" w:hAnsiTheme="minorHAnsi"/>
          <w:sz w:val="20"/>
          <w:szCs w:val="20"/>
        </w:rPr>
        <w:t xml:space="preserve"> </w:t>
      </w:r>
      <w:r w:rsidR="004D55D5" w:rsidRPr="005E7784">
        <w:rPr>
          <w:rFonts w:asciiTheme="minorHAnsi" w:hAnsiTheme="minorHAnsi"/>
          <w:sz w:val="20"/>
          <w:szCs w:val="20"/>
        </w:rPr>
        <w:t>and store the filter</w:t>
      </w:r>
      <w:r w:rsidR="00AD4B60" w:rsidRPr="005E7784">
        <w:rPr>
          <w:rFonts w:asciiTheme="minorHAnsi" w:hAnsiTheme="minorHAnsi"/>
          <w:sz w:val="20"/>
          <w:szCs w:val="20"/>
        </w:rPr>
        <w:t>s</w:t>
      </w:r>
      <w:r w:rsidR="003D13F4" w:rsidRPr="005E7784">
        <w:rPr>
          <w:rFonts w:asciiTheme="minorHAnsi" w:hAnsiTheme="minorHAnsi"/>
          <w:sz w:val="20"/>
          <w:szCs w:val="20"/>
        </w:rPr>
        <w:t xml:space="preserve"> in a desiccator until needed.</w:t>
      </w:r>
    </w:p>
    <w:p w14:paraId="0008C57D" w14:textId="77777777" w:rsidR="003D13F4" w:rsidRPr="005E7784" w:rsidRDefault="003D13F4" w:rsidP="00755A85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760" w:hanging="1200"/>
        <w:rPr>
          <w:rFonts w:asciiTheme="minorHAnsi" w:hAnsiTheme="minorHAnsi"/>
          <w:sz w:val="20"/>
          <w:szCs w:val="20"/>
        </w:rPr>
      </w:pPr>
    </w:p>
    <w:p w14:paraId="6B8CF206" w14:textId="6E891138" w:rsidR="003D13F4" w:rsidRPr="005E7784" w:rsidRDefault="00591BCF" w:rsidP="001D4124">
      <w:pPr>
        <w:keepNext/>
        <w:keepLines/>
        <w:widowControl/>
        <w:tabs>
          <w:tab w:val="left" w:pos="-1440"/>
          <w:tab w:val="left" w:pos="-720"/>
          <w:tab w:val="left" w:pos="0"/>
          <w:tab w:val="left" w:pos="60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66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lastRenderedPageBreak/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3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25" w:author="mley" w:date="2014-01-24T13:02:00Z" w:original="ii)"/>
        </w:fldChar>
      </w:r>
      <w:r w:rsidR="00947225">
        <w:rPr>
          <w:rFonts w:asciiTheme="minorHAnsi" w:hAnsiTheme="minorHAnsi"/>
          <w:sz w:val="20"/>
          <w:szCs w:val="20"/>
        </w:rPr>
        <w:tab/>
        <w:t>Sample analysis</w:t>
      </w:r>
    </w:p>
    <w:p w14:paraId="192DB111" w14:textId="77777777" w:rsidR="005B6C26" w:rsidRPr="005E7784" w:rsidRDefault="005B6C26" w:rsidP="001D4124">
      <w:pPr>
        <w:keepNext/>
        <w:keepLines/>
        <w:widowControl/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08EE950C" w14:textId="77777777" w:rsidR="00A54780" w:rsidRPr="005E7784" w:rsidRDefault="00A54780" w:rsidP="009104EA">
      <w:pPr>
        <w:pStyle w:val="ListParagraph"/>
        <w:keepNext/>
        <w:keepLines/>
        <w:widowControl/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15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t>Assemble the filtering apparatus and place a pre-weighed filter (and Gooch if used) wrinkle side up on the filtering apparatus. Wet the filter and begin suction.</w:t>
      </w:r>
      <w:r w:rsidRPr="005E7784">
        <w:rPr>
          <w:rFonts w:asciiTheme="minorHAnsi" w:hAnsiTheme="minorHAnsi"/>
          <w:sz w:val="20"/>
          <w:szCs w:val="20"/>
        </w:rPr>
        <w:br/>
        <w:t xml:space="preserve"> </w:t>
      </w:r>
    </w:p>
    <w:p w14:paraId="43D8A5DB" w14:textId="77777777" w:rsidR="00A54780" w:rsidRPr="005E7784" w:rsidRDefault="006B3E2E" w:rsidP="00A54780">
      <w:pPr>
        <w:pStyle w:val="ListParagraph"/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600"/>
          <w:tab w:val="left" w:pos="189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t>For lab</w:t>
      </w:r>
      <w:r w:rsidR="00A54780" w:rsidRPr="005E7784">
        <w:rPr>
          <w:rFonts w:asciiTheme="minorHAnsi" w:hAnsiTheme="minorHAnsi"/>
          <w:sz w:val="20"/>
          <w:szCs w:val="20"/>
        </w:rPr>
        <w:t>-filtere</w:t>
      </w:r>
      <w:r w:rsidRPr="005E7784">
        <w:rPr>
          <w:rFonts w:asciiTheme="minorHAnsi" w:hAnsiTheme="minorHAnsi"/>
          <w:sz w:val="20"/>
          <w:szCs w:val="20"/>
        </w:rPr>
        <w:t>d samples</w:t>
      </w:r>
      <w:r w:rsidR="00A54780" w:rsidRPr="005E7784">
        <w:rPr>
          <w:rFonts w:asciiTheme="minorHAnsi" w:hAnsiTheme="minorHAnsi"/>
          <w:sz w:val="20"/>
          <w:szCs w:val="20"/>
        </w:rPr>
        <w:t>:</w:t>
      </w:r>
      <w:r w:rsidR="00A54780" w:rsidRPr="005E7784">
        <w:rPr>
          <w:rFonts w:asciiTheme="minorHAnsi" w:hAnsiTheme="minorHAnsi"/>
          <w:sz w:val="20"/>
          <w:szCs w:val="20"/>
        </w:rPr>
        <w:br/>
      </w:r>
    </w:p>
    <w:p w14:paraId="695F9ABF" w14:textId="3CAD607E" w:rsidR="00A54780" w:rsidRPr="005E7784" w:rsidRDefault="00A54780" w:rsidP="009104EA">
      <w:pPr>
        <w:pStyle w:val="ListParagraph"/>
        <w:numPr>
          <w:ilvl w:val="1"/>
          <w:numId w:val="2"/>
        </w:numPr>
        <w:tabs>
          <w:tab w:val="left" w:pos="-1440"/>
          <w:tab w:val="left" w:pos="-720"/>
          <w:tab w:val="left" w:pos="0"/>
          <w:tab w:val="left" w:pos="600"/>
          <w:tab w:val="left" w:pos="189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635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t>C</w:t>
      </w:r>
      <w:r w:rsidR="005B6C26" w:rsidRPr="005E7784">
        <w:rPr>
          <w:rFonts w:asciiTheme="minorHAnsi" w:hAnsiTheme="minorHAnsi"/>
          <w:sz w:val="20"/>
          <w:szCs w:val="20"/>
        </w:rPr>
        <w:t xml:space="preserve">hoose a sample volume to yield between 2.5 and 200 mg of residue. </w:t>
      </w:r>
      <w:r w:rsidR="00C10124" w:rsidRPr="005E7784">
        <w:rPr>
          <w:rFonts w:asciiTheme="minorHAnsi" w:hAnsiTheme="minorHAnsi"/>
          <w:sz w:val="20"/>
          <w:szCs w:val="20"/>
        </w:rPr>
        <w:t xml:space="preserve">If the volume filtered fails to meet the minimum yield, increase sample volume up to 1 L. </w:t>
      </w:r>
      <w:r w:rsidR="00D47A53">
        <w:rPr>
          <w:rFonts w:asciiTheme="minorHAnsi" w:hAnsiTheme="minorHAnsi"/>
          <w:sz w:val="20"/>
          <w:szCs w:val="20"/>
        </w:rPr>
        <w:t xml:space="preserve"> </w:t>
      </w:r>
      <w:r w:rsidR="00C10124" w:rsidRPr="005E7784">
        <w:rPr>
          <w:rFonts w:asciiTheme="minorHAnsi" w:hAnsiTheme="minorHAnsi"/>
          <w:sz w:val="20"/>
          <w:szCs w:val="20"/>
        </w:rPr>
        <w:t xml:space="preserve">If the filtration time exceeds 10 minutes discard the </w:t>
      </w:r>
      <w:r w:rsidR="00755A85" w:rsidRPr="005E7784">
        <w:rPr>
          <w:rFonts w:asciiTheme="minorHAnsi" w:hAnsiTheme="minorHAnsi"/>
          <w:sz w:val="20"/>
          <w:szCs w:val="20"/>
        </w:rPr>
        <w:t xml:space="preserve">measured </w:t>
      </w:r>
      <w:r w:rsidR="00C10124" w:rsidRPr="005E7784">
        <w:rPr>
          <w:rFonts w:asciiTheme="minorHAnsi" w:hAnsiTheme="minorHAnsi"/>
          <w:sz w:val="20"/>
          <w:szCs w:val="20"/>
        </w:rPr>
        <w:t xml:space="preserve">sample </w:t>
      </w:r>
      <w:r w:rsidR="00755A85" w:rsidRPr="005E7784">
        <w:rPr>
          <w:rFonts w:asciiTheme="minorHAnsi" w:hAnsiTheme="minorHAnsi"/>
          <w:sz w:val="20"/>
          <w:szCs w:val="20"/>
        </w:rPr>
        <w:t xml:space="preserve">volume </w:t>
      </w:r>
      <w:r w:rsidR="00C10124" w:rsidRPr="005E7784">
        <w:rPr>
          <w:rFonts w:asciiTheme="minorHAnsi" w:hAnsiTheme="minorHAnsi"/>
          <w:sz w:val="20"/>
          <w:szCs w:val="20"/>
        </w:rPr>
        <w:t>and filter and use another filter with a sm</w:t>
      </w:r>
      <w:r w:rsidR="00D16822" w:rsidRPr="005E7784">
        <w:rPr>
          <w:rFonts w:asciiTheme="minorHAnsi" w:hAnsiTheme="minorHAnsi"/>
          <w:sz w:val="20"/>
          <w:szCs w:val="20"/>
        </w:rPr>
        <w:t>aller</w:t>
      </w:r>
      <w:r w:rsidR="00C10124" w:rsidRPr="005E7784">
        <w:rPr>
          <w:rFonts w:asciiTheme="minorHAnsi" w:hAnsiTheme="minorHAnsi"/>
          <w:sz w:val="20"/>
          <w:szCs w:val="20"/>
        </w:rPr>
        <w:t xml:space="preserve"> volume size.</w:t>
      </w:r>
      <w:r w:rsidRPr="005E7784">
        <w:rPr>
          <w:rFonts w:asciiTheme="minorHAnsi" w:hAnsiTheme="minorHAnsi"/>
          <w:sz w:val="20"/>
          <w:szCs w:val="20"/>
        </w:rPr>
        <w:t xml:space="preserve">  </w:t>
      </w:r>
      <w:r w:rsidRPr="005E7784">
        <w:rPr>
          <w:rFonts w:asciiTheme="minorHAnsi" w:hAnsiTheme="minorHAnsi"/>
          <w:sz w:val="20"/>
          <w:szCs w:val="20"/>
        </w:rPr>
        <w:br/>
      </w:r>
    </w:p>
    <w:p w14:paraId="13C08993" w14:textId="77777777" w:rsidR="005B6C26" w:rsidRPr="005E7784" w:rsidRDefault="00A54780" w:rsidP="00A54780">
      <w:pPr>
        <w:pStyle w:val="ListParagraph"/>
        <w:numPr>
          <w:ilvl w:val="1"/>
          <w:numId w:val="2"/>
        </w:numPr>
        <w:tabs>
          <w:tab w:val="left" w:pos="-1440"/>
          <w:tab w:val="left" w:pos="-720"/>
          <w:tab w:val="left" w:pos="0"/>
          <w:tab w:val="left" w:pos="600"/>
          <w:tab w:val="left" w:pos="189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t>If samples contain sand or a large amount of suspended matter, use a magnetic stirrer and a wide-bore pipet to obtain a representative subsample.</w:t>
      </w:r>
      <w:r w:rsidRPr="005E7784">
        <w:rPr>
          <w:rFonts w:asciiTheme="minorHAnsi" w:hAnsiTheme="minorHAnsi"/>
          <w:sz w:val="20"/>
          <w:szCs w:val="20"/>
        </w:rPr>
        <w:br/>
      </w:r>
    </w:p>
    <w:p w14:paraId="5C6A8D5D" w14:textId="77777777" w:rsidR="00755A85" w:rsidRPr="005E7784" w:rsidRDefault="00A54780" w:rsidP="00244CA3">
      <w:pPr>
        <w:pStyle w:val="ListParagraph"/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600"/>
          <w:tab w:val="left" w:pos="189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t>For field-filtered samples, filter 500mL of sample. Reduce the volume as necessary to keep the filtration time under 10 minutes.</w:t>
      </w:r>
    </w:p>
    <w:p w14:paraId="7EBE1521" w14:textId="77777777" w:rsidR="00755A85" w:rsidRPr="005E7784" w:rsidRDefault="00755A85" w:rsidP="00755A85">
      <w:pPr>
        <w:pStyle w:val="ListParagraph"/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0"/>
        <w:rPr>
          <w:rFonts w:asciiTheme="minorHAnsi" w:hAnsiTheme="minorHAnsi"/>
          <w:sz w:val="20"/>
          <w:szCs w:val="20"/>
        </w:rPr>
      </w:pPr>
    </w:p>
    <w:p w14:paraId="5D3D85DA" w14:textId="77777777" w:rsidR="00C10124" w:rsidRPr="005E7784" w:rsidRDefault="00C10124" w:rsidP="00C10124">
      <w:pPr>
        <w:pStyle w:val="ListParagraph"/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t>Shake the sample vigorously an</w:t>
      </w:r>
      <w:r w:rsidR="00D16822" w:rsidRPr="005E7784">
        <w:rPr>
          <w:rFonts w:asciiTheme="minorHAnsi" w:hAnsiTheme="minorHAnsi"/>
          <w:sz w:val="20"/>
          <w:szCs w:val="20"/>
        </w:rPr>
        <w:t xml:space="preserve">d </w:t>
      </w:r>
      <w:r w:rsidR="00E73BDB" w:rsidRPr="005E7784">
        <w:rPr>
          <w:rFonts w:asciiTheme="minorHAnsi" w:hAnsiTheme="minorHAnsi"/>
          <w:sz w:val="20"/>
          <w:szCs w:val="20"/>
          <w:u w:val="single"/>
        </w:rPr>
        <w:t>quickly</w:t>
      </w:r>
      <w:r w:rsidR="00E73BDB" w:rsidRPr="005E7784">
        <w:rPr>
          <w:rFonts w:asciiTheme="minorHAnsi" w:hAnsiTheme="minorHAnsi"/>
          <w:sz w:val="20"/>
          <w:szCs w:val="20"/>
        </w:rPr>
        <w:t xml:space="preserve"> fill a graduated cylinder to the desired volume to prevent the solids from settling. Q</w:t>
      </w:r>
      <w:r w:rsidR="00D16822" w:rsidRPr="005E7784">
        <w:rPr>
          <w:rFonts w:asciiTheme="minorHAnsi" w:hAnsiTheme="minorHAnsi"/>
          <w:sz w:val="20"/>
          <w:szCs w:val="20"/>
        </w:rPr>
        <w:t>uantitatively</w:t>
      </w:r>
      <w:r w:rsidR="00DC71DE" w:rsidRPr="005E7784">
        <w:rPr>
          <w:rFonts w:asciiTheme="minorHAnsi" w:hAnsiTheme="minorHAnsi"/>
          <w:sz w:val="20"/>
          <w:szCs w:val="20"/>
        </w:rPr>
        <w:t xml:space="preserve"> transfer the </w:t>
      </w:r>
      <w:r w:rsidR="00E73BDB" w:rsidRPr="005E7784">
        <w:rPr>
          <w:rFonts w:asciiTheme="minorHAnsi" w:hAnsiTheme="minorHAnsi"/>
          <w:sz w:val="20"/>
          <w:szCs w:val="20"/>
        </w:rPr>
        <w:t>subsample t</w:t>
      </w:r>
      <w:r w:rsidR="00DC71DE" w:rsidRPr="005E7784">
        <w:rPr>
          <w:rFonts w:asciiTheme="minorHAnsi" w:hAnsiTheme="minorHAnsi"/>
          <w:sz w:val="20"/>
          <w:szCs w:val="20"/>
        </w:rPr>
        <w:t>o the filtr</w:t>
      </w:r>
      <w:r w:rsidR="00E73BDB" w:rsidRPr="005E7784">
        <w:rPr>
          <w:rFonts w:asciiTheme="minorHAnsi" w:hAnsiTheme="minorHAnsi"/>
          <w:sz w:val="20"/>
          <w:szCs w:val="20"/>
        </w:rPr>
        <w:t xml:space="preserve">ation apparatus and </w:t>
      </w:r>
      <w:r w:rsidR="00453572" w:rsidRPr="005E7784">
        <w:rPr>
          <w:rFonts w:asciiTheme="minorHAnsi" w:hAnsiTheme="minorHAnsi"/>
          <w:sz w:val="20"/>
          <w:szCs w:val="20"/>
        </w:rPr>
        <w:t>r</w:t>
      </w:r>
      <w:r w:rsidR="00D16822" w:rsidRPr="005E7784">
        <w:rPr>
          <w:rFonts w:asciiTheme="minorHAnsi" w:hAnsiTheme="minorHAnsi"/>
          <w:sz w:val="20"/>
          <w:szCs w:val="20"/>
        </w:rPr>
        <w:t>emove all traces of water by continuing to apply vacuum after sample has passed through.</w:t>
      </w:r>
      <w:r w:rsidRPr="005E7784">
        <w:rPr>
          <w:rFonts w:asciiTheme="minorHAnsi" w:hAnsiTheme="minorHAnsi"/>
          <w:sz w:val="20"/>
          <w:szCs w:val="20"/>
        </w:rPr>
        <w:t xml:space="preserve"> Record the volume of sample </w:t>
      </w:r>
      <w:r w:rsidR="00453572" w:rsidRPr="005E7784">
        <w:rPr>
          <w:rFonts w:asciiTheme="minorHAnsi" w:hAnsiTheme="minorHAnsi"/>
          <w:sz w:val="20"/>
          <w:szCs w:val="20"/>
        </w:rPr>
        <w:t>filtered</w:t>
      </w:r>
      <w:r w:rsidR="006B3E2E" w:rsidRPr="005E7784">
        <w:rPr>
          <w:rFonts w:asciiTheme="minorHAnsi" w:hAnsiTheme="minorHAnsi"/>
          <w:sz w:val="20"/>
          <w:szCs w:val="20"/>
        </w:rPr>
        <w:t>.</w:t>
      </w:r>
    </w:p>
    <w:p w14:paraId="1C44E792" w14:textId="77777777" w:rsidR="00A02F71" w:rsidRPr="005E7784" w:rsidRDefault="00A02F71" w:rsidP="0086496D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1A748AAF" w14:textId="64947840" w:rsidR="00D16822" w:rsidRPr="005E7784" w:rsidRDefault="00D16822" w:rsidP="00D16822">
      <w:pPr>
        <w:pStyle w:val="ListParagraph"/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t xml:space="preserve">With suction on, wash the filter, residue and </w:t>
      </w:r>
      <w:r w:rsidR="0086496D" w:rsidRPr="005E7784">
        <w:rPr>
          <w:rFonts w:asciiTheme="minorHAnsi" w:hAnsiTheme="minorHAnsi"/>
          <w:sz w:val="20"/>
          <w:szCs w:val="20"/>
        </w:rPr>
        <w:t xml:space="preserve">wall of </w:t>
      </w:r>
      <w:r w:rsidRPr="005E7784">
        <w:rPr>
          <w:rFonts w:asciiTheme="minorHAnsi" w:hAnsiTheme="minorHAnsi"/>
          <w:sz w:val="20"/>
          <w:szCs w:val="20"/>
        </w:rPr>
        <w:t>filter</w:t>
      </w:r>
      <w:r w:rsidR="0086496D" w:rsidRPr="005E7784">
        <w:rPr>
          <w:rFonts w:asciiTheme="minorHAnsi" w:hAnsiTheme="minorHAnsi"/>
          <w:sz w:val="20"/>
          <w:szCs w:val="20"/>
        </w:rPr>
        <w:t>-</w:t>
      </w:r>
      <w:r w:rsidRPr="005E7784">
        <w:rPr>
          <w:rFonts w:asciiTheme="minorHAnsi" w:hAnsiTheme="minorHAnsi"/>
          <w:sz w:val="20"/>
          <w:szCs w:val="20"/>
        </w:rPr>
        <w:t xml:space="preserve">funnel </w:t>
      </w:r>
      <w:r w:rsidR="00453572" w:rsidRPr="005E7784">
        <w:rPr>
          <w:rFonts w:asciiTheme="minorHAnsi" w:hAnsiTheme="minorHAnsi"/>
          <w:sz w:val="20"/>
          <w:szCs w:val="20"/>
        </w:rPr>
        <w:t xml:space="preserve">or crucible </w:t>
      </w:r>
      <w:r w:rsidRPr="005E7784">
        <w:rPr>
          <w:rFonts w:asciiTheme="minorHAnsi" w:hAnsiTheme="minorHAnsi"/>
          <w:sz w:val="20"/>
          <w:szCs w:val="20"/>
        </w:rPr>
        <w:t>with three portions of deionized water</w:t>
      </w:r>
      <w:r w:rsidR="00453572" w:rsidRPr="005E7784">
        <w:rPr>
          <w:rFonts w:asciiTheme="minorHAnsi" w:hAnsiTheme="minorHAnsi"/>
          <w:sz w:val="20"/>
          <w:szCs w:val="20"/>
        </w:rPr>
        <w:t>,</w:t>
      </w:r>
      <w:r w:rsidRPr="005E7784">
        <w:rPr>
          <w:rFonts w:asciiTheme="minorHAnsi" w:hAnsiTheme="minorHAnsi"/>
          <w:sz w:val="20"/>
          <w:szCs w:val="20"/>
        </w:rPr>
        <w:t xml:space="preserve"> allowing complete drainage between </w:t>
      </w:r>
      <w:del w:id="26" w:author="Mary Ellen Ley" w:date="2017-01-03T13:48:00Z">
        <w:r w:rsidRPr="005E7784">
          <w:rPr>
            <w:rFonts w:asciiTheme="minorHAnsi" w:hAnsiTheme="minorHAnsi"/>
            <w:sz w:val="20"/>
            <w:szCs w:val="20"/>
          </w:rPr>
          <w:delText>washing</w:delText>
        </w:r>
      </w:del>
      <w:ins w:id="27" w:author="Mary Ellen Ley" w:date="2017-01-03T13:48:00Z">
        <w:r w:rsidRPr="005E7784">
          <w:rPr>
            <w:rFonts w:asciiTheme="minorHAnsi" w:hAnsiTheme="minorHAnsi"/>
            <w:sz w:val="20"/>
            <w:szCs w:val="20"/>
          </w:rPr>
          <w:t>washing</w:t>
        </w:r>
        <w:r w:rsidR="00BC65FF">
          <w:rPr>
            <w:rFonts w:asciiTheme="minorHAnsi" w:hAnsiTheme="minorHAnsi"/>
            <w:sz w:val="20"/>
            <w:szCs w:val="20"/>
          </w:rPr>
          <w:t>s</w:t>
        </w:r>
      </w:ins>
      <w:r w:rsidRPr="005E7784">
        <w:rPr>
          <w:rFonts w:asciiTheme="minorHAnsi" w:hAnsiTheme="minorHAnsi"/>
          <w:sz w:val="20"/>
          <w:szCs w:val="20"/>
        </w:rPr>
        <w:t xml:space="preserve">. Remove all traces of water </w:t>
      </w:r>
      <w:r w:rsidR="0086496D" w:rsidRPr="005E7784">
        <w:rPr>
          <w:rFonts w:asciiTheme="minorHAnsi" w:hAnsiTheme="minorHAnsi"/>
          <w:sz w:val="20"/>
          <w:szCs w:val="20"/>
        </w:rPr>
        <w:t xml:space="preserve">from the filter </w:t>
      </w:r>
      <w:r w:rsidRPr="005E7784">
        <w:rPr>
          <w:rFonts w:asciiTheme="minorHAnsi" w:hAnsiTheme="minorHAnsi"/>
          <w:sz w:val="20"/>
          <w:szCs w:val="20"/>
        </w:rPr>
        <w:t xml:space="preserve">by continuing to apply vacuum </w:t>
      </w:r>
      <w:r w:rsidR="0086496D" w:rsidRPr="005E7784">
        <w:rPr>
          <w:rFonts w:asciiTheme="minorHAnsi" w:hAnsiTheme="minorHAnsi"/>
          <w:sz w:val="20"/>
          <w:szCs w:val="20"/>
        </w:rPr>
        <w:t xml:space="preserve">pressure </w:t>
      </w:r>
      <w:r w:rsidRPr="005E7784">
        <w:rPr>
          <w:rFonts w:asciiTheme="minorHAnsi" w:hAnsiTheme="minorHAnsi"/>
          <w:sz w:val="20"/>
          <w:szCs w:val="20"/>
        </w:rPr>
        <w:t>after water has passed through.</w:t>
      </w:r>
    </w:p>
    <w:p w14:paraId="03F9095C" w14:textId="77777777" w:rsidR="00755A85" w:rsidRPr="005E7784" w:rsidRDefault="00755A85" w:rsidP="00755A85">
      <w:pPr>
        <w:pStyle w:val="ListParagraph"/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0"/>
        <w:rPr>
          <w:rFonts w:asciiTheme="minorHAnsi" w:hAnsiTheme="minorHAnsi"/>
          <w:sz w:val="20"/>
          <w:szCs w:val="20"/>
        </w:rPr>
      </w:pPr>
    </w:p>
    <w:p w14:paraId="03E8C13A" w14:textId="2ED61FA5" w:rsidR="0086496D" w:rsidRPr="005E7784" w:rsidRDefault="0086496D" w:rsidP="00483F44">
      <w:pPr>
        <w:pStyle w:val="ListParagraph"/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t xml:space="preserve">Field-filtration only:  </w:t>
      </w:r>
      <w:ins w:id="28" w:author="Mary Ellen Ley" w:date="2017-01-03T13:48:00Z">
        <w:r w:rsidR="00BC65FF" w:rsidRPr="005E7784">
          <w:rPr>
            <w:rFonts w:asciiTheme="minorHAnsi" w:hAnsiTheme="minorHAnsi"/>
            <w:sz w:val="20"/>
            <w:szCs w:val="20"/>
          </w:rPr>
          <w:t>Carefully remove the filter (or Gooch) from the filter support</w:t>
        </w:r>
        <w:r w:rsidR="00BC65FF">
          <w:rPr>
            <w:rFonts w:asciiTheme="minorHAnsi" w:hAnsiTheme="minorHAnsi"/>
            <w:sz w:val="20"/>
            <w:szCs w:val="20"/>
          </w:rPr>
          <w:t xml:space="preserve"> using forceps</w:t>
        </w:r>
        <w:r w:rsidR="00BC65FF" w:rsidRPr="005E7784">
          <w:rPr>
            <w:rFonts w:asciiTheme="minorHAnsi" w:hAnsiTheme="minorHAnsi"/>
            <w:sz w:val="20"/>
            <w:szCs w:val="20"/>
          </w:rPr>
          <w:t xml:space="preserve">. </w:t>
        </w:r>
      </w:ins>
      <w:r w:rsidRPr="005E7784">
        <w:rPr>
          <w:rFonts w:asciiTheme="minorHAnsi" w:hAnsiTheme="minorHAnsi"/>
          <w:sz w:val="20"/>
          <w:szCs w:val="20"/>
        </w:rPr>
        <w:t xml:space="preserve">Place </w:t>
      </w:r>
      <w:ins w:id="29" w:author="Mary Ellen Ley" w:date="2017-01-03T13:48:00Z">
        <w:r w:rsidR="00DB58FC">
          <w:rPr>
            <w:rFonts w:asciiTheme="minorHAnsi" w:hAnsiTheme="minorHAnsi"/>
            <w:sz w:val="20"/>
            <w:szCs w:val="20"/>
          </w:rPr>
          <w:t xml:space="preserve">the </w:t>
        </w:r>
      </w:ins>
      <w:r w:rsidRPr="005E7784">
        <w:rPr>
          <w:rFonts w:asciiTheme="minorHAnsi" w:hAnsiTheme="minorHAnsi"/>
          <w:sz w:val="20"/>
          <w:szCs w:val="20"/>
        </w:rPr>
        <w:t>filter into</w:t>
      </w:r>
      <w:ins w:id="30" w:author="Mary Ellen Ley" w:date="2017-01-03T13:48:00Z">
        <w:r w:rsidRPr="005E7784">
          <w:rPr>
            <w:rFonts w:asciiTheme="minorHAnsi" w:hAnsiTheme="minorHAnsi"/>
            <w:sz w:val="20"/>
            <w:szCs w:val="20"/>
          </w:rPr>
          <w:t xml:space="preserve"> </w:t>
        </w:r>
        <w:r w:rsidR="00DB58FC">
          <w:rPr>
            <w:rFonts w:asciiTheme="minorHAnsi" w:hAnsiTheme="minorHAnsi"/>
            <w:sz w:val="20"/>
            <w:szCs w:val="20"/>
          </w:rPr>
          <w:t>a</w:t>
        </w:r>
      </w:ins>
      <w:r w:rsidR="00DB58FC">
        <w:rPr>
          <w:rFonts w:asciiTheme="minorHAnsi" w:hAnsiTheme="minorHAnsi"/>
          <w:sz w:val="20"/>
          <w:szCs w:val="20"/>
        </w:rPr>
        <w:t xml:space="preserve"> </w:t>
      </w:r>
      <w:r w:rsidRPr="005E7784">
        <w:rPr>
          <w:rFonts w:asciiTheme="minorHAnsi" w:hAnsiTheme="minorHAnsi"/>
          <w:sz w:val="20"/>
          <w:szCs w:val="20"/>
        </w:rPr>
        <w:t xml:space="preserve">sample container and place on ice or in freezer for storage and transport. </w:t>
      </w:r>
      <w:del w:id="31" w:author="Mary Ellen Ley" w:date="2017-01-03T13:48:00Z">
        <w:r w:rsidR="00D16822" w:rsidRPr="005E7784">
          <w:rPr>
            <w:rFonts w:asciiTheme="minorHAnsi" w:hAnsiTheme="minorHAnsi"/>
            <w:sz w:val="20"/>
            <w:szCs w:val="20"/>
          </w:rPr>
          <w:delText xml:space="preserve">Carefully remove the filter </w:delText>
        </w:r>
        <w:r w:rsidRPr="005E7784">
          <w:rPr>
            <w:rFonts w:asciiTheme="minorHAnsi" w:hAnsiTheme="minorHAnsi"/>
            <w:sz w:val="20"/>
            <w:szCs w:val="20"/>
          </w:rPr>
          <w:delText xml:space="preserve">(or Gooch) </w:delText>
        </w:r>
        <w:r w:rsidR="00D16822" w:rsidRPr="005E7784">
          <w:rPr>
            <w:rFonts w:asciiTheme="minorHAnsi" w:hAnsiTheme="minorHAnsi"/>
            <w:sz w:val="20"/>
            <w:szCs w:val="20"/>
          </w:rPr>
          <w:delText xml:space="preserve">from the filter support. </w:delText>
        </w:r>
      </w:del>
    </w:p>
    <w:p w14:paraId="13498765" w14:textId="77777777" w:rsidR="0086496D" w:rsidRPr="005E7784" w:rsidRDefault="0086496D" w:rsidP="0086496D">
      <w:pPr>
        <w:pStyle w:val="ListParagraph"/>
        <w:rPr>
          <w:rFonts w:asciiTheme="minorHAnsi" w:hAnsiTheme="minorHAnsi"/>
          <w:sz w:val="20"/>
          <w:szCs w:val="20"/>
        </w:rPr>
      </w:pPr>
    </w:p>
    <w:p w14:paraId="06DBDF73" w14:textId="0D0DEE24" w:rsidR="00483F44" w:rsidRPr="005E7784" w:rsidRDefault="00EB0562" w:rsidP="00EB0562">
      <w:pPr>
        <w:pStyle w:val="ListParagraph"/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t>Place</w:t>
      </w:r>
      <w:r w:rsidR="00DB58FC">
        <w:rPr>
          <w:rFonts w:asciiTheme="minorHAnsi" w:hAnsiTheme="minorHAnsi"/>
          <w:sz w:val="20"/>
          <w:szCs w:val="20"/>
        </w:rPr>
        <w:t xml:space="preserve"> </w:t>
      </w:r>
      <w:ins w:id="32" w:author="Mary Ellen Ley" w:date="2017-01-03T13:48:00Z">
        <w:r w:rsidR="00DB58FC">
          <w:rPr>
            <w:rFonts w:asciiTheme="minorHAnsi" w:hAnsiTheme="minorHAnsi"/>
            <w:sz w:val="20"/>
            <w:szCs w:val="20"/>
          </w:rPr>
          <w:t>batch of</w:t>
        </w:r>
        <w:r w:rsidRPr="005E7784">
          <w:rPr>
            <w:rFonts w:asciiTheme="minorHAnsi" w:hAnsiTheme="minorHAnsi"/>
            <w:sz w:val="20"/>
            <w:szCs w:val="20"/>
          </w:rPr>
          <w:t xml:space="preserve"> </w:t>
        </w:r>
      </w:ins>
      <w:r w:rsidRPr="005E7784">
        <w:rPr>
          <w:rFonts w:asciiTheme="minorHAnsi" w:hAnsiTheme="minorHAnsi"/>
          <w:sz w:val="20"/>
          <w:szCs w:val="20"/>
        </w:rPr>
        <w:t xml:space="preserve">filters in </w:t>
      </w:r>
      <w:del w:id="33" w:author="Mary Ellen Ley" w:date="2017-01-03T13:48:00Z">
        <w:r w:rsidRPr="005E7784">
          <w:rPr>
            <w:rFonts w:asciiTheme="minorHAnsi" w:hAnsiTheme="minorHAnsi"/>
            <w:sz w:val="20"/>
            <w:szCs w:val="20"/>
          </w:rPr>
          <w:delText>over</w:delText>
        </w:r>
      </w:del>
      <w:ins w:id="34" w:author="Mary Ellen Ley" w:date="2017-01-03T13:48:00Z">
        <w:r w:rsidR="00DB58FC">
          <w:rPr>
            <w:rFonts w:asciiTheme="minorHAnsi" w:hAnsiTheme="minorHAnsi"/>
            <w:sz w:val="20"/>
            <w:szCs w:val="20"/>
          </w:rPr>
          <w:t xml:space="preserve">drying </w:t>
        </w:r>
        <w:r w:rsidRPr="005E7784">
          <w:rPr>
            <w:rFonts w:asciiTheme="minorHAnsi" w:hAnsiTheme="minorHAnsi"/>
            <w:sz w:val="20"/>
            <w:szCs w:val="20"/>
          </w:rPr>
          <w:t>ove</w:t>
        </w:r>
        <w:r w:rsidR="00DB58FC">
          <w:rPr>
            <w:rFonts w:asciiTheme="minorHAnsi" w:hAnsiTheme="minorHAnsi"/>
            <w:sz w:val="20"/>
            <w:szCs w:val="20"/>
          </w:rPr>
          <w:t>n</w:t>
        </w:r>
      </w:ins>
      <w:r w:rsidRPr="005E7784">
        <w:rPr>
          <w:rFonts w:asciiTheme="minorHAnsi" w:hAnsiTheme="minorHAnsi"/>
          <w:sz w:val="20"/>
          <w:szCs w:val="20"/>
        </w:rPr>
        <w:t xml:space="preserve"> and dry for </w:t>
      </w:r>
      <w:r w:rsidR="00D16822" w:rsidRPr="005E7784">
        <w:rPr>
          <w:rFonts w:asciiTheme="minorHAnsi" w:hAnsiTheme="minorHAnsi"/>
          <w:sz w:val="20"/>
          <w:szCs w:val="20"/>
        </w:rPr>
        <w:t>at least one hour at 103-105</w:t>
      </w:r>
      <w:r w:rsidR="00D16822" w:rsidRPr="005E7784">
        <w:rPr>
          <w:rFonts w:asciiTheme="minorHAnsi" w:hAnsiTheme="minorHAnsi"/>
          <w:sz w:val="20"/>
          <w:szCs w:val="20"/>
        </w:rPr>
        <w:sym w:font="Symbol" w:char="F0B0"/>
      </w:r>
      <w:r w:rsidR="00D16822" w:rsidRPr="005E7784">
        <w:rPr>
          <w:rFonts w:asciiTheme="minorHAnsi" w:hAnsiTheme="minorHAnsi"/>
          <w:sz w:val="20"/>
          <w:szCs w:val="20"/>
        </w:rPr>
        <w:t>C.  Cool in a desiccator and weigh</w:t>
      </w:r>
      <w:r w:rsidR="00A02F71" w:rsidRPr="005E7784">
        <w:rPr>
          <w:rFonts w:asciiTheme="minorHAnsi" w:hAnsiTheme="minorHAnsi"/>
          <w:sz w:val="20"/>
          <w:szCs w:val="20"/>
        </w:rPr>
        <w:t xml:space="preserve"> using an analytical balance</w:t>
      </w:r>
      <w:r w:rsidR="00D16822" w:rsidRPr="005E7784">
        <w:rPr>
          <w:rFonts w:asciiTheme="minorHAnsi" w:hAnsiTheme="minorHAnsi"/>
          <w:sz w:val="20"/>
          <w:szCs w:val="20"/>
        </w:rPr>
        <w:t xml:space="preserve">. </w:t>
      </w:r>
      <w:r w:rsidR="00573F34">
        <w:rPr>
          <w:rFonts w:asciiTheme="minorHAnsi" w:hAnsiTheme="minorHAnsi"/>
          <w:sz w:val="20"/>
          <w:szCs w:val="20"/>
        </w:rPr>
        <w:t>On 10% or more of filters</w:t>
      </w:r>
      <w:r w:rsidR="00573F34" w:rsidRPr="00C60376">
        <w:rPr>
          <w:rStyle w:val="FootnoteReference"/>
          <w:rFonts w:asciiTheme="minorHAnsi" w:hAnsiTheme="minorHAnsi"/>
          <w:sz w:val="20"/>
          <w:vertAlign w:val="superscript"/>
        </w:rPr>
        <w:footnoteReference w:id="2"/>
      </w:r>
      <w:r w:rsidR="00573F34">
        <w:rPr>
          <w:rFonts w:asciiTheme="minorHAnsi" w:hAnsiTheme="minorHAnsi"/>
          <w:sz w:val="20"/>
          <w:szCs w:val="20"/>
        </w:rPr>
        <w:t>, r</w:t>
      </w:r>
      <w:r w:rsidR="00D16822" w:rsidRPr="005E7784">
        <w:rPr>
          <w:rFonts w:asciiTheme="minorHAnsi" w:hAnsiTheme="minorHAnsi"/>
          <w:sz w:val="20"/>
          <w:szCs w:val="20"/>
        </w:rPr>
        <w:t>epeat the drying cycle until a constant weight is obtained</w:t>
      </w:r>
      <w:del w:id="37" w:author="Mary Ellen Ley" w:date="2017-01-03T13:48:00Z">
        <w:r w:rsidR="00D16822" w:rsidRPr="005E7784">
          <w:rPr>
            <w:rFonts w:asciiTheme="minorHAnsi" w:hAnsiTheme="minorHAnsi"/>
            <w:sz w:val="20"/>
            <w:szCs w:val="20"/>
          </w:rPr>
          <w:delText xml:space="preserve"> (</w:delText>
        </w:r>
      </w:del>
      <w:ins w:id="38" w:author="Mary Ellen Ley" w:date="2017-01-03T13:48:00Z">
        <w:r w:rsidR="00DB58FC">
          <w:rPr>
            <w:rFonts w:asciiTheme="minorHAnsi" w:hAnsiTheme="minorHAnsi"/>
            <w:sz w:val="20"/>
            <w:szCs w:val="20"/>
          </w:rPr>
          <w:t xml:space="preserve">, i.e., </w:t>
        </w:r>
      </w:ins>
      <w:commentRangeStart w:id="39"/>
      <w:r w:rsidRPr="005E7784">
        <w:rPr>
          <w:rFonts w:asciiTheme="minorHAnsi" w:hAnsiTheme="minorHAnsi"/>
          <w:sz w:val="20"/>
          <w:szCs w:val="20"/>
        </w:rPr>
        <w:t>no more than 10% difference</w:t>
      </w:r>
      <w:commentRangeEnd w:id="39"/>
      <w:del w:id="40" w:author="Mary Ellen Ley" w:date="2017-01-03T13:48:00Z">
        <w:r w:rsidR="00051598">
          <w:rPr>
            <w:rStyle w:val="CommentReference"/>
          </w:rPr>
          <w:commentReference w:id="39"/>
        </w:r>
        <w:r w:rsidR="00D16822" w:rsidRPr="005E7784">
          <w:rPr>
            <w:rFonts w:asciiTheme="minorHAnsi" w:hAnsiTheme="minorHAnsi"/>
            <w:sz w:val="20"/>
            <w:szCs w:val="20"/>
          </w:rPr>
          <w:delText>).</w:delText>
        </w:r>
      </w:del>
      <w:ins w:id="41" w:author="Mary Ellen Ley" w:date="2017-01-03T13:48:00Z">
        <w:r w:rsidR="00D16822" w:rsidRPr="005E7784">
          <w:rPr>
            <w:rFonts w:asciiTheme="minorHAnsi" w:hAnsiTheme="minorHAnsi"/>
            <w:sz w:val="20"/>
            <w:szCs w:val="20"/>
          </w:rPr>
          <w:t>.</w:t>
        </w:r>
      </w:ins>
      <w:r w:rsidR="00D16822" w:rsidRPr="005E7784">
        <w:rPr>
          <w:rFonts w:asciiTheme="minorHAnsi" w:hAnsiTheme="minorHAnsi"/>
          <w:sz w:val="20"/>
          <w:szCs w:val="20"/>
        </w:rPr>
        <w:t xml:space="preserve"> </w:t>
      </w:r>
      <w:r w:rsidRPr="005E7784">
        <w:rPr>
          <w:rFonts w:asciiTheme="minorHAnsi" w:hAnsiTheme="minorHAnsi"/>
          <w:sz w:val="20"/>
          <w:szCs w:val="20"/>
        </w:rPr>
        <w:t xml:space="preserve">Record final </w:t>
      </w:r>
      <w:del w:id="42" w:author="Mary Ellen Ley" w:date="2017-01-03T13:48:00Z">
        <w:r w:rsidRPr="005E7784">
          <w:rPr>
            <w:rFonts w:asciiTheme="minorHAnsi" w:hAnsiTheme="minorHAnsi"/>
            <w:sz w:val="20"/>
            <w:szCs w:val="20"/>
          </w:rPr>
          <w:delText>weight</w:delText>
        </w:r>
      </w:del>
      <w:ins w:id="43" w:author="Mary Ellen Ley" w:date="2017-01-03T13:48:00Z">
        <w:r w:rsidRPr="005E7784">
          <w:rPr>
            <w:rFonts w:asciiTheme="minorHAnsi" w:hAnsiTheme="minorHAnsi"/>
            <w:sz w:val="20"/>
            <w:szCs w:val="20"/>
          </w:rPr>
          <w:t>weight</w:t>
        </w:r>
        <w:r w:rsidR="00DB58FC">
          <w:rPr>
            <w:rFonts w:asciiTheme="minorHAnsi" w:hAnsiTheme="minorHAnsi"/>
            <w:sz w:val="20"/>
            <w:szCs w:val="20"/>
          </w:rPr>
          <w:t>s</w:t>
        </w:r>
      </w:ins>
      <w:r w:rsidRPr="005E7784">
        <w:rPr>
          <w:rFonts w:asciiTheme="minorHAnsi" w:hAnsiTheme="minorHAnsi"/>
          <w:sz w:val="20"/>
          <w:szCs w:val="20"/>
        </w:rPr>
        <w:t>.</w:t>
      </w:r>
      <w:r w:rsidR="00483F44" w:rsidRPr="005E7784">
        <w:rPr>
          <w:rFonts w:asciiTheme="minorHAnsi" w:hAnsiTheme="minorHAnsi"/>
          <w:sz w:val="20"/>
          <w:szCs w:val="20"/>
        </w:rPr>
        <w:br/>
      </w:r>
    </w:p>
    <w:p w14:paraId="3C17E345" w14:textId="4346022F" w:rsidR="00483F44" w:rsidRPr="005E7784" w:rsidRDefault="00483F44" w:rsidP="00D16822">
      <w:pPr>
        <w:pStyle w:val="ListParagraph"/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t xml:space="preserve">If </w:t>
      </w:r>
      <w:r w:rsidR="00790F84" w:rsidRPr="005E7784">
        <w:rPr>
          <w:rFonts w:asciiTheme="minorHAnsi" w:hAnsiTheme="minorHAnsi"/>
          <w:sz w:val="20"/>
          <w:szCs w:val="20"/>
        </w:rPr>
        <w:t xml:space="preserve">conducting subsequent </w:t>
      </w:r>
      <w:r w:rsidRPr="005E7784">
        <w:rPr>
          <w:rFonts w:asciiTheme="minorHAnsi" w:hAnsiTheme="minorHAnsi"/>
          <w:sz w:val="20"/>
          <w:szCs w:val="20"/>
        </w:rPr>
        <w:t>analy</w:t>
      </w:r>
      <w:r w:rsidR="00790F84" w:rsidRPr="005E7784">
        <w:rPr>
          <w:rFonts w:asciiTheme="minorHAnsi" w:hAnsiTheme="minorHAnsi"/>
          <w:sz w:val="20"/>
          <w:szCs w:val="20"/>
        </w:rPr>
        <w:t>ses</w:t>
      </w:r>
      <w:r w:rsidRPr="005E7784">
        <w:rPr>
          <w:rFonts w:asciiTheme="minorHAnsi" w:hAnsiTheme="minorHAnsi"/>
          <w:sz w:val="20"/>
          <w:szCs w:val="20"/>
        </w:rPr>
        <w:t xml:space="preserve"> for fixed suspended solids</w:t>
      </w:r>
      <w:r w:rsidR="00790F84" w:rsidRPr="005E7784">
        <w:rPr>
          <w:rFonts w:asciiTheme="minorHAnsi" w:hAnsiTheme="minorHAnsi"/>
          <w:sz w:val="20"/>
          <w:szCs w:val="20"/>
        </w:rPr>
        <w:t xml:space="preserve"> or particulate phosphorus, return</w:t>
      </w:r>
      <w:r w:rsidR="00D453D7" w:rsidRPr="005E7784">
        <w:rPr>
          <w:rFonts w:asciiTheme="minorHAnsi" w:hAnsiTheme="minorHAnsi"/>
          <w:sz w:val="20"/>
          <w:szCs w:val="20"/>
        </w:rPr>
        <w:t xml:space="preserve"> the </w:t>
      </w:r>
      <w:r w:rsidR="00790F84" w:rsidRPr="005E7784">
        <w:rPr>
          <w:rFonts w:asciiTheme="minorHAnsi" w:hAnsiTheme="minorHAnsi"/>
          <w:sz w:val="20"/>
          <w:szCs w:val="20"/>
        </w:rPr>
        <w:t xml:space="preserve">filters to </w:t>
      </w:r>
      <w:r w:rsidR="00D453D7" w:rsidRPr="005E7784">
        <w:rPr>
          <w:rFonts w:asciiTheme="minorHAnsi" w:hAnsiTheme="minorHAnsi"/>
          <w:sz w:val="20"/>
          <w:szCs w:val="20"/>
        </w:rPr>
        <w:t xml:space="preserve">the </w:t>
      </w:r>
      <w:r w:rsidR="00790F84" w:rsidRPr="005E7784">
        <w:rPr>
          <w:rFonts w:asciiTheme="minorHAnsi" w:hAnsiTheme="minorHAnsi"/>
          <w:sz w:val="20"/>
          <w:szCs w:val="20"/>
        </w:rPr>
        <w:t xml:space="preserve">desiccator or </w:t>
      </w:r>
      <w:ins w:id="44" w:author="Mary Ellen Ley" w:date="2017-01-03T13:48:00Z">
        <w:r w:rsidR="00DB58FC">
          <w:rPr>
            <w:rFonts w:asciiTheme="minorHAnsi" w:hAnsiTheme="minorHAnsi"/>
            <w:sz w:val="20"/>
            <w:szCs w:val="20"/>
          </w:rPr>
          <w:t xml:space="preserve">use </w:t>
        </w:r>
      </w:ins>
      <w:r w:rsidR="00790F84" w:rsidRPr="005E7784">
        <w:rPr>
          <w:rFonts w:asciiTheme="minorHAnsi" w:hAnsiTheme="minorHAnsi"/>
          <w:sz w:val="20"/>
          <w:szCs w:val="20"/>
        </w:rPr>
        <w:t>other means to prevent contamination.</w:t>
      </w:r>
    </w:p>
    <w:p w14:paraId="7B769326" w14:textId="77777777" w:rsidR="00A02F71" w:rsidRPr="005E7784" w:rsidRDefault="00A02F71" w:rsidP="00A02F71">
      <w:pPr>
        <w:pStyle w:val="ListParagraph"/>
        <w:rPr>
          <w:rFonts w:asciiTheme="minorHAnsi" w:hAnsiTheme="minorHAnsi"/>
          <w:sz w:val="20"/>
          <w:szCs w:val="20"/>
        </w:rPr>
      </w:pPr>
    </w:p>
    <w:p w14:paraId="0EF804C8" w14:textId="02A22712" w:rsidR="00FA46C1" w:rsidRPr="005E7784" w:rsidRDefault="00A02F71" w:rsidP="00A02F71">
      <w:pPr>
        <w:pStyle w:val="ListParagraph"/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t>D</w:t>
      </w:r>
      <w:r w:rsidR="00D16822" w:rsidRPr="005E7784">
        <w:rPr>
          <w:rFonts w:asciiTheme="minorHAnsi" w:hAnsiTheme="minorHAnsi"/>
          <w:sz w:val="20"/>
          <w:szCs w:val="20"/>
        </w:rPr>
        <w:t xml:space="preserve">etermine the concentration of </w:t>
      </w:r>
      <w:r w:rsidR="00696D94" w:rsidRPr="005E7784">
        <w:rPr>
          <w:rFonts w:asciiTheme="minorHAnsi" w:hAnsiTheme="minorHAnsi"/>
          <w:sz w:val="20"/>
          <w:szCs w:val="20"/>
        </w:rPr>
        <w:t>Total</w:t>
      </w:r>
      <w:r w:rsidR="00D16822" w:rsidRPr="005E7784">
        <w:rPr>
          <w:rFonts w:asciiTheme="minorHAnsi" w:hAnsiTheme="minorHAnsi"/>
          <w:sz w:val="20"/>
          <w:szCs w:val="20"/>
        </w:rPr>
        <w:t xml:space="preserve"> Suspended Solids</w:t>
      </w:r>
      <w:r w:rsidR="003D1B04" w:rsidRPr="005E7784">
        <w:rPr>
          <w:rFonts w:asciiTheme="minorHAnsi" w:hAnsiTheme="minorHAnsi"/>
          <w:sz w:val="20"/>
          <w:szCs w:val="20"/>
        </w:rPr>
        <w:t xml:space="preserve"> (TSS) </w:t>
      </w:r>
      <w:r w:rsidR="00D16822" w:rsidRPr="005E7784">
        <w:rPr>
          <w:rFonts w:asciiTheme="minorHAnsi" w:hAnsiTheme="minorHAnsi"/>
          <w:sz w:val="20"/>
          <w:szCs w:val="20"/>
        </w:rPr>
        <w:t xml:space="preserve"> in mg/L</w:t>
      </w:r>
      <w:r w:rsidRPr="005E7784">
        <w:rPr>
          <w:rFonts w:asciiTheme="minorHAnsi" w:hAnsiTheme="minorHAnsi"/>
          <w:sz w:val="20"/>
          <w:szCs w:val="20"/>
        </w:rPr>
        <w:t xml:space="preserve"> by calculating</w:t>
      </w:r>
      <w:r w:rsidR="00FA46C1" w:rsidRPr="005E7784">
        <w:rPr>
          <w:rFonts w:asciiTheme="minorHAnsi" w:hAnsiTheme="minorHAnsi"/>
          <w:sz w:val="20"/>
          <w:szCs w:val="20"/>
        </w:rPr>
        <w:t xml:space="preserve"> the amount of non</w:t>
      </w:r>
      <w:r w:rsidR="00EB0562" w:rsidRPr="005E7784">
        <w:rPr>
          <w:rFonts w:asciiTheme="minorHAnsi" w:hAnsiTheme="minorHAnsi"/>
          <w:sz w:val="20"/>
          <w:szCs w:val="20"/>
        </w:rPr>
        <w:t>-</w:t>
      </w:r>
      <w:r w:rsidR="00FA46C1" w:rsidRPr="005E7784">
        <w:rPr>
          <w:rFonts w:asciiTheme="minorHAnsi" w:hAnsiTheme="minorHAnsi"/>
          <w:sz w:val="20"/>
          <w:szCs w:val="20"/>
        </w:rPr>
        <w:t>filterable residue as follows:</w:t>
      </w:r>
    </w:p>
    <w:p w14:paraId="5BDC1664" w14:textId="77777777" w:rsidR="00FA46C1" w:rsidRPr="005E7784" w:rsidRDefault="00FA46C1" w:rsidP="00FA46C1">
      <w:pPr>
        <w:pStyle w:val="ListParagraph"/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0"/>
        <w:rPr>
          <w:rFonts w:asciiTheme="minorHAnsi" w:hAnsiTheme="minorHAnsi"/>
          <w:sz w:val="20"/>
          <w:szCs w:val="20"/>
        </w:rPr>
      </w:pPr>
    </w:p>
    <w:p w14:paraId="1CFF1BC9" w14:textId="3D235EE6" w:rsidR="00FA46C1" w:rsidRPr="005E7784" w:rsidRDefault="004B5702" w:rsidP="00806EB6">
      <w:pPr>
        <w:pStyle w:val="ListParagraph"/>
        <w:ind w:left="1920"/>
        <w:jc w:val="center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b/>
          <w:position w:val="-30"/>
          <w:sz w:val="20"/>
          <w:szCs w:val="20"/>
        </w:rPr>
        <w:object w:dxaOrig="3379" w:dyaOrig="680" w14:anchorId="20D89A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85pt;height:33.95pt" o:ole="">
            <v:imagedata r:id="rId10" o:title=""/>
          </v:shape>
          <o:OLEObject Type="Embed" ProgID="Equation.3" ShapeID="_x0000_i1025" DrawAspect="Content" ObjectID="_1544956672" r:id="rId11"/>
        </w:object>
      </w:r>
      <w:r w:rsidR="00FA46C1" w:rsidRPr="005E7784">
        <w:rPr>
          <w:rFonts w:asciiTheme="minorHAnsi" w:hAnsiTheme="minorHAnsi"/>
          <w:sz w:val="20"/>
          <w:szCs w:val="20"/>
        </w:rPr>
        <w:fldChar w:fldCharType="begin"/>
      </w:r>
      <w:r w:rsidR="00FA46C1" w:rsidRPr="005E7784">
        <w:rPr>
          <w:rFonts w:asciiTheme="minorHAnsi" w:hAnsiTheme="minorHAnsi"/>
          <w:sz w:val="20"/>
          <w:szCs w:val="20"/>
        </w:rPr>
        <w:fldChar w:fldCharType="separate"/>
      </w:r>
      <w:r w:rsidR="00C60376">
        <w:rPr>
          <w:rFonts w:asciiTheme="minorHAnsi" w:hAnsiTheme="minorHAnsi"/>
          <w:position w:val="-30"/>
          <w:sz w:val="20"/>
          <w:szCs w:val="20"/>
        </w:rPr>
        <w:pict w14:anchorId="74D30820">
          <v:shape id="_x0000_i1026" type="#_x0000_t75" style="width:254.9pt;height:33.95pt">
            <v:imagedata r:id="rId12" o:title=""/>
          </v:shape>
        </w:pict>
      </w:r>
      <w:r w:rsidR="00FA46C1" w:rsidRPr="005E7784">
        <w:rPr>
          <w:rFonts w:asciiTheme="minorHAnsi" w:hAnsiTheme="minorHAnsi"/>
          <w:sz w:val="20"/>
          <w:szCs w:val="20"/>
        </w:rPr>
        <w:fldChar w:fldCharType="end"/>
      </w:r>
    </w:p>
    <w:p w14:paraId="01D9B1E9" w14:textId="77777777" w:rsidR="00FA46C1" w:rsidRPr="005E7784" w:rsidRDefault="00FA46C1" w:rsidP="004D55D5">
      <w:pPr>
        <w:pStyle w:val="ListParagraph"/>
        <w:ind w:left="1920"/>
        <w:rPr>
          <w:rFonts w:asciiTheme="minorHAnsi" w:hAnsiTheme="minorHAnsi"/>
          <w:sz w:val="20"/>
          <w:szCs w:val="20"/>
        </w:rPr>
      </w:pPr>
    </w:p>
    <w:p w14:paraId="79EF8C23" w14:textId="1F747F21" w:rsidR="00922FBA" w:rsidRPr="00922FBA" w:rsidRDefault="00B7562E" w:rsidP="00C60376">
      <w:pPr>
        <w:pStyle w:val="ListParagraph"/>
        <w:ind w:left="189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</w:t>
      </w:r>
      <w:r w:rsidR="00806EB6" w:rsidRPr="005E7784">
        <w:rPr>
          <w:rFonts w:asciiTheme="minorHAnsi" w:hAnsiTheme="minorHAnsi"/>
          <w:sz w:val="20"/>
          <w:szCs w:val="20"/>
        </w:rPr>
        <w:t>here:</w:t>
      </w:r>
      <w:del w:id="45" w:author="Mary Ellen Ley" w:date="2017-01-03T13:48:00Z">
        <w:r w:rsidR="00FA46C1" w:rsidRPr="005E7784">
          <w:rPr>
            <w:rFonts w:asciiTheme="minorHAnsi" w:hAnsiTheme="minorHAnsi"/>
            <w:sz w:val="20"/>
            <w:szCs w:val="20"/>
          </w:rPr>
          <w:tab/>
        </w:r>
      </w:del>
      <w:r w:rsidR="002D4249" w:rsidRPr="005E7784">
        <w:rPr>
          <w:rFonts w:asciiTheme="minorHAnsi" w:hAnsiTheme="minorHAnsi"/>
          <w:sz w:val="20"/>
          <w:szCs w:val="20"/>
        </w:rPr>
        <w:t>A = weight</w:t>
      </w:r>
      <w:r w:rsidR="00FA46C1" w:rsidRPr="005E7784">
        <w:rPr>
          <w:rFonts w:asciiTheme="minorHAnsi" w:hAnsiTheme="minorHAnsi"/>
          <w:sz w:val="20"/>
          <w:szCs w:val="20"/>
        </w:rPr>
        <w:t xml:space="preserve"> of filter and dried residue (mg).</w:t>
      </w:r>
    </w:p>
    <w:p w14:paraId="44ECB2A5" w14:textId="77777777" w:rsidR="00FA46C1" w:rsidRPr="005E7784" w:rsidRDefault="00FA46C1" w:rsidP="00C60376">
      <w:pPr>
        <w:pStyle w:val="ListParagraph"/>
        <w:ind w:left="189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tab/>
      </w:r>
      <w:r w:rsidRPr="005E7784">
        <w:rPr>
          <w:rFonts w:asciiTheme="minorHAnsi" w:hAnsiTheme="minorHAnsi"/>
          <w:sz w:val="20"/>
          <w:szCs w:val="20"/>
        </w:rPr>
        <w:tab/>
      </w:r>
      <w:r w:rsidR="002D4249" w:rsidRPr="005E7784">
        <w:rPr>
          <w:rFonts w:asciiTheme="minorHAnsi" w:hAnsiTheme="minorHAnsi"/>
          <w:sz w:val="20"/>
          <w:szCs w:val="20"/>
        </w:rPr>
        <w:t>B = weight</w:t>
      </w:r>
      <w:r w:rsidRPr="005E7784">
        <w:rPr>
          <w:rFonts w:asciiTheme="minorHAnsi" w:hAnsiTheme="minorHAnsi"/>
          <w:sz w:val="20"/>
          <w:szCs w:val="20"/>
        </w:rPr>
        <w:t xml:space="preserve"> of filter (mg).</w:t>
      </w:r>
    </w:p>
    <w:p w14:paraId="478E4E7D" w14:textId="77777777" w:rsidR="00FA46C1" w:rsidRPr="005E7784" w:rsidRDefault="00FA46C1" w:rsidP="004D55D5">
      <w:pPr>
        <w:pStyle w:val="ListParagraph"/>
        <w:ind w:left="1920"/>
        <w:rPr>
          <w:rFonts w:asciiTheme="minorHAnsi" w:hAnsiTheme="minorHAnsi"/>
          <w:sz w:val="20"/>
          <w:szCs w:val="20"/>
        </w:rPr>
      </w:pPr>
    </w:p>
    <w:p w14:paraId="3965F67D" w14:textId="51B4B2DC" w:rsidR="00FA46C1" w:rsidRPr="005E7784" w:rsidRDefault="00EB0562" w:rsidP="007C178C">
      <w:pPr>
        <w:pStyle w:val="ListParagraph"/>
        <w:keepNext/>
        <w:keepLines/>
        <w:widowControl/>
        <w:numPr>
          <w:ilvl w:val="0"/>
          <w:numId w:val="2"/>
        </w:numPr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t xml:space="preserve"> </w:t>
      </w:r>
      <w:r w:rsidR="00696D94" w:rsidRPr="005E7784">
        <w:rPr>
          <w:rFonts w:asciiTheme="minorHAnsi" w:hAnsiTheme="minorHAnsi"/>
          <w:sz w:val="20"/>
          <w:szCs w:val="20"/>
        </w:rPr>
        <w:t xml:space="preserve">Report </w:t>
      </w:r>
      <w:r w:rsidR="000D4307" w:rsidRPr="005E7784">
        <w:rPr>
          <w:rFonts w:asciiTheme="minorHAnsi" w:hAnsiTheme="minorHAnsi"/>
          <w:sz w:val="20"/>
          <w:szCs w:val="20"/>
        </w:rPr>
        <w:t xml:space="preserve">TSS </w:t>
      </w:r>
      <w:r w:rsidR="00FA46C1" w:rsidRPr="005E7784">
        <w:rPr>
          <w:rFonts w:asciiTheme="minorHAnsi" w:hAnsiTheme="minorHAnsi"/>
          <w:sz w:val="20"/>
          <w:szCs w:val="20"/>
        </w:rPr>
        <w:t>concentrations as follows:</w:t>
      </w:r>
      <w:r w:rsidRPr="005E7784">
        <w:rPr>
          <w:rFonts w:asciiTheme="minorHAnsi" w:hAnsiTheme="minorHAnsi"/>
          <w:sz w:val="20"/>
          <w:szCs w:val="20"/>
        </w:rPr>
        <w:br/>
      </w:r>
    </w:p>
    <w:p w14:paraId="17ADF487" w14:textId="50C62E0C" w:rsidR="00FA46C1" w:rsidRPr="005E7784" w:rsidRDefault="000D4307" w:rsidP="007C178C">
      <w:pPr>
        <w:keepNext/>
        <w:keepLines/>
        <w:widowControl/>
        <w:numPr>
          <w:ilvl w:val="1"/>
          <w:numId w:val="2"/>
        </w:numPr>
        <w:autoSpaceDE/>
        <w:autoSpaceDN/>
        <w:adjustRightInd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t xml:space="preserve">Concentrations less than </w:t>
      </w:r>
      <w:r w:rsidR="00FA46C1" w:rsidRPr="005E7784">
        <w:rPr>
          <w:rFonts w:asciiTheme="minorHAnsi" w:hAnsiTheme="minorHAnsi"/>
          <w:sz w:val="20"/>
          <w:szCs w:val="20"/>
        </w:rPr>
        <w:t>1,000 mg</w:t>
      </w:r>
      <w:r w:rsidRPr="005E7784">
        <w:rPr>
          <w:rFonts w:asciiTheme="minorHAnsi" w:hAnsiTheme="minorHAnsi"/>
          <w:sz w:val="20"/>
          <w:szCs w:val="20"/>
        </w:rPr>
        <w:t xml:space="preserve"> TSS/L</w:t>
      </w:r>
      <w:r w:rsidR="003D1B04" w:rsidRPr="005E7784">
        <w:rPr>
          <w:rFonts w:asciiTheme="minorHAnsi" w:hAnsiTheme="minorHAnsi"/>
          <w:sz w:val="20"/>
          <w:szCs w:val="20"/>
        </w:rPr>
        <w:t xml:space="preserve"> - report </w:t>
      </w:r>
      <w:r w:rsidR="00EB0562" w:rsidRPr="005E7784">
        <w:rPr>
          <w:rFonts w:asciiTheme="minorHAnsi" w:hAnsiTheme="minorHAnsi"/>
          <w:sz w:val="20"/>
          <w:szCs w:val="20"/>
        </w:rPr>
        <w:t xml:space="preserve">3 </w:t>
      </w:r>
      <w:r w:rsidR="003D1B04" w:rsidRPr="005E7784">
        <w:rPr>
          <w:rFonts w:asciiTheme="minorHAnsi" w:hAnsiTheme="minorHAnsi"/>
          <w:sz w:val="20"/>
          <w:szCs w:val="20"/>
        </w:rPr>
        <w:t xml:space="preserve">or more </w:t>
      </w:r>
      <w:r w:rsidR="00EB0562" w:rsidRPr="005E7784">
        <w:rPr>
          <w:rFonts w:asciiTheme="minorHAnsi" w:hAnsiTheme="minorHAnsi"/>
          <w:sz w:val="20"/>
          <w:szCs w:val="20"/>
        </w:rPr>
        <w:t>significant figures</w:t>
      </w:r>
    </w:p>
    <w:p w14:paraId="078A8DBA" w14:textId="76F7270D" w:rsidR="00FA46C1" w:rsidRPr="005E7784" w:rsidRDefault="003D1B04" w:rsidP="007C178C">
      <w:pPr>
        <w:keepNext/>
        <w:keepLines/>
        <w:widowControl/>
        <w:numPr>
          <w:ilvl w:val="1"/>
          <w:numId w:val="2"/>
        </w:numPr>
        <w:autoSpaceDE/>
        <w:autoSpaceDN/>
        <w:adjustRightInd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t xml:space="preserve">Concentrations of </w:t>
      </w:r>
      <w:r w:rsidR="00FA46C1" w:rsidRPr="005E7784">
        <w:rPr>
          <w:rFonts w:asciiTheme="minorHAnsi" w:hAnsiTheme="minorHAnsi"/>
          <w:sz w:val="20"/>
          <w:szCs w:val="20"/>
        </w:rPr>
        <w:t>1,000 mg</w:t>
      </w:r>
      <w:r w:rsidRPr="005E7784">
        <w:rPr>
          <w:rFonts w:asciiTheme="minorHAnsi" w:hAnsiTheme="minorHAnsi"/>
          <w:sz w:val="20"/>
          <w:szCs w:val="20"/>
        </w:rPr>
        <w:t xml:space="preserve"> TSS</w:t>
      </w:r>
      <w:r w:rsidR="00FA46C1" w:rsidRPr="005E7784">
        <w:rPr>
          <w:rFonts w:asciiTheme="minorHAnsi" w:hAnsiTheme="minorHAnsi"/>
          <w:sz w:val="20"/>
          <w:szCs w:val="20"/>
        </w:rPr>
        <w:t>/L and above</w:t>
      </w:r>
      <w:r w:rsidRPr="005E7784">
        <w:rPr>
          <w:rFonts w:asciiTheme="minorHAnsi" w:hAnsiTheme="minorHAnsi"/>
          <w:sz w:val="20"/>
          <w:szCs w:val="20"/>
        </w:rPr>
        <w:t xml:space="preserve"> - report only </w:t>
      </w:r>
      <w:r w:rsidR="00EB0562" w:rsidRPr="005E7784">
        <w:rPr>
          <w:rFonts w:asciiTheme="minorHAnsi" w:hAnsiTheme="minorHAnsi"/>
          <w:sz w:val="20"/>
          <w:szCs w:val="20"/>
        </w:rPr>
        <w:t>whole numbers</w:t>
      </w:r>
      <w:r w:rsidRPr="005E7784">
        <w:rPr>
          <w:rFonts w:asciiTheme="minorHAnsi" w:hAnsiTheme="minorHAnsi"/>
          <w:sz w:val="20"/>
          <w:szCs w:val="20"/>
        </w:rPr>
        <w:t xml:space="preserve"> with </w:t>
      </w:r>
      <w:r w:rsidR="00EB0562" w:rsidRPr="005E7784">
        <w:rPr>
          <w:rFonts w:asciiTheme="minorHAnsi" w:hAnsiTheme="minorHAnsi"/>
          <w:sz w:val="20"/>
          <w:szCs w:val="20"/>
        </w:rPr>
        <w:t>3</w:t>
      </w:r>
      <w:r w:rsidRPr="005E7784">
        <w:rPr>
          <w:rFonts w:asciiTheme="minorHAnsi" w:hAnsiTheme="minorHAnsi"/>
          <w:sz w:val="20"/>
          <w:szCs w:val="20"/>
        </w:rPr>
        <w:t xml:space="preserve"> or more</w:t>
      </w:r>
      <w:r w:rsidR="00EB0562" w:rsidRPr="005E7784">
        <w:rPr>
          <w:rFonts w:asciiTheme="minorHAnsi" w:hAnsiTheme="minorHAnsi"/>
          <w:sz w:val="20"/>
          <w:szCs w:val="20"/>
        </w:rPr>
        <w:t xml:space="preserve"> </w:t>
      </w:r>
      <w:r w:rsidR="00FA46C1" w:rsidRPr="005E7784">
        <w:rPr>
          <w:rFonts w:asciiTheme="minorHAnsi" w:hAnsiTheme="minorHAnsi"/>
          <w:sz w:val="20"/>
          <w:szCs w:val="20"/>
        </w:rPr>
        <w:t>significant figures</w:t>
      </w:r>
      <w:r w:rsidRPr="005E7784">
        <w:rPr>
          <w:rFonts w:asciiTheme="minorHAnsi" w:hAnsiTheme="minorHAnsi"/>
          <w:sz w:val="20"/>
          <w:szCs w:val="20"/>
        </w:rPr>
        <w:t>.</w:t>
      </w:r>
    </w:p>
    <w:p w14:paraId="6AE4F338" w14:textId="77777777" w:rsidR="003D13F4" w:rsidRPr="005E7784" w:rsidRDefault="003D13F4" w:rsidP="003D13F4">
      <w:pPr>
        <w:tabs>
          <w:tab w:val="left" w:pos="-1440"/>
          <w:tab w:val="left" w:pos="-720"/>
          <w:tab w:val="left" w:pos="0"/>
          <w:tab w:val="left" w:pos="60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6C5398A9" w14:textId="77777777" w:rsidR="003D13F4" w:rsidRPr="005E7784" w:rsidRDefault="00591BCF" w:rsidP="00000D07">
      <w:pPr>
        <w:tabs>
          <w:tab w:val="left" w:pos="-1440"/>
          <w:tab w:val="left" w:pos="-720"/>
          <w:tab w:val="left" w:pos="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00" w:hanging="54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2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46" w:author="mley" w:date="2014-01-24T13:02:00Z" w:original="g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  <w:t>Quality Control</w:t>
      </w:r>
    </w:p>
    <w:p w14:paraId="5E148C32" w14:textId="77777777" w:rsidR="003D13F4" w:rsidRPr="005E7784" w:rsidRDefault="003D13F4" w:rsidP="00000D07">
      <w:pPr>
        <w:tabs>
          <w:tab w:val="left" w:pos="-1440"/>
          <w:tab w:val="left" w:pos="-720"/>
          <w:tab w:val="left" w:pos="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75634BFF" w14:textId="32DAA4AA" w:rsidR="003D13F4" w:rsidRPr="005E7784" w:rsidRDefault="00591BCF" w:rsidP="001D4124">
      <w:pPr>
        <w:tabs>
          <w:tab w:val="left" w:pos="-1440"/>
          <w:tab w:val="left" w:pos="-720"/>
          <w:tab w:val="left" w:pos="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66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3 \s 1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47" w:author="mley" w:date="2014-02-14T14:14:00Z" w:original="i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</w:r>
      <w:r w:rsidR="006D5C98" w:rsidRPr="005E7784">
        <w:rPr>
          <w:rFonts w:asciiTheme="minorHAnsi" w:hAnsiTheme="minorHAnsi"/>
          <w:sz w:val="20"/>
          <w:szCs w:val="20"/>
        </w:rPr>
        <w:t xml:space="preserve">Reporting Limit: </w:t>
      </w:r>
      <w:r w:rsidR="001D4124">
        <w:rPr>
          <w:rFonts w:asciiTheme="minorHAnsi" w:hAnsiTheme="minorHAnsi"/>
          <w:sz w:val="20"/>
          <w:szCs w:val="20"/>
        </w:rPr>
        <w:t>The reporting limit is dependent on the maximum volume of sample filtered. For 500 mL of sample and ≥</w:t>
      </w:r>
      <w:r w:rsidR="001D4124" w:rsidRPr="005E7784">
        <w:rPr>
          <w:rFonts w:asciiTheme="minorHAnsi" w:hAnsiTheme="minorHAnsi"/>
          <w:sz w:val="20"/>
          <w:szCs w:val="20"/>
        </w:rPr>
        <w:t xml:space="preserve"> 2.5 mg of residue on the filter </w:t>
      </w:r>
      <w:r w:rsidR="001D4124">
        <w:rPr>
          <w:rFonts w:asciiTheme="minorHAnsi" w:hAnsiTheme="minorHAnsi"/>
          <w:sz w:val="20"/>
          <w:szCs w:val="20"/>
        </w:rPr>
        <w:t xml:space="preserve">pad, the reporting limit will be 5 mg/L.  If the maximum sample volume is </w:t>
      </w:r>
      <w:r w:rsidR="001D4124" w:rsidRPr="005E7784">
        <w:rPr>
          <w:rFonts w:asciiTheme="minorHAnsi" w:hAnsiTheme="minorHAnsi"/>
          <w:sz w:val="20"/>
          <w:szCs w:val="20"/>
        </w:rPr>
        <w:t>1000 mL</w:t>
      </w:r>
      <w:r w:rsidR="001D4124">
        <w:rPr>
          <w:rFonts w:asciiTheme="minorHAnsi" w:hAnsiTheme="minorHAnsi"/>
          <w:sz w:val="20"/>
          <w:szCs w:val="20"/>
        </w:rPr>
        <w:t>, the reporting limit will be 2.5 mg/L.</w:t>
      </w:r>
      <w:r w:rsidR="001D4124">
        <w:rPr>
          <w:rFonts w:asciiTheme="minorHAnsi" w:hAnsiTheme="minorHAnsi"/>
          <w:sz w:val="20"/>
          <w:szCs w:val="20"/>
        </w:rPr>
        <w:br/>
      </w:r>
    </w:p>
    <w:p w14:paraId="3A3B5726" w14:textId="77777777" w:rsidR="003D13F4" w:rsidRPr="005E7784" w:rsidRDefault="00591BCF" w:rsidP="007C178C">
      <w:pPr>
        <w:tabs>
          <w:tab w:val="left" w:pos="-1440"/>
          <w:tab w:val="left" w:pos="-720"/>
          <w:tab w:val="left" w:pos="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660"/>
        <w:rPr>
          <w:del w:id="48" w:author="Mary Ellen Ley" w:date="2017-01-03T13:48:00Z"/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3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49" w:author="mley" w:date="2014-01-24T13:02:00Z" w:original="ii)"/>
        </w:fldChar>
      </w:r>
      <w:del w:id="50" w:author="Mary Ellen Ley" w:date="2017-01-03T13:48:00Z">
        <w:r w:rsidR="00205797" w:rsidRPr="005E7784">
          <w:rPr>
            <w:rFonts w:asciiTheme="minorHAnsi" w:hAnsiTheme="minorHAnsi"/>
            <w:sz w:val="20"/>
            <w:szCs w:val="20"/>
          </w:rPr>
          <w:tab/>
          <w:delText xml:space="preserve">Method blank: </w:delText>
        </w:r>
        <w:r w:rsidR="00EB0562" w:rsidRPr="005E7784">
          <w:rPr>
            <w:rFonts w:asciiTheme="minorHAnsi" w:hAnsiTheme="minorHAnsi"/>
            <w:sz w:val="20"/>
            <w:szCs w:val="20"/>
          </w:rPr>
          <w:delText>S</w:delText>
        </w:r>
        <w:r w:rsidR="00205797" w:rsidRPr="005E7784">
          <w:rPr>
            <w:rFonts w:asciiTheme="minorHAnsi" w:hAnsiTheme="minorHAnsi"/>
            <w:sz w:val="20"/>
            <w:szCs w:val="20"/>
          </w:rPr>
          <w:delText xml:space="preserve">ee Chapter </w:delText>
        </w:r>
        <w:r w:rsidR="00EB0562" w:rsidRPr="005E7784">
          <w:rPr>
            <w:rFonts w:asciiTheme="minorHAnsi" w:hAnsiTheme="minorHAnsi"/>
            <w:sz w:val="20"/>
            <w:szCs w:val="20"/>
          </w:rPr>
          <w:delText>6</w:delText>
        </w:r>
        <w:r w:rsidR="00205797" w:rsidRPr="005E7784">
          <w:rPr>
            <w:rFonts w:asciiTheme="minorHAnsi" w:hAnsiTheme="minorHAnsi"/>
            <w:sz w:val="20"/>
            <w:szCs w:val="20"/>
          </w:rPr>
          <w:delText>, Section 6</w:delText>
        </w:r>
        <w:r w:rsidR="003D13F4" w:rsidRPr="005E7784">
          <w:rPr>
            <w:rFonts w:asciiTheme="minorHAnsi" w:hAnsiTheme="minorHAnsi"/>
            <w:sz w:val="20"/>
            <w:szCs w:val="20"/>
          </w:rPr>
          <w:delText>.</w:delText>
        </w:r>
      </w:del>
    </w:p>
    <w:p w14:paraId="118B150A" w14:textId="77777777" w:rsidR="003D13F4" w:rsidRPr="005E7784" w:rsidRDefault="003D13F4" w:rsidP="007C178C">
      <w:pPr>
        <w:tabs>
          <w:tab w:val="left" w:pos="-1440"/>
          <w:tab w:val="left" w:pos="-720"/>
          <w:tab w:val="left" w:pos="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660"/>
        <w:rPr>
          <w:del w:id="51" w:author="Mary Ellen Ley" w:date="2017-01-03T13:48:00Z"/>
          <w:rFonts w:asciiTheme="minorHAnsi" w:hAnsiTheme="minorHAnsi"/>
          <w:sz w:val="20"/>
          <w:szCs w:val="20"/>
        </w:rPr>
      </w:pPr>
    </w:p>
    <w:p w14:paraId="133C217C" w14:textId="77777777" w:rsidR="00930E82" w:rsidRPr="00930E82" w:rsidRDefault="00205797" w:rsidP="00930E82">
      <w:pPr>
        <w:tabs>
          <w:tab w:val="left" w:pos="-1440"/>
          <w:tab w:val="left" w:pos="-720"/>
          <w:tab w:val="left" w:pos="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660"/>
        <w:rPr>
          <w:ins w:id="52" w:author="Mary Ellen Ley" w:date="2017-01-03T13:48:00Z"/>
          <w:rFonts w:asciiTheme="minorHAnsi" w:hAnsiTheme="minorHAnsi"/>
          <w:sz w:val="20"/>
          <w:szCs w:val="20"/>
        </w:rPr>
      </w:pPr>
      <w:ins w:id="53" w:author="Mary Ellen Ley" w:date="2017-01-03T13:48:00Z">
        <w:r w:rsidRPr="005E7784">
          <w:rPr>
            <w:rFonts w:asciiTheme="minorHAnsi" w:hAnsiTheme="minorHAnsi"/>
            <w:sz w:val="20"/>
            <w:szCs w:val="20"/>
          </w:rPr>
          <w:tab/>
        </w:r>
        <w:r w:rsidR="00930E82" w:rsidRPr="00930E82">
          <w:rPr>
            <w:rFonts w:asciiTheme="minorHAnsi" w:hAnsiTheme="minorHAnsi"/>
            <w:sz w:val="20"/>
            <w:szCs w:val="20"/>
          </w:rPr>
          <w:t>Laboratory Reagent Blank: At least one lab-filtered DI water blank per 20 CBP samples filtered by the lab. (The number of field-filtered blanks is dependent on the sampling program requirements.)</w:t>
        </w:r>
      </w:ins>
    </w:p>
    <w:p w14:paraId="0337E0D7" w14:textId="58822116" w:rsidR="003D13F4" w:rsidRPr="005E7784" w:rsidRDefault="003D13F4" w:rsidP="00930E82">
      <w:pPr>
        <w:tabs>
          <w:tab w:val="left" w:pos="-1440"/>
          <w:tab w:val="left" w:pos="-720"/>
          <w:tab w:val="left" w:pos="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660"/>
        <w:rPr>
          <w:ins w:id="54" w:author="Mary Ellen Ley" w:date="2017-01-03T13:48:00Z"/>
          <w:rFonts w:asciiTheme="minorHAnsi" w:hAnsiTheme="minorHAnsi"/>
          <w:sz w:val="20"/>
          <w:szCs w:val="20"/>
        </w:rPr>
      </w:pPr>
    </w:p>
    <w:p w14:paraId="11B95C38" w14:textId="1FB2D802" w:rsidR="003D13F4" w:rsidRPr="005E7784" w:rsidRDefault="00591BCF" w:rsidP="007C178C">
      <w:pPr>
        <w:tabs>
          <w:tab w:val="left" w:pos="-1440"/>
          <w:tab w:val="left" w:pos="-720"/>
          <w:tab w:val="left" w:pos="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66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3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55" w:author="mley" w:date="2014-01-24T13:02:00Z" w:original="iii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  <w:t>Labo</w:t>
      </w:r>
      <w:r w:rsidR="00EB0562" w:rsidRPr="005E7784">
        <w:rPr>
          <w:rFonts w:asciiTheme="minorHAnsi" w:hAnsiTheme="minorHAnsi"/>
          <w:sz w:val="20"/>
          <w:szCs w:val="20"/>
        </w:rPr>
        <w:t xml:space="preserve">ratory duplicate:  </w:t>
      </w:r>
      <w:del w:id="56" w:author="Mary Ellen Ley" w:date="2017-01-03T13:48:00Z">
        <w:r w:rsidR="00EB0562" w:rsidRPr="005E7784">
          <w:rPr>
            <w:rFonts w:asciiTheme="minorHAnsi" w:hAnsiTheme="minorHAnsi"/>
            <w:sz w:val="20"/>
            <w:szCs w:val="20"/>
          </w:rPr>
          <w:delText>S</w:delText>
        </w:r>
        <w:r w:rsidR="00205797" w:rsidRPr="005E7784">
          <w:rPr>
            <w:rFonts w:asciiTheme="minorHAnsi" w:hAnsiTheme="minorHAnsi"/>
            <w:sz w:val="20"/>
            <w:szCs w:val="20"/>
          </w:rPr>
          <w:delText xml:space="preserve">ee Chapter </w:delText>
        </w:r>
        <w:r w:rsidR="00EB0562" w:rsidRPr="005E7784">
          <w:rPr>
            <w:rFonts w:asciiTheme="minorHAnsi" w:hAnsiTheme="minorHAnsi"/>
            <w:sz w:val="20"/>
            <w:szCs w:val="20"/>
          </w:rPr>
          <w:delText>6</w:delText>
        </w:r>
        <w:r w:rsidR="00205797" w:rsidRPr="005E7784">
          <w:rPr>
            <w:rFonts w:asciiTheme="minorHAnsi" w:hAnsiTheme="minorHAnsi"/>
            <w:sz w:val="20"/>
            <w:szCs w:val="20"/>
          </w:rPr>
          <w:delText>, Section 6</w:delText>
        </w:r>
        <w:r w:rsidR="003D13F4" w:rsidRPr="005E7784">
          <w:rPr>
            <w:rFonts w:asciiTheme="minorHAnsi" w:hAnsiTheme="minorHAnsi"/>
            <w:sz w:val="20"/>
            <w:szCs w:val="20"/>
          </w:rPr>
          <w:delText>.</w:delText>
        </w:r>
      </w:del>
      <w:ins w:id="57" w:author="Mary Ellen Ley" w:date="2017-01-03T13:48:00Z">
        <w:r w:rsidR="00705C86">
          <w:rPr>
            <w:rFonts w:asciiTheme="minorHAnsi" w:hAnsiTheme="minorHAnsi"/>
            <w:sz w:val="20"/>
            <w:szCs w:val="20"/>
          </w:rPr>
          <w:t>At least one duplicate per 20 CBP samples</w:t>
        </w:r>
        <w:r w:rsidR="00930E82">
          <w:rPr>
            <w:rFonts w:asciiTheme="minorHAnsi" w:hAnsiTheme="minorHAnsi"/>
            <w:sz w:val="20"/>
            <w:szCs w:val="20"/>
          </w:rPr>
          <w:t xml:space="preserve"> filtered by the lab</w:t>
        </w:r>
        <w:r w:rsidR="00705C86">
          <w:rPr>
            <w:rFonts w:asciiTheme="minorHAnsi" w:hAnsiTheme="minorHAnsi"/>
            <w:sz w:val="20"/>
            <w:szCs w:val="20"/>
          </w:rPr>
          <w:t>.</w:t>
        </w:r>
        <w:r w:rsidR="002E5CF9" w:rsidRPr="002E5CF9">
          <w:rPr>
            <w:rStyle w:val="FootnoteReference"/>
            <w:rFonts w:asciiTheme="minorHAnsi" w:hAnsiTheme="minorHAnsi"/>
            <w:sz w:val="20"/>
            <w:szCs w:val="20"/>
            <w:vertAlign w:val="superscript"/>
          </w:rPr>
          <w:footnoteReference w:id="3"/>
        </w:r>
      </w:ins>
    </w:p>
    <w:p w14:paraId="0F138819" w14:textId="77777777" w:rsidR="003D13F4" w:rsidRPr="005E7784" w:rsidRDefault="003D13F4" w:rsidP="007C178C">
      <w:pPr>
        <w:tabs>
          <w:tab w:val="left" w:pos="-1440"/>
          <w:tab w:val="left" w:pos="-720"/>
          <w:tab w:val="left" w:pos="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hanging="660"/>
        <w:rPr>
          <w:rFonts w:asciiTheme="minorHAnsi" w:hAnsiTheme="minorHAnsi"/>
          <w:sz w:val="20"/>
          <w:szCs w:val="20"/>
        </w:rPr>
      </w:pPr>
    </w:p>
    <w:p w14:paraId="7B58D097" w14:textId="2B15811F" w:rsidR="003224C6" w:rsidRPr="005E7784" w:rsidRDefault="00591BCF" w:rsidP="007C178C">
      <w:pPr>
        <w:tabs>
          <w:tab w:val="left" w:pos="-1440"/>
          <w:tab w:val="left" w:pos="-720"/>
          <w:tab w:val="left" w:pos="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66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3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60" w:author="mley" w:date="2014-01-24T13:02:00Z" w:original="iv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  <w:t xml:space="preserve">Reference materials:  The laboratory must analyze a </w:t>
      </w:r>
      <w:r w:rsidR="003D1B04" w:rsidRPr="005E7784">
        <w:rPr>
          <w:rFonts w:asciiTheme="minorHAnsi" w:hAnsiTheme="minorHAnsi"/>
          <w:sz w:val="20"/>
          <w:szCs w:val="20"/>
        </w:rPr>
        <w:t xml:space="preserve">TSS </w:t>
      </w:r>
      <w:del w:id="61" w:author="Mary Ellen Ley" w:date="2017-01-03T13:48:00Z">
        <w:r w:rsidR="003D13F4" w:rsidRPr="005E7784">
          <w:rPr>
            <w:rFonts w:asciiTheme="minorHAnsi" w:hAnsiTheme="minorHAnsi"/>
            <w:sz w:val="20"/>
            <w:szCs w:val="20"/>
          </w:rPr>
          <w:delText>standard</w:delText>
        </w:r>
      </w:del>
      <w:ins w:id="62" w:author="Mary Ellen Ley" w:date="2017-01-03T13:48:00Z">
        <w:r w:rsidR="00964283">
          <w:rPr>
            <w:rFonts w:asciiTheme="minorHAnsi" w:hAnsiTheme="minorHAnsi"/>
            <w:sz w:val="20"/>
            <w:szCs w:val="20"/>
          </w:rPr>
          <w:t>certified</w:t>
        </w:r>
      </w:ins>
      <w:r w:rsidR="003D13F4" w:rsidRPr="005E7784">
        <w:rPr>
          <w:rFonts w:asciiTheme="minorHAnsi" w:hAnsiTheme="minorHAnsi"/>
          <w:sz w:val="20"/>
          <w:szCs w:val="20"/>
        </w:rPr>
        <w:t xml:space="preserve"> reference material</w:t>
      </w:r>
      <w:ins w:id="63" w:author="Mary Ellen Ley" w:date="2017-01-03T13:48:00Z">
        <w:r w:rsidR="003D13F4" w:rsidRPr="005E7784">
          <w:rPr>
            <w:rFonts w:asciiTheme="minorHAnsi" w:hAnsiTheme="minorHAnsi"/>
            <w:sz w:val="20"/>
            <w:szCs w:val="20"/>
          </w:rPr>
          <w:t xml:space="preserve"> </w:t>
        </w:r>
        <w:r w:rsidR="00964283">
          <w:rPr>
            <w:rFonts w:asciiTheme="minorHAnsi" w:hAnsiTheme="minorHAnsi"/>
            <w:sz w:val="20"/>
            <w:szCs w:val="20"/>
          </w:rPr>
          <w:t>(CRM)</w:t>
        </w:r>
      </w:ins>
      <w:r w:rsidR="00964283">
        <w:rPr>
          <w:rFonts w:asciiTheme="minorHAnsi" w:hAnsiTheme="minorHAnsi"/>
          <w:sz w:val="20"/>
          <w:szCs w:val="20"/>
        </w:rPr>
        <w:t xml:space="preserve"> </w:t>
      </w:r>
      <w:r w:rsidR="00EB0562" w:rsidRPr="005E7784">
        <w:rPr>
          <w:rFonts w:asciiTheme="minorHAnsi" w:hAnsiTheme="minorHAnsi"/>
          <w:sz w:val="20"/>
          <w:szCs w:val="20"/>
        </w:rPr>
        <w:t>at least quarterly</w:t>
      </w:r>
      <w:r w:rsidR="003D1B04" w:rsidRPr="005E7784">
        <w:rPr>
          <w:rFonts w:asciiTheme="minorHAnsi" w:hAnsiTheme="minorHAnsi"/>
          <w:sz w:val="20"/>
          <w:szCs w:val="20"/>
        </w:rPr>
        <w:t>.</w:t>
      </w:r>
      <w:bookmarkStart w:id="64" w:name="_GoBack"/>
      <w:bookmarkEnd w:id="64"/>
      <w:r w:rsidR="00784865" w:rsidRPr="005E7784">
        <w:rPr>
          <w:rFonts w:asciiTheme="minorHAnsi" w:hAnsiTheme="minorHAnsi"/>
          <w:sz w:val="20"/>
          <w:szCs w:val="20"/>
        </w:rPr>
        <w:br/>
      </w:r>
    </w:p>
    <w:p w14:paraId="194722D3" w14:textId="20A56AB9" w:rsidR="003224C6" w:rsidRPr="005E7784" w:rsidRDefault="00784865" w:rsidP="006B3CD1">
      <w:pPr>
        <w:tabs>
          <w:tab w:val="left" w:pos="-1440"/>
          <w:tab w:val="left" w:pos="-720"/>
          <w:tab w:val="left" w:pos="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560" w:hanging="66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t>v)</w:t>
      </w:r>
      <w:r w:rsidRPr="005E7784">
        <w:rPr>
          <w:rFonts w:asciiTheme="minorHAnsi" w:hAnsiTheme="minorHAnsi"/>
          <w:sz w:val="20"/>
          <w:szCs w:val="20"/>
        </w:rPr>
        <w:tab/>
        <w:t>Balance calibration</w:t>
      </w:r>
      <w:r w:rsidR="001D4124">
        <w:rPr>
          <w:rFonts w:asciiTheme="minorHAnsi" w:hAnsiTheme="minorHAnsi"/>
          <w:sz w:val="20"/>
          <w:szCs w:val="20"/>
        </w:rPr>
        <w:t>:</w:t>
      </w:r>
      <w:r w:rsidR="00D47A53">
        <w:rPr>
          <w:rFonts w:asciiTheme="minorHAnsi" w:hAnsiTheme="minorHAnsi"/>
          <w:sz w:val="20"/>
          <w:szCs w:val="20"/>
        </w:rPr>
        <w:t xml:space="preserve">  </w:t>
      </w:r>
      <w:r w:rsidR="000E401F" w:rsidRPr="000E401F">
        <w:rPr>
          <w:rFonts w:asciiTheme="minorHAnsi" w:hAnsiTheme="minorHAnsi"/>
          <w:sz w:val="20"/>
          <w:szCs w:val="20"/>
        </w:rPr>
        <w:t xml:space="preserve">Check </w:t>
      </w:r>
      <w:r w:rsidR="004D628D">
        <w:rPr>
          <w:rFonts w:asciiTheme="minorHAnsi" w:hAnsiTheme="minorHAnsi"/>
          <w:sz w:val="20"/>
          <w:szCs w:val="20"/>
        </w:rPr>
        <w:t xml:space="preserve">the </w:t>
      </w:r>
      <w:r w:rsidR="000E401F" w:rsidRPr="000E401F">
        <w:rPr>
          <w:rFonts w:asciiTheme="minorHAnsi" w:hAnsiTheme="minorHAnsi"/>
          <w:sz w:val="20"/>
          <w:szCs w:val="20"/>
        </w:rPr>
        <w:t xml:space="preserve">calibration of the </w:t>
      </w:r>
      <w:r w:rsidR="004D628D">
        <w:rPr>
          <w:rFonts w:asciiTheme="minorHAnsi" w:hAnsiTheme="minorHAnsi"/>
          <w:sz w:val="20"/>
          <w:szCs w:val="20"/>
        </w:rPr>
        <w:t xml:space="preserve">analytical </w:t>
      </w:r>
      <w:r w:rsidR="000E401F" w:rsidRPr="000E401F">
        <w:rPr>
          <w:rFonts w:asciiTheme="minorHAnsi" w:hAnsiTheme="minorHAnsi"/>
          <w:sz w:val="20"/>
          <w:szCs w:val="20"/>
        </w:rPr>
        <w:t xml:space="preserve">balance each day of use with NIST-traceable weights that </w:t>
      </w:r>
      <w:r w:rsidR="006B3CD1">
        <w:rPr>
          <w:rFonts w:asciiTheme="minorHAnsi" w:hAnsiTheme="minorHAnsi"/>
          <w:sz w:val="20"/>
          <w:szCs w:val="20"/>
        </w:rPr>
        <w:t>bracket</w:t>
      </w:r>
      <w:r w:rsidR="000E401F" w:rsidRPr="000E401F">
        <w:rPr>
          <w:rFonts w:asciiTheme="minorHAnsi" w:hAnsiTheme="minorHAnsi"/>
          <w:sz w:val="20"/>
          <w:szCs w:val="20"/>
        </w:rPr>
        <w:t xml:space="preserve"> the working range, e.g., a high and </w:t>
      </w:r>
      <w:ins w:id="65" w:author="Mary Ellen Ley" w:date="2017-01-03T13:48:00Z">
        <w:r w:rsidR="00964283">
          <w:rPr>
            <w:rFonts w:asciiTheme="minorHAnsi" w:hAnsiTheme="minorHAnsi"/>
            <w:sz w:val="20"/>
            <w:szCs w:val="20"/>
          </w:rPr>
          <w:t xml:space="preserve">a </w:t>
        </w:r>
      </w:ins>
      <w:r w:rsidR="000E401F" w:rsidRPr="000E401F">
        <w:rPr>
          <w:rFonts w:asciiTheme="minorHAnsi" w:hAnsiTheme="minorHAnsi"/>
          <w:sz w:val="20"/>
          <w:szCs w:val="20"/>
        </w:rPr>
        <w:t xml:space="preserve">low weight.  </w:t>
      </w:r>
      <w:r w:rsidR="006B3CD1">
        <w:rPr>
          <w:rFonts w:asciiTheme="minorHAnsi" w:hAnsiTheme="minorHAnsi"/>
          <w:sz w:val="20"/>
          <w:szCs w:val="20"/>
        </w:rPr>
        <w:br/>
      </w:r>
    </w:p>
    <w:p w14:paraId="590FB6C4" w14:textId="77777777" w:rsidR="003D13F4" w:rsidRPr="005E7784" w:rsidRDefault="003D13F4" w:rsidP="00000D07">
      <w:pPr>
        <w:tabs>
          <w:tab w:val="left" w:pos="-1440"/>
          <w:tab w:val="left" w:pos="-720"/>
          <w:tab w:val="left" w:pos="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/>
          <w:sz w:val="20"/>
          <w:szCs w:val="20"/>
        </w:rPr>
      </w:pPr>
    </w:p>
    <w:p w14:paraId="4AE36D4C" w14:textId="77777777" w:rsidR="003D13F4" w:rsidRPr="005E7784" w:rsidRDefault="00591BCF" w:rsidP="007C178C">
      <w:pPr>
        <w:tabs>
          <w:tab w:val="left" w:pos="-1440"/>
          <w:tab w:val="left" w:pos="-720"/>
          <w:tab w:val="left" w:pos="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00" w:hanging="60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fldChar w:fldCharType="begin"/>
      </w:r>
      <w:r w:rsidR="003D13F4" w:rsidRPr="005E7784">
        <w:rPr>
          <w:rFonts w:asciiTheme="minorHAnsi" w:hAnsiTheme="minorHAnsi"/>
          <w:sz w:val="20"/>
          <w:szCs w:val="20"/>
        </w:rPr>
        <w:instrText>LISTNUM 2 \l 2</w:instrText>
      </w:r>
      <w:r w:rsidRPr="005E7784">
        <w:rPr>
          <w:rFonts w:asciiTheme="minorHAnsi" w:hAnsiTheme="minorHAnsi"/>
          <w:sz w:val="20"/>
          <w:szCs w:val="20"/>
        </w:rPr>
        <w:fldChar w:fldCharType="end">
          <w:numberingChange w:id="66" w:author="mley" w:date="2014-01-24T13:02:00Z" w:original="h)"/>
        </w:fldChar>
      </w:r>
      <w:r w:rsidR="003D13F4" w:rsidRPr="005E7784">
        <w:rPr>
          <w:rFonts w:asciiTheme="minorHAnsi" w:hAnsiTheme="minorHAnsi"/>
          <w:sz w:val="20"/>
          <w:szCs w:val="20"/>
        </w:rPr>
        <w:tab/>
        <w:t>References</w:t>
      </w:r>
    </w:p>
    <w:p w14:paraId="11E4CC43" w14:textId="77777777" w:rsidR="00825ED3" w:rsidRPr="005E7784" w:rsidRDefault="00825ED3" w:rsidP="007C178C">
      <w:pPr>
        <w:tabs>
          <w:tab w:val="left" w:pos="-1440"/>
          <w:tab w:val="left" w:pos="-720"/>
          <w:tab w:val="left" w:pos="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00"/>
        <w:rPr>
          <w:rFonts w:asciiTheme="minorHAnsi" w:hAnsiTheme="minorHAnsi"/>
          <w:sz w:val="20"/>
          <w:szCs w:val="20"/>
        </w:rPr>
      </w:pPr>
    </w:p>
    <w:p w14:paraId="117CDD0A" w14:textId="61C1193E" w:rsidR="00D50BC0" w:rsidRPr="005E7784" w:rsidRDefault="00D50BC0" w:rsidP="007C178C">
      <w:pPr>
        <w:widowControl/>
        <w:autoSpaceDE/>
        <w:autoSpaceDN/>
        <w:adjustRightInd/>
        <w:ind w:left="90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t>Standard Methods for the Examination of Water and Wastewater, Method 2540 D</w:t>
      </w:r>
      <w:r w:rsidR="00051598">
        <w:rPr>
          <w:rFonts w:asciiTheme="minorHAnsi" w:hAnsiTheme="minorHAnsi"/>
          <w:sz w:val="20"/>
          <w:szCs w:val="20"/>
        </w:rPr>
        <w:t>-2011</w:t>
      </w:r>
      <w:r w:rsidRPr="005E7784">
        <w:rPr>
          <w:rFonts w:asciiTheme="minorHAnsi" w:hAnsiTheme="minorHAnsi"/>
          <w:sz w:val="20"/>
          <w:szCs w:val="20"/>
        </w:rPr>
        <w:t xml:space="preserve">, “Total Suspended Solids Dried at 103 – 105 </w:t>
      </w:r>
      <w:r w:rsidRPr="005E7784">
        <w:rPr>
          <w:rFonts w:asciiTheme="minorHAnsi" w:hAnsiTheme="minorHAnsi"/>
          <w:sz w:val="20"/>
          <w:szCs w:val="20"/>
          <w:vertAlign w:val="superscript"/>
        </w:rPr>
        <w:t>o</w:t>
      </w:r>
      <w:r w:rsidRPr="005E7784">
        <w:rPr>
          <w:rFonts w:asciiTheme="minorHAnsi" w:hAnsiTheme="minorHAnsi"/>
          <w:sz w:val="20"/>
          <w:szCs w:val="20"/>
        </w:rPr>
        <w:t xml:space="preserve"> C</w:t>
      </w:r>
      <w:r w:rsidR="00366F4D">
        <w:rPr>
          <w:rFonts w:asciiTheme="minorHAnsi" w:hAnsiTheme="minorHAnsi"/>
          <w:sz w:val="20"/>
          <w:szCs w:val="20"/>
        </w:rPr>
        <w:t>,</w:t>
      </w:r>
      <w:r w:rsidRPr="005E7784">
        <w:rPr>
          <w:rFonts w:asciiTheme="minorHAnsi" w:hAnsiTheme="minorHAnsi"/>
          <w:sz w:val="20"/>
          <w:szCs w:val="20"/>
        </w:rPr>
        <w:t xml:space="preserve"> 22nd Edition, pp 2-66, 2012.</w:t>
      </w:r>
    </w:p>
    <w:p w14:paraId="7E389308" w14:textId="77777777" w:rsidR="00D50BC0" w:rsidRPr="005E7784" w:rsidRDefault="00D50BC0" w:rsidP="007C178C">
      <w:pPr>
        <w:widowControl/>
        <w:autoSpaceDE/>
        <w:autoSpaceDN/>
        <w:adjustRightInd/>
        <w:ind w:left="900"/>
        <w:rPr>
          <w:rFonts w:asciiTheme="minorHAnsi" w:hAnsiTheme="minorHAnsi"/>
          <w:sz w:val="20"/>
          <w:szCs w:val="20"/>
        </w:rPr>
      </w:pPr>
    </w:p>
    <w:p w14:paraId="18DD3D67" w14:textId="614008DA" w:rsidR="00825ED3" w:rsidRPr="005E7784" w:rsidRDefault="00825ED3" w:rsidP="00326B46">
      <w:pPr>
        <w:tabs>
          <w:tab w:val="left" w:pos="-1440"/>
          <w:tab w:val="left" w:pos="-720"/>
          <w:tab w:val="left" w:pos="0"/>
          <w:tab w:val="left" w:pos="1560"/>
          <w:tab w:val="left" w:pos="2760"/>
          <w:tab w:val="left" w:pos="42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00"/>
        <w:rPr>
          <w:rFonts w:asciiTheme="minorHAnsi" w:hAnsiTheme="minorHAnsi"/>
          <w:sz w:val="20"/>
          <w:szCs w:val="20"/>
        </w:rPr>
      </w:pPr>
      <w:r w:rsidRPr="005E7784">
        <w:rPr>
          <w:rFonts w:asciiTheme="minorHAnsi" w:hAnsiTheme="minorHAnsi"/>
          <w:sz w:val="20"/>
          <w:szCs w:val="20"/>
        </w:rPr>
        <w:t xml:space="preserve">U.S. Geological Survey, Techniques of Water-Resources Investigations of the United States Geological Survey.  Chapter A1, Methods </w:t>
      </w:r>
      <w:r w:rsidR="002D4249" w:rsidRPr="005E7784">
        <w:rPr>
          <w:rFonts w:asciiTheme="minorHAnsi" w:hAnsiTheme="minorHAnsi"/>
          <w:sz w:val="20"/>
          <w:szCs w:val="20"/>
        </w:rPr>
        <w:t>for</w:t>
      </w:r>
      <w:r w:rsidRPr="005E7784">
        <w:rPr>
          <w:rFonts w:asciiTheme="minorHAnsi" w:hAnsiTheme="minorHAnsi"/>
          <w:sz w:val="20"/>
          <w:szCs w:val="20"/>
        </w:rPr>
        <w:t xml:space="preserve"> the Determination of Inorganic Substances in Water and Fluvial Sediments.  Book 5</w:t>
      </w:r>
      <w:r w:rsidR="002D4249" w:rsidRPr="005E7784">
        <w:rPr>
          <w:rFonts w:asciiTheme="minorHAnsi" w:hAnsiTheme="minorHAnsi"/>
          <w:sz w:val="20"/>
          <w:szCs w:val="20"/>
        </w:rPr>
        <w:t>, Laboratory</w:t>
      </w:r>
      <w:r w:rsidRPr="005E7784">
        <w:rPr>
          <w:rFonts w:asciiTheme="minorHAnsi" w:hAnsiTheme="minorHAnsi"/>
          <w:sz w:val="20"/>
          <w:szCs w:val="20"/>
        </w:rPr>
        <w:t xml:space="preserve"> Analysis, 3</w:t>
      </w:r>
      <w:r w:rsidRPr="005E7784">
        <w:rPr>
          <w:rFonts w:asciiTheme="minorHAnsi" w:hAnsiTheme="minorHAnsi"/>
          <w:sz w:val="20"/>
          <w:szCs w:val="20"/>
          <w:vertAlign w:val="superscript"/>
        </w:rPr>
        <w:t>rd</w:t>
      </w:r>
      <w:r w:rsidRPr="005E7784">
        <w:rPr>
          <w:rFonts w:asciiTheme="minorHAnsi" w:hAnsiTheme="minorHAnsi"/>
          <w:sz w:val="20"/>
          <w:szCs w:val="20"/>
        </w:rPr>
        <w:t xml:space="preserve"> Ed.; Method I-3765-85, p. 443, (1989).</w:t>
      </w:r>
    </w:p>
    <w:sectPr w:rsidR="00825ED3" w:rsidRPr="005E7784" w:rsidSect="00001FD2">
      <w:headerReference w:type="default" r:id="rId13"/>
      <w:footerReference w:type="default" r:id="rId14"/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9" w:author="Mary Ellen Ley" w:date="2016-03-21T17:16:00Z" w:initials="MEL">
    <w:p w14:paraId="1C37358C" w14:textId="77777777" w:rsidR="00051598" w:rsidRDefault="00051598">
      <w:pPr>
        <w:pStyle w:val="CommentText"/>
      </w:pPr>
      <w:r>
        <w:rPr>
          <w:rStyle w:val="CommentReference"/>
        </w:rPr>
        <w:annotationRef/>
      </w:r>
      <w:r>
        <w:t>Standard Methods says 4% difference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C37358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F2676" w14:textId="77777777" w:rsidR="00C60376" w:rsidRDefault="00C60376" w:rsidP="008C53AD">
      <w:r>
        <w:separator/>
      </w:r>
    </w:p>
  </w:endnote>
  <w:endnote w:type="continuationSeparator" w:id="0">
    <w:p w14:paraId="3FF9D021" w14:textId="77777777" w:rsidR="00C60376" w:rsidRDefault="00C60376" w:rsidP="008C53AD">
      <w:r>
        <w:continuationSeparator/>
      </w:r>
    </w:p>
  </w:endnote>
  <w:endnote w:type="continuationNotice" w:id="1">
    <w:p w14:paraId="5A88A177" w14:textId="77777777" w:rsidR="00C60376" w:rsidRDefault="00C603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24AA9" w14:textId="0CDF61FC" w:rsidR="004D628D" w:rsidRPr="004D628D" w:rsidRDefault="004D628D" w:rsidP="00922FBA">
    <w:pPr>
      <w:widowControl/>
      <w:tabs>
        <w:tab w:val="center" w:pos="4320"/>
        <w:tab w:val="right" w:pos="8640"/>
      </w:tabs>
      <w:autoSpaceDE/>
      <w:autoSpaceDN/>
      <w:adjustRightInd/>
      <w:spacing w:after="160" w:line="259" w:lineRule="auto"/>
      <w:ind w:left="1570" w:hanging="965"/>
      <w:jc w:val="center"/>
      <w:rPr>
        <w:rFonts w:ascii="Calibri" w:hAnsi="Calibri"/>
        <w:b/>
        <w:i/>
        <w:color w:val="1F3864"/>
        <w:sz w:val="18"/>
        <w:szCs w:val="18"/>
      </w:rPr>
    </w:pPr>
    <w:r w:rsidRPr="004D628D">
      <w:rPr>
        <w:rFonts w:ascii="Calibri" w:hAnsi="Calibri"/>
        <w:b/>
        <w:i/>
        <w:color w:val="1F3864"/>
        <w:sz w:val="18"/>
        <w:szCs w:val="18"/>
      </w:rPr>
      <w:t xml:space="preserve">Methods and Quality Assurance for CBP Water Quality Monitoring Programs </w:t>
    </w:r>
    <w:r w:rsidRPr="004D628D">
      <w:rPr>
        <w:rFonts w:ascii="Calibri" w:hAnsi="Calibri"/>
        <w:b/>
        <w:i/>
        <w:color w:val="1F3864"/>
        <w:sz w:val="18"/>
        <w:szCs w:val="18"/>
      </w:rPr>
      <w:tab/>
    </w:r>
    <w:r w:rsidR="0007701E">
      <w:rPr>
        <w:rFonts w:ascii="Calibri" w:hAnsi="Calibri"/>
        <w:b/>
        <w:i/>
        <w:color w:val="1F3864"/>
        <w:sz w:val="18"/>
        <w:szCs w:val="18"/>
      </w:rPr>
      <w:t>Chapter 6</w:t>
    </w:r>
    <w:r w:rsidRPr="004D628D">
      <w:rPr>
        <w:rFonts w:ascii="Calibri" w:hAnsi="Calibri"/>
        <w:b/>
        <w:i/>
        <w:color w:val="1F3864"/>
        <w:sz w:val="18"/>
        <w:szCs w:val="18"/>
      </w:rPr>
      <w:t xml:space="preserve">, </w:t>
    </w:r>
    <w:r w:rsidR="00922FBA">
      <w:rPr>
        <w:rFonts w:ascii="Calibri" w:hAnsi="Calibri"/>
        <w:b/>
        <w:i/>
        <w:color w:val="1F3864"/>
        <w:sz w:val="18"/>
        <w:szCs w:val="18"/>
      </w:rPr>
      <w:t>Page</w:t>
    </w:r>
    <w:r w:rsidR="0007701E">
      <w:rPr>
        <w:rFonts w:ascii="Calibri" w:hAnsi="Calibri"/>
        <w:b/>
        <w:i/>
        <w:color w:val="1F3864"/>
        <w:sz w:val="18"/>
        <w:szCs w:val="18"/>
      </w:rPr>
      <w:t xml:space="preserve"> D.11−</w:t>
    </w:r>
    <w:r w:rsidRPr="004D628D">
      <w:rPr>
        <w:rFonts w:ascii="Calibri" w:hAnsi="Calibri"/>
        <w:b/>
        <w:i/>
        <w:color w:val="1F3864"/>
        <w:sz w:val="18"/>
        <w:szCs w:val="18"/>
      </w:rPr>
      <w:fldChar w:fldCharType="begin"/>
    </w:r>
    <w:r w:rsidRPr="004D628D">
      <w:rPr>
        <w:rFonts w:ascii="Calibri" w:hAnsi="Calibri"/>
        <w:b/>
        <w:i/>
        <w:color w:val="1F3864"/>
        <w:sz w:val="18"/>
        <w:szCs w:val="18"/>
      </w:rPr>
      <w:instrText xml:space="preserve"> PAGE   \* MERGEFORMAT </w:instrText>
    </w:r>
    <w:r w:rsidRPr="004D628D">
      <w:rPr>
        <w:rFonts w:ascii="Calibri" w:hAnsi="Calibri"/>
        <w:b/>
        <w:i/>
        <w:color w:val="1F3864"/>
        <w:sz w:val="18"/>
        <w:szCs w:val="18"/>
      </w:rPr>
      <w:fldChar w:fldCharType="separate"/>
    </w:r>
    <w:r w:rsidR="00C60376">
      <w:rPr>
        <w:rFonts w:ascii="Calibri" w:hAnsi="Calibri"/>
        <w:b/>
        <w:i/>
        <w:noProof/>
        <w:color w:val="1F3864"/>
        <w:sz w:val="18"/>
        <w:szCs w:val="18"/>
      </w:rPr>
      <w:t>2</w:t>
    </w:r>
    <w:r w:rsidRPr="004D628D">
      <w:rPr>
        <w:rFonts w:ascii="Calibri" w:hAnsi="Calibri"/>
        <w:b/>
        <w:i/>
        <w:noProof/>
        <w:color w:val="1F3864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25B612" w14:textId="77777777" w:rsidR="00C60376" w:rsidRDefault="00C60376" w:rsidP="008C53AD">
      <w:r>
        <w:separator/>
      </w:r>
    </w:p>
  </w:footnote>
  <w:footnote w:type="continuationSeparator" w:id="0">
    <w:p w14:paraId="15C74042" w14:textId="77777777" w:rsidR="00C60376" w:rsidRDefault="00C60376" w:rsidP="008C53AD">
      <w:r>
        <w:continuationSeparator/>
      </w:r>
    </w:p>
  </w:footnote>
  <w:footnote w:type="continuationNotice" w:id="1">
    <w:p w14:paraId="78F58AB0" w14:textId="77777777" w:rsidR="00C60376" w:rsidRDefault="00C60376"/>
  </w:footnote>
  <w:footnote w:id="2">
    <w:p w14:paraId="1342E05A" w14:textId="2D1D7964" w:rsidR="00573F34" w:rsidRDefault="00573F34">
      <w:pPr>
        <w:pStyle w:val="FootnoteText"/>
      </w:pPr>
      <w:r w:rsidRPr="00C60376">
        <w:rPr>
          <w:rStyle w:val="FootnoteReference"/>
          <w:vertAlign w:val="superscript"/>
        </w:rPr>
        <w:footnoteRef/>
      </w:r>
      <w:r>
        <w:t xml:space="preserve"> Standard Methods requires that </w:t>
      </w:r>
      <w:r w:rsidRPr="00D24052">
        <w:rPr>
          <w:u w:val="single"/>
        </w:rPr>
        <w:t>all</w:t>
      </w:r>
      <w:r>
        <w:t xml:space="preserve"> of the filters be re-weighed to a constant weight</w:t>
      </w:r>
      <w:del w:id="35" w:author="Mary Ellen Ley" w:date="2017-01-03T13:48:00Z">
        <w:r>
          <w:delText>.</w:delText>
        </w:r>
      </w:del>
      <w:ins w:id="36" w:author="Mary Ellen Ley" w:date="2017-01-03T13:48:00Z">
        <w:r w:rsidR="00F227A0">
          <w:t>, defined as no more than 4% difference</w:t>
        </w:r>
        <w:r w:rsidR="002E5CF9">
          <w:t xml:space="preserve"> or 0.5mg, whichever is less</w:t>
        </w:r>
        <w:r>
          <w:t>.</w:t>
        </w:r>
      </w:ins>
      <w:r w:rsidR="00F227A0">
        <w:t xml:space="preserve"> </w:t>
      </w:r>
      <w:r>
        <w:t xml:space="preserve">The CBP </w:t>
      </w:r>
      <w:r w:rsidR="004D2AF5">
        <w:t>r</w:t>
      </w:r>
      <w:r>
        <w:t>equirement is less stringent.</w:t>
      </w:r>
    </w:p>
  </w:footnote>
  <w:footnote w:id="3">
    <w:p w14:paraId="17451EB6" w14:textId="7004BA52" w:rsidR="002E5CF9" w:rsidRDefault="002E5CF9">
      <w:pPr>
        <w:pStyle w:val="FootnoteText"/>
        <w:rPr>
          <w:ins w:id="58" w:author="Mary Ellen Ley" w:date="2017-01-03T13:48:00Z"/>
        </w:rPr>
      </w:pPr>
      <w:ins w:id="59" w:author="Mary Ellen Ley" w:date="2017-01-03T13:48:00Z">
        <w:r w:rsidRPr="002E5CF9">
          <w:rPr>
            <w:rStyle w:val="FootnoteReference"/>
            <w:vertAlign w:val="superscript"/>
          </w:rPr>
          <w:footnoteRef/>
        </w:r>
        <w:r>
          <w:t xml:space="preserve"> Standard Methods requires one duplicate for every 10 samples</w:t>
        </w:r>
        <w:r w:rsidR="00E914C6">
          <w:t xml:space="preserve"> and</w:t>
        </w:r>
        <w:r>
          <w:t xml:space="preserve"> </w:t>
        </w:r>
        <w:r w:rsidR="00E914C6">
          <w:t>duplicate</w:t>
        </w:r>
        <w:r w:rsidR="006D1876">
          <w:t xml:space="preserve"> results </w:t>
        </w:r>
        <w:r>
          <w:t xml:space="preserve">should agree within </w:t>
        </w:r>
        <w:r w:rsidR="00033DD2">
          <w:t>5</w:t>
        </w:r>
        <w:r>
          <w:t>% of their average weight.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A6929" w14:textId="77777777" w:rsidR="006F280C" w:rsidRPr="00A2626D" w:rsidRDefault="006F280C" w:rsidP="006F280C">
    <w:pPr>
      <w:widowControl/>
      <w:autoSpaceDE/>
      <w:autoSpaceDN/>
      <w:adjustRightInd/>
      <w:jc w:val="right"/>
      <w:rPr>
        <w:rFonts w:ascii="Calibri" w:hAnsi="Calibri"/>
        <w:sz w:val="20"/>
        <w:szCs w:val="20"/>
      </w:rPr>
    </w:pPr>
    <w:r w:rsidRPr="00A2626D">
      <w:rPr>
        <w:rFonts w:ascii="Calibri" w:hAnsi="Calibri"/>
        <w:sz w:val="20"/>
        <w:szCs w:val="20"/>
      </w:rPr>
      <w:t xml:space="preserve">Chapter 6, Section D.11 </w:t>
    </w:r>
  </w:p>
  <w:p w14:paraId="7281362A" w14:textId="77777777" w:rsidR="006F280C" w:rsidRPr="00A2626D" w:rsidRDefault="006F280C" w:rsidP="006F280C">
    <w:pPr>
      <w:widowControl/>
      <w:autoSpaceDE/>
      <w:autoSpaceDN/>
      <w:adjustRightInd/>
      <w:jc w:val="right"/>
      <w:rPr>
        <w:rFonts w:ascii="Calibri" w:hAnsi="Calibri"/>
        <w:sz w:val="20"/>
        <w:szCs w:val="20"/>
      </w:rPr>
    </w:pPr>
    <w:r w:rsidRPr="00A2626D">
      <w:rPr>
        <w:rFonts w:ascii="Calibri" w:hAnsi="Calibri"/>
        <w:sz w:val="20"/>
        <w:szCs w:val="20"/>
      </w:rPr>
      <w:t>Total Suspended Solids</w:t>
    </w:r>
  </w:p>
  <w:p w14:paraId="61892896" w14:textId="56680CEA" w:rsidR="00D71E56" w:rsidRDefault="00F41789" w:rsidP="00A2626D">
    <w:pPr>
      <w:widowControl/>
      <w:autoSpaceDE/>
      <w:autoSpaceDN/>
      <w:adjustRightInd/>
      <w:jc w:val="right"/>
      <w:rPr>
        <w:rFonts w:ascii="Calibri" w:hAnsi="Calibri"/>
        <w:sz w:val="20"/>
        <w:szCs w:val="20"/>
      </w:rPr>
    </w:pPr>
    <w:del w:id="67" w:author="Mary Ellen Ley" w:date="2017-01-03T13:48:00Z">
      <w:r>
        <w:rPr>
          <w:rFonts w:ascii="Calibri" w:hAnsi="Calibri"/>
          <w:sz w:val="20"/>
          <w:szCs w:val="20"/>
        </w:rPr>
        <w:delText>Mar. 22</w:delText>
      </w:r>
    </w:del>
    <w:ins w:id="68" w:author="Mary Ellen Ley" w:date="2017-01-03T13:48:00Z">
      <w:r w:rsidR="00964283">
        <w:rPr>
          <w:rFonts w:ascii="Calibri" w:hAnsi="Calibri"/>
          <w:sz w:val="20"/>
          <w:szCs w:val="20"/>
        </w:rPr>
        <w:t>Dec</w:t>
      </w:r>
      <w:r>
        <w:rPr>
          <w:rFonts w:ascii="Calibri" w:hAnsi="Calibri"/>
          <w:sz w:val="20"/>
          <w:szCs w:val="20"/>
        </w:rPr>
        <w:t xml:space="preserve">. </w:t>
      </w:r>
      <w:r w:rsidR="00964283">
        <w:rPr>
          <w:rFonts w:ascii="Calibri" w:hAnsi="Calibri"/>
          <w:sz w:val="20"/>
          <w:szCs w:val="20"/>
        </w:rPr>
        <w:t>15</w:t>
      </w:r>
    </w:ins>
    <w:r w:rsidR="006F280C" w:rsidRPr="00A2626D">
      <w:rPr>
        <w:rFonts w:ascii="Calibri" w:hAnsi="Calibri"/>
        <w:sz w:val="20"/>
        <w:szCs w:val="20"/>
      </w:rPr>
      <w:t>, 2016 (Rev.1)</w:t>
    </w:r>
  </w:p>
  <w:p w14:paraId="1830C255" w14:textId="77777777" w:rsidR="00A2626D" w:rsidRPr="00A2626D" w:rsidRDefault="00A2626D" w:rsidP="00A2626D">
    <w:pPr>
      <w:widowControl/>
      <w:autoSpaceDE/>
      <w:autoSpaceDN/>
      <w:adjustRightInd/>
      <w:jc w:val="right"/>
      <w:rPr>
        <w:rFonts w:asciiTheme="minorHAnsi" w:hAnsi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A41498"/>
    <w:multiLevelType w:val="hybridMultilevel"/>
    <w:tmpl w:val="669A8C0C"/>
    <w:name w:val="222"/>
    <w:lvl w:ilvl="0" w:tplc="45BCCA56">
      <w:start w:val="1"/>
      <w:numFmt w:val="lowerRoman"/>
      <w:lvlText w:val="%1)"/>
      <w:lvlJc w:val="left"/>
      <w:pPr>
        <w:ind w:left="1320" w:hanging="360"/>
      </w:pPr>
      <w:rPr>
        <w:rFonts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30601A4C"/>
    <w:multiLevelType w:val="multilevel"/>
    <w:tmpl w:val="D0D28098"/>
    <w:lvl w:ilvl="0">
      <w:start w:val="1"/>
      <w:numFmt w:val="decimal"/>
      <w:lvlText w:val="%1."/>
      <w:lvlJc w:val="left"/>
      <w:pPr>
        <w:tabs>
          <w:tab w:val="num" w:pos="504"/>
        </w:tabs>
        <w:ind w:left="720" w:hanging="72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3456"/>
        </w:tabs>
        <w:ind w:left="3456" w:hanging="108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608"/>
        </w:tabs>
        <w:ind w:left="4608" w:hanging="1152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664"/>
        </w:tabs>
        <w:ind w:left="4032" w:hanging="1296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10111AB"/>
    <w:multiLevelType w:val="hybridMultilevel"/>
    <w:tmpl w:val="03FA0A40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4DAF7F0C"/>
    <w:multiLevelType w:val="hybridMultilevel"/>
    <w:tmpl w:val="7298BA98"/>
    <w:name w:val="22"/>
    <w:lvl w:ilvl="0" w:tplc="F86E28B2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C6740"/>
    <w:multiLevelType w:val="multilevel"/>
    <w:tmpl w:val="CD1643D6"/>
    <w:name w:val="2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" w15:restartNumberingAfterBreak="0">
    <w:nsid w:val="780A6A65"/>
    <w:multiLevelType w:val="hybridMultilevel"/>
    <w:tmpl w:val="2BF6F926"/>
    <w:lvl w:ilvl="0" w:tplc="0DEEA256">
      <w:start w:val="1"/>
      <w:numFmt w:val="decimal"/>
      <w:lvlText w:val="(%1)"/>
      <w:lvlJc w:val="left"/>
      <w:pPr>
        <w:ind w:left="19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y Ellen Ley">
    <w15:presenceInfo w15:providerId="AD" w15:userId="S-1-5-21-780216973-25257766-102967255-25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F4"/>
    <w:rsid w:val="00000D07"/>
    <w:rsid w:val="00001FD2"/>
    <w:rsid w:val="000048F6"/>
    <w:rsid w:val="000202FC"/>
    <w:rsid w:val="00022992"/>
    <w:rsid w:val="00033DD2"/>
    <w:rsid w:val="0003465C"/>
    <w:rsid w:val="00035C8F"/>
    <w:rsid w:val="00036CA1"/>
    <w:rsid w:val="00051598"/>
    <w:rsid w:val="00055724"/>
    <w:rsid w:val="00057334"/>
    <w:rsid w:val="000675C3"/>
    <w:rsid w:val="00070C93"/>
    <w:rsid w:val="00072208"/>
    <w:rsid w:val="0007701E"/>
    <w:rsid w:val="000855D2"/>
    <w:rsid w:val="00086BDB"/>
    <w:rsid w:val="00087F12"/>
    <w:rsid w:val="000D4307"/>
    <w:rsid w:val="000E401F"/>
    <w:rsid w:val="000E502F"/>
    <w:rsid w:val="000E57A9"/>
    <w:rsid w:val="000F0970"/>
    <w:rsid w:val="000F2452"/>
    <w:rsid w:val="00107A3B"/>
    <w:rsid w:val="0011185E"/>
    <w:rsid w:val="0011234B"/>
    <w:rsid w:val="00112370"/>
    <w:rsid w:val="00114B88"/>
    <w:rsid w:val="00115E99"/>
    <w:rsid w:val="001248BF"/>
    <w:rsid w:val="00133513"/>
    <w:rsid w:val="001434FD"/>
    <w:rsid w:val="001457C2"/>
    <w:rsid w:val="00153662"/>
    <w:rsid w:val="00170DBB"/>
    <w:rsid w:val="00176AAA"/>
    <w:rsid w:val="00177ABE"/>
    <w:rsid w:val="001A3262"/>
    <w:rsid w:val="001B2932"/>
    <w:rsid w:val="001B4E79"/>
    <w:rsid w:val="001C1713"/>
    <w:rsid w:val="001C1C25"/>
    <w:rsid w:val="001C2688"/>
    <w:rsid w:val="001C4234"/>
    <w:rsid w:val="001C4816"/>
    <w:rsid w:val="001C4B0E"/>
    <w:rsid w:val="001D17FE"/>
    <w:rsid w:val="001D2A2E"/>
    <w:rsid w:val="001D4124"/>
    <w:rsid w:val="001D47EC"/>
    <w:rsid w:val="001E0EF2"/>
    <w:rsid w:val="001E2B6D"/>
    <w:rsid w:val="001E615D"/>
    <w:rsid w:val="00201016"/>
    <w:rsid w:val="00205797"/>
    <w:rsid w:val="00217169"/>
    <w:rsid w:val="002262BB"/>
    <w:rsid w:val="0024511B"/>
    <w:rsid w:val="00254463"/>
    <w:rsid w:val="00261FCB"/>
    <w:rsid w:val="002647F6"/>
    <w:rsid w:val="0029090E"/>
    <w:rsid w:val="00295FE6"/>
    <w:rsid w:val="002A2C4B"/>
    <w:rsid w:val="002C29A5"/>
    <w:rsid w:val="002D4249"/>
    <w:rsid w:val="002E0449"/>
    <w:rsid w:val="002E4EA8"/>
    <w:rsid w:val="002E532C"/>
    <w:rsid w:val="002E5CF9"/>
    <w:rsid w:val="003114A7"/>
    <w:rsid w:val="00312438"/>
    <w:rsid w:val="00320C0D"/>
    <w:rsid w:val="003224C6"/>
    <w:rsid w:val="00326B46"/>
    <w:rsid w:val="00333360"/>
    <w:rsid w:val="0034701F"/>
    <w:rsid w:val="00350DE1"/>
    <w:rsid w:val="00356A60"/>
    <w:rsid w:val="00361A6A"/>
    <w:rsid w:val="00363493"/>
    <w:rsid w:val="00366F4D"/>
    <w:rsid w:val="00377ABB"/>
    <w:rsid w:val="00390C24"/>
    <w:rsid w:val="00393B9B"/>
    <w:rsid w:val="00396615"/>
    <w:rsid w:val="003A2104"/>
    <w:rsid w:val="003A5C45"/>
    <w:rsid w:val="003C63CC"/>
    <w:rsid w:val="003D13F4"/>
    <w:rsid w:val="003D1B04"/>
    <w:rsid w:val="003D2104"/>
    <w:rsid w:val="004075D1"/>
    <w:rsid w:val="004107F7"/>
    <w:rsid w:val="00414CEA"/>
    <w:rsid w:val="0042329D"/>
    <w:rsid w:val="0043054E"/>
    <w:rsid w:val="0043358B"/>
    <w:rsid w:val="0044716F"/>
    <w:rsid w:val="004507DB"/>
    <w:rsid w:val="00453572"/>
    <w:rsid w:val="0045537D"/>
    <w:rsid w:val="00457F7B"/>
    <w:rsid w:val="00463AE4"/>
    <w:rsid w:val="00465469"/>
    <w:rsid w:val="004671CC"/>
    <w:rsid w:val="00471639"/>
    <w:rsid w:val="00474A16"/>
    <w:rsid w:val="00483F44"/>
    <w:rsid w:val="00485768"/>
    <w:rsid w:val="004A6875"/>
    <w:rsid w:val="004B20D6"/>
    <w:rsid w:val="004B3F7A"/>
    <w:rsid w:val="004B5702"/>
    <w:rsid w:val="004C338B"/>
    <w:rsid w:val="004D1AF7"/>
    <w:rsid w:val="004D2269"/>
    <w:rsid w:val="004D2AF5"/>
    <w:rsid w:val="004D3E82"/>
    <w:rsid w:val="004D55D5"/>
    <w:rsid w:val="004D628D"/>
    <w:rsid w:val="004E50E5"/>
    <w:rsid w:val="004E7473"/>
    <w:rsid w:val="004F212F"/>
    <w:rsid w:val="00501000"/>
    <w:rsid w:val="00517FD3"/>
    <w:rsid w:val="0053463F"/>
    <w:rsid w:val="0054044D"/>
    <w:rsid w:val="00553716"/>
    <w:rsid w:val="00557509"/>
    <w:rsid w:val="00573F34"/>
    <w:rsid w:val="00576AFD"/>
    <w:rsid w:val="005771FF"/>
    <w:rsid w:val="00580B6D"/>
    <w:rsid w:val="005878AC"/>
    <w:rsid w:val="00587B93"/>
    <w:rsid w:val="00591BCF"/>
    <w:rsid w:val="005A196B"/>
    <w:rsid w:val="005A23A0"/>
    <w:rsid w:val="005B61BB"/>
    <w:rsid w:val="005B6C26"/>
    <w:rsid w:val="005C6F40"/>
    <w:rsid w:val="005D039A"/>
    <w:rsid w:val="005D1205"/>
    <w:rsid w:val="005D494F"/>
    <w:rsid w:val="005D657C"/>
    <w:rsid w:val="005E4BBB"/>
    <w:rsid w:val="005E7784"/>
    <w:rsid w:val="005F1236"/>
    <w:rsid w:val="0060617E"/>
    <w:rsid w:val="00606816"/>
    <w:rsid w:val="0061669E"/>
    <w:rsid w:val="00625526"/>
    <w:rsid w:val="006320F9"/>
    <w:rsid w:val="0063324B"/>
    <w:rsid w:val="0063499C"/>
    <w:rsid w:val="00651C37"/>
    <w:rsid w:val="006804F5"/>
    <w:rsid w:val="00680629"/>
    <w:rsid w:val="0068391A"/>
    <w:rsid w:val="00685BE9"/>
    <w:rsid w:val="006900A7"/>
    <w:rsid w:val="006963C9"/>
    <w:rsid w:val="00696D94"/>
    <w:rsid w:val="006B3CD1"/>
    <w:rsid w:val="006B3E2E"/>
    <w:rsid w:val="006B5B10"/>
    <w:rsid w:val="006D1876"/>
    <w:rsid w:val="006D5C98"/>
    <w:rsid w:val="006F280C"/>
    <w:rsid w:val="006F7223"/>
    <w:rsid w:val="00705C86"/>
    <w:rsid w:val="00707A6B"/>
    <w:rsid w:val="00723E70"/>
    <w:rsid w:val="00726893"/>
    <w:rsid w:val="00726D73"/>
    <w:rsid w:val="00737088"/>
    <w:rsid w:val="00744A83"/>
    <w:rsid w:val="00755A85"/>
    <w:rsid w:val="00762EE3"/>
    <w:rsid w:val="007634D3"/>
    <w:rsid w:val="007669CF"/>
    <w:rsid w:val="00780D38"/>
    <w:rsid w:val="00784865"/>
    <w:rsid w:val="00784C12"/>
    <w:rsid w:val="00784C82"/>
    <w:rsid w:val="00790F84"/>
    <w:rsid w:val="00791588"/>
    <w:rsid w:val="00793A06"/>
    <w:rsid w:val="007A0170"/>
    <w:rsid w:val="007B622B"/>
    <w:rsid w:val="007C0C07"/>
    <w:rsid w:val="007C178C"/>
    <w:rsid w:val="007D1788"/>
    <w:rsid w:val="00801366"/>
    <w:rsid w:val="00806588"/>
    <w:rsid w:val="00806EB6"/>
    <w:rsid w:val="0081310C"/>
    <w:rsid w:val="00825ED3"/>
    <w:rsid w:val="008331C9"/>
    <w:rsid w:val="0083422B"/>
    <w:rsid w:val="00834993"/>
    <w:rsid w:val="00860734"/>
    <w:rsid w:val="00860F0F"/>
    <w:rsid w:val="0086496D"/>
    <w:rsid w:val="00866705"/>
    <w:rsid w:val="008672A7"/>
    <w:rsid w:val="008915ED"/>
    <w:rsid w:val="008916B2"/>
    <w:rsid w:val="008A76FA"/>
    <w:rsid w:val="008C53AD"/>
    <w:rsid w:val="008E5DCD"/>
    <w:rsid w:val="008E798F"/>
    <w:rsid w:val="008F73B6"/>
    <w:rsid w:val="009017F0"/>
    <w:rsid w:val="0090493D"/>
    <w:rsid w:val="00906E7E"/>
    <w:rsid w:val="009104EA"/>
    <w:rsid w:val="009136CB"/>
    <w:rsid w:val="00920978"/>
    <w:rsid w:val="00922FBA"/>
    <w:rsid w:val="0092429B"/>
    <w:rsid w:val="00924F42"/>
    <w:rsid w:val="00930E82"/>
    <w:rsid w:val="00946D93"/>
    <w:rsid w:val="00947225"/>
    <w:rsid w:val="0094745C"/>
    <w:rsid w:val="009474CB"/>
    <w:rsid w:val="009528B9"/>
    <w:rsid w:val="00964283"/>
    <w:rsid w:val="009725C1"/>
    <w:rsid w:val="009A58EA"/>
    <w:rsid w:val="009C158C"/>
    <w:rsid w:val="009C2E7E"/>
    <w:rsid w:val="009C6E34"/>
    <w:rsid w:val="009C701F"/>
    <w:rsid w:val="009E4E29"/>
    <w:rsid w:val="009F3D23"/>
    <w:rsid w:val="00A02F71"/>
    <w:rsid w:val="00A16813"/>
    <w:rsid w:val="00A23912"/>
    <w:rsid w:val="00A2626D"/>
    <w:rsid w:val="00A439E8"/>
    <w:rsid w:val="00A4443A"/>
    <w:rsid w:val="00A54780"/>
    <w:rsid w:val="00A54F57"/>
    <w:rsid w:val="00A76BAE"/>
    <w:rsid w:val="00A826B5"/>
    <w:rsid w:val="00AA529A"/>
    <w:rsid w:val="00AA7189"/>
    <w:rsid w:val="00AA775D"/>
    <w:rsid w:val="00AB1E6B"/>
    <w:rsid w:val="00AC1342"/>
    <w:rsid w:val="00AD4B60"/>
    <w:rsid w:val="00AD4FC1"/>
    <w:rsid w:val="00AD7855"/>
    <w:rsid w:val="00AF068D"/>
    <w:rsid w:val="00AF37ED"/>
    <w:rsid w:val="00AF3E55"/>
    <w:rsid w:val="00AF493D"/>
    <w:rsid w:val="00AF6863"/>
    <w:rsid w:val="00B01249"/>
    <w:rsid w:val="00B13902"/>
    <w:rsid w:val="00B3376D"/>
    <w:rsid w:val="00B35AB9"/>
    <w:rsid w:val="00B4150A"/>
    <w:rsid w:val="00B5254C"/>
    <w:rsid w:val="00B7562E"/>
    <w:rsid w:val="00B9107B"/>
    <w:rsid w:val="00B951E1"/>
    <w:rsid w:val="00B96A79"/>
    <w:rsid w:val="00BB388B"/>
    <w:rsid w:val="00BB7EC6"/>
    <w:rsid w:val="00BC51BF"/>
    <w:rsid w:val="00BC65FF"/>
    <w:rsid w:val="00BD3902"/>
    <w:rsid w:val="00BE09AA"/>
    <w:rsid w:val="00BE1AFF"/>
    <w:rsid w:val="00BE560A"/>
    <w:rsid w:val="00BF7E0D"/>
    <w:rsid w:val="00C10124"/>
    <w:rsid w:val="00C3520C"/>
    <w:rsid w:val="00C41321"/>
    <w:rsid w:val="00C43D74"/>
    <w:rsid w:val="00C466C1"/>
    <w:rsid w:val="00C51F63"/>
    <w:rsid w:val="00C5429A"/>
    <w:rsid w:val="00C54968"/>
    <w:rsid w:val="00C60376"/>
    <w:rsid w:val="00C60870"/>
    <w:rsid w:val="00C612A8"/>
    <w:rsid w:val="00C71DEB"/>
    <w:rsid w:val="00C736D4"/>
    <w:rsid w:val="00CA1EF5"/>
    <w:rsid w:val="00CB4DB5"/>
    <w:rsid w:val="00CB6B45"/>
    <w:rsid w:val="00CC40C7"/>
    <w:rsid w:val="00CD3286"/>
    <w:rsid w:val="00CD3300"/>
    <w:rsid w:val="00CD5EF3"/>
    <w:rsid w:val="00CE0161"/>
    <w:rsid w:val="00CE0C6F"/>
    <w:rsid w:val="00CE66A6"/>
    <w:rsid w:val="00CF0423"/>
    <w:rsid w:val="00CF16A0"/>
    <w:rsid w:val="00CF7088"/>
    <w:rsid w:val="00D06412"/>
    <w:rsid w:val="00D0727E"/>
    <w:rsid w:val="00D129FD"/>
    <w:rsid w:val="00D16822"/>
    <w:rsid w:val="00D2264D"/>
    <w:rsid w:val="00D245C9"/>
    <w:rsid w:val="00D32B09"/>
    <w:rsid w:val="00D453D7"/>
    <w:rsid w:val="00D4581E"/>
    <w:rsid w:val="00D4593C"/>
    <w:rsid w:val="00D45A68"/>
    <w:rsid w:val="00D47A53"/>
    <w:rsid w:val="00D50BC0"/>
    <w:rsid w:val="00D53F0E"/>
    <w:rsid w:val="00D61401"/>
    <w:rsid w:val="00D71E56"/>
    <w:rsid w:val="00D821A6"/>
    <w:rsid w:val="00D84E73"/>
    <w:rsid w:val="00D8611E"/>
    <w:rsid w:val="00DA7566"/>
    <w:rsid w:val="00DB4690"/>
    <w:rsid w:val="00DB50A2"/>
    <w:rsid w:val="00DB58FC"/>
    <w:rsid w:val="00DC71DE"/>
    <w:rsid w:val="00DD1ED0"/>
    <w:rsid w:val="00DD2419"/>
    <w:rsid w:val="00DD6441"/>
    <w:rsid w:val="00E0762E"/>
    <w:rsid w:val="00E23D10"/>
    <w:rsid w:val="00E357A1"/>
    <w:rsid w:val="00E4641D"/>
    <w:rsid w:val="00E55802"/>
    <w:rsid w:val="00E73BDB"/>
    <w:rsid w:val="00E7414F"/>
    <w:rsid w:val="00E914C6"/>
    <w:rsid w:val="00E9709F"/>
    <w:rsid w:val="00EB0562"/>
    <w:rsid w:val="00EB2ECC"/>
    <w:rsid w:val="00EB65B7"/>
    <w:rsid w:val="00EC3D76"/>
    <w:rsid w:val="00ED076D"/>
    <w:rsid w:val="00ED5B7B"/>
    <w:rsid w:val="00EE4A37"/>
    <w:rsid w:val="00EE4F66"/>
    <w:rsid w:val="00EE7897"/>
    <w:rsid w:val="00F227A0"/>
    <w:rsid w:val="00F22804"/>
    <w:rsid w:val="00F31008"/>
    <w:rsid w:val="00F41789"/>
    <w:rsid w:val="00F42D7A"/>
    <w:rsid w:val="00F57FFD"/>
    <w:rsid w:val="00F87EA9"/>
    <w:rsid w:val="00FA46C1"/>
    <w:rsid w:val="00FB0BD0"/>
    <w:rsid w:val="00FB1784"/>
    <w:rsid w:val="00FB7DB2"/>
    <w:rsid w:val="00FD442F"/>
    <w:rsid w:val="00FE5A55"/>
    <w:rsid w:val="00FF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B0E574"/>
  <w15:docId w15:val="{04A851E7-3007-42A2-B8D4-B44013969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3F4"/>
    <w:pPr>
      <w:widowControl w:val="0"/>
      <w:autoSpaceDE w:val="0"/>
      <w:autoSpaceDN w:val="0"/>
      <w:adjustRightInd w:val="0"/>
    </w:pPr>
    <w:rPr>
      <w:rFonts w:ascii="Shruti" w:hAnsi="Shrut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13F4"/>
    <w:pPr>
      <w:ind w:left="720"/>
      <w:contextualSpacing/>
    </w:pPr>
  </w:style>
  <w:style w:type="character" w:styleId="FootnoteReference">
    <w:name w:val="footnote reference"/>
    <w:rsid w:val="00D4593C"/>
  </w:style>
  <w:style w:type="paragraph" w:styleId="Header">
    <w:name w:val="header"/>
    <w:basedOn w:val="Normal"/>
    <w:link w:val="HeaderChar"/>
    <w:uiPriority w:val="99"/>
    <w:rsid w:val="00D459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593C"/>
    <w:rPr>
      <w:rFonts w:ascii="Shruti" w:hAnsi="Shruti"/>
      <w:sz w:val="24"/>
      <w:szCs w:val="24"/>
    </w:rPr>
  </w:style>
  <w:style w:type="paragraph" w:styleId="Footer">
    <w:name w:val="footer"/>
    <w:basedOn w:val="Normal"/>
    <w:link w:val="FooterChar"/>
    <w:uiPriority w:val="99"/>
    <w:rsid w:val="00D459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593C"/>
    <w:rPr>
      <w:rFonts w:ascii="Shruti" w:hAnsi="Shruti"/>
      <w:sz w:val="24"/>
      <w:szCs w:val="24"/>
    </w:rPr>
  </w:style>
  <w:style w:type="paragraph" w:styleId="BalloonText">
    <w:name w:val="Balloon Text"/>
    <w:basedOn w:val="Normal"/>
    <w:link w:val="BalloonTextChar"/>
    <w:rsid w:val="00D459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593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E615D"/>
    <w:rPr>
      <w:sz w:val="16"/>
      <w:szCs w:val="16"/>
    </w:rPr>
  </w:style>
  <w:style w:type="paragraph" w:styleId="CommentText">
    <w:name w:val="annotation text"/>
    <w:basedOn w:val="Normal"/>
    <w:link w:val="CommentTextChar"/>
    <w:rsid w:val="001E61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E615D"/>
    <w:rPr>
      <w:rFonts w:ascii="Shruti" w:hAnsi="Shruti"/>
    </w:rPr>
  </w:style>
  <w:style w:type="paragraph" w:styleId="CommentSubject">
    <w:name w:val="annotation subject"/>
    <w:basedOn w:val="CommentText"/>
    <w:next w:val="CommentText"/>
    <w:link w:val="CommentSubjectChar"/>
    <w:rsid w:val="001E6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E615D"/>
    <w:rPr>
      <w:rFonts w:ascii="Shruti" w:hAnsi="Shrut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7784"/>
    <w:pPr>
      <w:widowControl/>
      <w:pBdr>
        <w:top w:val="single" w:sz="24" w:space="1" w:color="F2F2F2"/>
        <w:bottom w:val="single" w:sz="24" w:space="1" w:color="F2F2F2"/>
      </w:pBdr>
      <w:shd w:val="clear" w:color="auto" w:fill="F2F2F2"/>
      <w:autoSpaceDE/>
      <w:autoSpaceDN/>
      <w:adjustRightInd/>
      <w:spacing w:before="240" w:after="240" w:line="259" w:lineRule="auto"/>
      <w:ind w:left="936" w:right="936" w:hanging="965"/>
      <w:jc w:val="center"/>
    </w:pPr>
    <w:rPr>
      <w:rFonts w:ascii="Calibri" w:hAnsi="Calibri"/>
      <w:color w:val="000000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7784"/>
    <w:rPr>
      <w:rFonts w:ascii="Calibri" w:hAnsi="Calibri"/>
      <w:color w:val="000000"/>
      <w:sz w:val="22"/>
      <w:szCs w:val="22"/>
      <w:shd w:val="clear" w:color="auto" w:fill="F2F2F2"/>
    </w:rPr>
  </w:style>
  <w:style w:type="paragraph" w:styleId="FootnoteText">
    <w:name w:val="footnote text"/>
    <w:basedOn w:val="Normal"/>
    <w:link w:val="FootnoteTextChar"/>
    <w:semiHidden/>
    <w:unhideWhenUsed/>
    <w:rsid w:val="00573F3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73F34"/>
    <w:rPr>
      <w:rFonts w:ascii="Shruti" w:hAnsi="Shrut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8D1D7-2C70-4CC3-9797-95DCC955C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1274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Total (&amp; Fixed) Suspended Solids</vt:lpstr>
    </vt:vector>
  </TitlesOfParts>
  <Company>Virginia IT Infrastructure Partnership</Company>
  <LinksUpToDate>false</LinksUpToDate>
  <CharactersWithSpaces>8681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Total (&amp; Fixed) Suspended Solids</dc:title>
  <dc:creator>bve70840</dc:creator>
  <cp:lastModifiedBy>Mary Ellen Ley</cp:lastModifiedBy>
  <cp:revision>1</cp:revision>
  <dcterms:created xsi:type="dcterms:W3CDTF">2016-12-13T16:55:00Z</dcterms:created>
  <dcterms:modified xsi:type="dcterms:W3CDTF">2017-01-03T18:51:00Z</dcterms:modified>
</cp:coreProperties>
</file>