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F7079" w14:textId="43BC93D8" w:rsidR="00816C4D" w:rsidRPr="00E67607" w:rsidRDefault="00FC7D91" w:rsidP="00352792">
      <w:pPr>
        <w:spacing w:after="0" w:line="240" w:lineRule="auto"/>
        <w:rPr>
          <w:color w:val="FFFFFF" w:themeColor="background1"/>
        </w:rPr>
      </w:pPr>
      <w:r w:rsidRPr="00E67607">
        <w:rPr>
          <w:color w:val="FFFFFF" w:themeColor="background1"/>
        </w:rPr>
        <w:t xml:space="preserve">Logic </w:t>
      </w:r>
      <w:r w:rsidR="00F71F18" w:rsidRPr="00E67607">
        <w:rPr>
          <w:color w:val="FFFFFF" w:themeColor="background1"/>
        </w:rPr>
        <w:t>and</w:t>
      </w:r>
      <w:r w:rsidRPr="00E67607">
        <w:rPr>
          <w:color w:val="FFFFFF" w:themeColor="background1"/>
        </w:rPr>
        <w:t xml:space="preserve"> Action Plan: </w:t>
      </w:r>
      <w:r w:rsidR="00A03F64" w:rsidRPr="00E67607">
        <w:rPr>
          <w:color w:val="FFFFFF" w:themeColor="background1"/>
        </w:rPr>
        <w:t xml:space="preserve">Post </w:t>
      </w:r>
      <w:r w:rsidRPr="00E67607">
        <w:rPr>
          <w:color w:val="FFFFFF" w:themeColor="background1"/>
        </w:rPr>
        <w:t>Quarterly Progress Meeting</w:t>
      </w:r>
    </w:p>
    <w:p w14:paraId="5E1A7FE3" w14:textId="77777777" w:rsidR="00E34B0C" w:rsidRPr="00E67607" w:rsidRDefault="00E34B0C" w:rsidP="00947AB3">
      <w:pPr>
        <w:spacing w:after="0" w:line="240" w:lineRule="auto"/>
        <w:jc w:val="center"/>
      </w:pPr>
    </w:p>
    <w:p w14:paraId="3D9FCB2C" w14:textId="77777777" w:rsidR="00E15D9B" w:rsidRPr="00E67607" w:rsidRDefault="00E15D9B" w:rsidP="00947AB3">
      <w:pPr>
        <w:pStyle w:val="Heading1"/>
        <w:spacing w:before="0" w:after="0" w:line="240" w:lineRule="auto"/>
        <w:rPr>
          <w:b/>
          <w:sz w:val="22"/>
          <w:szCs w:val="22"/>
        </w:rPr>
      </w:pPr>
      <w:bookmarkStart w:id="0" w:name="_Hlk3195967"/>
    </w:p>
    <w:bookmarkEnd w:id="0"/>
    <w:p w14:paraId="61FDC210" w14:textId="77777777" w:rsidR="00700E87" w:rsidRDefault="00700E87" w:rsidP="00FC7D91">
      <w:pPr>
        <w:spacing w:before="120" w:after="0"/>
        <w:rPr>
          <w:b/>
        </w:rPr>
      </w:pPr>
    </w:p>
    <w:p w14:paraId="54233572" w14:textId="6C10F7C2" w:rsidR="00A03F64" w:rsidRPr="00E67607" w:rsidRDefault="00A03F64" w:rsidP="00FC7D91">
      <w:pPr>
        <w:spacing w:before="120" w:after="0"/>
        <w:rPr>
          <w:b/>
        </w:rPr>
      </w:pPr>
      <w:r w:rsidRPr="00E67607">
        <w:rPr>
          <w:b/>
        </w:rPr>
        <w:t>Climate Monitoring &amp; Assessment and Climate Adaptation</w:t>
      </w:r>
      <w:r w:rsidR="00947AB3" w:rsidRPr="00E67607">
        <w:rPr>
          <w:b/>
        </w:rPr>
        <w:t xml:space="preserve"> – </w:t>
      </w:r>
      <w:r w:rsidRPr="00E67607">
        <w:rPr>
          <w:b/>
        </w:rPr>
        <w:t>2021-2022</w:t>
      </w:r>
    </w:p>
    <w:p w14:paraId="264C8F4A" w14:textId="2C911018" w:rsidR="00947AB3" w:rsidRPr="00E67607" w:rsidRDefault="00FC7D91" w:rsidP="00FC7D91">
      <w:pPr>
        <w:spacing w:before="120" w:after="0"/>
        <w:rPr>
          <w:b/>
        </w:rPr>
      </w:pPr>
      <w:r w:rsidRPr="00E67607">
        <w:rPr>
          <w:i/>
        </w:rPr>
        <w:t xml:space="preserve">[NOTE: make sure to edit </w:t>
      </w:r>
      <w:r w:rsidRPr="00E67607">
        <w:rPr>
          <w:b/>
          <w:i/>
        </w:rPr>
        <w:t>pre</w:t>
      </w:r>
      <w:r w:rsidRPr="00E67607">
        <w:rPr>
          <w:i/>
        </w:rPr>
        <w:t xml:space="preserve">- or </w:t>
      </w:r>
      <w:r w:rsidRPr="00E67607">
        <w:rPr>
          <w:b/>
          <w:i/>
        </w:rPr>
        <w:t>post</w:t>
      </w:r>
      <w:r w:rsidRPr="00E67607">
        <w:rPr>
          <w:i/>
        </w:rPr>
        <w:t>- in the</w:t>
      </w:r>
      <w:r w:rsidR="006452CA" w:rsidRPr="00E67607">
        <w:rPr>
          <w:i/>
        </w:rPr>
        <w:t xml:space="preserve"> </w:t>
      </w:r>
      <w:r w:rsidRPr="00E67607">
        <w:rPr>
          <w:i/>
        </w:rPr>
        <w:t xml:space="preserve">text above, to tell the reader whether this logic </w:t>
      </w:r>
      <w:r w:rsidR="00F71F18" w:rsidRPr="00E67607">
        <w:rPr>
          <w:i/>
        </w:rPr>
        <w:t>and</w:t>
      </w:r>
      <w:r w:rsidRPr="00E67607">
        <w:rPr>
          <w:i/>
        </w:rPr>
        <w:t xml:space="preserve"> action plan is in preparation for your quarterly progress meeting or has been updated based on discussion at the quarterly progress meeting</w:t>
      </w:r>
      <w:r w:rsidR="006452CA" w:rsidRPr="00E67607">
        <w:rPr>
          <w:i/>
        </w:rPr>
        <w:t>.</w:t>
      </w:r>
      <w:r w:rsidRPr="00E67607">
        <w:rPr>
          <w:i/>
        </w:rPr>
        <w:t>]</w:t>
      </w:r>
    </w:p>
    <w:p w14:paraId="479793FC" w14:textId="77777777" w:rsidR="00947AB3" w:rsidRPr="00E67607" w:rsidRDefault="00947AB3" w:rsidP="00FC7D91">
      <w:pPr>
        <w:spacing w:before="120" w:after="0"/>
        <w:rPr>
          <w:highlight w:val="yellow"/>
        </w:rPr>
      </w:pPr>
      <w:r w:rsidRPr="00E67607">
        <w:rPr>
          <w:b/>
        </w:rPr>
        <w:t xml:space="preserve">Long-term Target: </w:t>
      </w:r>
      <w:r w:rsidRPr="00E67607">
        <w:t xml:space="preserve">(the metric for success of Outcome) </w:t>
      </w:r>
    </w:p>
    <w:p w14:paraId="6C48E012" w14:textId="2A42AD8B" w:rsidR="00947AB3" w:rsidRPr="00E67607" w:rsidRDefault="00947AB3" w:rsidP="000C151E">
      <w:pPr>
        <w:spacing w:after="120"/>
        <w:rPr>
          <w:b/>
        </w:rPr>
      </w:pPr>
      <w:r w:rsidRPr="00E67607">
        <w:rPr>
          <w:b/>
        </w:rPr>
        <w:t xml:space="preserve">Two-year Target: </w:t>
      </w:r>
      <w:r w:rsidRPr="00E67607">
        <w:t>(increment of metric for success)</w:t>
      </w:r>
    </w:p>
    <w:tbl>
      <w:tblPr>
        <w:tblStyle w:val="TableGrid"/>
        <w:tblW w:w="0" w:type="auto"/>
        <w:tblLook w:val="04A0" w:firstRow="1" w:lastRow="0" w:firstColumn="1" w:lastColumn="0" w:noHBand="0" w:noVBand="1"/>
      </w:tblPr>
      <w:tblGrid>
        <w:gridCol w:w="14390"/>
      </w:tblGrid>
      <w:tr w:rsidR="00947AB3" w:rsidRPr="00E67607" w14:paraId="35EC7FD7" w14:textId="77777777" w:rsidTr="00F802AF">
        <w:tc>
          <w:tcPr>
            <w:tcW w:w="14390" w:type="dxa"/>
          </w:tcPr>
          <w:p w14:paraId="42C90C5F" w14:textId="287D4CF5" w:rsidR="00947AB3" w:rsidRPr="00E67607" w:rsidRDefault="00BB4814">
            <w:r w:rsidRPr="00E67607">
              <w:rPr>
                <w:b/>
              </w:rPr>
              <w:t>Instructions:</w:t>
            </w:r>
            <w:r w:rsidRPr="00E67607">
              <w:t xml:space="preserve"> Before your quarterly progress meeting, </w:t>
            </w:r>
            <w:r w:rsidR="00947AB3" w:rsidRPr="00E67607">
              <w:t xml:space="preserve">provide the status of individual actions </w:t>
            </w:r>
            <w:r w:rsidRPr="00E67607">
              <w:t>in the table below using this color key.</w:t>
            </w:r>
          </w:p>
        </w:tc>
      </w:tr>
      <w:tr w:rsidR="00947AB3" w:rsidRPr="00E67607" w14:paraId="598F3BDB" w14:textId="77777777" w:rsidTr="00F802AF">
        <w:tc>
          <w:tcPr>
            <w:tcW w:w="14390" w:type="dxa"/>
            <w:shd w:val="clear" w:color="auto" w:fill="E2EFD9" w:themeFill="accent6" w:themeFillTint="33"/>
          </w:tcPr>
          <w:p w14:paraId="4CF12117" w14:textId="68979480" w:rsidR="00947AB3" w:rsidRPr="00E67607" w:rsidRDefault="00947AB3" w:rsidP="00F802AF">
            <w:pPr>
              <w:pStyle w:val="NoSpacing"/>
              <w:rPr>
                <w:b/>
              </w:rPr>
            </w:pPr>
            <w:r w:rsidRPr="00E67607">
              <w:rPr>
                <w:color w:val="000000" w:themeColor="text1"/>
              </w:rPr>
              <w:t>Action has been completed or is moving forward as planned</w:t>
            </w:r>
            <w:r w:rsidR="006452CA" w:rsidRPr="00E67607">
              <w:rPr>
                <w:color w:val="000000" w:themeColor="text1"/>
              </w:rPr>
              <w:t>.</w:t>
            </w:r>
            <w:r w:rsidRPr="00E67607">
              <w:rPr>
                <w:color w:val="000000" w:themeColor="text1"/>
              </w:rPr>
              <w:t xml:space="preserve">      </w:t>
            </w:r>
          </w:p>
        </w:tc>
      </w:tr>
      <w:tr w:rsidR="00947AB3" w:rsidRPr="00E67607" w14:paraId="59B74E98" w14:textId="77777777" w:rsidTr="00F802AF">
        <w:tc>
          <w:tcPr>
            <w:tcW w:w="14390" w:type="dxa"/>
            <w:shd w:val="clear" w:color="auto" w:fill="FFF2CC" w:themeFill="accent4" w:themeFillTint="33"/>
          </w:tcPr>
          <w:p w14:paraId="66F82BDB" w14:textId="1A28D795" w:rsidR="00947AB3" w:rsidRPr="00E67607" w:rsidRDefault="00947AB3" w:rsidP="00F802AF">
            <w:r w:rsidRPr="00E67607">
              <w:rPr>
                <w:color w:val="000000" w:themeColor="text1"/>
              </w:rPr>
              <w:t>Action has encountered minor obstacles</w:t>
            </w:r>
            <w:r w:rsidR="006452CA" w:rsidRPr="00E67607">
              <w:rPr>
                <w:color w:val="000000" w:themeColor="text1"/>
              </w:rPr>
              <w:t>.</w:t>
            </w:r>
          </w:p>
        </w:tc>
      </w:tr>
      <w:tr w:rsidR="00947AB3" w:rsidRPr="00E67607" w14:paraId="382C6ED6" w14:textId="77777777" w:rsidTr="00F802AF">
        <w:tc>
          <w:tcPr>
            <w:tcW w:w="14390" w:type="dxa"/>
            <w:shd w:val="clear" w:color="auto" w:fill="FDCFD6"/>
          </w:tcPr>
          <w:p w14:paraId="684EF57B" w14:textId="2BE323E1" w:rsidR="00947AB3" w:rsidRPr="00E67607" w:rsidRDefault="00947AB3" w:rsidP="00F802AF">
            <w:r w:rsidRPr="00E67607">
              <w:rPr>
                <w:color w:val="000000" w:themeColor="text1"/>
              </w:rPr>
              <w:t>Action has not been taken or has encountered a serious barrier</w:t>
            </w:r>
            <w:r w:rsidR="006452CA" w:rsidRPr="00E67607">
              <w:rPr>
                <w:color w:val="000000" w:themeColor="text1"/>
              </w:rPr>
              <w:t>.</w:t>
            </w:r>
          </w:p>
        </w:tc>
      </w:tr>
    </w:tbl>
    <w:p w14:paraId="1BA4EAF3" w14:textId="10CA2ABD" w:rsidR="00947AB3" w:rsidRPr="00E67607" w:rsidRDefault="00BB4814" w:rsidP="00947AB3">
      <w:pPr>
        <w:spacing w:after="0"/>
      </w:pPr>
      <w:r w:rsidRPr="00E67607">
        <w:t xml:space="preserve">Additional instructions for completing or updating your logic </w:t>
      </w:r>
      <w:r w:rsidR="00F71F18" w:rsidRPr="00E67607">
        <w:t>and</w:t>
      </w:r>
      <w:r w:rsidRPr="00E67607">
        <w:t xml:space="preserve"> action plan can be found on </w:t>
      </w:r>
      <w:hyperlink r:id="rId11" w:history="1">
        <w:proofErr w:type="spellStart"/>
        <w:r w:rsidRPr="00E67607">
          <w:rPr>
            <w:rStyle w:val="Hyperlink"/>
          </w:rPr>
          <w:t>ChesapeakeDecisions</w:t>
        </w:r>
        <w:proofErr w:type="spellEnd"/>
      </w:hyperlink>
      <w:r w:rsidRPr="00E67607">
        <w:t>.</w:t>
      </w:r>
    </w:p>
    <w:p w14:paraId="7B7E2CF9" w14:textId="77777777" w:rsidR="00BB4814" w:rsidRPr="00E67607" w:rsidRDefault="00BB4814" w:rsidP="00947AB3">
      <w:pPr>
        <w:spacing w:after="0"/>
        <w:rPr>
          <w:b/>
        </w:rPr>
      </w:pPr>
    </w:p>
    <w:tbl>
      <w:tblPr>
        <w:tblStyle w:val="GridTable4-Accent5"/>
        <w:tblW w:w="14289" w:type="dxa"/>
        <w:tblLook w:val="06A0" w:firstRow="1" w:lastRow="0" w:firstColumn="1" w:lastColumn="0" w:noHBand="1" w:noVBand="1"/>
      </w:tblPr>
      <w:tblGrid>
        <w:gridCol w:w="3108"/>
        <w:gridCol w:w="1977"/>
        <w:gridCol w:w="2517"/>
        <w:gridCol w:w="1551"/>
        <w:gridCol w:w="1586"/>
        <w:gridCol w:w="1823"/>
        <w:gridCol w:w="1727"/>
      </w:tblGrid>
      <w:tr w:rsidR="00A464DE" w:rsidRPr="00E67607" w14:paraId="240AC9DC" w14:textId="77777777" w:rsidTr="00D02581">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3197" w:type="dxa"/>
            <w:vAlign w:val="center"/>
          </w:tcPr>
          <w:p w14:paraId="20D632A3" w14:textId="77777777" w:rsidR="00947AB3" w:rsidRPr="00E67607" w:rsidRDefault="00947AB3" w:rsidP="00F802AF">
            <w:pPr>
              <w:jc w:val="center"/>
              <w:rPr>
                <w:b w:val="0"/>
              </w:rPr>
            </w:pPr>
            <w:r w:rsidRPr="00E67607">
              <w:rPr>
                <w:b w:val="0"/>
              </w:rPr>
              <w:t>Factor</w:t>
            </w:r>
          </w:p>
        </w:tc>
        <w:tc>
          <w:tcPr>
            <w:tcW w:w="1977" w:type="dxa"/>
            <w:vAlign w:val="center"/>
          </w:tcPr>
          <w:p w14:paraId="54616032" w14:textId="77777777" w:rsidR="00947AB3" w:rsidRPr="00E67607" w:rsidRDefault="00947AB3" w:rsidP="00F802AF">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Current Efforts</w:t>
            </w:r>
          </w:p>
        </w:tc>
        <w:tc>
          <w:tcPr>
            <w:tcW w:w="2308" w:type="dxa"/>
            <w:vAlign w:val="center"/>
          </w:tcPr>
          <w:p w14:paraId="36B434DB" w14:textId="77777777" w:rsidR="00947AB3" w:rsidRPr="00E67607" w:rsidRDefault="00947AB3" w:rsidP="00F802AF">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Gap</w:t>
            </w:r>
          </w:p>
        </w:tc>
        <w:tc>
          <w:tcPr>
            <w:tcW w:w="1592" w:type="dxa"/>
            <w:vAlign w:val="center"/>
          </w:tcPr>
          <w:p w14:paraId="3A5C9578" w14:textId="77777777" w:rsidR="00947AB3" w:rsidRPr="00E67607" w:rsidRDefault="00947AB3" w:rsidP="00F802AF">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 xml:space="preserve">Actions </w:t>
            </w:r>
          </w:p>
        </w:tc>
        <w:tc>
          <w:tcPr>
            <w:tcW w:w="1624" w:type="dxa"/>
            <w:vAlign w:val="center"/>
          </w:tcPr>
          <w:p w14:paraId="0CDEE341" w14:textId="77777777" w:rsidR="00947AB3" w:rsidRPr="00E67607" w:rsidRDefault="00947AB3" w:rsidP="00F802AF">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Metrics</w:t>
            </w:r>
          </w:p>
        </w:tc>
        <w:tc>
          <w:tcPr>
            <w:tcW w:w="1837" w:type="dxa"/>
            <w:vAlign w:val="center"/>
          </w:tcPr>
          <w:p w14:paraId="4E3B1904" w14:textId="145E1E04" w:rsidR="00947AB3" w:rsidRPr="00E67607" w:rsidRDefault="00947AB3" w:rsidP="00357524">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Expected Response and Application</w:t>
            </w:r>
          </w:p>
        </w:tc>
        <w:tc>
          <w:tcPr>
            <w:tcW w:w="1754" w:type="dxa"/>
            <w:vAlign w:val="center"/>
          </w:tcPr>
          <w:p w14:paraId="4C3B8FDC" w14:textId="77777777" w:rsidR="00947AB3" w:rsidRPr="00E67607" w:rsidRDefault="00947AB3" w:rsidP="00F802AF">
            <w:pPr>
              <w:jc w:val="center"/>
              <w:cnfStyle w:val="100000000000" w:firstRow="1" w:lastRow="0" w:firstColumn="0" w:lastColumn="0" w:oddVBand="0" w:evenVBand="0" w:oddHBand="0" w:evenHBand="0" w:firstRowFirstColumn="0" w:firstRowLastColumn="0" w:lastRowFirstColumn="0" w:lastRowLastColumn="0"/>
              <w:rPr>
                <w:b w:val="0"/>
              </w:rPr>
            </w:pPr>
            <w:r w:rsidRPr="00E67607">
              <w:rPr>
                <w:b w:val="0"/>
              </w:rPr>
              <w:t>Learn/Adapt</w:t>
            </w:r>
          </w:p>
        </w:tc>
      </w:tr>
      <w:tr w:rsidR="00A464DE" w:rsidRPr="00E67607" w14:paraId="24378038" w14:textId="77777777" w:rsidTr="00D02581">
        <w:trPr>
          <w:trHeight w:val="20"/>
        </w:trPr>
        <w:tc>
          <w:tcPr>
            <w:cnfStyle w:val="001000000000" w:firstRow="0" w:lastRow="0" w:firstColumn="1" w:lastColumn="0" w:oddVBand="0" w:evenVBand="0" w:oddHBand="0" w:evenHBand="0" w:firstRowFirstColumn="0" w:firstRowLastColumn="0" w:lastRowFirstColumn="0" w:lastRowLastColumn="0"/>
            <w:tcW w:w="3197" w:type="dxa"/>
            <w:shd w:val="clear" w:color="auto" w:fill="BFBFBF" w:themeFill="background1" w:themeFillShade="BF"/>
          </w:tcPr>
          <w:p w14:paraId="4CEEB5B8" w14:textId="77777777" w:rsidR="00947AB3" w:rsidRPr="00E67607" w:rsidRDefault="00947AB3" w:rsidP="00F802AF">
            <w:pPr>
              <w:rPr>
                <w:b w:val="0"/>
                <w:i/>
                <w:color w:val="000000" w:themeColor="text1"/>
              </w:rPr>
            </w:pPr>
            <w:r w:rsidRPr="00E67607">
              <w:rPr>
                <w:b w:val="0"/>
                <w:i/>
                <w:color w:val="000000" w:themeColor="text1"/>
              </w:rPr>
              <w:t>What is impacting our ability to achieve our outcome?</w:t>
            </w:r>
          </w:p>
        </w:tc>
        <w:tc>
          <w:tcPr>
            <w:tcW w:w="1977" w:type="dxa"/>
            <w:shd w:val="clear" w:color="auto" w:fill="BFBFBF" w:themeFill="background1" w:themeFillShade="BF"/>
          </w:tcPr>
          <w:p w14:paraId="7CBE218A"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What current efforts are addressing this factor?</w:t>
            </w:r>
          </w:p>
        </w:tc>
        <w:tc>
          <w:tcPr>
            <w:tcW w:w="2308" w:type="dxa"/>
            <w:shd w:val="clear" w:color="auto" w:fill="BFBFBF" w:themeFill="background1" w:themeFillShade="BF"/>
          </w:tcPr>
          <w:p w14:paraId="2519B933"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What further efforts or information are needed to fully address this factor?</w:t>
            </w:r>
          </w:p>
        </w:tc>
        <w:tc>
          <w:tcPr>
            <w:tcW w:w="1592" w:type="dxa"/>
            <w:shd w:val="clear" w:color="auto" w:fill="BFBFBF" w:themeFill="background1" w:themeFillShade="BF"/>
          </w:tcPr>
          <w:p w14:paraId="66E29BFD"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What actions are essential (to help fill this gap) to achieve our outcome?</w:t>
            </w:r>
          </w:p>
        </w:tc>
        <w:tc>
          <w:tcPr>
            <w:tcW w:w="1624" w:type="dxa"/>
            <w:shd w:val="clear" w:color="auto" w:fill="BFBFBF" w:themeFill="background1" w:themeFillShade="BF"/>
          </w:tcPr>
          <w:p w14:paraId="1E87172C"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What will we measure or observe to determine progress in filling identified gap?</w:t>
            </w:r>
          </w:p>
        </w:tc>
        <w:tc>
          <w:tcPr>
            <w:tcW w:w="1837" w:type="dxa"/>
            <w:shd w:val="clear" w:color="auto" w:fill="BFBFBF" w:themeFill="background1" w:themeFillShade="BF"/>
          </w:tcPr>
          <w:p w14:paraId="3F90B9CB"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How and when do we expect these actions to address the identified gap? How might that affect our work going forward?</w:t>
            </w:r>
          </w:p>
          <w:p w14:paraId="2E346D2D"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p>
        </w:tc>
        <w:tc>
          <w:tcPr>
            <w:tcW w:w="1754" w:type="dxa"/>
            <w:shd w:val="clear" w:color="auto" w:fill="BFBFBF" w:themeFill="background1" w:themeFillShade="BF"/>
          </w:tcPr>
          <w:p w14:paraId="2C4D1551"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rPr>
                <w:b/>
                <w:i/>
                <w:color w:val="000000" w:themeColor="text1"/>
              </w:rPr>
            </w:pPr>
            <w:r w:rsidRPr="00E67607">
              <w:rPr>
                <w:i/>
                <w:color w:val="000000" w:themeColor="text1"/>
              </w:rPr>
              <w:t>What did we learn from taking this action? How will this lesson impact our work?</w:t>
            </w:r>
          </w:p>
        </w:tc>
      </w:tr>
      <w:tr w:rsidR="00FB529A" w:rsidRPr="00E67607" w14:paraId="5E4E11F4" w14:textId="77777777" w:rsidTr="00F542DC">
        <w:trPr>
          <w:trHeight w:val="377"/>
        </w:trPr>
        <w:tc>
          <w:tcPr>
            <w:cnfStyle w:val="001000000000" w:firstRow="0" w:lastRow="0" w:firstColumn="1" w:lastColumn="0" w:oddVBand="0" w:evenVBand="0" w:oddHBand="0" w:evenHBand="0" w:firstRowFirstColumn="0" w:firstRowLastColumn="0" w:lastRowFirstColumn="0" w:lastRowLastColumn="0"/>
            <w:tcW w:w="14289" w:type="dxa"/>
            <w:gridSpan w:val="7"/>
            <w:shd w:val="clear" w:color="auto" w:fill="BDD6EE" w:themeFill="accent1" w:themeFillTint="66"/>
          </w:tcPr>
          <w:p w14:paraId="1E19C959" w14:textId="217B8608" w:rsidR="00FB529A" w:rsidRPr="00E67607" w:rsidRDefault="00FB529A" w:rsidP="00FB529A">
            <w:pPr>
              <w:jc w:val="center"/>
              <w:rPr>
                <w:iCs/>
              </w:rPr>
            </w:pPr>
            <w:r w:rsidRPr="00E67607">
              <w:rPr>
                <w:iCs/>
              </w:rPr>
              <w:t>Outcome: Monitoring &amp; Assessment</w:t>
            </w:r>
          </w:p>
        </w:tc>
      </w:tr>
      <w:tr w:rsidR="00A464DE" w:rsidRPr="00E67607" w14:paraId="183BB307" w14:textId="77777777" w:rsidTr="00D02581">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7413A770" w14:textId="66BFA20F" w:rsidR="00947AB3" w:rsidRPr="00E67607" w:rsidRDefault="00A03F64" w:rsidP="00945211">
            <w:commentRangeStart w:id="1"/>
            <w:r w:rsidRPr="00E67607">
              <w:t>Monitoring &amp; Assessment: Scientific Capabilities</w:t>
            </w:r>
            <w:commentRangeEnd w:id="1"/>
            <w:r w:rsidR="00326965">
              <w:rPr>
                <w:rStyle w:val="CommentReference"/>
                <w:rFonts w:eastAsiaTheme="majorEastAsia" w:cstheme="majorBidi"/>
                <w:b w:val="0"/>
                <w:bCs w:val="0"/>
              </w:rPr>
              <w:commentReference w:id="1"/>
            </w:r>
            <w:r w:rsidRPr="00E67607">
              <w:t>.</w:t>
            </w:r>
            <w:r w:rsidRPr="00E67607">
              <w:rPr>
                <w:i/>
              </w:rPr>
              <w:t xml:space="preserve"> </w:t>
            </w:r>
            <w:r w:rsidRPr="00E67607">
              <w:rPr>
                <w:b w:val="0"/>
              </w:rPr>
              <w:t xml:space="preserve">The scientific capabilities to estimate, project, model and monitor </w:t>
            </w:r>
            <w:r w:rsidRPr="00E67607">
              <w:rPr>
                <w:b w:val="0"/>
              </w:rPr>
              <w:lastRenderedPageBreak/>
              <w:t>ecosystem changes and impacts as a result of climate change are</w:t>
            </w:r>
            <w:ins w:id="2" w:author="Julie.Reichert-Nguyen" w:date="2021-01-21T08:10:00Z">
              <w:r w:rsidR="00BB5B79">
                <w:rPr>
                  <w:b w:val="0"/>
                </w:rPr>
                <w:t xml:space="preserve"> complex</w:t>
              </w:r>
            </w:ins>
            <w:del w:id="3" w:author="Julie.Reichert-Nguyen" w:date="2021-01-21T08:10:00Z">
              <w:r w:rsidRPr="00E67607" w:rsidDel="00BB5B79">
                <w:rPr>
                  <w:b w:val="0"/>
                </w:rPr>
                <w:delText xml:space="preserve"> just emerging</w:delText>
              </w:r>
            </w:del>
            <w:ins w:id="4" w:author="Julie.Reichert-Nguyen" w:date="2021-01-21T08:11:00Z">
              <w:r w:rsidR="00BB5B79">
                <w:rPr>
                  <w:b w:val="0"/>
                </w:rPr>
                <w:t xml:space="preserve"> and resource intensive</w:t>
              </w:r>
            </w:ins>
            <w:r w:rsidRPr="00E67607">
              <w:rPr>
                <w:b w:val="0"/>
              </w:rPr>
              <w:t>.</w:t>
            </w:r>
            <w:ins w:id="5" w:author="Julie.Reichert-Nguyen" w:date="2021-01-21T08:14:00Z">
              <w:r w:rsidR="00BB5B79">
                <w:rPr>
                  <w:b w:val="0"/>
                </w:rPr>
                <w:t xml:space="preserve"> Additionally,</w:t>
              </w:r>
            </w:ins>
            <w:ins w:id="6" w:author="Julie.Reichert-Nguyen" w:date="2021-01-21T09:50:00Z">
              <w:r w:rsidR="00945211">
                <w:rPr>
                  <w:b w:val="0"/>
                </w:rPr>
                <w:t xml:space="preserve"> impacts are exacerbated by </w:t>
              </w:r>
            </w:ins>
            <w:ins w:id="7" w:author="Julie.Reichert-Nguyen" w:date="2021-01-21T08:16:00Z">
              <w:r w:rsidR="00BB5B79">
                <w:rPr>
                  <w:b w:val="0"/>
                </w:rPr>
                <w:t>non-climate</w:t>
              </w:r>
            </w:ins>
            <w:ins w:id="8" w:author="Julie.Reichert-Nguyen" w:date="2021-01-21T08:14:00Z">
              <w:r w:rsidR="00BB5B79">
                <w:rPr>
                  <w:b w:val="0"/>
                </w:rPr>
                <w:t xml:space="preserve"> stressors (e.g.,</w:t>
              </w:r>
            </w:ins>
            <w:ins w:id="9" w:author="Julie.Reichert-Nguyen" w:date="2021-01-21T08:15:00Z">
              <w:r w:rsidR="00BB5B79">
                <w:rPr>
                  <w:b w:val="0"/>
                </w:rPr>
                <w:t xml:space="preserve"> </w:t>
              </w:r>
              <w:r w:rsidR="00BB5B79" w:rsidRPr="00E67607">
                <w:rPr>
                  <w:b w:val="0"/>
                  <w:color w:val="000000"/>
                </w:rPr>
                <w:t>land-subsidence, land use change, growth and development</w:t>
              </w:r>
              <w:r w:rsidR="00BB5B79">
                <w:rPr>
                  <w:b w:val="0"/>
                  <w:color w:val="000000"/>
                </w:rPr>
                <w:t>)</w:t>
              </w:r>
            </w:ins>
            <w:ins w:id="10" w:author="Julie.Reichert-Nguyen" w:date="2021-01-21T08:18:00Z">
              <w:r w:rsidR="00BB5B79">
                <w:rPr>
                  <w:b w:val="0"/>
                  <w:color w:val="000000"/>
                </w:rPr>
                <w:t>.</w:t>
              </w:r>
            </w:ins>
            <w:del w:id="11" w:author="Julie.Reichert-Nguyen" w:date="2021-01-21T08:18:00Z">
              <w:r w:rsidRPr="00E67607" w:rsidDel="00BB5B79">
                <w:rPr>
                  <w:i/>
                </w:rPr>
                <w:delText xml:space="preserve"> </w:delText>
              </w:r>
            </w:del>
            <w:ins w:id="12" w:author="Julie.Reichert-Nguyen" w:date="2021-01-21T08:18:00Z">
              <w:r w:rsidR="00BB5B79">
                <w:rPr>
                  <w:i/>
                </w:rPr>
                <w:t xml:space="preserve"> </w:t>
              </w:r>
            </w:ins>
            <w:r w:rsidR="00817D7C">
              <w:rPr>
                <w:b w:val="0"/>
              </w:rPr>
              <w:t>Appropriate</w:t>
            </w:r>
            <w:r w:rsidRPr="00E67607">
              <w:rPr>
                <w:b w:val="0"/>
              </w:rPr>
              <w:t xml:space="preserve"> science and modeling</w:t>
            </w:r>
            <w:ins w:id="13" w:author="Julie.Reichert-Nguyen" w:date="2021-01-21T08:19:00Z">
              <w:r w:rsidR="00BB5B79">
                <w:rPr>
                  <w:b w:val="0"/>
                </w:rPr>
                <w:t xml:space="preserve"> of climate and non-climate related stressors</w:t>
              </w:r>
            </w:ins>
            <w:r w:rsidRPr="00E67607">
              <w:rPr>
                <w:b w:val="0"/>
              </w:rPr>
              <w:t xml:space="preserve"> are necessary for Chesapeake Bay Program partners to properly address climate impacts during policy pla</w:t>
            </w:r>
            <w:r w:rsidR="00FB529A" w:rsidRPr="00E67607">
              <w:rPr>
                <w:b w:val="0"/>
              </w:rPr>
              <w:t>n</w:t>
            </w:r>
            <w:r w:rsidRPr="00E67607">
              <w:rPr>
                <w:b w:val="0"/>
              </w:rPr>
              <w:t>ning and adaptation efforts.</w:t>
            </w:r>
            <w:ins w:id="14" w:author="Julie.Reichert-Nguyen" w:date="2021-01-21T07:19:00Z">
              <w:r w:rsidR="00AB693C">
                <w:rPr>
                  <w:b w:val="0"/>
                </w:rPr>
                <w:t xml:space="preserve"> </w:t>
              </w:r>
            </w:ins>
          </w:p>
        </w:tc>
        <w:tc>
          <w:tcPr>
            <w:tcW w:w="1977" w:type="dxa"/>
          </w:tcPr>
          <w:p w14:paraId="30652324" w14:textId="00860171" w:rsidR="00947AB3" w:rsidRDefault="00326965" w:rsidP="00DB471D">
            <w:pPr>
              <w:cnfStyle w:val="000000000000" w:firstRow="0" w:lastRow="0" w:firstColumn="0" w:lastColumn="0" w:oddVBand="0" w:evenVBand="0" w:oddHBand="0" w:evenHBand="0" w:firstRowFirstColumn="0" w:firstRowLastColumn="0" w:lastRowFirstColumn="0" w:lastRowLastColumn="0"/>
              <w:rPr>
                <w:color w:val="000000"/>
              </w:rPr>
            </w:pPr>
            <w:r>
              <w:rPr>
                <w:color w:val="000000"/>
              </w:rPr>
              <w:lastRenderedPageBreak/>
              <w:t>D</w:t>
            </w:r>
            <w:r w:rsidR="00390C5B" w:rsidRPr="00E67607">
              <w:rPr>
                <w:color w:val="000000"/>
              </w:rPr>
              <w:t xml:space="preserve">evelopment of 7  climate </w:t>
            </w:r>
            <w:r w:rsidR="00DB471D">
              <w:rPr>
                <w:color w:val="000000"/>
              </w:rPr>
              <w:t>change</w:t>
            </w:r>
            <w:r w:rsidR="00390C5B" w:rsidRPr="00E67607">
              <w:rPr>
                <w:color w:val="000000"/>
              </w:rPr>
              <w:t xml:space="preserve"> indicators</w:t>
            </w:r>
            <w:r w:rsidR="00DB471D">
              <w:rPr>
                <w:color w:val="000000"/>
              </w:rPr>
              <w:t xml:space="preserve"> on Chesapeake Progress</w:t>
            </w:r>
          </w:p>
          <w:p w14:paraId="127D66FB" w14:textId="77777777" w:rsidR="00DB471D" w:rsidRDefault="00DB471D" w:rsidP="00DB471D">
            <w:pPr>
              <w:cnfStyle w:val="000000000000" w:firstRow="0" w:lastRow="0" w:firstColumn="0" w:lastColumn="0" w:oddVBand="0" w:evenVBand="0" w:oddHBand="0" w:evenHBand="0" w:firstRowFirstColumn="0" w:firstRowLastColumn="0" w:lastRowFirstColumn="0" w:lastRowLastColumn="0"/>
              <w:rPr>
                <w:color w:val="000000"/>
              </w:rPr>
            </w:pPr>
          </w:p>
          <w:p w14:paraId="6CF2DC82" w14:textId="77777777" w:rsidR="00DB471D" w:rsidRDefault="00DB471D" w:rsidP="00DB471D">
            <w:pPr>
              <w:cnfStyle w:val="000000000000" w:firstRow="0" w:lastRow="0" w:firstColumn="0" w:lastColumn="0" w:oddVBand="0" w:evenVBand="0" w:oddHBand="0" w:evenHBand="0" w:firstRowFirstColumn="0" w:firstRowLastColumn="0" w:lastRowFirstColumn="0" w:lastRowLastColumn="0"/>
              <w:rPr>
                <w:color w:val="000000"/>
              </w:rPr>
            </w:pPr>
            <w:r>
              <w:rPr>
                <w:color w:val="000000"/>
              </w:rPr>
              <w:t>D</w:t>
            </w:r>
            <w:r w:rsidR="00945211">
              <w:rPr>
                <w:color w:val="000000"/>
              </w:rPr>
              <w:t>evelopment of</w:t>
            </w:r>
            <w:r>
              <w:rPr>
                <w:color w:val="000000"/>
              </w:rPr>
              <w:t xml:space="preserve"> the climate</w:t>
            </w:r>
            <w:r w:rsidR="00945211">
              <w:rPr>
                <w:color w:val="000000"/>
              </w:rPr>
              <w:t xml:space="preserve"> change</w:t>
            </w:r>
            <w:r>
              <w:rPr>
                <w:color w:val="000000"/>
              </w:rPr>
              <w:t xml:space="preserve"> TMDL model</w:t>
            </w:r>
          </w:p>
          <w:p w14:paraId="4277AC03" w14:textId="77777777" w:rsidR="004827A2" w:rsidRDefault="004827A2" w:rsidP="00DB471D">
            <w:pPr>
              <w:cnfStyle w:val="000000000000" w:firstRow="0" w:lastRow="0" w:firstColumn="0" w:lastColumn="0" w:oddVBand="0" w:evenVBand="0" w:oddHBand="0" w:evenHBand="0" w:firstRowFirstColumn="0" w:firstRowLastColumn="0" w:lastRowFirstColumn="0" w:lastRowLastColumn="0"/>
              <w:rPr>
                <w:color w:val="000000"/>
              </w:rPr>
            </w:pPr>
          </w:p>
          <w:p w14:paraId="310B5FCF" w14:textId="406A20C3" w:rsidR="004827A2" w:rsidRPr="00E67607" w:rsidRDefault="004827A2" w:rsidP="00DB471D">
            <w:pPr>
              <w:cnfStyle w:val="000000000000" w:firstRow="0" w:lastRow="0" w:firstColumn="0" w:lastColumn="0" w:oddVBand="0" w:evenVBand="0" w:oddHBand="0" w:evenHBand="0" w:firstRowFirstColumn="0" w:firstRowLastColumn="0" w:lastRowFirstColumn="0" w:lastRowLastColumn="0"/>
            </w:pPr>
          </w:p>
        </w:tc>
        <w:tc>
          <w:tcPr>
            <w:tcW w:w="2308" w:type="dxa"/>
          </w:tcPr>
          <w:p w14:paraId="1C67663D" w14:textId="0B00AEC6" w:rsidR="00531F7C" w:rsidRPr="00E67607" w:rsidRDefault="00D02581" w:rsidP="00673475">
            <w:pPr>
              <w:cnfStyle w:val="000000000000" w:firstRow="0" w:lastRow="0" w:firstColumn="0" w:lastColumn="0" w:oddVBand="0" w:evenVBand="0" w:oddHBand="0" w:evenHBand="0" w:firstRowFirstColumn="0" w:firstRowLastColumn="0" w:lastRowFirstColumn="0" w:lastRowLastColumn="0"/>
            </w:pPr>
            <w:r>
              <w:rPr>
                <w:color w:val="000000"/>
              </w:rPr>
              <w:lastRenderedPageBreak/>
              <w:t>Need s</w:t>
            </w:r>
            <w:r w:rsidR="00531F7C" w:rsidRPr="00E67607">
              <w:rPr>
                <w:color w:val="000000"/>
              </w:rPr>
              <w:t>cientific capability to monitor</w:t>
            </w:r>
            <w:r>
              <w:rPr>
                <w:color w:val="000000"/>
              </w:rPr>
              <w:t xml:space="preserve"> climate and other stressors simultaneously</w:t>
            </w:r>
            <w:r w:rsidR="00531F7C" w:rsidRPr="00E67607">
              <w:rPr>
                <w:color w:val="000000"/>
              </w:rPr>
              <w:t xml:space="preserve">; </w:t>
            </w:r>
            <w:r w:rsidR="00673475">
              <w:rPr>
                <w:color w:val="000000"/>
              </w:rPr>
              <w:t xml:space="preserve">need </w:t>
            </w:r>
            <w:r w:rsidR="00673475">
              <w:rPr>
                <w:color w:val="000000"/>
              </w:rPr>
              <w:lastRenderedPageBreak/>
              <w:t xml:space="preserve">to ensure that long-term monitoring networks include key parameters to assess climate change impacts and multiple stressors; </w:t>
            </w:r>
            <w:r>
              <w:rPr>
                <w:color w:val="000000"/>
              </w:rPr>
              <w:t>need</w:t>
            </w:r>
            <w:r w:rsidR="00673475">
              <w:rPr>
                <w:color w:val="000000"/>
              </w:rPr>
              <w:t xml:space="preserve"> </w:t>
            </w:r>
            <w:r w:rsidR="00836397">
              <w:rPr>
                <w:color w:val="000000"/>
              </w:rPr>
              <w:t>to sustain</w:t>
            </w:r>
            <w:r w:rsidR="00673475">
              <w:rPr>
                <w:color w:val="000000"/>
              </w:rPr>
              <w:t xml:space="preserve"> and support long-term monitoring networks (e.g., CBP Monitoring Network, Sediment Elevation Table Marsh Studies)</w:t>
            </w:r>
            <w:r w:rsidR="00836397">
              <w:rPr>
                <w:color w:val="000000"/>
              </w:rPr>
              <w:t xml:space="preserve">; </w:t>
            </w:r>
            <w:r>
              <w:rPr>
                <w:color w:val="000000"/>
              </w:rPr>
              <w:t>need</w:t>
            </w:r>
            <w:r w:rsidR="00531F7C" w:rsidRPr="00E67607">
              <w:rPr>
                <w:color w:val="000000"/>
              </w:rPr>
              <w:t xml:space="preserve"> </w:t>
            </w:r>
            <w:r>
              <w:rPr>
                <w:color w:val="000000"/>
              </w:rPr>
              <w:t xml:space="preserve">adequate </w:t>
            </w:r>
            <w:r w:rsidR="00531F7C" w:rsidRPr="00E67607">
              <w:rPr>
                <w:color w:val="000000"/>
              </w:rPr>
              <w:t>downscaled climate</w:t>
            </w:r>
            <w:r w:rsidR="00BB667A">
              <w:rPr>
                <w:color w:val="000000"/>
              </w:rPr>
              <w:t xml:space="preserve"> modeling</w:t>
            </w:r>
            <w:r w:rsidR="00531F7C" w:rsidRPr="00E67607">
              <w:rPr>
                <w:color w:val="000000"/>
              </w:rPr>
              <w:t xml:space="preserve"> data</w:t>
            </w:r>
            <w:r w:rsidR="00673475">
              <w:rPr>
                <w:color w:val="000000"/>
              </w:rPr>
              <w:t xml:space="preserve"> and data to develop and test models</w:t>
            </w:r>
            <w:r w:rsidR="00531F7C" w:rsidRPr="00E67607">
              <w:rPr>
                <w:color w:val="000000"/>
              </w:rPr>
              <w:t xml:space="preserve">; </w:t>
            </w:r>
            <w:r>
              <w:rPr>
                <w:color w:val="000000"/>
              </w:rPr>
              <w:t>need continued efforts</w:t>
            </w:r>
            <w:r w:rsidR="00AF3B5F" w:rsidRPr="00E67607">
              <w:rPr>
                <w:color w:val="000000"/>
              </w:rPr>
              <w:t xml:space="preserve"> to understand thresholds of climate stressors</w:t>
            </w:r>
            <w:r w:rsidR="00673475">
              <w:rPr>
                <w:color w:val="000000"/>
              </w:rPr>
              <w:t xml:space="preserve"> on water quality, fisheries, and habitats</w:t>
            </w:r>
            <w:r w:rsidR="00DB471D">
              <w:rPr>
                <w:color w:val="000000"/>
              </w:rPr>
              <w:t xml:space="preserve">, </w:t>
            </w:r>
            <w:r w:rsidR="00BB667A">
              <w:rPr>
                <w:color w:val="000000"/>
              </w:rPr>
              <w:t>interaction of multiple stressors,</w:t>
            </w:r>
            <w:r w:rsidR="00AF3B5F" w:rsidRPr="00E67607">
              <w:rPr>
                <w:color w:val="000000"/>
              </w:rPr>
              <w:t xml:space="preserve"> and quantif</w:t>
            </w:r>
            <w:r w:rsidR="00BB667A">
              <w:rPr>
                <w:color w:val="000000"/>
              </w:rPr>
              <w:t>ication of</w:t>
            </w:r>
            <w:r w:rsidR="00700E87">
              <w:rPr>
                <w:color w:val="000000"/>
              </w:rPr>
              <w:t xml:space="preserve"> </w:t>
            </w:r>
            <w:r w:rsidR="00AF3B5F" w:rsidRPr="00E67607">
              <w:rPr>
                <w:color w:val="000000"/>
              </w:rPr>
              <w:t>co-benefits</w:t>
            </w:r>
          </w:p>
        </w:tc>
        <w:tc>
          <w:tcPr>
            <w:tcW w:w="1592" w:type="dxa"/>
          </w:tcPr>
          <w:p w14:paraId="45C9E410" w14:textId="35A97D1D" w:rsidR="00947AB3" w:rsidRPr="00E67607" w:rsidRDefault="00947AB3" w:rsidP="00673475">
            <w:pPr>
              <w:cnfStyle w:val="000000000000" w:firstRow="0" w:lastRow="0" w:firstColumn="0" w:lastColumn="0" w:oddVBand="0" w:evenVBand="0" w:oddHBand="0" w:evenHBand="0" w:firstRowFirstColumn="0" w:firstRowLastColumn="0" w:lastRowFirstColumn="0" w:lastRowLastColumn="0"/>
            </w:pPr>
          </w:p>
        </w:tc>
        <w:tc>
          <w:tcPr>
            <w:tcW w:w="1624" w:type="dxa"/>
          </w:tcPr>
          <w:p w14:paraId="6D3F129A"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p>
        </w:tc>
        <w:tc>
          <w:tcPr>
            <w:tcW w:w="1837" w:type="dxa"/>
          </w:tcPr>
          <w:p w14:paraId="7654889E" w14:textId="77777777" w:rsidR="004827A2" w:rsidRDefault="00817D7C" w:rsidP="00AF5BCD">
            <w:pPr>
              <w:cnfStyle w:val="000000000000" w:firstRow="0" w:lastRow="0" w:firstColumn="0" w:lastColumn="0" w:oddVBand="0" w:evenVBand="0" w:oddHBand="0" w:evenHBand="0" w:firstRowFirstColumn="0" w:firstRowLastColumn="0" w:lastRowFirstColumn="0" w:lastRowLastColumn="0"/>
              <w:rPr>
                <w:rFonts w:eastAsiaTheme="majorEastAsia" w:cstheme="majorHAnsi"/>
                <w:color w:val="000000" w:themeColor="text1"/>
              </w:rPr>
            </w:pPr>
            <w:r>
              <w:rPr>
                <w:rFonts w:eastAsiaTheme="majorEastAsia" w:cstheme="majorHAnsi"/>
                <w:color w:val="000000" w:themeColor="text1"/>
              </w:rPr>
              <w:t>Development of climate change</w:t>
            </w:r>
            <w:r w:rsidRPr="00A71AED">
              <w:rPr>
                <w:rFonts w:eastAsiaTheme="majorEastAsia" w:cstheme="majorHAnsi"/>
                <w:color w:val="000000" w:themeColor="text1"/>
              </w:rPr>
              <w:t xml:space="preserve"> indicators will depend on the quality of </w:t>
            </w:r>
            <w:r w:rsidRPr="00A71AED">
              <w:rPr>
                <w:rFonts w:eastAsiaTheme="majorEastAsia" w:cstheme="majorHAnsi"/>
                <w:color w:val="000000" w:themeColor="text1"/>
              </w:rPr>
              <w:lastRenderedPageBreak/>
              <w:t>supporting data, the added value of the indicators for helping to understand and explain management successes, and the priorities and resources of the CBP Partnership</w:t>
            </w:r>
            <w:r w:rsidR="00673475">
              <w:rPr>
                <w:rFonts w:eastAsiaTheme="majorEastAsia" w:cstheme="majorHAnsi"/>
                <w:color w:val="000000" w:themeColor="text1"/>
              </w:rPr>
              <w:t>.</w:t>
            </w:r>
            <w:r w:rsidR="00E7428F">
              <w:rPr>
                <w:rFonts w:eastAsiaTheme="majorEastAsia" w:cstheme="majorHAnsi"/>
                <w:color w:val="000000" w:themeColor="text1"/>
              </w:rPr>
              <w:t xml:space="preserve"> </w:t>
            </w:r>
          </w:p>
          <w:p w14:paraId="60A33B1A" w14:textId="77777777" w:rsidR="004827A2" w:rsidRDefault="004827A2" w:rsidP="00AF5BCD">
            <w:pPr>
              <w:cnfStyle w:val="000000000000" w:firstRow="0" w:lastRow="0" w:firstColumn="0" w:lastColumn="0" w:oddVBand="0" w:evenVBand="0" w:oddHBand="0" w:evenHBand="0" w:firstRowFirstColumn="0" w:firstRowLastColumn="0" w:lastRowFirstColumn="0" w:lastRowLastColumn="0"/>
              <w:rPr>
                <w:rFonts w:eastAsiaTheme="majorEastAsia" w:cstheme="majorHAnsi"/>
                <w:color w:val="000000" w:themeColor="text1"/>
              </w:rPr>
            </w:pPr>
          </w:p>
          <w:p w14:paraId="27B98127" w14:textId="345707EA" w:rsidR="00947AB3" w:rsidRPr="00E67607" w:rsidRDefault="00E7428F" w:rsidP="00AF5BCD">
            <w:pPr>
              <w:cnfStyle w:val="000000000000" w:firstRow="0" w:lastRow="0" w:firstColumn="0" w:lastColumn="0" w:oddVBand="0" w:evenVBand="0" w:oddHBand="0" w:evenHBand="0" w:firstRowFirstColumn="0" w:firstRowLastColumn="0" w:lastRowFirstColumn="0" w:lastRowLastColumn="0"/>
            </w:pPr>
            <w:r>
              <w:rPr>
                <w:rFonts w:eastAsiaTheme="majorEastAsia" w:cstheme="majorHAnsi"/>
                <w:color w:val="000000" w:themeColor="text1"/>
              </w:rPr>
              <w:t xml:space="preserve">CRWG </w:t>
            </w:r>
            <w:r w:rsidR="004827A2">
              <w:rPr>
                <w:rFonts w:eastAsiaTheme="majorEastAsia" w:cstheme="majorHAnsi"/>
                <w:color w:val="000000" w:themeColor="text1"/>
              </w:rPr>
              <w:t>is planning</w:t>
            </w:r>
            <w:r>
              <w:rPr>
                <w:rFonts w:eastAsiaTheme="majorEastAsia" w:cstheme="majorHAnsi"/>
                <w:color w:val="000000" w:themeColor="text1"/>
              </w:rPr>
              <w:t xml:space="preserve"> to develop </w:t>
            </w:r>
            <w:r w:rsidR="004827A2">
              <w:rPr>
                <w:rFonts w:eastAsiaTheme="majorEastAsia" w:cstheme="majorHAnsi"/>
                <w:color w:val="000000" w:themeColor="text1"/>
              </w:rPr>
              <w:t xml:space="preserve">1-2 </w:t>
            </w:r>
            <w:r>
              <w:rPr>
                <w:rFonts w:eastAsiaTheme="majorEastAsia" w:cstheme="majorHAnsi"/>
                <w:color w:val="000000" w:themeColor="text1"/>
              </w:rPr>
              <w:t>new climate change indicators during 2021-2022.</w:t>
            </w:r>
            <w:r w:rsidR="00673475">
              <w:rPr>
                <w:rFonts w:eastAsiaTheme="majorEastAsia" w:cstheme="majorHAnsi"/>
                <w:color w:val="000000" w:themeColor="text1"/>
              </w:rPr>
              <w:t xml:space="preserve"> </w:t>
            </w:r>
          </w:p>
        </w:tc>
        <w:tc>
          <w:tcPr>
            <w:tcW w:w="1754" w:type="dxa"/>
          </w:tcPr>
          <w:p w14:paraId="129C7B87"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p>
        </w:tc>
      </w:tr>
      <w:tr w:rsidR="00A464DE" w:rsidRPr="00E67607" w14:paraId="21A27336" w14:textId="77777777" w:rsidTr="00D02581">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201A21EC" w14:textId="0E8BD251" w:rsidR="00947AB3" w:rsidRPr="00E67607" w:rsidRDefault="00A03F64" w:rsidP="00252EE9">
            <w:pPr>
              <w:rPr>
                <w:b w:val="0"/>
                <w:bCs w:val="0"/>
              </w:rPr>
            </w:pPr>
            <w:r w:rsidRPr="00E67607">
              <w:t>Monit</w:t>
            </w:r>
            <w:r w:rsidR="00D76828">
              <w:t>oring &amp; Assessment: Geographic Extent/V</w:t>
            </w:r>
            <w:r w:rsidRPr="00E67607">
              <w:t xml:space="preserve">ariability of the Watershed. </w:t>
            </w:r>
            <w:r w:rsidRPr="00E67607">
              <w:rPr>
                <w:b w:val="0"/>
                <w:color w:val="000000"/>
              </w:rPr>
              <w:t xml:space="preserve">The impacts of climate change will be varied across the Watershed. It is important to not limit the focus of the management strategy to coastal issues alone but to recognize the wide range of monitoring, assessment and adaptation needs throughout the region. However, the variability of the ecosystem within the Bay proper and the larger </w:t>
            </w:r>
            <w:r w:rsidRPr="00E67607">
              <w:rPr>
                <w:b w:val="0"/>
                <w:color w:val="000000"/>
              </w:rPr>
              <w:lastRenderedPageBreak/>
              <w:t xml:space="preserve">watershed presents challenges in data consistency and comparability among regions and sectors. </w:t>
            </w:r>
          </w:p>
        </w:tc>
        <w:tc>
          <w:tcPr>
            <w:tcW w:w="1977" w:type="dxa"/>
          </w:tcPr>
          <w:p w14:paraId="3D246370" w14:textId="77777777" w:rsidR="00947AB3" w:rsidRDefault="00427466" w:rsidP="00F802AF">
            <w:pPr>
              <w:cnfStyle w:val="000000000000" w:firstRow="0" w:lastRow="0" w:firstColumn="0" w:lastColumn="0" w:oddVBand="0" w:evenVBand="0" w:oddHBand="0" w:evenHBand="0" w:firstRowFirstColumn="0" w:firstRowLastColumn="0" w:lastRowFirstColumn="0" w:lastRowLastColumn="0"/>
              <w:rPr>
                <w:color w:val="000000"/>
              </w:rPr>
            </w:pPr>
            <w:r w:rsidRPr="00E67607">
              <w:rPr>
                <w:color w:val="000000"/>
              </w:rPr>
              <w:lastRenderedPageBreak/>
              <w:t>Scientific data collection at DE, MD, VA NERRS sites to gain a better understanding of what is happening at the reserve level and how that can be applied to the Bay as a whole</w:t>
            </w:r>
          </w:p>
          <w:p w14:paraId="17A7D590" w14:textId="77777777" w:rsidR="00700E87" w:rsidRDefault="00700E87" w:rsidP="00F802AF">
            <w:pPr>
              <w:cnfStyle w:val="000000000000" w:firstRow="0" w:lastRow="0" w:firstColumn="0" w:lastColumn="0" w:oddVBand="0" w:evenVBand="0" w:oddHBand="0" w:evenHBand="0" w:firstRowFirstColumn="0" w:firstRowLastColumn="0" w:lastRowFirstColumn="0" w:lastRowLastColumn="0"/>
            </w:pPr>
          </w:p>
          <w:p w14:paraId="5F5F5213" w14:textId="77777777" w:rsidR="00700E87" w:rsidRDefault="00E7428F" w:rsidP="00E7428F">
            <w:pPr>
              <w:cnfStyle w:val="000000000000" w:firstRow="0" w:lastRow="0" w:firstColumn="0" w:lastColumn="0" w:oddVBand="0" w:evenVBand="0" w:oddHBand="0" w:evenHBand="0" w:firstRowFirstColumn="0" w:firstRowLastColumn="0" w:lastRowFirstColumn="0" w:lastRowLastColumn="0"/>
            </w:pPr>
            <w:r>
              <w:t>Healthy Watersheds is i</w:t>
            </w:r>
            <w:r w:rsidR="00836397">
              <w:t xml:space="preserve">ncorporating </w:t>
            </w:r>
            <w:r w:rsidR="00836397">
              <w:lastRenderedPageBreak/>
              <w:t>climate metrics and vulnerability into the</w:t>
            </w:r>
            <w:r>
              <w:t>ir assessment</w:t>
            </w:r>
          </w:p>
          <w:p w14:paraId="2F89366C" w14:textId="77777777" w:rsidR="00252EE9" w:rsidRDefault="00252EE9" w:rsidP="00E7428F">
            <w:pPr>
              <w:cnfStyle w:val="000000000000" w:firstRow="0" w:lastRow="0" w:firstColumn="0" w:lastColumn="0" w:oddVBand="0" w:evenVBand="0" w:oddHBand="0" w:evenHBand="0" w:firstRowFirstColumn="0" w:firstRowLastColumn="0" w:lastRowFirstColumn="0" w:lastRowLastColumn="0"/>
            </w:pPr>
          </w:p>
          <w:p w14:paraId="25942165" w14:textId="25E21188" w:rsidR="00252EE9" w:rsidRPr="00E67607" w:rsidRDefault="00252EE9" w:rsidP="00E7428F">
            <w:pPr>
              <w:cnfStyle w:val="000000000000" w:firstRow="0" w:lastRow="0" w:firstColumn="0" w:lastColumn="0" w:oddVBand="0" w:evenVBand="0" w:oddHBand="0" w:evenHBand="0" w:firstRowFirstColumn="0" w:firstRowLastColumn="0" w:lastRowFirstColumn="0" w:lastRowLastColumn="0"/>
            </w:pPr>
            <w:r>
              <w:t>Development of a Bay-wide climate resilience scorecard for tidal and non</w:t>
            </w:r>
            <w:r w:rsidR="004827A2">
              <w:t>-</w:t>
            </w:r>
            <w:r>
              <w:t>tidal areas.</w:t>
            </w:r>
          </w:p>
        </w:tc>
        <w:tc>
          <w:tcPr>
            <w:tcW w:w="2308" w:type="dxa"/>
          </w:tcPr>
          <w:p w14:paraId="3ED1DE2F" w14:textId="634A18CB" w:rsidR="00947AB3" w:rsidRPr="00E67607" w:rsidRDefault="00D02581" w:rsidP="00F802AF">
            <w:pPr>
              <w:cnfStyle w:val="000000000000" w:firstRow="0" w:lastRow="0" w:firstColumn="0" w:lastColumn="0" w:oddVBand="0" w:evenVBand="0" w:oddHBand="0" w:evenHBand="0" w:firstRowFirstColumn="0" w:firstRowLastColumn="0" w:lastRowFirstColumn="0" w:lastRowLastColumn="0"/>
            </w:pPr>
            <w:r>
              <w:rPr>
                <w:color w:val="000000"/>
              </w:rPr>
              <w:lastRenderedPageBreak/>
              <w:t>Need methods aimed to improve</w:t>
            </w:r>
            <w:r w:rsidR="00531F7C" w:rsidRPr="00E67607">
              <w:rPr>
                <w:color w:val="000000"/>
              </w:rPr>
              <w:t xml:space="preserve"> data consistency and comparability among regions and sectors</w:t>
            </w:r>
          </w:p>
        </w:tc>
        <w:tc>
          <w:tcPr>
            <w:tcW w:w="1592" w:type="dxa"/>
          </w:tcPr>
          <w:p w14:paraId="14457749" w14:textId="78C66DB0"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p>
        </w:tc>
        <w:tc>
          <w:tcPr>
            <w:tcW w:w="1624" w:type="dxa"/>
          </w:tcPr>
          <w:p w14:paraId="47FDE690"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p>
        </w:tc>
        <w:tc>
          <w:tcPr>
            <w:tcW w:w="1837" w:type="dxa"/>
          </w:tcPr>
          <w:p w14:paraId="7283013E" w14:textId="0E543244" w:rsidR="00947AB3" w:rsidRPr="00E67607" w:rsidRDefault="00DB471D" w:rsidP="00F802AF">
            <w:pPr>
              <w:cnfStyle w:val="000000000000" w:firstRow="0" w:lastRow="0" w:firstColumn="0" w:lastColumn="0" w:oddVBand="0" w:evenVBand="0" w:oddHBand="0" w:evenHBand="0" w:firstRowFirstColumn="0" w:firstRowLastColumn="0" w:lastRowFirstColumn="0" w:lastRowLastColumn="0"/>
            </w:pPr>
            <w:r>
              <w:t>Currently, the CRWG does not have adequate resources to tackle both Bay and watershed climate change assessment needs across workgroups simultaneously</w:t>
            </w:r>
          </w:p>
        </w:tc>
        <w:tc>
          <w:tcPr>
            <w:tcW w:w="1754" w:type="dxa"/>
          </w:tcPr>
          <w:p w14:paraId="26D3AD0C"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p>
        </w:tc>
      </w:tr>
      <w:tr w:rsidR="00A464DE" w:rsidRPr="00E67607" w14:paraId="537F7C75" w14:textId="77777777" w:rsidTr="00D02581">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29EBD9B4" w14:textId="2B36E1EA" w:rsidR="00A03F64" w:rsidRPr="00E67607" w:rsidRDefault="00A03F64" w:rsidP="00F802AF">
            <w:r w:rsidRPr="00E67607">
              <w:t xml:space="preserve">Monitoring &amp; Assessment: Complexity of the Monitoring Program. </w:t>
            </w:r>
            <w:r w:rsidRPr="00E67607">
              <w:rPr>
                <w:b w:val="0"/>
                <w:color w:val="000000"/>
              </w:rPr>
              <w:t>Developing a monitoring program to detect ecosystem change and inform program and project response is a complex undertaking. Developing an acceptable monitoring approach for the watershed will be complex, and there are clear budgetary challenges associated with such long-term monitoring.</w:t>
            </w:r>
          </w:p>
        </w:tc>
        <w:tc>
          <w:tcPr>
            <w:tcW w:w="1977" w:type="dxa"/>
          </w:tcPr>
          <w:p w14:paraId="580B9413" w14:textId="00271E65" w:rsidR="00A03F64" w:rsidRPr="00E67607" w:rsidRDefault="00427466" w:rsidP="00E7428F">
            <w:pPr>
              <w:cnfStyle w:val="000000000000" w:firstRow="0" w:lastRow="0" w:firstColumn="0" w:lastColumn="0" w:oddVBand="0" w:evenVBand="0" w:oddHBand="0" w:evenHBand="0" w:firstRowFirstColumn="0" w:firstRowLastColumn="0" w:lastRowFirstColumn="0" w:lastRowLastColumn="0"/>
            </w:pPr>
            <w:r w:rsidRPr="00E67607">
              <w:rPr>
                <w:color w:val="000000"/>
              </w:rPr>
              <w:t>Data</w:t>
            </w:r>
            <w:r w:rsidR="00E7428F">
              <w:rPr>
                <w:color w:val="000000"/>
              </w:rPr>
              <w:t xml:space="preserve"> collected</w:t>
            </w:r>
            <w:r w:rsidRPr="00E67607">
              <w:rPr>
                <w:color w:val="000000"/>
              </w:rPr>
              <w:t xml:space="preserve"> by NOAA Chesapeake Bay Sentinel Site Cooperative (CBSSC)</w:t>
            </w:r>
            <w:r w:rsidR="00E7428F">
              <w:rPr>
                <w:color w:val="000000"/>
              </w:rPr>
              <w:t>, CBP Monitoring Network,</w:t>
            </w:r>
            <w:r w:rsidRPr="00E67607">
              <w:rPr>
                <w:color w:val="000000"/>
              </w:rPr>
              <w:t xml:space="preserve"> and others </w:t>
            </w:r>
            <w:r w:rsidR="00E7428F">
              <w:rPr>
                <w:color w:val="000000"/>
              </w:rPr>
              <w:t>on key climate change parameters</w:t>
            </w:r>
            <w:r w:rsidR="00E7428F">
              <w:t>, such as water temperature.</w:t>
            </w:r>
          </w:p>
        </w:tc>
        <w:tc>
          <w:tcPr>
            <w:tcW w:w="2308" w:type="dxa"/>
          </w:tcPr>
          <w:p w14:paraId="4F3C73E5" w14:textId="5B42A561" w:rsidR="00A03F64" w:rsidRPr="00E67607" w:rsidRDefault="0076586D" w:rsidP="0076586D">
            <w:pPr>
              <w:cnfStyle w:val="000000000000" w:firstRow="0" w:lastRow="0" w:firstColumn="0" w:lastColumn="0" w:oddVBand="0" w:evenVBand="0" w:oddHBand="0" w:evenHBand="0" w:firstRowFirstColumn="0" w:firstRowLastColumn="0" w:lastRowFirstColumn="0" w:lastRowLastColumn="0"/>
            </w:pPr>
            <w:r>
              <w:rPr>
                <w:color w:val="000000"/>
              </w:rPr>
              <w:t>Need i</w:t>
            </w:r>
            <w:r w:rsidR="00531F7C" w:rsidRPr="00E67607">
              <w:rPr>
                <w:color w:val="000000"/>
              </w:rPr>
              <w:t xml:space="preserve">nstitution capacity to develop and perform long-term monitoring to detect ecosystem change, and a steady </w:t>
            </w:r>
            <w:r w:rsidR="00E7428F">
              <w:rPr>
                <w:color w:val="000000"/>
              </w:rPr>
              <w:t>funding source for such efforts; need to evaluate alternative monitoring strategies, such as use of satellite data</w:t>
            </w:r>
          </w:p>
        </w:tc>
        <w:tc>
          <w:tcPr>
            <w:tcW w:w="1592" w:type="dxa"/>
          </w:tcPr>
          <w:p w14:paraId="5D36ED9C" w14:textId="77777777" w:rsidR="00A03F64" w:rsidRPr="00E67607" w:rsidRDefault="00A03F64" w:rsidP="00F802AF">
            <w:pPr>
              <w:cnfStyle w:val="000000000000" w:firstRow="0" w:lastRow="0" w:firstColumn="0" w:lastColumn="0" w:oddVBand="0" w:evenVBand="0" w:oddHBand="0" w:evenHBand="0" w:firstRowFirstColumn="0" w:firstRowLastColumn="0" w:lastRowFirstColumn="0" w:lastRowLastColumn="0"/>
            </w:pPr>
          </w:p>
        </w:tc>
        <w:tc>
          <w:tcPr>
            <w:tcW w:w="1624" w:type="dxa"/>
          </w:tcPr>
          <w:p w14:paraId="1F465636" w14:textId="77777777" w:rsidR="00A03F64" w:rsidRPr="00E67607" w:rsidRDefault="00A03F64" w:rsidP="00F802AF">
            <w:pPr>
              <w:cnfStyle w:val="000000000000" w:firstRow="0" w:lastRow="0" w:firstColumn="0" w:lastColumn="0" w:oddVBand="0" w:evenVBand="0" w:oddHBand="0" w:evenHBand="0" w:firstRowFirstColumn="0" w:firstRowLastColumn="0" w:lastRowFirstColumn="0" w:lastRowLastColumn="0"/>
            </w:pPr>
          </w:p>
        </w:tc>
        <w:tc>
          <w:tcPr>
            <w:tcW w:w="1837" w:type="dxa"/>
          </w:tcPr>
          <w:p w14:paraId="6866159B" w14:textId="52934879" w:rsidR="00A03F64" w:rsidRPr="00E67607" w:rsidRDefault="00E7428F" w:rsidP="00F802AF">
            <w:pPr>
              <w:cnfStyle w:val="000000000000" w:firstRow="0" w:lastRow="0" w:firstColumn="0" w:lastColumn="0" w:oddVBand="0" w:evenVBand="0" w:oddHBand="0" w:evenHBand="0" w:firstRowFirstColumn="0" w:firstRowLastColumn="0" w:lastRowFirstColumn="0" w:lastRowLastColumn="0"/>
            </w:pPr>
            <w:r>
              <w:t>Outside CRWG capacity. Need to identify partners that can support monitoring needs; Monitoring Workgroup is looking into developing a STAC proposal to evaluate new technologies and new partners to enhance monitoring capacity</w:t>
            </w:r>
            <w:r w:rsidR="00E10EFE">
              <w:t>—key climate parameters in connection with climate change indicators  should be considered</w:t>
            </w:r>
          </w:p>
        </w:tc>
        <w:tc>
          <w:tcPr>
            <w:tcW w:w="1754" w:type="dxa"/>
          </w:tcPr>
          <w:p w14:paraId="2F57B9CB" w14:textId="77777777" w:rsidR="00A03F64" w:rsidRPr="00E67607" w:rsidRDefault="00A03F64" w:rsidP="00F802AF">
            <w:pPr>
              <w:cnfStyle w:val="000000000000" w:firstRow="0" w:lastRow="0" w:firstColumn="0" w:lastColumn="0" w:oddVBand="0" w:evenVBand="0" w:oddHBand="0" w:evenHBand="0" w:firstRowFirstColumn="0" w:firstRowLastColumn="0" w:lastRowFirstColumn="0" w:lastRowLastColumn="0"/>
            </w:pPr>
          </w:p>
        </w:tc>
      </w:tr>
      <w:tr w:rsidR="00A464DE" w:rsidRPr="00E67607" w:rsidDel="00D76828" w14:paraId="30110D97" w14:textId="7B973FCB" w:rsidTr="00D02581">
        <w:trPr>
          <w:trHeight w:val="20"/>
          <w:del w:id="15" w:author="Julie.Reichert-Nguyen" w:date="2021-01-21T13:22:00Z"/>
        </w:trPr>
        <w:tc>
          <w:tcPr>
            <w:cnfStyle w:val="001000000000" w:firstRow="0" w:lastRow="0" w:firstColumn="1" w:lastColumn="0" w:oddVBand="0" w:evenVBand="0" w:oddHBand="0" w:evenHBand="0" w:firstRowFirstColumn="0" w:firstRowLastColumn="0" w:lastRowFirstColumn="0" w:lastRowLastColumn="0"/>
            <w:tcW w:w="3197" w:type="dxa"/>
          </w:tcPr>
          <w:p w14:paraId="23A4122C" w14:textId="1CA2F963" w:rsidR="00A03F64" w:rsidRPr="00E67607" w:rsidDel="00D76828" w:rsidRDefault="00A03F64" w:rsidP="00F802AF">
            <w:pPr>
              <w:rPr>
                <w:del w:id="16" w:author="Julie.Reichert-Nguyen" w:date="2021-01-21T13:22:00Z"/>
              </w:rPr>
            </w:pPr>
            <w:del w:id="17" w:author="Julie.Reichert-Nguyen" w:date="2021-01-21T13:22:00Z">
              <w:r w:rsidRPr="00E67607" w:rsidDel="00D76828">
                <w:delText xml:space="preserve">Monitoring &amp; Assessment: Non-Climate-Related and Multiple Stressors. </w:delText>
              </w:r>
              <w:r w:rsidRPr="00E67607" w:rsidDel="00D76828">
                <w:rPr>
                  <w:b w:val="0"/>
                  <w:color w:val="000000"/>
                </w:rPr>
                <w:delText xml:space="preserve">Overall, climate change </w:delText>
              </w:r>
              <w:r w:rsidRPr="00E67607" w:rsidDel="00D76828">
                <w:rPr>
                  <w:b w:val="0"/>
                  <w:color w:val="000000"/>
                </w:rPr>
                <w:lastRenderedPageBreak/>
                <w:delText>impacts are particularly difficult to monitor and assess because they can be exacerbated by existing non-climate or human-induced stressors such as regional or localized land-subsidence, land use change, growth and development. It is often difficult to differentiate climate impacts from the impacts of other stressors. An increased understanding of these interactions is necessary to successfully assess climate impacts, and the effectiveness of restoration and protection policies, programs and projects.</w:delText>
              </w:r>
            </w:del>
          </w:p>
        </w:tc>
        <w:tc>
          <w:tcPr>
            <w:tcW w:w="1977" w:type="dxa"/>
          </w:tcPr>
          <w:p w14:paraId="6859DBAD" w14:textId="33461512"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18" w:author="Julie.Reichert-Nguyen" w:date="2021-01-21T13:22:00Z"/>
              </w:rPr>
            </w:pPr>
          </w:p>
        </w:tc>
        <w:tc>
          <w:tcPr>
            <w:tcW w:w="2308" w:type="dxa"/>
          </w:tcPr>
          <w:p w14:paraId="5A4D76CE" w14:textId="22A31FAB"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19" w:author="Julie.Reichert-Nguyen" w:date="2021-01-21T13:22:00Z"/>
              </w:rPr>
            </w:pPr>
          </w:p>
        </w:tc>
        <w:tc>
          <w:tcPr>
            <w:tcW w:w="1592" w:type="dxa"/>
          </w:tcPr>
          <w:p w14:paraId="68D39972" w14:textId="6702AB93"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20" w:author="Julie.Reichert-Nguyen" w:date="2021-01-21T13:22:00Z"/>
              </w:rPr>
            </w:pPr>
          </w:p>
        </w:tc>
        <w:tc>
          <w:tcPr>
            <w:tcW w:w="1624" w:type="dxa"/>
          </w:tcPr>
          <w:p w14:paraId="18B297BD" w14:textId="6C7D190A"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21" w:author="Julie.Reichert-Nguyen" w:date="2021-01-21T13:22:00Z"/>
              </w:rPr>
            </w:pPr>
          </w:p>
        </w:tc>
        <w:tc>
          <w:tcPr>
            <w:tcW w:w="1837" w:type="dxa"/>
          </w:tcPr>
          <w:p w14:paraId="1673E1AA" w14:textId="16369164"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22" w:author="Julie.Reichert-Nguyen" w:date="2021-01-21T13:22:00Z"/>
              </w:rPr>
            </w:pPr>
          </w:p>
        </w:tc>
        <w:tc>
          <w:tcPr>
            <w:tcW w:w="1754" w:type="dxa"/>
          </w:tcPr>
          <w:p w14:paraId="76A4EC7A" w14:textId="46746D70" w:rsidR="00A03F64" w:rsidRPr="00E67607" w:rsidDel="00D76828" w:rsidRDefault="00A03F64" w:rsidP="00F802AF">
            <w:pPr>
              <w:cnfStyle w:val="000000000000" w:firstRow="0" w:lastRow="0" w:firstColumn="0" w:lastColumn="0" w:oddVBand="0" w:evenVBand="0" w:oddHBand="0" w:evenHBand="0" w:firstRowFirstColumn="0" w:firstRowLastColumn="0" w:lastRowFirstColumn="0" w:lastRowLastColumn="0"/>
              <w:rPr>
                <w:del w:id="23" w:author="Julie.Reichert-Nguyen" w:date="2021-01-21T13:22:00Z"/>
              </w:rPr>
            </w:pPr>
          </w:p>
        </w:tc>
      </w:tr>
      <w:tr w:rsidR="00A03F64" w:rsidRPr="00E67607" w14:paraId="56C6238B" w14:textId="77777777" w:rsidTr="00A03F64">
        <w:trPr>
          <w:trHeight w:val="20"/>
        </w:trPr>
        <w:tc>
          <w:tcPr>
            <w:cnfStyle w:val="001000000000" w:firstRow="0" w:lastRow="0" w:firstColumn="1" w:lastColumn="0" w:oddVBand="0" w:evenVBand="0" w:oddHBand="0" w:evenHBand="0" w:firstRowFirstColumn="0" w:firstRowLastColumn="0" w:lastRowFirstColumn="0" w:lastRowLastColumn="0"/>
            <w:tcW w:w="14289" w:type="dxa"/>
            <w:gridSpan w:val="7"/>
            <w:shd w:val="clear" w:color="auto" w:fill="BDD6EE" w:themeFill="accent1" w:themeFillTint="66"/>
          </w:tcPr>
          <w:p w14:paraId="600FBCAD" w14:textId="78B20DAD" w:rsidR="00A03F64" w:rsidRPr="00E67607" w:rsidRDefault="00A03F64" w:rsidP="00A03F64">
            <w:pPr>
              <w:jc w:val="center"/>
            </w:pPr>
            <w:r w:rsidRPr="00E67607">
              <w:t>Outcome: Adaptation</w:t>
            </w:r>
          </w:p>
        </w:tc>
      </w:tr>
      <w:tr w:rsidR="00A464DE" w:rsidRPr="00E67607" w14:paraId="1C017B99" w14:textId="77777777" w:rsidTr="00D02581">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70AB20EC" w14:textId="24EB505D" w:rsidR="00A03F64" w:rsidRPr="00E67607" w:rsidRDefault="00A03F64" w:rsidP="00A03F64">
            <w:r w:rsidRPr="00E67607">
              <w:t>O</w:t>
            </w:r>
            <w:r w:rsidR="00D76828">
              <w:t>utcome Adaptation: Stakeholder E</w:t>
            </w:r>
            <w:r w:rsidRPr="00E67607">
              <w:t xml:space="preserve">ngagement. </w:t>
            </w:r>
            <w:r w:rsidRPr="00E67607">
              <w:rPr>
                <w:b w:val="0"/>
                <w:color w:val="000000"/>
              </w:rPr>
              <w:t xml:space="preserve">Although there is acknowledgement that climate change and adaptation need to be addressed, there is a lack of understanding or agreement from stakeholders on what it means to be resilient or what constitutes resiliency, including what kind of actions support an adaptive management approach. Lack of appropriate stakeholder engagement jeopardizes acceptance of choices made about action plans and implementation strategies, introducing additional levels of social discord in an already </w:t>
            </w:r>
            <w:r w:rsidRPr="00E67607">
              <w:rPr>
                <w:b w:val="0"/>
                <w:color w:val="000000"/>
              </w:rPr>
              <w:lastRenderedPageBreak/>
              <w:t>complex environmental-economic-social landscape. If social stability is reduced, then policy effectiveness would likely be reduced.</w:t>
            </w:r>
          </w:p>
        </w:tc>
        <w:tc>
          <w:tcPr>
            <w:tcW w:w="1977" w:type="dxa"/>
          </w:tcPr>
          <w:p w14:paraId="43E2361E" w14:textId="7C6978A8" w:rsidR="00836397" w:rsidRDefault="00836397" w:rsidP="00836397">
            <w:pPr>
              <w:cnfStyle w:val="000000000000" w:firstRow="0" w:lastRow="0" w:firstColumn="0" w:lastColumn="0" w:oddVBand="0" w:evenVBand="0" w:oddHBand="0" w:evenHBand="0" w:firstRowFirstColumn="0" w:firstRowLastColumn="0" w:lastRowFirstColumn="0" w:lastRowLastColumn="0"/>
            </w:pPr>
            <w:r>
              <w:lastRenderedPageBreak/>
              <w:t>Wor</w:t>
            </w:r>
            <w:r w:rsidR="00D02581">
              <w:t>ked</w:t>
            </w:r>
            <w:r>
              <w:t xml:space="preserve"> with Local Government Advisory Committee on forum </w:t>
            </w:r>
            <w:r w:rsidR="00817D7C">
              <w:t xml:space="preserve">that developed recommendations for local governments on what they can do to act more deliberately in addressing </w:t>
            </w:r>
            <w:r>
              <w:t>flooding issues from changing climate conditions.</w:t>
            </w:r>
          </w:p>
          <w:p w14:paraId="5842EBB7" w14:textId="77777777" w:rsidR="00836397" w:rsidRDefault="00836397" w:rsidP="00836397">
            <w:pPr>
              <w:cnfStyle w:val="000000000000" w:firstRow="0" w:lastRow="0" w:firstColumn="0" w:lastColumn="0" w:oddVBand="0" w:evenVBand="0" w:oddHBand="0" w:evenHBand="0" w:firstRowFirstColumn="0" w:firstRowLastColumn="0" w:lastRowFirstColumn="0" w:lastRowLastColumn="0"/>
            </w:pPr>
          </w:p>
          <w:p w14:paraId="701B02A8" w14:textId="5A755A22" w:rsidR="00700E87" w:rsidRPr="00E67607" w:rsidRDefault="00836397" w:rsidP="00817D7C">
            <w:pPr>
              <w:cnfStyle w:val="000000000000" w:firstRow="0" w:lastRow="0" w:firstColumn="0" w:lastColumn="0" w:oddVBand="0" w:evenVBand="0" w:oddHBand="0" w:evenHBand="0" w:firstRowFirstColumn="0" w:firstRowLastColumn="0" w:lastRowFirstColumn="0" w:lastRowLastColumn="0"/>
            </w:pPr>
            <w:r>
              <w:t xml:space="preserve">Collaborating with CBP Local </w:t>
            </w:r>
            <w:r>
              <w:lastRenderedPageBreak/>
              <w:t>Engagement Team on</w:t>
            </w:r>
            <w:r w:rsidR="00D02581">
              <w:t xml:space="preserve"> identifying</w:t>
            </w:r>
            <w:r w:rsidR="00817D7C">
              <w:t xml:space="preserve"> climate change-related local e</w:t>
            </w:r>
            <w:r w:rsidRPr="00E67607">
              <w:t>ngagement</w:t>
            </w:r>
            <w:r w:rsidR="00817D7C">
              <w:t xml:space="preserve"> needs and r</w:t>
            </w:r>
            <w:r w:rsidR="00D02581">
              <w:t>esources</w:t>
            </w:r>
            <w:r w:rsidRPr="00E67607">
              <w:t>.</w:t>
            </w:r>
          </w:p>
        </w:tc>
        <w:tc>
          <w:tcPr>
            <w:tcW w:w="2308" w:type="dxa"/>
          </w:tcPr>
          <w:p w14:paraId="5741C9DC" w14:textId="70F1C41B" w:rsidR="00A03F64" w:rsidRPr="00D02581" w:rsidRDefault="00D02581" w:rsidP="00D02581">
            <w:pPr>
              <w:cnfStyle w:val="000000000000" w:firstRow="0" w:lastRow="0" w:firstColumn="0" w:lastColumn="0" w:oddVBand="0" w:evenVBand="0" w:oddHBand="0" w:evenHBand="0" w:firstRowFirstColumn="0" w:firstRowLastColumn="0" w:lastRowFirstColumn="0" w:lastRowLastColumn="0"/>
            </w:pPr>
            <w:r w:rsidRPr="00D02581">
              <w:rPr>
                <w:color w:val="000000"/>
              </w:rPr>
              <w:lastRenderedPageBreak/>
              <w:t>Need</w:t>
            </w:r>
            <w:r w:rsidR="00B611BB" w:rsidRPr="00D02581">
              <w:rPr>
                <w:color w:val="000000"/>
              </w:rPr>
              <w:t xml:space="preserve"> collective agreement; </w:t>
            </w:r>
            <w:r w:rsidRPr="00D02581">
              <w:rPr>
                <w:color w:val="000000"/>
              </w:rPr>
              <w:t>need</w:t>
            </w:r>
            <w:r w:rsidR="00B611BB" w:rsidRPr="00D02581">
              <w:rPr>
                <w:color w:val="000000"/>
              </w:rPr>
              <w:t xml:space="preserve"> coordination</w:t>
            </w:r>
            <w:r w:rsidRPr="00D02581">
              <w:rPr>
                <w:color w:val="000000"/>
              </w:rPr>
              <w:t xml:space="preserve"> and collaboration</w:t>
            </w:r>
            <w:r w:rsidR="00B611BB" w:rsidRPr="00D02581">
              <w:rPr>
                <w:color w:val="000000"/>
              </w:rPr>
              <w:t xml:space="preserve"> among stake</w:t>
            </w:r>
            <w:r w:rsidRPr="00D02581">
              <w:rPr>
                <w:color w:val="000000"/>
              </w:rPr>
              <w:t xml:space="preserve">holders; need willingness </w:t>
            </w:r>
            <w:r w:rsidR="00B611BB" w:rsidRPr="00D02581">
              <w:rPr>
                <w:color w:val="000000"/>
              </w:rPr>
              <w:t>to discu</w:t>
            </w:r>
            <w:r w:rsidR="00817D7C">
              <w:rPr>
                <w:color w:val="000000"/>
              </w:rPr>
              <w:t>ss managed retreat as an option</w:t>
            </w:r>
            <w:r w:rsidR="00673475">
              <w:rPr>
                <w:color w:val="000000"/>
              </w:rPr>
              <w:t>; need support in following up on recommendations</w:t>
            </w:r>
          </w:p>
        </w:tc>
        <w:tc>
          <w:tcPr>
            <w:tcW w:w="1592" w:type="dxa"/>
          </w:tcPr>
          <w:p w14:paraId="11E9ED3E" w14:textId="38405D1A" w:rsidR="00A03F64" w:rsidRPr="00E67607" w:rsidRDefault="00BC7ACA" w:rsidP="00A03F64">
            <w:pPr>
              <w:cnfStyle w:val="000000000000" w:firstRow="0" w:lastRow="0" w:firstColumn="0" w:lastColumn="0" w:oddVBand="0" w:evenVBand="0" w:oddHBand="0" w:evenHBand="0" w:firstRowFirstColumn="0" w:firstRowLastColumn="0" w:lastRowFirstColumn="0" w:lastRowLastColumn="0"/>
            </w:pPr>
            <w:r w:rsidRPr="00E67607">
              <w:t xml:space="preserve"> </w:t>
            </w:r>
          </w:p>
        </w:tc>
        <w:tc>
          <w:tcPr>
            <w:tcW w:w="1624" w:type="dxa"/>
          </w:tcPr>
          <w:p w14:paraId="563F21B7" w14:textId="77777777" w:rsidR="00A03F64" w:rsidRPr="00E67607" w:rsidRDefault="00A03F64" w:rsidP="00A03F64">
            <w:pPr>
              <w:cnfStyle w:val="000000000000" w:firstRow="0" w:lastRow="0" w:firstColumn="0" w:lastColumn="0" w:oddVBand="0" w:evenVBand="0" w:oddHBand="0" w:evenHBand="0" w:firstRowFirstColumn="0" w:firstRowLastColumn="0" w:lastRowFirstColumn="0" w:lastRowLastColumn="0"/>
            </w:pPr>
          </w:p>
        </w:tc>
        <w:tc>
          <w:tcPr>
            <w:tcW w:w="1837" w:type="dxa"/>
          </w:tcPr>
          <w:p w14:paraId="4EFD3A2D" w14:textId="77777777" w:rsidR="00A03F64" w:rsidRPr="00E67607" w:rsidRDefault="00A03F64" w:rsidP="00A03F64">
            <w:pPr>
              <w:cnfStyle w:val="000000000000" w:firstRow="0" w:lastRow="0" w:firstColumn="0" w:lastColumn="0" w:oddVBand="0" w:evenVBand="0" w:oddHBand="0" w:evenHBand="0" w:firstRowFirstColumn="0" w:firstRowLastColumn="0" w:lastRowFirstColumn="0" w:lastRowLastColumn="0"/>
            </w:pPr>
          </w:p>
        </w:tc>
        <w:tc>
          <w:tcPr>
            <w:tcW w:w="1754" w:type="dxa"/>
          </w:tcPr>
          <w:p w14:paraId="63ADC23D" w14:textId="3FB99D0F" w:rsidR="00A03F64" w:rsidRPr="00E67607" w:rsidRDefault="00221FF8" w:rsidP="00A03F64">
            <w:pPr>
              <w:cnfStyle w:val="000000000000" w:firstRow="0" w:lastRow="0" w:firstColumn="0" w:lastColumn="0" w:oddVBand="0" w:evenVBand="0" w:oddHBand="0" w:evenHBand="0" w:firstRowFirstColumn="0" w:firstRowLastColumn="0" w:lastRowFirstColumn="0" w:lastRowLastColumn="0"/>
            </w:pPr>
            <w:r>
              <w:t>Outside current CRWG capacity</w:t>
            </w:r>
          </w:p>
        </w:tc>
      </w:tr>
      <w:tr w:rsidR="00A464DE" w:rsidRPr="00E67607" w14:paraId="7E9292BD" w14:textId="77777777" w:rsidTr="00C94085">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58370BE0" w14:textId="0F202DED" w:rsidR="00BC7ACA" w:rsidRPr="00E67607" w:rsidRDefault="00BC7ACA" w:rsidP="000D0AEE">
            <w:commentRangeStart w:id="24"/>
            <w:r w:rsidRPr="00E67607">
              <w:t xml:space="preserve">Outcome Adaptation: </w:t>
            </w:r>
            <w:r w:rsidR="00D76828">
              <w:t>C</w:t>
            </w:r>
            <w:r w:rsidRPr="00E67607">
              <w:t>apacity</w:t>
            </w:r>
            <w:commentRangeEnd w:id="24"/>
            <w:r w:rsidR="00DB471D">
              <w:rPr>
                <w:rStyle w:val="CommentReference"/>
                <w:rFonts w:eastAsiaTheme="majorEastAsia" w:cstheme="majorBidi"/>
                <w:b w:val="0"/>
                <w:bCs w:val="0"/>
              </w:rPr>
              <w:commentReference w:id="24"/>
            </w:r>
            <w:r w:rsidRPr="00E67607">
              <w:t xml:space="preserve">. </w:t>
            </w:r>
            <w:r w:rsidRPr="00E67607">
              <w:rPr>
                <w:b w:val="0"/>
                <w:color w:val="000000"/>
              </w:rPr>
              <w:t>Institutions and the private sector have a general lack of capacity to understand the science and incorporate meaningful change into plans, programs, processes or projects. Although building that capacity is paramount, it can be time consuming and costly, considering the resource constraints faced by governments and organizations</w:t>
            </w:r>
            <w:r w:rsidR="000D0AEE">
              <w:rPr>
                <w:b w:val="0"/>
                <w:color w:val="000000"/>
              </w:rPr>
              <w:t xml:space="preserve"> </w:t>
            </w:r>
            <w:ins w:id="25" w:author="Julie.Reichert-Nguyen" w:date="2021-01-21T13:46:00Z">
              <w:r w:rsidR="000D0AEE">
                <w:rPr>
                  <w:b w:val="0"/>
                  <w:color w:val="000000"/>
                </w:rPr>
                <w:t>and the variability in adaption approaches</w:t>
              </w:r>
              <w:r w:rsidR="000D0AEE" w:rsidRPr="00E67607">
                <w:rPr>
                  <w:b w:val="0"/>
                  <w:color w:val="000000"/>
                </w:rPr>
                <w:t>.</w:t>
              </w:r>
            </w:ins>
          </w:p>
        </w:tc>
        <w:tc>
          <w:tcPr>
            <w:tcW w:w="1977" w:type="dxa"/>
          </w:tcPr>
          <w:p w14:paraId="52CF772D"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2308" w:type="dxa"/>
          </w:tcPr>
          <w:p w14:paraId="7C1BDB47" w14:textId="19833242" w:rsidR="00BC7ACA" w:rsidRPr="00E67607" w:rsidRDefault="00221FF8" w:rsidP="00221FF8">
            <w:pPr>
              <w:cnfStyle w:val="000000000000" w:firstRow="0" w:lastRow="0" w:firstColumn="0" w:lastColumn="0" w:oddVBand="0" w:evenVBand="0" w:oddHBand="0" w:evenHBand="0" w:firstRowFirstColumn="0" w:firstRowLastColumn="0" w:lastRowFirstColumn="0" w:lastRowLastColumn="0"/>
            </w:pPr>
            <w:r>
              <w:t xml:space="preserve">Knowledge of types of technical assistance/expertise needed by jurisdictions (can CRWG member organizations assist?) </w:t>
            </w:r>
          </w:p>
        </w:tc>
        <w:tc>
          <w:tcPr>
            <w:tcW w:w="1592" w:type="dxa"/>
          </w:tcPr>
          <w:p w14:paraId="53B81C24"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624" w:type="dxa"/>
          </w:tcPr>
          <w:p w14:paraId="591C79E7"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837" w:type="dxa"/>
          </w:tcPr>
          <w:p w14:paraId="347D712E"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754" w:type="dxa"/>
          </w:tcPr>
          <w:p w14:paraId="4B6BB885"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r>
      <w:tr w:rsidR="00A464DE" w:rsidRPr="00E67607" w14:paraId="021EB16A" w14:textId="77777777" w:rsidTr="00C94085">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2C0AE0A2" w14:textId="2F14515B" w:rsidR="00BC7ACA" w:rsidRPr="00E67607" w:rsidRDefault="00BC7ACA" w:rsidP="00A03F64">
            <w:r w:rsidRPr="00E67607">
              <w:t xml:space="preserve">Adaptation: Authority </w:t>
            </w:r>
            <w:r w:rsidRPr="00E67607">
              <w:rPr>
                <w:b w:val="0"/>
                <w:color w:val="000000"/>
              </w:rPr>
              <w:t>Governments’ and institutions’ ability to respond to climate change is also limited by legislative, policy, regulatory and other authorities.</w:t>
            </w:r>
          </w:p>
        </w:tc>
        <w:tc>
          <w:tcPr>
            <w:tcW w:w="1977" w:type="dxa"/>
          </w:tcPr>
          <w:p w14:paraId="286BDE07" w14:textId="77777777" w:rsidR="00BC7ACA" w:rsidRDefault="00390C5B" w:rsidP="00A03F64">
            <w:pPr>
              <w:cnfStyle w:val="000000000000" w:firstRow="0" w:lastRow="0" w:firstColumn="0" w:lastColumn="0" w:oddVBand="0" w:evenVBand="0" w:oddHBand="0" w:evenHBand="0" w:firstRowFirstColumn="0" w:firstRowLastColumn="0" w:lastRowFirstColumn="0" w:lastRowLastColumn="0"/>
              <w:rPr>
                <w:color w:val="000000"/>
              </w:rPr>
            </w:pPr>
            <w:r w:rsidRPr="00E67607">
              <w:rPr>
                <w:color w:val="000000"/>
              </w:rPr>
              <w:t>Individual jurisdictional incorporation of climate narrative (or voluntary numerical target) into WIPs III.</w:t>
            </w:r>
          </w:p>
          <w:p w14:paraId="00620319" w14:textId="77777777" w:rsidR="00836397" w:rsidRDefault="00836397" w:rsidP="00A03F64">
            <w:pPr>
              <w:cnfStyle w:val="000000000000" w:firstRow="0" w:lastRow="0" w:firstColumn="0" w:lastColumn="0" w:oddVBand="0" w:evenVBand="0" w:oddHBand="0" w:evenHBand="0" w:firstRowFirstColumn="0" w:firstRowLastColumn="0" w:lastRowFirstColumn="0" w:lastRowLastColumn="0"/>
              <w:rPr>
                <w:color w:val="000000"/>
              </w:rPr>
            </w:pPr>
          </w:p>
          <w:p w14:paraId="38588483" w14:textId="56F07FC9" w:rsidR="00836397" w:rsidRPr="00E67607" w:rsidRDefault="00836397" w:rsidP="00F802AF">
            <w:pPr>
              <w:cnfStyle w:val="000000000000" w:firstRow="0" w:lastRow="0" w:firstColumn="0" w:lastColumn="0" w:oddVBand="0" w:evenVBand="0" w:oddHBand="0" w:evenHBand="0" w:firstRowFirstColumn="0" w:firstRowLastColumn="0" w:lastRowFirstColumn="0" w:lastRowLastColumn="0"/>
            </w:pPr>
            <w:r>
              <w:rPr>
                <w:color w:val="000000"/>
              </w:rPr>
              <w:t xml:space="preserve">States and communities around the Chesapeake Bay are taking steps to prepare or maintain their climate change adaptation or </w:t>
            </w:r>
            <w:r>
              <w:rPr>
                <w:color w:val="000000"/>
              </w:rPr>
              <w:lastRenderedPageBreak/>
              <w:t>sustainability plan</w:t>
            </w:r>
            <w:r w:rsidR="00F802AF">
              <w:rPr>
                <w:color w:val="000000"/>
              </w:rPr>
              <w:t>s</w:t>
            </w:r>
            <w:r>
              <w:rPr>
                <w:color w:val="000000"/>
              </w:rPr>
              <w:t>.</w:t>
            </w:r>
          </w:p>
        </w:tc>
        <w:tc>
          <w:tcPr>
            <w:tcW w:w="2308" w:type="dxa"/>
          </w:tcPr>
          <w:p w14:paraId="36E07161" w14:textId="51C4A581" w:rsidR="00BC7ACA" w:rsidRPr="00F802AF" w:rsidRDefault="00F802AF" w:rsidP="00F802AF">
            <w:pPr>
              <w:cnfStyle w:val="000000000000" w:firstRow="0" w:lastRow="0" w:firstColumn="0" w:lastColumn="0" w:oddVBand="0" w:evenVBand="0" w:oddHBand="0" w:evenHBand="0" w:firstRowFirstColumn="0" w:firstRowLastColumn="0" w:lastRowFirstColumn="0" w:lastRowLastColumn="0"/>
            </w:pPr>
            <w:r w:rsidRPr="00F802AF">
              <w:rPr>
                <w:color w:val="000000"/>
              </w:rPr>
              <w:lastRenderedPageBreak/>
              <w:t>Need</w:t>
            </w:r>
            <w:r w:rsidR="00B611BB" w:rsidRPr="00F802AF">
              <w:rPr>
                <w:color w:val="000000"/>
              </w:rPr>
              <w:t xml:space="preserve"> knowledge of institutional/regulatory barriers; </w:t>
            </w:r>
            <w:r w:rsidRPr="00F802AF">
              <w:rPr>
                <w:color w:val="000000"/>
              </w:rPr>
              <w:t>need</w:t>
            </w:r>
            <w:r w:rsidR="00B611BB" w:rsidRPr="00F802AF">
              <w:rPr>
                <w:color w:val="000000"/>
              </w:rPr>
              <w:t xml:space="preserve"> incorporation of climate change</w:t>
            </w:r>
            <w:r w:rsidRPr="00F802AF">
              <w:rPr>
                <w:color w:val="000000"/>
              </w:rPr>
              <w:t xml:space="preserve"> considerations</w:t>
            </w:r>
            <w:r w:rsidR="00B611BB" w:rsidRPr="00F802AF">
              <w:rPr>
                <w:color w:val="000000"/>
              </w:rPr>
              <w:t xml:space="preserve"> across programs.</w:t>
            </w:r>
          </w:p>
        </w:tc>
        <w:tc>
          <w:tcPr>
            <w:tcW w:w="1592" w:type="dxa"/>
          </w:tcPr>
          <w:p w14:paraId="5B6A5D45"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624" w:type="dxa"/>
          </w:tcPr>
          <w:p w14:paraId="1A890167"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837" w:type="dxa"/>
          </w:tcPr>
          <w:p w14:paraId="15077E06"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754" w:type="dxa"/>
          </w:tcPr>
          <w:p w14:paraId="5B7A6918" w14:textId="2EBABA41" w:rsidR="00BC7ACA" w:rsidRPr="00E67607" w:rsidRDefault="00221FF8" w:rsidP="00A03F64">
            <w:pPr>
              <w:cnfStyle w:val="000000000000" w:firstRow="0" w:lastRow="0" w:firstColumn="0" w:lastColumn="0" w:oddVBand="0" w:evenVBand="0" w:oddHBand="0" w:evenHBand="0" w:firstRowFirstColumn="0" w:firstRowLastColumn="0" w:lastRowFirstColumn="0" w:lastRowLastColumn="0"/>
            </w:pPr>
            <w:r>
              <w:t xml:space="preserve">Outside current CRWG staff capacity </w:t>
            </w:r>
          </w:p>
        </w:tc>
      </w:tr>
      <w:tr w:rsidR="00A464DE" w:rsidRPr="00E67607" w14:paraId="50B3C0FE" w14:textId="77777777" w:rsidTr="00C94085">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62047A04" w14:textId="70EA59CD" w:rsidR="00BC7ACA" w:rsidRPr="00E67607" w:rsidRDefault="00BC7ACA" w:rsidP="00817D7C">
            <w:r w:rsidRPr="00E67607">
              <w:t>Ada</w:t>
            </w:r>
            <w:r w:rsidR="00F802AF">
              <w:t xml:space="preserve">ptation: </w:t>
            </w:r>
            <w:r w:rsidRPr="00E67607">
              <w:t xml:space="preserve">Guidance. </w:t>
            </w:r>
            <w:r w:rsidRPr="00E67607">
              <w:rPr>
                <w:b w:val="0"/>
                <w:color w:val="000000"/>
              </w:rPr>
              <w:t>There is currently a lack of clear science (models, tools and metrics) and guidance for the Chesapeake Bay Program, as well as stakeholders, to use to develop plans or to measure efficacy of response. The nature of on-the-ground implementation often requires certainties (e.g., hydrology, water quality, temperature, precipitation, sea level rise, coastal erosion rates) that are not yet available for a changing climate.</w:t>
            </w:r>
            <w:r w:rsidR="00237287">
              <w:rPr>
                <w:b w:val="0"/>
                <w:color w:val="000000"/>
              </w:rPr>
              <w:t xml:space="preserve"> </w:t>
            </w:r>
            <w:commentRangeStart w:id="26"/>
            <w:r w:rsidR="00237287">
              <w:rPr>
                <w:b w:val="0"/>
                <w:color w:val="000000"/>
              </w:rPr>
              <w:t>Additionally, there is variability in institutional responses.</w:t>
            </w:r>
            <w:commentRangeEnd w:id="26"/>
            <w:r w:rsidR="00E36EDF">
              <w:rPr>
                <w:rStyle w:val="CommentReference"/>
                <w:rFonts w:eastAsiaTheme="majorEastAsia" w:cstheme="majorBidi"/>
                <w:b w:val="0"/>
                <w:bCs w:val="0"/>
              </w:rPr>
              <w:commentReference w:id="26"/>
            </w:r>
          </w:p>
        </w:tc>
        <w:tc>
          <w:tcPr>
            <w:tcW w:w="1977" w:type="dxa"/>
          </w:tcPr>
          <w:p w14:paraId="60C9E67C" w14:textId="256F5335" w:rsidR="00BC7ACA" w:rsidRPr="00E67607" w:rsidRDefault="00390C5B" w:rsidP="00A03F64">
            <w:pPr>
              <w:cnfStyle w:val="000000000000" w:firstRow="0" w:lastRow="0" w:firstColumn="0" w:lastColumn="0" w:oddVBand="0" w:evenVBand="0" w:oddHBand="0" w:evenHBand="0" w:firstRowFirstColumn="0" w:firstRowLastColumn="0" w:lastRowFirstColumn="0" w:lastRowLastColumn="0"/>
            </w:pPr>
            <w:r w:rsidRPr="00E67607">
              <w:rPr>
                <w:color w:val="000000"/>
              </w:rPr>
              <w:t>Ongoing research and models, tools and metric development by CBP partners</w:t>
            </w:r>
          </w:p>
        </w:tc>
        <w:tc>
          <w:tcPr>
            <w:tcW w:w="2308" w:type="dxa"/>
          </w:tcPr>
          <w:p w14:paraId="5ABD1552" w14:textId="76FE21B9" w:rsidR="00BC7ACA" w:rsidRPr="00F802AF" w:rsidRDefault="00F802AF" w:rsidP="00A03F64">
            <w:pPr>
              <w:cnfStyle w:val="000000000000" w:firstRow="0" w:lastRow="0" w:firstColumn="0" w:lastColumn="0" w:oddVBand="0" w:evenVBand="0" w:oddHBand="0" w:evenHBand="0" w:firstRowFirstColumn="0" w:firstRowLastColumn="0" w:lastRowFirstColumn="0" w:lastRowLastColumn="0"/>
            </w:pPr>
            <w:r>
              <w:rPr>
                <w:color w:val="000000"/>
              </w:rPr>
              <w:t>Need d</w:t>
            </w:r>
            <w:r w:rsidR="00B611BB" w:rsidRPr="00F802AF">
              <w:rPr>
                <w:color w:val="000000"/>
              </w:rPr>
              <w:t>evelopment of clear tools and guidance to develop plans and efficacy of response; lack of extensive information (or information dissemination) on the costs of climate change impacts in specific areas, or the cost savings and ecosystem benefits represented by specific mitigation or adaptation measures.</w:t>
            </w:r>
          </w:p>
          <w:p w14:paraId="34B934C2" w14:textId="77777777" w:rsidR="00B611BB" w:rsidRPr="00F802AF" w:rsidRDefault="00B611BB" w:rsidP="00B611BB">
            <w:pPr>
              <w:cnfStyle w:val="000000000000" w:firstRow="0" w:lastRow="0" w:firstColumn="0" w:lastColumn="0" w:oddVBand="0" w:evenVBand="0" w:oddHBand="0" w:evenHBand="0" w:firstRowFirstColumn="0" w:firstRowLastColumn="0" w:lastRowFirstColumn="0" w:lastRowLastColumn="0"/>
            </w:pPr>
          </w:p>
          <w:p w14:paraId="1EE48834" w14:textId="77777777" w:rsidR="00B611BB" w:rsidRPr="00F802AF" w:rsidRDefault="00B611BB" w:rsidP="00B611BB">
            <w:pPr>
              <w:cnfStyle w:val="000000000000" w:firstRow="0" w:lastRow="0" w:firstColumn="0" w:lastColumn="0" w:oddVBand="0" w:evenVBand="0" w:oddHBand="0" w:evenHBand="0" w:firstRowFirstColumn="0" w:firstRowLastColumn="0" w:lastRowFirstColumn="0" w:lastRowLastColumn="0"/>
            </w:pPr>
          </w:p>
          <w:p w14:paraId="3C9C06A1" w14:textId="4029CE85" w:rsidR="00B611BB" w:rsidRPr="00F802AF" w:rsidRDefault="00B611BB" w:rsidP="00B611BB">
            <w:pPr>
              <w:ind w:firstLine="720"/>
              <w:cnfStyle w:val="000000000000" w:firstRow="0" w:lastRow="0" w:firstColumn="0" w:lastColumn="0" w:oddVBand="0" w:evenVBand="0" w:oddHBand="0" w:evenHBand="0" w:firstRowFirstColumn="0" w:firstRowLastColumn="0" w:lastRowFirstColumn="0" w:lastRowLastColumn="0"/>
            </w:pPr>
          </w:p>
        </w:tc>
        <w:tc>
          <w:tcPr>
            <w:tcW w:w="1592" w:type="dxa"/>
          </w:tcPr>
          <w:p w14:paraId="48B71153"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624" w:type="dxa"/>
          </w:tcPr>
          <w:p w14:paraId="322077E4"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837" w:type="dxa"/>
          </w:tcPr>
          <w:p w14:paraId="22A43E65"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754" w:type="dxa"/>
          </w:tcPr>
          <w:p w14:paraId="11FA76FF"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r>
      <w:tr w:rsidR="00A464DE" w:rsidRPr="00E67607" w14:paraId="6B3C8594" w14:textId="77777777" w:rsidTr="00942958">
        <w:trPr>
          <w:trHeight w:val="20"/>
        </w:trPr>
        <w:tc>
          <w:tcPr>
            <w:cnfStyle w:val="001000000000" w:firstRow="0" w:lastRow="0" w:firstColumn="1" w:lastColumn="0" w:oddVBand="0" w:evenVBand="0" w:oddHBand="0" w:evenHBand="0" w:firstRowFirstColumn="0" w:firstRowLastColumn="0" w:lastRowFirstColumn="0" w:lastRowLastColumn="0"/>
            <w:tcW w:w="3197" w:type="dxa"/>
          </w:tcPr>
          <w:p w14:paraId="323BD874" w14:textId="3EDBA9B8" w:rsidR="00BC7ACA" w:rsidRPr="00E67607" w:rsidRDefault="00817D7C" w:rsidP="008C21DB">
            <w:r>
              <w:t xml:space="preserve">Adaptation: </w:t>
            </w:r>
            <w:r w:rsidR="00BC7ACA" w:rsidRPr="00E67607">
              <w:t xml:space="preserve">Collaboration. </w:t>
            </w:r>
            <w:r w:rsidR="00BC7ACA" w:rsidRPr="00E67607">
              <w:rPr>
                <w:b w:val="0"/>
                <w:color w:val="000000"/>
              </w:rPr>
              <w:t xml:space="preserve">The many and diverse stakeholders and organizations that make up the Bay Program are a strength, but it also causes collaboration challenges that must be addressed in order to </w:t>
            </w:r>
            <w:ins w:id="27" w:author="Julie.Reichert-Nguyen" w:date="2021-01-21T21:36:00Z">
              <w:r w:rsidR="00A464DE">
                <w:rPr>
                  <w:b w:val="0"/>
                  <w:color w:val="000000"/>
                </w:rPr>
                <w:t>maximize limited</w:t>
              </w:r>
            </w:ins>
            <w:del w:id="28" w:author="Julie.Reichert-Nguyen" w:date="2021-01-21T21:36:00Z">
              <w:r w:rsidR="00BC7ACA" w:rsidRPr="00E67607" w:rsidDel="00A464DE">
                <w:rPr>
                  <w:b w:val="0"/>
                  <w:color w:val="000000"/>
                </w:rPr>
                <w:delText>leverage</w:delText>
              </w:r>
            </w:del>
            <w:r w:rsidR="00BC7ACA" w:rsidRPr="00E67607">
              <w:rPr>
                <w:b w:val="0"/>
                <w:color w:val="000000"/>
              </w:rPr>
              <w:t xml:space="preserve"> resources and provide </w:t>
            </w:r>
            <w:ins w:id="29" w:author="Julie.Reichert-Nguyen" w:date="2021-01-21T21:36:00Z">
              <w:r w:rsidR="00B91C9D">
                <w:rPr>
                  <w:b w:val="0"/>
                  <w:color w:val="000000"/>
                </w:rPr>
                <w:t xml:space="preserve">strategic </w:t>
              </w:r>
            </w:ins>
            <w:commentRangeStart w:id="30"/>
            <w:del w:id="31" w:author="Julie.Reichert-Nguyen" w:date="2021-01-21T21:37:00Z">
              <w:r w:rsidR="00BC7ACA" w:rsidRPr="00E67607" w:rsidDel="00B91C9D">
                <w:rPr>
                  <w:b w:val="0"/>
                  <w:color w:val="000000"/>
                </w:rPr>
                <w:delText>consistent</w:delText>
              </w:r>
            </w:del>
            <w:r w:rsidR="00BC7ACA" w:rsidRPr="00E67607">
              <w:rPr>
                <w:b w:val="0"/>
                <w:color w:val="000000"/>
              </w:rPr>
              <w:t xml:space="preserve"> </w:t>
            </w:r>
            <w:ins w:id="32" w:author="Julie.Reichert-Nguyen" w:date="2021-01-21T21:41:00Z">
              <w:r w:rsidR="00B91C9D">
                <w:rPr>
                  <w:b w:val="0"/>
                  <w:color w:val="000000"/>
                </w:rPr>
                <w:t xml:space="preserve">adaptation </w:t>
              </w:r>
            </w:ins>
            <w:r w:rsidR="00BC7ACA" w:rsidRPr="00E67607">
              <w:rPr>
                <w:b w:val="0"/>
                <w:color w:val="000000"/>
              </w:rPr>
              <w:t>approaches</w:t>
            </w:r>
            <w:commentRangeEnd w:id="30"/>
            <w:r w:rsidR="000D0AEE">
              <w:rPr>
                <w:rStyle w:val="CommentReference"/>
                <w:rFonts w:eastAsiaTheme="majorEastAsia" w:cstheme="majorBidi"/>
                <w:b w:val="0"/>
                <w:bCs w:val="0"/>
              </w:rPr>
              <w:commentReference w:id="30"/>
            </w:r>
            <w:r w:rsidR="00BC7ACA" w:rsidRPr="00E67607">
              <w:rPr>
                <w:b w:val="0"/>
                <w:color w:val="000000"/>
              </w:rPr>
              <w:t xml:space="preserve"> across the watershed.</w:t>
            </w:r>
          </w:p>
        </w:tc>
        <w:tc>
          <w:tcPr>
            <w:tcW w:w="1977" w:type="dxa"/>
          </w:tcPr>
          <w:p w14:paraId="3CEBB0FC" w14:textId="769198DA" w:rsidR="00BC7ACA" w:rsidRPr="00E67607" w:rsidRDefault="00390C5B" w:rsidP="00A03F64">
            <w:pPr>
              <w:cnfStyle w:val="000000000000" w:firstRow="0" w:lastRow="0" w:firstColumn="0" w:lastColumn="0" w:oddVBand="0" w:evenVBand="0" w:oddHBand="0" w:evenHBand="0" w:firstRowFirstColumn="0" w:firstRowLastColumn="0" w:lastRowFirstColumn="0" w:lastRowLastColumn="0"/>
            </w:pPr>
            <w:r w:rsidRPr="00E67607">
              <w:rPr>
                <w:color w:val="000000"/>
              </w:rPr>
              <w:t>The Climate Resiliency Workgroup meets monthly to discuss a variety of climate topics</w:t>
            </w:r>
            <w:ins w:id="33" w:author="Julie.Reichert-Nguyen" w:date="2021-01-21T13:46:00Z">
              <w:r w:rsidR="000D0AEE">
                <w:rPr>
                  <w:color w:val="000000"/>
                </w:rPr>
                <w:t xml:space="preserve"> </w:t>
              </w:r>
            </w:ins>
            <w:r w:rsidR="000D0AEE">
              <w:rPr>
                <w:color w:val="000000"/>
              </w:rPr>
              <w:t>and provide a forum for information-sharing to encourage collaboration</w:t>
            </w:r>
          </w:p>
        </w:tc>
        <w:tc>
          <w:tcPr>
            <w:tcW w:w="2308" w:type="dxa"/>
          </w:tcPr>
          <w:p w14:paraId="0792B0A3" w14:textId="51F16A31" w:rsidR="00BC7ACA" w:rsidRPr="00A464DE" w:rsidRDefault="000D0AEE" w:rsidP="00A03F64">
            <w:pPr>
              <w:cnfStyle w:val="000000000000" w:firstRow="0" w:lastRow="0" w:firstColumn="0" w:lastColumn="0" w:oddVBand="0" w:evenVBand="0" w:oddHBand="0" w:evenHBand="0" w:firstRowFirstColumn="0" w:firstRowLastColumn="0" w:lastRowFirstColumn="0" w:lastRowLastColumn="0"/>
            </w:pPr>
            <w:r w:rsidRPr="00A464DE">
              <w:rPr>
                <w:color w:val="000000"/>
              </w:rPr>
              <w:t>Need to</w:t>
            </w:r>
            <w:r w:rsidR="00B611BB" w:rsidRPr="00A464DE">
              <w:rPr>
                <w:color w:val="000000"/>
              </w:rPr>
              <w:t xml:space="preserve"> achieve</w:t>
            </w:r>
            <w:ins w:id="34" w:author="Julie.Reichert-Nguyen" w:date="2021-01-21T21:37:00Z">
              <w:r w:rsidR="00B91C9D">
                <w:rPr>
                  <w:color w:val="000000"/>
                </w:rPr>
                <w:t xml:space="preserve"> strategic collaboration that maximizes limited resources</w:t>
              </w:r>
            </w:ins>
            <w:ins w:id="35" w:author="Julie.Reichert-Nguyen" w:date="2021-01-21T21:41:00Z">
              <w:r w:rsidR="00B91C9D">
                <w:rPr>
                  <w:color w:val="000000"/>
                </w:rPr>
                <w:t>; need</w:t>
              </w:r>
            </w:ins>
            <w:ins w:id="36" w:author="Julie.Reichert-Nguyen" w:date="2021-01-21T21:37:00Z">
              <w:r w:rsidR="00B91C9D">
                <w:rPr>
                  <w:color w:val="000000"/>
                </w:rPr>
                <w:t xml:space="preserve"> </w:t>
              </w:r>
            </w:ins>
            <w:ins w:id="37" w:author="Julie.Reichert-Nguyen" w:date="2021-01-21T21:42:00Z">
              <w:r w:rsidR="00B91C9D">
                <w:rPr>
                  <w:color w:val="000000"/>
                </w:rPr>
                <w:t>consensus on strategic adaptation approaches that fit the impact and area of concern</w:t>
              </w:r>
            </w:ins>
            <w:del w:id="38" w:author="Julie.Reichert-Nguyen" w:date="2021-01-21T21:42:00Z">
              <w:r w:rsidR="00B611BB" w:rsidRPr="00A464DE" w:rsidDel="00B91C9D">
                <w:rPr>
                  <w:color w:val="000000"/>
                </w:rPr>
                <w:delText xml:space="preserve"> consensus and provide consistent approaches.</w:delText>
              </w:r>
            </w:del>
          </w:p>
          <w:p w14:paraId="09D078D8" w14:textId="77777777" w:rsidR="00B611BB" w:rsidRPr="00A464DE" w:rsidRDefault="00B611BB" w:rsidP="00B611BB">
            <w:pPr>
              <w:cnfStyle w:val="000000000000" w:firstRow="0" w:lastRow="0" w:firstColumn="0" w:lastColumn="0" w:oddVBand="0" w:evenVBand="0" w:oddHBand="0" w:evenHBand="0" w:firstRowFirstColumn="0" w:firstRowLastColumn="0" w:lastRowFirstColumn="0" w:lastRowLastColumn="0"/>
            </w:pPr>
          </w:p>
          <w:p w14:paraId="52C67EC8" w14:textId="77777777" w:rsidR="00B611BB" w:rsidRPr="00A464DE" w:rsidRDefault="00B611BB" w:rsidP="00B611BB">
            <w:pPr>
              <w:cnfStyle w:val="000000000000" w:firstRow="0" w:lastRow="0" w:firstColumn="0" w:lastColumn="0" w:oddVBand="0" w:evenVBand="0" w:oddHBand="0" w:evenHBand="0" w:firstRowFirstColumn="0" w:firstRowLastColumn="0" w:lastRowFirstColumn="0" w:lastRowLastColumn="0"/>
            </w:pPr>
          </w:p>
          <w:p w14:paraId="5F1AF8EB" w14:textId="77777777" w:rsidR="00B611BB" w:rsidRPr="00A464DE" w:rsidRDefault="00B611BB" w:rsidP="00B611BB">
            <w:pPr>
              <w:cnfStyle w:val="000000000000" w:firstRow="0" w:lastRow="0" w:firstColumn="0" w:lastColumn="0" w:oddVBand="0" w:evenVBand="0" w:oddHBand="0" w:evenHBand="0" w:firstRowFirstColumn="0" w:firstRowLastColumn="0" w:lastRowFirstColumn="0" w:lastRowLastColumn="0"/>
            </w:pPr>
          </w:p>
          <w:p w14:paraId="38F17B07" w14:textId="23FA9460" w:rsidR="00B611BB" w:rsidRPr="00A464DE" w:rsidRDefault="00B611BB" w:rsidP="00B611BB">
            <w:pPr>
              <w:jc w:val="center"/>
              <w:cnfStyle w:val="000000000000" w:firstRow="0" w:lastRow="0" w:firstColumn="0" w:lastColumn="0" w:oddVBand="0" w:evenVBand="0" w:oddHBand="0" w:evenHBand="0" w:firstRowFirstColumn="0" w:firstRowLastColumn="0" w:lastRowFirstColumn="0" w:lastRowLastColumn="0"/>
            </w:pPr>
          </w:p>
        </w:tc>
        <w:tc>
          <w:tcPr>
            <w:tcW w:w="1592" w:type="dxa"/>
          </w:tcPr>
          <w:p w14:paraId="2309A053"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624" w:type="dxa"/>
          </w:tcPr>
          <w:p w14:paraId="43584F64"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837" w:type="dxa"/>
          </w:tcPr>
          <w:p w14:paraId="2DEA94DB"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c>
          <w:tcPr>
            <w:tcW w:w="1754" w:type="dxa"/>
          </w:tcPr>
          <w:p w14:paraId="1B5D741F" w14:textId="77777777" w:rsidR="00BC7ACA" w:rsidRPr="00E67607" w:rsidRDefault="00BC7ACA" w:rsidP="00A03F64">
            <w:pPr>
              <w:cnfStyle w:val="000000000000" w:firstRow="0" w:lastRow="0" w:firstColumn="0" w:lastColumn="0" w:oddVBand="0" w:evenVBand="0" w:oddHBand="0" w:evenHBand="0" w:firstRowFirstColumn="0" w:firstRowLastColumn="0" w:lastRowFirstColumn="0" w:lastRowLastColumn="0"/>
            </w:pPr>
          </w:p>
        </w:tc>
      </w:tr>
      <w:tr w:rsidR="00A464DE" w:rsidRPr="00E67607" w:rsidDel="000D0AEE" w14:paraId="152D648D" w14:textId="1883992F" w:rsidTr="00D76828">
        <w:trPr>
          <w:trHeight w:val="20"/>
          <w:del w:id="39" w:author="Julie.Reichert-Nguyen" w:date="2021-01-21T13:46:00Z"/>
        </w:trPr>
        <w:tc>
          <w:tcPr>
            <w:cnfStyle w:val="001000000000" w:firstRow="0" w:lastRow="0" w:firstColumn="1" w:lastColumn="0" w:oddVBand="0" w:evenVBand="0" w:oddHBand="0" w:evenHBand="0" w:firstRowFirstColumn="0" w:firstRowLastColumn="0" w:lastRowFirstColumn="0" w:lastRowLastColumn="0"/>
            <w:tcW w:w="3197" w:type="dxa"/>
          </w:tcPr>
          <w:p w14:paraId="7E17C2FE" w14:textId="02DB06F2" w:rsidR="00BC7ACA" w:rsidRPr="00E67607" w:rsidDel="000D0AEE" w:rsidRDefault="00BC7ACA" w:rsidP="00A03F64">
            <w:pPr>
              <w:rPr>
                <w:del w:id="40" w:author="Julie.Reichert-Nguyen" w:date="2021-01-21T13:46:00Z"/>
              </w:rPr>
            </w:pPr>
            <w:del w:id="41" w:author="Julie.Reichert-Nguyen" w:date="2021-01-21T13:46:00Z">
              <w:r w:rsidRPr="00E67607" w:rsidDel="000D0AEE">
                <w:delText xml:space="preserve">Outcome Adaptation: Variable adaptation approaches. </w:delText>
              </w:r>
              <w:r w:rsidRPr="00E67607" w:rsidDel="000D0AEE">
                <w:rPr>
                  <w:b w:val="0"/>
                  <w:color w:val="000000"/>
                </w:rPr>
                <w:delText>There is variability in institutional responses and the capacity to respond.</w:delText>
              </w:r>
            </w:del>
          </w:p>
        </w:tc>
        <w:tc>
          <w:tcPr>
            <w:tcW w:w="1977" w:type="dxa"/>
          </w:tcPr>
          <w:p w14:paraId="70A0981C" w14:textId="27A617C1"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2" w:author="Julie.Reichert-Nguyen" w:date="2021-01-21T13:46:00Z"/>
              </w:rPr>
            </w:pPr>
          </w:p>
        </w:tc>
        <w:tc>
          <w:tcPr>
            <w:tcW w:w="2308" w:type="dxa"/>
          </w:tcPr>
          <w:p w14:paraId="5BF86487" w14:textId="29EA168B"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3" w:author="Julie.Reichert-Nguyen" w:date="2021-01-21T13:46:00Z"/>
              </w:rPr>
            </w:pPr>
          </w:p>
        </w:tc>
        <w:tc>
          <w:tcPr>
            <w:tcW w:w="1592" w:type="dxa"/>
          </w:tcPr>
          <w:p w14:paraId="633580B5" w14:textId="146F8B4B"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4" w:author="Julie.Reichert-Nguyen" w:date="2021-01-21T13:46:00Z"/>
              </w:rPr>
            </w:pPr>
          </w:p>
        </w:tc>
        <w:tc>
          <w:tcPr>
            <w:tcW w:w="1624" w:type="dxa"/>
          </w:tcPr>
          <w:p w14:paraId="16978EA7" w14:textId="163F89F3"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5" w:author="Julie.Reichert-Nguyen" w:date="2021-01-21T13:46:00Z"/>
              </w:rPr>
            </w:pPr>
          </w:p>
        </w:tc>
        <w:tc>
          <w:tcPr>
            <w:tcW w:w="1837" w:type="dxa"/>
          </w:tcPr>
          <w:p w14:paraId="4F48498D" w14:textId="1E9BF09E"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6" w:author="Julie.Reichert-Nguyen" w:date="2021-01-21T13:46:00Z"/>
              </w:rPr>
            </w:pPr>
          </w:p>
        </w:tc>
        <w:tc>
          <w:tcPr>
            <w:tcW w:w="1754" w:type="dxa"/>
          </w:tcPr>
          <w:p w14:paraId="233A787F" w14:textId="5F6A9FDC" w:rsidR="00BC7ACA" w:rsidRPr="00E67607" w:rsidDel="000D0AEE" w:rsidRDefault="00BC7ACA" w:rsidP="00A03F64">
            <w:pPr>
              <w:cnfStyle w:val="000000000000" w:firstRow="0" w:lastRow="0" w:firstColumn="0" w:lastColumn="0" w:oddVBand="0" w:evenVBand="0" w:oddHBand="0" w:evenHBand="0" w:firstRowFirstColumn="0" w:firstRowLastColumn="0" w:lastRowFirstColumn="0" w:lastRowLastColumn="0"/>
              <w:rPr>
                <w:del w:id="47" w:author="Julie.Reichert-Nguyen" w:date="2021-01-21T13:46:00Z"/>
              </w:rPr>
            </w:pPr>
          </w:p>
        </w:tc>
      </w:tr>
    </w:tbl>
    <w:p w14:paraId="702AADE4" w14:textId="77777777" w:rsidR="00947AB3" w:rsidRPr="00E67607" w:rsidRDefault="00947AB3" w:rsidP="00947AB3"/>
    <w:tbl>
      <w:tblPr>
        <w:tblStyle w:val="GridTable4-Accent5"/>
        <w:tblW w:w="14755" w:type="dxa"/>
        <w:tblLook w:val="04A0" w:firstRow="1" w:lastRow="0" w:firstColumn="1" w:lastColumn="0" w:noHBand="0" w:noVBand="1"/>
      </w:tblPr>
      <w:tblGrid>
        <w:gridCol w:w="985"/>
        <w:gridCol w:w="2983"/>
        <w:gridCol w:w="5365"/>
        <w:gridCol w:w="1667"/>
        <w:gridCol w:w="1766"/>
        <w:gridCol w:w="1989"/>
      </w:tblGrid>
      <w:tr w:rsidR="00947AB3" w:rsidRPr="00E67607" w14:paraId="6C3BC414" w14:textId="77777777" w:rsidTr="00C35BC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985" w:type="dxa"/>
            <w:tcBorders>
              <w:right w:val="single" w:sz="4" w:space="0" w:color="4472C4" w:themeColor="accent5"/>
            </w:tcBorders>
          </w:tcPr>
          <w:p w14:paraId="1D106F3B" w14:textId="77777777" w:rsidR="00947AB3" w:rsidRPr="00E67607" w:rsidRDefault="00947AB3" w:rsidP="00F802AF">
            <w:pPr>
              <w:spacing w:line="276" w:lineRule="auto"/>
              <w:jc w:val="center"/>
            </w:pPr>
          </w:p>
        </w:tc>
        <w:tc>
          <w:tcPr>
            <w:tcW w:w="13770" w:type="dxa"/>
            <w:gridSpan w:val="5"/>
            <w:tcBorders>
              <w:left w:val="single" w:sz="4" w:space="0" w:color="4472C4" w:themeColor="accent5"/>
            </w:tcBorders>
          </w:tcPr>
          <w:p w14:paraId="1A87F12B" w14:textId="35A64167" w:rsidR="00947AB3" w:rsidRPr="00E67607" w:rsidRDefault="00FB529A" w:rsidP="00F802AF">
            <w:pPr>
              <w:spacing w:line="276" w:lineRule="auto"/>
              <w:jc w:val="center"/>
              <w:cnfStyle w:val="100000000000" w:firstRow="1" w:lastRow="0" w:firstColumn="0" w:lastColumn="0" w:oddVBand="0" w:evenVBand="0" w:oddHBand="0" w:evenHBand="0" w:firstRowFirstColumn="0" w:firstRowLastColumn="0" w:lastRowFirstColumn="0" w:lastRowLastColumn="0"/>
            </w:pPr>
            <w:r w:rsidRPr="00E67607">
              <w:t>Monitoring &amp; Assessment Actions</w:t>
            </w:r>
            <w:r w:rsidR="00947AB3" w:rsidRPr="00E67607">
              <w:t xml:space="preserve"> – </w:t>
            </w:r>
            <w:r w:rsidRPr="00E67607">
              <w:t>2021 - 2022</w:t>
            </w:r>
          </w:p>
        </w:tc>
      </w:tr>
      <w:tr w:rsidR="00F579D7" w:rsidRPr="00E67607" w14:paraId="23CA23D1" w14:textId="77777777" w:rsidTr="00C35BC6">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E67607" w:rsidRDefault="00947AB3" w:rsidP="00F802AF">
            <w:pPr>
              <w:spacing w:line="276" w:lineRule="auto"/>
              <w:rPr>
                <w:color w:val="000000" w:themeColor="text1"/>
              </w:rPr>
            </w:pPr>
            <w:bookmarkStart w:id="48" w:name="_Management_Approach_1:"/>
            <w:bookmarkEnd w:id="48"/>
            <w:r w:rsidRPr="00E67607">
              <w:rPr>
                <w:color w:val="000000" w:themeColor="text1"/>
              </w:rPr>
              <w:t>Action #</w:t>
            </w:r>
          </w:p>
        </w:tc>
        <w:tc>
          <w:tcPr>
            <w:tcW w:w="2983"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E67607" w:rsidRDefault="00947AB3"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Description</w:t>
            </w:r>
          </w:p>
        </w:tc>
        <w:tc>
          <w:tcPr>
            <w:tcW w:w="536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E67607" w:rsidRDefault="00947AB3"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Performance Target(s)</w:t>
            </w:r>
          </w:p>
        </w:tc>
        <w:tc>
          <w:tcPr>
            <w:tcW w:w="166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E67607" w:rsidRDefault="00947AB3"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commentRangeStart w:id="49"/>
            <w:r w:rsidRPr="00E67607">
              <w:rPr>
                <w:color w:val="000000" w:themeColor="text1"/>
              </w:rPr>
              <w:t>Responsible Party (or Parties)</w:t>
            </w:r>
            <w:commentRangeEnd w:id="49"/>
            <w:r w:rsidR="00BD2B6E">
              <w:rPr>
                <w:rStyle w:val="CommentReference"/>
                <w:rFonts w:eastAsiaTheme="majorEastAsia" w:cstheme="majorBidi"/>
                <w:b w:val="0"/>
                <w:bCs w:val="0"/>
                <w:color w:val="auto"/>
              </w:rPr>
              <w:commentReference w:id="49"/>
            </w:r>
          </w:p>
        </w:tc>
        <w:tc>
          <w:tcPr>
            <w:tcW w:w="176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E67607" w:rsidRDefault="00947AB3"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Geographic Location</w:t>
            </w:r>
          </w:p>
        </w:tc>
        <w:tc>
          <w:tcPr>
            <w:tcW w:w="198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E67607" w:rsidRDefault="00947AB3"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Expected Timeline</w:t>
            </w:r>
          </w:p>
        </w:tc>
      </w:tr>
      <w:tr w:rsidR="00947AB3" w:rsidRPr="00E67607" w14:paraId="78052ED3" w14:textId="77777777" w:rsidTr="00A71AE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03710432" w:rsidR="00947AB3" w:rsidRPr="00E67607" w:rsidRDefault="00FC7D91" w:rsidP="00FC7D91">
            <w:r w:rsidRPr="00E67607">
              <w:t>Management Approach 1:</w:t>
            </w:r>
            <w:r w:rsidR="00F542DC" w:rsidRPr="00E67607">
              <w:t xml:space="preserve"> </w:t>
            </w:r>
            <w:r w:rsidR="00F542DC" w:rsidRPr="00E67607">
              <w:rPr>
                <w:color w:val="000000"/>
              </w:rPr>
              <w:t>Assess past and future trends in sea level, precipitation patterns, temperature and ecosystem response to climate change</w:t>
            </w:r>
          </w:p>
        </w:tc>
      </w:tr>
      <w:tr w:rsidR="00F579D7" w:rsidRPr="00E67607" w14:paraId="48170A43" w14:textId="77777777" w:rsidTr="00C35BC6">
        <w:trPr>
          <w:trHeight w:val="293"/>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4472C4" w:themeColor="accent5"/>
            </w:tcBorders>
            <w:shd w:val="clear" w:color="auto" w:fill="FFFFFF" w:themeFill="background1"/>
            <w:vAlign w:val="center"/>
          </w:tcPr>
          <w:p w14:paraId="79E24F28" w14:textId="3BFDFB5E" w:rsidR="00947AB3" w:rsidRPr="00E67607" w:rsidRDefault="00F579D7" w:rsidP="00D76DD1">
            <w:pPr>
              <w:pStyle w:val="Heading1"/>
              <w:outlineLvl w:val="0"/>
              <w:rPr>
                <w:sz w:val="22"/>
                <w:szCs w:val="22"/>
              </w:rPr>
            </w:pPr>
            <w:bookmarkStart w:id="50" w:name="_1.1"/>
            <w:bookmarkEnd w:id="50"/>
            <w:r>
              <w:rPr>
                <w:sz w:val="22"/>
                <w:szCs w:val="22"/>
              </w:rPr>
              <w:t>1</w:t>
            </w:r>
            <w:r w:rsidR="00B92BBC">
              <w:rPr>
                <w:sz w:val="22"/>
                <w:szCs w:val="22"/>
              </w:rPr>
              <w:t>.1</w:t>
            </w:r>
          </w:p>
        </w:tc>
        <w:tc>
          <w:tcPr>
            <w:tcW w:w="2983" w:type="dxa"/>
            <w:tcBorders>
              <w:top w:val="single" w:sz="4" w:space="0" w:color="4472C4" w:themeColor="accent5"/>
            </w:tcBorders>
            <w:shd w:val="clear" w:color="auto" w:fill="FFFFFF" w:themeFill="background1"/>
            <w:vAlign w:val="center"/>
          </w:tcPr>
          <w:p w14:paraId="7A03B122" w14:textId="3AE26841" w:rsidR="00947AB3" w:rsidRPr="00B418CF" w:rsidRDefault="00F542DC" w:rsidP="00F802AF">
            <w:pPr>
              <w:spacing w:line="276" w:lineRule="auto"/>
              <w:cnfStyle w:val="000000000000" w:firstRow="0" w:lastRow="0" w:firstColumn="0" w:lastColumn="0" w:oddVBand="0" w:evenVBand="0" w:oddHBand="0" w:evenHBand="0" w:firstRowFirstColumn="0" w:firstRowLastColumn="0" w:lastRowFirstColumn="0" w:lastRowLastColumn="0"/>
              <w:rPr>
                <w:b/>
              </w:rPr>
            </w:pPr>
            <w:r w:rsidRPr="00B418CF">
              <w:rPr>
                <w:b/>
              </w:rPr>
              <w:t>Design monitoring and maintenance protocols to report on and implement new Chesapeake Bay Program (CBP) Climate Change Indicators and their corresponding data sets</w:t>
            </w:r>
          </w:p>
        </w:tc>
        <w:tc>
          <w:tcPr>
            <w:tcW w:w="5365" w:type="dxa"/>
            <w:tcBorders>
              <w:top w:val="single" w:sz="4" w:space="0" w:color="4472C4" w:themeColor="accent5"/>
            </w:tcBorders>
            <w:shd w:val="clear" w:color="auto" w:fill="FFFFFF" w:themeFill="background1"/>
          </w:tcPr>
          <w:p w14:paraId="1970DE6D" w14:textId="5A835207" w:rsidR="00112EA1" w:rsidRPr="006515B4" w:rsidRDefault="006515B4" w:rsidP="006515B4">
            <w:pPr>
              <w:spacing w:line="276" w:lineRule="auto"/>
              <w:cnfStyle w:val="000000000000" w:firstRow="0" w:lastRow="0" w:firstColumn="0" w:lastColumn="0" w:oddVBand="0" w:evenVBand="0" w:oddHBand="0" w:evenHBand="0" w:firstRowFirstColumn="0" w:firstRowLastColumn="0" w:lastRowFirstColumn="0" w:lastRowLastColumn="0"/>
              <w:rPr>
                <w:b/>
              </w:rPr>
            </w:pPr>
            <w:r>
              <w:rPr>
                <w:b/>
              </w:rPr>
              <w:t xml:space="preserve">a. </w:t>
            </w:r>
            <w:r w:rsidR="00112EA1" w:rsidRPr="006515B4">
              <w:rPr>
                <w:b/>
              </w:rPr>
              <w:t>Assess utility of proposed new climate indicators with corresponding workgroups</w:t>
            </w:r>
            <w:r w:rsidR="008C21DB" w:rsidRPr="006515B4">
              <w:rPr>
                <w:b/>
              </w:rPr>
              <w:t>, STAR,</w:t>
            </w:r>
            <w:r w:rsidR="00112EA1" w:rsidRPr="006515B4">
              <w:rPr>
                <w:b/>
              </w:rPr>
              <w:t xml:space="preserve"> and</w:t>
            </w:r>
            <w:r w:rsidR="008D635B" w:rsidRPr="006515B4">
              <w:rPr>
                <w:b/>
              </w:rPr>
              <w:t xml:space="preserve"> the</w:t>
            </w:r>
            <w:r w:rsidR="00112EA1" w:rsidRPr="006515B4">
              <w:rPr>
                <w:b/>
              </w:rPr>
              <w:t xml:space="preserve"> Management Board to</w:t>
            </w:r>
            <w:r w:rsidR="008C21DB" w:rsidRPr="006515B4">
              <w:rPr>
                <w:b/>
              </w:rPr>
              <w:t xml:space="preserve"> prioritize</w:t>
            </w:r>
            <w:r w:rsidR="00451CBB" w:rsidRPr="006515B4">
              <w:rPr>
                <w:b/>
              </w:rPr>
              <w:t xml:space="preserve"> development</w:t>
            </w:r>
            <w:r w:rsidR="00112EA1" w:rsidRPr="006515B4">
              <w:rPr>
                <w:b/>
              </w:rPr>
              <w:t xml:space="preserve">. </w:t>
            </w:r>
          </w:p>
          <w:p w14:paraId="1E791D10" w14:textId="04F6F9C3" w:rsidR="00112EA1" w:rsidRPr="0056676A" w:rsidRDefault="00112EA1" w:rsidP="00F802AF">
            <w:pPr>
              <w:spacing w:line="276" w:lineRule="auto"/>
              <w:cnfStyle w:val="000000000000" w:firstRow="0" w:lastRow="0" w:firstColumn="0" w:lastColumn="0" w:oddVBand="0" w:evenVBand="0" w:oddHBand="0" w:evenHBand="0" w:firstRowFirstColumn="0" w:firstRowLastColumn="0" w:lastRowFirstColumn="0" w:lastRowLastColumn="0"/>
              <w:rPr>
                <w:b/>
              </w:rPr>
            </w:pPr>
          </w:p>
          <w:p w14:paraId="11D852EF" w14:textId="537AECF8" w:rsidR="00112EA1" w:rsidRPr="0056676A" w:rsidRDefault="006515B4" w:rsidP="00F802AF">
            <w:pPr>
              <w:spacing w:line="276" w:lineRule="auto"/>
              <w:cnfStyle w:val="000000000000" w:firstRow="0" w:lastRow="0" w:firstColumn="0" w:lastColumn="0" w:oddVBand="0" w:evenVBand="0" w:oddHBand="0" w:evenHBand="0" w:firstRowFirstColumn="0" w:firstRowLastColumn="0" w:lastRowFirstColumn="0" w:lastRowLastColumn="0"/>
              <w:rPr>
                <w:b/>
              </w:rPr>
            </w:pPr>
            <w:r>
              <w:rPr>
                <w:b/>
              </w:rPr>
              <w:t xml:space="preserve">b. </w:t>
            </w:r>
            <w:r w:rsidR="00112EA1" w:rsidRPr="0056676A">
              <w:rPr>
                <w:b/>
              </w:rPr>
              <w:t>Develop a climate indicator framework to connect physical changes (e.g., sea level rise, increased precipitation, warming temperatures) with ecological and community impacts to inform resilience strategies for Chesapeake Bay Watershed Agreement outcomes.</w:t>
            </w:r>
          </w:p>
          <w:p w14:paraId="574D3742" w14:textId="77777777" w:rsidR="00112EA1" w:rsidRPr="0056676A" w:rsidRDefault="00112EA1" w:rsidP="00F802AF">
            <w:pPr>
              <w:spacing w:line="276" w:lineRule="auto"/>
              <w:cnfStyle w:val="000000000000" w:firstRow="0" w:lastRow="0" w:firstColumn="0" w:lastColumn="0" w:oddVBand="0" w:evenVBand="0" w:oddHBand="0" w:evenHBand="0" w:firstRowFirstColumn="0" w:firstRowLastColumn="0" w:lastRowFirstColumn="0" w:lastRowLastColumn="0"/>
              <w:rPr>
                <w:b/>
              </w:rPr>
            </w:pPr>
          </w:p>
          <w:p w14:paraId="39C387AC" w14:textId="55E8959B" w:rsidR="0025289C" w:rsidRPr="0056676A" w:rsidRDefault="006515B4" w:rsidP="00F802AF">
            <w:pPr>
              <w:spacing w:line="276" w:lineRule="auto"/>
              <w:cnfStyle w:val="000000000000" w:firstRow="0" w:lastRow="0" w:firstColumn="0" w:lastColumn="0" w:oddVBand="0" w:evenVBand="0" w:oddHBand="0" w:evenHBand="0" w:firstRowFirstColumn="0" w:firstRowLastColumn="0" w:lastRowFirstColumn="0" w:lastRowLastColumn="0"/>
              <w:rPr>
                <w:b/>
              </w:rPr>
            </w:pPr>
            <w:r>
              <w:rPr>
                <w:b/>
              </w:rPr>
              <w:t xml:space="preserve">c. </w:t>
            </w:r>
            <w:r w:rsidR="00F542DC" w:rsidRPr="0056676A">
              <w:rPr>
                <w:b/>
              </w:rPr>
              <w:t>Based on the</w:t>
            </w:r>
            <w:r w:rsidR="008C21DB" w:rsidRPr="0056676A">
              <w:rPr>
                <w:b/>
              </w:rPr>
              <w:t xml:space="preserve"> prioritization decisions</w:t>
            </w:r>
            <w:r w:rsidR="00F542DC" w:rsidRPr="0056676A">
              <w:rPr>
                <w:b/>
              </w:rPr>
              <w:t xml:space="preserve">, continue to evaluate available </w:t>
            </w:r>
            <w:r w:rsidR="00112EA1" w:rsidRPr="0056676A">
              <w:rPr>
                <w:b/>
              </w:rPr>
              <w:t xml:space="preserve">data </w:t>
            </w:r>
            <w:r w:rsidR="00F542DC" w:rsidRPr="0056676A">
              <w:rPr>
                <w:b/>
              </w:rPr>
              <w:t xml:space="preserve">to develop future </w:t>
            </w:r>
            <w:r w:rsidR="008C21DB" w:rsidRPr="0056676A">
              <w:rPr>
                <w:b/>
              </w:rPr>
              <w:t>c</w:t>
            </w:r>
            <w:r w:rsidR="00F542DC" w:rsidRPr="0056676A">
              <w:rPr>
                <w:b/>
              </w:rPr>
              <w:t xml:space="preserve">limate </w:t>
            </w:r>
            <w:r w:rsidR="008C21DB" w:rsidRPr="0056676A">
              <w:rPr>
                <w:b/>
              </w:rPr>
              <w:t>c</w:t>
            </w:r>
            <w:r w:rsidR="00F542DC" w:rsidRPr="0056676A">
              <w:rPr>
                <w:b/>
              </w:rPr>
              <w:t>hange indicators</w:t>
            </w:r>
            <w:r w:rsidR="008C21DB" w:rsidRPr="0056676A">
              <w:rPr>
                <w:b/>
              </w:rPr>
              <w:t xml:space="preserve"> in connection with the Chesapeake Bay Watershed Agreement Outcomes </w:t>
            </w:r>
            <w:r w:rsidR="00B91C9D" w:rsidRPr="0056676A">
              <w:rPr>
                <w:b/>
              </w:rPr>
              <w:t xml:space="preserve">related to </w:t>
            </w:r>
            <w:r w:rsidR="008C21DB" w:rsidRPr="0056676A">
              <w:rPr>
                <w:b/>
              </w:rPr>
              <w:t xml:space="preserve"> fisheries, habitats, and water quality, </w:t>
            </w:r>
            <w:r w:rsidR="00F542DC" w:rsidRPr="0056676A">
              <w:rPr>
                <w:b/>
              </w:rPr>
              <w:t>including</w:t>
            </w:r>
            <w:r w:rsidR="008C21DB" w:rsidRPr="0056676A">
              <w:rPr>
                <w:b/>
              </w:rPr>
              <w:t>,</w:t>
            </w:r>
            <w:r w:rsidR="00F542DC" w:rsidRPr="0056676A">
              <w:rPr>
                <w:b/>
              </w:rPr>
              <w:t xml:space="preserve"> but not limited to</w:t>
            </w:r>
            <w:r w:rsidR="008C21DB" w:rsidRPr="0056676A">
              <w:rPr>
                <w:b/>
              </w:rPr>
              <w:t>,</w:t>
            </w:r>
            <w:r w:rsidR="00F542DC" w:rsidRPr="0056676A">
              <w:rPr>
                <w:b/>
              </w:rPr>
              <w:t xml:space="preserve"> a Bay Water Temperature Indicator</w:t>
            </w:r>
            <w:r>
              <w:rPr>
                <w:b/>
              </w:rPr>
              <w:t xml:space="preserve"> (already indicated as a priority)</w:t>
            </w:r>
            <w:r w:rsidR="008C21DB" w:rsidRPr="0056676A">
              <w:rPr>
                <w:b/>
              </w:rPr>
              <w:t>.</w:t>
            </w:r>
          </w:p>
          <w:p w14:paraId="01CB053E" w14:textId="77777777" w:rsidR="0025289C" w:rsidRPr="0056676A" w:rsidRDefault="0025289C" w:rsidP="00F802AF">
            <w:pPr>
              <w:spacing w:line="276" w:lineRule="auto"/>
              <w:cnfStyle w:val="000000000000" w:firstRow="0" w:lastRow="0" w:firstColumn="0" w:lastColumn="0" w:oddVBand="0" w:evenVBand="0" w:oddHBand="0" w:evenHBand="0" w:firstRowFirstColumn="0" w:firstRowLastColumn="0" w:lastRowFirstColumn="0" w:lastRowLastColumn="0"/>
              <w:rPr>
                <w:b/>
              </w:rPr>
            </w:pPr>
          </w:p>
          <w:p w14:paraId="50118894" w14:textId="10DF962C" w:rsidR="00D16CDD" w:rsidRPr="0056676A" w:rsidRDefault="006515B4" w:rsidP="00F802AF">
            <w:pPr>
              <w:spacing w:line="276" w:lineRule="auto"/>
              <w:cnfStyle w:val="000000000000" w:firstRow="0" w:lastRow="0" w:firstColumn="0" w:lastColumn="0" w:oddVBand="0" w:evenVBand="0" w:oddHBand="0" w:evenHBand="0" w:firstRowFirstColumn="0" w:firstRowLastColumn="0" w:lastRowFirstColumn="0" w:lastRowLastColumn="0"/>
              <w:rPr>
                <w:b/>
              </w:rPr>
            </w:pPr>
            <w:r>
              <w:rPr>
                <w:b/>
              </w:rPr>
              <w:t xml:space="preserve">d. </w:t>
            </w:r>
            <w:r w:rsidR="0025289C" w:rsidRPr="0056676A">
              <w:rPr>
                <w:b/>
              </w:rPr>
              <w:t xml:space="preserve">Support </w:t>
            </w:r>
            <w:r w:rsidR="00A71AED" w:rsidRPr="0056676A">
              <w:rPr>
                <w:b/>
              </w:rPr>
              <w:t xml:space="preserve">the proposed 2021 STAC Workshop, “Rising Watershed and Bay Water Temperatures—Ecological Implications for Ecosystem Processes Influencing Stream, River, and Estuarine Health.” Compile </w:t>
            </w:r>
            <w:r w:rsidR="0025289C" w:rsidRPr="0056676A">
              <w:rPr>
                <w:b/>
              </w:rPr>
              <w:t>Bay water temperature</w:t>
            </w:r>
            <w:r w:rsidR="00A71AED" w:rsidRPr="0056676A">
              <w:rPr>
                <w:b/>
              </w:rPr>
              <w:t xml:space="preserve"> </w:t>
            </w:r>
            <w:r w:rsidR="00A71AED" w:rsidRPr="0056676A">
              <w:rPr>
                <w:b/>
              </w:rPr>
              <w:lastRenderedPageBreak/>
              <w:t>data sources and host cross-workgroup discussion on</w:t>
            </w:r>
            <w:r w:rsidR="0025289C" w:rsidRPr="0056676A">
              <w:rPr>
                <w:b/>
              </w:rPr>
              <w:t xml:space="preserve"> the utility of the</w:t>
            </w:r>
            <w:r w:rsidR="00A71AED" w:rsidRPr="0056676A">
              <w:rPr>
                <w:b/>
              </w:rPr>
              <w:t xml:space="preserve"> water temperature change indicators in connection to fisheries and habitats with relevant workgroups</w:t>
            </w:r>
            <w:r w:rsidR="00B91C9D" w:rsidRPr="0056676A">
              <w:rPr>
                <w:b/>
              </w:rPr>
              <w:t>.</w:t>
            </w:r>
          </w:p>
          <w:p w14:paraId="7AAF4C13" w14:textId="3B4E66D1" w:rsidR="00D16CDD" w:rsidRPr="00E67607" w:rsidRDefault="00D16CDD" w:rsidP="00F802AF">
            <w:pPr>
              <w:spacing w:line="276" w:lineRule="auto"/>
              <w:cnfStyle w:val="000000000000" w:firstRow="0" w:lastRow="0" w:firstColumn="0" w:lastColumn="0" w:oddVBand="0" w:evenVBand="0" w:oddHBand="0" w:evenHBand="0" w:firstRowFirstColumn="0" w:firstRowLastColumn="0" w:lastRowFirstColumn="0" w:lastRowLastColumn="0"/>
            </w:pPr>
          </w:p>
        </w:tc>
        <w:tc>
          <w:tcPr>
            <w:tcW w:w="1667" w:type="dxa"/>
            <w:tcBorders>
              <w:top w:val="single" w:sz="4" w:space="0" w:color="4472C4" w:themeColor="accent5"/>
            </w:tcBorders>
            <w:shd w:val="clear" w:color="auto" w:fill="FFFFFF" w:themeFill="background1"/>
          </w:tcPr>
          <w:p w14:paraId="2887D223" w14:textId="77777777" w:rsidR="00947AB3" w:rsidRDefault="00617636" w:rsidP="00F802AF">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Lead: </w:t>
            </w:r>
            <w:r w:rsidR="00D16CDD" w:rsidRPr="00E67607">
              <w:t xml:space="preserve">CRWG, </w:t>
            </w:r>
            <w:r>
              <w:t xml:space="preserve"> STAR, </w:t>
            </w:r>
            <w:r w:rsidR="00D16CDD" w:rsidRPr="00E67607">
              <w:t>Status and Trends Workgroup,</w:t>
            </w:r>
            <w:r>
              <w:t xml:space="preserve"> </w:t>
            </w:r>
            <w:r w:rsidR="00D16CDD" w:rsidRPr="00E67607">
              <w:t xml:space="preserve"> relevant workgroups, relevant CBP partners</w:t>
            </w:r>
          </w:p>
          <w:p w14:paraId="52FA3BBD" w14:textId="77777777" w:rsidR="00617636" w:rsidRDefault="00617636" w:rsidP="00F802AF">
            <w:pPr>
              <w:spacing w:line="276" w:lineRule="auto"/>
              <w:cnfStyle w:val="000000000000" w:firstRow="0" w:lastRow="0" w:firstColumn="0" w:lastColumn="0" w:oddVBand="0" w:evenVBand="0" w:oddHBand="0" w:evenHBand="0" w:firstRowFirstColumn="0" w:firstRowLastColumn="0" w:lastRowFirstColumn="0" w:lastRowLastColumn="0"/>
            </w:pPr>
          </w:p>
          <w:p w14:paraId="3206764E" w14:textId="119800B3" w:rsidR="00617636" w:rsidRPr="00E67607" w:rsidRDefault="00617636" w:rsidP="00617636">
            <w:pPr>
              <w:spacing w:line="276" w:lineRule="auto"/>
              <w:cnfStyle w:val="000000000000" w:firstRow="0" w:lastRow="0" w:firstColumn="0" w:lastColumn="0" w:oddVBand="0" w:evenVBand="0" w:oddHBand="0" w:evenHBand="0" w:firstRowFirstColumn="0" w:firstRowLastColumn="0" w:lastRowFirstColumn="0" w:lastRowLastColumn="0"/>
            </w:pPr>
            <w:r>
              <w:t>NCBO: lead for Bay Water Temperature Change Indicator</w:t>
            </w:r>
          </w:p>
        </w:tc>
        <w:tc>
          <w:tcPr>
            <w:tcW w:w="1766" w:type="dxa"/>
            <w:tcBorders>
              <w:top w:val="single" w:sz="4" w:space="0" w:color="4472C4" w:themeColor="accent5"/>
            </w:tcBorders>
            <w:shd w:val="clear" w:color="auto" w:fill="FFFFFF" w:themeFill="background1"/>
          </w:tcPr>
          <w:p w14:paraId="3CF55C7D" w14:textId="3D77952A" w:rsidR="00947AB3" w:rsidRPr="00E67607" w:rsidRDefault="00F579D7" w:rsidP="00F802AF">
            <w:pPr>
              <w:spacing w:line="276" w:lineRule="auto"/>
              <w:cnfStyle w:val="000000000000" w:firstRow="0" w:lastRow="0" w:firstColumn="0" w:lastColumn="0" w:oddVBand="0" w:evenVBand="0" w:oddHBand="0" w:evenHBand="0" w:firstRowFirstColumn="0" w:firstRowLastColumn="0" w:lastRowFirstColumn="0" w:lastRowLastColumn="0"/>
            </w:pPr>
            <w:r>
              <w:t>Bay/watershed-wide</w:t>
            </w:r>
            <w:r w:rsidR="000D4C02">
              <w:t xml:space="preserve"> or place-based</w:t>
            </w:r>
          </w:p>
        </w:tc>
        <w:tc>
          <w:tcPr>
            <w:tcW w:w="1989" w:type="dxa"/>
            <w:tcBorders>
              <w:top w:val="single" w:sz="4" w:space="0" w:color="4472C4" w:themeColor="accent5"/>
            </w:tcBorders>
            <w:shd w:val="clear" w:color="auto" w:fill="FFFFFF" w:themeFill="background1"/>
          </w:tcPr>
          <w:p w14:paraId="2BE9EC32" w14:textId="613EF465" w:rsidR="00947AB3" w:rsidRPr="00E67607" w:rsidRDefault="00A9455A" w:rsidP="00E36EDF">
            <w:pPr>
              <w:spacing w:line="276" w:lineRule="auto"/>
              <w:cnfStyle w:val="000000000000" w:firstRow="0" w:lastRow="0" w:firstColumn="0" w:lastColumn="0" w:oddVBand="0" w:evenVBand="0" w:oddHBand="0" w:evenHBand="0" w:firstRowFirstColumn="0" w:firstRowLastColumn="0" w:lastRowFirstColumn="0" w:lastRowLastColumn="0"/>
            </w:pPr>
            <w:r>
              <w:t xml:space="preserve">CRWG does not have the capacity to develop all climate-related indicators of </w:t>
            </w:r>
            <w:r w:rsidRPr="00451CBB">
              <w:t>interest.</w:t>
            </w:r>
            <w:r w:rsidR="00451CBB" w:rsidRPr="00451CBB">
              <w:t xml:space="preserve"> </w:t>
            </w:r>
            <w:r w:rsidR="00451CBB" w:rsidRPr="00A71AED">
              <w:rPr>
                <w:rFonts w:eastAsiaTheme="majorEastAsia" w:cstheme="majorHAnsi"/>
                <w:color w:val="000000" w:themeColor="text1"/>
              </w:rPr>
              <w:t>Development of these indicators will depend on the quality of supporting data, the added value of the indicators for helping to understand and explain management successes, and the priorities and resources of the CBP Partnership</w:t>
            </w:r>
            <w:r w:rsidR="008D635B">
              <w:rPr>
                <w:rFonts w:eastAsiaTheme="majorEastAsia" w:cstheme="majorHAnsi"/>
                <w:color w:val="000000" w:themeColor="text1"/>
              </w:rPr>
              <w:t>. CRWG plans to develop 1-2 new indicators</w:t>
            </w:r>
            <w:r w:rsidR="00E36EDF">
              <w:rPr>
                <w:rFonts w:eastAsiaTheme="majorEastAsia" w:cstheme="majorHAnsi"/>
                <w:color w:val="000000" w:themeColor="text1"/>
              </w:rPr>
              <w:t xml:space="preserve"> (</w:t>
            </w:r>
            <w:r w:rsidR="008D635B">
              <w:rPr>
                <w:rFonts w:eastAsiaTheme="majorEastAsia" w:cstheme="majorHAnsi"/>
                <w:color w:val="000000" w:themeColor="text1"/>
              </w:rPr>
              <w:t>2021-2022</w:t>
            </w:r>
            <w:r w:rsidR="00E36EDF">
              <w:rPr>
                <w:rFonts w:eastAsiaTheme="majorEastAsia" w:cstheme="majorHAnsi"/>
                <w:color w:val="000000" w:themeColor="text1"/>
              </w:rPr>
              <w:t>)</w:t>
            </w:r>
            <w:r w:rsidR="008D635B">
              <w:rPr>
                <w:rFonts w:eastAsiaTheme="majorEastAsia" w:cstheme="majorHAnsi"/>
                <w:color w:val="000000" w:themeColor="text1"/>
              </w:rPr>
              <w:t>.</w:t>
            </w:r>
          </w:p>
        </w:tc>
      </w:tr>
      <w:tr w:rsidR="00F579D7" w:rsidRPr="00E67607" w14:paraId="7529B0A1" w14:textId="77777777" w:rsidTr="00C35BC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36F18CD9" w14:textId="5E7C1285" w:rsidR="00947AB3" w:rsidRPr="00E67607" w:rsidRDefault="00B92BBC" w:rsidP="005A63BA">
            <w:pPr>
              <w:pStyle w:val="Heading1"/>
              <w:outlineLvl w:val="0"/>
              <w:rPr>
                <w:sz w:val="22"/>
                <w:szCs w:val="22"/>
              </w:rPr>
            </w:pPr>
            <w:bookmarkStart w:id="51" w:name="_1.2"/>
            <w:bookmarkEnd w:id="51"/>
            <w:r>
              <w:rPr>
                <w:sz w:val="22"/>
                <w:szCs w:val="22"/>
              </w:rPr>
              <w:t>1.</w:t>
            </w:r>
            <w:r w:rsidR="00F579D7">
              <w:rPr>
                <w:sz w:val="22"/>
                <w:szCs w:val="22"/>
              </w:rPr>
              <w:t>2</w:t>
            </w:r>
          </w:p>
        </w:tc>
        <w:tc>
          <w:tcPr>
            <w:tcW w:w="2983" w:type="dxa"/>
            <w:shd w:val="clear" w:color="auto" w:fill="FFFFFF" w:themeFill="background1"/>
            <w:vAlign w:val="center"/>
          </w:tcPr>
          <w:p w14:paraId="6BB538DF" w14:textId="43054F09" w:rsidR="00947AB3" w:rsidRPr="00B418CF" w:rsidRDefault="00F542DC" w:rsidP="00F802AF">
            <w:pPr>
              <w:spacing w:line="276" w:lineRule="auto"/>
              <w:cnfStyle w:val="000000100000" w:firstRow="0" w:lastRow="0" w:firstColumn="0" w:lastColumn="0" w:oddVBand="0" w:evenVBand="0" w:oddHBand="1" w:evenHBand="0" w:firstRowFirstColumn="0" w:firstRowLastColumn="0" w:lastRowFirstColumn="0" w:lastRowLastColumn="0"/>
              <w:rPr>
                <w:b/>
              </w:rPr>
            </w:pPr>
            <w:r w:rsidRPr="00B418CF">
              <w:rPr>
                <w:b/>
              </w:rPr>
              <w:t>Maintain monitoring and maintenance protocols for the existing suite of CBP Climate Change Indicators and their corresponding data sets</w:t>
            </w:r>
          </w:p>
        </w:tc>
        <w:tc>
          <w:tcPr>
            <w:tcW w:w="5365" w:type="dxa"/>
            <w:shd w:val="clear" w:color="auto" w:fill="FFFFFF" w:themeFill="background1"/>
          </w:tcPr>
          <w:p w14:paraId="727CCA3F" w14:textId="43887982" w:rsidR="00A9455A" w:rsidRPr="0056676A" w:rsidRDefault="006515B4" w:rsidP="006515B4">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r w:rsidRPr="006515B4">
              <w:rPr>
                <w:b/>
              </w:rPr>
              <w:t>a.</w:t>
            </w:r>
            <w:r>
              <w:rPr>
                <w:b/>
              </w:rPr>
              <w:t xml:space="preserve"> </w:t>
            </w:r>
            <w:r w:rsidR="00A9455A" w:rsidRPr="0056676A">
              <w:rPr>
                <w:b/>
              </w:rPr>
              <w:t xml:space="preserve">Assess utility of existing climate indicators with </w:t>
            </w:r>
            <w:r w:rsidR="008C21DB" w:rsidRPr="0056676A">
              <w:rPr>
                <w:b/>
              </w:rPr>
              <w:t>corresponding workgroups</w:t>
            </w:r>
            <w:r w:rsidR="008D635B" w:rsidRPr="0056676A">
              <w:rPr>
                <w:b/>
              </w:rPr>
              <w:t>, STAR,</w:t>
            </w:r>
            <w:r w:rsidR="008C21DB" w:rsidRPr="0056676A">
              <w:rPr>
                <w:b/>
              </w:rPr>
              <w:t xml:space="preserve"> and</w:t>
            </w:r>
            <w:r w:rsidR="00A9455A" w:rsidRPr="0056676A">
              <w:rPr>
                <w:b/>
              </w:rPr>
              <w:t xml:space="preserve"> </w:t>
            </w:r>
            <w:r w:rsidR="008D635B" w:rsidRPr="0056676A">
              <w:rPr>
                <w:b/>
              </w:rPr>
              <w:t xml:space="preserve">the </w:t>
            </w:r>
            <w:r w:rsidR="00A9455A" w:rsidRPr="0056676A">
              <w:rPr>
                <w:b/>
              </w:rPr>
              <w:t>Management Board</w:t>
            </w:r>
            <w:r w:rsidR="008C21DB" w:rsidRPr="0056676A">
              <w:rPr>
                <w:b/>
              </w:rPr>
              <w:t xml:space="preserve"> to prioritize maintenance. Archive indicators that are not included in prioritization decisions.</w:t>
            </w:r>
          </w:p>
          <w:p w14:paraId="22AFB235" w14:textId="0B7F5FE3" w:rsidR="00A71AED" w:rsidRPr="0056676A" w:rsidRDefault="00A71AED"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p>
          <w:p w14:paraId="165E6C08" w14:textId="7E8174BF" w:rsidR="00A71AED" w:rsidRPr="0056676A" w:rsidRDefault="006515B4" w:rsidP="00A71AED">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r>
              <w:rPr>
                <w:b/>
              </w:rPr>
              <w:t xml:space="preserve">b. </w:t>
            </w:r>
            <w:r w:rsidR="008D635B" w:rsidRPr="0056676A">
              <w:rPr>
                <w:b/>
              </w:rPr>
              <w:t>Determine time period that climate change indicators need to be updated and coordinate updates with</w:t>
            </w:r>
            <w:r w:rsidR="00A71AED" w:rsidRPr="0056676A">
              <w:rPr>
                <w:b/>
              </w:rPr>
              <w:t xml:space="preserve"> the Status and Trends Workgroup the option of updating Climate Change data sets after a longer time period than one year to be able to see change due to the climate.</w:t>
            </w:r>
          </w:p>
          <w:p w14:paraId="6588B47F" w14:textId="77777777" w:rsidR="00A9455A" w:rsidRPr="0056676A" w:rsidRDefault="00A9455A"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p>
          <w:p w14:paraId="45D3B582" w14:textId="436744CF" w:rsidR="00947AB3" w:rsidRPr="0056676A" w:rsidRDefault="006515B4"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r>
              <w:rPr>
                <w:b/>
              </w:rPr>
              <w:t xml:space="preserve">c. </w:t>
            </w:r>
            <w:r w:rsidR="00D16CDD" w:rsidRPr="0056676A">
              <w:rPr>
                <w:b/>
              </w:rPr>
              <w:t>Collaborate with the Status and Trends Workgroup to</w:t>
            </w:r>
            <w:r w:rsidR="00A71AED" w:rsidRPr="0056676A">
              <w:rPr>
                <w:b/>
              </w:rPr>
              <w:t xml:space="preserve"> develop maintenance plan for the </w:t>
            </w:r>
            <w:r w:rsidR="00D16CDD" w:rsidRPr="0056676A">
              <w:rPr>
                <w:b/>
              </w:rPr>
              <w:t>existing suite of CBP Climate Change Indicators.</w:t>
            </w:r>
            <w:r w:rsidR="00A71AED" w:rsidRPr="0056676A">
              <w:rPr>
                <w:b/>
              </w:rPr>
              <w:t xml:space="preserve"> </w:t>
            </w:r>
            <w:r w:rsidR="008C21DB" w:rsidRPr="0056676A">
              <w:rPr>
                <w:b/>
              </w:rPr>
              <w:t xml:space="preserve"> </w:t>
            </w:r>
          </w:p>
          <w:p w14:paraId="48E69A22" w14:textId="77777777" w:rsidR="00D16CDD" w:rsidRPr="0056676A" w:rsidRDefault="00D16CDD"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p>
          <w:p w14:paraId="22F02BC6" w14:textId="77777777" w:rsidR="00D16CDD" w:rsidRDefault="006515B4"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r>
              <w:rPr>
                <w:b/>
              </w:rPr>
              <w:t xml:space="preserve">d. </w:t>
            </w:r>
            <w:r w:rsidR="00D76828" w:rsidRPr="0056676A">
              <w:rPr>
                <w:b/>
              </w:rPr>
              <w:t xml:space="preserve">Explore </w:t>
            </w:r>
            <w:r w:rsidR="00D16CDD" w:rsidRPr="0056676A">
              <w:rPr>
                <w:b/>
              </w:rPr>
              <w:t>collaboration with USGS PA Water Science Center to connect their stream temperature compilation project with updating the stream temperature indicator.</w:t>
            </w:r>
          </w:p>
          <w:p w14:paraId="1FC8903D" w14:textId="77777777" w:rsidR="006515B4" w:rsidRDefault="006515B4"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rPr>
                <w:b/>
              </w:rPr>
            </w:pPr>
          </w:p>
          <w:p w14:paraId="2253AD43" w14:textId="0269615B" w:rsidR="006515B4" w:rsidRPr="00E67607" w:rsidRDefault="006515B4" w:rsidP="00F802AF">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667" w:type="dxa"/>
            <w:shd w:val="clear" w:color="auto" w:fill="FFFFFF" w:themeFill="background1"/>
          </w:tcPr>
          <w:p w14:paraId="7F2AACB1" w14:textId="067A7DF9" w:rsidR="00947AB3" w:rsidRPr="00E67607" w:rsidRDefault="00617636" w:rsidP="00F802AF">
            <w:pPr>
              <w:spacing w:line="276" w:lineRule="auto"/>
              <w:cnfStyle w:val="000000100000" w:firstRow="0" w:lastRow="0" w:firstColumn="0" w:lastColumn="0" w:oddVBand="0" w:evenVBand="0" w:oddHBand="1" w:evenHBand="0" w:firstRowFirstColumn="0" w:firstRowLastColumn="0" w:lastRowFirstColumn="0" w:lastRowLastColumn="0"/>
            </w:pPr>
            <w:r>
              <w:t xml:space="preserve">Lead: </w:t>
            </w:r>
            <w:r w:rsidR="00FE6D31" w:rsidRPr="00E67607">
              <w:t xml:space="preserve">CRWG, </w:t>
            </w:r>
            <w:r w:rsidR="008D635B">
              <w:t xml:space="preserve">STAR, </w:t>
            </w:r>
            <w:r w:rsidR="00FE6D31" w:rsidRPr="00E67607">
              <w:t>Status and Trends Workgroup, relevant workgroups, relevant CBP partners</w:t>
            </w:r>
          </w:p>
        </w:tc>
        <w:tc>
          <w:tcPr>
            <w:tcW w:w="1766" w:type="dxa"/>
            <w:shd w:val="clear" w:color="auto" w:fill="FFFFFF" w:themeFill="background1"/>
          </w:tcPr>
          <w:p w14:paraId="232FFBD6" w14:textId="0A468A77" w:rsidR="00947AB3" w:rsidRPr="00E67607" w:rsidRDefault="00F579D7" w:rsidP="00F802AF">
            <w:pPr>
              <w:spacing w:line="276" w:lineRule="auto"/>
              <w:cnfStyle w:val="000000100000" w:firstRow="0" w:lastRow="0" w:firstColumn="0" w:lastColumn="0" w:oddVBand="0" w:evenVBand="0" w:oddHBand="1" w:evenHBand="0" w:firstRowFirstColumn="0" w:firstRowLastColumn="0" w:lastRowFirstColumn="0" w:lastRowLastColumn="0"/>
            </w:pPr>
            <w:r>
              <w:t>Bay/watershed-wide</w:t>
            </w:r>
            <w:r w:rsidR="000D4C02">
              <w:t xml:space="preserve"> or place-based</w:t>
            </w:r>
          </w:p>
        </w:tc>
        <w:tc>
          <w:tcPr>
            <w:tcW w:w="1989" w:type="dxa"/>
            <w:shd w:val="clear" w:color="auto" w:fill="FFFFFF" w:themeFill="background1"/>
          </w:tcPr>
          <w:p w14:paraId="02DD0C33" w14:textId="0FD26783" w:rsidR="00947AB3" w:rsidRPr="00E67607" w:rsidRDefault="00A9455A" w:rsidP="00F802AF">
            <w:pPr>
              <w:spacing w:line="276" w:lineRule="auto"/>
              <w:cnfStyle w:val="000000100000" w:firstRow="0" w:lastRow="0" w:firstColumn="0" w:lastColumn="0" w:oddVBand="0" w:evenVBand="0" w:oddHBand="1" w:evenHBand="0" w:firstRowFirstColumn="0" w:firstRowLastColumn="0" w:lastRowFirstColumn="0" w:lastRowLastColumn="0"/>
            </w:pPr>
            <w:r>
              <w:t>CRWG does not have the capacity to maintain all the</w:t>
            </w:r>
            <w:r w:rsidR="00451CBB">
              <w:t xml:space="preserve"> climate indicators of interest</w:t>
            </w:r>
            <w:r w:rsidR="00F579D7">
              <w:t>. Maintenance of indicators will rely on support from other workgroups</w:t>
            </w:r>
            <w:r w:rsidR="008C21DB">
              <w:t>.</w:t>
            </w:r>
          </w:p>
        </w:tc>
      </w:tr>
      <w:tr w:rsidR="00947AB3" w:rsidRPr="00E67607" w14:paraId="7A52C298" w14:textId="77777777" w:rsidTr="00D76828">
        <w:trPr>
          <w:trHeight w:val="293"/>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3E3B470B" w:rsidR="00947AB3" w:rsidRPr="00E67607" w:rsidRDefault="00FC7D91" w:rsidP="00886309">
            <w:bookmarkStart w:id="52" w:name="_1.3"/>
            <w:bookmarkStart w:id="53" w:name="_Management_Approach_2:"/>
            <w:bookmarkEnd w:id="52"/>
            <w:bookmarkEnd w:id="53"/>
            <w:r w:rsidRPr="00E67607">
              <w:lastRenderedPageBreak/>
              <w:t>Management Approach 2:</w:t>
            </w:r>
            <w:r w:rsidR="00D16CDD" w:rsidRPr="00E67607">
              <w:t xml:space="preserve"> </w:t>
            </w:r>
            <w:commentRangeStart w:id="54"/>
            <w:r w:rsidR="00D16CDD" w:rsidRPr="00E67607">
              <w:rPr>
                <w:color w:val="000000"/>
              </w:rPr>
              <w:t xml:space="preserve">Develop a research </w:t>
            </w:r>
            <w:r w:rsidR="00A464DE">
              <w:rPr>
                <w:color w:val="000000"/>
              </w:rPr>
              <w:t xml:space="preserve">agenda to improve understanding </w:t>
            </w:r>
            <w:r w:rsidR="00D16CDD" w:rsidRPr="00E67607">
              <w:rPr>
                <w:color w:val="000000"/>
              </w:rPr>
              <w:t xml:space="preserve">of climate impacts and fill critical data and </w:t>
            </w:r>
            <w:r w:rsidR="00886309">
              <w:rPr>
                <w:color w:val="000000"/>
              </w:rPr>
              <w:t xml:space="preserve">gaps related to </w:t>
            </w:r>
            <w:r w:rsidR="00315DFA">
              <w:rPr>
                <w:color w:val="000000"/>
              </w:rPr>
              <w:t>monitoring and modeling</w:t>
            </w:r>
            <w:commentRangeEnd w:id="54"/>
            <w:r w:rsidR="00886309">
              <w:rPr>
                <w:rStyle w:val="CommentReference"/>
                <w:rFonts w:eastAsiaTheme="majorEastAsia" w:cstheme="majorBidi"/>
                <w:b w:val="0"/>
                <w:bCs w:val="0"/>
              </w:rPr>
              <w:commentReference w:id="54"/>
            </w:r>
          </w:p>
        </w:tc>
      </w:tr>
      <w:tr w:rsidR="00315DFA" w:rsidRPr="00E67607" w14:paraId="180CED98" w14:textId="77777777" w:rsidTr="00C35BC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4472C4" w:themeColor="accent5"/>
            </w:tcBorders>
            <w:shd w:val="clear" w:color="auto" w:fill="FFFFFF" w:themeFill="background1"/>
          </w:tcPr>
          <w:p w14:paraId="3F77A795" w14:textId="77777777" w:rsidR="00930052" w:rsidRDefault="00B92BBC" w:rsidP="00F802AF">
            <w:pPr>
              <w:spacing w:line="276" w:lineRule="auto"/>
            </w:pPr>
            <w:r>
              <w:t xml:space="preserve">1.3 </w:t>
            </w:r>
          </w:p>
          <w:p w14:paraId="532CF2B7" w14:textId="36F065A1" w:rsidR="00315DFA" w:rsidRDefault="00B92BBC" w:rsidP="00F802AF">
            <w:pPr>
              <w:spacing w:line="276" w:lineRule="auto"/>
            </w:pPr>
            <w:r>
              <w:t>(</w:t>
            </w:r>
            <w:r w:rsidR="00A64D54">
              <w:t>5</w:t>
            </w:r>
            <w:r>
              <w:t>)</w:t>
            </w:r>
          </w:p>
          <w:p w14:paraId="4B007C38" w14:textId="365AC464" w:rsidR="00A64D54" w:rsidRPr="00E67607" w:rsidRDefault="00A64D54" w:rsidP="00F802AF">
            <w:pPr>
              <w:spacing w:line="276" w:lineRule="auto"/>
            </w:pPr>
          </w:p>
        </w:tc>
        <w:tc>
          <w:tcPr>
            <w:tcW w:w="2983" w:type="dxa"/>
            <w:tcBorders>
              <w:top w:val="single" w:sz="4" w:space="0" w:color="4472C4" w:themeColor="accent5"/>
            </w:tcBorders>
            <w:shd w:val="clear" w:color="auto" w:fill="FFFFFF" w:themeFill="background1"/>
          </w:tcPr>
          <w:p w14:paraId="6CAA557F" w14:textId="58CCC2D9" w:rsidR="00315DFA" w:rsidRPr="0056676A" w:rsidRDefault="00A64D54" w:rsidP="008D635B">
            <w:pPr>
              <w:spacing w:line="276" w:lineRule="auto"/>
              <w:cnfStyle w:val="000000100000" w:firstRow="0" w:lastRow="0" w:firstColumn="0" w:lastColumn="0" w:oddVBand="0" w:evenVBand="0" w:oddHBand="1" w:evenHBand="0" w:firstRowFirstColumn="0" w:firstRowLastColumn="0" w:lastRowFirstColumn="0" w:lastRowLastColumn="0"/>
              <w:rPr>
                <w:b/>
              </w:rPr>
            </w:pPr>
            <w:r w:rsidRPr="0056676A">
              <w:rPr>
                <w:b/>
              </w:rPr>
              <w:t>Increase capacity to better understand sea level rise impacts to habitats</w:t>
            </w:r>
            <w:r w:rsidR="00B17DD3">
              <w:rPr>
                <w:b/>
              </w:rPr>
              <w:t xml:space="preserve"> </w:t>
            </w:r>
            <w:commentRangeStart w:id="55"/>
            <w:ins w:id="56" w:author="Julie.Reichert-Nguyen" w:date="2021-01-25T23:07:00Z">
              <w:r w:rsidR="00B17DD3">
                <w:rPr>
                  <w:b/>
                </w:rPr>
                <w:t>and their ecosystem services</w:t>
              </w:r>
              <w:commentRangeEnd w:id="55"/>
              <w:r w:rsidR="00B17DD3">
                <w:rPr>
                  <w:rStyle w:val="CommentReference"/>
                  <w:rFonts w:eastAsiaTheme="majorEastAsia" w:cstheme="majorBidi"/>
                </w:rPr>
                <w:commentReference w:id="55"/>
              </w:r>
            </w:ins>
          </w:p>
        </w:tc>
        <w:tc>
          <w:tcPr>
            <w:tcW w:w="5365" w:type="dxa"/>
            <w:tcBorders>
              <w:top w:val="single" w:sz="4" w:space="0" w:color="4472C4" w:themeColor="accent5"/>
            </w:tcBorders>
            <w:shd w:val="clear" w:color="auto" w:fill="FFFFFF" w:themeFill="background1"/>
          </w:tcPr>
          <w:p w14:paraId="2992FD27" w14:textId="5A4F3405" w:rsidR="00A64D54" w:rsidRPr="0056676A" w:rsidRDefault="006515B4" w:rsidP="006515B4">
            <w:pPr>
              <w:pStyle w:val="CommentText"/>
              <w:cnfStyle w:val="000000100000" w:firstRow="0" w:lastRow="0" w:firstColumn="0" w:lastColumn="0" w:oddVBand="0" w:evenVBand="0" w:oddHBand="1" w:evenHBand="0" w:firstRowFirstColumn="0" w:firstRowLastColumn="0" w:lastRowFirstColumn="0" w:lastRowLastColumn="0"/>
              <w:rPr>
                <w:b/>
                <w:sz w:val="22"/>
                <w:szCs w:val="22"/>
              </w:rPr>
            </w:pPr>
            <w:r w:rsidRPr="006515B4">
              <w:rPr>
                <w:b/>
                <w:sz w:val="22"/>
                <w:szCs w:val="22"/>
              </w:rPr>
              <w:t>a.</w:t>
            </w:r>
            <w:r>
              <w:rPr>
                <w:b/>
                <w:sz w:val="22"/>
                <w:szCs w:val="22"/>
              </w:rPr>
              <w:t xml:space="preserve"> </w:t>
            </w:r>
            <w:r w:rsidR="00A64D54" w:rsidRPr="0056676A">
              <w:rPr>
                <w:b/>
                <w:sz w:val="22"/>
                <w:szCs w:val="22"/>
              </w:rPr>
              <w:t>Partnered on GIT-funding project synthesizing shoreline, sea level rise, and marsh migration data to inform wetland restoration targeting</w:t>
            </w:r>
          </w:p>
          <w:p w14:paraId="5D9ECB37" w14:textId="77777777" w:rsidR="00315DFA" w:rsidRPr="00E67607" w:rsidRDefault="00315DFA" w:rsidP="00CD6990">
            <w:pPr>
              <w:spacing w:line="276" w:lineRule="auto"/>
              <w:cnfStyle w:val="000000100000" w:firstRow="0" w:lastRow="0" w:firstColumn="0" w:lastColumn="0" w:oddVBand="0" w:evenVBand="0" w:oddHBand="1" w:evenHBand="0" w:firstRowFirstColumn="0" w:firstRowLastColumn="0" w:lastRowFirstColumn="0" w:lastRowLastColumn="0"/>
            </w:pPr>
          </w:p>
        </w:tc>
        <w:tc>
          <w:tcPr>
            <w:tcW w:w="1667" w:type="dxa"/>
            <w:tcBorders>
              <w:top w:val="single" w:sz="4" w:space="0" w:color="4472C4" w:themeColor="accent5"/>
            </w:tcBorders>
            <w:shd w:val="clear" w:color="auto" w:fill="FFFFFF" w:themeFill="background1"/>
          </w:tcPr>
          <w:p w14:paraId="2FE6F458" w14:textId="6EA25B17" w:rsidR="00A64D54" w:rsidRDefault="00A64D54" w:rsidP="00A64D54">
            <w:pPr>
              <w:spacing w:line="276" w:lineRule="auto"/>
              <w:cnfStyle w:val="000000100000" w:firstRow="0" w:lastRow="0" w:firstColumn="0" w:lastColumn="0" w:oddVBand="0" w:evenVBand="0" w:oddHBand="1" w:evenHBand="0" w:firstRowFirstColumn="0" w:firstRowLastColumn="0" w:lastRowFirstColumn="0" w:lastRowLastColumn="0"/>
            </w:pPr>
            <w:r>
              <w:t>Lead: Wetlands; Support: CRWG</w:t>
            </w:r>
          </w:p>
        </w:tc>
        <w:tc>
          <w:tcPr>
            <w:tcW w:w="1766" w:type="dxa"/>
            <w:tcBorders>
              <w:top w:val="single" w:sz="4" w:space="0" w:color="4472C4" w:themeColor="accent5"/>
            </w:tcBorders>
            <w:shd w:val="clear" w:color="auto" w:fill="FFFFFF" w:themeFill="background1"/>
          </w:tcPr>
          <w:p w14:paraId="4A389502" w14:textId="70C58C15" w:rsidR="00315DFA" w:rsidRPr="00A64D54" w:rsidRDefault="00A64D54" w:rsidP="00F802AF">
            <w:pPr>
              <w:spacing w:line="276" w:lineRule="auto"/>
              <w:cnfStyle w:val="000000100000" w:firstRow="0" w:lastRow="0" w:firstColumn="0" w:lastColumn="0" w:oddVBand="0" w:evenVBand="0" w:oddHBand="1" w:evenHBand="0" w:firstRowFirstColumn="0" w:firstRowLastColumn="0" w:lastRowFirstColumn="0" w:lastRowLastColumn="0"/>
              <w:rPr>
                <w:rStyle w:val="CommentReference"/>
                <w:sz w:val="22"/>
                <w:szCs w:val="22"/>
              </w:rPr>
            </w:pPr>
            <w:r>
              <w:rPr>
                <w:rStyle w:val="CommentReference"/>
                <w:sz w:val="22"/>
                <w:szCs w:val="22"/>
              </w:rPr>
              <w:t>Placed-based (target area – Middle Peninsula, VA)</w:t>
            </w:r>
          </w:p>
        </w:tc>
        <w:tc>
          <w:tcPr>
            <w:tcW w:w="1989" w:type="dxa"/>
            <w:tcBorders>
              <w:top w:val="single" w:sz="4" w:space="0" w:color="4472C4" w:themeColor="accent5"/>
            </w:tcBorders>
            <w:shd w:val="clear" w:color="auto" w:fill="FFFFFF" w:themeFill="background1"/>
          </w:tcPr>
          <w:p w14:paraId="77B93AAD" w14:textId="52F283C1" w:rsidR="00315DFA" w:rsidRPr="00E67607" w:rsidRDefault="00A64D54" w:rsidP="00F802AF">
            <w:pPr>
              <w:spacing w:line="276" w:lineRule="auto"/>
              <w:cnfStyle w:val="000000100000" w:firstRow="0" w:lastRow="0" w:firstColumn="0" w:lastColumn="0" w:oddVBand="0" w:evenVBand="0" w:oddHBand="1" w:evenHBand="0" w:firstRowFirstColumn="0" w:firstRowLastColumn="0" w:lastRowFirstColumn="0" w:lastRowLastColumn="0"/>
            </w:pPr>
            <w:r>
              <w:t>2021-2023</w:t>
            </w:r>
          </w:p>
        </w:tc>
      </w:tr>
      <w:tr w:rsidR="00947AB3" w:rsidRPr="00E67607" w14:paraId="77E96D5C" w14:textId="77777777" w:rsidTr="00C35BC6">
        <w:trPr>
          <w:trHeight w:val="293"/>
        </w:trPr>
        <w:tc>
          <w:tcPr>
            <w:cnfStyle w:val="001000000000" w:firstRow="0" w:lastRow="0" w:firstColumn="1" w:lastColumn="0" w:oddVBand="0" w:evenVBand="0" w:oddHBand="0" w:evenHBand="0" w:firstRowFirstColumn="0" w:firstRowLastColumn="0" w:lastRowFirstColumn="0" w:lastRowLastColumn="0"/>
            <w:tcW w:w="985" w:type="dxa"/>
            <w:tcBorders>
              <w:right w:val="single" w:sz="4" w:space="0" w:color="4472C4" w:themeColor="accent5"/>
            </w:tcBorders>
            <w:shd w:val="clear" w:color="auto" w:fill="4472C4" w:themeFill="accent5"/>
          </w:tcPr>
          <w:p w14:paraId="58E6C92B" w14:textId="77777777" w:rsidR="00947AB3" w:rsidRPr="00E67607" w:rsidRDefault="00947AB3" w:rsidP="00F802AF">
            <w:bookmarkStart w:id="57" w:name="_Management_Approach_3:"/>
            <w:bookmarkEnd w:id="57"/>
          </w:p>
        </w:tc>
        <w:tc>
          <w:tcPr>
            <w:tcW w:w="13770" w:type="dxa"/>
            <w:gridSpan w:val="5"/>
            <w:tcBorders>
              <w:left w:val="single" w:sz="4" w:space="0" w:color="4472C4" w:themeColor="accent5"/>
            </w:tcBorders>
            <w:shd w:val="clear" w:color="auto" w:fill="4472C4" w:themeFill="accent5"/>
          </w:tcPr>
          <w:p w14:paraId="28C064D8" w14:textId="77777777" w:rsidR="00947AB3" w:rsidRPr="00E67607" w:rsidRDefault="00947AB3" w:rsidP="00F802AF">
            <w:pPr>
              <w:cnfStyle w:val="000000000000" w:firstRow="0" w:lastRow="0" w:firstColumn="0" w:lastColumn="0" w:oddVBand="0" w:evenVBand="0" w:oddHBand="0" w:evenHBand="0" w:firstRowFirstColumn="0" w:firstRowLastColumn="0" w:lastRowFirstColumn="0" w:lastRowLastColumn="0"/>
            </w:pPr>
            <w:bookmarkStart w:id="58" w:name="_Management_Approach_5:"/>
            <w:bookmarkEnd w:id="58"/>
          </w:p>
        </w:tc>
      </w:tr>
    </w:tbl>
    <w:p w14:paraId="511559C8" w14:textId="77777777" w:rsidR="00947AB3" w:rsidRPr="00E67607" w:rsidRDefault="00947AB3" w:rsidP="00947AB3"/>
    <w:tbl>
      <w:tblPr>
        <w:tblStyle w:val="GridTable4-Accent5"/>
        <w:tblW w:w="14755" w:type="dxa"/>
        <w:tblLayout w:type="fixed"/>
        <w:tblLook w:val="04A0" w:firstRow="1" w:lastRow="0" w:firstColumn="1" w:lastColumn="0" w:noHBand="0" w:noVBand="1"/>
      </w:tblPr>
      <w:tblGrid>
        <w:gridCol w:w="1054"/>
        <w:gridCol w:w="2777"/>
        <w:gridCol w:w="5524"/>
        <w:gridCol w:w="1620"/>
        <w:gridCol w:w="1794"/>
        <w:gridCol w:w="1986"/>
      </w:tblGrid>
      <w:tr w:rsidR="00FB529A" w:rsidRPr="00E67607" w14:paraId="30B0FB52" w14:textId="77777777" w:rsidTr="006515B4">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54" w:type="dxa"/>
            <w:tcBorders>
              <w:right w:val="single" w:sz="4" w:space="0" w:color="4472C4" w:themeColor="accent5"/>
            </w:tcBorders>
          </w:tcPr>
          <w:p w14:paraId="0F956742" w14:textId="77777777" w:rsidR="00FB529A" w:rsidRPr="00E67607" w:rsidRDefault="00FB529A" w:rsidP="00F802AF">
            <w:pPr>
              <w:spacing w:line="276" w:lineRule="auto"/>
              <w:jc w:val="center"/>
            </w:pPr>
          </w:p>
        </w:tc>
        <w:tc>
          <w:tcPr>
            <w:tcW w:w="13701" w:type="dxa"/>
            <w:gridSpan w:val="5"/>
            <w:tcBorders>
              <w:left w:val="single" w:sz="4" w:space="0" w:color="4472C4" w:themeColor="accent5"/>
            </w:tcBorders>
          </w:tcPr>
          <w:p w14:paraId="71A70D2A" w14:textId="29549B9C" w:rsidR="00FB529A" w:rsidRPr="00E67607" w:rsidRDefault="006F2387" w:rsidP="00F802AF">
            <w:pPr>
              <w:spacing w:line="276" w:lineRule="auto"/>
              <w:jc w:val="center"/>
              <w:cnfStyle w:val="100000000000" w:firstRow="1" w:lastRow="0" w:firstColumn="0" w:lastColumn="0" w:oddVBand="0" w:evenVBand="0" w:oddHBand="0" w:evenHBand="0" w:firstRowFirstColumn="0" w:firstRowLastColumn="0" w:lastRowFirstColumn="0" w:lastRowLastColumn="0"/>
            </w:pPr>
            <w:r>
              <w:t>Adaptation Actions</w:t>
            </w:r>
            <w:r w:rsidR="00FB529A" w:rsidRPr="00E67607">
              <w:t xml:space="preserve"> – 2021 - 2022</w:t>
            </w:r>
          </w:p>
        </w:tc>
      </w:tr>
      <w:tr w:rsidR="006515B4" w:rsidRPr="00E67607" w14:paraId="4F724C9F" w14:textId="77777777" w:rsidTr="006515B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54" w:type="dxa"/>
            <w:tcBorders>
              <w:top w:val="single" w:sz="8" w:space="0" w:color="4472C4" w:themeColor="accent5"/>
              <w:right w:val="single" w:sz="4" w:space="0" w:color="8EAADB" w:themeColor="accent5" w:themeTint="99"/>
            </w:tcBorders>
            <w:shd w:val="clear" w:color="auto" w:fill="FFFFFF" w:themeFill="background1"/>
            <w:vAlign w:val="center"/>
          </w:tcPr>
          <w:p w14:paraId="10A64465" w14:textId="77777777" w:rsidR="00FB529A" w:rsidRPr="00E67607" w:rsidRDefault="00FB529A" w:rsidP="00F802AF">
            <w:pPr>
              <w:spacing w:line="276" w:lineRule="auto"/>
              <w:rPr>
                <w:color w:val="000000" w:themeColor="text1"/>
              </w:rPr>
            </w:pPr>
            <w:r w:rsidRPr="00E67607">
              <w:rPr>
                <w:color w:val="000000" w:themeColor="text1"/>
              </w:rPr>
              <w:t>Action #</w:t>
            </w:r>
          </w:p>
        </w:tc>
        <w:tc>
          <w:tcPr>
            <w:tcW w:w="277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559A94BB" w14:textId="77777777" w:rsidR="00FB529A" w:rsidRPr="00E67607" w:rsidRDefault="00FB529A"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Description</w:t>
            </w:r>
          </w:p>
        </w:tc>
        <w:tc>
          <w:tcPr>
            <w:tcW w:w="552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648B30F" w14:textId="77777777" w:rsidR="00FB529A" w:rsidRPr="00E67607" w:rsidRDefault="00FB529A"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Performance Target(s)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4E0A1A38" w14:textId="77777777" w:rsidR="00FB529A" w:rsidRPr="00E67607" w:rsidRDefault="00FB529A"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Responsible Party (or Parties)</w:t>
            </w:r>
          </w:p>
        </w:tc>
        <w:tc>
          <w:tcPr>
            <w:tcW w:w="179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49CB307" w14:textId="77777777" w:rsidR="00FB529A" w:rsidRPr="00E67607" w:rsidRDefault="00FB529A"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Geographic Location</w:t>
            </w:r>
          </w:p>
        </w:tc>
        <w:tc>
          <w:tcPr>
            <w:tcW w:w="1986" w:type="dxa"/>
            <w:tcBorders>
              <w:top w:val="single" w:sz="8" w:space="0" w:color="4472C4" w:themeColor="accent5"/>
              <w:left w:val="single" w:sz="4" w:space="0" w:color="8EAADB" w:themeColor="accent5" w:themeTint="99"/>
            </w:tcBorders>
            <w:shd w:val="clear" w:color="auto" w:fill="FFFFFF" w:themeFill="background1"/>
          </w:tcPr>
          <w:p w14:paraId="3A8D07D5" w14:textId="77777777" w:rsidR="00FB529A" w:rsidRPr="00E67607" w:rsidRDefault="00FB529A" w:rsidP="00F802A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Expected Timeline</w:t>
            </w:r>
          </w:p>
        </w:tc>
      </w:tr>
      <w:tr w:rsidR="00FB529A" w:rsidRPr="00E67607" w14:paraId="60630617" w14:textId="77777777" w:rsidTr="006515B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EF24C38" w14:textId="21A34941" w:rsidR="00FB529A" w:rsidRPr="00E67607" w:rsidRDefault="00FB529A" w:rsidP="00F802AF">
            <w:r w:rsidRPr="00E67607">
              <w:t xml:space="preserve">Management Approach 1: </w:t>
            </w:r>
            <w:r w:rsidRPr="00E67607">
              <w:rPr>
                <w:color w:val="000000"/>
              </w:rPr>
              <w:t>Address the design and function of Best Management Practices (BMPs) under a new climate reality</w:t>
            </w:r>
          </w:p>
        </w:tc>
      </w:tr>
      <w:tr w:rsidR="006515B4" w:rsidRPr="00E67607" w14:paraId="0F522DEE" w14:textId="77777777" w:rsidTr="006515B4">
        <w:trPr>
          <w:trHeight w:val="785"/>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5BF2D55F" w14:textId="46A9B82B" w:rsidR="00D30F23" w:rsidRPr="00E67607" w:rsidRDefault="00B92BBC" w:rsidP="00B92BBC">
            <w:pPr>
              <w:pStyle w:val="Heading1"/>
              <w:outlineLvl w:val="0"/>
              <w:rPr>
                <w:color w:val="806000" w:themeColor="accent4" w:themeShade="80"/>
                <w:sz w:val="22"/>
                <w:szCs w:val="22"/>
              </w:rPr>
            </w:pPr>
            <w:r>
              <w:rPr>
                <w:color w:val="000000" w:themeColor="text1"/>
                <w:sz w:val="22"/>
                <w:szCs w:val="22"/>
              </w:rPr>
              <w:t>1.4 (</w:t>
            </w:r>
            <w:r w:rsidR="00A47B14" w:rsidRPr="00A47B14">
              <w:rPr>
                <w:color w:val="000000" w:themeColor="text1"/>
                <w:sz w:val="22"/>
                <w:szCs w:val="22"/>
              </w:rPr>
              <w:t>10</w:t>
            </w:r>
            <w:r>
              <w:rPr>
                <w:color w:val="000000" w:themeColor="text1"/>
                <w:sz w:val="22"/>
                <w:szCs w:val="22"/>
              </w:rPr>
              <w:t>)</w:t>
            </w:r>
          </w:p>
        </w:tc>
        <w:tc>
          <w:tcPr>
            <w:tcW w:w="2777" w:type="dxa"/>
            <w:shd w:val="clear" w:color="auto" w:fill="FFFFFF" w:themeFill="background1"/>
            <w:vAlign w:val="center"/>
          </w:tcPr>
          <w:p w14:paraId="0DF08225" w14:textId="1E8CDADE" w:rsidR="00D30F23" w:rsidRPr="00B418CF" w:rsidRDefault="00617636" w:rsidP="00BD2B6E">
            <w:pPr>
              <w:spacing w:line="276" w:lineRule="auto"/>
              <w:cnfStyle w:val="000000000000" w:firstRow="0" w:lastRow="0" w:firstColumn="0" w:lastColumn="0" w:oddVBand="0" w:evenVBand="0" w:oddHBand="0" w:evenHBand="0" w:firstRowFirstColumn="0" w:firstRowLastColumn="0" w:lastRowFirstColumn="0" w:lastRowLastColumn="0"/>
              <w:rPr>
                <w:b/>
                <w:color w:val="000000"/>
              </w:rPr>
            </w:pPr>
            <w:r>
              <w:rPr>
                <w:b/>
                <w:color w:val="000000"/>
              </w:rPr>
              <w:t>Develop</w:t>
            </w:r>
            <w:r w:rsidR="00BD2B6E">
              <w:rPr>
                <w:b/>
                <w:color w:val="000000"/>
              </w:rPr>
              <w:t xml:space="preserve"> a research agenda and </w:t>
            </w:r>
            <w:r>
              <w:rPr>
                <w:b/>
                <w:color w:val="000000"/>
              </w:rPr>
              <w:t xml:space="preserve">provide estimates of </w:t>
            </w:r>
            <w:r w:rsidR="00BD2B6E">
              <w:rPr>
                <w:b/>
                <w:color w:val="000000"/>
              </w:rPr>
              <w:t>associated costs to inform a potential</w:t>
            </w:r>
            <w:r w:rsidR="00D30F23" w:rsidRPr="00B418CF">
              <w:rPr>
                <w:b/>
                <w:color w:val="000000"/>
              </w:rPr>
              <w:t xml:space="preserve"> funding plan on climate change impacts to BMP performance (function, design, placement) </w:t>
            </w:r>
          </w:p>
        </w:tc>
        <w:tc>
          <w:tcPr>
            <w:tcW w:w="5524" w:type="dxa"/>
            <w:shd w:val="clear" w:color="auto" w:fill="FFFFFF" w:themeFill="background1"/>
            <w:vAlign w:val="center"/>
          </w:tcPr>
          <w:p w14:paraId="6248818E" w14:textId="26A0A351" w:rsidR="00BD2B6E" w:rsidRPr="00617636" w:rsidRDefault="00617636" w:rsidP="00617636">
            <w:pPr>
              <w:cnfStyle w:val="000000000000" w:firstRow="0" w:lastRow="0" w:firstColumn="0" w:lastColumn="0" w:oddVBand="0" w:evenVBand="0" w:oddHBand="0" w:evenHBand="0" w:firstRowFirstColumn="0" w:firstRowLastColumn="0" w:lastRowFirstColumn="0" w:lastRowLastColumn="0"/>
              <w:rPr>
                <w:b/>
                <w:highlight w:val="white"/>
              </w:rPr>
            </w:pPr>
            <w:r w:rsidRPr="00617636">
              <w:rPr>
                <w:b/>
                <w:highlight w:val="white"/>
              </w:rPr>
              <w:t>a.</w:t>
            </w:r>
            <w:r>
              <w:rPr>
                <w:b/>
                <w:highlight w:val="white"/>
              </w:rPr>
              <w:t xml:space="preserve"> </w:t>
            </w:r>
            <w:r w:rsidR="00B418CF" w:rsidRPr="00617636">
              <w:rPr>
                <w:b/>
                <w:highlight w:val="white"/>
              </w:rPr>
              <w:t>Coordinate with WQGIT in identifying BMPs where climate</w:t>
            </w:r>
            <w:r w:rsidR="00BD2B6E" w:rsidRPr="00617636">
              <w:rPr>
                <w:b/>
                <w:highlight w:val="white"/>
              </w:rPr>
              <w:t xml:space="preserve"> change research is most needed</w:t>
            </w:r>
          </w:p>
          <w:p w14:paraId="624B77E0" w14:textId="77777777" w:rsidR="00BD2B6E" w:rsidRDefault="00BD2B6E" w:rsidP="00F802AF">
            <w:pPr>
              <w:cnfStyle w:val="000000000000" w:firstRow="0" w:lastRow="0" w:firstColumn="0" w:lastColumn="0" w:oddVBand="0" w:evenVBand="0" w:oddHBand="0" w:evenHBand="0" w:firstRowFirstColumn="0" w:firstRowLastColumn="0" w:lastRowFirstColumn="0" w:lastRowLastColumn="0"/>
              <w:rPr>
                <w:b/>
                <w:highlight w:val="white"/>
              </w:rPr>
            </w:pPr>
          </w:p>
          <w:p w14:paraId="77072718" w14:textId="13D093CE" w:rsidR="00B418CF" w:rsidRPr="0096416F" w:rsidRDefault="00617636" w:rsidP="00F802AF">
            <w:pPr>
              <w:cnfStyle w:val="000000000000" w:firstRow="0" w:lastRow="0" w:firstColumn="0" w:lastColumn="0" w:oddVBand="0" w:evenVBand="0" w:oddHBand="0" w:evenHBand="0" w:firstRowFirstColumn="0" w:firstRowLastColumn="0" w:lastRowFirstColumn="0" w:lastRowLastColumn="0"/>
              <w:rPr>
                <w:b/>
                <w:highlight w:val="white"/>
              </w:rPr>
            </w:pPr>
            <w:r>
              <w:rPr>
                <w:b/>
                <w:highlight w:val="white"/>
              </w:rPr>
              <w:t xml:space="preserve">b. </w:t>
            </w:r>
            <w:r w:rsidR="00B418CF" w:rsidRPr="0096416F">
              <w:rPr>
                <w:b/>
                <w:highlight w:val="white"/>
              </w:rPr>
              <w:t>Review Virginia Tec</w:t>
            </w:r>
            <w:r w:rsidR="00BD2B6E">
              <w:rPr>
                <w:b/>
                <w:highlight w:val="white"/>
              </w:rPr>
              <w:t>h BMP Climate Resilience Assessment Report</w:t>
            </w:r>
            <w:r w:rsidR="00B418CF" w:rsidRPr="0096416F">
              <w:rPr>
                <w:b/>
                <w:highlight w:val="white"/>
              </w:rPr>
              <w:t xml:space="preserve"> (STAC and NOAA-funded)</w:t>
            </w:r>
          </w:p>
          <w:p w14:paraId="4403BE53" w14:textId="77777777" w:rsidR="00B418CF" w:rsidRPr="0096416F" w:rsidRDefault="00B418CF" w:rsidP="00F802AF">
            <w:pPr>
              <w:cnfStyle w:val="000000000000" w:firstRow="0" w:lastRow="0" w:firstColumn="0" w:lastColumn="0" w:oddVBand="0" w:evenVBand="0" w:oddHBand="0" w:evenHBand="0" w:firstRowFirstColumn="0" w:firstRowLastColumn="0" w:lastRowFirstColumn="0" w:lastRowLastColumn="0"/>
              <w:rPr>
                <w:b/>
                <w:highlight w:val="white"/>
              </w:rPr>
            </w:pPr>
          </w:p>
          <w:p w14:paraId="5EBD76BE" w14:textId="6277E9E2" w:rsidR="00D30F23" w:rsidRPr="00E67607" w:rsidRDefault="00617636" w:rsidP="00617636">
            <w:pPr>
              <w:cnfStyle w:val="000000000000" w:firstRow="0" w:lastRow="0" w:firstColumn="0" w:lastColumn="0" w:oddVBand="0" w:evenVBand="0" w:oddHBand="0" w:evenHBand="0" w:firstRowFirstColumn="0" w:firstRowLastColumn="0" w:lastRowFirstColumn="0" w:lastRowLastColumn="0"/>
              <w:rPr>
                <w:color w:val="BF8F00" w:themeColor="accent4" w:themeShade="BF"/>
                <w:highlight w:val="white"/>
              </w:rPr>
            </w:pPr>
            <w:r>
              <w:rPr>
                <w:b/>
                <w:highlight w:val="white"/>
              </w:rPr>
              <w:t xml:space="preserve">c. </w:t>
            </w:r>
            <w:r w:rsidR="00B418CF" w:rsidRPr="0096416F">
              <w:rPr>
                <w:b/>
                <w:highlight w:val="white"/>
              </w:rPr>
              <w:t xml:space="preserve">Work with </w:t>
            </w:r>
            <w:r w:rsidR="00D30F23" w:rsidRPr="0096416F">
              <w:rPr>
                <w:b/>
                <w:highlight w:val="white"/>
              </w:rPr>
              <w:t>the Management Board to</w:t>
            </w:r>
            <w:r w:rsidR="00B418CF" w:rsidRPr="0096416F">
              <w:rPr>
                <w:b/>
                <w:highlight w:val="white"/>
              </w:rPr>
              <w:t xml:space="preserve"> identify </w:t>
            </w:r>
            <w:r>
              <w:rPr>
                <w:b/>
                <w:highlight w:val="white"/>
              </w:rPr>
              <w:t xml:space="preserve">alternative </w:t>
            </w:r>
            <w:r w:rsidR="00B418CF" w:rsidRPr="0096416F">
              <w:rPr>
                <w:b/>
                <w:highlight w:val="white"/>
              </w:rPr>
              <w:t>options</w:t>
            </w:r>
            <w:r>
              <w:rPr>
                <w:b/>
                <w:highlight w:val="white"/>
              </w:rPr>
              <w:t xml:space="preserve"> (e.g., jurisdictional help)</w:t>
            </w:r>
            <w:r w:rsidR="00B418CF" w:rsidRPr="0096416F">
              <w:rPr>
                <w:b/>
                <w:highlight w:val="white"/>
              </w:rPr>
              <w:t xml:space="preserve"> in supporting a</w:t>
            </w:r>
            <w:r w:rsidR="00D30F23" w:rsidRPr="0096416F">
              <w:rPr>
                <w:b/>
                <w:highlight w:val="white"/>
              </w:rPr>
              <w:t xml:space="preserve"> funding plan</w:t>
            </w:r>
          </w:p>
        </w:tc>
        <w:tc>
          <w:tcPr>
            <w:tcW w:w="1620" w:type="dxa"/>
            <w:shd w:val="clear" w:color="auto" w:fill="FFFFFF" w:themeFill="background1"/>
          </w:tcPr>
          <w:p w14:paraId="258144CC" w14:textId="770CA57F" w:rsidR="00D30F23" w:rsidRPr="00E67607" w:rsidRDefault="00617636" w:rsidP="00F802AF">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rPr>
            </w:pPr>
            <w:r>
              <w:t xml:space="preserve">Lead: </w:t>
            </w:r>
            <w:r w:rsidR="00FE6D31" w:rsidRPr="00FE6D31">
              <w:t>C</w:t>
            </w:r>
            <w:r>
              <w:t>RWG</w:t>
            </w:r>
            <w:r w:rsidR="00FE6D31" w:rsidRPr="00FE6D31">
              <w:t xml:space="preserve"> </w:t>
            </w:r>
            <w:r>
              <w:t xml:space="preserve">Support: </w:t>
            </w:r>
            <w:r w:rsidR="00FE6D31" w:rsidRPr="00FE6D31">
              <w:t>MB</w:t>
            </w:r>
            <w:r w:rsidR="00B418CF">
              <w:t>, WQGIT</w:t>
            </w:r>
            <w:r>
              <w:t>, NCBO</w:t>
            </w:r>
          </w:p>
        </w:tc>
        <w:tc>
          <w:tcPr>
            <w:tcW w:w="1794" w:type="dxa"/>
            <w:shd w:val="clear" w:color="auto" w:fill="FFFFFF" w:themeFill="background1"/>
          </w:tcPr>
          <w:p w14:paraId="6B38FD8E" w14:textId="77777777" w:rsidR="00D30F23" w:rsidRPr="00E67607" w:rsidRDefault="00D30F23" w:rsidP="00F802AF">
            <w:pPr>
              <w:spacing w:line="276" w:lineRule="auto"/>
              <w:cnfStyle w:val="000000000000" w:firstRow="0" w:lastRow="0" w:firstColumn="0" w:lastColumn="0" w:oddVBand="0" w:evenVBand="0" w:oddHBand="0" w:evenHBand="0" w:firstRowFirstColumn="0" w:firstRowLastColumn="0" w:lastRowFirstColumn="0" w:lastRowLastColumn="0"/>
            </w:pPr>
          </w:p>
        </w:tc>
        <w:tc>
          <w:tcPr>
            <w:tcW w:w="1986" w:type="dxa"/>
            <w:shd w:val="clear" w:color="auto" w:fill="FFFFFF" w:themeFill="background1"/>
          </w:tcPr>
          <w:p w14:paraId="04641A50" w14:textId="77777777" w:rsidR="00D30F23" w:rsidRPr="00E67607" w:rsidRDefault="00D30F23" w:rsidP="00F802AF">
            <w:pPr>
              <w:spacing w:line="276" w:lineRule="auto"/>
              <w:cnfStyle w:val="000000000000" w:firstRow="0" w:lastRow="0" w:firstColumn="0" w:lastColumn="0" w:oddVBand="0" w:evenVBand="0" w:oddHBand="0" w:evenHBand="0" w:firstRowFirstColumn="0" w:firstRowLastColumn="0" w:lastRowFirstColumn="0" w:lastRowLastColumn="0"/>
            </w:pPr>
          </w:p>
        </w:tc>
      </w:tr>
      <w:tr w:rsidR="00B433D6" w:rsidRPr="00E67607" w14:paraId="49C4D66F" w14:textId="77777777" w:rsidTr="006515B4">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single" w:sz="4" w:space="0" w:color="4472C4" w:themeColor="accent5"/>
              <w:bottom w:val="single" w:sz="4" w:space="0" w:color="4472C4" w:themeColor="accent5"/>
            </w:tcBorders>
            <w:shd w:val="clear" w:color="auto" w:fill="9CC2E5" w:themeFill="accent1" w:themeFillTint="99"/>
            <w:vAlign w:val="center"/>
          </w:tcPr>
          <w:p w14:paraId="6DAE10BB" w14:textId="34EE3854" w:rsidR="00B433D6" w:rsidRPr="00E67607" w:rsidRDefault="00B433D6" w:rsidP="00AA7E9B">
            <w:pPr>
              <w:spacing w:line="276" w:lineRule="auto"/>
            </w:pPr>
            <w:r w:rsidRPr="00E67607">
              <w:rPr>
                <w:color w:val="000000"/>
              </w:rPr>
              <w:t>Management Approach 2: Implement and track priority adaptation actions, their effectiveness and ecological response and lessons learned</w:t>
            </w:r>
          </w:p>
        </w:tc>
      </w:tr>
      <w:tr w:rsidR="006515B4" w:rsidRPr="00E67607" w14:paraId="0DBE9034" w14:textId="77777777" w:rsidTr="006515B4">
        <w:trPr>
          <w:trHeight w:val="785"/>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0091BA35" w14:textId="2A8DACDC" w:rsidR="00B433D6" w:rsidRPr="00A47B14" w:rsidRDefault="00930052" w:rsidP="00B433D6">
            <w:pPr>
              <w:pStyle w:val="Heading1"/>
              <w:outlineLvl w:val="0"/>
              <w:rPr>
                <w:color w:val="000000" w:themeColor="text1"/>
                <w:sz w:val="22"/>
                <w:szCs w:val="22"/>
              </w:rPr>
            </w:pPr>
            <w:r>
              <w:rPr>
                <w:color w:val="000000" w:themeColor="text1"/>
                <w:sz w:val="22"/>
                <w:szCs w:val="22"/>
              </w:rPr>
              <w:t>1.5 (</w:t>
            </w:r>
            <w:r w:rsidR="00A47B14" w:rsidRPr="00A47B14">
              <w:rPr>
                <w:color w:val="000000" w:themeColor="text1"/>
                <w:sz w:val="22"/>
                <w:szCs w:val="22"/>
              </w:rPr>
              <w:t>11</w:t>
            </w:r>
            <w:r>
              <w:rPr>
                <w:color w:val="000000" w:themeColor="text1"/>
                <w:sz w:val="22"/>
                <w:szCs w:val="22"/>
              </w:rPr>
              <w:t>)</w:t>
            </w:r>
          </w:p>
        </w:tc>
        <w:tc>
          <w:tcPr>
            <w:tcW w:w="2777" w:type="dxa"/>
            <w:shd w:val="clear" w:color="auto" w:fill="FFFFFF" w:themeFill="background1"/>
            <w:vAlign w:val="center"/>
          </w:tcPr>
          <w:p w14:paraId="71A13FB8" w14:textId="112AE21C" w:rsidR="00B433D6" w:rsidRPr="00B418CF" w:rsidRDefault="00C91F1F" w:rsidP="00B433D6">
            <w:pPr>
              <w:spacing w:line="276" w:lineRule="auto"/>
              <w:cnfStyle w:val="000000000000" w:firstRow="0" w:lastRow="0" w:firstColumn="0" w:lastColumn="0" w:oddVBand="0" w:evenVBand="0" w:oddHBand="0" w:evenHBand="0" w:firstRowFirstColumn="0" w:firstRowLastColumn="0" w:lastRowFirstColumn="0" w:lastRowLastColumn="0"/>
              <w:rPr>
                <w:b/>
              </w:rPr>
            </w:pPr>
            <w:r w:rsidRPr="00B418CF">
              <w:rPr>
                <w:b/>
              </w:rPr>
              <w:t xml:space="preserve">Track progress in climate resilience efforts and help </w:t>
            </w:r>
            <w:r w:rsidRPr="00B418CF">
              <w:rPr>
                <w:b/>
              </w:rPr>
              <w:lastRenderedPageBreak/>
              <w:t>localities identify climate resilience actions that can be taken</w:t>
            </w:r>
          </w:p>
        </w:tc>
        <w:tc>
          <w:tcPr>
            <w:tcW w:w="5524" w:type="dxa"/>
            <w:shd w:val="clear" w:color="auto" w:fill="FFFFFF" w:themeFill="background1"/>
            <w:vAlign w:val="center"/>
          </w:tcPr>
          <w:p w14:paraId="52166616" w14:textId="5A70564B" w:rsidR="00B433D6" w:rsidRPr="00617636" w:rsidRDefault="00617636" w:rsidP="00617636">
            <w:pPr>
              <w:cnfStyle w:val="000000000000" w:firstRow="0" w:lastRow="0" w:firstColumn="0" w:lastColumn="0" w:oddVBand="0" w:evenVBand="0" w:oddHBand="0" w:evenHBand="0" w:firstRowFirstColumn="0" w:firstRowLastColumn="0" w:lastRowFirstColumn="0" w:lastRowLastColumn="0"/>
              <w:rPr>
                <w:b/>
              </w:rPr>
            </w:pPr>
            <w:r w:rsidRPr="00617636">
              <w:rPr>
                <w:b/>
              </w:rPr>
              <w:lastRenderedPageBreak/>
              <w:t>a.</w:t>
            </w:r>
            <w:r>
              <w:rPr>
                <w:b/>
              </w:rPr>
              <w:t xml:space="preserve"> </w:t>
            </w:r>
            <w:r w:rsidR="0096416F" w:rsidRPr="00617636">
              <w:rPr>
                <w:b/>
              </w:rPr>
              <w:t xml:space="preserve">Support </w:t>
            </w:r>
            <w:r w:rsidR="00C91F1F" w:rsidRPr="00617636">
              <w:rPr>
                <w:b/>
              </w:rPr>
              <w:t>FY19 GIT-Funded project, “Bay-wide Climate Resilience Scorecard for Watershed Communities.”</w:t>
            </w:r>
          </w:p>
        </w:tc>
        <w:tc>
          <w:tcPr>
            <w:tcW w:w="1620" w:type="dxa"/>
            <w:shd w:val="clear" w:color="auto" w:fill="FFFFFF" w:themeFill="background1"/>
          </w:tcPr>
          <w:p w14:paraId="6C5DC992" w14:textId="77777777" w:rsidR="00617636" w:rsidRDefault="00617636" w:rsidP="00930052">
            <w:pPr>
              <w:spacing w:line="276" w:lineRule="auto"/>
              <w:cnfStyle w:val="000000000000" w:firstRow="0" w:lastRow="0" w:firstColumn="0" w:lastColumn="0" w:oddVBand="0" w:evenVBand="0" w:oddHBand="0" w:evenHBand="0" w:firstRowFirstColumn="0" w:firstRowLastColumn="0" w:lastRowFirstColumn="0" w:lastRowLastColumn="0"/>
            </w:pPr>
            <w:r>
              <w:t xml:space="preserve">Lead: </w:t>
            </w:r>
            <w:r w:rsidR="00690CE1" w:rsidRPr="00E67607">
              <w:t>R</w:t>
            </w:r>
            <w:r>
              <w:t xml:space="preserve">and, </w:t>
            </w:r>
            <w:proofErr w:type="spellStart"/>
            <w:r>
              <w:t>CRWG</w:t>
            </w:r>
          </w:p>
          <w:p w14:paraId="147E8ECF" w14:textId="77777777" w:rsidR="00617636" w:rsidRDefault="00617636" w:rsidP="00930052">
            <w:pPr>
              <w:spacing w:line="276" w:lineRule="auto"/>
              <w:cnfStyle w:val="000000000000" w:firstRow="0" w:lastRow="0" w:firstColumn="0" w:lastColumn="0" w:oddVBand="0" w:evenVBand="0" w:oddHBand="0" w:evenHBand="0" w:firstRowFirstColumn="0" w:firstRowLastColumn="0" w:lastRowFirstColumn="0" w:lastRowLastColumn="0"/>
            </w:pPr>
            <w:proofErr w:type="spellEnd"/>
            <w:r>
              <w:t>Support:</w:t>
            </w:r>
          </w:p>
          <w:p w14:paraId="4057431E" w14:textId="39154DDC" w:rsidR="00B433D6" w:rsidRPr="00E67607" w:rsidRDefault="00617636" w:rsidP="00930052">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CBP </w:t>
            </w:r>
            <w:proofErr w:type="spellStart"/>
            <w:r w:rsidR="00EE6B89">
              <w:t>Comm</w:t>
            </w:r>
            <w:r>
              <w:t>s</w:t>
            </w:r>
            <w:proofErr w:type="spellEnd"/>
            <w:r>
              <w:t xml:space="preserve"> Team</w:t>
            </w:r>
            <w:r w:rsidR="00EE6B89">
              <w:t>,</w:t>
            </w:r>
            <w:r w:rsidR="00690CE1" w:rsidRPr="00E67607">
              <w:t xml:space="preserve"> Jurisdictions</w:t>
            </w:r>
          </w:p>
        </w:tc>
        <w:tc>
          <w:tcPr>
            <w:tcW w:w="1794" w:type="dxa"/>
            <w:shd w:val="clear" w:color="auto" w:fill="FFFFFF" w:themeFill="background1"/>
          </w:tcPr>
          <w:p w14:paraId="6EB6A9AA" w14:textId="77777777" w:rsidR="00B433D6" w:rsidRPr="00E67607" w:rsidRDefault="00B433D6" w:rsidP="00B433D6">
            <w:pPr>
              <w:spacing w:line="276" w:lineRule="auto"/>
              <w:cnfStyle w:val="000000000000" w:firstRow="0" w:lastRow="0" w:firstColumn="0" w:lastColumn="0" w:oddVBand="0" w:evenVBand="0" w:oddHBand="0" w:evenHBand="0" w:firstRowFirstColumn="0" w:firstRowLastColumn="0" w:lastRowFirstColumn="0" w:lastRowLastColumn="0"/>
            </w:pPr>
          </w:p>
        </w:tc>
        <w:tc>
          <w:tcPr>
            <w:tcW w:w="1986" w:type="dxa"/>
            <w:shd w:val="clear" w:color="auto" w:fill="FFFFFF" w:themeFill="background1"/>
          </w:tcPr>
          <w:p w14:paraId="7097E1CE" w14:textId="77777777" w:rsidR="00B433D6" w:rsidRPr="00E67607" w:rsidRDefault="00B433D6" w:rsidP="00B433D6">
            <w:pPr>
              <w:spacing w:line="276" w:lineRule="auto"/>
              <w:cnfStyle w:val="000000000000" w:firstRow="0" w:lastRow="0" w:firstColumn="0" w:lastColumn="0" w:oddVBand="0" w:evenVBand="0" w:oddHBand="0" w:evenHBand="0" w:firstRowFirstColumn="0" w:firstRowLastColumn="0" w:lastRowFirstColumn="0" w:lastRowLastColumn="0"/>
            </w:pPr>
          </w:p>
        </w:tc>
      </w:tr>
      <w:tr w:rsidR="00B92BBC" w:rsidRPr="00E67607" w14:paraId="550E4D1B" w14:textId="77777777" w:rsidTr="006515B4">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1E651018" w14:textId="3552AC40" w:rsidR="00B92BBC" w:rsidRPr="00E67607" w:rsidRDefault="00930052" w:rsidP="00C91F1F">
            <w:pPr>
              <w:pStyle w:val="Heading1"/>
              <w:outlineLvl w:val="0"/>
              <w:rPr>
                <w:color w:val="806000" w:themeColor="accent4" w:themeShade="80"/>
                <w:sz w:val="22"/>
                <w:szCs w:val="22"/>
              </w:rPr>
            </w:pPr>
            <w:r>
              <w:rPr>
                <w:color w:val="000000" w:themeColor="text1"/>
                <w:sz w:val="22"/>
                <w:szCs w:val="22"/>
              </w:rPr>
              <w:t>1.6 (</w:t>
            </w:r>
            <w:r w:rsidR="00B92BBC" w:rsidRPr="00A47B14">
              <w:rPr>
                <w:color w:val="000000" w:themeColor="text1"/>
                <w:sz w:val="22"/>
                <w:szCs w:val="22"/>
              </w:rPr>
              <w:t>13</w:t>
            </w:r>
            <w:r>
              <w:rPr>
                <w:color w:val="000000" w:themeColor="text1"/>
                <w:sz w:val="22"/>
                <w:szCs w:val="22"/>
              </w:rPr>
              <w:t>)</w:t>
            </w:r>
          </w:p>
        </w:tc>
        <w:tc>
          <w:tcPr>
            <w:tcW w:w="2777" w:type="dxa"/>
            <w:shd w:val="clear" w:color="auto" w:fill="FFFFFF" w:themeFill="background1"/>
            <w:vAlign w:val="center"/>
          </w:tcPr>
          <w:p w14:paraId="26271C59" w14:textId="68C6DE30" w:rsidR="00B92BBC" w:rsidRPr="00B418CF" w:rsidRDefault="00B92BBC" w:rsidP="004B7395">
            <w:pPr>
              <w:spacing w:line="276" w:lineRule="auto"/>
              <w:cnfStyle w:val="000000100000" w:firstRow="0" w:lastRow="0" w:firstColumn="0" w:lastColumn="0" w:oddVBand="0" w:evenVBand="0" w:oddHBand="1" w:evenHBand="0" w:firstRowFirstColumn="0" w:firstRowLastColumn="0" w:lastRowFirstColumn="0" w:lastRowLastColumn="0"/>
              <w:rPr>
                <w:b/>
              </w:rPr>
            </w:pPr>
            <w:r w:rsidRPr="00B418CF">
              <w:rPr>
                <w:b/>
              </w:rPr>
              <w:t>Assist stakeholders with</w:t>
            </w:r>
            <w:r w:rsidR="004B7395">
              <w:rPr>
                <w:b/>
              </w:rPr>
              <w:t xml:space="preserve"> </w:t>
            </w:r>
            <w:r>
              <w:rPr>
                <w:b/>
              </w:rPr>
              <w:t xml:space="preserve">“shovel-ready” </w:t>
            </w:r>
            <w:commentRangeStart w:id="59"/>
            <w:r w:rsidRPr="00B418CF">
              <w:rPr>
                <w:b/>
              </w:rPr>
              <w:t>design plans for adaptation projects</w:t>
            </w:r>
            <w:commentRangeEnd w:id="59"/>
            <w:r>
              <w:rPr>
                <w:rStyle w:val="CommentReference"/>
                <w:rFonts w:eastAsiaTheme="majorEastAsia" w:cstheme="majorBidi"/>
              </w:rPr>
              <w:commentReference w:id="59"/>
            </w:r>
          </w:p>
        </w:tc>
        <w:tc>
          <w:tcPr>
            <w:tcW w:w="5524" w:type="dxa"/>
            <w:shd w:val="clear" w:color="auto" w:fill="FFFFFF" w:themeFill="background1"/>
            <w:vAlign w:val="center"/>
          </w:tcPr>
          <w:p w14:paraId="69329C77" w14:textId="2A5BE179" w:rsidR="00B92BBC" w:rsidRPr="00930052" w:rsidRDefault="00930052" w:rsidP="00930052">
            <w:pPr>
              <w:cnfStyle w:val="000000100000" w:firstRow="0" w:lastRow="0" w:firstColumn="0" w:lastColumn="0" w:oddVBand="0" w:evenVBand="0" w:oddHBand="1" w:evenHBand="0" w:firstRowFirstColumn="0" w:firstRowLastColumn="0" w:lastRowFirstColumn="0" w:lastRowLastColumn="0"/>
              <w:rPr>
                <w:b/>
              </w:rPr>
            </w:pPr>
            <w:r w:rsidRPr="00930052">
              <w:rPr>
                <w:b/>
              </w:rPr>
              <w:t>a.</w:t>
            </w:r>
            <w:r>
              <w:rPr>
                <w:b/>
              </w:rPr>
              <w:t xml:space="preserve"> </w:t>
            </w:r>
            <w:r w:rsidR="00B92BBC" w:rsidRPr="00930052">
              <w:rPr>
                <w:b/>
              </w:rPr>
              <w:t>Support the Habitat GIT in the FY19 GIT-Funded project, “Targeted Local Outreach for Green Infrastructure in Vulnerable Areas.”</w:t>
            </w:r>
          </w:p>
          <w:p w14:paraId="45773B94" w14:textId="123C6910" w:rsidR="00B92BBC" w:rsidRPr="00E67607" w:rsidRDefault="00B92BBC" w:rsidP="00C91F1F">
            <w:pPr>
              <w:cnfStyle w:val="000000100000" w:firstRow="0" w:lastRow="0" w:firstColumn="0" w:lastColumn="0" w:oddVBand="0" w:evenVBand="0" w:oddHBand="1" w:evenHBand="0" w:firstRowFirstColumn="0" w:firstRowLastColumn="0" w:lastRowFirstColumn="0" w:lastRowLastColumn="0"/>
            </w:pPr>
          </w:p>
        </w:tc>
        <w:tc>
          <w:tcPr>
            <w:tcW w:w="1620" w:type="dxa"/>
            <w:shd w:val="clear" w:color="auto" w:fill="FFFFFF" w:themeFill="background1"/>
          </w:tcPr>
          <w:p w14:paraId="7710EE24" w14:textId="77777777" w:rsidR="00617636" w:rsidRDefault="00617636" w:rsidP="00C91F1F">
            <w:pPr>
              <w:spacing w:line="276" w:lineRule="auto"/>
              <w:cnfStyle w:val="000000100000" w:firstRow="0" w:lastRow="0" w:firstColumn="0" w:lastColumn="0" w:oddVBand="0" w:evenVBand="0" w:oddHBand="1" w:evenHBand="0" w:firstRowFirstColumn="0" w:firstRowLastColumn="0" w:lastRowFirstColumn="0" w:lastRowLastColumn="0"/>
            </w:pPr>
            <w:r>
              <w:t>Lead: Habitat GIT</w:t>
            </w:r>
          </w:p>
          <w:p w14:paraId="0A356DEB" w14:textId="707FC9D1" w:rsidR="00B92BBC" w:rsidRPr="00E67607" w:rsidRDefault="00617636" w:rsidP="00C91F1F">
            <w:pPr>
              <w:spacing w:line="276" w:lineRule="auto"/>
              <w:cnfStyle w:val="000000100000" w:firstRow="0" w:lastRow="0" w:firstColumn="0" w:lastColumn="0" w:oddVBand="0" w:evenVBand="0" w:oddHBand="1" w:evenHBand="0" w:firstRowFirstColumn="0" w:firstRowLastColumn="0" w:lastRowFirstColumn="0" w:lastRowLastColumn="0"/>
            </w:pPr>
            <w:r>
              <w:t xml:space="preserve">Support: </w:t>
            </w:r>
            <w:r w:rsidR="00B92BBC" w:rsidRPr="00E67607">
              <w:t>CRWG</w:t>
            </w:r>
          </w:p>
        </w:tc>
        <w:tc>
          <w:tcPr>
            <w:tcW w:w="1794" w:type="dxa"/>
            <w:shd w:val="clear" w:color="auto" w:fill="FFFFFF" w:themeFill="background1"/>
          </w:tcPr>
          <w:p w14:paraId="3EC678FC" w14:textId="77777777" w:rsidR="00B92BBC" w:rsidRPr="00E67607" w:rsidRDefault="00B92BBC" w:rsidP="00C91F1F">
            <w:pPr>
              <w:spacing w:line="276" w:lineRule="auto"/>
              <w:cnfStyle w:val="000000100000" w:firstRow="0" w:lastRow="0" w:firstColumn="0" w:lastColumn="0" w:oddVBand="0" w:evenVBand="0" w:oddHBand="1" w:evenHBand="0" w:firstRowFirstColumn="0" w:firstRowLastColumn="0" w:lastRowFirstColumn="0" w:lastRowLastColumn="0"/>
            </w:pPr>
          </w:p>
        </w:tc>
        <w:tc>
          <w:tcPr>
            <w:tcW w:w="1986" w:type="dxa"/>
            <w:shd w:val="clear" w:color="auto" w:fill="FFFFFF" w:themeFill="background1"/>
          </w:tcPr>
          <w:p w14:paraId="5F1C2041" w14:textId="77777777" w:rsidR="00B92BBC" w:rsidRPr="00E67607" w:rsidRDefault="00B92BBC" w:rsidP="00C91F1F">
            <w:pPr>
              <w:spacing w:line="276" w:lineRule="auto"/>
              <w:cnfStyle w:val="000000100000" w:firstRow="0" w:lastRow="0" w:firstColumn="0" w:lastColumn="0" w:oddVBand="0" w:evenVBand="0" w:oddHBand="1" w:evenHBand="0" w:firstRowFirstColumn="0" w:firstRowLastColumn="0" w:lastRowFirstColumn="0" w:lastRowLastColumn="0"/>
            </w:pPr>
          </w:p>
        </w:tc>
      </w:tr>
      <w:tr w:rsidR="00B92BBC" w:rsidRPr="00E67607" w14:paraId="6A235E52" w14:textId="77777777" w:rsidTr="006515B4">
        <w:trPr>
          <w:trHeight w:val="785"/>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2025AC51" w14:textId="19336A8B" w:rsidR="00B92BBC" w:rsidRPr="00A47B14" w:rsidRDefault="00930052" w:rsidP="00C91F1F">
            <w:pPr>
              <w:pStyle w:val="Heading1"/>
              <w:outlineLvl w:val="0"/>
              <w:rPr>
                <w:color w:val="000000" w:themeColor="text1"/>
                <w:sz w:val="22"/>
                <w:szCs w:val="22"/>
              </w:rPr>
            </w:pPr>
            <w:r w:rsidRPr="00F42D22">
              <w:rPr>
                <w:color w:val="BF8F00" w:themeColor="accent4" w:themeShade="BF"/>
                <w:sz w:val="22"/>
                <w:szCs w:val="22"/>
              </w:rPr>
              <w:t>1.7</w:t>
            </w:r>
          </w:p>
        </w:tc>
        <w:tc>
          <w:tcPr>
            <w:tcW w:w="2777" w:type="dxa"/>
            <w:shd w:val="clear" w:color="auto" w:fill="FFFFFF" w:themeFill="background1"/>
            <w:vAlign w:val="center"/>
          </w:tcPr>
          <w:p w14:paraId="60505CF1" w14:textId="49B7BB59" w:rsidR="00B92BBC" w:rsidRPr="00B418CF" w:rsidRDefault="004B7395" w:rsidP="00C91F1F">
            <w:pPr>
              <w:spacing w:line="276" w:lineRule="auto"/>
              <w:cnfStyle w:val="000000000000" w:firstRow="0" w:lastRow="0" w:firstColumn="0" w:lastColumn="0" w:oddVBand="0" w:evenVBand="0" w:oddHBand="0" w:evenHBand="0" w:firstRowFirstColumn="0" w:firstRowLastColumn="0" w:lastRowFirstColumn="0" w:lastRowLastColumn="0"/>
              <w:rPr>
                <w:b/>
              </w:rPr>
            </w:pPr>
            <w:r w:rsidRPr="00F42D22">
              <w:rPr>
                <w:b/>
                <w:color w:val="BF8F00" w:themeColor="accent4" w:themeShade="BF"/>
              </w:rPr>
              <w:t xml:space="preserve">Expand resource capacity to implement climate adaptation projects </w:t>
            </w:r>
          </w:p>
        </w:tc>
        <w:tc>
          <w:tcPr>
            <w:tcW w:w="5524" w:type="dxa"/>
            <w:shd w:val="clear" w:color="auto" w:fill="FFFFFF" w:themeFill="background1"/>
            <w:vAlign w:val="center"/>
          </w:tcPr>
          <w:p w14:paraId="060A6844" w14:textId="26320498" w:rsidR="00B92BBC" w:rsidRPr="004B7395" w:rsidRDefault="004B7395" w:rsidP="004B7395">
            <w:pPr>
              <w:cnfStyle w:val="000000000000" w:firstRow="0" w:lastRow="0" w:firstColumn="0" w:lastColumn="0" w:oddVBand="0" w:evenVBand="0" w:oddHBand="0" w:evenHBand="0" w:firstRowFirstColumn="0" w:firstRowLastColumn="0" w:lastRowFirstColumn="0" w:lastRowLastColumn="0"/>
              <w:rPr>
                <w:b/>
              </w:rPr>
            </w:pPr>
            <w:r w:rsidRPr="004B7395">
              <w:rPr>
                <w:b/>
                <w:color w:val="BF8F00" w:themeColor="accent4" w:themeShade="BF"/>
              </w:rPr>
              <w:t>a.</w:t>
            </w:r>
            <w:r>
              <w:rPr>
                <w:b/>
                <w:color w:val="BF8F00" w:themeColor="accent4" w:themeShade="BF"/>
              </w:rPr>
              <w:t xml:space="preserve"> </w:t>
            </w:r>
            <w:r w:rsidR="00B92BBC" w:rsidRPr="004B7395">
              <w:rPr>
                <w:b/>
                <w:color w:val="BF8F00" w:themeColor="accent4" w:themeShade="BF"/>
              </w:rPr>
              <w:t xml:space="preserve">Identify and </w:t>
            </w:r>
            <w:r w:rsidR="00930052" w:rsidRPr="004B7395">
              <w:rPr>
                <w:b/>
                <w:color w:val="BF8F00" w:themeColor="accent4" w:themeShade="BF"/>
              </w:rPr>
              <w:t xml:space="preserve">provide </w:t>
            </w:r>
            <w:r w:rsidR="00B92BBC" w:rsidRPr="004B7395">
              <w:rPr>
                <w:b/>
                <w:color w:val="BF8F00" w:themeColor="accent4" w:themeShade="BF"/>
              </w:rPr>
              <w:t>assist</w:t>
            </w:r>
            <w:r w:rsidR="00930052" w:rsidRPr="004B7395">
              <w:rPr>
                <w:b/>
                <w:color w:val="BF8F00" w:themeColor="accent4" w:themeShade="BF"/>
              </w:rPr>
              <w:t>ance</w:t>
            </w:r>
            <w:r w:rsidR="00B92BBC" w:rsidRPr="004B7395">
              <w:rPr>
                <w:b/>
                <w:color w:val="BF8F00" w:themeColor="accent4" w:themeShade="BF"/>
              </w:rPr>
              <w:t xml:space="preserve"> </w:t>
            </w:r>
            <w:r w:rsidR="00930052" w:rsidRPr="004B7395">
              <w:rPr>
                <w:b/>
                <w:color w:val="BF8F00" w:themeColor="accent4" w:themeShade="BF"/>
              </w:rPr>
              <w:t xml:space="preserve">on 1-2 proposals with </w:t>
            </w:r>
            <w:r w:rsidR="00B92BBC" w:rsidRPr="004B7395">
              <w:rPr>
                <w:b/>
                <w:color w:val="BF8F00" w:themeColor="accent4" w:themeShade="BF"/>
              </w:rPr>
              <w:t>local/regional groups</w:t>
            </w:r>
            <w:commentRangeStart w:id="60"/>
            <w:r w:rsidR="00B92BBC" w:rsidRPr="004B7395">
              <w:rPr>
                <w:b/>
                <w:color w:val="BF8F00" w:themeColor="accent4" w:themeShade="BF"/>
              </w:rPr>
              <w:t xml:space="preserve"> (e.g., consult on project ideas, draft/review text by subject matter experts, etc.) related to applying for external funding that would allow for the implementation of climate adaptation p</w:t>
            </w:r>
            <w:commentRangeEnd w:id="60"/>
            <w:r w:rsidR="00B92BBC" w:rsidRPr="00101334">
              <w:rPr>
                <w:rStyle w:val="CommentReference"/>
                <w:rFonts w:eastAsiaTheme="majorEastAsia" w:cstheme="majorBidi"/>
                <w:b/>
                <w:color w:val="BF8F00" w:themeColor="accent4" w:themeShade="BF"/>
              </w:rPr>
              <w:commentReference w:id="60"/>
            </w:r>
            <w:r w:rsidR="00B92BBC" w:rsidRPr="004B7395">
              <w:rPr>
                <w:b/>
                <w:color w:val="BF8F00" w:themeColor="accent4" w:themeShade="BF"/>
              </w:rPr>
              <w:t>rojects</w:t>
            </w:r>
            <w:r w:rsidR="00930052" w:rsidRPr="004B7395">
              <w:rPr>
                <w:b/>
                <w:color w:val="BF8F00" w:themeColor="accent4" w:themeShade="BF"/>
              </w:rPr>
              <w:t>.</w:t>
            </w:r>
          </w:p>
        </w:tc>
        <w:tc>
          <w:tcPr>
            <w:tcW w:w="1620" w:type="dxa"/>
            <w:shd w:val="clear" w:color="auto" w:fill="FFFFFF" w:themeFill="background1"/>
          </w:tcPr>
          <w:p w14:paraId="584E9C98" w14:textId="77777777" w:rsidR="00B92BBC" w:rsidRPr="00E67607" w:rsidRDefault="00B92BBC" w:rsidP="00C91F1F">
            <w:pPr>
              <w:spacing w:line="276" w:lineRule="auto"/>
              <w:cnfStyle w:val="000000000000" w:firstRow="0" w:lastRow="0" w:firstColumn="0" w:lastColumn="0" w:oddVBand="0" w:evenVBand="0" w:oddHBand="0" w:evenHBand="0" w:firstRowFirstColumn="0" w:firstRowLastColumn="0" w:lastRowFirstColumn="0" w:lastRowLastColumn="0"/>
            </w:pPr>
          </w:p>
        </w:tc>
        <w:tc>
          <w:tcPr>
            <w:tcW w:w="1794" w:type="dxa"/>
            <w:shd w:val="clear" w:color="auto" w:fill="FFFFFF" w:themeFill="background1"/>
          </w:tcPr>
          <w:p w14:paraId="5ADA4D48" w14:textId="77777777" w:rsidR="00B92BBC" w:rsidRPr="00E67607" w:rsidRDefault="00B92BBC" w:rsidP="00C91F1F">
            <w:pPr>
              <w:spacing w:line="276" w:lineRule="auto"/>
              <w:cnfStyle w:val="000000000000" w:firstRow="0" w:lastRow="0" w:firstColumn="0" w:lastColumn="0" w:oddVBand="0" w:evenVBand="0" w:oddHBand="0" w:evenHBand="0" w:firstRowFirstColumn="0" w:firstRowLastColumn="0" w:lastRowFirstColumn="0" w:lastRowLastColumn="0"/>
            </w:pPr>
          </w:p>
        </w:tc>
        <w:tc>
          <w:tcPr>
            <w:tcW w:w="1986" w:type="dxa"/>
            <w:shd w:val="clear" w:color="auto" w:fill="FFFFFF" w:themeFill="background1"/>
          </w:tcPr>
          <w:p w14:paraId="03D3A9BD" w14:textId="77777777" w:rsidR="00B92BBC" w:rsidRPr="00E67607" w:rsidRDefault="00B92BBC" w:rsidP="00C91F1F">
            <w:pPr>
              <w:spacing w:line="276" w:lineRule="auto"/>
              <w:cnfStyle w:val="000000000000" w:firstRow="0" w:lastRow="0" w:firstColumn="0" w:lastColumn="0" w:oddVBand="0" w:evenVBand="0" w:oddHBand="0" w:evenHBand="0" w:firstRowFirstColumn="0" w:firstRowLastColumn="0" w:lastRowFirstColumn="0" w:lastRowLastColumn="0"/>
            </w:pPr>
          </w:p>
        </w:tc>
      </w:tr>
      <w:tr w:rsidR="00C91F1F" w:rsidRPr="00E67607" w14:paraId="7F570C8E" w14:textId="77777777" w:rsidTr="006515B4">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single" w:sz="4" w:space="0" w:color="4472C4" w:themeColor="accent5"/>
              <w:bottom w:val="single" w:sz="4" w:space="0" w:color="4472C4" w:themeColor="accent5"/>
            </w:tcBorders>
            <w:shd w:val="clear" w:color="auto" w:fill="9CC2E5" w:themeFill="accent1" w:themeFillTint="99"/>
            <w:vAlign w:val="center"/>
          </w:tcPr>
          <w:p w14:paraId="26DCCAA6" w14:textId="544A47D2" w:rsidR="00C91F1F" w:rsidRPr="00E67607" w:rsidRDefault="00C91F1F" w:rsidP="00C94085">
            <w:pPr>
              <w:spacing w:line="276" w:lineRule="auto"/>
            </w:pPr>
            <w:r w:rsidRPr="00E67607">
              <w:t xml:space="preserve">Management Approach 3: </w:t>
            </w:r>
            <w:r w:rsidRPr="00E67607">
              <w:rPr>
                <w:color w:val="000000"/>
              </w:rPr>
              <w:t>Continually increase knowledge about the resiliency of the Chesapeake Bay watershed</w:t>
            </w:r>
            <w:r w:rsidR="00C94085">
              <w:rPr>
                <w:color w:val="000000"/>
              </w:rPr>
              <w:t>, such as</w:t>
            </w:r>
            <w:r w:rsidRPr="00E67607">
              <w:rPr>
                <w:color w:val="000000"/>
              </w:rPr>
              <w:t xml:space="preserve"> the impacts of coastal erosion, inland and urban flooding, more intense and frequent storms and sea level rise</w:t>
            </w:r>
          </w:p>
        </w:tc>
      </w:tr>
      <w:tr w:rsidR="006515B4" w:rsidRPr="00E67607" w14:paraId="2C0331E0" w14:textId="77777777" w:rsidTr="006515B4">
        <w:trPr>
          <w:trHeight w:val="467"/>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3C6D7AEE" w14:textId="3A5A2C4E" w:rsidR="00242029" w:rsidRPr="00E67607" w:rsidRDefault="00930052" w:rsidP="00C91F1F">
            <w:pPr>
              <w:pStyle w:val="Heading1"/>
              <w:outlineLvl w:val="0"/>
              <w:rPr>
                <w:color w:val="806000" w:themeColor="accent4" w:themeShade="80"/>
                <w:sz w:val="22"/>
                <w:szCs w:val="22"/>
              </w:rPr>
            </w:pPr>
            <w:r>
              <w:rPr>
                <w:color w:val="000000" w:themeColor="text1"/>
                <w:sz w:val="22"/>
                <w:szCs w:val="22"/>
              </w:rPr>
              <w:t>1.8 (</w:t>
            </w:r>
            <w:r w:rsidR="00A47B14" w:rsidRPr="00A47B14">
              <w:rPr>
                <w:color w:val="000000" w:themeColor="text1"/>
                <w:sz w:val="22"/>
                <w:szCs w:val="22"/>
              </w:rPr>
              <w:t>15</w:t>
            </w:r>
            <w:r>
              <w:rPr>
                <w:color w:val="000000" w:themeColor="text1"/>
                <w:sz w:val="22"/>
                <w:szCs w:val="22"/>
              </w:rPr>
              <w:t>)</w:t>
            </w:r>
          </w:p>
        </w:tc>
        <w:tc>
          <w:tcPr>
            <w:tcW w:w="2777" w:type="dxa"/>
            <w:shd w:val="clear" w:color="auto" w:fill="FFFFFF" w:themeFill="background1"/>
            <w:vAlign w:val="center"/>
          </w:tcPr>
          <w:p w14:paraId="4F11D420" w14:textId="5AE1938B" w:rsidR="00242029" w:rsidRPr="00B418CF" w:rsidRDefault="00FB0136" w:rsidP="00C91F1F">
            <w:pPr>
              <w:spacing w:line="276" w:lineRule="auto"/>
              <w:cnfStyle w:val="000000000000" w:firstRow="0" w:lastRow="0" w:firstColumn="0" w:lastColumn="0" w:oddVBand="0" w:evenVBand="0" w:oddHBand="0" w:evenHBand="0" w:firstRowFirstColumn="0" w:firstRowLastColumn="0" w:lastRowFirstColumn="0" w:lastRowLastColumn="0"/>
              <w:rPr>
                <w:rStyle w:val="CommentReference"/>
                <w:b/>
                <w:sz w:val="22"/>
                <w:szCs w:val="22"/>
              </w:rPr>
            </w:pPr>
            <w:commentRangeStart w:id="61"/>
            <w:r w:rsidRPr="00B418CF">
              <w:rPr>
                <w:rStyle w:val="CommentReference"/>
                <w:b/>
                <w:sz w:val="22"/>
                <w:szCs w:val="22"/>
              </w:rPr>
              <w:t>Increase</w:t>
            </w:r>
            <w:r w:rsidR="00242029" w:rsidRPr="00B418CF">
              <w:rPr>
                <w:rStyle w:val="CommentReference"/>
                <w:b/>
                <w:sz w:val="22"/>
                <w:szCs w:val="22"/>
              </w:rPr>
              <w:t xml:space="preserve"> u</w:t>
            </w:r>
            <w:r w:rsidRPr="00B418CF">
              <w:rPr>
                <w:rStyle w:val="CommentReference"/>
                <w:b/>
                <w:sz w:val="22"/>
                <w:szCs w:val="22"/>
              </w:rPr>
              <w:t>nderstanding of science needs to apply</w:t>
            </w:r>
            <w:r w:rsidR="00242029" w:rsidRPr="00B418CF">
              <w:rPr>
                <w:rStyle w:val="CommentReference"/>
                <w:b/>
                <w:sz w:val="22"/>
                <w:szCs w:val="22"/>
              </w:rPr>
              <w:t xml:space="preserve"> finance strategies</w:t>
            </w:r>
            <w:r w:rsidRPr="00B418CF">
              <w:rPr>
                <w:rStyle w:val="CommentReference"/>
                <w:b/>
                <w:sz w:val="22"/>
                <w:szCs w:val="22"/>
              </w:rPr>
              <w:t xml:space="preserve"> related to blue carbon</w:t>
            </w:r>
            <w:r w:rsidR="00C35BC6">
              <w:rPr>
                <w:rStyle w:val="CommentReference"/>
                <w:b/>
                <w:sz w:val="22"/>
                <w:szCs w:val="22"/>
              </w:rPr>
              <w:t xml:space="preserve"> sequestration and resilience crediting</w:t>
            </w:r>
            <w:commentRangeEnd w:id="61"/>
            <w:r w:rsidR="00BD2B6E">
              <w:rPr>
                <w:rStyle w:val="CommentReference"/>
                <w:rFonts w:eastAsiaTheme="majorEastAsia" w:cstheme="majorBidi"/>
              </w:rPr>
              <w:commentReference w:id="61"/>
            </w:r>
          </w:p>
        </w:tc>
        <w:tc>
          <w:tcPr>
            <w:tcW w:w="5524" w:type="dxa"/>
            <w:shd w:val="clear" w:color="auto" w:fill="FFFFFF" w:themeFill="background1"/>
            <w:vAlign w:val="center"/>
          </w:tcPr>
          <w:p w14:paraId="7A03BD64" w14:textId="3CC230EE" w:rsidR="00242029" w:rsidRPr="006515B4" w:rsidRDefault="006515B4" w:rsidP="006515B4">
            <w:pPr>
              <w:cnfStyle w:val="000000000000" w:firstRow="0" w:lastRow="0" w:firstColumn="0" w:lastColumn="0" w:oddVBand="0" w:evenVBand="0" w:oddHBand="0" w:evenHBand="0" w:firstRowFirstColumn="0" w:firstRowLastColumn="0" w:lastRowFirstColumn="0" w:lastRowLastColumn="0"/>
              <w:rPr>
                <w:b/>
              </w:rPr>
            </w:pPr>
            <w:r w:rsidRPr="006515B4">
              <w:rPr>
                <w:b/>
              </w:rPr>
              <w:t>a.</w:t>
            </w:r>
            <w:r>
              <w:rPr>
                <w:b/>
              </w:rPr>
              <w:t xml:space="preserve"> </w:t>
            </w:r>
            <w:r w:rsidR="00FC55E9" w:rsidRPr="006515B4">
              <w:rPr>
                <w:b/>
              </w:rPr>
              <w:t>Explore possible S</w:t>
            </w:r>
            <w:r w:rsidR="00FB0136" w:rsidRPr="006515B4">
              <w:rPr>
                <w:b/>
              </w:rPr>
              <w:t xml:space="preserve">TAC workshop to assess available </w:t>
            </w:r>
            <w:r w:rsidR="00E36EDF" w:rsidRPr="006515B4">
              <w:rPr>
                <w:b/>
              </w:rPr>
              <w:t>blue carbon information</w:t>
            </w:r>
            <w:r w:rsidR="00FB0136" w:rsidRPr="006515B4">
              <w:rPr>
                <w:b/>
              </w:rPr>
              <w:t xml:space="preserve"> and identify science gaps in applying </w:t>
            </w:r>
            <w:r w:rsidR="00E36EDF" w:rsidRPr="006515B4">
              <w:rPr>
                <w:b/>
              </w:rPr>
              <w:t xml:space="preserve">existing blue carbon crediting protocols for </w:t>
            </w:r>
            <w:r w:rsidR="00FB0136" w:rsidRPr="006515B4">
              <w:rPr>
                <w:b/>
              </w:rPr>
              <w:t>wetland and SAV restoration</w:t>
            </w:r>
            <w:r w:rsidR="00E36EDF" w:rsidRPr="006515B4">
              <w:rPr>
                <w:b/>
              </w:rPr>
              <w:t xml:space="preserve"> projects in Chesapeake Bay.</w:t>
            </w:r>
            <w:r w:rsidR="00FB0136" w:rsidRPr="006515B4">
              <w:rPr>
                <w:b/>
              </w:rPr>
              <w:t xml:space="preserve">  </w:t>
            </w:r>
          </w:p>
        </w:tc>
        <w:tc>
          <w:tcPr>
            <w:tcW w:w="1620" w:type="dxa"/>
            <w:shd w:val="clear" w:color="auto" w:fill="FFFFFF" w:themeFill="background1"/>
          </w:tcPr>
          <w:p w14:paraId="7C85A980" w14:textId="1447A535" w:rsidR="00242029" w:rsidRPr="00E67607" w:rsidRDefault="00617636" w:rsidP="00C91F1F">
            <w:pPr>
              <w:spacing w:line="276" w:lineRule="auto"/>
              <w:cnfStyle w:val="000000000000" w:firstRow="0" w:lastRow="0" w:firstColumn="0" w:lastColumn="0" w:oddVBand="0" w:evenVBand="0" w:oddHBand="0" w:evenHBand="0" w:firstRowFirstColumn="0" w:firstRowLastColumn="0" w:lastRowFirstColumn="0" w:lastRowLastColumn="0"/>
            </w:pPr>
            <w:r>
              <w:t>Lead: CRWG</w:t>
            </w:r>
            <w:r w:rsidR="00E36EDF">
              <w:t xml:space="preserve">, </w:t>
            </w:r>
            <w:r>
              <w:t xml:space="preserve">Support: </w:t>
            </w:r>
            <w:r w:rsidR="00E36EDF">
              <w:t>Wetlands, SAV</w:t>
            </w:r>
          </w:p>
        </w:tc>
        <w:tc>
          <w:tcPr>
            <w:tcW w:w="1794" w:type="dxa"/>
            <w:shd w:val="clear" w:color="auto" w:fill="FFFFFF" w:themeFill="background1"/>
          </w:tcPr>
          <w:p w14:paraId="2EC47D3A" w14:textId="77777777" w:rsidR="00242029" w:rsidRPr="00E67607" w:rsidRDefault="00242029" w:rsidP="00C91F1F">
            <w:pPr>
              <w:spacing w:line="276" w:lineRule="auto"/>
              <w:cnfStyle w:val="000000000000" w:firstRow="0" w:lastRow="0" w:firstColumn="0" w:lastColumn="0" w:oddVBand="0" w:evenVBand="0" w:oddHBand="0" w:evenHBand="0" w:firstRowFirstColumn="0" w:firstRowLastColumn="0" w:lastRowFirstColumn="0" w:lastRowLastColumn="0"/>
            </w:pPr>
          </w:p>
        </w:tc>
        <w:tc>
          <w:tcPr>
            <w:tcW w:w="1986" w:type="dxa"/>
            <w:shd w:val="clear" w:color="auto" w:fill="FFFFFF" w:themeFill="background1"/>
          </w:tcPr>
          <w:p w14:paraId="4304D8EF" w14:textId="38D1BE51" w:rsidR="00242029" w:rsidRPr="00E67607" w:rsidRDefault="00E10EFE" w:rsidP="00C91F1F">
            <w:pPr>
              <w:spacing w:line="276" w:lineRule="auto"/>
              <w:cnfStyle w:val="000000000000" w:firstRow="0" w:lastRow="0" w:firstColumn="0" w:lastColumn="0" w:oddVBand="0" w:evenVBand="0" w:oddHBand="0" w:evenHBand="0" w:firstRowFirstColumn="0" w:firstRowLastColumn="0" w:lastRowFirstColumn="0" w:lastRowLastColumn="0"/>
            </w:pPr>
            <w:r>
              <w:t>2021-</w:t>
            </w:r>
            <w:r w:rsidR="007A45F5">
              <w:t>2023</w:t>
            </w:r>
          </w:p>
        </w:tc>
      </w:tr>
      <w:tr w:rsidR="00C91F1F" w:rsidRPr="00E67607" w14:paraId="022BDF37" w14:textId="77777777" w:rsidTr="006515B4">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single" w:sz="4" w:space="0" w:color="4472C4" w:themeColor="accent5"/>
              <w:bottom w:val="single" w:sz="4" w:space="0" w:color="4472C4" w:themeColor="accent5"/>
            </w:tcBorders>
            <w:shd w:val="clear" w:color="auto" w:fill="9CC2E5" w:themeFill="accent1" w:themeFillTint="99"/>
            <w:vAlign w:val="center"/>
          </w:tcPr>
          <w:p w14:paraId="728562CA" w14:textId="3A5628EA" w:rsidR="00C91F1F" w:rsidRPr="00E67607" w:rsidRDefault="00C91F1F" w:rsidP="00C91F1F">
            <w:pPr>
              <w:spacing w:line="276" w:lineRule="auto"/>
            </w:pPr>
            <w:r w:rsidRPr="00E67607">
              <w:rPr>
                <w:color w:val="000000"/>
              </w:rPr>
              <w:t>Management Approach 4: Address the institutional capacity of the Chesapeake Bay Program to prepare for and respond to climate change</w:t>
            </w:r>
          </w:p>
        </w:tc>
      </w:tr>
      <w:tr w:rsidR="006515B4" w:rsidRPr="00E67607" w14:paraId="5E14CF1B" w14:textId="77777777" w:rsidTr="006515B4">
        <w:trPr>
          <w:trHeight w:val="467"/>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1952DE7F" w14:textId="77777777" w:rsidR="00930052" w:rsidRDefault="00930052" w:rsidP="00C91F1F">
            <w:r>
              <w:t xml:space="preserve">1.9 </w:t>
            </w:r>
          </w:p>
          <w:p w14:paraId="138ECD8F" w14:textId="6D20AB27" w:rsidR="00C91F1F" w:rsidRPr="00E67607" w:rsidRDefault="00930052" w:rsidP="00C91F1F">
            <w:r>
              <w:t>(</w:t>
            </w:r>
            <w:r w:rsidR="00A47B14">
              <w:t>16</w:t>
            </w:r>
            <w:r>
              <w:t>)</w:t>
            </w:r>
          </w:p>
        </w:tc>
        <w:tc>
          <w:tcPr>
            <w:tcW w:w="2777" w:type="dxa"/>
            <w:shd w:val="clear" w:color="auto" w:fill="FFFFFF" w:themeFill="background1"/>
            <w:vAlign w:val="center"/>
          </w:tcPr>
          <w:p w14:paraId="68709CAC" w14:textId="22A443F0" w:rsidR="00C91F1F" w:rsidRPr="00B418CF" w:rsidRDefault="00C91F1F" w:rsidP="00C91F1F">
            <w:pPr>
              <w:spacing w:line="276" w:lineRule="auto"/>
              <w:cnfStyle w:val="000000000000" w:firstRow="0" w:lastRow="0" w:firstColumn="0" w:lastColumn="0" w:oddVBand="0" w:evenVBand="0" w:oddHBand="0" w:evenHBand="0" w:firstRowFirstColumn="0" w:firstRowLastColumn="0" w:lastRowFirstColumn="0" w:lastRowLastColumn="0"/>
              <w:rPr>
                <w:rStyle w:val="CommentReference"/>
                <w:b/>
                <w:sz w:val="22"/>
                <w:szCs w:val="22"/>
              </w:rPr>
            </w:pPr>
            <w:r w:rsidRPr="00B418CF">
              <w:rPr>
                <w:rStyle w:val="CommentReference"/>
                <w:b/>
                <w:sz w:val="22"/>
                <w:szCs w:val="22"/>
              </w:rPr>
              <w:t xml:space="preserve">Utilize the Chesapeake Bay Program’s SRS process to conduct a biennial review of the Climate Resiliency </w:t>
            </w:r>
            <w:r w:rsidRPr="00B418CF">
              <w:rPr>
                <w:rStyle w:val="CommentReference"/>
                <w:b/>
                <w:sz w:val="22"/>
                <w:szCs w:val="22"/>
              </w:rPr>
              <w:lastRenderedPageBreak/>
              <w:t>Workgroup and assess priorities</w:t>
            </w:r>
          </w:p>
        </w:tc>
        <w:tc>
          <w:tcPr>
            <w:tcW w:w="5524" w:type="dxa"/>
            <w:shd w:val="clear" w:color="auto" w:fill="FFFFFF" w:themeFill="background1"/>
            <w:vAlign w:val="center"/>
          </w:tcPr>
          <w:p w14:paraId="6EE01555" w14:textId="436E4075" w:rsidR="00326965" w:rsidRPr="006515B4" w:rsidRDefault="006515B4" w:rsidP="006515B4">
            <w:pPr>
              <w:cnfStyle w:val="000000000000" w:firstRow="0" w:lastRow="0" w:firstColumn="0" w:lastColumn="0" w:oddVBand="0" w:evenVBand="0" w:oddHBand="0" w:evenHBand="0" w:firstRowFirstColumn="0" w:firstRowLastColumn="0" w:lastRowFirstColumn="0" w:lastRowLastColumn="0"/>
              <w:rPr>
                <w:b/>
              </w:rPr>
            </w:pPr>
            <w:r w:rsidRPr="006515B4">
              <w:rPr>
                <w:b/>
              </w:rPr>
              <w:lastRenderedPageBreak/>
              <w:t>a.</w:t>
            </w:r>
            <w:r>
              <w:rPr>
                <w:b/>
              </w:rPr>
              <w:t xml:space="preserve"> </w:t>
            </w:r>
            <w:r w:rsidR="00A464DE" w:rsidRPr="006515B4">
              <w:rPr>
                <w:b/>
              </w:rPr>
              <w:t>Develop</w:t>
            </w:r>
            <w:r w:rsidR="00326965" w:rsidRPr="006515B4">
              <w:rPr>
                <w:b/>
              </w:rPr>
              <w:t xml:space="preserve"> a workgroup charter that describes workgroup’s role, membership contributions,</w:t>
            </w:r>
            <w:r w:rsidR="00F579D7" w:rsidRPr="006515B4">
              <w:rPr>
                <w:b/>
              </w:rPr>
              <w:t xml:space="preserve"> participation benefits,</w:t>
            </w:r>
            <w:r w:rsidR="00326965" w:rsidRPr="006515B4">
              <w:rPr>
                <w:b/>
              </w:rPr>
              <w:t xml:space="preserve"> and operating principles</w:t>
            </w:r>
            <w:r w:rsidR="001474AF" w:rsidRPr="006515B4">
              <w:rPr>
                <w:b/>
              </w:rPr>
              <w:t xml:space="preserve"> – how best the workgroup can support climate resilience outcomes and other workgroup outcomes and within the watershed and member organizations.</w:t>
            </w:r>
          </w:p>
          <w:p w14:paraId="3BD484DE" w14:textId="77777777" w:rsidR="00326965" w:rsidRPr="0096416F" w:rsidRDefault="00326965" w:rsidP="00C91F1F">
            <w:pPr>
              <w:cnfStyle w:val="000000000000" w:firstRow="0" w:lastRow="0" w:firstColumn="0" w:lastColumn="0" w:oddVBand="0" w:evenVBand="0" w:oddHBand="0" w:evenHBand="0" w:firstRowFirstColumn="0" w:firstRowLastColumn="0" w:lastRowFirstColumn="0" w:lastRowLastColumn="0"/>
              <w:rPr>
                <w:b/>
              </w:rPr>
            </w:pPr>
          </w:p>
          <w:p w14:paraId="65A77CCE" w14:textId="52870AC5" w:rsidR="00C91F1F" w:rsidRPr="0096416F" w:rsidRDefault="006515B4" w:rsidP="00C91F1F">
            <w:pPr>
              <w:cnfStyle w:val="000000000000" w:firstRow="0" w:lastRow="0" w:firstColumn="0" w:lastColumn="0" w:oddVBand="0" w:evenVBand="0" w:oddHBand="0" w:evenHBand="0" w:firstRowFirstColumn="0" w:firstRowLastColumn="0" w:lastRowFirstColumn="0" w:lastRowLastColumn="0"/>
              <w:rPr>
                <w:b/>
              </w:rPr>
            </w:pPr>
            <w:r>
              <w:rPr>
                <w:b/>
              </w:rPr>
              <w:t xml:space="preserve">b. </w:t>
            </w:r>
            <w:r w:rsidR="00C35BC6">
              <w:rPr>
                <w:b/>
              </w:rPr>
              <w:t xml:space="preserve">SRS Support – Develop </w:t>
            </w:r>
            <w:r w:rsidR="00C91F1F" w:rsidRPr="0096416F">
              <w:rPr>
                <w:b/>
              </w:rPr>
              <w:t>Climate Resiliency Workgroup work plan, logic table and update management strategies to determine the workgroup approach and actions for the next two years</w:t>
            </w:r>
          </w:p>
          <w:p w14:paraId="7D3E6345" w14:textId="1B51C9A6" w:rsidR="00C91F1F" w:rsidRDefault="00C91F1F" w:rsidP="00C91F1F">
            <w:pPr>
              <w:cnfStyle w:val="000000000000" w:firstRow="0" w:lastRow="0" w:firstColumn="0" w:lastColumn="0" w:oddVBand="0" w:evenVBand="0" w:oddHBand="0" w:evenHBand="0" w:firstRowFirstColumn="0" w:firstRowLastColumn="0" w:lastRowFirstColumn="0" w:lastRowLastColumn="0"/>
              <w:rPr>
                <w:b/>
              </w:rPr>
            </w:pPr>
          </w:p>
          <w:p w14:paraId="4A885619" w14:textId="79521F8D" w:rsidR="00C35BC6" w:rsidRPr="0096416F" w:rsidRDefault="006515B4" w:rsidP="00C35BC6">
            <w:pPr>
              <w:cnfStyle w:val="000000000000" w:firstRow="0" w:lastRow="0" w:firstColumn="0" w:lastColumn="0" w:oddVBand="0" w:evenVBand="0" w:oddHBand="0" w:evenHBand="0" w:firstRowFirstColumn="0" w:firstRowLastColumn="0" w:lastRowFirstColumn="0" w:lastRowLastColumn="0"/>
              <w:rPr>
                <w:rStyle w:val="CommentReference"/>
                <w:b/>
                <w:sz w:val="22"/>
                <w:szCs w:val="22"/>
              </w:rPr>
            </w:pPr>
            <w:r>
              <w:rPr>
                <w:rStyle w:val="CommentReference"/>
                <w:b/>
                <w:sz w:val="22"/>
                <w:szCs w:val="22"/>
              </w:rPr>
              <w:t xml:space="preserve">c. </w:t>
            </w:r>
            <w:r w:rsidR="00C35BC6" w:rsidRPr="0096416F">
              <w:rPr>
                <w:rStyle w:val="CommentReference"/>
                <w:b/>
                <w:sz w:val="22"/>
                <w:szCs w:val="22"/>
              </w:rPr>
              <w:t>Prepare document of high priority science needs to disseminate among groups</w:t>
            </w:r>
          </w:p>
          <w:p w14:paraId="2BB19B1B" w14:textId="77777777" w:rsidR="00C35BC6" w:rsidRDefault="00C35BC6" w:rsidP="00C91F1F">
            <w:pPr>
              <w:cnfStyle w:val="000000000000" w:firstRow="0" w:lastRow="0" w:firstColumn="0" w:lastColumn="0" w:oddVBand="0" w:evenVBand="0" w:oddHBand="0" w:evenHBand="0" w:firstRowFirstColumn="0" w:firstRowLastColumn="0" w:lastRowFirstColumn="0" w:lastRowLastColumn="0"/>
              <w:rPr>
                <w:b/>
              </w:rPr>
            </w:pPr>
          </w:p>
          <w:p w14:paraId="66E94C25" w14:textId="5EE09620" w:rsidR="00C91F1F" w:rsidRDefault="006515B4" w:rsidP="00C35BC6">
            <w:pPr>
              <w:cnfStyle w:val="000000000000" w:firstRow="0" w:lastRow="0" w:firstColumn="0" w:lastColumn="0" w:oddVBand="0" w:evenVBand="0" w:oddHBand="0" w:evenHBand="0" w:firstRowFirstColumn="0" w:firstRowLastColumn="0" w:lastRowFirstColumn="0" w:lastRowLastColumn="0"/>
              <w:rPr>
                <w:b/>
              </w:rPr>
            </w:pPr>
            <w:r>
              <w:rPr>
                <w:b/>
                <w:highlight w:val="white"/>
              </w:rPr>
              <w:t xml:space="preserve">d. </w:t>
            </w:r>
            <w:r w:rsidR="00C35BC6">
              <w:rPr>
                <w:b/>
                <w:highlight w:val="white"/>
              </w:rPr>
              <w:t>Work with</w:t>
            </w:r>
            <w:r w:rsidR="00C35BC6" w:rsidRPr="0096416F">
              <w:rPr>
                <w:b/>
                <w:highlight w:val="white"/>
              </w:rPr>
              <w:t xml:space="preserve"> the Management Board to identify opportunities with their organizations and other government agencies to support </w:t>
            </w:r>
            <w:r w:rsidR="00C35BC6">
              <w:rPr>
                <w:b/>
              </w:rPr>
              <w:t>CBP climate-related activities outside the current CRWG capacity (see Climate-Related Activities Table).</w:t>
            </w:r>
            <w:r w:rsidR="00C35BC6" w:rsidRPr="0096416F">
              <w:rPr>
                <w:b/>
              </w:rPr>
              <w:t xml:space="preserve"> </w:t>
            </w:r>
          </w:p>
          <w:p w14:paraId="43375564" w14:textId="02B14D26" w:rsidR="00C35BC6" w:rsidRPr="00E67607" w:rsidRDefault="00C35BC6" w:rsidP="00C35BC6">
            <w:pPr>
              <w:cnfStyle w:val="000000000000" w:firstRow="0" w:lastRow="0" w:firstColumn="0" w:lastColumn="0" w:oddVBand="0" w:evenVBand="0" w:oddHBand="0" w:evenHBand="0" w:firstRowFirstColumn="0" w:firstRowLastColumn="0" w:lastRowFirstColumn="0" w:lastRowLastColumn="0"/>
            </w:pPr>
          </w:p>
        </w:tc>
        <w:tc>
          <w:tcPr>
            <w:tcW w:w="1620" w:type="dxa"/>
            <w:shd w:val="clear" w:color="auto" w:fill="FFFFFF" w:themeFill="background1"/>
          </w:tcPr>
          <w:p w14:paraId="578F135A" w14:textId="77777777" w:rsidR="00617636" w:rsidRDefault="00617636" w:rsidP="00C91F1F">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Lead: </w:t>
            </w:r>
            <w:r w:rsidR="00690CE1" w:rsidRPr="00E67607">
              <w:t>CRWG</w:t>
            </w:r>
          </w:p>
          <w:p w14:paraId="00CF8A39" w14:textId="77777777" w:rsidR="00617636" w:rsidRDefault="00617636" w:rsidP="00C91F1F">
            <w:pPr>
              <w:spacing w:line="276" w:lineRule="auto"/>
              <w:cnfStyle w:val="000000000000" w:firstRow="0" w:lastRow="0" w:firstColumn="0" w:lastColumn="0" w:oddVBand="0" w:evenVBand="0" w:oddHBand="0" w:evenHBand="0" w:firstRowFirstColumn="0" w:firstRowLastColumn="0" w:lastRowFirstColumn="0" w:lastRowLastColumn="0"/>
            </w:pPr>
          </w:p>
          <w:p w14:paraId="3CD3AE2D" w14:textId="7AAE0526" w:rsidR="00C91F1F" w:rsidRPr="00E67607" w:rsidRDefault="00617636" w:rsidP="00C91F1F">
            <w:pPr>
              <w:spacing w:line="276" w:lineRule="auto"/>
              <w:cnfStyle w:val="000000000000" w:firstRow="0" w:lastRow="0" w:firstColumn="0" w:lastColumn="0" w:oddVBand="0" w:evenVBand="0" w:oddHBand="0" w:evenHBand="0" w:firstRowFirstColumn="0" w:firstRowLastColumn="0" w:lastRowFirstColumn="0" w:lastRowLastColumn="0"/>
            </w:pPr>
            <w:r>
              <w:t xml:space="preserve">Support: </w:t>
            </w:r>
            <w:r w:rsidR="00C35BC6">
              <w:t>MB, STAR</w:t>
            </w:r>
          </w:p>
        </w:tc>
        <w:tc>
          <w:tcPr>
            <w:tcW w:w="1794" w:type="dxa"/>
            <w:shd w:val="clear" w:color="auto" w:fill="FFFFFF" w:themeFill="background1"/>
          </w:tcPr>
          <w:p w14:paraId="1FCDCDD0" w14:textId="77777777" w:rsidR="00C91F1F" w:rsidRPr="00E67607" w:rsidRDefault="00C91F1F" w:rsidP="00C91F1F">
            <w:pPr>
              <w:spacing w:line="276" w:lineRule="auto"/>
              <w:cnfStyle w:val="000000000000" w:firstRow="0" w:lastRow="0" w:firstColumn="0" w:lastColumn="0" w:oddVBand="0" w:evenVBand="0" w:oddHBand="0" w:evenHBand="0" w:firstRowFirstColumn="0" w:firstRowLastColumn="0" w:lastRowFirstColumn="0" w:lastRowLastColumn="0"/>
            </w:pPr>
          </w:p>
        </w:tc>
        <w:tc>
          <w:tcPr>
            <w:tcW w:w="1986" w:type="dxa"/>
            <w:shd w:val="clear" w:color="auto" w:fill="FFFFFF" w:themeFill="background1"/>
          </w:tcPr>
          <w:p w14:paraId="355D79C2" w14:textId="4A2F03E0" w:rsidR="00C91F1F" w:rsidRPr="00E67607" w:rsidRDefault="0096416F" w:rsidP="00C91F1F">
            <w:pPr>
              <w:spacing w:line="276" w:lineRule="auto"/>
              <w:cnfStyle w:val="000000000000" w:firstRow="0" w:lastRow="0" w:firstColumn="0" w:lastColumn="0" w:oddVBand="0" w:evenVBand="0" w:oddHBand="0" w:evenHBand="0" w:firstRowFirstColumn="0" w:firstRowLastColumn="0" w:lastRowFirstColumn="0" w:lastRowLastColumn="0"/>
            </w:pPr>
            <w:r>
              <w:t>2021-2022</w:t>
            </w:r>
          </w:p>
        </w:tc>
      </w:tr>
      <w:tr w:rsidR="006515B4" w:rsidRPr="00E67607" w14:paraId="41453DC0" w14:textId="77777777" w:rsidTr="006515B4">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054" w:type="dxa"/>
            <w:tcBorders>
              <w:top w:val="single" w:sz="4" w:space="0" w:color="4472C4" w:themeColor="accent5"/>
              <w:bottom w:val="single" w:sz="4" w:space="0" w:color="4472C4" w:themeColor="accent5"/>
            </w:tcBorders>
            <w:shd w:val="clear" w:color="auto" w:fill="FFFFFF" w:themeFill="background1"/>
            <w:vAlign w:val="center"/>
          </w:tcPr>
          <w:p w14:paraId="35F64337" w14:textId="77777777" w:rsidR="00930052" w:rsidRDefault="00930052" w:rsidP="00C91F1F">
            <w:r>
              <w:t>1.10</w:t>
            </w:r>
          </w:p>
          <w:p w14:paraId="692873D8" w14:textId="1C34F3A3" w:rsidR="00AF3B5F" w:rsidRPr="00E67607" w:rsidRDefault="00930052" w:rsidP="00C91F1F">
            <w:r>
              <w:t>(</w:t>
            </w:r>
            <w:r w:rsidR="00A47B14">
              <w:t>17</w:t>
            </w:r>
            <w:r>
              <w:t>)</w:t>
            </w:r>
          </w:p>
        </w:tc>
        <w:tc>
          <w:tcPr>
            <w:tcW w:w="2777" w:type="dxa"/>
            <w:shd w:val="clear" w:color="auto" w:fill="FFFFFF" w:themeFill="background1"/>
            <w:vAlign w:val="center"/>
          </w:tcPr>
          <w:p w14:paraId="4FF12393" w14:textId="0B65574D" w:rsidR="00AF3B5F" w:rsidRPr="00B418CF" w:rsidRDefault="00AF3B5F" w:rsidP="00C91F1F">
            <w:pPr>
              <w:spacing w:line="276" w:lineRule="auto"/>
              <w:cnfStyle w:val="000000100000" w:firstRow="0" w:lastRow="0" w:firstColumn="0" w:lastColumn="0" w:oddVBand="0" w:evenVBand="0" w:oddHBand="1" w:evenHBand="0" w:firstRowFirstColumn="0" w:firstRowLastColumn="0" w:lastRowFirstColumn="0" w:lastRowLastColumn="0"/>
              <w:rPr>
                <w:rStyle w:val="CommentReference"/>
                <w:b/>
                <w:sz w:val="22"/>
                <w:szCs w:val="22"/>
              </w:rPr>
            </w:pPr>
            <w:r w:rsidRPr="00B418CF">
              <w:rPr>
                <w:rStyle w:val="CommentReference"/>
                <w:b/>
                <w:sz w:val="22"/>
                <w:szCs w:val="22"/>
              </w:rPr>
              <w:t>Understand where there are gaps i</w:t>
            </w:r>
            <w:r w:rsidR="00A464DE" w:rsidRPr="00B418CF">
              <w:rPr>
                <w:rStyle w:val="CommentReference"/>
                <w:b/>
                <w:sz w:val="22"/>
                <w:szCs w:val="22"/>
              </w:rPr>
              <w:t>n the CRWG membership to support</w:t>
            </w:r>
            <w:r w:rsidRPr="00B418CF">
              <w:rPr>
                <w:rStyle w:val="CommentReference"/>
                <w:b/>
                <w:sz w:val="22"/>
                <w:szCs w:val="22"/>
              </w:rPr>
              <w:t xml:space="preserve"> </w:t>
            </w:r>
            <w:r w:rsidR="00F579D7" w:rsidRPr="00B418CF">
              <w:rPr>
                <w:rStyle w:val="CommentReference"/>
                <w:b/>
                <w:sz w:val="22"/>
                <w:szCs w:val="22"/>
              </w:rPr>
              <w:t>Monitoring and Assessment and Adaptation</w:t>
            </w:r>
            <w:r w:rsidRPr="00B418CF">
              <w:rPr>
                <w:rStyle w:val="CommentReference"/>
                <w:b/>
                <w:sz w:val="22"/>
                <w:szCs w:val="22"/>
              </w:rPr>
              <w:t xml:space="preserve"> outcomes</w:t>
            </w:r>
          </w:p>
        </w:tc>
        <w:tc>
          <w:tcPr>
            <w:tcW w:w="5524" w:type="dxa"/>
            <w:shd w:val="clear" w:color="auto" w:fill="FFFFFF" w:themeFill="background1"/>
            <w:vAlign w:val="center"/>
          </w:tcPr>
          <w:p w14:paraId="335780C6" w14:textId="2792F96C" w:rsidR="00AF3B5F" w:rsidRPr="006515B4" w:rsidRDefault="006515B4" w:rsidP="006515B4">
            <w:pPr>
              <w:cnfStyle w:val="000000100000" w:firstRow="0" w:lastRow="0" w:firstColumn="0" w:lastColumn="0" w:oddVBand="0" w:evenVBand="0" w:oddHBand="1" w:evenHBand="0" w:firstRowFirstColumn="0" w:firstRowLastColumn="0" w:lastRowFirstColumn="0" w:lastRowLastColumn="0"/>
              <w:rPr>
                <w:rStyle w:val="CommentReference"/>
                <w:b/>
                <w:sz w:val="22"/>
                <w:szCs w:val="22"/>
              </w:rPr>
            </w:pPr>
            <w:r w:rsidRPr="006515B4">
              <w:rPr>
                <w:rStyle w:val="CommentReference"/>
                <w:b/>
                <w:sz w:val="22"/>
                <w:szCs w:val="22"/>
              </w:rPr>
              <w:t>a.</w:t>
            </w:r>
            <w:r>
              <w:rPr>
                <w:rStyle w:val="CommentReference"/>
                <w:b/>
                <w:sz w:val="22"/>
                <w:szCs w:val="22"/>
              </w:rPr>
              <w:t xml:space="preserve"> </w:t>
            </w:r>
            <w:r w:rsidR="00AF3B5F" w:rsidRPr="006515B4">
              <w:rPr>
                <w:rStyle w:val="CommentReference"/>
                <w:b/>
                <w:sz w:val="22"/>
                <w:szCs w:val="22"/>
              </w:rPr>
              <w:t>Distribute survey to workgroup members to understand their climate related interests and expertise</w:t>
            </w:r>
          </w:p>
          <w:p w14:paraId="31CD90E7" w14:textId="77777777" w:rsidR="00AF3B5F" w:rsidRPr="006B04A5" w:rsidRDefault="00AF3B5F" w:rsidP="00C91F1F">
            <w:pPr>
              <w:cnfStyle w:val="000000100000" w:firstRow="0" w:lastRow="0" w:firstColumn="0" w:lastColumn="0" w:oddVBand="0" w:evenVBand="0" w:oddHBand="1" w:evenHBand="0" w:firstRowFirstColumn="0" w:firstRowLastColumn="0" w:lastRowFirstColumn="0" w:lastRowLastColumn="0"/>
              <w:rPr>
                <w:rStyle w:val="CommentReference"/>
                <w:b/>
                <w:sz w:val="22"/>
                <w:szCs w:val="22"/>
              </w:rPr>
            </w:pPr>
          </w:p>
          <w:p w14:paraId="54D075EF" w14:textId="2D28CBC6" w:rsidR="00AF3B5F" w:rsidRPr="006B04A5" w:rsidRDefault="006515B4" w:rsidP="00C91F1F">
            <w:pPr>
              <w:cnfStyle w:val="000000100000" w:firstRow="0" w:lastRow="0" w:firstColumn="0" w:lastColumn="0" w:oddVBand="0" w:evenVBand="0" w:oddHBand="1" w:evenHBand="0" w:firstRowFirstColumn="0" w:firstRowLastColumn="0" w:lastRowFirstColumn="0" w:lastRowLastColumn="0"/>
              <w:rPr>
                <w:rStyle w:val="CommentReference"/>
                <w:b/>
                <w:sz w:val="22"/>
                <w:szCs w:val="22"/>
              </w:rPr>
            </w:pPr>
            <w:r>
              <w:rPr>
                <w:rStyle w:val="CommentReference"/>
                <w:b/>
                <w:sz w:val="22"/>
                <w:szCs w:val="22"/>
              </w:rPr>
              <w:t xml:space="preserve">b. </w:t>
            </w:r>
            <w:commentRangeStart w:id="62"/>
            <w:r w:rsidR="00AF3B5F" w:rsidRPr="006B04A5">
              <w:rPr>
                <w:rStyle w:val="CommentReference"/>
                <w:b/>
                <w:sz w:val="22"/>
                <w:szCs w:val="22"/>
              </w:rPr>
              <w:t>Seek to expand workgroup membership to include more federal partners where there are lik</w:t>
            </w:r>
            <w:r w:rsidR="00F579D7" w:rsidRPr="006B04A5">
              <w:rPr>
                <w:rStyle w:val="CommentReference"/>
                <w:b/>
                <w:sz w:val="22"/>
                <w:szCs w:val="22"/>
              </w:rPr>
              <w:t>ely</w:t>
            </w:r>
            <w:r w:rsidR="00AF3B5F" w:rsidRPr="006B04A5">
              <w:rPr>
                <w:rStyle w:val="CommentReference"/>
                <w:b/>
                <w:sz w:val="22"/>
                <w:szCs w:val="22"/>
              </w:rPr>
              <w:t xml:space="preserve"> to be more funding opportunities</w:t>
            </w:r>
            <w:commentRangeEnd w:id="62"/>
            <w:r w:rsidR="007A45F5" w:rsidRPr="006B04A5">
              <w:rPr>
                <w:rStyle w:val="CommentReference"/>
                <w:rFonts w:eastAsiaTheme="majorEastAsia" w:cstheme="majorBidi"/>
                <w:b/>
              </w:rPr>
              <w:commentReference w:id="62"/>
            </w:r>
          </w:p>
          <w:p w14:paraId="0089CE80" w14:textId="77777777" w:rsidR="00E67607" w:rsidRPr="00E67607" w:rsidRDefault="00E67607" w:rsidP="00C91F1F">
            <w:pPr>
              <w:cnfStyle w:val="000000100000" w:firstRow="0" w:lastRow="0" w:firstColumn="0" w:lastColumn="0" w:oddVBand="0" w:evenVBand="0" w:oddHBand="1" w:evenHBand="0" w:firstRowFirstColumn="0" w:firstRowLastColumn="0" w:lastRowFirstColumn="0" w:lastRowLastColumn="0"/>
            </w:pPr>
          </w:p>
          <w:p w14:paraId="70EE8CC6" w14:textId="5C493BD9" w:rsidR="00E67607" w:rsidRPr="00E67607" w:rsidRDefault="00E67607" w:rsidP="00C91F1F">
            <w:pPr>
              <w:cnfStyle w:val="000000100000" w:firstRow="0" w:lastRow="0" w:firstColumn="0" w:lastColumn="0" w:oddVBand="0" w:evenVBand="0" w:oddHBand="1" w:evenHBand="0" w:firstRowFirstColumn="0" w:firstRowLastColumn="0" w:lastRowFirstColumn="0" w:lastRowLastColumn="0"/>
            </w:pPr>
          </w:p>
        </w:tc>
        <w:tc>
          <w:tcPr>
            <w:tcW w:w="1620" w:type="dxa"/>
            <w:shd w:val="clear" w:color="auto" w:fill="FFFFFF" w:themeFill="background1"/>
          </w:tcPr>
          <w:p w14:paraId="0A9B87FC" w14:textId="6F19983D" w:rsidR="00AF3B5F" w:rsidRPr="00E67607" w:rsidRDefault="00617636" w:rsidP="00C91F1F">
            <w:pPr>
              <w:spacing w:line="276" w:lineRule="auto"/>
              <w:cnfStyle w:val="000000100000" w:firstRow="0" w:lastRow="0" w:firstColumn="0" w:lastColumn="0" w:oddVBand="0" w:evenVBand="0" w:oddHBand="1" w:evenHBand="0" w:firstRowFirstColumn="0" w:firstRowLastColumn="0" w:lastRowFirstColumn="0" w:lastRowLastColumn="0"/>
            </w:pPr>
            <w:r>
              <w:t xml:space="preserve">Lead: </w:t>
            </w:r>
            <w:r w:rsidR="00700E87">
              <w:t>CRWG</w:t>
            </w:r>
          </w:p>
        </w:tc>
        <w:tc>
          <w:tcPr>
            <w:tcW w:w="1794" w:type="dxa"/>
            <w:shd w:val="clear" w:color="auto" w:fill="FFFFFF" w:themeFill="background1"/>
          </w:tcPr>
          <w:p w14:paraId="0BBC925C" w14:textId="77777777" w:rsidR="00AF3B5F" w:rsidRPr="00E67607" w:rsidRDefault="00AF3B5F" w:rsidP="00C91F1F">
            <w:pPr>
              <w:spacing w:line="276" w:lineRule="auto"/>
              <w:cnfStyle w:val="000000100000" w:firstRow="0" w:lastRow="0" w:firstColumn="0" w:lastColumn="0" w:oddVBand="0" w:evenVBand="0" w:oddHBand="1" w:evenHBand="0" w:firstRowFirstColumn="0" w:firstRowLastColumn="0" w:lastRowFirstColumn="0" w:lastRowLastColumn="0"/>
            </w:pPr>
          </w:p>
        </w:tc>
        <w:tc>
          <w:tcPr>
            <w:tcW w:w="1986" w:type="dxa"/>
            <w:shd w:val="clear" w:color="auto" w:fill="FFFFFF" w:themeFill="background1"/>
          </w:tcPr>
          <w:p w14:paraId="5C4795A8" w14:textId="52043135" w:rsidR="00AF3B5F" w:rsidRPr="00E67607" w:rsidRDefault="006B04A5" w:rsidP="00C91F1F">
            <w:pPr>
              <w:spacing w:line="276" w:lineRule="auto"/>
              <w:cnfStyle w:val="000000100000" w:firstRow="0" w:lastRow="0" w:firstColumn="0" w:lastColumn="0" w:oddVBand="0" w:evenVBand="0" w:oddHBand="1" w:evenHBand="0" w:firstRowFirstColumn="0" w:firstRowLastColumn="0" w:lastRowFirstColumn="0" w:lastRowLastColumn="0"/>
            </w:pPr>
            <w:r>
              <w:t>2021</w:t>
            </w:r>
          </w:p>
        </w:tc>
      </w:tr>
    </w:tbl>
    <w:p w14:paraId="3598A383" w14:textId="3CD69BA5" w:rsidR="00681EA2" w:rsidRDefault="00681EA2" w:rsidP="00947AB3">
      <w:pPr>
        <w:pStyle w:val="Heading1"/>
        <w:spacing w:before="0" w:after="0" w:line="240" w:lineRule="auto"/>
        <w:rPr>
          <w:b/>
          <w:sz w:val="22"/>
          <w:szCs w:val="22"/>
        </w:rPr>
      </w:pPr>
    </w:p>
    <w:p w14:paraId="101DDF90" w14:textId="0CDDFD7F" w:rsidR="001474AF" w:rsidRDefault="001474AF">
      <w:r>
        <w:br w:type="page"/>
      </w:r>
    </w:p>
    <w:p w14:paraId="3B52A9B5" w14:textId="225E3748" w:rsidR="00930052" w:rsidRDefault="00930052">
      <w:r>
        <w:lastRenderedPageBreak/>
        <w:t>Appendix: Climate-Related Activities acr</w:t>
      </w:r>
      <w:r w:rsidR="00C563C8">
        <w:t xml:space="preserve">oss the Chesapeake Bay Program. Support from CRWG will be on a case-by-case basis and dependent on the </w:t>
      </w:r>
      <w:bookmarkStart w:id="63" w:name="_GoBack"/>
      <w:bookmarkEnd w:id="63"/>
      <w:r w:rsidR="00C563C8">
        <w:t xml:space="preserve">availability of staff and workgroup members. </w:t>
      </w:r>
      <w:r>
        <w:t xml:space="preserve"> </w:t>
      </w:r>
    </w:p>
    <w:tbl>
      <w:tblPr>
        <w:tblStyle w:val="GridTable4-Accent5"/>
        <w:tblW w:w="14755" w:type="dxa"/>
        <w:tblLook w:val="04A0" w:firstRow="1" w:lastRow="0" w:firstColumn="1" w:lastColumn="0" w:noHBand="0" w:noVBand="1"/>
      </w:tblPr>
      <w:tblGrid>
        <w:gridCol w:w="1079"/>
        <w:gridCol w:w="2959"/>
        <w:gridCol w:w="5365"/>
        <w:gridCol w:w="1659"/>
        <w:gridCol w:w="1766"/>
        <w:gridCol w:w="1927"/>
      </w:tblGrid>
      <w:tr w:rsidR="001474AF" w:rsidRPr="00E67607" w14:paraId="49CFE733" w14:textId="77777777" w:rsidTr="001474A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9" w:type="dxa"/>
            <w:tcBorders>
              <w:right w:val="single" w:sz="4" w:space="0" w:color="4472C4" w:themeColor="accent5"/>
            </w:tcBorders>
          </w:tcPr>
          <w:p w14:paraId="6D9E4692" w14:textId="77777777" w:rsidR="001474AF" w:rsidRPr="00E67607" w:rsidRDefault="001474AF" w:rsidP="00501C81">
            <w:pPr>
              <w:spacing w:line="276" w:lineRule="auto"/>
              <w:jc w:val="center"/>
            </w:pPr>
          </w:p>
        </w:tc>
        <w:tc>
          <w:tcPr>
            <w:tcW w:w="13676" w:type="dxa"/>
            <w:gridSpan w:val="5"/>
            <w:tcBorders>
              <w:left w:val="single" w:sz="4" w:space="0" w:color="4472C4" w:themeColor="accent5"/>
            </w:tcBorders>
          </w:tcPr>
          <w:p w14:paraId="6C0653F6" w14:textId="687C351D" w:rsidR="001474AF" w:rsidRPr="00E67607" w:rsidRDefault="001474AF" w:rsidP="00501C81">
            <w:pPr>
              <w:spacing w:line="276" w:lineRule="auto"/>
              <w:jc w:val="center"/>
              <w:cnfStyle w:val="100000000000" w:firstRow="1" w:lastRow="0" w:firstColumn="0" w:lastColumn="0" w:oddVBand="0" w:evenVBand="0" w:oddHBand="0" w:evenHBand="0" w:firstRowFirstColumn="0" w:firstRowLastColumn="0" w:lastRowFirstColumn="0" w:lastRowLastColumn="0"/>
            </w:pPr>
            <w:r>
              <w:t>Monitoring &amp; Assessment Climate-Related Activities</w:t>
            </w:r>
          </w:p>
        </w:tc>
      </w:tr>
      <w:tr w:rsidR="001474AF" w:rsidRPr="00E67607" w14:paraId="4F80718D" w14:textId="77777777" w:rsidTr="001474A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9" w:type="dxa"/>
            <w:tcBorders>
              <w:top w:val="single" w:sz="8" w:space="0" w:color="4472C4" w:themeColor="accent5"/>
              <w:right w:val="single" w:sz="4" w:space="0" w:color="8EAADB" w:themeColor="accent5" w:themeTint="99"/>
            </w:tcBorders>
            <w:shd w:val="clear" w:color="auto" w:fill="FFFFFF" w:themeFill="background1"/>
            <w:vAlign w:val="center"/>
          </w:tcPr>
          <w:p w14:paraId="47E5597B" w14:textId="4ACDD5DA" w:rsidR="001474AF" w:rsidRPr="00E67607" w:rsidRDefault="001474AF" w:rsidP="00501C81">
            <w:pPr>
              <w:spacing w:line="276" w:lineRule="auto"/>
              <w:rPr>
                <w:color w:val="000000" w:themeColor="text1"/>
              </w:rPr>
            </w:pPr>
            <w:r>
              <w:rPr>
                <w:color w:val="000000" w:themeColor="text1"/>
              </w:rPr>
              <w:t>Activity</w:t>
            </w:r>
            <w:r w:rsidRPr="00E67607">
              <w:rPr>
                <w:color w:val="000000" w:themeColor="text1"/>
              </w:rPr>
              <w:t xml:space="preserve"> #</w:t>
            </w:r>
          </w:p>
        </w:tc>
        <w:tc>
          <w:tcPr>
            <w:tcW w:w="295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A6A83D"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Description</w:t>
            </w:r>
          </w:p>
        </w:tc>
        <w:tc>
          <w:tcPr>
            <w:tcW w:w="536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890FCDC"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Performance Target(s)</w:t>
            </w:r>
          </w:p>
        </w:tc>
        <w:tc>
          <w:tcPr>
            <w:tcW w:w="165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D414F72"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Responsible Party (or Parties)</w:t>
            </w:r>
          </w:p>
        </w:tc>
        <w:tc>
          <w:tcPr>
            <w:tcW w:w="176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4D91CC36"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Geographic Location</w:t>
            </w:r>
          </w:p>
        </w:tc>
        <w:tc>
          <w:tcPr>
            <w:tcW w:w="1927" w:type="dxa"/>
            <w:tcBorders>
              <w:top w:val="single" w:sz="8" w:space="0" w:color="4472C4" w:themeColor="accent5"/>
              <w:left w:val="single" w:sz="4" w:space="0" w:color="8EAADB" w:themeColor="accent5" w:themeTint="99"/>
            </w:tcBorders>
            <w:shd w:val="clear" w:color="auto" w:fill="FFFFFF" w:themeFill="background1"/>
          </w:tcPr>
          <w:p w14:paraId="6D5420EF"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Expected Timeline</w:t>
            </w:r>
          </w:p>
        </w:tc>
      </w:tr>
      <w:tr w:rsidR="001474AF" w:rsidRPr="00E67607" w14:paraId="104B1B59" w14:textId="77777777" w:rsidTr="00501C8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0D910A76" w14:textId="77777777" w:rsidR="001474AF" w:rsidRPr="00E67607" w:rsidRDefault="001474AF" w:rsidP="00501C81">
            <w:r w:rsidRPr="00E67607">
              <w:t xml:space="preserve">Management Approach 1: </w:t>
            </w:r>
            <w:r w:rsidRPr="00E67607">
              <w:rPr>
                <w:color w:val="000000"/>
              </w:rPr>
              <w:t>Assess past and future trends in sea level, precipitation patterns, temperature and ecosystem response to climate change</w:t>
            </w:r>
          </w:p>
        </w:tc>
      </w:tr>
      <w:tr w:rsidR="001474AF" w:rsidRPr="00E67607" w14:paraId="74778989" w14:textId="77777777" w:rsidTr="001474AF">
        <w:trPr>
          <w:trHeight w:val="293"/>
        </w:trPr>
        <w:tc>
          <w:tcPr>
            <w:cnfStyle w:val="001000000000" w:firstRow="0" w:lastRow="0" w:firstColumn="1" w:lastColumn="0" w:oddVBand="0" w:evenVBand="0" w:oddHBand="0" w:evenHBand="0" w:firstRowFirstColumn="0" w:firstRowLastColumn="0" w:lastRowFirstColumn="0" w:lastRowLastColumn="0"/>
            <w:tcW w:w="1079" w:type="dxa"/>
            <w:shd w:val="clear" w:color="auto" w:fill="FFFFFF" w:themeFill="background1"/>
            <w:vAlign w:val="center"/>
          </w:tcPr>
          <w:p w14:paraId="3F0463C6" w14:textId="6B75D918" w:rsidR="001474AF" w:rsidRPr="00A47B14" w:rsidRDefault="00B92BBC" w:rsidP="00486966">
            <w:pPr>
              <w:pStyle w:val="Heading1"/>
              <w:outlineLvl w:val="0"/>
              <w:rPr>
                <w:b w:val="0"/>
                <w:sz w:val="22"/>
                <w:szCs w:val="22"/>
              </w:rPr>
            </w:pPr>
            <w:r>
              <w:rPr>
                <w:b w:val="0"/>
                <w:sz w:val="22"/>
                <w:szCs w:val="22"/>
              </w:rPr>
              <w:t>2.1 (</w:t>
            </w:r>
            <w:r w:rsidR="001474AF" w:rsidRPr="00A47B14">
              <w:rPr>
                <w:b w:val="0"/>
                <w:sz w:val="22"/>
                <w:szCs w:val="22"/>
              </w:rPr>
              <w:t>3</w:t>
            </w:r>
            <w:r>
              <w:rPr>
                <w:b w:val="0"/>
                <w:sz w:val="22"/>
                <w:szCs w:val="22"/>
              </w:rPr>
              <w:t>)</w:t>
            </w:r>
          </w:p>
        </w:tc>
        <w:tc>
          <w:tcPr>
            <w:tcW w:w="2959" w:type="dxa"/>
            <w:shd w:val="clear" w:color="auto" w:fill="FFFFFF" w:themeFill="background1"/>
            <w:vAlign w:val="center"/>
          </w:tcPr>
          <w:p w14:paraId="26748769" w14:textId="77777777" w:rsidR="001474AF"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commentRangeStart w:id="64"/>
            <w:r w:rsidRPr="00E67607">
              <w:t>Explore</w:t>
            </w:r>
            <w:r>
              <w:t xml:space="preserve"> </w:t>
            </w:r>
            <w:r w:rsidRPr="00E67607">
              <w:t>efforts that support sentinel sites and technological strategies that could allow for long-term monitoring</w:t>
            </w:r>
            <w:commentRangeEnd w:id="64"/>
            <w:r w:rsidR="00B17DD3">
              <w:rPr>
                <w:rStyle w:val="CommentReference"/>
                <w:rFonts w:eastAsiaTheme="majorEastAsia" w:cstheme="majorBidi"/>
              </w:rPr>
              <w:commentReference w:id="64"/>
            </w:r>
          </w:p>
          <w:p w14:paraId="5F7B90DF" w14:textId="77777777" w:rsidR="001474AF"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p w14:paraId="2271B107"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5365" w:type="dxa"/>
            <w:shd w:val="clear" w:color="auto" w:fill="FFFFFF" w:themeFill="background1"/>
          </w:tcPr>
          <w:p w14:paraId="7EA1103D" w14:textId="096AE9DE" w:rsidR="001474AF" w:rsidRPr="00E67607" w:rsidRDefault="00501C81" w:rsidP="00501C81">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501C81">
              <w:t>a.</w:t>
            </w:r>
            <w:r>
              <w:t xml:space="preserve"> </w:t>
            </w:r>
            <w:r w:rsidR="001474AF" w:rsidRPr="00E67607">
              <w:t>Potential STAC proposal for establishing sustainable, cost effective monitoring and assessment recommendations to fully address Chesapeake Bay TMDL water quality standards assessment</w:t>
            </w:r>
          </w:p>
        </w:tc>
        <w:tc>
          <w:tcPr>
            <w:tcW w:w="1659" w:type="dxa"/>
            <w:shd w:val="clear" w:color="auto" w:fill="FFFFFF" w:themeFill="background1"/>
          </w:tcPr>
          <w:p w14:paraId="03F8E4EE"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Criteria Assessment Protocol Workgroup (Peter Tango)</w:t>
            </w:r>
          </w:p>
        </w:tc>
        <w:tc>
          <w:tcPr>
            <w:tcW w:w="1766" w:type="dxa"/>
            <w:shd w:val="clear" w:color="auto" w:fill="FFFFFF" w:themeFill="background1"/>
          </w:tcPr>
          <w:p w14:paraId="7E73402B"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1927" w:type="dxa"/>
            <w:shd w:val="clear" w:color="auto" w:fill="FFFFFF" w:themeFill="background1"/>
          </w:tcPr>
          <w:p w14:paraId="2671BD4A"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Outside CRWG current capacity</w:t>
            </w:r>
          </w:p>
        </w:tc>
      </w:tr>
      <w:tr w:rsidR="001474AF" w:rsidRPr="00E67607" w14:paraId="56D77BE5" w14:textId="77777777" w:rsidTr="00501C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28E43BD1" w14:textId="77777777" w:rsidR="001474AF" w:rsidRPr="00E67607" w:rsidRDefault="001474AF" w:rsidP="00501C81">
            <w:r w:rsidRPr="00E67607">
              <w:t xml:space="preserve">Management Approach 2: </w:t>
            </w:r>
            <w:commentRangeStart w:id="65"/>
            <w:r w:rsidRPr="00E67607">
              <w:rPr>
                <w:color w:val="000000"/>
              </w:rPr>
              <w:t xml:space="preserve">Develop a research </w:t>
            </w:r>
            <w:r>
              <w:rPr>
                <w:color w:val="000000"/>
              </w:rPr>
              <w:t xml:space="preserve">agenda to improve understanding </w:t>
            </w:r>
            <w:r w:rsidRPr="00E67607">
              <w:rPr>
                <w:color w:val="000000"/>
              </w:rPr>
              <w:t xml:space="preserve">of climate impacts and fill critical data and </w:t>
            </w:r>
            <w:r>
              <w:rPr>
                <w:color w:val="000000"/>
              </w:rPr>
              <w:t>gaps related to monitoring and modeling</w:t>
            </w:r>
            <w:commentRangeEnd w:id="65"/>
            <w:r>
              <w:rPr>
                <w:rStyle w:val="CommentReference"/>
                <w:rFonts w:eastAsiaTheme="majorEastAsia" w:cstheme="majorBidi"/>
                <w:b w:val="0"/>
                <w:bCs w:val="0"/>
              </w:rPr>
              <w:commentReference w:id="65"/>
            </w:r>
          </w:p>
        </w:tc>
      </w:tr>
      <w:tr w:rsidR="001474AF" w:rsidRPr="00E67607" w14:paraId="7B280F29" w14:textId="77777777" w:rsidTr="001474AF">
        <w:trPr>
          <w:trHeight w:val="293"/>
        </w:trPr>
        <w:tc>
          <w:tcPr>
            <w:cnfStyle w:val="001000000000" w:firstRow="0" w:lastRow="0" w:firstColumn="1" w:lastColumn="0" w:oddVBand="0" w:evenVBand="0" w:oddHBand="0" w:evenHBand="0" w:firstRowFirstColumn="0" w:firstRowLastColumn="0" w:lastRowFirstColumn="0" w:lastRowLastColumn="0"/>
            <w:tcW w:w="1079" w:type="dxa"/>
            <w:tcBorders>
              <w:top w:val="single" w:sz="4" w:space="0" w:color="4472C4" w:themeColor="accent5"/>
            </w:tcBorders>
            <w:shd w:val="clear" w:color="auto" w:fill="FFFFFF" w:themeFill="background1"/>
            <w:vAlign w:val="center"/>
          </w:tcPr>
          <w:p w14:paraId="476A6004" w14:textId="77777777" w:rsidR="00930052" w:rsidRDefault="00930052" w:rsidP="00501C81">
            <w:pPr>
              <w:spacing w:line="276" w:lineRule="auto"/>
              <w:rPr>
                <w:b w:val="0"/>
              </w:rPr>
            </w:pPr>
            <w:r>
              <w:rPr>
                <w:b w:val="0"/>
              </w:rPr>
              <w:t>2.2</w:t>
            </w:r>
          </w:p>
          <w:p w14:paraId="23B8D829" w14:textId="33C1F0FE" w:rsidR="001474AF" w:rsidRPr="00A47B14" w:rsidRDefault="00930052" w:rsidP="00501C81">
            <w:pPr>
              <w:spacing w:line="276" w:lineRule="auto"/>
              <w:rPr>
                <w:b w:val="0"/>
              </w:rPr>
            </w:pPr>
            <w:r>
              <w:rPr>
                <w:b w:val="0"/>
              </w:rPr>
              <w:t>(</w:t>
            </w:r>
            <w:r w:rsidR="001474AF" w:rsidRPr="00A47B14">
              <w:rPr>
                <w:b w:val="0"/>
              </w:rPr>
              <w:t>4</w:t>
            </w:r>
            <w:r>
              <w:rPr>
                <w:b w:val="0"/>
              </w:rPr>
              <w:t>)</w:t>
            </w:r>
          </w:p>
        </w:tc>
        <w:tc>
          <w:tcPr>
            <w:tcW w:w="2959" w:type="dxa"/>
            <w:tcBorders>
              <w:top w:val="single" w:sz="4" w:space="0" w:color="4472C4" w:themeColor="accent5"/>
            </w:tcBorders>
            <w:shd w:val="clear" w:color="auto" w:fill="FFFFFF" w:themeFill="background1"/>
          </w:tcPr>
          <w:p w14:paraId="054959D1"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Increase </w:t>
            </w:r>
            <w:r w:rsidRPr="00E67607">
              <w:t>capacity to better understand precipitation changes with regards to intensity, annual amounts, se</w:t>
            </w:r>
            <w:r>
              <w:t>asonal impacts, storm events related to</w:t>
            </w:r>
            <w:r w:rsidRPr="00E67607">
              <w:t xml:space="preserve"> storm water management</w:t>
            </w:r>
          </w:p>
        </w:tc>
        <w:tc>
          <w:tcPr>
            <w:tcW w:w="5365" w:type="dxa"/>
            <w:tcBorders>
              <w:top w:val="single" w:sz="4" w:space="0" w:color="4472C4" w:themeColor="accent5"/>
            </w:tcBorders>
            <w:shd w:val="clear" w:color="auto" w:fill="FFFFFF" w:themeFill="background1"/>
          </w:tcPr>
          <w:p w14:paraId="6A074DE3" w14:textId="4CDED56F" w:rsidR="001474AF" w:rsidRPr="00501C81" w:rsidRDefault="00501C81" w:rsidP="00501C81">
            <w:pPr>
              <w:spacing w:line="276" w:lineRule="auto"/>
              <w:cnfStyle w:val="000000000000" w:firstRow="0" w:lastRow="0" w:firstColumn="0" w:lastColumn="0" w:oddVBand="0" w:evenVBand="0" w:oddHBand="0" w:evenHBand="0" w:firstRowFirstColumn="0" w:firstRowLastColumn="0" w:lastRowFirstColumn="0" w:lastRowLastColumn="0"/>
            </w:pPr>
            <w:r w:rsidRPr="00501C81">
              <w:t>a.</w:t>
            </w:r>
            <w:r>
              <w:t xml:space="preserve"> </w:t>
            </w:r>
            <w:r w:rsidR="001474AF" w:rsidRPr="00501C81">
              <w:t>Provide support to the Urban Stormwater Workgroup where needed from an advisory capacity for the applying information from the Intensity, Duration, Frequency (IDF) curve GIT-funded project to address climate impacts due to precipitation changes to inform the TMDL.</w:t>
            </w:r>
          </w:p>
        </w:tc>
        <w:tc>
          <w:tcPr>
            <w:tcW w:w="1659" w:type="dxa"/>
            <w:tcBorders>
              <w:top w:val="single" w:sz="4" w:space="0" w:color="4472C4" w:themeColor="accent5"/>
            </w:tcBorders>
            <w:shd w:val="clear" w:color="auto" w:fill="FFFFFF" w:themeFill="background1"/>
          </w:tcPr>
          <w:p w14:paraId="3543E8B0"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Lead: Urban Stormwater Workgroup; </w:t>
            </w:r>
            <w:r w:rsidRPr="00E67607">
              <w:t xml:space="preserve"> </w:t>
            </w:r>
            <w:r>
              <w:t xml:space="preserve">Support: </w:t>
            </w:r>
            <w:r w:rsidRPr="00E67607">
              <w:t>Modeling Workgroup</w:t>
            </w:r>
            <w:r>
              <w:t>, CRWG</w:t>
            </w:r>
          </w:p>
        </w:tc>
        <w:tc>
          <w:tcPr>
            <w:tcW w:w="1766" w:type="dxa"/>
            <w:tcBorders>
              <w:top w:val="single" w:sz="4" w:space="0" w:color="4472C4" w:themeColor="accent5"/>
            </w:tcBorders>
            <w:shd w:val="clear" w:color="auto" w:fill="FFFFFF" w:themeFill="background1"/>
          </w:tcPr>
          <w:p w14:paraId="09427F02"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All jurisdictions</w:t>
            </w:r>
          </w:p>
        </w:tc>
        <w:tc>
          <w:tcPr>
            <w:tcW w:w="1927" w:type="dxa"/>
            <w:tcBorders>
              <w:top w:val="single" w:sz="4" w:space="0" w:color="4472C4" w:themeColor="accent5"/>
            </w:tcBorders>
            <w:shd w:val="clear" w:color="auto" w:fill="FFFFFF" w:themeFill="background1"/>
          </w:tcPr>
          <w:p w14:paraId="570F25C0"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2021-2022</w:t>
            </w:r>
          </w:p>
        </w:tc>
      </w:tr>
      <w:tr w:rsidR="001474AF" w:rsidRPr="00E67607" w14:paraId="38D1A196" w14:textId="77777777" w:rsidTr="001474A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9" w:type="dxa"/>
            <w:tcBorders>
              <w:top w:val="single" w:sz="4" w:space="0" w:color="4472C4" w:themeColor="accent5"/>
            </w:tcBorders>
            <w:shd w:val="clear" w:color="auto" w:fill="FFFFFF" w:themeFill="background1"/>
          </w:tcPr>
          <w:p w14:paraId="0C033A54" w14:textId="67E586A2" w:rsidR="00930052" w:rsidRDefault="00930052" w:rsidP="00501C81">
            <w:pPr>
              <w:spacing w:line="276" w:lineRule="auto"/>
              <w:rPr>
                <w:b w:val="0"/>
              </w:rPr>
            </w:pPr>
            <w:r>
              <w:rPr>
                <w:b w:val="0"/>
              </w:rPr>
              <w:t>2.3</w:t>
            </w:r>
          </w:p>
          <w:p w14:paraId="6206CF74" w14:textId="049AE1A3" w:rsidR="001474AF" w:rsidRPr="00A47B14" w:rsidRDefault="00930052" w:rsidP="00501C81">
            <w:pPr>
              <w:spacing w:line="276" w:lineRule="auto"/>
              <w:rPr>
                <w:b w:val="0"/>
              </w:rPr>
            </w:pPr>
            <w:r>
              <w:rPr>
                <w:b w:val="0"/>
              </w:rPr>
              <w:t>(</w:t>
            </w:r>
            <w:r w:rsidR="001474AF" w:rsidRPr="00A47B14">
              <w:rPr>
                <w:b w:val="0"/>
              </w:rPr>
              <w:t>6</w:t>
            </w:r>
            <w:r>
              <w:rPr>
                <w:b w:val="0"/>
              </w:rPr>
              <w:t>)</w:t>
            </w:r>
          </w:p>
        </w:tc>
        <w:tc>
          <w:tcPr>
            <w:tcW w:w="2959" w:type="dxa"/>
            <w:tcBorders>
              <w:top w:val="single" w:sz="4" w:space="0" w:color="4472C4" w:themeColor="accent5"/>
            </w:tcBorders>
            <w:shd w:val="clear" w:color="auto" w:fill="FFFFFF" w:themeFill="background1"/>
          </w:tcPr>
          <w:p w14:paraId="3A5179EC" w14:textId="77777777" w:rsidR="001474AF"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t>Increase capacity to better understand increased precipitation and warming temperature on SAV</w:t>
            </w:r>
          </w:p>
        </w:tc>
        <w:tc>
          <w:tcPr>
            <w:tcW w:w="5365" w:type="dxa"/>
            <w:tcBorders>
              <w:top w:val="single" w:sz="4" w:space="0" w:color="4472C4" w:themeColor="accent5"/>
            </w:tcBorders>
            <w:shd w:val="clear" w:color="auto" w:fill="FFFFFF" w:themeFill="background1"/>
          </w:tcPr>
          <w:p w14:paraId="62BF28FA" w14:textId="365AAEE9" w:rsidR="001474AF" w:rsidRPr="00E67607" w:rsidRDefault="00501C81" w:rsidP="00501C81">
            <w:pPr>
              <w:pStyle w:val="CommentText"/>
              <w:cnfStyle w:val="000000100000" w:firstRow="0" w:lastRow="0" w:firstColumn="0" w:lastColumn="0" w:oddVBand="0" w:evenVBand="0" w:oddHBand="1" w:evenHBand="0" w:firstRowFirstColumn="0" w:firstRowLastColumn="0" w:lastRowFirstColumn="0" w:lastRowLastColumn="0"/>
              <w:rPr>
                <w:sz w:val="22"/>
                <w:szCs w:val="22"/>
              </w:rPr>
            </w:pPr>
            <w:r w:rsidRPr="00501C81">
              <w:rPr>
                <w:sz w:val="22"/>
                <w:szCs w:val="22"/>
              </w:rPr>
              <w:t>a.</w:t>
            </w:r>
            <w:r>
              <w:rPr>
                <w:sz w:val="22"/>
                <w:szCs w:val="22"/>
              </w:rPr>
              <w:t xml:space="preserve"> </w:t>
            </w:r>
            <w:r w:rsidR="001474AF" w:rsidRPr="00E67607">
              <w:rPr>
                <w:sz w:val="22"/>
                <w:szCs w:val="22"/>
              </w:rPr>
              <w:t>SAV – Supporting climate SAV model synthesis GIT-funding project to better understand climate change impacts on SAV populations.</w:t>
            </w:r>
          </w:p>
          <w:p w14:paraId="5A93DB48" w14:textId="77777777" w:rsidR="001474AF" w:rsidRPr="00E67607" w:rsidRDefault="001474AF" w:rsidP="00501C81">
            <w:pPr>
              <w:pStyle w:val="CommentText"/>
              <w:cnfStyle w:val="000000100000" w:firstRow="0" w:lastRow="0" w:firstColumn="0" w:lastColumn="0" w:oddVBand="0" w:evenVBand="0" w:oddHBand="1" w:evenHBand="0" w:firstRowFirstColumn="0" w:firstRowLastColumn="0" w:lastRowFirstColumn="0" w:lastRowLastColumn="0"/>
              <w:rPr>
                <w:sz w:val="22"/>
                <w:szCs w:val="22"/>
              </w:rPr>
            </w:pPr>
          </w:p>
        </w:tc>
        <w:tc>
          <w:tcPr>
            <w:tcW w:w="1659" w:type="dxa"/>
            <w:tcBorders>
              <w:top w:val="single" w:sz="4" w:space="0" w:color="4472C4" w:themeColor="accent5"/>
            </w:tcBorders>
            <w:shd w:val="clear" w:color="auto" w:fill="FFFFFF" w:themeFill="background1"/>
          </w:tcPr>
          <w:p w14:paraId="75503889" w14:textId="77777777" w:rsidR="001474AF"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t xml:space="preserve">Technical Lead: SAV </w:t>
            </w:r>
            <w:proofErr w:type="spellStart"/>
            <w:r>
              <w:t>Workgoup</w:t>
            </w:r>
            <w:proofErr w:type="spellEnd"/>
            <w:r>
              <w:t>; Support: CRWG</w:t>
            </w:r>
          </w:p>
        </w:tc>
        <w:tc>
          <w:tcPr>
            <w:tcW w:w="1766" w:type="dxa"/>
            <w:tcBorders>
              <w:top w:val="single" w:sz="4" w:space="0" w:color="4472C4" w:themeColor="accent5"/>
            </w:tcBorders>
            <w:shd w:val="clear" w:color="auto" w:fill="FFFFFF" w:themeFill="background1"/>
          </w:tcPr>
          <w:p w14:paraId="2195E8BE" w14:textId="77777777" w:rsidR="001474AF"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rPr>
                <w:rStyle w:val="CommentReference"/>
                <w:sz w:val="22"/>
                <w:szCs w:val="22"/>
              </w:rPr>
            </w:pPr>
          </w:p>
        </w:tc>
        <w:tc>
          <w:tcPr>
            <w:tcW w:w="1927" w:type="dxa"/>
            <w:tcBorders>
              <w:top w:val="single" w:sz="4" w:space="0" w:color="4472C4" w:themeColor="accent5"/>
            </w:tcBorders>
            <w:shd w:val="clear" w:color="auto" w:fill="FFFFFF" w:themeFill="background1"/>
          </w:tcPr>
          <w:p w14:paraId="0F0E7600" w14:textId="77777777" w:rsidR="001474AF"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t>2021-2023</w:t>
            </w:r>
          </w:p>
        </w:tc>
      </w:tr>
      <w:tr w:rsidR="001474AF" w:rsidRPr="00E67607" w14:paraId="33EFC628" w14:textId="77777777" w:rsidTr="00501C81">
        <w:trPr>
          <w:trHeight w:val="647"/>
        </w:trPr>
        <w:tc>
          <w:tcPr>
            <w:cnfStyle w:val="001000000000" w:firstRow="0" w:lastRow="0" w:firstColumn="1" w:lastColumn="0" w:oddVBand="0" w:evenVBand="0" w:oddHBand="0" w:evenHBand="0" w:firstRowFirstColumn="0" w:firstRowLastColumn="0" w:lastRowFirstColumn="0" w:lastRowLastColumn="0"/>
            <w:tcW w:w="14755" w:type="dxa"/>
            <w:gridSpan w:val="6"/>
            <w:shd w:val="clear" w:color="auto" w:fill="9CC2E5" w:themeFill="accent1" w:themeFillTint="99"/>
          </w:tcPr>
          <w:p w14:paraId="5D30CB30" w14:textId="77777777" w:rsidR="001474AF" w:rsidRPr="00E67607" w:rsidRDefault="001474AF" w:rsidP="00501C81">
            <w:pPr>
              <w:spacing w:line="276" w:lineRule="auto"/>
            </w:pPr>
            <w:r w:rsidRPr="00E67607">
              <w:t xml:space="preserve">Management Approach 3: </w:t>
            </w:r>
            <w:r w:rsidRPr="00E67607">
              <w:rPr>
                <w:color w:val="000000"/>
              </w:rPr>
              <w:t>Undertake public, stakeholder and local engagement to increase understanding of climate change impacts</w:t>
            </w:r>
          </w:p>
        </w:tc>
      </w:tr>
      <w:tr w:rsidR="001474AF" w:rsidRPr="00E67607" w14:paraId="1A3E9296" w14:textId="77777777" w:rsidTr="001474A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9" w:type="dxa"/>
            <w:shd w:val="clear" w:color="auto" w:fill="FFFFFF" w:themeFill="background1"/>
          </w:tcPr>
          <w:p w14:paraId="193D59F7" w14:textId="4B35AE17" w:rsidR="00930052" w:rsidRDefault="00930052" w:rsidP="00501C81">
            <w:pPr>
              <w:spacing w:line="276" w:lineRule="auto"/>
              <w:rPr>
                <w:b w:val="0"/>
              </w:rPr>
            </w:pPr>
            <w:r>
              <w:rPr>
                <w:b w:val="0"/>
              </w:rPr>
              <w:t>2.4</w:t>
            </w:r>
          </w:p>
          <w:p w14:paraId="1091BE95" w14:textId="6C00A349" w:rsidR="001474AF" w:rsidRPr="00A47B14" w:rsidRDefault="00930052" w:rsidP="00501C81">
            <w:pPr>
              <w:spacing w:line="276" w:lineRule="auto"/>
              <w:rPr>
                <w:b w:val="0"/>
              </w:rPr>
            </w:pPr>
            <w:r>
              <w:rPr>
                <w:b w:val="0"/>
              </w:rPr>
              <w:t>(</w:t>
            </w:r>
            <w:r w:rsidR="001474AF" w:rsidRPr="00A47B14">
              <w:rPr>
                <w:b w:val="0"/>
              </w:rPr>
              <w:t>7</w:t>
            </w:r>
            <w:r>
              <w:rPr>
                <w:b w:val="0"/>
              </w:rPr>
              <w:t>)</w:t>
            </w:r>
          </w:p>
        </w:tc>
        <w:tc>
          <w:tcPr>
            <w:tcW w:w="2959" w:type="dxa"/>
            <w:shd w:val="clear" w:color="auto" w:fill="FFFFFF" w:themeFill="background1"/>
          </w:tcPr>
          <w:p w14:paraId="424909A2" w14:textId="77777777" w:rsidR="001474AF" w:rsidRPr="00E67607"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rsidRPr="00E67607">
              <w:t>Promote the availability and accessibility of climate and other related science data and information</w:t>
            </w:r>
          </w:p>
        </w:tc>
        <w:tc>
          <w:tcPr>
            <w:tcW w:w="5365" w:type="dxa"/>
            <w:shd w:val="clear" w:color="auto" w:fill="FFFFFF" w:themeFill="background1"/>
          </w:tcPr>
          <w:p w14:paraId="07036BD7" w14:textId="55CB3AC9" w:rsidR="001474AF" w:rsidRPr="004F7ECE" w:rsidRDefault="004F7ECE" w:rsidP="004F7ECE">
            <w:pPr>
              <w:spacing w:line="276" w:lineRule="auto"/>
              <w:cnfStyle w:val="000000100000" w:firstRow="0" w:lastRow="0" w:firstColumn="0" w:lastColumn="0" w:oddVBand="0" w:evenVBand="0" w:oddHBand="1" w:evenHBand="0" w:firstRowFirstColumn="0" w:firstRowLastColumn="0" w:lastRowFirstColumn="0" w:lastRowLastColumn="0"/>
            </w:pPr>
            <w:r w:rsidRPr="004F7ECE">
              <w:t>a.</w:t>
            </w:r>
            <w:r>
              <w:t xml:space="preserve"> </w:t>
            </w:r>
            <w:r w:rsidR="001474AF" w:rsidRPr="004F7ECE">
              <w:t xml:space="preserve">Explore potential collaboration with </w:t>
            </w:r>
            <w:proofErr w:type="spellStart"/>
            <w:r w:rsidR="001474AF" w:rsidRPr="004F7ECE">
              <w:t>EnviroAtlas</w:t>
            </w:r>
            <w:proofErr w:type="spellEnd"/>
            <w:r w:rsidR="001474AF" w:rsidRPr="004F7ECE">
              <w:t xml:space="preserve"> to use data in from the Chesapeake Bay Data and Mapping Portal in support of Chesapeake Bay Program needs. It is available at: at https://data-chesbay.opendata.arcgis.com/search?tags=Climate%</w:t>
            </w:r>
          </w:p>
          <w:p w14:paraId="294CBE5F" w14:textId="77777777" w:rsidR="001474AF" w:rsidRPr="00E67607"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rsidRPr="00E67607">
              <w:lastRenderedPageBreak/>
              <w:t>20Resiliency</w:t>
            </w:r>
          </w:p>
        </w:tc>
        <w:tc>
          <w:tcPr>
            <w:tcW w:w="1659" w:type="dxa"/>
            <w:shd w:val="clear" w:color="auto" w:fill="FFFFFF" w:themeFill="background1"/>
          </w:tcPr>
          <w:p w14:paraId="002FFCE3" w14:textId="726585F1" w:rsidR="001474AF" w:rsidRPr="00E67607" w:rsidRDefault="00501C81" w:rsidP="00501C81">
            <w:pPr>
              <w:spacing w:line="276" w:lineRule="auto"/>
              <w:cnfStyle w:val="000000100000" w:firstRow="0" w:lastRow="0" w:firstColumn="0" w:lastColumn="0" w:oddVBand="0" w:evenVBand="0" w:oddHBand="1" w:evenHBand="0" w:firstRowFirstColumn="0" w:firstRowLastColumn="0" w:lastRowFirstColumn="0" w:lastRowLastColumn="0"/>
            </w:pPr>
            <w:commentRangeStart w:id="66"/>
            <w:r>
              <w:lastRenderedPageBreak/>
              <w:t xml:space="preserve">Lead: </w:t>
            </w:r>
            <w:r w:rsidR="001474AF" w:rsidRPr="00E67607">
              <w:t>CBP GIS Team,</w:t>
            </w:r>
            <w:r>
              <w:t xml:space="preserve"> STAR</w:t>
            </w:r>
            <w:r w:rsidR="001474AF" w:rsidRPr="00E67607">
              <w:t xml:space="preserve"> </w:t>
            </w:r>
            <w:commentRangeEnd w:id="66"/>
            <w:r>
              <w:rPr>
                <w:rStyle w:val="CommentReference"/>
                <w:rFonts w:eastAsiaTheme="majorEastAsia" w:cstheme="majorBidi"/>
              </w:rPr>
              <w:commentReference w:id="66"/>
            </w:r>
            <w:r>
              <w:t xml:space="preserve">Support: </w:t>
            </w:r>
            <w:r w:rsidR="001474AF" w:rsidRPr="00E67607">
              <w:t>CRWG</w:t>
            </w:r>
          </w:p>
        </w:tc>
        <w:tc>
          <w:tcPr>
            <w:tcW w:w="1766" w:type="dxa"/>
            <w:shd w:val="clear" w:color="auto" w:fill="FFFFFF" w:themeFill="background1"/>
          </w:tcPr>
          <w:p w14:paraId="4C0530AF" w14:textId="77777777" w:rsidR="001474AF" w:rsidRPr="00E67607"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p>
        </w:tc>
        <w:tc>
          <w:tcPr>
            <w:tcW w:w="1927" w:type="dxa"/>
            <w:shd w:val="clear" w:color="auto" w:fill="FFFFFF" w:themeFill="background1"/>
          </w:tcPr>
          <w:p w14:paraId="7E298775" w14:textId="77777777" w:rsidR="001474AF" w:rsidRPr="00E67607" w:rsidRDefault="001474AF" w:rsidP="00501C81">
            <w:pPr>
              <w:spacing w:line="276" w:lineRule="auto"/>
              <w:cnfStyle w:val="000000100000" w:firstRow="0" w:lastRow="0" w:firstColumn="0" w:lastColumn="0" w:oddVBand="0" w:evenVBand="0" w:oddHBand="1" w:evenHBand="0" w:firstRowFirstColumn="0" w:firstRowLastColumn="0" w:lastRowFirstColumn="0" w:lastRowLastColumn="0"/>
            </w:pPr>
            <w:r>
              <w:t>Limited CRWG staff resources to support this action in 2 year timeframe</w:t>
            </w:r>
          </w:p>
        </w:tc>
      </w:tr>
      <w:tr w:rsidR="001474AF" w:rsidRPr="00E67607" w14:paraId="02A6345E" w14:textId="77777777" w:rsidTr="001474AF">
        <w:trPr>
          <w:trHeight w:val="293"/>
        </w:trPr>
        <w:tc>
          <w:tcPr>
            <w:cnfStyle w:val="001000000000" w:firstRow="0" w:lastRow="0" w:firstColumn="1" w:lastColumn="0" w:oddVBand="0" w:evenVBand="0" w:oddHBand="0" w:evenHBand="0" w:firstRowFirstColumn="0" w:firstRowLastColumn="0" w:lastRowFirstColumn="0" w:lastRowLastColumn="0"/>
            <w:tcW w:w="1079" w:type="dxa"/>
            <w:shd w:val="clear" w:color="auto" w:fill="FFFFFF" w:themeFill="background1"/>
          </w:tcPr>
          <w:p w14:paraId="221B8E40" w14:textId="0B660E48" w:rsidR="004F7ECE" w:rsidRDefault="004F7ECE" w:rsidP="00501C81">
            <w:pPr>
              <w:spacing w:line="276" w:lineRule="auto"/>
              <w:rPr>
                <w:b w:val="0"/>
              </w:rPr>
            </w:pPr>
            <w:r>
              <w:rPr>
                <w:b w:val="0"/>
              </w:rPr>
              <w:t>2.5</w:t>
            </w:r>
          </w:p>
          <w:p w14:paraId="6D8A3A5D" w14:textId="5448AB73" w:rsidR="001474AF" w:rsidRPr="00A47B14" w:rsidRDefault="004F7ECE" w:rsidP="00501C81">
            <w:pPr>
              <w:spacing w:line="276" w:lineRule="auto"/>
              <w:rPr>
                <w:b w:val="0"/>
              </w:rPr>
            </w:pPr>
            <w:r>
              <w:rPr>
                <w:b w:val="0"/>
              </w:rPr>
              <w:t>(</w:t>
            </w:r>
            <w:r w:rsidR="001474AF" w:rsidRPr="00A47B14">
              <w:rPr>
                <w:b w:val="0"/>
              </w:rPr>
              <w:t>8</w:t>
            </w:r>
            <w:r>
              <w:rPr>
                <w:b w:val="0"/>
              </w:rPr>
              <w:t>)</w:t>
            </w:r>
          </w:p>
        </w:tc>
        <w:tc>
          <w:tcPr>
            <w:tcW w:w="2959" w:type="dxa"/>
            <w:shd w:val="clear" w:color="auto" w:fill="FFFFFF" w:themeFill="background1"/>
          </w:tcPr>
          <w:p w14:paraId="6AEDF2A0"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rsidRPr="00E67607">
              <w:t>Target engagement with educators, business leaders, state, municipalities, and local managers to enable incorporation of climate information/impacts into their decision-making</w:t>
            </w:r>
          </w:p>
        </w:tc>
        <w:tc>
          <w:tcPr>
            <w:tcW w:w="5365" w:type="dxa"/>
            <w:shd w:val="clear" w:color="auto" w:fill="FFFFFF" w:themeFill="background1"/>
          </w:tcPr>
          <w:p w14:paraId="4581D33E" w14:textId="59AE76D4" w:rsidR="001474AF" w:rsidRPr="004F7ECE" w:rsidRDefault="004F7ECE" w:rsidP="004F7ECE">
            <w:pPr>
              <w:spacing w:line="276" w:lineRule="auto"/>
              <w:cnfStyle w:val="000000000000" w:firstRow="0" w:lastRow="0" w:firstColumn="0" w:lastColumn="0" w:oddVBand="0" w:evenVBand="0" w:oddHBand="0" w:evenHBand="0" w:firstRowFirstColumn="0" w:firstRowLastColumn="0" w:lastRowFirstColumn="0" w:lastRowLastColumn="0"/>
            </w:pPr>
            <w:r w:rsidRPr="004F7ECE">
              <w:t>a.</w:t>
            </w:r>
            <w:r>
              <w:t xml:space="preserve"> </w:t>
            </w:r>
            <w:r w:rsidR="001474AF" w:rsidRPr="004F7ECE">
              <w:t>Work with existing Chesapeake Bay educational network to provide data, information, and topical experts in support of targeted engagement related to climate change impacts</w:t>
            </w:r>
          </w:p>
          <w:p w14:paraId="2091D9C0" w14:textId="77777777" w:rsidR="001474AF"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p w14:paraId="165B67A1" w14:textId="18337309" w:rsidR="001474AF" w:rsidRPr="00E67607" w:rsidRDefault="004F7ECE"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b. </w:t>
            </w:r>
            <w:r w:rsidR="001474AF" w:rsidRPr="00E67607">
              <w:t>Provide information for the educational modules being developed by the Local Leadership Workgroup</w:t>
            </w:r>
            <w:r w:rsidR="001474AF">
              <w:t xml:space="preserve"> (Julie Reichert-Nguyen &amp; Breck Sullivan)</w:t>
            </w:r>
          </w:p>
          <w:p w14:paraId="4BA34CE6"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p w14:paraId="52CA0359" w14:textId="6B2D5154" w:rsidR="001474AF" w:rsidRPr="00E67607" w:rsidRDefault="004F7ECE"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c. </w:t>
            </w:r>
            <w:r w:rsidR="001474AF" w:rsidRPr="00E67607">
              <w:t>Provide support to the GIT Funded Project “Planning for Clean Water: Local Government Workshops.”</w:t>
            </w:r>
            <w:r w:rsidR="001474AF">
              <w:t xml:space="preserve"> (Break Sullivan)</w:t>
            </w:r>
          </w:p>
          <w:p w14:paraId="2AEF4779"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p w14:paraId="3895B424" w14:textId="4390588E"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1659" w:type="dxa"/>
            <w:shd w:val="clear" w:color="auto" w:fill="FFFFFF" w:themeFill="background1"/>
          </w:tcPr>
          <w:p w14:paraId="586E8E2B" w14:textId="77777777" w:rsidR="001474AF" w:rsidRDefault="004F7ECE"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Lead: </w:t>
            </w:r>
            <w:r w:rsidR="001474AF" w:rsidRPr="00E67607">
              <w:t>Local Leadership Workgroup</w:t>
            </w:r>
          </w:p>
          <w:p w14:paraId="622C91FB" w14:textId="1A13B8C5" w:rsidR="004F7ECE" w:rsidRPr="00E67607" w:rsidRDefault="004F7ECE" w:rsidP="00501C81">
            <w:pPr>
              <w:spacing w:line="276" w:lineRule="auto"/>
              <w:cnfStyle w:val="000000000000" w:firstRow="0" w:lastRow="0" w:firstColumn="0" w:lastColumn="0" w:oddVBand="0" w:evenVBand="0" w:oddHBand="0" w:evenHBand="0" w:firstRowFirstColumn="0" w:firstRowLastColumn="0" w:lastRowFirstColumn="0" w:lastRowLastColumn="0"/>
            </w:pPr>
            <w:r>
              <w:t>Support: CRWG</w:t>
            </w:r>
          </w:p>
        </w:tc>
        <w:tc>
          <w:tcPr>
            <w:tcW w:w="1766" w:type="dxa"/>
            <w:shd w:val="clear" w:color="auto" w:fill="FFFFFF" w:themeFill="background1"/>
          </w:tcPr>
          <w:p w14:paraId="62E94045"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1927" w:type="dxa"/>
            <w:shd w:val="clear" w:color="auto" w:fill="FFFFFF" w:themeFill="background1"/>
          </w:tcPr>
          <w:p w14:paraId="29537B19"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t>Limited CRWG staff resources to support this action in 2 year timeframe</w:t>
            </w:r>
          </w:p>
        </w:tc>
      </w:tr>
      <w:tr w:rsidR="00930052" w:rsidRPr="00E67607" w14:paraId="321CB7FC" w14:textId="77777777" w:rsidTr="001474A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9" w:type="dxa"/>
            <w:shd w:val="clear" w:color="auto" w:fill="FFFFFF" w:themeFill="background1"/>
          </w:tcPr>
          <w:p w14:paraId="0C22DA45" w14:textId="674C070A" w:rsidR="00930052" w:rsidRPr="004F7ECE" w:rsidRDefault="004F7ECE" w:rsidP="00501C81">
            <w:pPr>
              <w:spacing w:line="276" w:lineRule="auto"/>
              <w:rPr>
                <w:b w:val="0"/>
              </w:rPr>
            </w:pPr>
            <w:r w:rsidRPr="004F7ECE">
              <w:rPr>
                <w:b w:val="0"/>
              </w:rPr>
              <w:t>2.6</w:t>
            </w:r>
          </w:p>
        </w:tc>
        <w:tc>
          <w:tcPr>
            <w:tcW w:w="2959" w:type="dxa"/>
            <w:shd w:val="clear" w:color="auto" w:fill="FFFFFF" w:themeFill="background1"/>
          </w:tcPr>
          <w:p w14:paraId="301C4DED" w14:textId="57B7C67A" w:rsidR="00930052" w:rsidRPr="00E67607" w:rsidRDefault="00312194" w:rsidP="00B17DD3">
            <w:pPr>
              <w:spacing w:line="276" w:lineRule="auto"/>
              <w:cnfStyle w:val="000000100000" w:firstRow="0" w:lastRow="0" w:firstColumn="0" w:lastColumn="0" w:oddVBand="0" w:evenVBand="0" w:oddHBand="1" w:evenHBand="0" w:firstRowFirstColumn="0" w:firstRowLastColumn="0" w:lastRowFirstColumn="0" w:lastRowLastColumn="0"/>
            </w:pPr>
            <w:r>
              <w:rPr>
                <w:color w:val="BF8F00" w:themeColor="accent4" w:themeShade="BF"/>
              </w:rPr>
              <w:t>S</w:t>
            </w:r>
            <w:r w:rsidR="00B17DD3" w:rsidRPr="00B17DD3">
              <w:rPr>
                <w:color w:val="BF8F00" w:themeColor="accent4" w:themeShade="BF"/>
              </w:rPr>
              <w:t xml:space="preserve">upport a </w:t>
            </w:r>
            <w:r w:rsidR="00B17DD3" w:rsidRPr="00E67607">
              <w:rPr>
                <w:color w:val="BF8F00" w:themeColor="accent4" w:themeShade="BF"/>
              </w:rPr>
              <w:t>“Chesapeake Bay Climate Adaptation Workshop” or adaptation related training</w:t>
            </w:r>
            <w:r w:rsidR="00B17DD3">
              <w:rPr>
                <w:rStyle w:val="CommentReference"/>
                <w:rFonts w:eastAsiaTheme="majorEastAsia" w:cstheme="majorBidi"/>
              </w:rPr>
              <w:commentReference w:id="67"/>
            </w:r>
          </w:p>
        </w:tc>
        <w:tc>
          <w:tcPr>
            <w:tcW w:w="5365" w:type="dxa"/>
            <w:shd w:val="clear" w:color="auto" w:fill="FFFFFF" w:themeFill="background1"/>
          </w:tcPr>
          <w:p w14:paraId="48E6542A" w14:textId="47895AEB" w:rsidR="00930052" w:rsidRPr="004F7ECE" w:rsidRDefault="004F7ECE" w:rsidP="004F7ECE">
            <w:pPr>
              <w:spacing w:line="276" w:lineRule="auto"/>
              <w:cnfStyle w:val="000000100000" w:firstRow="0" w:lastRow="0" w:firstColumn="0" w:lastColumn="0" w:oddVBand="0" w:evenVBand="0" w:oddHBand="1" w:evenHBand="0" w:firstRowFirstColumn="0" w:firstRowLastColumn="0" w:lastRowFirstColumn="0" w:lastRowLastColumn="0"/>
            </w:pPr>
            <w:r w:rsidRPr="004F7ECE">
              <w:rPr>
                <w:color w:val="BF8F00" w:themeColor="accent4" w:themeShade="BF"/>
              </w:rPr>
              <w:t>a.</w:t>
            </w:r>
            <w:r>
              <w:rPr>
                <w:color w:val="BF8F00" w:themeColor="accent4" w:themeShade="BF"/>
              </w:rPr>
              <w:t xml:space="preserve"> </w:t>
            </w:r>
            <w:r w:rsidR="00312194" w:rsidRPr="004F7ECE">
              <w:rPr>
                <w:color w:val="BF8F00" w:themeColor="accent4" w:themeShade="BF"/>
              </w:rPr>
              <w:t>Define purpose and goals of workshop/training and explore potential funding avenues, partner sponsorship, or leveraging existing regional/local conferences, forums, or workshops.</w:t>
            </w:r>
          </w:p>
        </w:tc>
        <w:tc>
          <w:tcPr>
            <w:tcW w:w="1659" w:type="dxa"/>
            <w:shd w:val="clear" w:color="auto" w:fill="FFFFFF" w:themeFill="background1"/>
          </w:tcPr>
          <w:p w14:paraId="4737ABA5" w14:textId="77777777" w:rsidR="00930052" w:rsidRPr="00E67607" w:rsidRDefault="00930052" w:rsidP="00501C81">
            <w:pPr>
              <w:spacing w:line="276" w:lineRule="auto"/>
              <w:cnfStyle w:val="000000100000" w:firstRow="0" w:lastRow="0" w:firstColumn="0" w:lastColumn="0" w:oddVBand="0" w:evenVBand="0" w:oddHBand="1" w:evenHBand="0" w:firstRowFirstColumn="0" w:firstRowLastColumn="0" w:lastRowFirstColumn="0" w:lastRowLastColumn="0"/>
            </w:pPr>
          </w:p>
        </w:tc>
        <w:tc>
          <w:tcPr>
            <w:tcW w:w="1766" w:type="dxa"/>
            <w:shd w:val="clear" w:color="auto" w:fill="FFFFFF" w:themeFill="background1"/>
          </w:tcPr>
          <w:p w14:paraId="3DC0B15B" w14:textId="77777777" w:rsidR="00930052" w:rsidRPr="00E67607" w:rsidRDefault="00930052" w:rsidP="00501C81">
            <w:pPr>
              <w:spacing w:line="276" w:lineRule="auto"/>
              <w:cnfStyle w:val="000000100000" w:firstRow="0" w:lastRow="0" w:firstColumn="0" w:lastColumn="0" w:oddVBand="0" w:evenVBand="0" w:oddHBand="1" w:evenHBand="0" w:firstRowFirstColumn="0" w:firstRowLastColumn="0" w:lastRowFirstColumn="0" w:lastRowLastColumn="0"/>
            </w:pPr>
          </w:p>
        </w:tc>
        <w:tc>
          <w:tcPr>
            <w:tcW w:w="1927" w:type="dxa"/>
            <w:shd w:val="clear" w:color="auto" w:fill="FFFFFF" w:themeFill="background1"/>
          </w:tcPr>
          <w:p w14:paraId="2460D6CA" w14:textId="77777777" w:rsidR="00930052" w:rsidRDefault="00930052" w:rsidP="00501C81">
            <w:pPr>
              <w:spacing w:line="276" w:lineRule="auto"/>
              <w:cnfStyle w:val="000000100000" w:firstRow="0" w:lastRow="0" w:firstColumn="0" w:lastColumn="0" w:oddVBand="0" w:evenVBand="0" w:oddHBand="1" w:evenHBand="0" w:firstRowFirstColumn="0" w:firstRowLastColumn="0" w:lastRowFirstColumn="0" w:lastRowLastColumn="0"/>
            </w:pPr>
          </w:p>
        </w:tc>
      </w:tr>
      <w:tr w:rsidR="001474AF" w:rsidRPr="00E67607" w14:paraId="1A3B435B" w14:textId="77777777" w:rsidTr="001474AF">
        <w:trPr>
          <w:trHeight w:val="293"/>
        </w:trPr>
        <w:tc>
          <w:tcPr>
            <w:cnfStyle w:val="001000000000" w:firstRow="0" w:lastRow="0" w:firstColumn="1" w:lastColumn="0" w:oddVBand="0" w:evenVBand="0" w:oddHBand="0" w:evenHBand="0" w:firstRowFirstColumn="0" w:firstRowLastColumn="0" w:lastRowFirstColumn="0" w:lastRowLastColumn="0"/>
            <w:tcW w:w="1079" w:type="dxa"/>
            <w:tcBorders>
              <w:bottom w:val="single" w:sz="4" w:space="0" w:color="8EAADB" w:themeColor="accent5" w:themeTint="99"/>
            </w:tcBorders>
            <w:shd w:val="clear" w:color="auto" w:fill="FFFFFF" w:themeFill="background1"/>
          </w:tcPr>
          <w:p w14:paraId="44D8E105" w14:textId="77777777" w:rsidR="004F7ECE" w:rsidRDefault="004F7ECE" w:rsidP="00501C81">
            <w:pPr>
              <w:rPr>
                <w:b w:val="0"/>
              </w:rPr>
            </w:pPr>
            <w:r>
              <w:rPr>
                <w:b w:val="0"/>
              </w:rPr>
              <w:t>2.7</w:t>
            </w:r>
          </w:p>
          <w:p w14:paraId="3D33BC29" w14:textId="1DB515B5" w:rsidR="001474AF" w:rsidRPr="00A47B14" w:rsidRDefault="004F7ECE" w:rsidP="00501C81">
            <w:pPr>
              <w:rPr>
                <w:b w:val="0"/>
              </w:rPr>
            </w:pPr>
            <w:r>
              <w:rPr>
                <w:b w:val="0"/>
              </w:rPr>
              <w:t>(</w:t>
            </w:r>
            <w:r w:rsidR="001474AF" w:rsidRPr="00A47B14">
              <w:rPr>
                <w:b w:val="0"/>
              </w:rPr>
              <w:t>9</w:t>
            </w:r>
            <w:r>
              <w:rPr>
                <w:b w:val="0"/>
              </w:rPr>
              <w:t>)</w:t>
            </w:r>
          </w:p>
        </w:tc>
        <w:tc>
          <w:tcPr>
            <w:tcW w:w="2959" w:type="dxa"/>
            <w:tcBorders>
              <w:bottom w:val="single" w:sz="4" w:space="0" w:color="8EAADB" w:themeColor="accent5" w:themeTint="99"/>
            </w:tcBorders>
            <w:shd w:val="clear" w:color="auto" w:fill="FFFFFF" w:themeFill="background1"/>
          </w:tcPr>
          <w:p w14:paraId="04C64BB7"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rsidRPr="00E67607">
              <w:t>The CBP Local Engagement Team will support the Climate Outcome actions related to communications/outreach and/or engagement</w:t>
            </w:r>
          </w:p>
        </w:tc>
        <w:tc>
          <w:tcPr>
            <w:tcW w:w="5365" w:type="dxa"/>
            <w:tcBorders>
              <w:bottom w:val="single" w:sz="4" w:space="0" w:color="8EAADB" w:themeColor="accent5" w:themeTint="99"/>
            </w:tcBorders>
            <w:shd w:val="clear" w:color="auto" w:fill="FFFFFF" w:themeFill="background1"/>
          </w:tcPr>
          <w:p w14:paraId="4653554A" w14:textId="0E725E3B" w:rsidR="001474AF" w:rsidRPr="004F7ECE" w:rsidRDefault="004F7ECE" w:rsidP="004F7ECE">
            <w:pPr>
              <w:spacing w:line="276" w:lineRule="auto"/>
              <w:cnfStyle w:val="000000000000" w:firstRow="0" w:lastRow="0" w:firstColumn="0" w:lastColumn="0" w:oddVBand="0" w:evenVBand="0" w:oddHBand="0" w:evenHBand="0" w:firstRowFirstColumn="0" w:firstRowLastColumn="0" w:lastRowFirstColumn="0" w:lastRowLastColumn="0"/>
            </w:pPr>
            <w:r w:rsidRPr="004F7ECE">
              <w:t>a.</w:t>
            </w:r>
            <w:r>
              <w:t xml:space="preserve"> </w:t>
            </w:r>
            <w:r w:rsidR="001474AF" w:rsidRPr="004F7ECE">
              <w:t>Incorporate Climate Logic &amp; Action Plan actions related to communications/outreach and/or engagement with local audiences in the Local Engagement Needs and Resources spreadsheet.</w:t>
            </w:r>
          </w:p>
          <w:p w14:paraId="05FBDF5D"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p w14:paraId="2AB4A058" w14:textId="3368B63B" w:rsidR="001474AF" w:rsidRPr="00E67607" w:rsidRDefault="004F7ECE" w:rsidP="00501C81">
            <w:pPr>
              <w:spacing w:line="276" w:lineRule="auto"/>
              <w:cnfStyle w:val="000000000000" w:firstRow="0" w:lastRow="0" w:firstColumn="0" w:lastColumn="0" w:oddVBand="0" w:evenVBand="0" w:oddHBand="0" w:evenHBand="0" w:firstRowFirstColumn="0" w:firstRowLastColumn="0" w:lastRowFirstColumn="0" w:lastRowLastColumn="0"/>
            </w:pPr>
            <w:r>
              <w:t xml:space="preserve">b. </w:t>
            </w:r>
            <w:r w:rsidR="001474AF" w:rsidRPr="00E67607">
              <w:t>The Local Engagement Team will support the actions by assisting in implementation, facilitating communication, and connecting CRWG with groups that want to incorporate climate information/impacts into their decision-making</w:t>
            </w:r>
          </w:p>
          <w:p w14:paraId="6E78143A"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59" w:type="dxa"/>
            <w:tcBorders>
              <w:bottom w:val="single" w:sz="4" w:space="0" w:color="8EAADB" w:themeColor="accent5" w:themeTint="99"/>
            </w:tcBorders>
            <w:shd w:val="clear" w:color="auto" w:fill="FFFFFF" w:themeFill="background1"/>
          </w:tcPr>
          <w:p w14:paraId="0FACE11F"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commentRangeStart w:id="68"/>
            <w:r w:rsidRPr="00E67607">
              <w:t>CBP Local Engagement Team</w:t>
            </w:r>
            <w:commentRangeEnd w:id="68"/>
            <w:r>
              <w:rPr>
                <w:rStyle w:val="CommentReference"/>
                <w:rFonts w:eastAsiaTheme="majorEastAsia" w:cstheme="majorBidi"/>
              </w:rPr>
              <w:commentReference w:id="68"/>
            </w:r>
          </w:p>
        </w:tc>
        <w:tc>
          <w:tcPr>
            <w:tcW w:w="1766" w:type="dxa"/>
            <w:tcBorders>
              <w:bottom w:val="single" w:sz="4" w:space="0" w:color="8EAADB" w:themeColor="accent5" w:themeTint="99"/>
            </w:tcBorders>
            <w:shd w:val="clear" w:color="auto" w:fill="FFFFFF" w:themeFill="background1"/>
          </w:tcPr>
          <w:p w14:paraId="76451309"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1927" w:type="dxa"/>
            <w:tcBorders>
              <w:bottom w:val="single" w:sz="4" w:space="0" w:color="8EAADB" w:themeColor="accent5" w:themeTint="99"/>
            </w:tcBorders>
            <w:shd w:val="clear" w:color="auto" w:fill="FFFFFF" w:themeFill="background1"/>
          </w:tcPr>
          <w:p w14:paraId="52F849FD"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r>
      <w:tr w:rsidR="001474AF" w:rsidRPr="00E67607" w14:paraId="258E2DA4" w14:textId="77777777" w:rsidTr="001474A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9" w:type="dxa"/>
            <w:tcBorders>
              <w:right w:val="single" w:sz="4" w:space="0" w:color="4472C4" w:themeColor="accent5"/>
            </w:tcBorders>
            <w:shd w:val="clear" w:color="auto" w:fill="4472C4" w:themeFill="accent5"/>
          </w:tcPr>
          <w:p w14:paraId="5A047066" w14:textId="77777777" w:rsidR="001474AF" w:rsidRPr="00E67607" w:rsidRDefault="001474AF" w:rsidP="00501C81"/>
        </w:tc>
        <w:tc>
          <w:tcPr>
            <w:tcW w:w="13676" w:type="dxa"/>
            <w:gridSpan w:val="5"/>
            <w:tcBorders>
              <w:left w:val="single" w:sz="4" w:space="0" w:color="4472C4" w:themeColor="accent5"/>
            </w:tcBorders>
            <w:shd w:val="clear" w:color="auto" w:fill="4472C4" w:themeFill="accent5"/>
          </w:tcPr>
          <w:p w14:paraId="7758D271" w14:textId="77777777" w:rsidR="001474AF" w:rsidRPr="00E67607" w:rsidRDefault="001474AF" w:rsidP="00501C81">
            <w:pPr>
              <w:cnfStyle w:val="000000100000" w:firstRow="0" w:lastRow="0" w:firstColumn="0" w:lastColumn="0" w:oddVBand="0" w:evenVBand="0" w:oddHBand="1" w:evenHBand="0" w:firstRowFirstColumn="0" w:firstRowLastColumn="0" w:lastRowFirstColumn="0" w:lastRowLastColumn="0"/>
            </w:pPr>
          </w:p>
        </w:tc>
      </w:tr>
    </w:tbl>
    <w:p w14:paraId="1CF83228" w14:textId="4A7CE346" w:rsidR="001474AF" w:rsidRDefault="001474AF" w:rsidP="001474AF"/>
    <w:tbl>
      <w:tblPr>
        <w:tblStyle w:val="GridTable4-Accent5"/>
        <w:tblW w:w="14755" w:type="dxa"/>
        <w:tblLook w:val="04A0" w:firstRow="1" w:lastRow="0" w:firstColumn="1" w:lastColumn="0" w:noHBand="0" w:noVBand="1"/>
      </w:tblPr>
      <w:tblGrid>
        <w:gridCol w:w="1079"/>
        <w:gridCol w:w="2966"/>
        <w:gridCol w:w="5309"/>
        <w:gridCol w:w="1763"/>
        <w:gridCol w:w="1610"/>
        <w:gridCol w:w="2028"/>
      </w:tblGrid>
      <w:tr w:rsidR="001474AF" w:rsidRPr="00E67607" w14:paraId="21524B2B" w14:textId="77777777" w:rsidTr="004F7EC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9" w:type="dxa"/>
            <w:tcBorders>
              <w:right w:val="single" w:sz="4" w:space="0" w:color="4472C4" w:themeColor="accent5"/>
            </w:tcBorders>
          </w:tcPr>
          <w:p w14:paraId="3FB34CA5" w14:textId="07447111" w:rsidR="001474AF" w:rsidRPr="00E67607" w:rsidRDefault="001474AF" w:rsidP="00501C81">
            <w:pPr>
              <w:spacing w:line="276" w:lineRule="auto"/>
              <w:jc w:val="center"/>
            </w:pPr>
            <w:r>
              <w:lastRenderedPageBreak/>
              <w:br w:type="page"/>
            </w:r>
          </w:p>
        </w:tc>
        <w:tc>
          <w:tcPr>
            <w:tcW w:w="13676" w:type="dxa"/>
            <w:gridSpan w:val="5"/>
            <w:tcBorders>
              <w:left w:val="single" w:sz="4" w:space="0" w:color="4472C4" w:themeColor="accent5"/>
            </w:tcBorders>
          </w:tcPr>
          <w:p w14:paraId="5C9027C3" w14:textId="02ED212F" w:rsidR="001474AF" w:rsidRPr="00E67607" w:rsidRDefault="001474AF" w:rsidP="00501C81">
            <w:pPr>
              <w:spacing w:line="276" w:lineRule="auto"/>
              <w:jc w:val="center"/>
              <w:cnfStyle w:val="100000000000" w:firstRow="1" w:lastRow="0" w:firstColumn="0" w:lastColumn="0" w:oddVBand="0" w:evenVBand="0" w:oddHBand="0" w:evenHBand="0" w:firstRowFirstColumn="0" w:firstRowLastColumn="0" w:lastRowFirstColumn="0" w:lastRowLastColumn="0"/>
            </w:pPr>
            <w:r>
              <w:t>Adaptation Climate-Related Activities</w:t>
            </w:r>
          </w:p>
        </w:tc>
      </w:tr>
      <w:tr w:rsidR="001474AF" w:rsidRPr="00E67607" w14:paraId="79613C13" w14:textId="77777777" w:rsidTr="004F7EC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9" w:type="dxa"/>
            <w:tcBorders>
              <w:top w:val="single" w:sz="8" w:space="0" w:color="4472C4" w:themeColor="accent5"/>
              <w:right w:val="single" w:sz="4" w:space="0" w:color="8EAADB" w:themeColor="accent5" w:themeTint="99"/>
            </w:tcBorders>
            <w:shd w:val="clear" w:color="auto" w:fill="FFFFFF" w:themeFill="background1"/>
            <w:vAlign w:val="center"/>
          </w:tcPr>
          <w:p w14:paraId="6D1A769A" w14:textId="22EB219D" w:rsidR="001474AF" w:rsidRPr="00E67607" w:rsidRDefault="001474AF" w:rsidP="00501C81">
            <w:pPr>
              <w:spacing w:line="276" w:lineRule="auto"/>
              <w:rPr>
                <w:color w:val="000000" w:themeColor="text1"/>
              </w:rPr>
            </w:pPr>
            <w:r>
              <w:rPr>
                <w:color w:val="000000" w:themeColor="text1"/>
              </w:rPr>
              <w:t>Activity</w:t>
            </w:r>
            <w:r w:rsidRPr="00E67607">
              <w:rPr>
                <w:color w:val="000000" w:themeColor="text1"/>
              </w:rPr>
              <w:t xml:space="preserve"> #</w:t>
            </w:r>
          </w:p>
        </w:tc>
        <w:tc>
          <w:tcPr>
            <w:tcW w:w="296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B44E4D0"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Description</w:t>
            </w:r>
          </w:p>
        </w:tc>
        <w:tc>
          <w:tcPr>
            <w:tcW w:w="530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0D0AC493"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Performance Target(s)</w:t>
            </w:r>
          </w:p>
        </w:tc>
        <w:tc>
          <w:tcPr>
            <w:tcW w:w="1763"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123FA0A"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Responsible Party (or Parties)</w:t>
            </w:r>
          </w:p>
        </w:tc>
        <w:tc>
          <w:tcPr>
            <w:tcW w:w="161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C3C4C25"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Geographic Location</w:t>
            </w:r>
          </w:p>
        </w:tc>
        <w:tc>
          <w:tcPr>
            <w:tcW w:w="2028" w:type="dxa"/>
            <w:tcBorders>
              <w:top w:val="single" w:sz="8" w:space="0" w:color="4472C4" w:themeColor="accent5"/>
              <w:left w:val="single" w:sz="4" w:space="0" w:color="8EAADB" w:themeColor="accent5" w:themeTint="99"/>
            </w:tcBorders>
            <w:shd w:val="clear" w:color="auto" w:fill="FFFFFF" w:themeFill="background1"/>
          </w:tcPr>
          <w:p w14:paraId="0041DA52" w14:textId="77777777" w:rsidR="001474AF" w:rsidRPr="00E67607" w:rsidRDefault="001474AF" w:rsidP="00501C8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E67607">
              <w:rPr>
                <w:color w:val="000000" w:themeColor="text1"/>
              </w:rPr>
              <w:t>Expected Timeline</w:t>
            </w:r>
          </w:p>
        </w:tc>
      </w:tr>
      <w:tr w:rsidR="001474AF" w:rsidRPr="00E67607" w14:paraId="5B4331FB" w14:textId="77777777" w:rsidTr="004F7ECE">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single" w:sz="4" w:space="0" w:color="4472C4" w:themeColor="accent5"/>
              <w:bottom w:val="single" w:sz="4" w:space="0" w:color="4472C4" w:themeColor="accent5"/>
            </w:tcBorders>
            <w:shd w:val="clear" w:color="auto" w:fill="9CC2E5" w:themeFill="accent1" w:themeFillTint="99"/>
            <w:vAlign w:val="center"/>
          </w:tcPr>
          <w:p w14:paraId="05E5C856" w14:textId="77777777" w:rsidR="001474AF" w:rsidRPr="00E67607" w:rsidRDefault="001474AF" w:rsidP="00501C81">
            <w:pPr>
              <w:spacing w:line="276" w:lineRule="auto"/>
            </w:pPr>
            <w:r w:rsidRPr="00E67607">
              <w:rPr>
                <w:color w:val="000000"/>
              </w:rPr>
              <w:t>Management Approach 2: Implement and track priority adaptation actions, their effectiveness and ecological response and lessons learned</w:t>
            </w:r>
          </w:p>
        </w:tc>
      </w:tr>
      <w:tr w:rsidR="001474AF" w:rsidRPr="00E67607" w14:paraId="5B23AA4B" w14:textId="77777777" w:rsidTr="004F7ECE">
        <w:trPr>
          <w:trHeight w:val="785"/>
        </w:trPr>
        <w:tc>
          <w:tcPr>
            <w:cnfStyle w:val="001000000000" w:firstRow="0" w:lastRow="0" w:firstColumn="1" w:lastColumn="0" w:oddVBand="0" w:evenVBand="0" w:oddHBand="0" w:evenHBand="0" w:firstRowFirstColumn="0" w:firstRowLastColumn="0" w:lastRowFirstColumn="0" w:lastRowLastColumn="0"/>
            <w:tcW w:w="1079" w:type="dxa"/>
            <w:tcBorders>
              <w:top w:val="single" w:sz="4" w:space="0" w:color="4472C4" w:themeColor="accent5"/>
              <w:bottom w:val="single" w:sz="4" w:space="0" w:color="4472C4" w:themeColor="accent5"/>
            </w:tcBorders>
            <w:shd w:val="clear" w:color="auto" w:fill="FFFFFF" w:themeFill="background1"/>
            <w:vAlign w:val="center"/>
          </w:tcPr>
          <w:p w14:paraId="75485C03" w14:textId="3E4BC588" w:rsidR="004F7ECE" w:rsidRDefault="004F7ECE" w:rsidP="00501C81">
            <w:pPr>
              <w:pStyle w:val="Heading1"/>
              <w:outlineLvl w:val="0"/>
              <w:rPr>
                <w:b w:val="0"/>
                <w:color w:val="000000" w:themeColor="text1"/>
                <w:sz w:val="22"/>
                <w:szCs w:val="22"/>
              </w:rPr>
            </w:pPr>
            <w:r>
              <w:rPr>
                <w:b w:val="0"/>
                <w:color w:val="000000" w:themeColor="text1"/>
                <w:sz w:val="22"/>
                <w:szCs w:val="22"/>
              </w:rPr>
              <w:t>2.8</w:t>
            </w:r>
          </w:p>
          <w:p w14:paraId="7887F383" w14:textId="4A69B87E" w:rsidR="001474AF" w:rsidRPr="00A47B14" w:rsidRDefault="004F7ECE" w:rsidP="00501C81">
            <w:pPr>
              <w:pStyle w:val="Heading1"/>
              <w:outlineLvl w:val="0"/>
              <w:rPr>
                <w:b w:val="0"/>
                <w:color w:val="000000" w:themeColor="text1"/>
                <w:sz w:val="22"/>
                <w:szCs w:val="22"/>
              </w:rPr>
            </w:pPr>
            <w:r>
              <w:rPr>
                <w:b w:val="0"/>
                <w:color w:val="000000" w:themeColor="text1"/>
                <w:sz w:val="22"/>
                <w:szCs w:val="22"/>
              </w:rPr>
              <w:t>(</w:t>
            </w:r>
            <w:r w:rsidR="001474AF" w:rsidRPr="00A47B14">
              <w:rPr>
                <w:b w:val="0"/>
                <w:color w:val="000000" w:themeColor="text1"/>
                <w:sz w:val="22"/>
                <w:szCs w:val="22"/>
              </w:rPr>
              <w:t>12</w:t>
            </w:r>
            <w:r>
              <w:rPr>
                <w:b w:val="0"/>
                <w:color w:val="000000" w:themeColor="text1"/>
                <w:sz w:val="22"/>
                <w:szCs w:val="22"/>
              </w:rPr>
              <w:t>)</w:t>
            </w:r>
          </w:p>
        </w:tc>
        <w:tc>
          <w:tcPr>
            <w:tcW w:w="2966" w:type="dxa"/>
            <w:shd w:val="clear" w:color="auto" w:fill="FFFFFF" w:themeFill="background1"/>
            <w:vAlign w:val="center"/>
          </w:tcPr>
          <w:p w14:paraId="1295E400"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rsidRPr="00E67607">
              <w:t>Consider lessons learned from the implementation of state and local-level adaptation planning efforts</w:t>
            </w:r>
          </w:p>
        </w:tc>
        <w:tc>
          <w:tcPr>
            <w:tcW w:w="5309" w:type="dxa"/>
            <w:shd w:val="clear" w:color="auto" w:fill="FFFFFF" w:themeFill="background1"/>
            <w:vAlign w:val="center"/>
          </w:tcPr>
          <w:p w14:paraId="1B588DC6" w14:textId="21D6B7FC" w:rsidR="001474AF" w:rsidRPr="004F7ECE" w:rsidRDefault="004F7ECE" w:rsidP="004F7ECE">
            <w:pPr>
              <w:cnfStyle w:val="000000000000" w:firstRow="0" w:lastRow="0" w:firstColumn="0" w:lastColumn="0" w:oddVBand="0" w:evenVBand="0" w:oddHBand="0" w:evenHBand="0" w:firstRowFirstColumn="0" w:firstRowLastColumn="0" w:lastRowFirstColumn="0" w:lastRowLastColumn="0"/>
            </w:pPr>
            <w:r w:rsidRPr="004F7ECE">
              <w:t>a.</w:t>
            </w:r>
            <w:r>
              <w:t xml:space="preserve"> </w:t>
            </w:r>
            <w:r w:rsidR="001474AF" w:rsidRPr="004F7ECE">
              <w:t>Review and discuss state level adaptati</w:t>
            </w:r>
            <w:r w:rsidR="00501C81" w:rsidRPr="004F7ECE">
              <w:t xml:space="preserve">on plans </w:t>
            </w:r>
            <w:r w:rsidR="001474AF" w:rsidRPr="004F7ECE">
              <w:t xml:space="preserve">to determine commonalities, gaps, data needs and lessons learned </w:t>
            </w:r>
          </w:p>
        </w:tc>
        <w:tc>
          <w:tcPr>
            <w:tcW w:w="1763" w:type="dxa"/>
            <w:shd w:val="clear" w:color="auto" w:fill="FFFFFF" w:themeFill="background1"/>
          </w:tcPr>
          <w:p w14:paraId="2F439A21" w14:textId="00290629"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rsidRPr="00E67607">
              <w:t>Modeling Workgroup, UMCES, VIMS, DCNR</w:t>
            </w:r>
          </w:p>
        </w:tc>
        <w:tc>
          <w:tcPr>
            <w:tcW w:w="1610" w:type="dxa"/>
            <w:shd w:val="clear" w:color="auto" w:fill="FFFFFF" w:themeFill="background1"/>
          </w:tcPr>
          <w:p w14:paraId="4F7CBC7A"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2028" w:type="dxa"/>
            <w:shd w:val="clear" w:color="auto" w:fill="FFFFFF" w:themeFill="background1"/>
          </w:tcPr>
          <w:p w14:paraId="7F578203"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r>
      <w:tr w:rsidR="001474AF" w:rsidRPr="00E67607" w14:paraId="25D29B45" w14:textId="77777777" w:rsidTr="004F7EC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4755" w:type="dxa"/>
            <w:gridSpan w:val="6"/>
            <w:tcBorders>
              <w:top w:val="single" w:sz="4" w:space="0" w:color="4472C4" w:themeColor="accent5"/>
              <w:bottom w:val="single" w:sz="4" w:space="0" w:color="4472C4" w:themeColor="accent5"/>
            </w:tcBorders>
            <w:shd w:val="clear" w:color="auto" w:fill="9CC2E5" w:themeFill="accent1" w:themeFillTint="99"/>
            <w:vAlign w:val="center"/>
          </w:tcPr>
          <w:p w14:paraId="3E503373" w14:textId="77777777" w:rsidR="001474AF" w:rsidRPr="00E67607" w:rsidRDefault="001474AF" w:rsidP="00501C81">
            <w:pPr>
              <w:spacing w:line="276" w:lineRule="auto"/>
            </w:pPr>
            <w:r w:rsidRPr="00E67607">
              <w:t xml:space="preserve">Management Approach 3: </w:t>
            </w:r>
            <w:r w:rsidRPr="00E67607">
              <w:rPr>
                <w:color w:val="000000"/>
              </w:rPr>
              <w:t>Continually increase knowledge about the resiliency of the Chesapeake Bay watershed</w:t>
            </w:r>
            <w:r>
              <w:rPr>
                <w:color w:val="000000"/>
              </w:rPr>
              <w:t>, such as</w:t>
            </w:r>
            <w:r w:rsidRPr="00E67607">
              <w:rPr>
                <w:color w:val="000000"/>
              </w:rPr>
              <w:t xml:space="preserve"> the impacts of coastal erosion, inland and urban flooding, more intense and frequent storms and sea level rise</w:t>
            </w:r>
          </w:p>
        </w:tc>
      </w:tr>
      <w:tr w:rsidR="001474AF" w:rsidRPr="00E67607" w14:paraId="1954C846" w14:textId="77777777" w:rsidTr="004F7ECE">
        <w:trPr>
          <w:trHeight w:val="467"/>
        </w:trPr>
        <w:tc>
          <w:tcPr>
            <w:cnfStyle w:val="001000000000" w:firstRow="0" w:lastRow="0" w:firstColumn="1" w:lastColumn="0" w:oddVBand="0" w:evenVBand="0" w:oddHBand="0" w:evenHBand="0" w:firstRowFirstColumn="0" w:firstRowLastColumn="0" w:lastRowFirstColumn="0" w:lastRowLastColumn="0"/>
            <w:tcW w:w="1079" w:type="dxa"/>
            <w:tcBorders>
              <w:top w:val="single" w:sz="4" w:space="0" w:color="4472C4" w:themeColor="accent5"/>
              <w:bottom w:val="single" w:sz="4" w:space="0" w:color="4472C4" w:themeColor="accent5"/>
            </w:tcBorders>
            <w:shd w:val="clear" w:color="auto" w:fill="FFFFFF" w:themeFill="background1"/>
            <w:vAlign w:val="center"/>
          </w:tcPr>
          <w:p w14:paraId="6BA19F3C" w14:textId="6ABC1064" w:rsidR="004F7ECE" w:rsidRDefault="004F7ECE" w:rsidP="00501C81">
            <w:pPr>
              <w:pStyle w:val="Heading1"/>
              <w:outlineLvl w:val="0"/>
              <w:rPr>
                <w:b w:val="0"/>
                <w:color w:val="000000" w:themeColor="text1"/>
                <w:sz w:val="22"/>
                <w:szCs w:val="22"/>
              </w:rPr>
            </w:pPr>
            <w:r>
              <w:rPr>
                <w:b w:val="0"/>
                <w:color w:val="000000" w:themeColor="text1"/>
                <w:sz w:val="22"/>
                <w:szCs w:val="22"/>
              </w:rPr>
              <w:t>(2.9)</w:t>
            </w:r>
          </w:p>
          <w:p w14:paraId="1B9B6D67" w14:textId="22F3521B" w:rsidR="001474AF" w:rsidRPr="00A47B14" w:rsidRDefault="001474AF" w:rsidP="00501C81">
            <w:pPr>
              <w:pStyle w:val="Heading1"/>
              <w:outlineLvl w:val="0"/>
              <w:rPr>
                <w:b w:val="0"/>
                <w:color w:val="806000" w:themeColor="accent4" w:themeShade="80"/>
                <w:sz w:val="22"/>
                <w:szCs w:val="22"/>
              </w:rPr>
            </w:pPr>
            <w:r w:rsidRPr="00A47B14">
              <w:rPr>
                <w:b w:val="0"/>
                <w:color w:val="000000" w:themeColor="text1"/>
                <w:sz w:val="22"/>
                <w:szCs w:val="22"/>
              </w:rPr>
              <w:t>14</w:t>
            </w:r>
          </w:p>
        </w:tc>
        <w:tc>
          <w:tcPr>
            <w:tcW w:w="2966" w:type="dxa"/>
            <w:shd w:val="clear" w:color="auto" w:fill="FFFFFF" w:themeFill="background1"/>
            <w:vAlign w:val="center"/>
          </w:tcPr>
          <w:p w14:paraId="34C0B8E6"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r w:rsidRPr="00E67607">
              <w:t>Consult on Cross-GIT Climate Change Projects when staff resources are available</w:t>
            </w:r>
          </w:p>
        </w:tc>
        <w:tc>
          <w:tcPr>
            <w:tcW w:w="5309" w:type="dxa"/>
            <w:shd w:val="clear" w:color="auto" w:fill="FFFFFF" w:themeFill="background1"/>
            <w:vAlign w:val="center"/>
          </w:tcPr>
          <w:p w14:paraId="60821709" w14:textId="69153B04" w:rsidR="001474AF" w:rsidRPr="001474AF" w:rsidRDefault="004F7ECE" w:rsidP="004F7ECE">
            <w:pPr>
              <w:pStyle w:val="CommentText"/>
              <w:cnfStyle w:val="000000000000" w:firstRow="0" w:lastRow="0" w:firstColumn="0" w:lastColumn="0" w:oddVBand="0" w:evenVBand="0" w:oddHBand="0" w:evenHBand="0" w:firstRowFirstColumn="0" w:firstRowLastColumn="0" w:lastRowFirstColumn="0" w:lastRowLastColumn="0"/>
              <w:rPr>
                <w:sz w:val="22"/>
                <w:szCs w:val="22"/>
              </w:rPr>
            </w:pPr>
            <w:r w:rsidRPr="004F7ECE">
              <w:rPr>
                <w:sz w:val="22"/>
                <w:szCs w:val="22"/>
              </w:rPr>
              <w:t>a.</w:t>
            </w:r>
            <w:r>
              <w:rPr>
                <w:sz w:val="22"/>
                <w:szCs w:val="22"/>
              </w:rPr>
              <w:t xml:space="preserve"> </w:t>
            </w:r>
            <w:r w:rsidR="001474AF" w:rsidRPr="001474AF">
              <w:rPr>
                <w:sz w:val="22"/>
                <w:szCs w:val="22"/>
              </w:rPr>
              <w:t>Healthy Watersheds – connect stream temperature indicator with healthy watershed index involving suitable brook trout habitat</w:t>
            </w:r>
          </w:p>
          <w:p w14:paraId="79BA990B" w14:textId="77777777" w:rsidR="001474AF" w:rsidRPr="001474AF" w:rsidRDefault="001474AF"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p>
          <w:p w14:paraId="068E46F7" w14:textId="6F1BE887" w:rsidR="001474AF" w:rsidRPr="001474AF" w:rsidRDefault="004F7ECE" w:rsidP="00501C81">
            <w:pPr>
              <w:cnfStyle w:val="000000000000" w:firstRow="0" w:lastRow="0" w:firstColumn="0" w:lastColumn="0" w:oddVBand="0" w:evenVBand="0" w:oddHBand="0" w:evenHBand="0" w:firstRowFirstColumn="0" w:firstRowLastColumn="0" w:lastRowFirstColumn="0" w:lastRowLastColumn="0"/>
            </w:pPr>
            <w:r>
              <w:t xml:space="preserve">b. </w:t>
            </w:r>
            <w:r w:rsidR="001474AF" w:rsidRPr="001474AF">
              <w:t>Fish GIT – forage fish indicator related to warming temperatures on abundance</w:t>
            </w:r>
          </w:p>
          <w:p w14:paraId="1B4530E6" w14:textId="77777777" w:rsidR="001474AF" w:rsidRPr="001474AF" w:rsidRDefault="001474AF"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p>
          <w:p w14:paraId="48719FC0" w14:textId="3559E419" w:rsidR="001474AF" w:rsidRPr="001474AF" w:rsidRDefault="004F7ECE"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c. </w:t>
            </w:r>
            <w:r w:rsidR="001474AF" w:rsidRPr="001474AF">
              <w:rPr>
                <w:sz w:val="22"/>
                <w:szCs w:val="22"/>
              </w:rPr>
              <w:t xml:space="preserve">WQGIT – Review climate model narrative language and provide suggestions on the language for easier interpretation </w:t>
            </w:r>
          </w:p>
          <w:p w14:paraId="4A0A6B6E" w14:textId="77777777" w:rsidR="001474AF" w:rsidRPr="001474AF" w:rsidRDefault="001474AF"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p>
          <w:p w14:paraId="0CC83D45" w14:textId="647EC195" w:rsidR="001474AF" w:rsidRPr="001474AF" w:rsidRDefault="004F7ECE"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d. </w:t>
            </w:r>
            <w:r w:rsidR="001474AF" w:rsidRPr="001474AF">
              <w:rPr>
                <w:sz w:val="22"/>
                <w:szCs w:val="22"/>
              </w:rPr>
              <w:t>Modeling – Application of climate TMDL model projections to inform adaptation decisions</w:t>
            </w:r>
          </w:p>
          <w:p w14:paraId="78E33F87" w14:textId="77777777" w:rsidR="001474AF" w:rsidRDefault="001474AF"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p>
          <w:p w14:paraId="4109187A" w14:textId="77C8B90E" w:rsidR="001474AF" w:rsidRDefault="004F7ECE"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e. </w:t>
            </w:r>
            <w:r w:rsidR="001474AF">
              <w:rPr>
                <w:sz w:val="22"/>
                <w:szCs w:val="22"/>
              </w:rPr>
              <w:t xml:space="preserve">Social science outcome review </w:t>
            </w:r>
            <w:r w:rsidR="00C80478">
              <w:rPr>
                <w:sz w:val="22"/>
                <w:szCs w:val="22"/>
              </w:rPr>
              <w:t>(</w:t>
            </w:r>
            <w:r w:rsidR="001474AF">
              <w:rPr>
                <w:sz w:val="22"/>
                <w:szCs w:val="22"/>
              </w:rPr>
              <w:t>GIT-funded project</w:t>
            </w:r>
            <w:r w:rsidR="00C80478">
              <w:rPr>
                <w:sz w:val="22"/>
                <w:szCs w:val="22"/>
              </w:rPr>
              <w:t>)</w:t>
            </w:r>
          </w:p>
          <w:p w14:paraId="14FCD2AB" w14:textId="77777777" w:rsidR="001474AF" w:rsidRPr="00E67607" w:rsidRDefault="001474AF" w:rsidP="00501C81">
            <w:pPr>
              <w:pStyle w:val="CommentText"/>
              <w:cnfStyle w:val="000000000000" w:firstRow="0" w:lastRow="0" w:firstColumn="0" w:lastColumn="0" w:oddVBand="0" w:evenVBand="0" w:oddHBand="0" w:evenHBand="0" w:firstRowFirstColumn="0" w:firstRowLastColumn="0" w:lastRowFirstColumn="0" w:lastRowLastColumn="0"/>
              <w:rPr>
                <w:sz w:val="22"/>
                <w:szCs w:val="22"/>
              </w:rPr>
            </w:pPr>
          </w:p>
        </w:tc>
        <w:tc>
          <w:tcPr>
            <w:tcW w:w="1763" w:type="dxa"/>
            <w:shd w:val="clear" w:color="auto" w:fill="FFFFFF" w:themeFill="background1"/>
          </w:tcPr>
          <w:p w14:paraId="422AB580" w14:textId="7A43DC82" w:rsidR="001474AF" w:rsidRPr="00E67607" w:rsidRDefault="00501C81" w:rsidP="00501C81">
            <w:pPr>
              <w:spacing w:line="276" w:lineRule="auto"/>
              <w:cnfStyle w:val="000000000000" w:firstRow="0" w:lastRow="0" w:firstColumn="0" w:lastColumn="0" w:oddVBand="0" w:evenVBand="0" w:oddHBand="0" w:evenHBand="0" w:firstRowFirstColumn="0" w:firstRowLastColumn="0" w:lastRowFirstColumn="0" w:lastRowLastColumn="0"/>
            </w:pPr>
            <w:r>
              <w:t>R</w:t>
            </w:r>
            <w:r w:rsidR="001474AF" w:rsidRPr="00E67607">
              <w:t>elevant CBP GIT/workgroup</w:t>
            </w:r>
            <w:r>
              <w:t xml:space="preserve"> climate-related activities</w:t>
            </w:r>
            <w:r w:rsidR="001474AF" w:rsidRPr="00E67607">
              <w:t xml:space="preserve">, </w:t>
            </w:r>
            <w:r w:rsidR="00617636">
              <w:t xml:space="preserve">CRWG </w:t>
            </w:r>
            <w:r w:rsidR="001474AF" w:rsidRPr="00E67607">
              <w:t>topical experts</w:t>
            </w:r>
            <w:r w:rsidR="00617636">
              <w:t xml:space="preserve"> </w:t>
            </w:r>
          </w:p>
        </w:tc>
        <w:tc>
          <w:tcPr>
            <w:tcW w:w="1610" w:type="dxa"/>
            <w:shd w:val="clear" w:color="auto" w:fill="FFFFFF" w:themeFill="background1"/>
          </w:tcPr>
          <w:p w14:paraId="7B81BEFF"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c>
          <w:tcPr>
            <w:tcW w:w="2028" w:type="dxa"/>
            <w:shd w:val="clear" w:color="auto" w:fill="FFFFFF" w:themeFill="background1"/>
          </w:tcPr>
          <w:p w14:paraId="3B893220" w14:textId="77777777" w:rsidR="001474AF" w:rsidRPr="00E67607" w:rsidRDefault="001474AF" w:rsidP="00501C81">
            <w:pPr>
              <w:spacing w:line="276" w:lineRule="auto"/>
              <w:cnfStyle w:val="000000000000" w:firstRow="0" w:lastRow="0" w:firstColumn="0" w:lastColumn="0" w:oddVBand="0" w:evenVBand="0" w:oddHBand="0" w:evenHBand="0" w:firstRowFirstColumn="0" w:firstRowLastColumn="0" w:lastRowFirstColumn="0" w:lastRowLastColumn="0"/>
            </w:pPr>
          </w:p>
        </w:tc>
      </w:tr>
    </w:tbl>
    <w:p w14:paraId="320719E8" w14:textId="77777777" w:rsidR="001474AF" w:rsidRPr="001474AF" w:rsidRDefault="001474AF" w:rsidP="001474AF"/>
    <w:sectPr w:rsidR="001474AF" w:rsidRPr="001474AF" w:rsidSect="00FC2318">
      <w:footerReference w:type="default" r:id="rId14"/>
      <w:headerReference w:type="first" r:id="rId15"/>
      <w:footerReference w:type="first" r:id="rId16"/>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ulie.Reichert-Nguyen" w:date="2021-01-21T08:20:00Z" w:initials="J">
    <w:p w14:paraId="3F11E916" w14:textId="72F3F039" w:rsidR="00501C81" w:rsidRDefault="00501C81">
      <w:pPr>
        <w:pStyle w:val="CommentText"/>
      </w:pPr>
      <w:r>
        <w:rPr>
          <w:rStyle w:val="CommentReference"/>
        </w:rPr>
        <w:annotationRef/>
      </w:r>
      <w:r>
        <w:t>Merged non-climate related/multiple stressors factor with this factor. CRWG does not have the capacity to address the non-climate factors (other workgroups do). I recommend we collaborate with other workgroups to ensure that information is collected for both climate and non-climate stressors to be able to consider multiple stressors.</w:t>
      </w:r>
    </w:p>
  </w:comment>
  <w:comment w:id="24" w:author="Julie.Reichert-Nguyen" w:date="2021-01-21T08:51:00Z" w:initials="J">
    <w:p w14:paraId="0162F7C5" w14:textId="0B59AA82" w:rsidR="00501C81" w:rsidRDefault="00501C81">
      <w:pPr>
        <w:pStyle w:val="CommentText"/>
      </w:pPr>
      <w:r>
        <w:rPr>
          <w:rStyle w:val="CommentReference"/>
        </w:rPr>
        <w:annotationRef/>
      </w:r>
      <w:r>
        <w:t>Build into logic item – new workgroup focus – synthesis work to support targeting of adaptation projects, provide technical assistance/expertise to develop</w:t>
      </w:r>
    </w:p>
  </w:comment>
  <w:comment w:id="26" w:author="Julie.Reichert-Nguyen" w:date="2021-01-21T22:15:00Z" w:initials="J">
    <w:p w14:paraId="68B3F87B" w14:textId="7ED349B0" w:rsidR="00501C81" w:rsidRDefault="00501C81">
      <w:pPr>
        <w:pStyle w:val="CommentText"/>
      </w:pPr>
      <w:r>
        <w:rPr>
          <w:rStyle w:val="CommentReference"/>
        </w:rPr>
        <w:annotationRef/>
      </w:r>
      <w:r>
        <w:t>I recommend that we incorporate variability in approaches under this factor.</w:t>
      </w:r>
    </w:p>
  </w:comment>
  <w:comment w:id="30" w:author="Julie.Reichert-Nguyen" w:date="2021-01-21T13:48:00Z" w:initials="J">
    <w:p w14:paraId="1D3B6A66" w14:textId="1F5B94D4" w:rsidR="00501C81" w:rsidRDefault="00501C81">
      <w:pPr>
        <w:pStyle w:val="CommentText"/>
      </w:pPr>
      <w:r>
        <w:rPr>
          <w:rStyle w:val="CommentReference"/>
        </w:rPr>
        <w:annotationRef/>
      </w:r>
      <w:r>
        <w:t>Is “consistent” the right word? Approaches will vary across the watershed? I feel this should focus on best approaches for impacts that need to be addressed for that area.</w:t>
      </w:r>
    </w:p>
  </w:comment>
  <w:comment w:id="49" w:author="Julie.Reichert-Nguyen" w:date="2021-01-25T23:29:00Z" w:initials="J">
    <w:p w14:paraId="13B8DDE1" w14:textId="21415B72" w:rsidR="00BD2B6E" w:rsidRDefault="00BD2B6E">
      <w:pPr>
        <w:pStyle w:val="CommentText"/>
      </w:pPr>
      <w:r>
        <w:rPr>
          <w:rStyle w:val="CommentReference"/>
        </w:rPr>
        <w:annotationRef/>
      </w:r>
      <w:r>
        <w:t>Need to sort this out.</w:t>
      </w:r>
    </w:p>
  </w:comment>
  <w:comment w:id="54" w:author="Julie.Reichert-Nguyen" w:date="2021-01-21T22:32:00Z" w:initials="J">
    <w:p w14:paraId="50BE7A44" w14:textId="6496E502" w:rsidR="00501C81" w:rsidRDefault="00501C81">
      <w:pPr>
        <w:pStyle w:val="CommentText"/>
      </w:pPr>
      <w:r>
        <w:rPr>
          <w:rStyle w:val="CommentReference"/>
        </w:rPr>
        <w:annotationRef/>
      </w:r>
      <w:r>
        <w:t>I added more context to this title since it was unclear the difference from the adaptation management approach for the BMP climate resilience efforts.</w:t>
      </w:r>
    </w:p>
  </w:comment>
  <w:comment w:id="55" w:author="Julie.Reichert-Nguyen" w:date="2021-01-25T23:07:00Z" w:initials="J">
    <w:p w14:paraId="43EB4DE7" w14:textId="77777777" w:rsidR="00501C81" w:rsidRPr="00B17DD3" w:rsidRDefault="00501C81" w:rsidP="00B17DD3">
      <w:pPr>
        <w:shd w:val="clear" w:color="auto" w:fill="FFFFFF"/>
        <w:spacing w:before="100" w:beforeAutospacing="1" w:after="100" w:afterAutospacing="1" w:line="240" w:lineRule="auto"/>
        <w:rPr>
          <w:rFonts w:ascii="Arial" w:eastAsia="Times New Roman" w:hAnsi="Arial" w:cs="Arial"/>
          <w:color w:val="222222"/>
          <w:sz w:val="24"/>
          <w:szCs w:val="24"/>
        </w:rPr>
      </w:pPr>
      <w:r>
        <w:rPr>
          <w:rStyle w:val="CommentReference"/>
        </w:rPr>
        <w:annotationRef/>
      </w:r>
      <w:r>
        <w:t xml:space="preserve">From Nicole </w:t>
      </w:r>
      <w:proofErr w:type="spellStart"/>
      <w:r>
        <w:t>Carlozo</w:t>
      </w:r>
      <w:proofErr w:type="spellEnd"/>
      <w:r>
        <w:t xml:space="preserve">: </w:t>
      </w:r>
      <w:r w:rsidRPr="00B17DD3">
        <w:rPr>
          <w:rFonts w:ascii="Arial" w:eastAsia="Times New Roman" w:hAnsi="Arial" w:cs="Arial"/>
          <w:color w:val="222222"/>
          <w:sz w:val="24"/>
          <w:szCs w:val="24"/>
        </w:rPr>
        <w:t>Agree that it should be a priority</w:t>
      </w:r>
    </w:p>
    <w:p w14:paraId="35187541" w14:textId="77777777" w:rsidR="00501C81" w:rsidRPr="00B17DD3" w:rsidRDefault="00501C81" w:rsidP="00B17DD3">
      <w:pPr>
        <w:numPr>
          <w:ilvl w:val="0"/>
          <w:numId w:val="36"/>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17DD3">
        <w:rPr>
          <w:rFonts w:ascii="Arial" w:eastAsia="Times New Roman" w:hAnsi="Arial" w:cs="Arial"/>
          <w:color w:val="222222"/>
          <w:sz w:val="24"/>
          <w:szCs w:val="24"/>
        </w:rPr>
        <w:t>Could this be broadened to “impacts to habitats and their ecosystem services”</w:t>
      </w:r>
    </w:p>
    <w:p w14:paraId="06570C65" w14:textId="77777777" w:rsidR="00501C81" w:rsidRPr="00B17DD3" w:rsidRDefault="00501C81" w:rsidP="00B17DD3">
      <w:pPr>
        <w:numPr>
          <w:ilvl w:val="0"/>
          <w:numId w:val="36"/>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17DD3">
        <w:rPr>
          <w:rFonts w:ascii="Arial" w:eastAsia="Times New Roman" w:hAnsi="Arial" w:cs="Arial"/>
          <w:color w:val="222222"/>
          <w:sz w:val="24"/>
          <w:szCs w:val="24"/>
        </w:rPr>
        <w:t>Interested in understanding how marsh condition and services (water quality and co benefits) may change as climate change impacts the region</w:t>
      </w:r>
    </w:p>
    <w:p w14:paraId="548320A2" w14:textId="77777777" w:rsidR="00501C81" w:rsidRPr="00B17DD3" w:rsidRDefault="00501C81" w:rsidP="00B17DD3">
      <w:pPr>
        <w:numPr>
          <w:ilvl w:val="0"/>
          <w:numId w:val="36"/>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17DD3">
        <w:rPr>
          <w:rFonts w:ascii="Arial" w:eastAsia="Times New Roman" w:hAnsi="Arial" w:cs="Arial"/>
          <w:color w:val="222222"/>
          <w:sz w:val="24"/>
          <w:szCs w:val="24"/>
        </w:rPr>
        <w:t>This type of research could inform large scale restoration prioritization that would be more competitive within federal resilience funding programs (and help us meet our wetland Workgroup goals)</w:t>
      </w:r>
    </w:p>
    <w:p w14:paraId="4587CB8E" w14:textId="77777777" w:rsidR="00501C81" w:rsidRPr="00B17DD3" w:rsidRDefault="00501C81" w:rsidP="00B17DD3">
      <w:pPr>
        <w:numPr>
          <w:ilvl w:val="0"/>
          <w:numId w:val="36"/>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17DD3">
        <w:rPr>
          <w:rFonts w:ascii="Arial" w:eastAsia="Times New Roman" w:hAnsi="Arial" w:cs="Arial"/>
          <w:color w:val="222222"/>
          <w:sz w:val="24"/>
          <w:szCs w:val="24"/>
        </w:rPr>
        <w:t>Academic and research partners? UMCES, CBSSC, SERC</w:t>
      </w:r>
    </w:p>
    <w:p w14:paraId="573258E6" w14:textId="4D9179D3" w:rsidR="00501C81" w:rsidRDefault="00501C81">
      <w:pPr>
        <w:pStyle w:val="CommentText"/>
      </w:pPr>
    </w:p>
  </w:comment>
  <w:comment w:id="59" w:author="Julie.Reichert-Nguyen" w:date="2021-01-25T22:45:00Z" w:initials="J">
    <w:p w14:paraId="432033D3" w14:textId="77777777" w:rsidR="00617636" w:rsidRDefault="00501C81" w:rsidP="00F42D22">
      <w:pPr>
        <w:pStyle w:val="CommentText"/>
      </w:pPr>
      <w:r>
        <w:rPr>
          <w:rStyle w:val="CommentReference"/>
        </w:rPr>
        <w:annotationRef/>
      </w:r>
      <w:r w:rsidR="00617636">
        <w:t xml:space="preserve">Run this idea by workgroup. </w:t>
      </w:r>
    </w:p>
    <w:p w14:paraId="4B8D7880" w14:textId="77777777" w:rsidR="00617636" w:rsidRDefault="00617636" w:rsidP="00F42D22">
      <w:pPr>
        <w:pStyle w:val="CommentText"/>
      </w:pPr>
    </w:p>
    <w:p w14:paraId="2BFE973A" w14:textId="4C5A9EDE" w:rsidR="00501C81" w:rsidRPr="00B92BBC" w:rsidRDefault="00501C81" w:rsidP="00F42D22">
      <w:pPr>
        <w:pStyle w:val="CommentText"/>
        <w:rPr>
          <w:rFonts w:ascii="Arial" w:eastAsia="Times New Roman" w:hAnsi="Arial" w:cs="Arial"/>
          <w:color w:val="222222"/>
          <w:sz w:val="24"/>
          <w:szCs w:val="24"/>
        </w:rPr>
      </w:pPr>
      <w:r>
        <w:t>We need to define what we mean by design plans.</w:t>
      </w:r>
    </w:p>
    <w:p w14:paraId="1914D3F4" w14:textId="5C14F3D3" w:rsidR="00501C81" w:rsidRDefault="00501C81">
      <w:pPr>
        <w:pStyle w:val="CommentText"/>
      </w:pPr>
    </w:p>
  </w:comment>
  <w:comment w:id="60" w:author="Julie.Reichert-Nguyen" w:date="2021-01-22T00:18:00Z" w:initials="J">
    <w:p w14:paraId="58C8876D" w14:textId="4D2D9215" w:rsidR="00501C81" w:rsidRDefault="00501C81" w:rsidP="00B92BBC">
      <w:pPr>
        <w:pStyle w:val="CommentText"/>
      </w:pPr>
      <w:r>
        <w:rPr>
          <w:rStyle w:val="CommentReference"/>
        </w:rPr>
        <w:annotationRef/>
      </w:r>
      <w:r>
        <w:t>Run idea by workgroup—need their support to make this happen</w:t>
      </w:r>
    </w:p>
    <w:p w14:paraId="684A1395" w14:textId="6622950C" w:rsidR="00501C81" w:rsidRDefault="00501C81" w:rsidP="00B92BBC">
      <w:pPr>
        <w:pStyle w:val="CommentText"/>
      </w:pPr>
    </w:p>
    <w:p w14:paraId="57BCD549" w14:textId="7005CFF5" w:rsidR="00501C81" w:rsidRDefault="00501C81" w:rsidP="00B92BBC">
      <w:pPr>
        <w:pStyle w:val="CommentText"/>
      </w:pPr>
      <w:r>
        <w:t xml:space="preserve">From Nicole </w:t>
      </w:r>
      <w:proofErr w:type="spellStart"/>
      <w:r>
        <w:t>Carlozo</w:t>
      </w:r>
      <w:proofErr w:type="spellEnd"/>
      <w:r>
        <w:t xml:space="preserve">: </w:t>
      </w:r>
      <w:r w:rsidRPr="00B92BBC">
        <w:rPr>
          <w:rFonts w:ascii="Arial" w:eastAsia="Times New Roman" w:hAnsi="Arial" w:cs="Arial"/>
          <w:color w:val="222222"/>
          <w:sz w:val="24"/>
          <w:szCs w:val="24"/>
        </w:rPr>
        <w:t xml:space="preserve">In MD, we have partners that assist communities with proposal development (Watershed Restoration Specialists, Regional MDP Planners, Local </w:t>
      </w:r>
      <w:proofErr w:type="spellStart"/>
      <w:r w:rsidRPr="00B92BBC">
        <w:rPr>
          <w:rFonts w:ascii="Arial" w:eastAsia="Times New Roman" w:hAnsi="Arial" w:cs="Arial"/>
          <w:color w:val="222222"/>
          <w:sz w:val="24"/>
          <w:szCs w:val="24"/>
        </w:rPr>
        <w:t>Riverkeepers</w:t>
      </w:r>
      <w:proofErr w:type="spellEnd"/>
      <w:r w:rsidRPr="00B92BBC">
        <w:rPr>
          <w:rFonts w:ascii="Arial" w:eastAsia="Times New Roman" w:hAnsi="Arial" w:cs="Arial"/>
          <w:color w:val="222222"/>
          <w:sz w:val="24"/>
          <w:szCs w:val="24"/>
        </w:rPr>
        <w:t xml:space="preserve">, Local land trusts, </w:t>
      </w:r>
      <w:proofErr w:type="spellStart"/>
      <w:r w:rsidRPr="00B92BBC">
        <w:rPr>
          <w:rFonts w:ascii="Arial" w:eastAsia="Times New Roman" w:hAnsi="Arial" w:cs="Arial"/>
          <w:color w:val="222222"/>
          <w:sz w:val="24"/>
          <w:szCs w:val="24"/>
        </w:rPr>
        <w:t>etc</w:t>
      </w:r>
      <w:proofErr w:type="spellEnd"/>
      <w:r w:rsidRPr="00B92BBC">
        <w:rPr>
          <w:rFonts w:ascii="Arial" w:eastAsia="Times New Roman" w:hAnsi="Arial" w:cs="Arial"/>
          <w:color w:val="222222"/>
          <w:sz w:val="24"/>
          <w:szCs w:val="24"/>
        </w:rPr>
        <w:t>). Do other states have partners in these roles? Would it make sense to work with these partners? Do these partners need training/assistance?</w:t>
      </w:r>
    </w:p>
  </w:comment>
  <w:comment w:id="61" w:author="Julie.Reichert-Nguyen" w:date="2021-01-25T23:29:00Z" w:initials="J">
    <w:p w14:paraId="52A1E066" w14:textId="3E06D692" w:rsidR="00BD2B6E" w:rsidRPr="00BD2B6E" w:rsidRDefault="00BD2B6E" w:rsidP="00BD2B6E">
      <w:pPr>
        <w:pStyle w:val="CommentText"/>
      </w:pPr>
      <w:r>
        <w:rPr>
          <w:rStyle w:val="CommentReference"/>
        </w:rPr>
        <w:annotationRef/>
      </w:r>
      <w:r>
        <w:t xml:space="preserve">From Nicole </w:t>
      </w:r>
      <w:proofErr w:type="spellStart"/>
      <w:r>
        <w:t>Carlozo</w:t>
      </w:r>
      <w:proofErr w:type="spellEnd"/>
      <w:r>
        <w:t xml:space="preserve">: </w:t>
      </w:r>
      <w:r>
        <w:rPr>
          <w:rFonts w:ascii="Arial" w:hAnsi="Arial" w:cs="Arial"/>
          <w:color w:val="222222"/>
        </w:rPr>
        <w:t>Agree that it should be a priority</w:t>
      </w:r>
    </w:p>
    <w:p w14:paraId="272A8C1D" w14:textId="77777777" w:rsidR="00BD2B6E" w:rsidRDefault="00BD2B6E" w:rsidP="00BD2B6E">
      <w:pPr>
        <w:numPr>
          <w:ilvl w:val="0"/>
          <w:numId w:val="48"/>
        </w:numPr>
        <w:shd w:val="clear" w:color="auto" w:fill="FFFFFF"/>
        <w:spacing w:before="100" w:beforeAutospacing="1" w:after="100" w:afterAutospacing="1" w:line="240" w:lineRule="auto"/>
        <w:ind w:left="945"/>
        <w:rPr>
          <w:rFonts w:ascii="Arial" w:hAnsi="Arial" w:cs="Arial"/>
          <w:color w:val="222222"/>
        </w:rPr>
      </w:pPr>
      <w:r>
        <w:rPr>
          <w:rFonts w:ascii="Arial" w:hAnsi="Arial" w:cs="Arial"/>
          <w:color w:val="222222"/>
        </w:rPr>
        <w:t>TNC has reached out to MD DNR about blue carbon pilot projects and may be willing to partner. </w:t>
      </w:r>
    </w:p>
    <w:p w14:paraId="264DECF5" w14:textId="77777777" w:rsidR="00BD2B6E" w:rsidRDefault="00BD2B6E" w:rsidP="00BD2B6E">
      <w:pPr>
        <w:numPr>
          <w:ilvl w:val="0"/>
          <w:numId w:val="48"/>
        </w:numPr>
        <w:shd w:val="clear" w:color="auto" w:fill="FFFFFF"/>
        <w:spacing w:before="100" w:beforeAutospacing="1" w:after="100" w:afterAutospacing="1" w:line="240" w:lineRule="auto"/>
        <w:ind w:left="945"/>
        <w:rPr>
          <w:rFonts w:ascii="Arial" w:hAnsi="Arial" w:cs="Arial"/>
          <w:color w:val="222222"/>
        </w:rPr>
      </w:pPr>
      <w:r>
        <w:rPr>
          <w:rFonts w:ascii="Arial" w:hAnsi="Arial" w:cs="Arial"/>
          <w:color w:val="222222"/>
        </w:rPr>
        <w:t>There may be policy implications to selling credits from state-funded projects or projects on state lands. At the same time, crediting requires long-term commitment to conservation of the resource, robust monitoring, and larger acreage threshold than what we see from typical community-level projects. A look at policy as well as science is needed.</w:t>
      </w:r>
    </w:p>
    <w:p w14:paraId="1688443B" w14:textId="77777777" w:rsidR="00BD2B6E" w:rsidRDefault="00BD2B6E" w:rsidP="00BD2B6E">
      <w:pPr>
        <w:numPr>
          <w:ilvl w:val="0"/>
          <w:numId w:val="48"/>
        </w:numPr>
        <w:shd w:val="clear" w:color="auto" w:fill="FFFFFF"/>
        <w:spacing w:before="100" w:beforeAutospacing="1" w:after="100" w:afterAutospacing="1" w:line="240" w:lineRule="auto"/>
        <w:ind w:left="945"/>
        <w:rPr>
          <w:rFonts w:ascii="Arial" w:hAnsi="Arial" w:cs="Arial"/>
          <w:color w:val="222222"/>
        </w:rPr>
      </w:pPr>
      <w:r>
        <w:rPr>
          <w:rFonts w:ascii="Arial" w:hAnsi="Arial" w:cs="Arial"/>
          <w:color w:val="222222"/>
        </w:rPr>
        <w:t>Duke University just completed a </w:t>
      </w:r>
      <w:hyperlink r:id="rId1" w:tgtFrame="_blank" w:history="1">
        <w:r>
          <w:rPr>
            <w:rStyle w:val="Hyperlink"/>
            <w:rFonts w:ascii="Arial" w:hAnsi="Arial" w:cs="Arial"/>
            <w:color w:val="1155CC"/>
          </w:rPr>
          <w:t>multi-state analysis </w:t>
        </w:r>
      </w:hyperlink>
      <w:r>
        <w:rPr>
          <w:rFonts w:ascii="Arial" w:hAnsi="Arial" w:cs="Arial"/>
          <w:color w:val="222222"/>
        </w:rPr>
        <w:t>(NY down to NC) of blue carbon and impacts due to sea level rise</w:t>
      </w:r>
    </w:p>
    <w:p w14:paraId="34EDEE60" w14:textId="77777777" w:rsidR="00BD2B6E" w:rsidRDefault="00BD2B6E">
      <w:pPr>
        <w:pStyle w:val="CommentText"/>
      </w:pPr>
    </w:p>
  </w:comment>
  <w:comment w:id="62" w:author="Julie.Reichert-Nguyen" w:date="2021-01-22T00:02:00Z" w:initials="J">
    <w:p w14:paraId="1311B2ED" w14:textId="6AC41D2E" w:rsidR="00501C81" w:rsidRDefault="00501C81">
      <w:pPr>
        <w:pStyle w:val="CommentText"/>
      </w:pPr>
      <w:r>
        <w:rPr>
          <w:rStyle w:val="CommentReference"/>
        </w:rPr>
        <w:annotationRef/>
      </w:r>
      <w:r>
        <w:t>This was recommended during Management Board meeting</w:t>
      </w:r>
    </w:p>
  </w:comment>
  <w:comment w:id="64" w:author="Julie.Reichert-Nguyen" w:date="2021-01-25T23:09:00Z" w:initials="J">
    <w:p w14:paraId="72B9DF8C" w14:textId="77777777" w:rsidR="00501C81" w:rsidRPr="00B17DD3" w:rsidRDefault="00501C81" w:rsidP="00B17DD3">
      <w:pPr>
        <w:shd w:val="clear" w:color="auto" w:fill="FFFFFF"/>
        <w:spacing w:before="100" w:beforeAutospacing="1" w:after="100" w:afterAutospacing="1" w:line="240" w:lineRule="auto"/>
        <w:rPr>
          <w:rFonts w:ascii="Arial" w:eastAsia="Times New Roman" w:hAnsi="Arial" w:cs="Arial"/>
          <w:color w:val="222222"/>
          <w:sz w:val="24"/>
          <w:szCs w:val="24"/>
        </w:rPr>
      </w:pPr>
      <w:r>
        <w:rPr>
          <w:rStyle w:val="CommentReference"/>
        </w:rPr>
        <w:annotationRef/>
      </w:r>
      <w:r>
        <w:t xml:space="preserve">From Nicole </w:t>
      </w:r>
      <w:proofErr w:type="spellStart"/>
      <w:r>
        <w:t>Carlozo</w:t>
      </w:r>
      <w:proofErr w:type="spellEnd"/>
      <w:r>
        <w:t xml:space="preserve">: </w:t>
      </w:r>
      <w:r w:rsidRPr="00B17DD3">
        <w:rPr>
          <w:rFonts w:ascii="Arial" w:eastAsia="Times New Roman" w:hAnsi="Arial" w:cs="Arial"/>
          <w:color w:val="222222"/>
          <w:sz w:val="24"/>
          <w:szCs w:val="24"/>
        </w:rPr>
        <w:t>Agree that it should be secondary</w:t>
      </w:r>
    </w:p>
    <w:p w14:paraId="5FC1EBED" w14:textId="77777777" w:rsidR="00501C81" w:rsidRPr="00B17DD3" w:rsidRDefault="00501C81" w:rsidP="00B17DD3">
      <w:pPr>
        <w:numPr>
          <w:ilvl w:val="0"/>
          <w:numId w:val="37"/>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17DD3">
        <w:rPr>
          <w:rFonts w:ascii="Arial" w:eastAsia="Times New Roman" w:hAnsi="Arial" w:cs="Arial"/>
          <w:color w:val="222222"/>
          <w:sz w:val="24"/>
          <w:szCs w:val="24"/>
        </w:rPr>
        <w:t>Reach out to NERRS partners for further development (MD DNR contact is Kyle Derby). Data synthesis and analysis is something that would also need to be addressed if we went down this road (another capacity issue).</w:t>
      </w:r>
    </w:p>
    <w:p w14:paraId="740E0774" w14:textId="69332C40" w:rsidR="00501C81" w:rsidRDefault="00501C81">
      <w:pPr>
        <w:pStyle w:val="CommentText"/>
      </w:pPr>
    </w:p>
  </w:comment>
  <w:comment w:id="65" w:author="Julie.Reichert-Nguyen" w:date="2021-01-21T22:32:00Z" w:initials="J">
    <w:p w14:paraId="0AA160DC" w14:textId="77777777" w:rsidR="00501C81" w:rsidRDefault="00501C81" w:rsidP="001474AF">
      <w:pPr>
        <w:pStyle w:val="CommentText"/>
      </w:pPr>
      <w:r>
        <w:rPr>
          <w:rStyle w:val="CommentReference"/>
        </w:rPr>
        <w:annotationRef/>
      </w:r>
      <w:r>
        <w:t>I added more context to this title since it was unclear the difference from the adaptation management approach for the BMP climate resilience efforts.</w:t>
      </w:r>
    </w:p>
  </w:comment>
  <w:comment w:id="66" w:author="Julie.Reichert-Nguyen" w:date="2021-01-25T23:23:00Z" w:initials="J">
    <w:p w14:paraId="15674DA7" w14:textId="63E6F47F" w:rsidR="00501C81" w:rsidRDefault="00501C81">
      <w:pPr>
        <w:pStyle w:val="CommentText"/>
      </w:pPr>
      <w:r>
        <w:rPr>
          <w:rStyle w:val="CommentReference"/>
        </w:rPr>
        <w:annotationRef/>
      </w:r>
      <w:r>
        <w:t>Need to run by STAR and GIS Team</w:t>
      </w:r>
    </w:p>
  </w:comment>
  <w:comment w:id="67" w:author="Julie.Reichert-Nguyen" w:date="2021-01-21T23:59:00Z" w:initials="J">
    <w:p w14:paraId="5BCCDF57" w14:textId="0A3B5CF1" w:rsidR="00501C81" w:rsidRDefault="00501C81" w:rsidP="00B17DD3">
      <w:pPr>
        <w:pStyle w:val="CommentText"/>
      </w:pPr>
      <w:r>
        <w:rPr>
          <w:rStyle w:val="CommentReference"/>
        </w:rPr>
        <w:annotationRef/>
      </w:r>
      <w:r>
        <w:t xml:space="preserve">Nicole </w:t>
      </w:r>
      <w:proofErr w:type="spellStart"/>
      <w:r>
        <w:t>Carlozo</w:t>
      </w:r>
      <w:proofErr w:type="spellEnd"/>
      <w:r>
        <w:t>: Did we actually develop a comprehensive list of existing workshops where we could add on a half day event? Might want to revisit this to be broader than Chesapeake Watershed Forum. I think there was a lot of interest in this pre COVID. I might mark this one as yellow and see if we can narrow down the focus of a "Chesapeake Bay Workshop" or "adaptation related training."</w:t>
      </w:r>
    </w:p>
    <w:p w14:paraId="226946FE" w14:textId="354274F9" w:rsidR="00501C81" w:rsidRDefault="00501C81" w:rsidP="00B17DD3">
      <w:pPr>
        <w:pStyle w:val="CommentText"/>
      </w:pPr>
    </w:p>
    <w:p w14:paraId="6A4D0F09" w14:textId="77777777" w:rsidR="00501C81" w:rsidRPr="00312194" w:rsidRDefault="00501C81" w:rsidP="00312194">
      <w:pPr>
        <w:shd w:val="clear" w:color="auto" w:fill="FFFFFF"/>
        <w:spacing w:before="100" w:beforeAutospacing="1" w:after="100" w:afterAutospacing="1" w:line="240" w:lineRule="auto"/>
        <w:rPr>
          <w:rFonts w:ascii="Arial" w:eastAsia="Times New Roman" w:hAnsi="Arial" w:cs="Arial"/>
          <w:color w:val="222222"/>
          <w:sz w:val="24"/>
          <w:szCs w:val="24"/>
        </w:rPr>
      </w:pPr>
      <w:r w:rsidRPr="00312194">
        <w:rPr>
          <w:rFonts w:ascii="Arial" w:eastAsia="Times New Roman" w:hAnsi="Arial" w:cs="Arial"/>
          <w:color w:val="222222"/>
          <w:sz w:val="24"/>
          <w:szCs w:val="24"/>
        </w:rPr>
        <w:t>What would a workshop or training entail? Focus on developing goals for this type of engagement. This could be an education-related activity (i.e. sharing the indicators, or progress on the Outcome, etc.), an information sharing activity (inviting researchers on relevant topics), or a way of seeking feedback on regional data needs or gaps. A similar case could be made for adaptation. </w:t>
      </w:r>
    </w:p>
    <w:p w14:paraId="1B96A921" w14:textId="77777777" w:rsidR="00501C81" w:rsidRDefault="00501C81" w:rsidP="00312194">
      <w:pPr>
        <w:shd w:val="clear" w:color="auto" w:fill="FFFFFF"/>
        <w:spacing w:before="100" w:beforeAutospacing="1" w:after="100" w:afterAutospacing="1" w:line="240" w:lineRule="auto"/>
        <w:rPr>
          <w:rFonts w:ascii="Arial" w:eastAsia="Times New Roman" w:hAnsi="Arial" w:cs="Arial"/>
          <w:color w:val="222222"/>
          <w:sz w:val="24"/>
          <w:szCs w:val="24"/>
        </w:rPr>
      </w:pPr>
    </w:p>
    <w:p w14:paraId="2946A92F" w14:textId="10BF7275" w:rsidR="00501C81" w:rsidRPr="00312194" w:rsidRDefault="00501C81" w:rsidP="00312194">
      <w:pPr>
        <w:shd w:val="clear" w:color="auto" w:fill="FFFFFF"/>
        <w:spacing w:before="100" w:beforeAutospacing="1" w:after="100" w:afterAutospacing="1" w:line="240" w:lineRule="auto"/>
        <w:rPr>
          <w:rFonts w:ascii="Arial" w:eastAsia="Times New Roman" w:hAnsi="Arial" w:cs="Arial"/>
          <w:color w:val="222222"/>
          <w:sz w:val="24"/>
          <w:szCs w:val="24"/>
        </w:rPr>
      </w:pPr>
      <w:r w:rsidRPr="00312194">
        <w:rPr>
          <w:rFonts w:ascii="Arial" w:eastAsia="Times New Roman" w:hAnsi="Arial" w:cs="Arial"/>
          <w:color w:val="222222"/>
          <w:sz w:val="24"/>
          <w:szCs w:val="24"/>
        </w:rPr>
        <w:t>When the CRWG first formed, there was a lot of interest. This could be a way to engage the broader network.</w:t>
      </w:r>
    </w:p>
    <w:p w14:paraId="518E350B" w14:textId="77777777" w:rsidR="00501C81" w:rsidRDefault="00501C81" w:rsidP="00B17DD3">
      <w:pPr>
        <w:pStyle w:val="CommentText"/>
      </w:pPr>
    </w:p>
    <w:p w14:paraId="525BDDD4" w14:textId="05AF1225" w:rsidR="00501C81" w:rsidRDefault="00501C81" w:rsidP="00B17DD3">
      <w:pPr>
        <w:pStyle w:val="CommentText"/>
      </w:pPr>
    </w:p>
    <w:p w14:paraId="2857C386" w14:textId="77777777" w:rsidR="00501C81" w:rsidRDefault="00501C81" w:rsidP="00B17DD3">
      <w:pPr>
        <w:pStyle w:val="CommentText"/>
      </w:pPr>
    </w:p>
  </w:comment>
  <w:comment w:id="68" w:author="Julie.Reichert-Nguyen" w:date="2021-01-21T21:54:00Z" w:initials="J">
    <w:p w14:paraId="5FB7CD91" w14:textId="77777777" w:rsidR="00501C81" w:rsidRDefault="00501C81" w:rsidP="001474AF">
      <w:pPr>
        <w:pStyle w:val="CommentText"/>
      </w:pPr>
      <w:r>
        <w:rPr>
          <w:rStyle w:val="CommentReference"/>
        </w:rPr>
        <w:annotationRef/>
      </w:r>
      <w:r>
        <w:t>We still need to run this by the Local Engagement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11E916" w15:done="0"/>
  <w15:commentEx w15:paraId="0162F7C5" w15:done="0"/>
  <w15:commentEx w15:paraId="68B3F87B" w15:done="0"/>
  <w15:commentEx w15:paraId="1D3B6A66" w15:done="0"/>
  <w15:commentEx w15:paraId="13B8DDE1" w15:done="0"/>
  <w15:commentEx w15:paraId="50BE7A44" w15:done="0"/>
  <w15:commentEx w15:paraId="573258E6" w15:done="0"/>
  <w15:commentEx w15:paraId="1914D3F4" w15:done="0"/>
  <w15:commentEx w15:paraId="57BCD549" w15:done="0"/>
  <w15:commentEx w15:paraId="34EDEE60" w15:done="0"/>
  <w15:commentEx w15:paraId="1311B2ED" w15:done="0"/>
  <w15:commentEx w15:paraId="740E0774" w15:done="0"/>
  <w15:commentEx w15:paraId="0AA160DC" w15:done="0"/>
  <w15:commentEx w15:paraId="15674DA7" w15:done="0"/>
  <w15:commentEx w15:paraId="2857C386" w15:done="0"/>
  <w15:commentEx w15:paraId="5FB7CD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6FCF4" w16cex:dateUtc="2020-12-30T18:19:00Z"/>
  <w16cex:commentExtensible w16cex:durableId="2395C9AE" w16cex:dateUtc="2020-12-29T20:28:00Z"/>
  <w16cex:commentExtensible w16cex:durableId="239704E2" w16cex:dateUtc="2020-12-30T18:53:00Z"/>
  <w16cex:commentExtensible w16cex:durableId="2395CED1" w16cex:dateUtc="2020-12-29T20:50:00Z"/>
  <w16cex:commentExtensible w16cex:durableId="2395CEF0" w16cex:dateUtc="2020-12-29T20:51:00Z"/>
  <w16cex:commentExtensible w16cex:durableId="2396DE5E" w16cex:dateUtc="2020-12-30T16:09:00Z"/>
  <w16cex:commentExtensible w16cex:durableId="23970A02" w16cex:dateUtc="2020-12-30T19:15:00Z"/>
  <w16cex:commentExtensible w16cex:durableId="2396D887" w16cex:dateUtc="2020-12-30T15:44:00Z"/>
  <w16cex:commentExtensible w16cex:durableId="22DCEF9A" w16cex:dateUtc="2020-08-11T14:21:00Z"/>
  <w16cex:commentExtensible w16cex:durableId="22F8B760" w16cex:dateUtc="2020-09-01T16:04:00Z"/>
  <w16cex:commentExtensible w16cex:durableId="2396DF38" w16cex:dateUtc="2020-12-30T16:12:00Z"/>
  <w16cex:commentExtensible w16cex:durableId="239709A6" w16cex:dateUtc="2020-12-30T19:13:00Z"/>
  <w16cex:commentExtensible w16cex:durableId="22DCEFC0" w16cex:dateUtc="2020-08-11T14:21:00Z"/>
  <w16cex:commentExtensible w16cex:durableId="2397095B" w16cex:dateUtc="2020-12-30T19:12:00Z"/>
  <w16cex:commentExtensible w16cex:durableId="22DCEFD2" w16cex:dateUtc="2020-08-11T14:22:00Z"/>
  <w16cex:commentExtensible w16cex:durableId="2396E070" w16cex:dateUtc="2020-12-30T16:18:00Z"/>
  <w16cex:commentExtensible w16cex:durableId="2396E368" w16cex:dateUtc="2020-12-30T16:30:00Z"/>
  <w16cex:commentExtensible w16cex:durableId="2396E6A0" w16cex:dateUtc="2020-12-30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C49BD95" w16cid:durableId="2396FCF4"/>
  <w16cid:commentId w16cid:paraId="42572288" w16cid:durableId="2395C34F"/>
  <w16cid:commentId w16cid:paraId="40CA14DB" w16cid:durableId="2395C350"/>
  <w16cid:commentId w16cid:paraId="5DB6BA35" w16cid:durableId="2395C9AE"/>
  <w16cid:commentId w16cid:paraId="3A72976F" w16cid:durableId="2395C351"/>
  <w16cid:commentId w16cid:paraId="4A06F63B" w16cid:durableId="239704E2"/>
  <w16cid:commentId w16cid:paraId="500DE04E" w16cid:durableId="2395CED1"/>
  <w16cid:commentId w16cid:paraId="6445C6D1" w16cid:durableId="2395CEF0"/>
  <w16cid:commentId w16cid:paraId="5B61C07D" w16cid:durableId="2396DE5E"/>
  <w16cid:commentId w16cid:paraId="5AC78E5A" w16cid:durableId="23970A02"/>
  <w16cid:commentId w16cid:paraId="05D46592" w16cid:durableId="2395C355"/>
  <w16cid:commentId w16cid:paraId="2CC35935" w16cid:durableId="2396D887"/>
  <w16cid:commentId w16cid:paraId="5278B189" w16cid:durableId="22DCEF9A"/>
  <w16cid:commentId w16cid:paraId="7B3FAF34" w16cid:durableId="22F8B760"/>
  <w16cid:commentId w16cid:paraId="5531674F" w16cid:durableId="2396D775"/>
  <w16cid:commentId w16cid:paraId="31A62ECB" w16cid:durableId="2396DF38"/>
  <w16cid:commentId w16cid:paraId="700C5250" w16cid:durableId="239709A6"/>
  <w16cid:commentId w16cid:paraId="3B98880D" w16cid:durableId="22DCEFC0"/>
  <w16cid:commentId w16cid:paraId="65A831B6" w16cid:durableId="2395C362"/>
  <w16cid:commentId w16cid:paraId="549B51A0" w16cid:durableId="2397095B"/>
  <w16cid:commentId w16cid:paraId="00880EE7" w16cid:durableId="22DCEFD2"/>
  <w16cid:commentId w16cid:paraId="4BD43EEF" w16cid:durableId="2396D779"/>
  <w16cid:commentId w16cid:paraId="32C857F0" w16cid:durableId="2396E070"/>
  <w16cid:commentId w16cid:paraId="78DF42E5" w16cid:durableId="2396E368"/>
  <w16cid:commentId w16cid:paraId="28143CEF" w16cid:durableId="2396E6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34224" w14:textId="77777777" w:rsidR="006034DE" w:rsidRDefault="006034DE" w:rsidP="00671242">
      <w:pPr>
        <w:spacing w:after="0" w:line="240" w:lineRule="auto"/>
      </w:pPr>
      <w:r>
        <w:separator/>
      </w:r>
    </w:p>
  </w:endnote>
  <w:endnote w:type="continuationSeparator" w:id="0">
    <w:p w14:paraId="7DAD77BF" w14:textId="77777777" w:rsidR="006034DE" w:rsidRDefault="006034DE"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FDB41" w14:textId="5A093C39" w:rsidR="00501C81" w:rsidRDefault="00501C81" w:rsidP="00FC2318">
    <w:pPr>
      <w:pStyle w:val="Footer"/>
      <w:jc w:val="right"/>
    </w:pPr>
    <w:r>
      <w:t xml:space="preserve">Updated </w:t>
    </w:r>
    <w:r>
      <w:fldChar w:fldCharType="begin"/>
    </w:r>
    <w:r>
      <w:instrText xml:space="preserve"> DATE \@ "MMMM d, yyyy" </w:instrText>
    </w:r>
    <w:r>
      <w:fldChar w:fldCharType="separate"/>
    </w:r>
    <w:r>
      <w:rPr>
        <w:noProof/>
      </w:rPr>
      <w:t>January 22,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C563C8">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563C8">
      <w:rPr>
        <w:b/>
        <w:bCs/>
        <w:noProof/>
      </w:rPr>
      <w:t>14</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580B4" w14:textId="3367BB58" w:rsidR="00501C81" w:rsidRDefault="00501C81" w:rsidP="00FC7D91">
    <w:pPr>
      <w:pStyle w:val="Footer"/>
      <w:jc w:val="right"/>
    </w:pPr>
    <w:r>
      <w:t xml:space="preserve">Updated </w:t>
    </w:r>
    <w:r>
      <w:fldChar w:fldCharType="begin"/>
    </w:r>
    <w:r>
      <w:instrText xml:space="preserve"> DATE \@ "MMMM d, yyyy" </w:instrText>
    </w:r>
    <w:r>
      <w:fldChar w:fldCharType="separate"/>
    </w:r>
    <w:r>
      <w:rPr>
        <w:noProof/>
      </w:rPr>
      <w:t>January 22,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C563C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563C8">
      <w:rPr>
        <w:b/>
        <w:bCs/>
        <w:noProof/>
      </w:rPr>
      <w:t>14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DCEE2" w14:textId="77777777" w:rsidR="006034DE" w:rsidRDefault="006034DE" w:rsidP="00671242">
      <w:pPr>
        <w:spacing w:after="0" w:line="240" w:lineRule="auto"/>
      </w:pPr>
      <w:r>
        <w:separator/>
      </w:r>
    </w:p>
  </w:footnote>
  <w:footnote w:type="continuationSeparator" w:id="0">
    <w:p w14:paraId="55FE455C" w14:textId="77777777" w:rsidR="006034DE" w:rsidRDefault="006034DE"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AC2A9" w14:textId="0F835A77" w:rsidR="00501C81" w:rsidRDefault="00501C81"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501C81" w:rsidRDefault="00501C81"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501C81" w:rsidRDefault="00501C81"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501C81" w:rsidRDefault="00501C81"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501C81" w:rsidRDefault="00501C81"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501C81" w:rsidRDefault="00501C81" w:rsidP="00AA61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86884"/>
    <w:multiLevelType w:val="multilevel"/>
    <w:tmpl w:val="CD4E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D2305"/>
    <w:multiLevelType w:val="multilevel"/>
    <w:tmpl w:val="59F4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2733D"/>
    <w:multiLevelType w:val="multilevel"/>
    <w:tmpl w:val="5424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F6D32"/>
    <w:multiLevelType w:val="hybridMultilevel"/>
    <w:tmpl w:val="27BE2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F14291"/>
    <w:multiLevelType w:val="hybridMultilevel"/>
    <w:tmpl w:val="4852FB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36AA6"/>
    <w:multiLevelType w:val="multilevel"/>
    <w:tmpl w:val="660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04A2D"/>
    <w:multiLevelType w:val="hybridMultilevel"/>
    <w:tmpl w:val="49F48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010BA"/>
    <w:multiLevelType w:val="hybridMultilevel"/>
    <w:tmpl w:val="A6EAE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E2709D"/>
    <w:multiLevelType w:val="hybridMultilevel"/>
    <w:tmpl w:val="2AFE9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C15B30"/>
    <w:multiLevelType w:val="hybridMultilevel"/>
    <w:tmpl w:val="B66CE01E"/>
    <w:lvl w:ilvl="0" w:tplc="33301B74">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6B0C26"/>
    <w:multiLevelType w:val="hybridMultilevel"/>
    <w:tmpl w:val="189A41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4E27280"/>
    <w:multiLevelType w:val="hybridMultilevel"/>
    <w:tmpl w:val="ACDE51E4"/>
    <w:lvl w:ilvl="0" w:tplc="BFA6FAFE">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813815"/>
    <w:multiLevelType w:val="hybridMultilevel"/>
    <w:tmpl w:val="9E4A0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F77B7F"/>
    <w:multiLevelType w:val="hybridMultilevel"/>
    <w:tmpl w:val="29A63CB2"/>
    <w:lvl w:ilvl="0" w:tplc="6DA612F8">
      <w:start w:val="1"/>
      <w:numFmt w:val="lowerLetter"/>
      <w:lvlText w:val="%1."/>
      <w:lvlJc w:val="left"/>
      <w:pPr>
        <w:ind w:left="720" w:hanging="360"/>
      </w:pPr>
      <w:rPr>
        <w:rFonts w:hint="default"/>
        <w:color w:val="FFC000" w:themeColor="accent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5B0B80"/>
    <w:multiLevelType w:val="hybridMultilevel"/>
    <w:tmpl w:val="243EA536"/>
    <w:lvl w:ilvl="0" w:tplc="5520230E">
      <w:start w:val="1"/>
      <w:numFmt w:val="lowerLetter"/>
      <w:lvlText w:val="%1."/>
      <w:lvlJc w:val="left"/>
      <w:pPr>
        <w:ind w:left="720" w:hanging="360"/>
      </w:pPr>
      <w:rPr>
        <w:rFonts w:hint="default"/>
        <w:color w:val="FFC000" w:themeColor="accent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B357A"/>
    <w:multiLevelType w:val="hybridMultilevel"/>
    <w:tmpl w:val="4D30A1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020B47"/>
    <w:multiLevelType w:val="hybridMultilevel"/>
    <w:tmpl w:val="11E02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571616"/>
    <w:multiLevelType w:val="hybridMultilevel"/>
    <w:tmpl w:val="DD742F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9902F1"/>
    <w:multiLevelType w:val="hybridMultilevel"/>
    <w:tmpl w:val="CAA4AB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761C19"/>
    <w:multiLevelType w:val="hybridMultilevel"/>
    <w:tmpl w:val="0B5E5E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3E1CAA"/>
    <w:multiLevelType w:val="hybridMultilevel"/>
    <w:tmpl w:val="FF2A9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EB5C7B"/>
    <w:multiLevelType w:val="hybridMultilevel"/>
    <w:tmpl w:val="E8C6A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FD7CF8"/>
    <w:multiLevelType w:val="multilevel"/>
    <w:tmpl w:val="1D443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EB40F7"/>
    <w:multiLevelType w:val="hybridMultilevel"/>
    <w:tmpl w:val="309AD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83040C"/>
    <w:multiLevelType w:val="hybridMultilevel"/>
    <w:tmpl w:val="DD58F4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896FDB"/>
    <w:multiLevelType w:val="hybridMultilevel"/>
    <w:tmpl w:val="6CCAE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9"/>
  </w:num>
  <w:num w:numId="3">
    <w:abstractNumId w:val="31"/>
  </w:num>
  <w:num w:numId="4">
    <w:abstractNumId w:val="14"/>
  </w:num>
  <w:num w:numId="5">
    <w:abstractNumId w:val="47"/>
  </w:num>
  <w:num w:numId="6">
    <w:abstractNumId w:val="38"/>
  </w:num>
  <w:num w:numId="7">
    <w:abstractNumId w:val="2"/>
  </w:num>
  <w:num w:numId="8">
    <w:abstractNumId w:val="26"/>
  </w:num>
  <w:num w:numId="9">
    <w:abstractNumId w:val="0"/>
  </w:num>
  <w:num w:numId="10">
    <w:abstractNumId w:val="33"/>
  </w:num>
  <w:num w:numId="11">
    <w:abstractNumId w:val="8"/>
  </w:num>
  <w:num w:numId="12">
    <w:abstractNumId w:val="45"/>
  </w:num>
  <w:num w:numId="13">
    <w:abstractNumId w:val="18"/>
  </w:num>
  <w:num w:numId="14">
    <w:abstractNumId w:val="17"/>
  </w:num>
  <w:num w:numId="15">
    <w:abstractNumId w:val="36"/>
  </w:num>
  <w:num w:numId="16">
    <w:abstractNumId w:val="30"/>
  </w:num>
  <w:num w:numId="17">
    <w:abstractNumId w:val="32"/>
  </w:num>
  <w:num w:numId="18">
    <w:abstractNumId w:val="5"/>
  </w:num>
  <w:num w:numId="19">
    <w:abstractNumId w:val="21"/>
  </w:num>
  <w:num w:numId="20">
    <w:abstractNumId w:val="23"/>
  </w:num>
  <w:num w:numId="21">
    <w:abstractNumId w:val="13"/>
  </w:num>
  <w:num w:numId="22">
    <w:abstractNumId w:val="6"/>
  </w:num>
  <w:num w:numId="23">
    <w:abstractNumId w:val="34"/>
  </w:num>
  <w:num w:numId="24">
    <w:abstractNumId w:val="16"/>
  </w:num>
  <w:num w:numId="25">
    <w:abstractNumId w:val="20"/>
  </w:num>
  <w:num w:numId="26">
    <w:abstractNumId w:val="24"/>
  </w:num>
  <w:num w:numId="27">
    <w:abstractNumId w:val="29"/>
  </w:num>
  <w:num w:numId="28">
    <w:abstractNumId w:val="19"/>
  </w:num>
  <w:num w:numId="29">
    <w:abstractNumId w:val="22"/>
  </w:num>
  <w:num w:numId="30">
    <w:abstractNumId w:val="49"/>
  </w:num>
  <w:num w:numId="31">
    <w:abstractNumId w:val="42"/>
  </w:num>
  <w:num w:numId="32">
    <w:abstractNumId w:val="7"/>
  </w:num>
  <w:num w:numId="33">
    <w:abstractNumId w:val="1"/>
  </w:num>
  <w:num w:numId="34">
    <w:abstractNumId w:val="41"/>
  </w:num>
  <w:num w:numId="35">
    <w:abstractNumId w:val="27"/>
  </w:num>
  <w:num w:numId="36">
    <w:abstractNumId w:val="44"/>
  </w:num>
  <w:num w:numId="37">
    <w:abstractNumId w:val="4"/>
  </w:num>
  <w:num w:numId="38">
    <w:abstractNumId w:val="11"/>
  </w:num>
  <w:num w:numId="39">
    <w:abstractNumId w:val="15"/>
  </w:num>
  <w:num w:numId="40">
    <w:abstractNumId w:val="39"/>
  </w:num>
  <w:num w:numId="41">
    <w:abstractNumId w:val="40"/>
  </w:num>
  <w:num w:numId="42">
    <w:abstractNumId w:val="43"/>
  </w:num>
  <w:num w:numId="43">
    <w:abstractNumId w:val="48"/>
  </w:num>
  <w:num w:numId="44">
    <w:abstractNumId w:val="28"/>
  </w:num>
  <w:num w:numId="45">
    <w:abstractNumId w:val="10"/>
  </w:num>
  <w:num w:numId="46">
    <w:abstractNumId w:val="46"/>
  </w:num>
  <w:num w:numId="47">
    <w:abstractNumId w:val="35"/>
  </w:num>
  <w:num w:numId="48">
    <w:abstractNumId w:val="3"/>
  </w:num>
  <w:num w:numId="49">
    <w:abstractNumId w:val="12"/>
  </w:num>
  <w:num w:numId="50">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e.Reichert-Nguyen">
    <w15:presenceInfo w15:providerId="None" w15:userId="Julie.Reichert-Nguy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42"/>
    <w:rsid w:val="00002961"/>
    <w:rsid w:val="000035D4"/>
    <w:rsid w:val="0002119B"/>
    <w:rsid w:val="00034A1E"/>
    <w:rsid w:val="00041DC9"/>
    <w:rsid w:val="00044700"/>
    <w:rsid w:val="00075463"/>
    <w:rsid w:val="000777B7"/>
    <w:rsid w:val="000838F9"/>
    <w:rsid w:val="00085832"/>
    <w:rsid w:val="000A20C8"/>
    <w:rsid w:val="000B0207"/>
    <w:rsid w:val="000B3CA0"/>
    <w:rsid w:val="000C151E"/>
    <w:rsid w:val="000D0AEE"/>
    <w:rsid w:val="000D4C02"/>
    <w:rsid w:val="000D6A88"/>
    <w:rsid w:val="000F61C0"/>
    <w:rsid w:val="00101334"/>
    <w:rsid w:val="00110296"/>
    <w:rsid w:val="00112EA1"/>
    <w:rsid w:val="0011557A"/>
    <w:rsid w:val="00130D27"/>
    <w:rsid w:val="001474AF"/>
    <w:rsid w:val="00147E3B"/>
    <w:rsid w:val="00150D7A"/>
    <w:rsid w:val="00150E1C"/>
    <w:rsid w:val="0015130F"/>
    <w:rsid w:val="0015450E"/>
    <w:rsid w:val="0016176D"/>
    <w:rsid w:val="001834DA"/>
    <w:rsid w:val="001A012A"/>
    <w:rsid w:val="001A33A1"/>
    <w:rsid w:val="001B0E46"/>
    <w:rsid w:val="001B2BE5"/>
    <w:rsid w:val="001C3A10"/>
    <w:rsid w:val="001C4ABA"/>
    <w:rsid w:val="001E2A66"/>
    <w:rsid w:val="001E2CDE"/>
    <w:rsid w:val="001F0FA2"/>
    <w:rsid w:val="00201AA3"/>
    <w:rsid w:val="00221FF8"/>
    <w:rsid w:val="00225F65"/>
    <w:rsid w:val="0022675D"/>
    <w:rsid w:val="00237287"/>
    <w:rsid w:val="00242029"/>
    <w:rsid w:val="0025289C"/>
    <w:rsid w:val="00252EE9"/>
    <w:rsid w:val="00260A99"/>
    <w:rsid w:val="00270729"/>
    <w:rsid w:val="002A2CD0"/>
    <w:rsid w:val="002B7423"/>
    <w:rsid w:val="002D2705"/>
    <w:rsid w:val="002D34F4"/>
    <w:rsid w:val="002E79C6"/>
    <w:rsid w:val="002F0906"/>
    <w:rsid w:val="003100FB"/>
    <w:rsid w:val="00312194"/>
    <w:rsid w:val="00315DFA"/>
    <w:rsid w:val="0032532F"/>
    <w:rsid w:val="00326965"/>
    <w:rsid w:val="00352792"/>
    <w:rsid w:val="00357524"/>
    <w:rsid w:val="00366886"/>
    <w:rsid w:val="00380EE5"/>
    <w:rsid w:val="00385B3D"/>
    <w:rsid w:val="00390C5B"/>
    <w:rsid w:val="003933EC"/>
    <w:rsid w:val="003978EB"/>
    <w:rsid w:val="003A1737"/>
    <w:rsid w:val="003F3F26"/>
    <w:rsid w:val="00400A24"/>
    <w:rsid w:val="00416473"/>
    <w:rsid w:val="004206DA"/>
    <w:rsid w:val="00427466"/>
    <w:rsid w:val="00451CBB"/>
    <w:rsid w:val="00472ED6"/>
    <w:rsid w:val="004741D2"/>
    <w:rsid w:val="004752D6"/>
    <w:rsid w:val="004827A2"/>
    <w:rsid w:val="00486966"/>
    <w:rsid w:val="004906A0"/>
    <w:rsid w:val="00493CDD"/>
    <w:rsid w:val="0049427B"/>
    <w:rsid w:val="0049663A"/>
    <w:rsid w:val="004B4BFC"/>
    <w:rsid w:val="004B7395"/>
    <w:rsid w:val="004B7974"/>
    <w:rsid w:val="004E65FF"/>
    <w:rsid w:val="004F2BEE"/>
    <w:rsid w:val="004F570E"/>
    <w:rsid w:val="004F7ECE"/>
    <w:rsid w:val="00501C81"/>
    <w:rsid w:val="00503CB0"/>
    <w:rsid w:val="005112C4"/>
    <w:rsid w:val="00515B73"/>
    <w:rsid w:val="00517C70"/>
    <w:rsid w:val="00531EB3"/>
    <w:rsid w:val="00531F7C"/>
    <w:rsid w:val="0055303C"/>
    <w:rsid w:val="0056676A"/>
    <w:rsid w:val="0058140E"/>
    <w:rsid w:val="005845E3"/>
    <w:rsid w:val="005A2020"/>
    <w:rsid w:val="005A4000"/>
    <w:rsid w:val="005A63BA"/>
    <w:rsid w:val="005C4792"/>
    <w:rsid w:val="005E19D9"/>
    <w:rsid w:val="005F7918"/>
    <w:rsid w:val="00602F2F"/>
    <w:rsid w:val="006034DE"/>
    <w:rsid w:val="0061252E"/>
    <w:rsid w:val="00617636"/>
    <w:rsid w:val="00643B59"/>
    <w:rsid w:val="006452CA"/>
    <w:rsid w:val="00646C5D"/>
    <w:rsid w:val="006515B4"/>
    <w:rsid w:val="006700A4"/>
    <w:rsid w:val="00671242"/>
    <w:rsid w:val="00673475"/>
    <w:rsid w:val="006765F3"/>
    <w:rsid w:val="00680EB0"/>
    <w:rsid w:val="00681EA2"/>
    <w:rsid w:val="00690CE1"/>
    <w:rsid w:val="0069317B"/>
    <w:rsid w:val="006A6BDC"/>
    <w:rsid w:val="006B04A5"/>
    <w:rsid w:val="006B10D0"/>
    <w:rsid w:val="006B3FC5"/>
    <w:rsid w:val="006B4B77"/>
    <w:rsid w:val="006B6F6F"/>
    <w:rsid w:val="006D6E63"/>
    <w:rsid w:val="006E0906"/>
    <w:rsid w:val="006F2387"/>
    <w:rsid w:val="00700E87"/>
    <w:rsid w:val="00705E7B"/>
    <w:rsid w:val="00713561"/>
    <w:rsid w:val="00751CF6"/>
    <w:rsid w:val="0076586D"/>
    <w:rsid w:val="00784179"/>
    <w:rsid w:val="007A45F5"/>
    <w:rsid w:val="007A4A62"/>
    <w:rsid w:val="007B0492"/>
    <w:rsid w:val="007C156E"/>
    <w:rsid w:val="007C6283"/>
    <w:rsid w:val="007D5A9C"/>
    <w:rsid w:val="007E6A41"/>
    <w:rsid w:val="007F3FB6"/>
    <w:rsid w:val="00810712"/>
    <w:rsid w:val="00810C84"/>
    <w:rsid w:val="00813AC4"/>
    <w:rsid w:val="00816C4D"/>
    <w:rsid w:val="00817D7C"/>
    <w:rsid w:val="008232E8"/>
    <w:rsid w:val="00835F13"/>
    <w:rsid w:val="00836397"/>
    <w:rsid w:val="00865888"/>
    <w:rsid w:val="0086597A"/>
    <w:rsid w:val="0086724B"/>
    <w:rsid w:val="00872384"/>
    <w:rsid w:val="00886309"/>
    <w:rsid w:val="00892EB4"/>
    <w:rsid w:val="008A58F8"/>
    <w:rsid w:val="008B3DBE"/>
    <w:rsid w:val="008B49C1"/>
    <w:rsid w:val="008C21DB"/>
    <w:rsid w:val="008D635B"/>
    <w:rsid w:val="00901648"/>
    <w:rsid w:val="00907924"/>
    <w:rsid w:val="00921128"/>
    <w:rsid w:val="00926416"/>
    <w:rsid w:val="00930052"/>
    <w:rsid w:val="00940F2A"/>
    <w:rsid w:val="00942958"/>
    <w:rsid w:val="00945211"/>
    <w:rsid w:val="0094563C"/>
    <w:rsid w:val="009477B5"/>
    <w:rsid w:val="00947AB3"/>
    <w:rsid w:val="00953B2B"/>
    <w:rsid w:val="0096416F"/>
    <w:rsid w:val="00982951"/>
    <w:rsid w:val="0098737C"/>
    <w:rsid w:val="009924DD"/>
    <w:rsid w:val="009B6B7A"/>
    <w:rsid w:val="009D05AD"/>
    <w:rsid w:val="009D1B1A"/>
    <w:rsid w:val="009D4997"/>
    <w:rsid w:val="009D5D6F"/>
    <w:rsid w:val="009E13C2"/>
    <w:rsid w:val="009E2024"/>
    <w:rsid w:val="009F49BD"/>
    <w:rsid w:val="009F5939"/>
    <w:rsid w:val="00A033B2"/>
    <w:rsid w:val="00A03F64"/>
    <w:rsid w:val="00A15784"/>
    <w:rsid w:val="00A23EA1"/>
    <w:rsid w:val="00A33FB1"/>
    <w:rsid w:val="00A3717C"/>
    <w:rsid w:val="00A40BFA"/>
    <w:rsid w:val="00A464DE"/>
    <w:rsid w:val="00A47B14"/>
    <w:rsid w:val="00A64D54"/>
    <w:rsid w:val="00A7078B"/>
    <w:rsid w:val="00A7100A"/>
    <w:rsid w:val="00A71A21"/>
    <w:rsid w:val="00A71AED"/>
    <w:rsid w:val="00A86BFF"/>
    <w:rsid w:val="00A90A9D"/>
    <w:rsid w:val="00A9142D"/>
    <w:rsid w:val="00A9455A"/>
    <w:rsid w:val="00AA21CD"/>
    <w:rsid w:val="00AA6177"/>
    <w:rsid w:val="00AA6977"/>
    <w:rsid w:val="00AA7E9B"/>
    <w:rsid w:val="00AB693C"/>
    <w:rsid w:val="00AC64AA"/>
    <w:rsid w:val="00AD61A4"/>
    <w:rsid w:val="00AD79AF"/>
    <w:rsid w:val="00AD7B76"/>
    <w:rsid w:val="00AF2ED8"/>
    <w:rsid w:val="00AF398E"/>
    <w:rsid w:val="00AF3B5F"/>
    <w:rsid w:val="00AF5BCD"/>
    <w:rsid w:val="00B15704"/>
    <w:rsid w:val="00B1592C"/>
    <w:rsid w:val="00B17DD3"/>
    <w:rsid w:val="00B24956"/>
    <w:rsid w:val="00B3624A"/>
    <w:rsid w:val="00B418CF"/>
    <w:rsid w:val="00B433D6"/>
    <w:rsid w:val="00B4684A"/>
    <w:rsid w:val="00B46E6A"/>
    <w:rsid w:val="00B52296"/>
    <w:rsid w:val="00B611BB"/>
    <w:rsid w:val="00B8673C"/>
    <w:rsid w:val="00B91C9D"/>
    <w:rsid w:val="00B92BBC"/>
    <w:rsid w:val="00BA358F"/>
    <w:rsid w:val="00BA3AF4"/>
    <w:rsid w:val="00BB4814"/>
    <w:rsid w:val="00BB5B79"/>
    <w:rsid w:val="00BB667A"/>
    <w:rsid w:val="00BC7ACA"/>
    <w:rsid w:val="00BD2B6E"/>
    <w:rsid w:val="00BF0E68"/>
    <w:rsid w:val="00C35BC6"/>
    <w:rsid w:val="00C45999"/>
    <w:rsid w:val="00C52EEE"/>
    <w:rsid w:val="00C53963"/>
    <w:rsid w:val="00C54345"/>
    <w:rsid w:val="00C563C8"/>
    <w:rsid w:val="00C80478"/>
    <w:rsid w:val="00C91F1F"/>
    <w:rsid w:val="00C94085"/>
    <w:rsid w:val="00C957B1"/>
    <w:rsid w:val="00C960E7"/>
    <w:rsid w:val="00C9790E"/>
    <w:rsid w:val="00CA3888"/>
    <w:rsid w:val="00CD18AD"/>
    <w:rsid w:val="00CD6990"/>
    <w:rsid w:val="00CE36CD"/>
    <w:rsid w:val="00CF36CC"/>
    <w:rsid w:val="00CF3C26"/>
    <w:rsid w:val="00D02581"/>
    <w:rsid w:val="00D05A46"/>
    <w:rsid w:val="00D15343"/>
    <w:rsid w:val="00D16CDD"/>
    <w:rsid w:val="00D3062D"/>
    <w:rsid w:val="00D30F23"/>
    <w:rsid w:val="00D36E67"/>
    <w:rsid w:val="00D51381"/>
    <w:rsid w:val="00D619C5"/>
    <w:rsid w:val="00D76828"/>
    <w:rsid w:val="00D76DD1"/>
    <w:rsid w:val="00DB471D"/>
    <w:rsid w:val="00DC0062"/>
    <w:rsid w:val="00DC0B2A"/>
    <w:rsid w:val="00DC35FF"/>
    <w:rsid w:val="00E01484"/>
    <w:rsid w:val="00E03628"/>
    <w:rsid w:val="00E06F45"/>
    <w:rsid w:val="00E10EFE"/>
    <w:rsid w:val="00E14FCE"/>
    <w:rsid w:val="00E15D9B"/>
    <w:rsid w:val="00E34B0C"/>
    <w:rsid w:val="00E35F81"/>
    <w:rsid w:val="00E36EDF"/>
    <w:rsid w:val="00E41DBC"/>
    <w:rsid w:val="00E67607"/>
    <w:rsid w:val="00E67F89"/>
    <w:rsid w:val="00E72C91"/>
    <w:rsid w:val="00E7428F"/>
    <w:rsid w:val="00E75AD4"/>
    <w:rsid w:val="00E8115C"/>
    <w:rsid w:val="00E95EEA"/>
    <w:rsid w:val="00EA3E74"/>
    <w:rsid w:val="00EB546C"/>
    <w:rsid w:val="00EB5DF8"/>
    <w:rsid w:val="00EC6FD8"/>
    <w:rsid w:val="00ED221A"/>
    <w:rsid w:val="00ED57BF"/>
    <w:rsid w:val="00EE6B89"/>
    <w:rsid w:val="00EF49D4"/>
    <w:rsid w:val="00F1145A"/>
    <w:rsid w:val="00F15248"/>
    <w:rsid w:val="00F16197"/>
    <w:rsid w:val="00F20553"/>
    <w:rsid w:val="00F340B0"/>
    <w:rsid w:val="00F40E1B"/>
    <w:rsid w:val="00F42D22"/>
    <w:rsid w:val="00F47A7A"/>
    <w:rsid w:val="00F542DC"/>
    <w:rsid w:val="00F579D7"/>
    <w:rsid w:val="00F624CA"/>
    <w:rsid w:val="00F71F18"/>
    <w:rsid w:val="00F802AF"/>
    <w:rsid w:val="00F8705D"/>
    <w:rsid w:val="00F9417D"/>
    <w:rsid w:val="00FB0136"/>
    <w:rsid w:val="00FB2817"/>
    <w:rsid w:val="00FB529A"/>
    <w:rsid w:val="00FC2318"/>
    <w:rsid w:val="00FC55E9"/>
    <w:rsid w:val="00FC7D91"/>
    <w:rsid w:val="00FE6D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styleId="Revision">
    <w:name w:val="Revision"/>
    <w:hidden/>
    <w:uiPriority w:val="99"/>
    <w:semiHidden/>
    <w:rsid w:val="00326965"/>
    <w:pPr>
      <w:spacing w:after="0" w:line="240" w:lineRule="auto"/>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1038890128">
      <w:bodyDiv w:val="1"/>
      <w:marLeft w:val="0"/>
      <w:marRight w:val="0"/>
      <w:marTop w:val="0"/>
      <w:marBottom w:val="0"/>
      <w:divBdr>
        <w:top w:val="none" w:sz="0" w:space="0" w:color="auto"/>
        <w:left w:val="none" w:sz="0" w:space="0" w:color="auto"/>
        <w:bottom w:val="none" w:sz="0" w:space="0" w:color="auto"/>
        <w:right w:val="none" w:sz="0" w:space="0" w:color="auto"/>
      </w:divBdr>
    </w:div>
    <w:div w:id="1278635677">
      <w:bodyDiv w:val="1"/>
      <w:marLeft w:val="0"/>
      <w:marRight w:val="0"/>
      <w:marTop w:val="0"/>
      <w:marBottom w:val="0"/>
      <w:divBdr>
        <w:top w:val="none" w:sz="0" w:space="0" w:color="auto"/>
        <w:left w:val="none" w:sz="0" w:space="0" w:color="auto"/>
        <w:bottom w:val="none" w:sz="0" w:space="0" w:color="auto"/>
        <w:right w:val="none" w:sz="0" w:space="0" w:color="auto"/>
      </w:divBdr>
    </w:div>
    <w:div w:id="1429617595">
      <w:bodyDiv w:val="1"/>
      <w:marLeft w:val="0"/>
      <w:marRight w:val="0"/>
      <w:marTop w:val="0"/>
      <w:marBottom w:val="0"/>
      <w:divBdr>
        <w:top w:val="none" w:sz="0" w:space="0" w:color="auto"/>
        <w:left w:val="none" w:sz="0" w:space="0" w:color="auto"/>
        <w:bottom w:val="none" w:sz="0" w:space="0" w:color="auto"/>
        <w:right w:val="none" w:sz="0" w:space="0" w:color="auto"/>
      </w:divBdr>
    </w:div>
    <w:div w:id="1546913223">
      <w:bodyDiv w:val="1"/>
      <w:marLeft w:val="0"/>
      <w:marRight w:val="0"/>
      <w:marTop w:val="0"/>
      <w:marBottom w:val="0"/>
      <w:divBdr>
        <w:top w:val="none" w:sz="0" w:space="0" w:color="auto"/>
        <w:left w:val="none" w:sz="0" w:space="0" w:color="auto"/>
        <w:bottom w:val="none" w:sz="0" w:space="0" w:color="auto"/>
        <w:right w:val="none" w:sz="0" w:space="0" w:color="auto"/>
      </w:divBdr>
    </w:div>
    <w:div w:id="167210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nicholasinstitute.duke.edu/coastal-ecosystem-services-mid-atlantic-states"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2.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F925B8-9517-493C-B572-B072F434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3504</Words>
  <Characters>19975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Julie.Reichert-Nguyen</cp:lastModifiedBy>
  <cp:revision>13</cp:revision>
  <cp:lastPrinted>2019-03-11T15:04:00Z</cp:lastPrinted>
  <dcterms:created xsi:type="dcterms:W3CDTF">2021-01-26T02:27:00Z</dcterms:created>
  <dcterms:modified xsi:type="dcterms:W3CDTF">2021-01-26T05:29:00Z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