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D5C9B" w14:textId="14388C98" w:rsidR="00CD43A6" w:rsidRDefault="009559F7" w:rsidP="009559F7">
      <w:pPr>
        <w:pStyle w:val="Title"/>
        <w:jc w:val="center"/>
      </w:pPr>
      <w:r>
        <w:t xml:space="preserve">Protocol for Setting </w:t>
      </w:r>
      <w:r w:rsidR="00064104">
        <w:t>Targets</w:t>
      </w:r>
      <w:r w:rsidR="00A670E8">
        <w:t>, Planning BMPs and Reporting Progress</w:t>
      </w:r>
      <w:r>
        <w:t xml:space="preserve"> for F</w:t>
      </w:r>
      <w:r w:rsidR="00CD43A6" w:rsidRPr="00CD43A6">
        <w:t>ederal Facilit</w:t>
      </w:r>
      <w:r>
        <w:t>ies</w:t>
      </w:r>
      <w:r w:rsidR="00170C93">
        <w:t xml:space="preserve"> and Lands</w:t>
      </w:r>
    </w:p>
    <w:p w14:paraId="6D3CF9E3" w14:textId="735E6335" w:rsidR="009559F7" w:rsidRDefault="008D53F8" w:rsidP="009559F7">
      <w:pPr>
        <w:pStyle w:val="Heading1"/>
      </w:pPr>
      <w:r>
        <w:t>Purpose</w:t>
      </w:r>
    </w:p>
    <w:p w14:paraId="4BF252FF" w14:textId="50F03337" w:rsidR="000469E5" w:rsidRDefault="00CA512A" w:rsidP="008F5726">
      <w:r w:rsidRPr="008F5726">
        <w:t xml:space="preserve">This document </w:t>
      </w:r>
      <w:r w:rsidR="005A506E" w:rsidRPr="005C0021">
        <w:t>describes</w:t>
      </w:r>
      <w:r w:rsidR="00F84A89" w:rsidRPr="005C0021">
        <w:t xml:space="preserve"> the </w:t>
      </w:r>
      <w:r w:rsidR="005A506E" w:rsidRPr="005C0021">
        <w:t>process</w:t>
      </w:r>
      <w:r w:rsidR="00F84A89" w:rsidRPr="008F5726">
        <w:t xml:space="preserve"> for setting nitrogen, phosphorus and sediment </w:t>
      </w:r>
      <w:r w:rsidR="000431A5">
        <w:t>pollut</w:t>
      </w:r>
      <w:r w:rsidR="00356CA7">
        <w:t>ant</w:t>
      </w:r>
      <w:r w:rsidR="000431A5">
        <w:t xml:space="preserve"> reduction </w:t>
      </w:r>
      <w:r w:rsidR="00D43C76" w:rsidRPr="008F5726">
        <w:t>targets</w:t>
      </w:r>
      <w:r w:rsidR="00F84A89" w:rsidRPr="008F5726">
        <w:t xml:space="preserve"> for federal facilities</w:t>
      </w:r>
      <w:r w:rsidR="008D53F8">
        <w:t xml:space="preserve"> </w:t>
      </w:r>
      <w:r w:rsidR="00C76EF1" w:rsidRPr="005C0021">
        <w:t xml:space="preserve">consistent with </w:t>
      </w:r>
      <w:r w:rsidR="00D43C76" w:rsidRPr="005C0021">
        <w:t>the</w:t>
      </w:r>
      <w:r w:rsidR="00D43C76" w:rsidRPr="008F5726">
        <w:t xml:space="preserve"> 2010 Che</w:t>
      </w:r>
      <w:r w:rsidR="008D53F8">
        <w:t>sapeake Bay TMDL (Bay TMDL)</w:t>
      </w:r>
      <w:r w:rsidR="005A506E">
        <w:t xml:space="preserve"> and the </w:t>
      </w:r>
      <w:r w:rsidR="00071200">
        <w:rPr>
          <w:i/>
        </w:rPr>
        <w:t>E</w:t>
      </w:r>
      <w:r w:rsidR="003C3E9C">
        <w:rPr>
          <w:i/>
        </w:rPr>
        <w:t xml:space="preserve">xecutive </w:t>
      </w:r>
      <w:r w:rsidR="00071200">
        <w:rPr>
          <w:i/>
        </w:rPr>
        <w:t>O</w:t>
      </w:r>
      <w:r w:rsidR="003C3E9C">
        <w:rPr>
          <w:i/>
        </w:rPr>
        <w:t>rder</w:t>
      </w:r>
      <w:r w:rsidR="005A506E">
        <w:rPr>
          <w:i/>
        </w:rPr>
        <w:t xml:space="preserve"> 13508 Strategy for Protecting and Restoring the Chesapeake Bay Watershed</w:t>
      </w:r>
      <w:r w:rsidR="005A506E">
        <w:t xml:space="preserve"> (EO 13508 Strategy)</w:t>
      </w:r>
      <w:r w:rsidR="00D43C76" w:rsidRPr="008F5726">
        <w:t xml:space="preserve">. </w:t>
      </w:r>
      <w:r w:rsidR="009A68A0">
        <w:t xml:space="preserve">The </w:t>
      </w:r>
      <w:r w:rsidR="003A33F7">
        <w:t>EO 13508 Strategy builds off the 2009 Executive Order, titled “Chesapeake Ba</w:t>
      </w:r>
      <w:r w:rsidR="00830DD2">
        <w:t xml:space="preserve">y Protection and Restoration.” </w:t>
      </w:r>
      <w:r w:rsidR="008D53F8">
        <w:t>T</w:t>
      </w:r>
      <w:r w:rsidR="00454BF5">
        <w:t>his P</w:t>
      </w:r>
      <w:r w:rsidR="008D53F8">
        <w:t xml:space="preserve">rotocol </w:t>
      </w:r>
      <w:r w:rsidR="00E55BAB">
        <w:t>was</w:t>
      </w:r>
      <w:r w:rsidR="008D53F8">
        <w:t xml:space="preserve"> developed</w:t>
      </w:r>
      <w:r w:rsidR="008F5726" w:rsidRPr="008F5726">
        <w:t xml:space="preserve"> </w:t>
      </w:r>
      <w:r w:rsidR="005C0021">
        <w:t>by the F</w:t>
      </w:r>
      <w:r w:rsidR="003133AB">
        <w:t>ed</w:t>
      </w:r>
      <w:r w:rsidR="005C0021">
        <w:t>eral</w:t>
      </w:r>
      <w:r w:rsidR="003133AB">
        <w:t xml:space="preserve"> </w:t>
      </w:r>
      <w:r w:rsidR="005C0021">
        <w:t>F</w:t>
      </w:r>
      <w:r w:rsidR="003133AB">
        <w:t>ac</w:t>
      </w:r>
      <w:r w:rsidR="005C0021">
        <w:t>ilities Targets Action T</w:t>
      </w:r>
      <w:r w:rsidR="003133AB">
        <w:t>eam</w:t>
      </w:r>
      <w:r w:rsidR="003A33F7">
        <w:t xml:space="preserve"> (FFTAT)</w:t>
      </w:r>
      <w:r w:rsidR="003133AB">
        <w:t xml:space="preserve"> </w:t>
      </w:r>
      <w:r w:rsidR="00A455DE">
        <w:t xml:space="preserve">as part </w:t>
      </w:r>
      <w:r w:rsidR="002C2123">
        <w:t xml:space="preserve">of the Chesapeake Bay Program (CBP) </w:t>
      </w:r>
      <w:r w:rsidR="001E0EEE">
        <w:t>p</w:t>
      </w:r>
      <w:r w:rsidR="002C2123">
        <w:t xml:space="preserve">artnership </w:t>
      </w:r>
      <w:r w:rsidR="00577962">
        <w:t>to assist the Bay jurisdictions</w:t>
      </w:r>
      <w:r w:rsidR="00577962">
        <w:rPr>
          <w:rStyle w:val="FootnoteReference"/>
        </w:rPr>
        <w:footnoteReference w:id="1"/>
      </w:r>
      <w:r w:rsidR="00577962">
        <w:t xml:space="preserve"> with</w:t>
      </w:r>
      <w:r w:rsidR="008F5726" w:rsidRPr="008F5726">
        <w:t xml:space="preserve"> setting federal facility targets</w:t>
      </w:r>
      <w:r w:rsidR="008D53F8">
        <w:t xml:space="preserve"> and</w:t>
      </w:r>
      <w:r w:rsidR="008F5726" w:rsidRPr="008F5726">
        <w:t xml:space="preserve"> </w:t>
      </w:r>
      <w:r w:rsidR="00577962">
        <w:t xml:space="preserve">to assist the federal agencies with </w:t>
      </w:r>
      <w:r w:rsidR="008F5726" w:rsidRPr="008F5726">
        <w:t xml:space="preserve">using the </w:t>
      </w:r>
      <w:r w:rsidR="001E0EEE">
        <w:t>Chesapeake Bay Facility Assessment Scenario Tool (</w:t>
      </w:r>
      <w:r w:rsidR="008F5726" w:rsidRPr="008F5726">
        <w:t>BayFAST</w:t>
      </w:r>
      <w:r w:rsidR="001E0EEE">
        <w:t>)</w:t>
      </w:r>
      <w:r w:rsidR="008F5726" w:rsidRPr="008F5726">
        <w:t xml:space="preserve"> to </w:t>
      </w:r>
      <w:r w:rsidR="008D53F8">
        <w:t xml:space="preserve">develop </w:t>
      </w:r>
      <w:r w:rsidR="00A455DE">
        <w:t xml:space="preserve">implementation </w:t>
      </w:r>
      <w:r w:rsidR="008D53F8">
        <w:t>plan</w:t>
      </w:r>
      <w:r w:rsidR="00561D6B">
        <w:t>s</w:t>
      </w:r>
      <w:r w:rsidR="008D53F8">
        <w:t xml:space="preserve"> to meet th</w:t>
      </w:r>
      <w:r w:rsidR="00577962">
        <w:t>os</w:t>
      </w:r>
      <w:r w:rsidR="008D53F8">
        <w:t>e targets</w:t>
      </w:r>
      <w:r w:rsidR="008F5726" w:rsidRPr="008F5726">
        <w:t xml:space="preserve">. </w:t>
      </w:r>
      <w:r w:rsidR="00A455DE">
        <w:t xml:space="preserve">EPA developed </w:t>
      </w:r>
      <w:r w:rsidR="00C204F4">
        <w:t xml:space="preserve">BayFAST to facilitate </w:t>
      </w:r>
      <w:r w:rsidR="00AD025A">
        <w:t>facility</w:t>
      </w:r>
      <w:r w:rsidR="0084328B">
        <w:t>-</w:t>
      </w:r>
      <w:r w:rsidR="00D10C2D">
        <w:t>level</w:t>
      </w:r>
      <w:r w:rsidR="00AD025A">
        <w:t xml:space="preserve"> </w:t>
      </w:r>
      <w:r w:rsidR="00C204F4">
        <w:t>plan</w:t>
      </w:r>
      <w:r w:rsidR="00D10C2D">
        <w:t>ning</w:t>
      </w:r>
      <w:r w:rsidR="00C204F4">
        <w:t>.</w:t>
      </w:r>
      <w:r w:rsidR="000469E5">
        <w:t xml:space="preserve"> It is understood that a federal agency may have already expended resources to develop planning tools or models prior to the rollout of BayFAST that are similar</w:t>
      </w:r>
      <w:r w:rsidR="00830DD2">
        <w:t xml:space="preserve"> or equivalent. </w:t>
      </w:r>
      <w:r w:rsidR="009A68A0">
        <w:t>Where</w:t>
      </w:r>
      <w:r w:rsidR="000469E5">
        <w:t xml:space="preserve"> this is the case, the federal agency is encouraged to transition </w:t>
      </w:r>
      <w:r w:rsidR="000431A5">
        <w:t xml:space="preserve">as soon as possible </w:t>
      </w:r>
      <w:r w:rsidR="000469E5">
        <w:t xml:space="preserve">to BayFAST to </w:t>
      </w:r>
      <w:r w:rsidR="000431A5">
        <w:t xml:space="preserve">enable </w:t>
      </w:r>
      <w:r w:rsidR="000469E5">
        <w:t>consistency in federal agency</w:t>
      </w:r>
      <w:r w:rsidR="0084328B">
        <w:t xml:space="preserve"> planning</w:t>
      </w:r>
      <w:r w:rsidR="000469E5">
        <w:t>.</w:t>
      </w:r>
    </w:p>
    <w:p w14:paraId="49CF29DA" w14:textId="77777777" w:rsidR="000469E5" w:rsidRDefault="000469E5" w:rsidP="008F5726"/>
    <w:p w14:paraId="692A8EEB" w14:textId="7309EA4E" w:rsidR="009A68A0" w:rsidRDefault="00356CA7" w:rsidP="008F5726">
      <w:r>
        <w:t>T</w:t>
      </w:r>
      <w:r w:rsidR="000469E5">
        <w:t xml:space="preserve">he </w:t>
      </w:r>
      <w:r w:rsidR="00FE499A">
        <w:t xml:space="preserve">pollutant estimates </w:t>
      </w:r>
      <w:r w:rsidR="000469E5">
        <w:t xml:space="preserve">and the </w:t>
      </w:r>
      <w:r w:rsidR="00624909">
        <w:t>best management practice (</w:t>
      </w:r>
      <w:r w:rsidR="008F5726" w:rsidRPr="008F5726">
        <w:t>BMP</w:t>
      </w:r>
      <w:r w:rsidR="00624909">
        <w:t>)</w:t>
      </w:r>
      <w:r w:rsidR="008F5726" w:rsidRPr="008F5726">
        <w:t xml:space="preserve"> scenarios</w:t>
      </w:r>
      <w:r w:rsidR="000469E5" w:rsidRPr="008F5726">
        <w:t xml:space="preserve"> </w:t>
      </w:r>
      <w:r w:rsidR="008F5726" w:rsidRPr="008F5726">
        <w:t xml:space="preserve">assessed using BayFAST </w:t>
      </w:r>
      <w:r w:rsidR="00577962">
        <w:t>may</w:t>
      </w:r>
      <w:r w:rsidR="00577962" w:rsidRPr="008F5726">
        <w:t xml:space="preserve"> </w:t>
      </w:r>
      <w:r w:rsidR="008F5726" w:rsidRPr="008F5726">
        <w:t xml:space="preserve">not exactly match </w:t>
      </w:r>
      <w:r>
        <w:t xml:space="preserve">the </w:t>
      </w:r>
      <w:r w:rsidR="00450E51" w:rsidRPr="008F5726">
        <w:t>Bay TMDL allocations</w:t>
      </w:r>
      <w:r>
        <w:t>, the Phase II Watershed Implementation Plans (WIP) planning targets</w:t>
      </w:r>
      <w:r w:rsidR="00450E51">
        <w:t xml:space="preserve"> or </w:t>
      </w:r>
      <w:r w:rsidR="002C2123">
        <w:t xml:space="preserve">CBP </w:t>
      </w:r>
      <w:r w:rsidR="008F5726" w:rsidRPr="008F5726">
        <w:t>Watershed Model outputs</w:t>
      </w:r>
      <w:r w:rsidR="00450E51">
        <w:t xml:space="preserve">, </w:t>
      </w:r>
      <w:r w:rsidR="000469E5">
        <w:t xml:space="preserve">because of the fine </w:t>
      </w:r>
      <w:r w:rsidR="00FE499A">
        <w:t xml:space="preserve">spatial </w:t>
      </w:r>
      <w:r w:rsidR="000469E5">
        <w:t xml:space="preserve">scale </w:t>
      </w:r>
      <w:r w:rsidR="00FE499A">
        <w:t xml:space="preserve">at the facility level </w:t>
      </w:r>
      <w:r w:rsidR="000469E5">
        <w:t xml:space="preserve">and </w:t>
      </w:r>
      <w:r w:rsidR="00BC0865">
        <w:t xml:space="preserve">the </w:t>
      </w:r>
      <w:r>
        <w:t xml:space="preserve">user-specified </w:t>
      </w:r>
      <w:r w:rsidR="000469E5">
        <w:t>land</w:t>
      </w:r>
      <w:r w:rsidR="00FE499A">
        <w:t xml:space="preserve"> use</w:t>
      </w:r>
      <w:r>
        <w:t>s</w:t>
      </w:r>
      <w:r w:rsidR="00FE499A">
        <w:t xml:space="preserve"> in BayFAST</w:t>
      </w:r>
      <w:r w:rsidR="005236F5">
        <w:t>.</w:t>
      </w:r>
      <w:r w:rsidR="00830DD2">
        <w:t xml:space="preserve"> </w:t>
      </w:r>
      <w:r w:rsidR="00FE499A">
        <w:t>T</w:t>
      </w:r>
      <w:r w:rsidR="00D45036">
        <w:t xml:space="preserve">argets developed prior to the </w:t>
      </w:r>
      <w:commentRangeStart w:id="0"/>
      <w:r w:rsidR="0084328B">
        <w:t xml:space="preserve">2017 </w:t>
      </w:r>
      <w:r w:rsidR="00D45036">
        <w:t xml:space="preserve">Midpoint Assessment </w:t>
      </w:r>
      <w:commentRangeEnd w:id="0"/>
      <w:r w:rsidR="00862446">
        <w:rPr>
          <w:rStyle w:val="CommentReference"/>
        </w:rPr>
        <w:commentReference w:id="0"/>
      </w:r>
      <w:r w:rsidR="00D45036">
        <w:t xml:space="preserve">and modeling calibration should be considered </w:t>
      </w:r>
      <w:r w:rsidR="009251CB">
        <w:t>interim</w:t>
      </w:r>
      <w:r w:rsidR="00D45036">
        <w:t xml:space="preserve"> as they may change with future model revisions.</w:t>
      </w:r>
      <w:r w:rsidR="003336AC">
        <w:t xml:space="preserve"> </w:t>
      </w:r>
      <w:r w:rsidR="00D10C2D">
        <w:t>Th</w:t>
      </w:r>
      <w:r w:rsidR="005D31A6">
        <w:t>e intent, therefore, is to</w:t>
      </w:r>
      <w:r w:rsidR="008F5726" w:rsidRPr="008F5726">
        <w:t xml:space="preserve"> assist federal agencies with </w:t>
      </w:r>
      <w:r w:rsidR="00D45036">
        <w:t>initial</w:t>
      </w:r>
      <w:r w:rsidR="005D31A6">
        <w:t xml:space="preserve"> </w:t>
      </w:r>
      <w:r w:rsidR="008F5726" w:rsidRPr="008F5726">
        <w:t>planning</w:t>
      </w:r>
      <w:r w:rsidR="00D45036">
        <w:t>, programming</w:t>
      </w:r>
      <w:r w:rsidR="008F5726" w:rsidRPr="008F5726">
        <w:t>, budgeting and implementing requirements</w:t>
      </w:r>
      <w:r w:rsidR="00BC0865">
        <w:t>.</w:t>
      </w:r>
      <w:r w:rsidR="008F5726" w:rsidRPr="008F5726">
        <w:t xml:space="preserve"> </w:t>
      </w:r>
      <w:r w:rsidR="00BC0865">
        <w:t xml:space="preserve">This protocol is also expected to </w:t>
      </w:r>
      <w:r w:rsidR="008F5726" w:rsidRPr="008F5726">
        <w:t>mov</w:t>
      </w:r>
      <w:r w:rsidR="005D31A6">
        <w:t>e</w:t>
      </w:r>
      <w:r w:rsidR="008F5726" w:rsidRPr="008F5726">
        <w:t xml:space="preserve"> the </w:t>
      </w:r>
      <w:r w:rsidR="001E0EEE">
        <w:t>p</w:t>
      </w:r>
      <w:r w:rsidR="008F5726" w:rsidRPr="008F5726">
        <w:t>artnership forward</w:t>
      </w:r>
      <w:r w:rsidR="005D31A6">
        <w:t xml:space="preserve"> in support of the 2014 Chesapeake Bay Watershed Agreement</w:t>
      </w:r>
      <w:r w:rsidR="008F5726" w:rsidRPr="008F5726">
        <w:t xml:space="preserve"> and enabl</w:t>
      </w:r>
      <w:r w:rsidR="005D31A6">
        <w:t>e</w:t>
      </w:r>
      <w:r w:rsidR="008F5726" w:rsidRPr="008F5726">
        <w:t xml:space="preserve"> any needed refinements in 2018 when the </w:t>
      </w:r>
      <w:r w:rsidR="00577962">
        <w:t xml:space="preserve">Bay </w:t>
      </w:r>
      <w:r w:rsidR="008F5726" w:rsidRPr="008F5726">
        <w:t xml:space="preserve">jurisdictions develop their </w:t>
      </w:r>
      <w:r w:rsidR="004E504D">
        <w:t>Phase III</w:t>
      </w:r>
      <w:r w:rsidR="004E504D" w:rsidRPr="008F5726">
        <w:t xml:space="preserve"> </w:t>
      </w:r>
      <w:r w:rsidR="008F5726" w:rsidRPr="008F5726">
        <w:t>WIP</w:t>
      </w:r>
      <w:r w:rsidR="00064104">
        <w:t>s</w:t>
      </w:r>
      <w:r w:rsidR="00BA5088">
        <w:t>.</w:t>
      </w:r>
    </w:p>
    <w:p w14:paraId="0E369855" w14:textId="77777777" w:rsidR="009A68A0" w:rsidRDefault="009A68A0" w:rsidP="008F5726"/>
    <w:p w14:paraId="6695396D" w14:textId="25E6E317" w:rsidR="00D43C76" w:rsidRPr="008F5726" w:rsidRDefault="009A68A0" w:rsidP="008F5726">
      <w:r>
        <w:t xml:space="preserve">In accordance with EO 13508, the </w:t>
      </w:r>
      <w:r w:rsidR="00BF1EF3">
        <w:t>f</w:t>
      </w:r>
      <w:r>
        <w:t xml:space="preserve">ederal government should lead the effort to restore </w:t>
      </w:r>
      <w:r w:rsidR="00830DD2">
        <w:t>and protect the Chesapeake Bay.</w:t>
      </w:r>
      <w:r>
        <w:t xml:space="preserve"> Federal agencies continue to demonstrate commitment to this effort in accordance with th</w:t>
      </w:r>
      <w:r w:rsidR="00830DD2">
        <w:t>e EO and accompanying strategy.</w:t>
      </w:r>
      <w:r>
        <w:t xml:space="preserve"> However, </w:t>
      </w:r>
      <w:r w:rsidR="001F7131">
        <w:t>in terms of</w:t>
      </w:r>
      <w:r>
        <w:t xml:space="preserve"> regulatory compliance</w:t>
      </w:r>
      <w:r w:rsidR="001F7131">
        <w:t>,</w:t>
      </w:r>
      <w:r>
        <w:t xml:space="preserve"> federal agencies must ultimately be treated in the same manner (i.e. load calculations and pollutant target reductions) and the same extent (i.e. implementation schedule) as any </w:t>
      </w:r>
      <w:r w:rsidR="00C05E67">
        <w:t>other</w:t>
      </w:r>
      <w:r w:rsidR="00830DD2">
        <w:t xml:space="preserve"> entity. </w:t>
      </w:r>
      <w:r>
        <w:t>Thus, federal facilities are expected to achieve at least the same level of effort as nongovernmental entities.</w:t>
      </w:r>
      <w:r w:rsidR="00BF1EF3">
        <w:t xml:space="preserve"> </w:t>
      </w:r>
      <w:r w:rsidR="00475803">
        <w:t>Some</w:t>
      </w:r>
      <w:r w:rsidR="00BF1EF3">
        <w:t xml:space="preserve"> agencies are following a strategic approach that emphasizes compliance with permit requirements along with reduction of pollution from non-permitted sources as funds are made available.</w:t>
      </w:r>
    </w:p>
    <w:p w14:paraId="323A3415" w14:textId="1ADCED5E" w:rsidR="00312224" w:rsidRPr="009559F7" w:rsidRDefault="008D53F8" w:rsidP="009559F7">
      <w:pPr>
        <w:pStyle w:val="Heading1"/>
      </w:pPr>
      <w:r>
        <w:t>Background</w:t>
      </w:r>
    </w:p>
    <w:p w14:paraId="62CFB561" w14:textId="14C5481C" w:rsidR="006B0370" w:rsidRDefault="007547F4" w:rsidP="000E47FE">
      <w:r>
        <w:t>The E</w:t>
      </w:r>
      <w:r w:rsidR="00D10C2D">
        <w:t xml:space="preserve">O 13508 </w:t>
      </w:r>
      <w:r>
        <w:t xml:space="preserve">Strategy states that “Federal agencies with property in the watershed will provide leadership and will work with the Bay jurisdictions in the development of their Watershed </w:t>
      </w:r>
      <w:r>
        <w:lastRenderedPageBreak/>
        <w:t>Implementation Plans</w:t>
      </w:r>
      <w:r w:rsidR="008423F8">
        <w:t>”</w:t>
      </w:r>
      <w:r>
        <w:t xml:space="preserve"> and that “states would establish explicit load reduction expectations for individual federal facilities as part of the WIP process.” </w:t>
      </w:r>
      <w:r w:rsidR="00DF5347">
        <w:t>As part of</w:t>
      </w:r>
      <w:r w:rsidR="009A68A0">
        <w:t xml:space="preserve"> the Phase II WIP process, EPA expected the </w:t>
      </w:r>
      <w:r w:rsidR="003A33F7">
        <w:t>s</w:t>
      </w:r>
      <w:r w:rsidR="00DF5347">
        <w:t xml:space="preserve">tates and the District </w:t>
      </w:r>
      <w:r w:rsidR="003A33F7">
        <w:t xml:space="preserve">of Columbia </w:t>
      </w:r>
      <w:r w:rsidR="00DF5347">
        <w:t xml:space="preserve">to refine Phase I WIPs in collaboration with local partners since a significant portion of the necessary controls to meet the Bay TMDL </w:t>
      </w:r>
      <w:r w:rsidR="00905F2A">
        <w:t>would be necessary from a</w:t>
      </w:r>
      <w:r w:rsidR="00830DD2">
        <w:t xml:space="preserve">ll sources at the local level. </w:t>
      </w:r>
      <w:r w:rsidR="00905F2A">
        <w:t xml:space="preserve">The </w:t>
      </w:r>
      <w:r w:rsidR="00905F2A">
        <w:rPr>
          <w:i/>
        </w:rPr>
        <w:t xml:space="preserve">Guide for Chesapeake Bay Jurisdictions for the Development of Phase II Watershed Implementation </w:t>
      </w:r>
      <w:r w:rsidR="00905F2A" w:rsidRPr="00977746">
        <w:t>Plans</w:t>
      </w:r>
      <w:r w:rsidR="00905F2A">
        <w:t xml:space="preserve"> indicates the purpose of the Phas</w:t>
      </w:r>
      <w:r w:rsidR="009A68A0">
        <w:t xml:space="preserve">e II WIPs was to facilitate </w:t>
      </w:r>
      <w:r w:rsidR="00905F2A">
        <w:t>implementation by dividing the Bay TMDL State and District alloca</w:t>
      </w:r>
      <w:r w:rsidR="00830DD2">
        <w:t xml:space="preserve">tions into local area targets. </w:t>
      </w:r>
      <w:r w:rsidR="00905F2A">
        <w:t xml:space="preserve">By definition, local area targets “are not finer scale </w:t>
      </w:r>
      <w:r w:rsidR="0011606B">
        <w:t>waste load</w:t>
      </w:r>
      <w:r w:rsidR="00905F2A">
        <w:t xml:space="preserve"> and load allocations in the Bay TMDL, but when added together are expected to equal the relevant state-basin TMDL allocation caps.”  Therefore, since t</w:t>
      </w:r>
      <w:r w:rsidR="00577962" w:rsidRPr="00905F2A">
        <w:t>he</w:t>
      </w:r>
      <w:r w:rsidR="00577962" w:rsidRPr="008F5726">
        <w:t xml:space="preserve"> Bay TMDL </w:t>
      </w:r>
      <w:r w:rsidR="00C05E67">
        <w:t xml:space="preserve">report </w:t>
      </w:r>
      <w:r w:rsidR="00577962">
        <w:t>describes the expectation</w:t>
      </w:r>
      <w:r w:rsidR="00577962" w:rsidRPr="008F5726">
        <w:t xml:space="preserve"> that a </w:t>
      </w:r>
      <w:r w:rsidR="00577962">
        <w:t xml:space="preserve">Phase III </w:t>
      </w:r>
      <w:r w:rsidR="00577962" w:rsidRPr="008F5726">
        <w:t xml:space="preserve">(WIP) </w:t>
      </w:r>
      <w:r w:rsidR="00577962">
        <w:t>will</w:t>
      </w:r>
      <w:r w:rsidR="00577962" w:rsidRPr="008F5726">
        <w:t xml:space="preserve"> be </w:t>
      </w:r>
      <w:r w:rsidR="00577962">
        <w:t>developed</w:t>
      </w:r>
      <w:r w:rsidR="00577962" w:rsidRPr="008F5726">
        <w:t xml:space="preserve"> by each</w:t>
      </w:r>
      <w:r w:rsidR="00577962">
        <w:t xml:space="preserve"> of the Bay</w:t>
      </w:r>
      <w:r w:rsidR="00577962" w:rsidRPr="008F5726">
        <w:t xml:space="preserve"> jurisdiction</w:t>
      </w:r>
      <w:r w:rsidR="00577962">
        <w:t>s</w:t>
      </w:r>
      <w:r w:rsidR="00577962" w:rsidRPr="008F5726">
        <w:t xml:space="preserve"> </w:t>
      </w:r>
      <w:r w:rsidR="00577962">
        <w:t xml:space="preserve">in 2018, </w:t>
      </w:r>
      <w:r w:rsidR="00846839">
        <w:t xml:space="preserve">EPA </w:t>
      </w:r>
      <w:r w:rsidR="00905F2A">
        <w:t xml:space="preserve">also </w:t>
      </w:r>
      <w:r w:rsidR="00846839">
        <w:t>expects</w:t>
      </w:r>
      <w:r w:rsidR="00905F2A">
        <w:t xml:space="preserve"> </w:t>
      </w:r>
      <w:r w:rsidR="00577962">
        <w:t>local area targets</w:t>
      </w:r>
      <w:r w:rsidR="00905F2A">
        <w:t xml:space="preserve"> </w:t>
      </w:r>
      <w:r w:rsidR="00B75293">
        <w:t xml:space="preserve">to </w:t>
      </w:r>
      <w:r w:rsidR="00905F2A">
        <w:t>be developed</w:t>
      </w:r>
      <w:r w:rsidR="00846839">
        <w:t xml:space="preserve"> by the Jurisdictions</w:t>
      </w:r>
      <w:r w:rsidR="00577962" w:rsidRPr="008F5726">
        <w:t xml:space="preserve">. </w:t>
      </w:r>
      <w:r w:rsidR="00577962">
        <w:t>Federal facility</w:t>
      </w:r>
      <w:r w:rsidR="001E0EEE">
        <w:t>-</w:t>
      </w:r>
      <w:r w:rsidR="00577962">
        <w:t xml:space="preserve">specific targets for federal lands are a component of local area targets. </w:t>
      </w:r>
    </w:p>
    <w:p w14:paraId="00816161" w14:textId="77777777" w:rsidR="006B0370" w:rsidRDefault="006B0370" w:rsidP="000E47FE"/>
    <w:p w14:paraId="2A34312C" w14:textId="2BD7397A" w:rsidR="00541EFB" w:rsidRDefault="00846839" w:rsidP="000E47FE">
      <w:r>
        <w:t>In t</w:t>
      </w:r>
      <w:r w:rsidR="00577962">
        <w:t>he</w:t>
      </w:r>
      <w:r>
        <w:t xml:space="preserve"> EO 13508 Strategy, Federal agencies also agreed to establish two-year water quality milestones </w:t>
      </w:r>
      <w:r w:rsidR="001765FD">
        <w:t xml:space="preserve">starting in 2012, </w:t>
      </w:r>
      <w:r>
        <w:t>in coordination with the Jurisdictions</w:t>
      </w:r>
      <w:r w:rsidR="001765FD">
        <w:t>,</w:t>
      </w:r>
      <w:r>
        <w:t xml:space="preserve"> to show that planned progress toward the goal of having all measures needed to restore water quality are in place by 2025.</w:t>
      </w:r>
      <w:r w:rsidR="00830DD2">
        <w:t xml:space="preserve"> </w:t>
      </w:r>
      <w:r w:rsidR="001765FD">
        <w:t>As part of EPA’s evaluation of the 2012-2013 milesto</w:t>
      </w:r>
      <w:r w:rsidR="005236F5">
        <w:t xml:space="preserve">nes, </w:t>
      </w:r>
      <w:r w:rsidR="00B75293">
        <w:t xml:space="preserve">needed </w:t>
      </w:r>
      <w:r w:rsidR="005236F5">
        <w:t xml:space="preserve">improvements for </w:t>
      </w:r>
      <w:r w:rsidR="001765FD">
        <w:t xml:space="preserve">federal facility BMP planning and progress reporting were </w:t>
      </w:r>
      <w:r w:rsidR="00B75293">
        <w:t>identified</w:t>
      </w:r>
      <w:r w:rsidR="00830DD2">
        <w:t xml:space="preserve">. </w:t>
      </w:r>
      <w:r w:rsidR="001765FD">
        <w:t>The CBP Management Board recommended an exploration of options for improvement</w:t>
      </w:r>
      <w:r w:rsidR="005236F5">
        <w:t xml:space="preserve">s, including the use of </w:t>
      </w:r>
      <w:r w:rsidR="001765FD">
        <w:t>feder</w:t>
      </w:r>
      <w:r w:rsidR="005236F5">
        <w:t>al targets to quantify loads and expected load reduc</w:t>
      </w:r>
      <w:r w:rsidR="00830DD2">
        <w:t xml:space="preserve">tions from federal facilities. </w:t>
      </w:r>
      <w:r w:rsidR="005236F5" w:rsidRPr="000E47FE">
        <w:t xml:space="preserve">The Management Board </w:t>
      </w:r>
      <w:r w:rsidR="005236F5">
        <w:t xml:space="preserve">and the Principals’ Staff Committee </w:t>
      </w:r>
      <w:r w:rsidR="005236F5" w:rsidRPr="000E47FE">
        <w:t>requested a proposal for consideration at the</w:t>
      </w:r>
      <w:r w:rsidR="005236F5">
        <w:t>ir</w:t>
      </w:r>
      <w:r w:rsidR="005236F5" w:rsidRPr="000E47FE">
        <w:t xml:space="preserve"> November 13</w:t>
      </w:r>
      <w:r w:rsidR="005236F5">
        <w:t>, 2014</w:t>
      </w:r>
      <w:r w:rsidR="005236F5" w:rsidRPr="000E47FE">
        <w:t xml:space="preserve"> and December </w:t>
      </w:r>
      <w:r w:rsidR="005236F5">
        <w:t xml:space="preserve">2014 </w:t>
      </w:r>
      <w:r w:rsidR="005236F5" w:rsidRPr="000E47FE">
        <w:t>meeting</w:t>
      </w:r>
      <w:r w:rsidR="005236F5">
        <w:t>s</w:t>
      </w:r>
      <w:r w:rsidR="004A4AE8">
        <w:t>,</w:t>
      </w:r>
      <w:r w:rsidR="005236F5">
        <w:t xml:space="preserve"> respectively</w:t>
      </w:r>
      <w:r w:rsidR="005236F5" w:rsidRPr="000E47FE">
        <w:t xml:space="preserve">. </w:t>
      </w:r>
      <w:r w:rsidR="004A4AE8">
        <w:t xml:space="preserve">EPA provided the Federal Leadership Committee-Designees (FLC-D) </w:t>
      </w:r>
      <w:r w:rsidR="009A68A0">
        <w:t>a</w:t>
      </w:r>
      <w:r w:rsidR="007C59EA">
        <w:t xml:space="preserve"> draft conceptual approach to establish the framework to set target</w:t>
      </w:r>
      <w:r w:rsidR="009A68A0">
        <w:t xml:space="preserve"> loads for federal facilities and</w:t>
      </w:r>
      <w:r w:rsidR="007C59EA">
        <w:t xml:space="preserve"> agreed to establish a joint federal</w:t>
      </w:r>
      <w:r w:rsidR="00830DD2">
        <w:t xml:space="preserve"> and jurisdictional workgroup. </w:t>
      </w:r>
      <w:r w:rsidR="005236F5" w:rsidRPr="000E47FE">
        <w:t xml:space="preserve">At </w:t>
      </w:r>
      <w:r w:rsidR="005236F5">
        <w:t>its</w:t>
      </w:r>
      <w:r w:rsidR="005236F5" w:rsidRPr="000E47FE">
        <w:t xml:space="preserve"> December </w:t>
      </w:r>
      <w:r w:rsidR="005236F5">
        <w:t xml:space="preserve">2014 </w:t>
      </w:r>
      <w:r w:rsidR="005236F5" w:rsidRPr="000E47FE">
        <w:t xml:space="preserve">meeting, </w:t>
      </w:r>
      <w:r w:rsidR="005236F5">
        <w:t xml:space="preserve">the </w:t>
      </w:r>
      <w:r w:rsidR="005236F5" w:rsidRPr="000E47FE">
        <w:t xml:space="preserve">Principals’ Staff Committee </w:t>
      </w:r>
      <w:r w:rsidR="005236F5">
        <w:t xml:space="preserve">endorsed the Management Board’s </w:t>
      </w:r>
      <w:r w:rsidR="007C59EA">
        <w:t xml:space="preserve">recommendation to establish the </w:t>
      </w:r>
      <w:r w:rsidR="005236F5" w:rsidRPr="000E47FE">
        <w:t xml:space="preserve">Federal Facilities </w:t>
      </w:r>
      <w:r w:rsidR="005236F5">
        <w:t xml:space="preserve">Targets </w:t>
      </w:r>
      <w:r w:rsidR="005236F5" w:rsidRPr="000E47FE">
        <w:t>Action Team</w:t>
      </w:r>
      <w:r w:rsidR="005236F5">
        <w:t xml:space="preserve"> (FFTAT) with representatives</w:t>
      </w:r>
      <w:r w:rsidR="005236F5" w:rsidRPr="000E47FE">
        <w:t xml:space="preserve"> </w:t>
      </w:r>
      <w:r w:rsidR="005236F5">
        <w:t xml:space="preserve">from the Bay jurisdictions and federal agencies </w:t>
      </w:r>
      <w:r w:rsidR="005236F5" w:rsidRPr="000E47FE">
        <w:t xml:space="preserve">to </w:t>
      </w:r>
      <w:r w:rsidR="007C59EA">
        <w:t xml:space="preserve">resolve concerns and develop </w:t>
      </w:r>
      <w:r w:rsidR="009A68A0">
        <w:t xml:space="preserve">a </w:t>
      </w:r>
      <w:r w:rsidR="00830DD2">
        <w:t xml:space="preserve">target setting protocol. </w:t>
      </w:r>
      <w:r w:rsidR="007C59EA">
        <w:t xml:space="preserve">The FFTAT agreed the protocol would include key elements related to identification of the federal facilities where targets will be assigned, data needed from federal facilities, methodologies for development </w:t>
      </w:r>
      <w:r w:rsidR="00977746">
        <w:t xml:space="preserve">of </w:t>
      </w:r>
      <w:r w:rsidR="007C59EA">
        <w:t>targets, expectations for implementing reductions, progress reporting processes, and linkages to two-</w:t>
      </w:r>
      <w:r w:rsidR="00977746">
        <w:t xml:space="preserve">year water quality milestones. </w:t>
      </w:r>
      <w:r w:rsidR="00721CFB">
        <w:t>For the purposes of this protocol</w:t>
      </w:r>
      <w:r w:rsidR="001F7131">
        <w:t>,</w:t>
      </w:r>
      <w:r w:rsidR="00577962">
        <w:t xml:space="preserve"> </w:t>
      </w:r>
      <w:r w:rsidR="00721CFB">
        <w:t>federal facilities are defined as buildings, installations, structures, land, and property owned</w:t>
      </w:r>
      <w:r w:rsidR="00977746">
        <w:t xml:space="preserve"> by</w:t>
      </w:r>
      <w:r w:rsidR="00721CFB">
        <w:t xml:space="preserve"> the Federal government.</w:t>
      </w:r>
    </w:p>
    <w:p w14:paraId="043D0A92" w14:textId="77777777" w:rsidR="003D09CB" w:rsidRDefault="003D09CB" w:rsidP="000E47FE"/>
    <w:p w14:paraId="044A45EC" w14:textId="698C397E" w:rsidR="003A33F7" w:rsidRDefault="003D09CB" w:rsidP="000E47FE">
      <w:r>
        <w:t xml:space="preserve">Federal facility targets developed by </w:t>
      </w:r>
      <w:r w:rsidR="00FD25E9">
        <w:t xml:space="preserve">the </w:t>
      </w:r>
      <w:r>
        <w:t xml:space="preserve">jurisdictions will be a combination of the pollutant reductions associated with lands </w:t>
      </w:r>
      <w:r w:rsidR="00737011">
        <w:t xml:space="preserve">that are regulated by NPDES permits </w:t>
      </w:r>
      <w:r>
        <w:t>and lands</w:t>
      </w:r>
      <w:r w:rsidR="00D07F63">
        <w:t xml:space="preserve"> that are not subject to NPDES permits</w:t>
      </w:r>
      <w:r w:rsidR="00830DD2">
        <w:t xml:space="preserve">. </w:t>
      </w:r>
      <w:r w:rsidR="00577962">
        <w:t xml:space="preserve">Federal facilities are </w:t>
      </w:r>
      <w:r w:rsidR="00577962" w:rsidRPr="004E504D">
        <w:t xml:space="preserve">expected </w:t>
      </w:r>
      <w:r w:rsidR="00577962" w:rsidRPr="00C12120">
        <w:rPr>
          <w:rStyle w:val="CommentReference"/>
          <w:sz w:val="22"/>
          <w:szCs w:val="22"/>
        </w:rPr>
        <w:t>to</w:t>
      </w:r>
      <w:r w:rsidR="00577962">
        <w:rPr>
          <w:rStyle w:val="CommentReference"/>
        </w:rPr>
        <w:t xml:space="preserve"> </w:t>
      </w:r>
      <w:r w:rsidR="00577962">
        <w:t>demonstrate their</w:t>
      </w:r>
      <w:r w:rsidR="00D07F63">
        <w:t xml:space="preserve"> achievement of the targets</w:t>
      </w:r>
      <w:r w:rsidR="0089009B">
        <w:t xml:space="preserve">. </w:t>
      </w:r>
      <w:r>
        <w:t>I</w:t>
      </w:r>
      <w:r w:rsidR="008C1DB3">
        <w:t>n no way do the target</w:t>
      </w:r>
      <w:r w:rsidR="00512D3B">
        <w:t>s</w:t>
      </w:r>
      <w:r w:rsidR="008C1DB3">
        <w:t xml:space="preserve"> supersede or modify, federal agencies’ obligations under statues, regulations, </w:t>
      </w:r>
      <w:r w:rsidR="00830DD2">
        <w:t xml:space="preserve">policies, or executive orders. </w:t>
      </w:r>
      <w:r w:rsidR="008C1DB3">
        <w:t>This protocol does not establish any new requirement or rights for the federal agencies or its facilities.</w:t>
      </w:r>
    </w:p>
    <w:p w14:paraId="126CB646" w14:textId="77777777" w:rsidR="002B6A78" w:rsidRDefault="002B6A78" w:rsidP="000E47FE"/>
    <w:p w14:paraId="16883E59" w14:textId="70CBD8B1" w:rsidR="00577962" w:rsidRDefault="005D2518" w:rsidP="000E47FE">
      <w:r>
        <w:t xml:space="preserve">EPA also expects federal agencies to enhance their </w:t>
      </w:r>
      <w:r w:rsidR="009A68A0">
        <w:t>re</w:t>
      </w:r>
      <w:r>
        <w:t xml:space="preserve">porting to the jurisdictions </w:t>
      </w:r>
      <w:r w:rsidR="00C05E67">
        <w:t xml:space="preserve">of </w:t>
      </w:r>
      <w:r>
        <w:t>planned actions that support</w:t>
      </w:r>
      <w:r w:rsidRPr="008F5726">
        <w:t xml:space="preserve"> </w:t>
      </w:r>
      <w:r>
        <w:t>t</w:t>
      </w:r>
      <w:r w:rsidR="00577962" w:rsidRPr="008F5726">
        <w:t xml:space="preserve">he next </w:t>
      </w:r>
      <w:r w:rsidR="00577962">
        <w:t xml:space="preserve">set of </w:t>
      </w:r>
      <w:r>
        <w:t xml:space="preserve">two year water quality </w:t>
      </w:r>
      <w:r w:rsidR="00577962" w:rsidRPr="008F5726">
        <w:t>milestone</w:t>
      </w:r>
      <w:r w:rsidR="00577962">
        <w:t>s</w:t>
      </w:r>
      <w:r>
        <w:t xml:space="preserve"> to</w:t>
      </w:r>
      <w:r w:rsidR="003A33F7">
        <w:t xml:space="preserve"> </w:t>
      </w:r>
      <w:r w:rsidR="00577962">
        <w:t>be submitted in January 2016 for the 2016-</w:t>
      </w:r>
      <w:r w:rsidR="00577962" w:rsidRPr="008F5726">
        <w:t>2017</w:t>
      </w:r>
      <w:r w:rsidR="00577962">
        <w:t xml:space="preserve"> milestone period</w:t>
      </w:r>
      <w:r w:rsidR="00577962" w:rsidRPr="008F5726">
        <w:t xml:space="preserve">. </w:t>
      </w:r>
    </w:p>
    <w:p w14:paraId="1299938F" w14:textId="77777777" w:rsidR="006D52A3" w:rsidRDefault="006D52A3" w:rsidP="000E47FE"/>
    <w:p w14:paraId="4385DA6B" w14:textId="77777777" w:rsidR="009123CE" w:rsidRDefault="009123CE" w:rsidP="00260DAA">
      <w:pPr>
        <w:rPr>
          <w:rFonts w:asciiTheme="majorHAnsi" w:hAnsiTheme="majorHAnsi"/>
          <w:color w:val="0070C0"/>
          <w:sz w:val="32"/>
          <w:szCs w:val="32"/>
        </w:rPr>
      </w:pPr>
    </w:p>
    <w:p w14:paraId="6158CF50" w14:textId="77777777" w:rsidR="007F7839" w:rsidRPr="006D52A3" w:rsidRDefault="00261039" w:rsidP="00260DAA">
      <w:pPr>
        <w:rPr>
          <w:rFonts w:asciiTheme="majorHAnsi" w:hAnsiTheme="majorHAnsi"/>
          <w:color w:val="0070C0"/>
          <w:sz w:val="32"/>
          <w:szCs w:val="32"/>
        </w:rPr>
      </w:pPr>
      <w:r w:rsidRPr="006D52A3">
        <w:rPr>
          <w:rFonts w:asciiTheme="majorHAnsi" w:hAnsiTheme="majorHAnsi"/>
          <w:color w:val="0070C0"/>
          <w:sz w:val="32"/>
          <w:szCs w:val="32"/>
        </w:rPr>
        <w:lastRenderedPageBreak/>
        <w:t>Jurisdiction and Federal Agency Responsibilities</w:t>
      </w:r>
      <w:r w:rsidR="00270CD6" w:rsidRPr="006D52A3">
        <w:rPr>
          <w:rFonts w:asciiTheme="majorHAnsi" w:hAnsiTheme="majorHAnsi"/>
          <w:color w:val="0070C0"/>
          <w:sz w:val="32"/>
          <w:szCs w:val="32"/>
        </w:rPr>
        <w:t xml:space="preserve"> in Setting Pollutant Reductions</w:t>
      </w:r>
      <w:r w:rsidRPr="006D52A3">
        <w:rPr>
          <w:rFonts w:asciiTheme="majorHAnsi" w:hAnsiTheme="majorHAnsi"/>
          <w:color w:val="0070C0"/>
          <w:sz w:val="32"/>
          <w:szCs w:val="32"/>
        </w:rPr>
        <w:t xml:space="preserve"> </w:t>
      </w:r>
    </w:p>
    <w:p w14:paraId="7DDE3F4F" w14:textId="27160AF4" w:rsidR="00260DAA" w:rsidRDefault="00260DAA" w:rsidP="00260DAA">
      <w:r>
        <w:t xml:space="preserve">The responsibilities </w:t>
      </w:r>
      <w:r w:rsidR="009A68A0">
        <w:t xml:space="preserve">for </w:t>
      </w:r>
      <w:r>
        <w:t xml:space="preserve">setting reductions are summarized below separately for </w:t>
      </w:r>
      <w:r w:rsidR="00924237">
        <w:t xml:space="preserve">Bay </w:t>
      </w:r>
      <w:r>
        <w:t xml:space="preserve">jurisdictions and federal agencies. </w:t>
      </w:r>
    </w:p>
    <w:p w14:paraId="1394EE29" w14:textId="77777777" w:rsidR="001444E6" w:rsidRPr="00260DAA" w:rsidRDefault="001444E6" w:rsidP="00260DAA"/>
    <w:p w14:paraId="1C52F62A" w14:textId="2B3BE970" w:rsidR="00D40475" w:rsidRDefault="00924237" w:rsidP="003336AC">
      <w:r>
        <w:t xml:space="preserve">The </w:t>
      </w:r>
      <w:r w:rsidR="00AD025A">
        <w:t>Bay j</w:t>
      </w:r>
      <w:r w:rsidR="00D40475">
        <w:t>urisdiction</w:t>
      </w:r>
      <w:r w:rsidR="00AD025A">
        <w:t>s</w:t>
      </w:r>
      <w:r>
        <w:t xml:space="preserve"> are expected to set federal targets</w:t>
      </w:r>
      <w:r w:rsidR="009A68A0">
        <w:t>, consistent with the CWA,</w:t>
      </w:r>
      <w:r>
        <w:t xml:space="preserve"> for the federal facilities within t</w:t>
      </w:r>
      <w:r w:rsidR="008513C7">
        <w:t xml:space="preserve">heir respective jurisdictions. </w:t>
      </w:r>
      <w:r>
        <w:t>The general approach is</w:t>
      </w:r>
      <w:r w:rsidR="00D40475">
        <w:t>:</w:t>
      </w:r>
    </w:p>
    <w:p w14:paraId="089F2D9A" w14:textId="1D74A555" w:rsidR="003336AC" w:rsidRDefault="001E37CB" w:rsidP="00D40475">
      <w:pPr>
        <w:pStyle w:val="ListParagraph"/>
        <w:numPr>
          <w:ilvl w:val="0"/>
          <w:numId w:val="7"/>
        </w:numPr>
      </w:pPr>
      <w:r w:rsidRPr="008513C7">
        <w:rPr>
          <w:u w:val="single"/>
        </w:rPr>
        <w:t xml:space="preserve">Identify </w:t>
      </w:r>
      <w:r w:rsidR="00932C83" w:rsidRPr="008513C7">
        <w:rPr>
          <w:u w:val="single"/>
        </w:rPr>
        <w:t>the federal facilities</w:t>
      </w:r>
      <w:r w:rsidRPr="008513C7">
        <w:rPr>
          <w:u w:val="single"/>
        </w:rPr>
        <w:t xml:space="preserve"> for </w:t>
      </w:r>
      <w:r w:rsidR="00924237" w:rsidRPr="008513C7">
        <w:rPr>
          <w:u w:val="single"/>
        </w:rPr>
        <w:t xml:space="preserve">which </w:t>
      </w:r>
      <w:r w:rsidRPr="008513C7">
        <w:rPr>
          <w:u w:val="single"/>
        </w:rPr>
        <w:t>targets</w:t>
      </w:r>
      <w:r w:rsidR="00DF5694" w:rsidRPr="008513C7">
        <w:rPr>
          <w:u w:val="single"/>
        </w:rPr>
        <w:t xml:space="preserve"> </w:t>
      </w:r>
      <w:r w:rsidR="00924237" w:rsidRPr="008513C7">
        <w:rPr>
          <w:u w:val="single"/>
        </w:rPr>
        <w:t>will be set</w:t>
      </w:r>
      <w:r w:rsidR="009A68A0">
        <w:rPr>
          <w:u w:val="single"/>
        </w:rPr>
        <w:t>, consistent with the CWA,</w:t>
      </w:r>
      <w:r w:rsidR="00924237">
        <w:t xml:space="preserve"> </w:t>
      </w:r>
      <w:r w:rsidR="00DF5694">
        <w:t xml:space="preserve">and communicate the </w:t>
      </w:r>
      <w:r w:rsidR="005059A5">
        <w:t xml:space="preserve">intent to provide them with targets, the </w:t>
      </w:r>
      <w:r w:rsidR="00DF5694">
        <w:t>method</w:t>
      </w:r>
      <w:r w:rsidR="005059A5">
        <w:t>ology that will be used to develop load</w:t>
      </w:r>
      <w:r w:rsidR="001F7131">
        <w:t xml:space="preserve"> estimate</w:t>
      </w:r>
      <w:r w:rsidR="005059A5">
        <w:t xml:space="preserve">s and expected </w:t>
      </w:r>
      <w:r w:rsidR="00064B31">
        <w:t xml:space="preserve">reduction </w:t>
      </w:r>
      <w:r w:rsidR="005059A5">
        <w:t>level</w:t>
      </w:r>
      <w:r w:rsidR="00064B31">
        <w:t>s</w:t>
      </w:r>
      <w:r w:rsidR="005059A5">
        <w:t xml:space="preserve">, and steps for interim reporting </w:t>
      </w:r>
      <w:commentRangeStart w:id="1"/>
      <w:r w:rsidR="005059A5">
        <w:t xml:space="preserve">in 2015 and 2016 </w:t>
      </w:r>
      <w:r w:rsidR="00064B31">
        <w:t>to document</w:t>
      </w:r>
      <w:r w:rsidR="005059A5">
        <w:t xml:space="preserve"> progress toward the </w:t>
      </w:r>
      <w:r w:rsidR="00C05E67">
        <w:t xml:space="preserve">2017 </w:t>
      </w:r>
      <w:r w:rsidR="00830DD2">
        <w:t>targets</w:t>
      </w:r>
      <w:commentRangeEnd w:id="1"/>
      <w:r w:rsidR="00862446">
        <w:rPr>
          <w:rStyle w:val="CommentReference"/>
        </w:rPr>
        <w:commentReference w:id="1"/>
      </w:r>
      <w:r w:rsidR="00830DD2">
        <w:t xml:space="preserve">. </w:t>
      </w:r>
      <w:r w:rsidR="00BF1EF3">
        <w:t>Outline clear expectations for pollutant load reductions consistent with local area targets.</w:t>
      </w:r>
    </w:p>
    <w:p w14:paraId="7ED3F368" w14:textId="45B1EE8E" w:rsidR="00454BF5" w:rsidRDefault="00454BF5" w:rsidP="00D40475">
      <w:pPr>
        <w:pStyle w:val="ListParagraph"/>
        <w:numPr>
          <w:ilvl w:val="0"/>
          <w:numId w:val="7"/>
        </w:numPr>
      </w:pPr>
      <w:r w:rsidRPr="008513C7">
        <w:rPr>
          <w:u w:val="single"/>
        </w:rPr>
        <w:t xml:space="preserve">Set </w:t>
      </w:r>
      <w:r w:rsidR="001444E6" w:rsidRPr="008513C7">
        <w:rPr>
          <w:u w:val="single"/>
        </w:rPr>
        <w:t xml:space="preserve">numeric </w:t>
      </w:r>
      <w:r w:rsidRPr="008513C7">
        <w:rPr>
          <w:u w:val="single"/>
        </w:rPr>
        <w:t>targets following this Protocol</w:t>
      </w:r>
      <w:r w:rsidR="00080F61" w:rsidRPr="008513C7">
        <w:rPr>
          <w:u w:val="single"/>
        </w:rPr>
        <w:t xml:space="preserve"> for the 2025 </w:t>
      </w:r>
      <w:r w:rsidR="00421B88" w:rsidRPr="008513C7">
        <w:rPr>
          <w:u w:val="single"/>
        </w:rPr>
        <w:t xml:space="preserve">Bay TMDL </w:t>
      </w:r>
      <w:r w:rsidR="00924237" w:rsidRPr="008513C7">
        <w:rPr>
          <w:u w:val="single"/>
        </w:rPr>
        <w:t>target goal</w:t>
      </w:r>
      <w:del w:id="2" w:author="Katherine Wares" w:date="2018-05-02T10:34:00Z">
        <w:r w:rsidR="00924237" w:rsidRPr="008513C7" w:rsidDel="00862446">
          <w:rPr>
            <w:u w:val="single"/>
          </w:rPr>
          <w:delText xml:space="preserve"> </w:delText>
        </w:r>
        <w:r w:rsidR="00080F61" w:rsidRPr="008513C7" w:rsidDel="00862446">
          <w:rPr>
            <w:u w:val="single"/>
          </w:rPr>
          <w:delText>and the 2017 interim goal</w:delText>
        </w:r>
      </w:del>
      <w:r>
        <w:t>.</w:t>
      </w:r>
      <w:r w:rsidR="009716A9">
        <w:t xml:space="preserve"> This will require acquiring land use information </w:t>
      </w:r>
      <w:r w:rsidR="007D114E">
        <w:t>from federal facilities.</w:t>
      </w:r>
    </w:p>
    <w:p w14:paraId="528D828C" w14:textId="20216964" w:rsidR="00932C83" w:rsidRDefault="00D40475" w:rsidP="00D40475">
      <w:pPr>
        <w:pStyle w:val="ListParagraph"/>
        <w:numPr>
          <w:ilvl w:val="0"/>
          <w:numId w:val="7"/>
        </w:numPr>
      </w:pPr>
      <w:r w:rsidRPr="008513C7">
        <w:rPr>
          <w:u w:val="single"/>
        </w:rPr>
        <w:t>C</w:t>
      </w:r>
      <w:r w:rsidR="00932C83" w:rsidRPr="008513C7">
        <w:rPr>
          <w:u w:val="single"/>
        </w:rPr>
        <w:t xml:space="preserve">ommunicate these targets </w:t>
      </w:r>
      <w:r w:rsidR="00410061" w:rsidRPr="008513C7">
        <w:rPr>
          <w:u w:val="single"/>
        </w:rPr>
        <w:t xml:space="preserve">in writing </w:t>
      </w:r>
      <w:r w:rsidR="00932C83" w:rsidRPr="008513C7">
        <w:rPr>
          <w:u w:val="single"/>
        </w:rPr>
        <w:t xml:space="preserve">to federal </w:t>
      </w:r>
      <w:r w:rsidR="00172F6A" w:rsidRPr="008513C7">
        <w:rPr>
          <w:u w:val="single"/>
        </w:rPr>
        <w:t>agencies</w:t>
      </w:r>
      <w:r w:rsidR="00932C83">
        <w:t xml:space="preserve">. </w:t>
      </w:r>
    </w:p>
    <w:p w14:paraId="3C3D8CB2" w14:textId="204B5073" w:rsidR="00585FDC" w:rsidRDefault="00585FDC" w:rsidP="00D40475">
      <w:pPr>
        <w:pStyle w:val="ListParagraph"/>
        <w:numPr>
          <w:ilvl w:val="0"/>
          <w:numId w:val="7"/>
        </w:numPr>
      </w:pPr>
      <w:r w:rsidRPr="008513C7">
        <w:rPr>
          <w:u w:val="single"/>
        </w:rPr>
        <w:t>Provide a reporting format to federal facilities</w:t>
      </w:r>
      <w:r>
        <w:t>, as is currently done with the spreadsheets developed for this purpose.</w:t>
      </w:r>
    </w:p>
    <w:p w14:paraId="689676E1" w14:textId="05F10EDD" w:rsidR="00D40475" w:rsidRDefault="00D40475" w:rsidP="00D40475">
      <w:pPr>
        <w:pStyle w:val="ListParagraph"/>
        <w:numPr>
          <w:ilvl w:val="0"/>
          <w:numId w:val="7"/>
        </w:numPr>
      </w:pPr>
      <w:r w:rsidRPr="008513C7">
        <w:rPr>
          <w:u w:val="single"/>
        </w:rPr>
        <w:t xml:space="preserve">Report BMPs implemented on federal facilities </w:t>
      </w:r>
      <w:r w:rsidR="00624909" w:rsidRPr="008513C7">
        <w:rPr>
          <w:u w:val="single"/>
        </w:rPr>
        <w:t xml:space="preserve">using </w:t>
      </w:r>
      <w:r w:rsidR="00BB4639" w:rsidRPr="008513C7">
        <w:rPr>
          <w:u w:val="single"/>
        </w:rPr>
        <w:t>the National Environmental Information Exchange Network (</w:t>
      </w:r>
      <w:r w:rsidR="00624909" w:rsidRPr="008513C7">
        <w:rPr>
          <w:u w:val="single"/>
        </w:rPr>
        <w:t>NEIEN</w:t>
      </w:r>
      <w:r w:rsidR="00BB4639" w:rsidRPr="008513C7">
        <w:rPr>
          <w:u w:val="single"/>
        </w:rPr>
        <w:t>)</w:t>
      </w:r>
      <w:r w:rsidR="00624909">
        <w:t xml:space="preserve"> </w:t>
      </w:r>
      <w:r>
        <w:t xml:space="preserve">as part of the </w:t>
      </w:r>
      <w:r w:rsidR="002C387A">
        <w:t>a</w:t>
      </w:r>
      <w:r>
        <w:t xml:space="preserve">nnual </w:t>
      </w:r>
      <w:r w:rsidR="002C387A">
        <w:t>p</w:t>
      </w:r>
      <w:r>
        <w:t xml:space="preserve">rogress </w:t>
      </w:r>
      <w:r w:rsidR="002C387A">
        <w:t>r</w:t>
      </w:r>
      <w:r>
        <w:t>eview</w:t>
      </w:r>
      <w:r w:rsidR="002C387A">
        <w:t xml:space="preserve"> to develop the Reducing Pollution Indicator</w:t>
      </w:r>
      <w:r>
        <w:t xml:space="preserve">. </w:t>
      </w:r>
    </w:p>
    <w:p w14:paraId="3426E61C" w14:textId="50E12933" w:rsidR="0089009B" w:rsidRDefault="0089009B" w:rsidP="00D40475">
      <w:pPr>
        <w:pStyle w:val="ListParagraph"/>
        <w:numPr>
          <w:ilvl w:val="0"/>
          <w:numId w:val="7"/>
        </w:numPr>
      </w:pPr>
      <w:r w:rsidRPr="008513C7">
        <w:rPr>
          <w:u w:val="single"/>
        </w:rPr>
        <w:t xml:space="preserve">Develop </w:t>
      </w:r>
      <w:del w:id="3" w:author="Katherine Wares" w:date="2018-05-02T10:35:00Z">
        <w:r w:rsidRPr="008513C7" w:rsidDel="00862446">
          <w:rPr>
            <w:u w:val="single"/>
          </w:rPr>
          <w:delText>2016-2017</w:delText>
        </w:r>
      </w:del>
      <w:ins w:id="4" w:author="Katherine Wares" w:date="2018-05-02T10:35:00Z">
        <w:r w:rsidR="00862446">
          <w:rPr>
            <w:u w:val="single"/>
          </w:rPr>
          <w:t>2018-2019</w:t>
        </w:r>
      </w:ins>
      <w:r w:rsidRPr="008513C7">
        <w:rPr>
          <w:u w:val="single"/>
        </w:rPr>
        <w:t xml:space="preserve"> </w:t>
      </w:r>
      <w:r w:rsidR="001E0EEE">
        <w:rPr>
          <w:u w:val="single"/>
        </w:rPr>
        <w:t>m</w:t>
      </w:r>
      <w:r w:rsidRPr="008513C7">
        <w:rPr>
          <w:u w:val="single"/>
        </w:rPr>
        <w:t>ilestone</w:t>
      </w:r>
      <w:r w:rsidR="001E0EEE">
        <w:rPr>
          <w:u w:val="single"/>
        </w:rPr>
        <w:t>s</w:t>
      </w:r>
      <w:r w:rsidRPr="008513C7">
        <w:rPr>
          <w:u w:val="single"/>
        </w:rPr>
        <w:t xml:space="preserve"> that include the federal plans and submit to EPA</w:t>
      </w:r>
      <w:r>
        <w:t xml:space="preserve">. </w:t>
      </w:r>
    </w:p>
    <w:p w14:paraId="42948AFF" w14:textId="77777777" w:rsidR="00932C83" w:rsidRDefault="00932C83" w:rsidP="003336AC"/>
    <w:p w14:paraId="44464979" w14:textId="137E5050" w:rsidR="003336AC" w:rsidRDefault="0045433B" w:rsidP="003336AC">
      <w:commentRangeStart w:id="5"/>
      <w:r>
        <w:t>Using BayFAST</w:t>
      </w:r>
      <w:commentRangeEnd w:id="5"/>
      <w:r w:rsidR="00862446">
        <w:rPr>
          <w:rStyle w:val="CommentReference"/>
        </w:rPr>
        <w:commentReference w:id="5"/>
      </w:r>
      <w:r>
        <w:t>, f</w:t>
      </w:r>
      <w:r w:rsidR="00932C83">
        <w:t xml:space="preserve">ederal </w:t>
      </w:r>
      <w:r>
        <w:t xml:space="preserve">agencies are able to calculate their current loads and </w:t>
      </w:r>
      <w:r w:rsidR="00932C83">
        <w:t>c</w:t>
      </w:r>
      <w:r w:rsidR="003336AC" w:rsidRPr="003336AC">
        <w:t xml:space="preserve">reate a plan </w:t>
      </w:r>
      <w:r w:rsidR="001444E6">
        <w:t xml:space="preserve">for each facility </w:t>
      </w:r>
      <w:r w:rsidR="003336AC" w:rsidRPr="003336AC">
        <w:t xml:space="preserve">to </w:t>
      </w:r>
      <w:r>
        <w:t xml:space="preserve">identify the </w:t>
      </w:r>
      <w:r w:rsidR="00A52F5E">
        <w:t xml:space="preserve">reduction </w:t>
      </w:r>
      <w:r>
        <w:t>level</w:t>
      </w:r>
      <w:r w:rsidR="00A52F5E">
        <w:t>s</w:t>
      </w:r>
      <w:r w:rsidR="00830DD2">
        <w:t xml:space="preserve"> needed to meet a target. </w:t>
      </w:r>
      <w:r>
        <w:t xml:space="preserve">Alternative methods are acceptable as long as EPA determines that they are consistent with the Bay TMDL and they are acceptable to the jurisdiction and federal agencies with regard to equity. </w:t>
      </w:r>
      <w:r w:rsidR="00396214">
        <w:t>The following steps provide a general methodology</w:t>
      </w:r>
      <w:r w:rsidR="003577FD">
        <w:t xml:space="preserve"> when using BayFAST</w:t>
      </w:r>
      <w:r>
        <w:t>:</w:t>
      </w:r>
      <w:r w:rsidR="00396214">
        <w:t xml:space="preserve"> </w:t>
      </w:r>
    </w:p>
    <w:p w14:paraId="47C0FD8C" w14:textId="2A6E9E62" w:rsidR="00932C83" w:rsidRPr="003336AC" w:rsidRDefault="00932C83" w:rsidP="00561D6B">
      <w:pPr>
        <w:pStyle w:val="ListParagraph"/>
        <w:numPr>
          <w:ilvl w:val="0"/>
          <w:numId w:val="16"/>
        </w:numPr>
      </w:pPr>
      <w:r w:rsidRPr="008513C7">
        <w:rPr>
          <w:u w:val="single"/>
        </w:rPr>
        <w:t>Create a parcel for each facility</w:t>
      </w:r>
      <w:r w:rsidR="0089009B" w:rsidRPr="008513C7">
        <w:rPr>
          <w:u w:val="single"/>
        </w:rPr>
        <w:t xml:space="preserve"> that is assigned a target</w:t>
      </w:r>
      <w:r w:rsidRPr="008513C7">
        <w:rPr>
          <w:u w:val="single"/>
        </w:rPr>
        <w:t xml:space="preserve"> (does not need to be contiguous) and</w:t>
      </w:r>
      <w:r w:rsidR="00BA5088" w:rsidRPr="008513C7">
        <w:rPr>
          <w:u w:val="single"/>
        </w:rPr>
        <w:t>, if known,</w:t>
      </w:r>
      <w:r w:rsidRPr="008513C7">
        <w:rPr>
          <w:u w:val="single"/>
        </w:rPr>
        <w:t xml:space="preserve"> specify</w:t>
      </w:r>
      <w:r w:rsidR="00D40475" w:rsidRPr="008513C7">
        <w:rPr>
          <w:u w:val="single"/>
        </w:rPr>
        <w:t xml:space="preserve"> t</w:t>
      </w:r>
      <w:r w:rsidRPr="008513C7">
        <w:rPr>
          <w:u w:val="single"/>
        </w:rPr>
        <w:t>he acres of each land use</w:t>
      </w:r>
      <w:r>
        <w:t xml:space="preserve"> within the parcel</w:t>
      </w:r>
      <w:r w:rsidR="0003604D">
        <w:t>,</w:t>
      </w:r>
      <w:r w:rsidR="00BA5088">
        <w:t xml:space="preserve"> following the CBP Partnership’s definitions of the land uses</w:t>
      </w:r>
      <w:r w:rsidR="00624909">
        <w:t xml:space="preserve">. </w:t>
      </w:r>
      <w:r w:rsidR="00DF5694">
        <w:t xml:space="preserve">The land use should be for 2010 unless otherwise specified by the </w:t>
      </w:r>
      <w:r w:rsidR="00904478">
        <w:t xml:space="preserve">Bay </w:t>
      </w:r>
      <w:r w:rsidR="00DF5694">
        <w:t xml:space="preserve">jurisdiction. </w:t>
      </w:r>
    </w:p>
    <w:p w14:paraId="0DC6112E" w14:textId="63412516" w:rsidR="003336AC" w:rsidRPr="003336AC" w:rsidRDefault="00932C83" w:rsidP="00561D6B">
      <w:pPr>
        <w:pStyle w:val="ListParagraph"/>
        <w:numPr>
          <w:ilvl w:val="0"/>
          <w:numId w:val="16"/>
        </w:numPr>
      </w:pPr>
      <w:r w:rsidRPr="008513C7">
        <w:rPr>
          <w:u w:val="single"/>
        </w:rPr>
        <w:t>Create a baseline scenario</w:t>
      </w:r>
      <w:r w:rsidR="008E753F" w:rsidRPr="008513C7">
        <w:rPr>
          <w:u w:val="single"/>
        </w:rPr>
        <w:t xml:space="preserve"> for the facility using</w:t>
      </w:r>
      <w:r w:rsidRPr="008513C7">
        <w:rPr>
          <w:u w:val="single"/>
        </w:rPr>
        <w:t xml:space="preserve"> BayFAST </w:t>
      </w:r>
      <w:r>
        <w:t>by not specifying any BMPs.</w:t>
      </w:r>
      <w:r w:rsidR="003336AC" w:rsidRPr="003336AC">
        <w:t xml:space="preserve"> </w:t>
      </w:r>
      <w:r w:rsidR="00421B88">
        <w:t xml:space="preserve">No BMPs are used </w:t>
      </w:r>
      <w:r w:rsidR="00A55D28">
        <w:t>in this scenario because</w:t>
      </w:r>
      <w:r w:rsidR="00421B88">
        <w:t xml:space="preserve"> the baseline is specified as the 2010 conditions without BMPs (</w:t>
      </w:r>
      <w:r w:rsidR="001403D6">
        <w:t xml:space="preserve">commonly referred to as the </w:t>
      </w:r>
      <w:r w:rsidR="00A55D28">
        <w:t>“</w:t>
      </w:r>
      <w:r w:rsidR="00421B88">
        <w:t>2010 No Action</w:t>
      </w:r>
      <w:r w:rsidR="001403D6">
        <w:t xml:space="preserve"> scenario</w:t>
      </w:r>
      <w:r w:rsidR="00A55D28">
        <w:t>”</w:t>
      </w:r>
      <w:r w:rsidR="00421B88">
        <w:t xml:space="preserve">). </w:t>
      </w:r>
      <w:r w:rsidR="00DF5694">
        <w:t xml:space="preserve">The 2010 </w:t>
      </w:r>
      <w:r w:rsidR="00E02111">
        <w:t xml:space="preserve">no-BMP </w:t>
      </w:r>
      <w:r w:rsidR="00DF5694">
        <w:t xml:space="preserve">condition </w:t>
      </w:r>
      <w:r w:rsidR="00A55D28">
        <w:t>should be</w:t>
      </w:r>
      <w:r w:rsidR="00DF5694">
        <w:t xml:space="preserve"> the default approach</w:t>
      </w:r>
      <w:r w:rsidR="00CB2B49">
        <w:t xml:space="preserve">; other approaches consistent with the Bay TMDL may be provided by the </w:t>
      </w:r>
      <w:r w:rsidR="00A55D28">
        <w:t xml:space="preserve">Bay </w:t>
      </w:r>
      <w:r w:rsidR="00CB2B49">
        <w:t>jurisdiction</w:t>
      </w:r>
      <w:r w:rsidR="00796102">
        <w:t>s</w:t>
      </w:r>
      <w:r w:rsidR="0089009B">
        <w:t xml:space="preserve"> and are referenced in Appendix A</w:t>
      </w:r>
      <w:r w:rsidR="00DF5694">
        <w:t xml:space="preserve">. </w:t>
      </w:r>
    </w:p>
    <w:p w14:paraId="6EDCA14A" w14:textId="7E40214D" w:rsidR="003336AC" w:rsidRPr="00A10F89" w:rsidRDefault="007D114E" w:rsidP="00561D6B">
      <w:pPr>
        <w:pStyle w:val="ListParagraph"/>
        <w:numPr>
          <w:ilvl w:val="0"/>
          <w:numId w:val="16"/>
        </w:numPr>
      </w:pPr>
      <w:r w:rsidRPr="008513C7">
        <w:rPr>
          <w:u w:val="single"/>
        </w:rPr>
        <w:t>C</w:t>
      </w:r>
      <w:r w:rsidR="00932C83" w:rsidRPr="008513C7">
        <w:rPr>
          <w:u w:val="single"/>
        </w:rPr>
        <w:t xml:space="preserve">reate a plan </w:t>
      </w:r>
      <w:r w:rsidR="001E0EEE">
        <w:rPr>
          <w:u w:val="single"/>
        </w:rPr>
        <w:t>to meet</w:t>
      </w:r>
      <w:r w:rsidR="001E0EEE" w:rsidRPr="008513C7">
        <w:rPr>
          <w:u w:val="single"/>
        </w:rPr>
        <w:t xml:space="preserve"> </w:t>
      </w:r>
      <w:r w:rsidRPr="008513C7">
        <w:rPr>
          <w:u w:val="single"/>
        </w:rPr>
        <w:t xml:space="preserve">the </w:t>
      </w:r>
      <w:del w:id="6" w:author="Katherine Wares" w:date="2018-05-02T10:35:00Z">
        <w:r w:rsidR="00932C83" w:rsidRPr="008513C7" w:rsidDel="00862446">
          <w:rPr>
            <w:u w:val="single"/>
          </w:rPr>
          <w:delText xml:space="preserve">2017 </w:delText>
        </w:r>
        <w:r w:rsidRPr="008513C7" w:rsidDel="00862446">
          <w:rPr>
            <w:u w:val="single"/>
          </w:rPr>
          <w:delText>target</w:delText>
        </w:r>
      </w:del>
      <w:ins w:id="7" w:author="Katherine Wares" w:date="2018-05-02T10:35:00Z">
        <w:r w:rsidR="00862446">
          <w:rPr>
            <w:u w:val="single"/>
          </w:rPr>
          <w:t>2025 projections</w:t>
        </w:r>
      </w:ins>
      <w:r w:rsidRPr="008513C7">
        <w:rPr>
          <w:u w:val="single"/>
        </w:rPr>
        <w:t xml:space="preserve"> provided by </w:t>
      </w:r>
      <w:r w:rsidR="00A55D28" w:rsidRPr="008513C7">
        <w:rPr>
          <w:u w:val="single"/>
        </w:rPr>
        <w:t xml:space="preserve">the Bay </w:t>
      </w:r>
      <w:r w:rsidRPr="008513C7">
        <w:rPr>
          <w:u w:val="single"/>
        </w:rPr>
        <w:t>jurisdictions</w:t>
      </w:r>
      <w:r>
        <w:t xml:space="preserve"> </w:t>
      </w:r>
      <w:r w:rsidR="00932C83">
        <w:t>by</w:t>
      </w:r>
      <w:r w:rsidR="003336AC" w:rsidRPr="003336AC">
        <w:t xml:space="preserve"> addi</w:t>
      </w:r>
      <w:r w:rsidR="00932C83">
        <w:t>ng current and planned</w:t>
      </w:r>
      <w:r w:rsidR="003336AC" w:rsidRPr="003336AC">
        <w:t xml:space="preserve"> BMPs</w:t>
      </w:r>
      <w:r w:rsidR="00932C83">
        <w:t>, including land use change BMPs,</w:t>
      </w:r>
      <w:r w:rsidR="003336AC" w:rsidRPr="003336AC">
        <w:t xml:space="preserve"> </w:t>
      </w:r>
      <w:r w:rsidR="003336AC" w:rsidRPr="00A10F89">
        <w:t>until the load</w:t>
      </w:r>
      <w:r w:rsidR="00932C83" w:rsidRPr="00A10F89">
        <w:t>ing</w:t>
      </w:r>
      <w:r w:rsidR="003336AC" w:rsidRPr="00A10F89">
        <w:t xml:space="preserve"> target </w:t>
      </w:r>
      <w:r w:rsidR="00BA5088">
        <w:t xml:space="preserve">or loading reduction </w:t>
      </w:r>
      <w:r w:rsidR="003336AC" w:rsidRPr="00A10F89">
        <w:t>is met</w:t>
      </w:r>
      <w:r w:rsidR="00932C83" w:rsidRPr="00A10F89">
        <w:t>.</w:t>
      </w:r>
      <w:r w:rsidR="00A76DAF">
        <w:t xml:space="preserve"> Where land was developed, the facility land use will need to be updated</w:t>
      </w:r>
      <w:r w:rsidR="002C387A">
        <w:t>, but any land use changes will not change the federal targets</w:t>
      </w:r>
      <w:r w:rsidR="00A76DAF">
        <w:t xml:space="preserve">. </w:t>
      </w:r>
      <w:r w:rsidR="00080F61">
        <w:t xml:space="preserve">Plans to meet the 2025 </w:t>
      </w:r>
      <w:r w:rsidR="00250F04">
        <w:t>target</w:t>
      </w:r>
      <w:r w:rsidR="00080F61">
        <w:t xml:space="preserve"> can also be created </w:t>
      </w:r>
      <w:r w:rsidR="00091B98">
        <w:t>to</w:t>
      </w:r>
      <w:r w:rsidR="00080F61">
        <w:t xml:space="preserve"> </w:t>
      </w:r>
      <w:r w:rsidR="00091B98">
        <w:t xml:space="preserve">facilitate </w:t>
      </w:r>
      <w:r w:rsidR="00080F61">
        <w:t>long</w:t>
      </w:r>
      <w:r w:rsidR="00A670E8">
        <w:t>-</w:t>
      </w:r>
      <w:r w:rsidR="00080F61">
        <w:t>range planning.</w:t>
      </w:r>
      <w:r w:rsidR="00941E34">
        <w:t xml:space="preserve"> </w:t>
      </w:r>
    </w:p>
    <w:p w14:paraId="2F475547" w14:textId="7BE5AB91" w:rsidR="00D40475" w:rsidRPr="00A10F89" w:rsidRDefault="00D40475" w:rsidP="00561D6B">
      <w:pPr>
        <w:pStyle w:val="ListParagraph"/>
        <w:numPr>
          <w:ilvl w:val="0"/>
          <w:numId w:val="16"/>
        </w:numPr>
      </w:pPr>
      <w:r w:rsidRPr="008513C7">
        <w:rPr>
          <w:u w:val="single"/>
        </w:rPr>
        <w:t xml:space="preserve">Report implemented BMPs to </w:t>
      </w:r>
      <w:r w:rsidR="00A55D28" w:rsidRPr="008513C7">
        <w:rPr>
          <w:u w:val="single"/>
        </w:rPr>
        <w:t xml:space="preserve">Bay </w:t>
      </w:r>
      <w:r w:rsidRPr="008513C7">
        <w:rPr>
          <w:u w:val="single"/>
        </w:rPr>
        <w:t>jurisdiction</w:t>
      </w:r>
      <w:r w:rsidR="00E73B5B" w:rsidRPr="008513C7">
        <w:rPr>
          <w:u w:val="single"/>
        </w:rPr>
        <w:t>(s) and CBPO</w:t>
      </w:r>
      <w:r w:rsidRPr="008513C7">
        <w:rPr>
          <w:u w:val="single"/>
        </w:rPr>
        <w:t xml:space="preserve"> annually</w:t>
      </w:r>
      <w:r w:rsidRPr="00A10F89">
        <w:t xml:space="preserve"> using the spreadsheet template provided by the jurisdiction</w:t>
      </w:r>
      <w:r w:rsidR="00E73B5B">
        <w:t xml:space="preserve"> and CBPO</w:t>
      </w:r>
      <w:r w:rsidRPr="00A10F89">
        <w:t xml:space="preserve">. </w:t>
      </w:r>
    </w:p>
    <w:p w14:paraId="5112C504" w14:textId="61EDBC39" w:rsidR="00D40475" w:rsidRPr="000E47FE" w:rsidRDefault="00A10F89" w:rsidP="00561D6B">
      <w:pPr>
        <w:pStyle w:val="ListParagraph"/>
        <w:numPr>
          <w:ilvl w:val="0"/>
          <w:numId w:val="16"/>
        </w:numPr>
      </w:pPr>
      <w:r w:rsidRPr="008513C7">
        <w:rPr>
          <w:rFonts w:cs="Times New Roman"/>
          <w:u w:val="single"/>
        </w:rPr>
        <w:t>F</w:t>
      </w:r>
      <w:r w:rsidR="00D40475" w:rsidRPr="008513C7">
        <w:rPr>
          <w:rFonts w:cs="Times New Roman"/>
          <w:u w:val="single"/>
        </w:rPr>
        <w:t xml:space="preserve">ollow the </w:t>
      </w:r>
      <w:r w:rsidR="0011606B" w:rsidRPr="008513C7">
        <w:rPr>
          <w:rFonts w:cs="Times New Roman"/>
          <w:u w:val="single"/>
        </w:rPr>
        <w:t>Basin wide</w:t>
      </w:r>
      <w:r w:rsidR="00D40475" w:rsidRPr="008513C7">
        <w:rPr>
          <w:rFonts w:cs="Times New Roman"/>
          <w:u w:val="single"/>
        </w:rPr>
        <w:t xml:space="preserve"> BMP Verification Framework</w:t>
      </w:r>
      <w:r w:rsidR="00D40475" w:rsidRPr="00561D6B">
        <w:rPr>
          <w:rFonts w:cs="Times New Roman"/>
        </w:rPr>
        <w:t xml:space="preserve"> approved and adopted in September 2014 by the </w:t>
      </w:r>
      <w:r w:rsidR="00A55D28">
        <w:rPr>
          <w:rFonts w:cs="Times New Roman"/>
        </w:rPr>
        <w:t xml:space="preserve">CBP </w:t>
      </w:r>
      <w:r w:rsidR="00D40475" w:rsidRPr="00561D6B">
        <w:rPr>
          <w:rFonts w:cs="Times New Roman"/>
        </w:rPr>
        <w:t>Principals’ Staff Committee</w:t>
      </w:r>
      <w:r w:rsidR="002C387A" w:rsidRPr="00561D6B">
        <w:rPr>
          <w:rFonts w:cs="Times New Roman"/>
        </w:rPr>
        <w:t xml:space="preserve"> and verification protocols developed by each</w:t>
      </w:r>
      <w:r w:rsidR="00A55D28">
        <w:rPr>
          <w:rFonts w:cs="Times New Roman"/>
        </w:rPr>
        <w:t xml:space="preserve"> Bay</w:t>
      </w:r>
      <w:r w:rsidR="002C387A" w:rsidRPr="00561D6B">
        <w:rPr>
          <w:rFonts w:cs="Times New Roman"/>
        </w:rPr>
        <w:t xml:space="preserve"> jurisdiction</w:t>
      </w:r>
      <w:r w:rsidRPr="00561D6B">
        <w:rPr>
          <w:rFonts w:cs="Times New Roman"/>
        </w:rPr>
        <w:t>.</w:t>
      </w:r>
    </w:p>
    <w:p w14:paraId="6CFFAC52" w14:textId="77777777" w:rsidR="000E47FE" w:rsidRDefault="000E47FE" w:rsidP="000E47FE">
      <w:pPr>
        <w:rPr>
          <w:b/>
        </w:rPr>
      </w:pPr>
    </w:p>
    <w:p w14:paraId="526EDD9F" w14:textId="77777777" w:rsidR="001D49EF" w:rsidRDefault="001D49EF" w:rsidP="000E47FE"/>
    <w:p w14:paraId="0238F64E" w14:textId="77777777" w:rsidR="001D49EF" w:rsidRDefault="001D49EF" w:rsidP="000E47FE"/>
    <w:p w14:paraId="5E4DC422" w14:textId="77777777" w:rsidR="001D49EF" w:rsidRDefault="001D49EF" w:rsidP="000E47FE"/>
    <w:p w14:paraId="5220AAB7" w14:textId="37923A5D" w:rsidR="000B470F" w:rsidRDefault="000E47FE" w:rsidP="000E47FE">
      <w:r w:rsidRPr="000E47FE">
        <w:t>EPA</w:t>
      </w:r>
      <w:r w:rsidR="00C87EDC">
        <w:t xml:space="preserve"> will</w:t>
      </w:r>
      <w:r w:rsidR="000B470F">
        <w:t>:</w:t>
      </w:r>
    </w:p>
    <w:p w14:paraId="047CA19F" w14:textId="34F3DF93" w:rsidR="000B470F" w:rsidRDefault="000B470F" w:rsidP="00C87EDC">
      <w:pPr>
        <w:pStyle w:val="ListParagraph"/>
        <w:numPr>
          <w:ilvl w:val="0"/>
          <w:numId w:val="22"/>
        </w:numPr>
      </w:pPr>
      <w:r>
        <w:t>A</w:t>
      </w:r>
      <w:r w:rsidR="00D631D5">
        <w:t xml:space="preserve">ssist </w:t>
      </w:r>
      <w:r w:rsidR="000E47FE" w:rsidRPr="000E47FE">
        <w:t xml:space="preserve">the </w:t>
      </w:r>
      <w:r w:rsidR="00EA5F35">
        <w:t xml:space="preserve">Bay </w:t>
      </w:r>
      <w:r w:rsidR="000E47FE" w:rsidRPr="000E47FE">
        <w:t xml:space="preserve">jurisdictions </w:t>
      </w:r>
      <w:r w:rsidR="002C387A">
        <w:t xml:space="preserve">and federal agencies </w:t>
      </w:r>
      <w:r w:rsidR="000E47FE" w:rsidRPr="000E47FE">
        <w:t>by working with the F</w:t>
      </w:r>
      <w:r w:rsidR="000E47FE">
        <w:t>ederal Leadership Committee (F</w:t>
      </w:r>
      <w:r w:rsidR="000E47FE" w:rsidRPr="000E47FE">
        <w:t>LC</w:t>
      </w:r>
      <w:r w:rsidR="000E47FE">
        <w:t>)</w:t>
      </w:r>
      <w:r w:rsidR="000E47FE" w:rsidRPr="000E47FE">
        <w:t>,</w:t>
      </w:r>
      <w:r w:rsidR="00A76DAF">
        <w:t xml:space="preserve"> Federal Office Directors</w:t>
      </w:r>
      <w:r w:rsidR="000E47FE" w:rsidRPr="000E47FE">
        <w:t xml:space="preserve"> </w:t>
      </w:r>
      <w:r w:rsidR="000E47FE">
        <w:t>(</w:t>
      </w:r>
      <w:r w:rsidR="000E47FE" w:rsidRPr="000E47FE">
        <w:t>FOD</w:t>
      </w:r>
      <w:r w:rsidR="000E47FE">
        <w:t>)</w:t>
      </w:r>
      <w:r w:rsidR="000E47FE" w:rsidRPr="000E47FE">
        <w:t xml:space="preserve"> and Federal Facilities Team to </w:t>
      </w:r>
      <w:r w:rsidR="000E47FE">
        <w:t xml:space="preserve">provide support for implementing </w:t>
      </w:r>
      <w:r w:rsidR="000E47FE" w:rsidRPr="004464CC">
        <w:t xml:space="preserve">this </w:t>
      </w:r>
      <w:r w:rsidR="00245E99">
        <w:t>p</w:t>
      </w:r>
      <w:r w:rsidR="00392CF9" w:rsidRPr="004464CC">
        <w:t>ro</w:t>
      </w:r>
      <w:r w:rsidR="00392CF9">
        <w:t xml:space="preserve">tocol </w:t>
      </w:r>
      <w:r w:rsidR="000E47FE" w:rsidRPr="004464CC">
        <w:t xml:space="preserve">and </w:t>
      </w:r>
      <w:r w:rsidR="000E47FE">
        <w:t>secure</w:t>
      </w:r>
      <w:r w:rsidR="000E47FE" w:rsidRPr="004464CC">
        <w:t xml:space="preserve"> top-level support from federal agency management. </w:t>
      </w:r>
    </w:p>
    <w:p w14:paraId="1D745ECE" w14:textId="5B59AC9B" w:rsidR="000B470F" w:rsidRDefault="000B470F" w:rsidP="00C87EDC">
      <w:pPr>
        <w:pStyle w:val="ListParagraph"/>
        <w:numPr>
          <w:ilvl w:val="0"/>
          <w:numId w:val="22"/>
        </w:numPr>
      </w:pPr>
      <w:r>
        <w:t>C</w:t>
      </w:r>
      <w:r w:rsidR="00023F03">
        <w:t>ontinue to provide</w:t>
      </w:r>
      <w:r w:rsidR="000E47FE" w:rsidRPr="004464CC">
        <w:t xml:space="preserve"> contract support for </w:t>
      </w:r>
      <w:r w:rsidR="000E47FE">
        <w:t xml:space="preserve">any </w:t>
      </w:r>
      <w:r w:rsidR="000E47FE" w:rsidRPr="004464CC">
        <w:t>changes needed to BayFAST</w:t>
      </w:r>
      <w:r w:rsidR="00D631D5">
        <w:t xml:space="preserve"> including </w:t>
      </w:r>
      <w:r>
        <w:t>making federal facilities currently delineated by the CBP Partnership a selectable layer in BayFAST and incorporating targe</w:t>
      </w:r>
      <w:r w:rsidR="00830DD2">
        <w:t>ts into BayFAST.</w:t>
      </w:r>
    </w:p>
    <w:p w14:paraId="08259C33" w14:textId="2C919E92" w:rsidR="000E47FE" w:rsidRPr="00A10F89" w:rsidRDefault="000B470F" w:rsidP="00C87EDC">
      <w:pPr>
        <w:pStyle w:val="ListParagraph"/>
        <w:numPr>
          <w:ilvl w:val="0"/>
          <w:numId w:val="22"/>
        </w:numPr>
      </w:pPr>
      <w:r>
        <w:t xml:space="preserve">Offer </w:t>
      </w:r>
      <w:r w:rsidR="000E47FE" w:rsidRPr="004464CC">
        <w:t xml:space="preserve">additional BayFAST training </w:t>
      </w:r>
      <w:r w:rsidR="000E47FE">
        <w:t xml:space="preserve">and support </w:t>
      </w:r>
      <w:r w:rsidR="000E47FE" w:rsidRPr="004464CC">
        <w:t>to federal agencies and jurisdictions.</w:t>
      </w:r>
      <w:r w:rsidR="00181D1E">
        <w:t xml:space="preserve"> </w:t>
      </w:r>
    </w:p>
    <w:p w14:paraId="20DAE431" w14:textId="6E2A1F3A" w:rsidR="00A039AE" w:rsidRDefault="00A039AE" w:rsidP="00A039AE">
      <w:pPr>
        <w:pStyle w:val="Heading1"/>
      </w:pPr>
      <w:r>
        <w:t xml:space="preserve">Setting </w:t>
      </w:r>
      <w:r w:rsidR="005B2D74">
        <w:t>T</w:t>
      </w:r>
      <w:r>
        <w:t>argets</w:t>
      </w:r>
      <w:r w:rsidR="003C6D5C">
        <w:t xml:space="preserve"> by </w:t>
      </w:r>
      <w:r w:rsidR="00EA5F35">
        <w:t xml:space="preserve">the Bay </w:t>
      </w:r>
      <w:r w:rsidR="005B2D74">
        <w:t>J</w:t>
      </w:r>
      <w:r w:rsidR="003C6D5C">
        <w:t>urisdictions</w:t>
      </w:r>
      <w:r w:rsidR="005B2D74">
        <w:t xml:space="preserve"> or EPA</w:t>
      </w:r>
    </w:p>
    <w:p w14:paraId="0459FFB5" w14:textId="1F157916" w:rsidR="00585FDC" w:rsidRDefault="00EA5F35" w:rsidP="00585FDC">
      <w:r>
        <w:t>The Bay j</w:t>
      </w:r>
      <w:r w:rsidR="00585FDC">
        <w:t xml:space="preserve">urisdictions </w:t>
      </w:r>
      <w:r w:rsidR="00644629">
        <w:t xml:space="preserve">are </w:t>
      </w:r>
      <w:r>
        <w:t xml:space="preserve">expected to finalize </w:t>
      </w:r>
      <w:r w:rsidR="00585FDC">
        <w:t>targets</w:t>
      </w:r>
      <w:r w:rsidR="00A52F5E">
        <w:t>, consistent with the CWA,</w:t>
      </w:r>
      <w:r w:rsidR="00585FDC">
        <w:t xml:space="preserve"> for federal facilities for nitrogen, phosphorus and sediment</w:t>
      </w:r>
      <w:r w:rsidR="00260DAA">
        <w:t xml:space="preserve">. These targets </w:t>
      </w:r>
      <w:r w:rsidR="000F32C6">
        <w:t>will</w:t>
      </w:r>
      <w:r w:rsidR="00585FDC">
        <w:t xml:space="preserve"> </w:t>
      </w:r>
      <w:r>
        <w:t xml:space="preserve">help Bay </w:t>
      </w:r>
      <w:r w:rsidR="00585FDC">
        <w:t>jurisdictions meet the</w:t>
      </w:r>
      <w:r>
        <w:t>ir</w:t>
      </w:r>
      <w:r w:rsidR="00585FDC">
        <w:t xml:space="preserve"> </w:t>
      </w:r>
      <w:r w:rsidR="002C387A">
        <w:t xml:space="preserve">Bay </w:t>
      </w:r>
      <w:r w:rsidR="00585FDC">
        <w:t>TMDL allocation</w:t>
      </w:r>
      <w:r w:rsidR="002C387A">
        <w:t>s</w:t>
      </w:r>
      <w:r w:rsidR="00585FDC">
        <w:t>.</w:t>
      </w:r>
      <w:r w:rsidR="00091B98">
        <w:t xml:space="preserve"> This section describes general principles. </w:t>
      </w:r>
      <w:r w:rsidR="00071200">
        <w:t>EPA or the j</w:t>
      </w:r>
      <w:r w:rsidR="00BA5088" w:rsidRPr="00BA5088">
        <w:t xml:space="preserve">urisdictions will communicate their targeting methodology to federal agencies </w:t>
      </w:r>
      <w:r w:rsidR="009B3F17">
        <w:t>through the FFTAT and then establish targets following the agreed-upon method</w:t>
      </w:r>
      <w:r>
        <w:t>ology</w:t>
      </w:r>
      <w:r w:rsidR="00170C93">
        <w:t xml:space="preserve"> in </w:t>
      </w:r>
      <w:r w:rsidR="00430855">
        <w:t>Appendix</w:t>
      </w:r>
      <w:r w:rsidR="00170C93">
        <w:t xml:space="preserve"> A of this Protocol</w:t>
      </w:r>
      <w:r w:rsidR="00BA5088" w:rsidRPr="00BA5088">
        <w:t>.</w:t>
      </w:r>
      <w:r w:rsidR="009B3F17" w:rsidRPr="009B3F17">
        <w:t xml:space="preserve"> </w:t>
      </w:r>
      <w:r w:rsidR="009B3F17" w:rsidRPr="004C072F">
        <w:t xml:space="preserve">EPA will </w:t>
      </w:r>
      <w:r w:rsidR="00A71CDF" w:rsidRPr="004C072F">
        <w:t xml:space="preserve">set </w:t>
      </w:r>
      <w:r w:rsidR="009B3F17" w:rsidRPr="004C072F">
        <w:t xml:space="preserve">targets for </w:t>
      </w:r>
      <w:r w:rsidR="0089009B">
        <w:t>federal</w:t>
      </w:r>
      <w:r w:rsidR="009B3F17" w:rsidRPr="004C072F">
        <w:t xml:space="preserve"> facilities</w:t>
      </w:r>
      <w:r w:rsidR="00A52F5E">
        <w:t>,</w:t>
      </w:r>
      <w:r w:rsidR="009B3F17" w:rsidRPr="004C072F">
        <w:t xml:space="preserve"> </w:t>
      </w:r>
      <w:r w:rsidR="00071200">
        <w:t>i</w:t>
      </w:r>
      <w:r w:rsidR="00071200" w:rsidRPr="004C072F">
        <w:t xml:space="preserve">f a </w:t>
      </w:r>
      <w:r w:rsidR="00071200">
        <w:t xml:space="preserve">Bay </w:t>
      </w:r>
      <w:r w:rsidR="00071200" w:rsidRPr="004C072F">
        <w:t xml:space="preserve">jurisdiction chooses not to set </w:t>
      </w:r>
      <w:r w:rsidR="00071200">
        <w:t>targets</w:t>
      </w:r>
      <w:r w:rsidR="00A52F5E">
        <w:t>,</w:t>
      </w:r>
      <w:r w:rsidR="00071200">
        <w:t xml:space="preserve"> </w:t>
      </w:r>
      <w:r w:rsidR="009B3F17" w:rsidRPr="004C072F">
        <w:t>after discussion with the jurisdiction.</w:t>
      </w:r>
    </w:p>
    <w:p w14:paraId="7E912EA6" w14:textId="77777777" w:rsidR="00071200" w:rsidRDefault="00071200" w:rsidP="00585FDC"/>
    <w:p w14:paraId="1AC89927" w14:textId="77777777" w:rsidR="00FD6543" w:rsidRDefault="00091B98" w:rsidP="00FD6543">
      <w:pPr>
        <w:pStyle w:val="Heading2"/>
      </w:pPr>
      <w:r>
        <w:t>Options for expressing reduction goals</w:t>
      </w:r>
    </w:p>
    <w:p w14:paraId="791BBE98" w14:textId="1CA837A6" w:rsidR="00FD6543" w:rsidRPr="00FD6543" w:rsidRDefault="00FD6543" w:rsidP="00FD6543">
      <w:pPr>
        <w:pStyle w:val="Heading2"/>
        <w:rPr>
          <w:rFonts w:asciiTheme="minorHAnsi" w:hAnsiTheme="minorHAnsi" w:cs="Times New Roman"/>
          <w:sz w:val="22"/>
          <w:szCs w:val="22"/>
        </w:rPr>
      </w:pPr>
      <w:r w:rsidRPr="00FD6543">
        <w:rPr>
          <w:rFonts w:asciiTheme="minorHAnsi" w:hAnsiTheme="minorHAnsi"/>
          <w:color w:val="auto"/>
          <w:sz w:val="22"/>
          <w:szCs w:val="22"/>
        </w:rPr>
        <w:t>The baseline default is defined as the 2010 land use with no BMPs. Jurisdictions may specify a different baseline that is consistent with the Bay TMDL allocations where it is consistent with the jurisdiction’s planning target methodology. EPA will evaluate other baseline proposals for consistency with the Bay TMDL.</w:t>
      </w:r>
      <w:r w:rsidRPr="00FD6543">
        <w:rPr>
          <w:rFonts w:asciiTheme="minorHAnsi" w:hAnsiTheme="minorHAnsi"/>
          <w:sz w:val="22"/>
          <w:szCs w:val="22"/>
        </w:rPr>
        <w:t> </w:t>
      </w:r>
    </w:p>
    <w:p w14:paraId="076039A6" w14:textId="77777777" w:rsidR="003133AB" w:rsidRDefault="003133AB" w:rsidP="00B80972">
      <w:pPr>
        <w:rPr>
          <w:rFonts w:cs="Times New Roman"/>
        </w:rPr>
      </w:pPr>
    </w:p>
    <w:p w14:paraId="02FBF582" w14:textId="7ED97B81" w:rsidR="00B80972" w:rsidRDefault="00B80972" w:rsidP="00B80972">
      <w:pPr>
        <w:rPr>
          <w:rFonts w:cs="Times New Roman"/>
        </w:rPr>
      </w:pPr>
      <w:r w:rsidRPr="0042144A">
        <w:rPr>
          <w:rFonts w:cs="Times New Roman"/>
        </w:rPr>
        <w:t>The</w:t>
      </w:r>
      <w:r w:rsidR="003133AB">
        <w:rPr>
          <w:rFonts w:cs="Times New Roman"/>
        </w:rPr>
        <w:t xml:space="preserve"> federal facility</w:t>
      </w:r>
      <w:r w:rsidRPr="0042144A">
        <w:rPr>
          <w:rFonts w:cs="Times New Roman"/>
        </w:rPr>
        <w:t xml:space="preserve"> target</w:t>
      </w:r>
      <w:r w:rsidR="003133AB">
        <w:rPr>
          <w:rFonts w:cs="Times New Roman"/>
        </w:rPr>
        <w:t>s</w:t>
      </w:r>
      <w:r w:rsidRPr="0042144A">
        <w:rPr>
          <w:rFonts w:cs="Times New Roman"/>
        </w:rPr>
        <w:t xml:space="preserve"> may be specified in any of three ways</w:t>
      </w:r>
      <w:r>
        <w:rPr>
          <w:rFonts w:cs="Times New Roman"/>
        </w:rPr>
        <w:t xml:space="preserve"> at the discretion of the jurisdiction</w:t>
      </w:r>
      <w:r w:rsidRPr="0042144A">
        <w:rPr>
          <w:rFonts w:cs="Times New Roman"/>
        </w:rPr>
        <w:t>:</w:t>
      </w:r>
    </w:p>
    <w:p w14:paraId="217597F0" w14:textId="77777777" w:rsidR="00454734" w:rsidRPr="0042144A" w:rsidRDefault="00454734" w:rsidP="00B80972">
      <w:pPr>
        <w:rPr>
          <w:rFonts w:cs="Times New Roman"/>
        </w:rPr>
      </w:pPr>
    </w:p>
    <w:p w14:paraId="17063E64" w14:textId="3982DB65" w:rsidR="00B80972" w:rsidRPr="0042144A" w:rsidRDefault="00B80972" w:rsidP="00C204F4">
      <w:pPr>
        <w:pStyle w:val="ListParagraph"/>
        <w:numPr>
          <w:ilvl w:val="0"/>
          <w:numId w:val="13"/>
        </w:numPr>
        <w:rPr>
          <w:rFonts w:cs="Times New Roman"/>
        </w:rPr>
      </w:pPr>
      <w:r w:rsidRPr="00AD025A">
        <w:rPr>
          <w:rFonts w:cs="Times New Roman"/>
          <w:u w:val="single"/>
        </w:rPr>
        <w:t>A</w:t>
      </w:r>
      <w:r w:rsidR="006E0D72" w:rsidRPr="00AD025A">
        <w:rPr>
          <w:rFonts w:cs="Times New Roman"/>
          <w:u w:val="single"/>
        </w:rPr>
        <w:t xml:space="preserve"> per acre</w:t>
      </w:r>
      <w:r w:rsidRPr="00AD025A">
        <w:rPr>
          <w:rFonts w:cs="Times New Roman"/>
          <w:u w:val="single"/>
        </w:rPr>
        <w:t xml:space="preserve"> percent reduction from the baseline</w:t>
      </w:r>
      <w:r w:rsidR="00CB2B49" w:rsidRPr="00CB2B49">
        <w:rPr>
          <w:rFonts w:cs="Times New Roman"/>
        </w:rPr>
        <w:t xml:space="preserve">. </w:t>
      </w:r>
      <w:r w:rsidR="00454734">
        <w:rPr>
          <w:rFonts w:cs="Times New Roman"/>
        </w:rPr>
        <w:t xml:space="preserve">For example, 45% per acre reduction in pounds of nitrogen. </w:t>
      </w:r>
    </w:p>
    <w:p w14:paraId="659444B7" w14:textId="263E4072" w:rsidR="00B80972" w:rsidRPr="0042144A" w:rsidRDefault="00B80972" w:rsidP="00C204F4">
      <w:pPr>
        <w:pStyle w:val="ListParagraph"/>
        <w:numPr>
          <w:ilvl w:val="0"/>
          <w:numId w:val="13"/>
        </w:numPr>
        <w:rPr>
          <w:rFonts w:cs="Times New Roman"/>
        </w:rPr>
      </w:pPr>
      <w:r w:rsidRPr="00AD025A">
        <w:rPr>
          <w:rFonts w:cs="Times New Roman"/>
          <w:u w:val="single"/>
        </w:rPr>
        <w:t>Total pounds</w:t>
      </w:r>
      <w:r w:rsidR="006E0D72" w:rsidRPr="00AD025A">
        <w:rPr>
          <w:rFonts w:cs="Times New Roman"/>
          <w:u w:val="single"/>
        </w:rPr>
        <w:t xml:space="preserve"> per acre</w:t>
      </w:r>
      <w:r w:rsidRPr="00AD025A">
        <w:rPr>
          <w:rFonts w:cs="Times New Roman"/>
          <w:u w:val="single"/>
        </w:rPr>
        <w:t xml:space="preserve"> reduced from the baseline</w:t>
      </w:r>
      <w:r w:rsidR="00454734" w:rsidRPr="00454734">
        <w:rPr>
          <w:rFonts w:cs="Times New Roman"/>
        </w:rPr>
        <w:t xml:space="preserve">. </w:t>
      </w:r>
      <w:r w:rsidR="00F40267">
        <w:rPr>
          <w:rFonts w:cs="Times New Roman"/>
        </w:rPr>
        <w:t>For example</w:t>
      </w:r>
      <w:r w:rsidRPr="0042144A">
        <w:rPr>
          <w:rFonts w:cs="Times New Roman"/>
        </w:rPr>
        <w:t xml:space="preserve">, </w:t>
      </w:r>
      <w:r w:rsidR="00B820DF">
        <w:rPr>
          <w:rFonts w:cs="Times New Roman"/>
        </w:rPr>
        <w:t>calculated from a</w:t>
      </w:r>
      <w:r w:rsidR="00B820DF" w:rsidRPr="0042144A">
        <w:rPr>
          <w:rFonts w:cs="Times New Roman"/>
        </w:rPr>
        <w:t xml:space="preserve"> baseline load </w:t>
      </w:r>
      <w:r w:rsidR="00B820DF">
        <w:rPr>
          <w:rFonts w:cs="Times New Roman"/>
        </w:rPr>
        <w:t>of</w:t>
      </w:r>
      <w:r w:rsidR="00B820DF" w:rsidRPr="0042144A">
        <w:rPr>
          <w:rFonts w:cs="Times New Roman"/>
        </w:rPr>
        <w:t xml:space="preserve"> </w:t>
      </w:r>
      <w:r w:rsidR="00B820DF">
        <w:rPr>
          <w:rFonts w:cs="Times New Roman"/>
        </w:rPr>
        <w:t>220</w:t>
      </w:r>
      <w:r w:rsidR="00B820DF" w:rsidRPr="0042144A">
        <w:rPr>
          <w:rFonts w:cs="Times New Roman"/>
        </w:rPr>
        <w:t xml:space="preserve"> pounds of nitrogen</w:t>
      </w:r>
      <w:r w:rsidR="00B820DF">
        <w:rPr>
          <w:rFonts w:cs="Times New Roman"/>
        </w:rPr>
        <w:t xml:space="preserve"> per acre</w:t>
      </w:r>
      <w:r w:rsidR="00B820DF" w:rsidRPr="0042144A">
        <w:rPr>
          <w:rFonts w:cs="Times New Roman"/>
        </w:rPr>
        <w:t xml:space="preserve"> </w:t>
      </w:r>
      <w:r w:rsidR="00B820DF">
        <w:rPr>
          <w:rFonts w:cs="Times New Roman"/>
        </w:rPr>
        <w:t>with a</w:t>
      </w:r>
      <w:r w:rsidR="00B820DF" w:rsidRPr="0042144A">
        <w:rPr>
          <w:rFonts w:cs="Times New Roman"/>
        </w:rPr>
        <w:t xml:space="preserve"> 2025 target </w:t>
      </w:r>
      <w:r w:rsidR="00B820DF">
        <w:rPr>
          <w:rFonts w:cs="Times New Roman"/>
        </w:rPr>
        <w:t>of</w:t>
      </w:r>
      <w:r w:rsidR="00B820DF" w:rsidRPr="0042144A">
        <w:rPr>
          <w:rFonts w:cs="Times New Roman"/>
        </w:rPr>
        <w:t xml:space="preserve"> </w:t>
      </w:r>
      <w:r w:rsidR="00B820DF">
        <w:rPr>
          <w:rFonts w:cs="Times New Roman"/>
        </w:rPr>
        <w:t>210 pounds per acre</w:t>
      </w:r>
      <w:r w:rsidR="00B820DF" w:rsidRPr="0042144A">
        <w:rPr>
          <w:rFonts w:cs="Times New Roman"/>
        </w:rPr>
        <w:t xml:space="preserve"> </w:t>
      </w:r>
      <w:r w:rsidRPr="0042144A">
        <w:rPr>
          <w:rFonts w:cs="Times New Roman"/>
        </w:rPr>
        <w:t xml:space="preserve">the target </w:t>
      </w:r>
      <w:r w:rsidR="00B820DF">
        <w:rPr>
          <w:rFonts w:cs="Times New Roman"/>
        </w:rPr>
        <w:t>would</w:t>
      </w:r>
      <w:r w:rsidR="00F40267">
        <w:rPr>
          <w:rFonts w:cs="Times New Roman"/>
        </w:rPr>
        <w:t xml:space="preserve"> be set at</w:t>
      </w:r>
      <w:r w:rsidRPr="0042144A">
        <w:rPr>
          <w:rFonts w:cs="Times New Roman"/>
        </w:rPr>
        <w:t xml:space="preserve"> </w:t>
      </w:r>
      <w:r>
        <w:rPr>
          <w:rFonts w:cs="Times New Roman"/>
        </w:rPr>
        <w:t>10</w:t>
      </w:r>
      <w:r w:rsidR="006E0D72">
        <w:rPr>
          <w:rFonts w:cs="Times New Roman"/>
        </w:rPr>
        <w:t xml:space="preserve"> </w:t>
      </w:r>
      <w:r w:rsidRPr="0042144A">
        <w:rPr>
          <w:rFonts w:cs="Times New Roman"/>
        </w:rPr>
        <w:t>pounds of nitrogen reduced</w:t>
      </w:r>
      <w:r w:rsidR="006E0D72">
        <w:rPr>
          <w:rFonts w:cs="Times New Roman"/>
        </w:rPr>
        <w:t xml:space="preserve"> per acre</w:t>
      </w:r>
      <w:r w:rsidR="00B820DF">
        <w:rPr>
          <w:rFonts w:cs="Times New Roman"/>
        </w:rPr>
        <w:t>;</w:t>
      </w:r>
      <w:r w:rsidRPr="0042144A">
        <w:rPr>
          <w:rFonts w:cs="Times New Roman"/>
        </w:rPr>
        <w:t xml:space="preserve"> (</w:t>
      </w:r>
      <w:r w:rsidR="00A52F5E">
        <w:rPr>
          <w:rFonts w:cs="Times New Roman"/>
        </w:rPr>
        <w:t>e.g</w:t>
      </w:r>
      <w:r w:rsidR="00B820DF">
        <w:rPr>
          <w:rFonts w:cs="Times New Roman"/>
        </w:rPr>
        <w:t xml:space="preserve">. </w:t>
      </w:r>
      <w:r>
        <w:rPr>
          <w:rFonts w:cs="Times New Roman"/>
        </w:rPr>
        <w:t>22</w:t>
      </w:r>
      <w:r w:rsidR="000B4A52">
        <w:rPr>
          <w:rFonts w:cs="Times New Roman"/>
        </w:rPr>
        <w:t>0</w:t>
      </w:r>
      <w:r>
        <w:rPr>
          <w:rFonts w:cs="Times New Roman"/>
        </w:rPr>
        <w:t xml:space="preserve"> minus </w:t>
      </w:r>
      <w:r w:rsidR="005C1557">
        <w:rPr>
          <w:rFonts w:cs="Times New Roman"/>
        </w:rPr>
        <w:t>2</w:t>
      </w:r>
      <w:r>
        <w:rPr>
          <w:rFonts w:cs="Times New Roman"/>
        </w:rPr>
        <w:t>1</w:t>
      </w:r>
      <w:r w:rsidRPr="0042144A">
        <w:rPr>
          <w:rFonts w:cs="Times New Roman"/>
        </w:rPr>
        <w:t>0</w:t>
      </w:r>
      <w:r w:rsidR="00B773DA">
        <w:rPr>
          <w:rFonts w:cs="Times New Roman"/>
        </w:rPr>
        <w:t xml:space="preserve"> equals 10 pounds/</w:t>
      </w:r>
      <w:r w:rsidR="00A71CDF">
        <w:rPr>
          <w:rFonts w:cs="Times New Roman"/>
        </w:rPr>
        <w:t>acre</w:t>
      </w:r>
      <w:r w:rsidRPr="0042144A">
        <w:rPr>
          <w:rFonts w:cs="Times New Roman"/>
        </w:rPr>
        <w:t>).</w:t>
      </w:r>
    </w:p>
    <w:p w14:paraId="041D0EC7" w14:textId="69E239DB" w:rsidR="00B80972" w:rsidRPr="0042144A" w:rsidRDefault="00B80972" w:rsidP="00C204F4">
      <w:pPr>
        <w:pStyle w:val="ListParagraph"/>
        <w:numPr>
          <w:ilvl w:val="0"/>
          <w:numId w:val="13"/>
        </w:numPr>
        <w:rPr>
          <w:rFonts w:cs="Times New Roman"/>
        </w:rPr>
      </w:pPr>
      <w:r w:rsidRPr="00AD025A">
        <w:rPr>
          <w:rFonts w:cs="Times New Roman"/>
          <w:u w:val="single"/>
        </w:rPr>
        <w:t>Total allowable load in terms of pounds of nitrogen, phosphorus, and sediment</w:t>
      </w:r>
      <w:r w:rsidR="006E0D72" w:rsidRPr="00AD025A">
        <w:rPr>
          <w:rFonts w:cs="Times New Roman"/>
          <w:u w:val="single"/>
        </w:rPr>
        <w:t xml:space="preserve"> per acre</w:t>
      </w:r>
      <w:r w:rsidRPr="00AD025A">
        <w:rPr>
          <w:rFonts w:cs="Times New Roman"/>
          <w:u w:val="single"/>
        </w:rPr>
        <w:t>.</w:t>
      </w:r>
      <w:r w:rsidRPr="0042144A">
        <w:rPr>
          <w:rFonts w:cs="Times New Roman"/>
        </w:rPr>
        <w:t xml:space="preserve"> </w:t>
      </w:r>
      <w:r w:rsidR="00D56DD3">
        <w:rPr>
          <w:rFonts w:cs="Times New Roman"/>
        </w:rPr>
        <w:t xml:space="preserve">For example, </w:t>
      </w:r>
      <w:r w:rsidR="00912D5E">
        <w:rPr>
          <w:rFonts w:cs="Times New Roman"/>
        </w:rPr>
        <w:t>210</w:t>
      </w:r>
      <w:r w:rsidR="00A76DAF">
        <w:rPr>
          <w:rFonts w:cs="Times New Roman"/>
        </w:rPr>
        <w:t xml:space="preserve"> pounds of nitrogen</w:t>
      </w:r>
      <w:r w:rsidR="00912D5E">
        <w:rPr>
          <w:rFonts w:cs="Times New Roman"/>
        </w:rPr>
        <w:t xml:space="preserve"> per </w:t>
      </w:r>
      <w:r w:rsidR="006E0D72">
        <w:rPr>
          <w:rFonts w:cs="Times New Roman"/>
        </w:rPr>
        <w:t>acre</w:t>
      </w:r>
      <w:r w:rsidR="00A76DAF">
        <w:rPr>
          <w:rFonts w:cs="Times New Roman"/>
        </w:rPr>
        <w:t>.</w:t>
      </w:r>
    </w:p>
    <w:p w14:paraId="5033D84C" w14:textId="51B61526" w:rsidR="00644629" w:rsidRDefault="00644629" w:rsidP="00A039AE"/>
    <w:p w14:paraId="26DFD654" w14:textId="26D2742E" w:rsidR="00644629" w:rsidRDefault="00644629" w:rsidP="00644629">
      <w:pPr>
        <w:pStyle w:val="Heading2"/>
      </w:pPr>
      <w:r>
        <w:t xml:space="preserve">Consistency with </w:t>
      </w:r>
      <w:r w:rsidR="00BB3AE8">
        <w:t xml:space="preserve">permits and </w:t>
      </w:r>
      <w:r>
        <w:t xml:space="preserve">TMDLs </w:t>
      </w:r>
    </w:p>
    <w:p w14:paraId="6FFDA975" w14:textId="4103CD9F" w:rsidR="00644629" w:rsidRDefault="00644629" w:rsidP="00A039AE">
      <w:r>
        <w:t xml:space="preserve">The targets established by </w:t>
      </w:r>
      <w:r w:rsidR="009772E8">
        <w:t xml:space="preserve">the Bay </w:t>
      </w:r>
      <w:r>
        <w:t>jurisdictions are expected to be consistent with the Bay TMDL</w:t>
      </w:r>
      <w:r w:rsidR="00F07734">
        <w:t xml:space="preserve"> including the pollutant reduction strategies identified in their Phase II WIPs</w:t>
      </w:r>
      <w:r w:rsidR="00BB3AE8">
        <w:t xml:space="preserve">, </w:t>
      </w:r>
      <w:r w:rsidR="009772E8">
        <w:t xml:space="preserve">National Pollutant Discharge Elimination System (NPDES) </w:t>
      </w:r>
      <w:r w:rsidR="00BB3AE8">
        <w:t>permits</w:t>
      </w:r>
      <w:r w:rsidR="009772E8">
        <w:t>,</w:t>
      </w:r>
      <w:r w:rsidR="00BB3AE8">
        <w:t xml:space="preserve"> and </w:t>
      </w:r>
      <w:r w:rsidR="000A6ADA">
        <w:t xml:space="preserve">any local </w:t>
      </w:r>
      <w:r w:rsidR="00BB3AE8">
        <w:t>TMDLs</w:t>
      </w:r>
      <w:r w:rsidR="00A40E40">
        <w:t xml:space="preserve"> for water bodies that receive loads from</w:t>
      </w:r>
      <w:r w:rsidR="000A6ADA">
        <w:t xml:space="preserve"> federal facilities</w:t>
      </w:r>
      <w:r>
        <w:t xml:space="preserve">. </w:t>
      </w:r>
      <w:r w:rsidR="009772E8">
        <w:t>NPDES p</w:t>
      </w:r>
      <w:r>
        <w:t xml:space="preserve">ermits </w:t>
      </w:r>
      <w:r w:rsidR="00135E36">
        <w:t>must comply with</w:t>
      </w:r>
      <w:r w:rsidR="00BB3AE8">
        <w:t xml:space="preserve"> water quality </w:t>
      </w:r>
      <w:r w:rsidR="00135E36">
        <w:t xml:space="preserve">standards </w:t>
      </w:r>
      <w:r w:rsidR="00BB3AE8">
        <w:t xml:space="preserve">and </w:t>
      </w:r>
      <w:r>
        <w:t xml:space="preserve">be consistent with </w:t>
      </w:r>
      <w:r w:rsidR="00135E36">
        <w:t xml:space="preserve">all applicable </w:t>
      </w:r>
      <w:r>
        <w:t>TMDL</w:t>
      </w:r>
      <w:r w:rsidR="00135E36">
        <w:t xml:space="preserve"> </w:t>
      </w:r>
      <w:r w:rsidR="0011606B">
        <w:t>waste load</w:t>
      </w:r>
      <w:r w:rsidR="00135E36">
        <w:t xml:space="preserve"> allocations</w:t>
      </w:r>
      <w:r>
        <w:t xml:space="preserve">. </w:t>
      </w:r>
      <w:r w:rsidR="00BB3AE8">
        <w:t>Permits, such as those for stormwater, may cover only a portion of a federal facility. Federal facilities are expected to compl</w:t>
      </w:r>
      <w:r w:rsidR="00135E36">
        <w:t>y</w:t>
      </w:r>
      <w:r w:rsidR="00BB3AE8">
        <w:t xml:space="preserve"> with permits</w:t>
      </w:r>
      <w:r w:rsidR="00F56A25">
        <w:t xml:space="preserve"> that cover the facility or a portion of the facility</w:t>
      </w:r>
      <w:r w:rsidR="00BB3AE8">
        <w:t xml:space="preserve"> </w:t>
      </w:r>
      <w:r w:rsidR="00135E36">
        <w:t xml:space="preserve">and to act consistently with </w:t>
      </w:r>
      <w:r w:rsidR="00BB3AE8">
        <w:t>relevant local TMDLs and the Bay TMDL. Where there are also local TMDLs for nitrogen, phosphorus and sediment, the more stringent of the TMDLs will apply.</w:t>
      </w:r>
    </w:p>
    <w:p w14:paraId="30467521" w14:textId="439CEB4B" w:rsidR="00A039AE" w:rsidRDefault="00A039AE" w:rsidP="00A039AE"/>
    <w:p w14:paraId="1A083082" w14:textId="22515D36" w:rsidR="00A039AE" w:rsidRDefault="00AD025A" w:rsidP="00A039AE">
      <w:pPr>
        <w:pStyle w:val="Heading2"/>
      </w:pPr>
      <w:r>
        <w:lastRenderedPageBreak/>
        <w:t>Target y</w:t>
      </w:r>
      <w:r w:rsidR="00A039AE">
        <w:t>ear</w:t>
      </w:r>
      <w:r>
        <w:t>s</w:t>
      </w:r>
    </w:p>
    <w:p w14:paraId="072BF66B" w14:textId="1AEABD97" w:rsidR="00BA5088" w:rsidRDefault="001A79B7" w:rsidP="00A039AE">
      <w:r>
        <w:t>Federal facility t</w:t>
      </w:r>
      <w:r w:rsidR="00A039AE">
        <w:t xml:space="preserve">argets </w:t>
      </w:r>
      <w:r>
        <w:t>should be set</w:t>
      </w:r>
      <w:r w:rsidR="00A039AE">
        <w:t xml:space="preserve"> for 2025, with an interim goal specified for 2017. </w:t>
      </w:r>
      <w:r w:rsidR="00454734">
        <w:t>Where the default baseline of 2010 No Action is used, a</w:t>
      </w:r>
      <w:r w:rsidR="00912D5E" w:rsidRPr="00912D5E">
        <w:t>n equivalent</w:t>
      </w:r>
      <w:r w:rsidR="00BA5088" w:rsidRPr="00912D5E">
        <w:t xml:space="preserve"> 60% </w:t>
      </w:r>
      <w:r w:rsidR="00912D5E" w:rsidRPr="00912D5E">
        <w:t xml:space="preserve">2017 </w:t>
      </w:r>
      <w:r w:rsidR="00BA5088" w:rsidRPr="00912D5E">
        <w:t xml:space="preserve">reduction can be determined by </w:t>
      </w:r>
      <w:r>
        <w:t>calculating</w:t>
      </w:r>
      <w:r w:rsidRPr="00912D5E">
        <w:t xml:space="preserve"> </w:t>
      </w:r>
      <w:r w:rsidR="00912D5E" w:rsidRPr="00912D5E">
        <w:t>the ratio of the</w:t>
      </w:r>
      <w:r w:rsidR="00BA5088" w:rsidRPr="00912D5E">
        <w:t xml:space="preserve"> 2017 load </w:t>
      </w:r>
      <w:r w:rsidR="00912D5E" w:rsidRPr="00912D5E">
        <w:t>to</w:t>
      </w:r>
      <w:r w:rsidR="00BA5088" w:rsidRPr="00912D5E">
        <w:t xml:space="preserve"> the 2025 load and applying that </w:t>
      </w:r>
      <w:r w:rsidR="00912D5E" w:rsidRPr="00912D5E">
        <w:t>ratio</w:t>
      </w:r>
      <w:r w:rsidR="00BA5088" w:rsidRPr="00912D5E">
        <w:t xml:space="preserve"> to the </w:t>
      </w:r>
      <w:r w:rsidR="00912D5E" w:rsidRPr="00912D5E">
        <w:t xml:space="preserve">federal facility’s </w:t>
      </w:r>
      <w:r w:rsidR="00BA5088" w:rsidRPr="00912D5E">
        <w:t xml:space="preserve">2025 calculated target. </w:t>
      </w:r>
      <w:r w:rsidR="008513C7">
        <w:t xml:space="preserve">Other methods that achieve an equivalent 60% </w:t>
      </w:r>
      <w:r w:rsidR="00CB1518">
        <w:t xml:space="preserve">are acceptable </w:t>
      </w:r>
      <w:r w:rsidR="008513C7">
        <w:t>so long as EPA determines that it is consistent with the Bay TMDL.</w:t>
      </w:r>
      <w:r w:rsidR="003133AB">
        <w:t xml:space="preserve"> </w:t>
      </w:r>
      <w:r w:rsidR="008513C7">
        <w:t xml:space="preserve">EPA </w:t>
      </w:r>
      <w:r w:rsidR="003133AB">
        <w:t>expects the Bay jurisdictions to submit 2016-</w:t>
      </w:r>
      <w:r w:rsidR="00260DAA">
        <w:t xml:space="preserve">2017 </w:t>
      </w:r>
      <w:r w:rsidR="000D5E43">
        <w:t>m</w:t>
      </w:r>
      <w:r w:rsidR="00260DAA">
        <w:t xml:space="preserve">ilestone </w:t>
      </w:r>
      <w:r w:rsidR="000D5E43">
        <w:t>commitments that meet the 2017 target and include federal commitments in</w:t>
      </w:r>
      <w:r w:rsidR="005C1557">
        <w:t xml:space="preserve"> </w:t>
      </w:r>
      <w:r w:rsidR="00260DAA">
        <w:t>January 2016.</w:t>
      </w:r>
    </w:p>
    <w:p w14:paraId="094508A9" w14:textId="77777777" w:rsidR="00A039AE" w:rsidRDefault="00A039AE" w:rsidP="00A039AE"/>
    <w:p w14:paraId="3869EF19" w14:textId="5D6A62C3" w:rsidR="00A039AE" w:rsidRDefault="00A039AE" w:rsidP="00A039AE">
      <w:pPr>
        <w:pStyle w:val="Heading2"/>
      </w:pPr>
      <w:commentRangeStart w:id="8"/>
      <w:r>
        <w:t>Spatial scale</w:t>
      </w:r>
      <w:r w:rsidR="0011424B">
        <w:t xml:space="preserve"> and land use</w:t>
      </w:r>
      <w:commentRangeEnd w:id="8"/>
      <w:r w:rsidR="00862446">
        <w:rPr>
          <w:rStyle w:val="CommentReference"/>
          <w:rFonts w:asciiTheme="minorHAnsi" w:eastAsiaTheme="minorHAnsi" w:hAnsiTheme="minorHAnsi" w:cstheme="minorBidi"/>
          <w:color w:val="auto"/>
        </w:rPr>
        <w:commentReference w:id="8"/>
      </w:r>
    </w:p>
    <w:p w14:paraId="1212855D" w14:textId="37BEF6A3" w:rsidR="00651CD7" w:rsidRDefault="0011424B" w:rsidP="00A039AE">
      <w:pPr>
        <w:rPr>
          <w:rFonts w:cs="Times New Roman"/>
        </w:rPr>
      </w:pPr>
      <w:r>
        <w:t xml:space="preserve">Targets </w:t>
      </w:r>
      <w:r w:rsidR="005662F8">
        <w:t xml:space="preserve">for federal facilities </w:t>
      </w:r>
      <w:r>
        <w:t xml:space="preserve">are expected to </w:t>
      </w:r>
      <w:r w:rsidRPr="0011424B">
        <w:t xml:space="preserve">be </w:t>
      </w:r>
      <w:r w:rsidR="005662F8">
        <w:t xml:space="preserve">established with the same level of </w:t>
      </w:r>
      <w:r w:rsidR="00740CEC">
        <w:t xml:space="preserve">implementation </w:t>
      </w:r>
      <w:r w:rsidR="005662F8">
        <w:t xml:space="preserve">effort as targets for the </w:t>
      </w:r>
      <w:r w:rsidR="00A039AE" w:rsidRPr="0011424B">
        <w:rPr>
          <w:rFonts w:cs="Times New Roman"/>
        </w:rPr>
        <w:t>state</w:t>
      </w:r>
      <w:r w:rsidR="00556987">
        <w:rPr>
          <w:rFonts w:cs="Times New Roman"/>
        </w:rPr>
        <w:t>-</w:t>
      </w:r>
      <w:r w:rsidR="00045CE4">
        <w:rPr>
          <w:rFonts w:cs="Times New Roman"/>
        </w:rPr>
        <w:t xml:space="preserve">major </w:t>
      </w:r>
      <w:r w:rsidR="00A039AE" w:rsidRPr="0011424B">
        <w:rPr>
          <w:rFonts w:cs="Times New Roman"/>
        </w:rPr>
        <w:t>basin in which the facility is located (e.g., Virginia Potomac)</w:t>
      </w:r>
      <w:r>
        <w:rPr>
          <w:rFonts w:cs="Times New Roman"/>
        </w:rPr>
        <w:t xml:space="preserve">. </w:t>
      </w:r>
      <w:r w:rsidR="00353399">
        <w:rPr>
          <w:rFonts w:cs="Times New Roman"/>
        </w:rPr>
        <w:t xml:space="preserve">A smaller </w:t>
      </w:r>
      <w:r w:rsidR="005662F8">
        <w:rPr>
          <w:rFonts w:cs="Times New Roman"/>
        </w:rPr>
        <w:t xml:space="preserve">spatial </w:t>
      </w:r>
      <w:r w:rsidR="00353399">
        <w:rPr>
          <w:rFonts w:cs="Times New Roman"/>
        </w:rPr>
        <w:t xml:space="preserve">scale </w:t>
      </w:r>
      <w:r w:rsidR="009301B6">
        <w:rPr>
          <w:rFonts w:cs="Times New Roman"/>
        </w:rPr>
        <w:t>than a state</w:t>
      </w:r>
      <w:r w:rsidR="00556987">
        <w:rPr>
          <w:rFonts w:cs="Times New Roman"/>
        </w:rPr>
        <w:t>-</w:t>
      </w:r>
      <w:r w:rsidR="009301B6">
        <w:rPr>
          <w:rFonts w:cs="Times New Roman"/>
        </w:rPr>
        <w:t xml:space="preserve">major basin </w:t>
      </w:r>
      <w:r w:rsidR="00353399">
        <w:rPr>
          <w:rFonts w:cs="Times New Roman"/>
        </w:rPr>
        <w:t>may be used at the jurisdiction’s discretion. For example, all of the District of Columbia is in the Potomac</w:t>
      </w:r>
      <w:r w:rsidR="00F651C7">
        <w:rPr>
          <w:rFonts w:cs="Times New Roman"/>
        </w:rPr>
        <w:t xml:space="preserve"> River basin</w:t>
      </w:r>
      <w:r w:rsidR="00556987">
        <w:rPr>
          <w:rFonts w:cs="Times New Roman"/>
        </w:rPr>
        <w:t>,</w:t>
      </w:r>
      <w:r w:rsidR="00353399">
        <w:rPr>
          <w:rFonts w:cs="Times New Roman"/>
        </w:rPr>
        <w:t xml:space="preserve"> and the </w:t>
      </w:r>
      <w:r w:rsidR="000F32C6">
        <w:rPr>
          <w:rFonts w:cs="Times New Roman"/>
        </w:rPr>
        <w:t>District</w:t>
      </w:r>
      <w:r w:rsidR="00353399">
        <w:rPr>
          <w:rFonts w:cs="Times New Roman"/>
        </w:rPr>
        <w:t xml:space="preserve"> may choose to set targets for each Watershed Model land-river segment. </w:t>
      </w:r>
      <w:r w:rsidR="00276155">
        <w:rPr>
          <w:rFonts w:cs="Times New Roman"/>
        </w:rPr>
        <w:t xml:space="preserve">Where a federal facility spans states or major basins (e.g., Potomac and </w:t>
      </w:r>
      <w:r w:rsidR="009301B6">
        <w:rPr>
          <w:rFonts w:cs="Times New Roman"/>
        </w:rPr>
        <w:t>Susquehanna</w:t>
      </w:r>
      <w:r w:rsidR="00276155">
        <w:rPr>
          <w:rFonts w:cs="Times New Roman"/>
        </w:rPr>
        <w:t xml:space="preserve">), there may need to be a separate plan for the </w:t>
      </w:r>
      <w:r w:rsidR="00064104">
        <w:rPr>
          <w:rFonts w:cs="Times New Roman"/>
        </w:rPr>
        <w:t>area</w:t>
      </w:r>
      <w:r w:rsidR="00276155">
        <w:rPr>
          <w:rFonts w:cs="Times New Roman"/>
        </w:rPr>
        <w:t xml:space="preserve"> of the facility in each state basin. </w:t>
      </w:r>
    </w:p>
    <w:p w14:paraId="7F52A447" w14:textId="77777777" w:rsidR="00651CD7" w:rsidRDefault="00651CD7" w:rsidP="00A039AE">
      <w:pPr>
        <w:rPr>
          <w:rFonts w:cs="Times New Roman"/>
        </w:rPr>
      </w:pPr>
    </w:p>
    <w:p w14:paraId="1A8CECFA" w14:textId="580EF0A7" w:rsidR="00DB2770" w:rsidRDefault="00045CE4" w:rsidP="00A039AE">
      <w:pPr>
        <w:rPr>
          <w:rFonts w:cs="Times New Roman"/>
        </w:rPr>
      </w:pPr>
      <w:r>
        <w:rPr>
          <w:rFonts w:cs="Times New Roman"/>
        </w:rPr>
        <w:t xml:space="preserve">The </w:t>
      </w:r>
      <w:r w:rsidR="00651CD7">
        <w:rPr>
          <w:rFonts w:cs="Times New Roman"/>
        </w:rPr>
        <w:t>targets</w:t>
      </w:r>
      <w:r>
        <w:rPr>
          <w:rFonts w:cs="Times New Roman"/>
        </w:rPr>
        <w:t xml:space="preserve"> may be calculated based on the land use within each state major basin. For example, a </w:t>
      </w:r>
      <w:r w:rsidR="00DF1724">
        <w:rPr>
          <w:rFonts w:cs="Times New Roman"/>
        </w:rPr>
        <w:t>state may specify the load for</w:t>
      </w:r>
      <w:r w:rsidR="00334F48">
        <w:rPr>
          <w:rFonts w:cs="Times New Roman"/>
        </w:rPr>
        <w:t xml:space="preserve"> a land use group (e.g.,</w:t>
      </w:r>
      <w:r w:rsidR="00DF1724">
        <w:rPr>
          <w:rFonts w:cs="Times New Roman"/>
        </w:rPr>
        <w:t xml:space="preserve"> agricultural, urban, and forest</w:t>
      </w:r>
      <w:r w:rsidR="00334F48">
        <w:rPr>
          <w:rFonts w:cs="Times New Roman"/>
        </w:rPr>
        <w:t>)</w:t>
      </w:r>
      <w:r w:rsidR="00DF1724">
        <w:rPr>
          <w:rFonts w:cs="Times New Roman"/>
        </w:rPr>
        <w:t xml:space="preserve"> within a state major basin. This load does not need to be specified for each of the agricultural land uses such as hay with nutrients, pasture, </w:t>
      </w:r>
      <w:r w:rsidR="0011606B">
        <w:rPr>
          <w:rFonts w:cs="Times New Roman"/>
        </w:rPr>
        <w:t>high till</w:t>
      </w:r>
      <w:r w:rsidR="00DF1724">
        <w:rPr>
          <w:rFonts w:cs="Times New Roman"/>
        </w:rPr>
        <w:t xml:space="preserve"> with manure, etc</w:t>
      </w:r>
      <w:r w:rsidR="000F32C6">
        <w:rPr>
          <w:rFonts w:cs="Times New Roman"/>
        </w:rPr>
        <w:t>.</w:t>
      </w:r>
      <w:r w:rsidR="00DF1724">
        <w:rPr>
          <w:rFonts w:cs="Times New Roman"/>
        </w:rPr>
        <w:t xml:space="preserve"> Rather, the load can be </w:t>
      </w:r>
      <w:r w:rsidR="005662F8">
        <w:rPr>
          <w:rFonts w:cs="Times New Roman"/>
        </w:rPr>
        <w:t>a composite</w:t>
      </w:r>
      <w:r w:rsidR="00DF1724">
        <w:rPr>
          <w:rFonts w:cs="Times New Roman"/>
        </w:rPr>
        <w:t xml:space="preserve"> of all the agricultural land uses.</w:t>
      </w:r>
      <w:r w:rsidR="00DB2770">
        <w:rPr>
          <w:rFonts w:cs="Times New Roman"/>
        </w:rPr>
        <w:t xml:space="preserve"> </w:t>
      </w:r>
      <w:r w:rsidR="000F32C6">
        <w:rPr>
          <w:rFonts w:cs="Times New Roman"/>
        </w:rPr>
        <w:t>Alternatively</w:t>
      </w:r>
      <w:r w:rsidR="00651CD7">
        <w:rPr>
          <w:rFonts w:cs="Times New Roman"/>
        </w:rPr>
        <w:t>, targets may be set</w:t>
      </w:r>
      <w:r w:rsidR="00912D5E">
        <w:rPr>
          <w:rFonts w:cs="Times New Roman"/>
        </w:rPr>
        <w:t xml:space="preserve"> on a per acre basis </w:t>
      </w:r>
      <w:r w:rsidR="00651CD7">
        <w:rPr>
          <w:rFonts w:cs="Times New Roman"/>
        </w:rPr>
        <w:t xml:space="preserve">for each facility regardless of the land use. For example, a target </w:t>
      </w:r>
      <w:r w:rsidR="009301B6">
        <w:rPr>
          <w:rFonts w:cs="Times New Roman"/>
        </w:rPr>
        <w:t xml:space="preserve">for a specific federal facility could be developed using that facility’s land use and </w:t>
      </w:r>
      <w:r w:rsidR="00651CD7">
        <w:rPr>
          <w:rFonts w:cs="Times New Roman"/>
        </w:rPr>
        <w:t xml:space="preserve">would be specified as </w:t>
      </w:r>
      <w:r w:rsidR="00912D5E">
        <w:rPr>
          <w:rFonts w:cs="Times New Roman"/>
        </w:rPr>
        <w:t>10</w:t>
      </w:r>
      <w:r w:rsidR="00651CD7">
        <w:rPr>
          <w:rFonts w:cs="Times New Roman"/>
        </w:rPr>
        <w:t xml:space="preserve"> pounds of nitrogen </w:t>
      </w:r>
      <w:r w:rsidR="00912D5E">
        <w:rPr>
          <w:rFonts w:cs="Times New Roman"/>
        </w:rPr>
        <w:t xml:space="preserve">per acre </w:t>
      </w:r>
      <w:r w:rsidR="00651CD7">
        <w:rPr>
          <w:rFonts w:cs="Times New Roman"/>
        </w:rPr>
        <w:t xml:space="preserve">for a particular federal </w:t>
      </w:r>
      <w:r w:rsidR="000F32C6">
        <w:rPr>
          <w:rFonts w:cs="Times New Roman"/>
        </w:rPr>
        <w:t>facility</w:t>
      </w:r>
      <w:r w:rsidR="00651CD7">
        <w:rPr>
          <w:rFonts w:cs="Times New Roman"/>
        </w:rPr>
        <w:t xml:space="preserve">. </w:t>
      </w:r>
      <w:r w:rsidR="007D114E">
        <w:rPr>
          <w:rFonts w:cs="Times New Roman"/>
        </w:rPr>
        <w:t xml:space="preserve">Jurisdictions will need </w:t>
      </w:r>
      <w:r w:rsidR="00C05E67">
        <w:rPr>
          <w:rFonts w:cs="Times New Roman"/>
        </w:rPr>
        <w:t>updated</w:t>
      </w:r>
      <w:r w:rsidR="007D114E">
        <w:rPr>
          <w:rFonts w:cs="Times New Roman"/>
        </w:rPr>
        <w:t xml:space="preserve"> land use for each federal facility to set the target</w:t>
      </w:r>
      <w:r w:rsidR="001A7A55">
        <w:rPr>
          <w:rFonts w:cs="Times New Roman"/>
        </w:rPr>
        <w:t xml:space="preserve"> and </w:t>
      </w:r>
      <w:r w:rsidR="00B954EA">
        <w:rPr>
          <w:rFonts w:cs="Times New Roman"/>
        </w:rPr>
        <w:t xml:space="preserve">that information </w:t>
      </w:r>
      <w:r w:rsidR="001A7A55">
        <w:rPr>
          <w:rFonts w:cs="Times New Roman"/>
        </w:rPr>
        <w:t>can be shared by the federal facility using various methods (i.e. BayFAST, spreadsheet)</w:t>
      </w:r>
      <w:r w:rsidR="007D114E">
        <w:rPr>
          <w:rFonts w:cs="Times New Roman"/>
        </w:rPr>
        <w:t>.</w:t>
      </w:r>
      <w:r w:rsidR="009673FD" w:rsidRPr="009673FD">
        <w:t xml:space="preserve"> </w:t>
      </w:r>
      <w:r w:rsidR="009673FD" w:rsidRPr="00410061">
        <w:rPr>
          <w:rStyle w:val="FootnoteReference"/>
          <w:rFonts w:cs="Times New Roman"/>
        </w:rPr>
        <w:footnoteReference w:id="2"/>
      </w:r>
      <w:r w:rsidR="007D114E">
        <w:rPr>
          <w:rFonts w:cs="Times New Roman"/>
        </w:rPr>
        <w:t xml:space="preserve"> </w:t>
      </w:r>
      <w:r w:rsidR="00C27A6E">
        <w:rPr>
          <w:rFonts w:cs="Times New Roman"/>
        </w:rPr>
        <w:t>Facilities may choose to gather more detailed land use information than the categories currently available in BayFAST that may support more detailed land use categories included in the Phase 6 Watershed Model and future versions of BayFAST.</w:t>
      </w:r>
    </w:p>
    <w:p w14:paraId="730218C2" w14:textId="31677DCE" w:rsidR="00410061" w:rsidRDefault="00FB5C5A" w:rsidP="00A10F89">
      <w:pPr>
        <w:pStyle w:val="Heading1"/>
      </w:pPr>
      <w:r>
        <w:t xml:space="preserve">Details for </w:t>
      </w:r>
      <w:r w:rsidR="000E47FE">
        <w:t>Creat</w:t>
      </w:r>
      <w:r w:rsidR="00C204F4">
        <w:t>ing</w:t>
      </w:r>
      <w:r w:rsidR="000E47FE">
        <w:t xml:space="preserve"> a </w:t>
      </w:r>
      <w:r>
        <w:t>Federal Facility Planning Scenario in BayFAST</w:t>
      </w:r>
    </w:p>
    <w:p w14:paraId="26B2CDEF" w14:textId="226A46D9" w:rsidR="00616A74" w:rsidRDefault="00FB5C5A" w:rsidP="00616A74">
      <w:r>
        <w:t xml:space="preserve">For federal facility managers using BayFAST to initiate an understanding of their current loads and develop an implementation plan, parcels are initially created in the tool using the acreages for </w:t>
      </w:r>
      <w:r w:rsidR="00334F48">
        <w:t xml:space="preserve">each land use. </w:t>
      </w:r>
      <w:r>
        <w:t xml:space="preserve">The scenario created in BayFAST </w:t>
      </w:r>
      <w:r w:rsidR="00334F48">
        <w:t xml:space="preserve">will inform the </w:t>
      </w:r>
      <w:r w:rsidR="007A39AD">
        <w:t xml:space="preserve">Bay </w:t>
      </w:r>
      <w:r w:rsidR="00334F48">
        <w:t>jurisdictions</w:t>
      </w:r>
      <w:r w:rsidR="006E0D72">
        <w:t>’</w:t>
      </w:r>
      <w:r w:rsidR="00334F48">
        <w:t xml:space="preserve"> targets, </w:t>
      </w:r>
      <w:r>
        <w:t>since the</w:t>
      </w:r>
      <w:r w:rsidR="00334F48">
        <w:t xml:space="preserve"> target is specific to </w:t>
      </w:r>
      <w:r>
        <w:t xml:space="preserve">loading rates from each </w:t>
      </w:r>
      <w:r w:rsidR="00334F48">
        <w:t xml:space="preserve">land use or major land use </w:t>
      </w:r>
      <w:r>
        <w:t>class</w:t>
      </w:r>
      <w:r w:rsidR="00334F48">
        <w:t xml:space="preserve"> (e.g., agriculture, developed, forest). </w:t>
      </w:r>
    </w:p>
    <w:p w14:paraId="41C5E338" w14:textId="77777777" w:rsidR="00E70C9E" w:rsidRPr="00616A74" w:rsidRDefault="00E70C9E" w:rsidP="00616A74"/>
    <w:p w14:paraId="15102A7C" w14:textId="034E531E" w:rsidR="0070702D" w:rsidRPr="0070702D" w:rsidRDefault="0070702D" w:rsidP="0070702D">
      <w:pPr>
        <w:rPr>
          <w:b/>
        </w:rPr>
      </w:pPr>
      <w:r w:rsidRPr="0070702D">
        <w:rPr>
          <w:b/>
        </w:rPr>
        <w:t>Information needed</w:t>
      </w:r>
      <w:r w:rsidR="00FB5C5A">
        <w:rPr>
          <w:b/>
        </w:rPr>
        <w:t xml:space="preserve"> to create a scenario</w:t>
      </w:r>
      <w:r>
        <w:rPr>
          <w:b/>
        </w:rPr>
        <w:t>:</w:t>
      </w:r>
    </w:p>
    <w:p w14:paraId="15C9E106" w14:textId="3434153C" w:rsidR="008755C0" w:rsidRDefault="00FB5C5A" w:rsidP="008755C0">
      <w:pPr>
        <w:pStyle w:val="ListParagraph"/>
        <w:numPr>
          <w:ilvl w:val="0"/>
          <w:numId w:val="9"/>
        </w:numPr>
      </w:pPr>
      <w:r>
        <w:t>Location of the facility</w:t>
      </w:r>
    </w:p>
    <w:p w14:paraId="75848243" w14:textId="14E0ECFE" w:rsidR="0070702D" w:rsidRDefault="0070702D" w:rsidP="0070702D">
      <w:pPr>
        <w:pStyle w:val="ListParagraph"/>
        <w:numPr>
          <w:ilvl w:val="0"/>
          <w:numId w:val="9"/>
        </w:numPr>
      </w:pPr>
      <w:r>
        <w:t>Total area of each facility</w:t>
      </w:r>
    </w:p>
    <w:p w14:paraId="5217EBBD" w14:textId="4D577997" w:rsidR="000E47FE" w:rsidRDefault="0070702D" w:rsidP="0070702D">
      <w:pPr>
        <w:pStyle w:val="ListParagraph"/>
        <w:numPr>
          <w:ilvl w:val="0"/>
          <w:numId w:val="9"/>
        </w:numPr>
      </w:pPr>
      <w:r>
        <w:t>Acres of land use within each facility</w:t>
      </w:r>
      <w:r w:rsidR="005662F8">
        <w:t>, if known</w:t>
      </w:r>
      <w:r>
        <w:t xml:space="preserve">. The land uses are the same as those used in the Chesapeake Bay Program Watershed Model. Definitions are available online at </w:t>
      </w:r>
      <w:hyperlink r:id="rId11" w:history="1">
        <w:r w:rsidRPr="00FE465F">
          <w:rPr>
            <w:rStyle w:val="Hyperlink"/>
          </w:rPr>
          <w:t>www.BayFAST.org/documentation</w:t>
        </w:r>
      </w:hyperlink>
      <w:r>
        <w:t xml:space="preserve">. </w:t>
      </w:r>
    </w:p>
    <w:p w14:paraId="0BE00B3B" w14:textId="77777777" w:rsidR="0070702D" w:rsidRDefault="0070702D" w:rsidP="00410061"/>
    <w:p w14:paraId="56F1D132" w14:textId="1721AA18" w:rsidR="0070702D" w:rsidRDefault="0070702D" w:rsidP="008755C0">
      <w:r>
        <w:t>Using BayFAST</w:t>
      </w:r>
      <w:r w:rsidR="008755C0" w:rsidRPr="008755C0">
        <w:t xml:space="preserve"> </w:t>
      </w:r>
      <w:r w:rsidR="008755C0">
        <w:t xml:space="preserve">at </w:t>
      </w:r>
      <w:hyperlink r:id="rId12" w:history="1">
        <w:r w:rsidR="008755C0" w:rsidRPr="00FE465F">
          <w:rPr>
            <w:rStyle w:val="Hyperlink"/>
          </w:rPr>
          <w:t>www.BayFAST.org</w:t>
        </w:r>
      </w:hyperlink>
      <w:r>
        <w:t xml:space="preserve">, federal facility managers </w:t>
      </w:r>
      <w:r w:rsidR="00FB5C5A">
        <w:t xml:space="preserve">first </w:t>
      </w:r>
      <w:r>
        <w:t xml:space="preserve">create a </w:t>
      </w:r>
      <w:r w:rsidR="00FB5C5A">
        <w:t>username</w:t>
      </w:r>
      <w:r w:rsidR="00830DD2">
        <w:t xml:space="preserve"> to gain access to the system. </w:t>
      </w:r>
      <w:r w:rsidR="00FB5C5A">
        <w:t xml:space="preserve">Once established, the manager can create </w:t>
      </w:r>
      <w:r>
        <w:t xml:space="preserve">parcel for each federal facility. This requires </w:t>
      </w:r>
      <w:r w:rsidR="008755C0">
        <w:t xml:space="preserve">identifying the location of the facility on a map and </w:t>
      </w:r>
      <w:r>
        <w:t xml:space="preserve">drawing a polygon around the general area of the </w:t>
      </w:r>
      <w:r w:rsidR="004E7CF0">
        <w:t>facility</w:t>
      </w:r>
      <w:r>
        <w:t xml:space="preserve">. This polygon does not need to be exact; </w:t>
      </w:r>
      <w:r w:rsidR="00F651C7">
        <w:t xml:space="preserve">it can be </w:t>
      </w:r>
      <w:r w:rsidR="00BB4639">
        <w:t>an</w:t>
      </w:r>
      <w:r>
        <w:t xml:space="preserve"> </w:t>
      </w:r>
      <w:r w:rsidR="004E7CF0">
        <w:t>approximat</w:t>
      </w:r>
      <w:r w:rsidR="00BB4639">
        <w:t xml:space="preserve">ion of the facility outline. </w:t>
      </w:r>
      <w:r w:rsidR="008755C0">
        <w:t xml:space="preserve">The polygon serves </w:t>
      </w:r>
      <w:r w:rsidR="00BB4639">
        <w:t xml:space="preserve">solely </w:t>
      </w:r>
      <w:r w:rsidR="008755C0">
        <w:t>to identify the general location of the facility within a modeled river segment</w:t>
      </w:r>
      <w:r w:rsidR="00B5145F">
        <w:t xml:space="preserve"> with associated </w:t>
      </w:r>
      <w:r w:rsidR="00B954EA">
        <w:t>Bay-</w:t>
      </w:r>
      <w:r w:rsidR="00B5145F">
        <w:t>delivered and edge of stream loads</w:t>
      </w:r>
      <w:r w:rsidR="008755C0">
        <w:t xml:space="preserve">. </w:t>
      </w:r>
      <w:r w:rsidR="00B5145F">
        <w:t>Load c</w:t>
      </w:r>
      <w:r>
        <w:t xml:space="preserve">alculations are </w:t>
      </w:r>
      <w:r w:rsidR="00B5145F">
        <w:t>based</w:t>
      </w:r>
      <w:r>
        <w:t xml:space="preserve"> on the data entered </w:t>
      </w:r>
      <w:r w:rsidR="008755C0">
        <w:t xml:space="preserve">in tabular </w:t>
      </w:r>
      <w:r w:rsidR="00B5145F">
        <w:t xml:space="preserve">land use </w:t>
      </w:r>
      <w:r w:rsidR="008755C0">
        <w:t>form</w:t>
      </w:r>
      <w:r>
        <w:t xml:space="preserve">, rather than on the polygon. </w:t>
      </w:r>
    </w:p>
    <w:p w14:paraId="633796AC" w14:textId="77777777" w:rsidR="008755C0" w:rsidRDefault="008755C0" w:rsidP="008755C0"/>
    <w:p w14:paraId="78D35261" w14:textId="639200D6" w:rsidR="009321EB" w:rsidRDefault="008755C0" w:rsidP="003A7FD6">
      <w:r>
        <w:t xml:space="preserve">Next, </w:t>
      </w:r>
      <w:r w:rsidR="00B5145F">
        <w:t xml:space="preserve">the </w:t>
      </w:r>
      <w:r>
        <w:t>facility manager enter</w:t>
      </w:r>
      <w:r w:rsidR="00B5145F">
        <w:t>s</w:t>
      </w:r>
      <w:r>
        <w:t xml:space="preserve"> the acres of each land use that were present in 2010</w:t>
      </w:r>
      <w:r w:rsidR="00B5145F">
        <w:t xml:space="preserve"> (or best available)</w:t>
      </w:r>
      <w:r w:rsidR="009321EB">
        <w:t>. Using the default baseline as an</w:t>
      </w:r>
      <w:r>
        <w:t xml:space="preserve"> example, if a forested portion of the facility were developed in 2011, the acres of that developed area would be </w:t>
      </w:r>
      <w:r w:rsidR="00E70C9E">
        <w:t xml:space="preserve">entered </w:t>
      </w:r>
      <w:r>
        <w:t>as forest, since that is the 2010 baseline condition.</w:t>
      </w:r>
      <w:r w:rsidR="008513C7">
        <w:t xml:space="preserve"> </w:t>
      </w:r>
    </w:p>
    <w:p w14:paraId="1B539EB8" w14:textId="77777777" w:rsidR="009321EB" w:rsidRDefault="009321EB" w:rsidP="003A7FD6"/>
    <w:p w14:paraId="7C0A0B24" w14:textId="264C33B6" w:rsidR="00C95A6A" w:rsidRDefault="009C2453" w:rsidP="003A7FD6">
      <w:r>
        <w:t xml:space="preserve">This land use </w:t>
      </w:r>
      <w:r w:rsidR="00311205">
        <w:t xml:space="preserve">data </w:t>
      </w:r>
      <w:r>
        <w:t>is required for the jurisdictions to set the federal facility targets</w:t>
      </w:r>
      <w:r w:rsidR="00516DC2">
        <w:t xml:space="preserve"> and may be shared </w:t>
      </w:r>
      <w:r w:rsidR="009716A9">
        <w:t xml:space="preserve">multiple ways. In BayFAST, federal facility managers may share the facility </w:t>
      </w:r>
      <w:r w:rsidR="00311205">
        <w:t xml:space="preserve">data </w:t>
      </w:r>
      <w:r w:rsidR="009716A9">
        <w:t xml:space="preserve">with a </w:t>
      </w:r>
      <w:r w:rsidR="00311205">
        <w:t xml:space="preserve">Bay </w:t>
      </w:r>
      <w:r w:rsidR="009716A9">
        <w:t xml:space="preserve">jurisdiction by selecting the jurisdictional lead name on the option box labeled “share this </w:t>
      </w:r>
      <w:r w:rsidR="00A71CDF">
        <w:t>scenario</w:t>
      </w:r>
      <w:r w:rsidR="009716A9">
        <w:t xml:space="preserve"> with”. The land use data for each federal </w:t>
      </w:r>
      <w:r w:rsidR="00A71CDF">
        <w:t>facility</w:t>
      </w:r>
      <w:r w:rsidR="009716A9">
        <w:t xml:space="preserve"> may also be downloaded from BayFAST in spreadsheet form and sent to jurisdictions. Alternatively, land use data may be compiled and shared with jurisdictions outside of BayFAST, </w:t>
      </w:r>
      <w:r w:rsidR="00311205">
        <w:t>but</w:t>
      </w:r>
      <w:r w:rsidR="009716A9">
        <w:t xml:space="preserve"> the data will </w:t>
      </w:r>
      <w:r w:rsidR="00311205">
        <w:t xml:space="preserve">still </w:t>
      </w:r>
      <w:r w:rsidR="009716A9">
        <w:t xml:space="preserve">need to be entered into BayFAST prior to creating a planning scenario. </w:t>
      </w:r>
      <w:r w:rsidR="008755C0">
        <w:t>The next</w:t>
      </w:r>
      <w:r w:rsidR="00E27631">
        <w:t xml:space="preserve"> section discusses the baseline from which loads are calculated. </w:t>
      </w:r>
    </w:p>
    <w:p w14:paraId="6215F79E" w14:textId="77777777" w:rsidR="003A7FD6" w:rsidRDefault="003A7FD6" w:rsidP="003A7FD6"/>
    <w:p w14:paraId="35C93F23" w14:textId="1E4D4EC9" w:rsidR="00410061" w:rsidRPr="00410061" w:rsidRDefault="00410061" w:rsidP="00410061">
      <w:r w:rsidRPr="00410061">
        <w:t xml:space="preserve">For the Phase 6 Watershed Model and the Phase </w:t>
      </w:r>
      <w:r w:rsidR="006E0D72">
        <w:t>III</w:t>
      </w:r>
      <w:r w:rsidRPr="00410061">
        <w:t xml:space="preserve"> WIPs in 2018, there will be </w:t>
      </w:r>
      <w:r w:rsidR="00311205">
        <w:t>revised</w:t>
      </w:r>
      <w:r w:rsidR="00311205" w:rsidRPr="00410061">
        <w:t xml:space="preserve"> </w:t>
      </w:r>
      <w:r w:rsidRPr="00410061">
        <w:t xml:space="preserve">federal land use classifications which will help to identify the acres and loads associated with federal facilities. </w:t>
      </w:r>
    </w:p>
    <w:p w14:paraId="116E02A1" w14:textId="14B54A63" w:rsidR="009559F7" w:rsidRPr="00A10F89" w:rsidRDefault="009559F7" w:rsidP="00A10F89">
      <w:pPr>
        <w:pStyle w:val="Heading1"/>
      </w:pPr>
      <w:commentRangeStart w:id="9"/>
      <w:r w:rsidRPr="00A10F89">
        <w:t>Baseline</w:t>
      </w:r>
      <w:r w:rsidR="00790FA0">
        <w:t xml:space="preserve"> </w:t>
      </w:r>
      <w:r w:rsidR="001D49EF">
        <w:t>D</w:t>
      </w:r>
      <w:r w:rsidR="00790FA0">
        <w:t>efinition</w:t>
      </w:r>
      <w:commentRangeEnd w:id="9"/>
      <w:r w:rsidR="0011606B">
        <w:rPr>
          <w:rStyle w:val="CommentReference"/>
          <w:rFonts w:asciiTheme="minorHAnsi" w:eastAsiaTheme="minorHAnsi" w:hAnsiTheme="minorHAnsi" w:cstheme="minorBidi"/>
          <w:color w:val="auto"/>
        </w:rPr>
        <w:commentReference w:id="9"/>
      </w:r>
    </w:p>
    <w:p w14:paraId="2F034682" w14:textId="622CB2D2" w:rsidR="005A0EFF" w:rsidRDefault="00E27631" w:rsidP="00E145E9">
      <w:r>
        <w:t xml:space="preserve">The </w:t>
      </w:r>
      <w:r w:rsidR="009321EB">
        <w:t xml:space="preserve">default </w:t>
      </w:r>
      <w:r>
        <w:t xml:space="preserve">baseline year from which load reductions are calculated is 2010, since that is the year the Bay TMDL was established. The baseline conditions are the loads </w:t>
      </w:r>
      <w:r w:rsidR="00BB4639">
        <w:t xml:space="preserve">from the 2010 land use </w:t>
      </w:r>
      <w:r>
        <w:t xml:space="preserve">with no BMPs, even those </w:t>
      </w:r>
      <w:r w:rsidR="00BB4639">
        <w:t xml:space="preserve">BMPs </w:t>
      </w:r>
      <w:r>
        <w:t xml:space="preserve">that were in place in 2010. Thus, the load is the untreated load. </w:t>
      </w:r>
      <w:r w:rsidR="005A0EFF">
        <w:t>Us</w:t>
      </w:r>
      <w:r w:rsidR="00C61C31">
        <w:t>ing</w:t>
      </w:r>
      <w:r w:rsidR="005A0EFF">
        <w:t xml:space="preserve"> BayFAST</w:t>
      </w:r>
      <w:r>
        <w:t>, this load may be calculated by creating a scenario, not adding any BMP</w:t>
      </w:r>
      <w:r w:rsidR="006C3390">
        <w:t xml:space="preserve">s, and then calculating the </w:t>
      </w:r>
      <w:r w:rsidR="00C61C31">
        <w:t xml:space="preserve">resulting </w:t>
      </w:r>
      <w:r w:rsidR="006C3390">
        <w:t>load</w:t>
      </w:r>
      <w:r>
        <w:t>.</w:t>
      </w:r>
      <w:r w:rsidR="009321EB">
        <w:t xml:space="preserve"> Where jurisdictions have already developed federal </w:t>
      </w:r>
      <w:r w:rsidR="005C3227">
        <w:t xml:space="preserve">targets </w:t>
      </w:r>
      <w:r w:rsidR="009321EB">
        <w:t xml:space="preserve">using an alternative baseline, that alternative baseline may be used </w:t>
      </w:r>
      <w:r w:rsidR="00556987">
        <w:t>so long as EPA determines that it is</w:t>
      </w:r>
      <w:r w:rsidR="009321EB">
        <w:t xml:space="preserve"> consistent with the Bay TMDL.</w:t>
      </w:r>
      <w:r w:rsidR="008513C7">
        <w:t xml:space="preserve"> </w:t>
      </w:r>
    </w:p>
    <w:p w14:paraId="1466CC69" w14:textId="5E3E7563" w:rsidR="008D3CDF" w:rsidRPr="008D3CDF" w:rsidRDefault="00790FA0" w:rsidP="008D3CDF">
      <w:pPr>
        <w:pStyle w:val="Heading1"/>
      </w:pPr>
      <w:r>
        <w:t xml:space="preserve">Establishing </w:t>
      </w:r>
      <w:r w:rsidR="00B954EA">
        <w:t>L</w:t>
      </w:r>
      <w:r w:rsidR="008D3CDF" w:rsidRPr="008D3CDF">
        <w:t xml:space="preserve">oad </w:t>
      </w:r>
      <w:r w:rsidR="00B954EA">
        <w:t>R</w:t>
      </w:r>
      <w:r w:rsidR="008D3CDF" w:rsidRPr="008D3CDF">
        <w:t xml:space="preserve">eduction </w:t>
      </w:r>
      <w:r w:rsidR="00B954EA">
        <w:t>P</w:t>
      </w:r>
      <w:r w:rsidR="008D3CDF" w:rsidRPr="008D3CDF">
        <w:t>lans</w:t>
      </w:r>
      <w:r>
        <w:t xml:space="preserve"> by </w:t>
      </w:r>
      <w:r w:rsidR="00B954EA">
        <w:t>F</w:t>
      </w:r>
      <w:r>
        <w:t xml:space="preserve">acility </w:t>
      </w:r>
      <w:r w:rsidR="00B954EA">
        <w:t>M</w:t>
      </w:r>
      <w:r>
        <w:t>anagers</w:t>
      </w:r>
    </w:p>
    <w:p w14:paraId="2D057581" w14:textId="524EA23F" w:rsidR="00F5022E" w:rsidRDefault="00A52F5E" w:rsidP="00C204F4">
      <w:r>
        <w:t>F</w:t>
      </w:r>
      <w:r w:rsidR="006D4C34">
        <w:t>ederal facility managers using BayFAST</w:t>
      </w:r>
      <w:r w:rsidR="00F5022E">
        <w:t xml:space="preserve"> can create individual scenarios for each federal facility by entering BMPs and determining if the load target or reduction target is achieved by calculating results. Where land use has changed since 2010, copy the facility scenario and update the table with the acres of each current land use. </w:t>
      </w:r>
    </w:p>
    <w:p w14:paraId="3080A05C" w14:textId="77777777" w:rsidR="00F5022E" w:rsidRDefault="00F5022E" w:rsidP="00C204F4"/>
    <w:p w14:paraId="5AFB9498" w14:textId="29B8440F" w:rsidR="00BB4639" w:rsidRDefault="000D5E43" w:rsidP="00C204F4">
      <w:r>
        <w:t xml:space="preserve">EPA expects jurisdictions to submit </w:t>
      </w:r>
      <w:r w:rsidR="00601483">
        <w:t>2016-</w:t>
      </w:r>
      <w:r w:rsidR="007032B4">
        <w:t xml:space="preserve">2017 </w:t>
      </w:r>
      <w:r w:rsidR="00601483">
        <w:t>m</w:t>
      </w:r>
      <w:r w:rsidR="007032B4">
        <w:t xml:space="preserve">ilestone </w:t>
      </w:r>
      <w:r>
        <w:t>commitments that meet the</w:t>
      </w:r>
      <w:r w:rsidR="006D4C34">
        <w:t>ir statewide</w:t>
      </w:r>
      <w:r>
        <w:t xml:space="preserve"> 2017 target and include federal commitments in January 2016.</w:t>
      </w:r>
      <w:r w:rsidR="008513C7">
        <w:t xml:space="preserve"> </w:t>
      </w:r>
      <w:r w:rsidR="00E8535C">
        <w:t>T</w:t>
      </w:r>
      <w:r w:rsidR="009F303F">
        <w:t>herefore</w:t>
      </w:r>
      <w:r w:rsidR="00E8535C">
        <w:t>, EPA expects</w:t>
      </w:r>
      <w:r w:rsidR="009F303F">
        <w:t xml:space="preserve"> federal agencies to provide their </w:t>
      </w:r>
      <w:r w:rsidR="00DB4772">
        <w:t xml:space="preserve">respective </w:t>
      </w:r>
      <w:r w:rsidR="009F303F">
        <w:t xml:space="preserve">2017 </w:t>
      </w:r>
      <w:r w:rsidR="00B76E1B">
        <w:t xml:space="preserve">and future milestone plans </w:t>
      </w:r>
      <w:r w:rsidR="009F303F">
        <w:t xml:space="preserve">to the </w:t>
      </w:r>
      <w:r w:rsidR="00601483">
        <w:t xml:space="preserve">Bay </w:t>
      </w:r>
      <w:r w:rsidR="009F303F">
        <w:t>jurisdiction</w:t>
      </w:r>
      <w:r w:rsidR="00601483">
        <w:t>s</w:t>
      </w:r>
      <w:r w:rsidR="009F303F">
        <w:t xml:space="preserve"> by November 1, </w:t>
      </w:r>
      <w:r w:rsidR="00B76E1B">
        <w:t>2015 and each subsequent odd year</w:t>
      </w:r>
      <w:r w:rsidR="006D4C34">
        <w:t xml:space="preserve"> using </w:t>
      </w:r>
      <w:r w:rsidR="00A20501">
        <w:t xml:space="preserve">BayFAST or </w:t>
      </w:r>
      <w:r w:rsidR="006D4C34">
        <w:t xml:space="preserve">the best available </w:t>
      </w:r>
      <w:r w:rsidR="00A20501">
        <w:t xml:space="preserve">alternative </w:t>
      </w:r>
      <w:r w:rsidR="006D4C34">
        <w:t>(</w:t>
      </w:r>
      <w:r w:rsidR="00BC04C3">
        <w:t>e.g</w:t>
      </w:r>
      <w:r w:rsidR="006D4C34">
        <w:t>. spreadsheet)</w:t>
      </w:r>
      <w:r w:rsidR="00E70C9E">
        <w:t xml:space="preserve">. </w:t>
      </w:r>
    </w:p>
    <w:p w14:paraId="1F4152BC" w14:textId="77777777" w:rsidR="00CE03DD" w:rsidRDefault="00CE03DD" w:rsidP="00C204F4"/>
    <w:p w14:paraId="60B6BE94" w14:textId="38BEFD3A" w:rsidR="00CE03DD" w:rsidRDefault="00853691" w:rsidP="00CE03DD">
      <w:r>
        <w:t>BayFAST</w:t>
      </w:r>
      <w:r w:rsidR="005C34E1">
        <w:t xml:space="preserve"> provides </w:t>
      </w:r>
      <w:r w:rsidR="00450E51">
        <w:t xml:space="preserve">the most </w:t>
      </w:r>
      <w:r w:rsidR="00C04EEE">
        <w:t xml:space="preserve">consistency with the </w:t>
      </w:r>
      <w:r w:rsidR="00325083">
        <w:t>CBP</w:t>
      </w:r>
      <w:r w:rsidR="00C04EEE">
        <w:t xml:space="preserve"> Partnership Watershed Model </w:t>
      </w:r>
      <w:r w:rsidR="00450E51">
        <w:t>at a facility scale</w:t>
      </w:r>
      <w:r w:rsidR="00C04EEE">
        <w:t xml:space="preserve">. </w:t>
      </w:r>
      <w:r>
        <w:t xml:space="preserve">This method also provides flexibility to the federal facility managers to determine which </w:t>
      </w:r>
      <w:r w:rsidR="00450E51">
        <w:t xml:space="preserve">and how many </w:t>
      </w:r>
      <w:r>
        <w:t>BMPs are best</w:t>
      </w:r>
      <w:r w:rsidR="00AC7744">
        <w:t xml:space="preserve"> and </w:t>
      </w:r>
      <w:r w:rsidR="009F303F">
        <w:t xml:space="preserve">most </w:t>
      </w:r>
      <w:r w:rsidR="00AC7744">
        <w:t>cost</w:t>
      </w:r>
      <w:r w:rsidR="006E0D72">
        <w:t>-</w:t>
      </w:r>
      <w:r w:rsidR="00AC7744">
        <w:t>effective</w:t>
      </w:r>
      <w:r>
        <w:t xml:space="preserve"> for each facility.</w:t>
      </w:r>
      <w:r w:rsidR="00CE03DD">
        <w:t xml:space="preserve"> </w:t>
      </w:r>
      <w:r w:rsidR="00F5022E">
        <w:t xml:space="preserve">However, it is recognized that a federal agency </w:t>
      </w:r>
      <w:r w:rsidR="00F5022E">
        <w:lastRenderedPageBreak/>
        <w:t>may have already expended resources to develop planning tools or models prior to the recent release of BayFAST that are simi</w:t>
      </w:r>
      <w:r w:rsidR="00830DD2">
        <w:t xml:space="preserve">lar or equivalent to the tool. </w:t>
      </w:r>
      <w:r w:rsidR="00A52F5E">
        <w:t>Where</w:t>
      </w:r>
      <w:r w:rsidR="00F5022E">
        <w:t xml:space="preserve"> this is the case, the federal agency can use their tools, but are encouraged to eventually switch to BayFAST to allow consistency in federal agency planning and reporting.</w:t>
      </w:r>
    </w:p>
    <w:p w14:paraId="4AC78A02" w14:textId="77777777" w:rsidR="00CE03DD" w:rsidRDefault="00CE03DD" w:rsidP="00CE03DD"/>
    <w:p w14:paraId="4741C577" w14:textId="0A0CD5D3" w:rsidR="00CE03DD" w:rsidRDefault="00450E51" w:rsidP="00C204F4">
      <w:r>
        <w:t xml:space="preserve">EPA expects federal agencies </w:t>
      </w:r>
      <w:r w:rsidR="00CE03DD">
        <w:t xml:space="preserve">to </w:t>
      </w:r>
      <w:r>
        <w:t xml:space="preserve">account for and offset </w:t>
      </w:r>
      <w:r w:rsidR="00CE03DD">
        <w:t>changes in</w:t>
      </w:r>
      <w:r>
        <w:t xml:space="preserve"> facility</w:t>
      </w:r>
      <w:r w:rsidR="00CE03DD">
        <w:t xml:space="preserve"> loads due to growth. The use of BayFAST is intended to facilitate </w:t>
      </w:r>
      <w:r w:rsidR="00A20501">
        <w:t xml:space="preserve">such </w:t>
      </w:r>
      <w:r w:rsidR="00CE03DD">
        <w:t>adaptive management of sector load changes</w:t>
      </w:r>
      <w:r w:rsidR="00A20501">
        <w:t xml:space="preserve"> by allowing reanalysis of scenarios as needed</w:t>
      </w:r>
      <w:r w:rsidR="00CE03DD">
        <w:t>.</w:t>
      </w:r>
    </w:p>
    <w:p w14:paraId="6F1584E9" w14:textId="484F2E4A" w:rsidR="009559F7" w:rsidRDefault="009559F7" w:rsidP="00C204F4">
      <w:pPr>
        <w:pStyle w:val="Heading1"/>
      </w:pPr>
      <w:commentRangeStart w:id="10"/>
      <w:r>
        <w:t xml:space="preserve">Reporting </w:t>
      </w:r>
      <w:r w:rsidR="00B954EA">
        <w:t>P</w:t>
      </w:r>
      <w:r w:rsidR="00924B85">
        <w:t>rogress</w:t>
      </w:r>
      <w:r w:rsidR="00790FA0">
        <w:t xml:space="preserve"> by </w:t>
      </w:r>
      <w:r w:rsidR="00B954EA">
        <w:t>F</w:t>
      </w:r>
      <w:r w:rsidR="00790FA0">
        <w:t xml:space="preserve">acility </w:t>
      </w:r>
      <w:r w:rsidR="00B954EA">
        <w:t>M</w:t>
      </w:r>
      <w:r w:rsidR="00790FA0">
        <w:t xml:space="preserve">anagers to </w:t>
      </w:r>
      <w:r w:rsidR="00325083">
        <w:t xml:space="preserve">the Bay </w:t>
      </w:r>
      <w:r w:rsidR="00B954EA">
        <w:t>J</w:t>
      </w:r>
      <w:r w:rsidR="00790FA0">
        <w:t xml:space="preserve">urisdictions and </w:t>
      </w:r>
      <w:r w:rsidR="00325083">
        <w:t xml:space="preserve">Bay </w:t>
      </w:r>
      <w:r w:rsidR="00B954EA">
        <w:t>J</w:t>
      </w:r>
      <w:r w:rsidR="00790FA0">
        <w:t xml:space="preserve">urisdictions to </w:t>
      </w:r>
      <w:r w:rsidR="00325083">
        <w:t xml:space="preserve">EPA </w:t>
      </w:r>
      <w:commentRangeEnd w:id="10"/>
      <w:r w:rsidR="00054B7C">
        <w:rPr>
          <w:rStyle w:val="CommentReference"/>
          <w:rFonts w:asciiTheme="minorHAnsi" w:eastAsiaTheme="minorHAnsi" w:hAnsiTheme="minorHAnsi" w:cstheme="minorBidi"/>
          <w:color w:val="auto"/>
        </w:rPr>
        <w:commentReference w:id="10"/>
      </w:r>
    </w:p>
    <w:p w14:paraId="12CEA689" w14:textId="577C72C8" w:rsidR="00727230" w:rsidRDefault="00325083" w:rsidP="00E16975">
      <w:r>
        <w:t>The Bay j</w:t>
      </w:r>
      <w:r w:rsidR="00E76035">
        <w:t xml:space="preserve">urisdictions </w:t>
      </w:r>
      <w:r>
        <w:t xml:space="preserve">are expected to </w:t>
      </w:r>
      <w:r w:rsidR="00E76035">
        <w:t>continue reporting progress toward meeting Bay TMDL allocation</w:t>
      </w:r>
      <w:r>
        <w:t>s</w:t>
      </w:r>
      <w:r w:rsidR="00E76035">
        <w:t xml:space="preserve"> as outlined in the </w:t>
      </w:r>
      <w:r w:rsidR="00BB4639">
        <w:t xml:space="preserve">Chesapeake </w:t>
      </w:r>
      <w:r w:rsidR="008A697D">
        <w:t xml:space="preserve">Bay </w:t>
      </w:r>
      <w:r w:rsidR="00BB4639" w:rsidRPr="00BB4639">
        <w:t>Program</w:t>
      </w:r>
      <w:r w:rsidR="00BB4639">
        <w:t xml:space="preserve"> </w:t>
      </w:r>
      <w:r w:rsidR="00E76035">
        <w:t xml:space="preserve">Grant Guidance by reporting BMPs through </w:t>
      </w:r>
      <w:r w:rsidR="00172F6A">
        <w:t>the National Environmental Information Exchange Network (</w:t>
      </w:r>
      <w:r w:rsidR="00E76035">
        <w:t>NEIEN</w:t>
      </w:r>
      <w:r w:rsidR="00172F6A">
        <w:t>)</w:t>
      </w:r>
      <w:r w:rsidR="00E76035">
        <w:t xml:space="preserve">. </w:t>
      </w:r>
      <w:r w:rsidR="009301B6">
        <w:t xml:space="preserve">The </w:t>
      </w:r>
      <w:r w:rsidR="00B954EA">
        <w:t xml:space="preserve">annual </w:t>
      </w:r>
      <w:r w:rsidR="009301B6">
        <w:t xml:space="preserve">reporting deadline for federal entities to </w:t>
      </w:r>
      <w:r w:rsidR="00DB0B4A">
        <w:t xml:space="preserve">Bay </w:t>
      </w:r>
      <w:r w:rsidR="009301B6">
        <w:t>jurisdictions</w:t>
      </w:r>
      <w:r w:rsidR="00556987">
        <w:t xml:space="preserve"> and CBPO</w:t>
      </w:r>
      <w:r w:rsidR="009301B6">
        <w:t xml:space="preserve"> is</w:t>
      </w:r>
      <w:r w:rsidR="00556987">
        <w:t xml:space="preserve"> </w:t>
      </w:r>
      <w:r w:rsidR="009301B6">
        <w:t>October 1</w:t>
      </w:r>
      <w:r w:rsidR="009301B6" w:rsidRPr="009301B6">
        <w:rPr>
          <w:vertAlign w:val="superscript"/>
        </w:rPr>
        <w:t>st</w:t>
      </w:r>
      <w:r w:rsidR="00556987" w:rsidRPr="00A20501">
        <w:t>,</w:t>
      </w:r>
      <w:r w:rsidR="00556987">
        <w:rPr>
          <w:vertAlign w:val="superscript"/>
        </w:rPr>
        <w:t xml:space="preserve"> </w:t>
      </w:r>
      <w:r w:rsidR="00556987" w:rsidRPr="00556987">
        <w:t>unless otherwise noted</w:t>
      </w:r>
      <w:r w:rsidR="009301B6">
        <w:t xml:space="preserve">. </w:t>
      </w:r>
    </w:p>
    <w:p w14:paraId="14B5FC2E" w14:textId="77777777" w:rsidR="00727230" w:rsidRDefault="00727230" w:rsidP="00E16975"/>
    <w:p w14:paraId="3B6C47A3" w14:textId="77B7FDB5" w:rsidR="00727230" w:rsidRDefault="00DB0B4A" w:rsidP="00E16975">
      <w:pPr>
        <w:rPr>
          <w:rFonts w:cs="Times New Roman"/>
        </w:rPr>
      </w:pPr>
      <w:r>
        <w:t>The Bay j</w:t>
      </w:r>
      <w:r w:rsidR="00E76035">
        <w:t xml:space="preserve">urisdictions, working with </w:t>
      </w:r>
      <w:r w:rsidR="006964B9">
        <w:t>CBPO</w:t>
      </w:r>
      <w:r w:rsidR="00E76035">
        <w:t>, developed spreadsheet</w:t>
      </w:r>
      <w:r w:rsidR="00152F46">
        <w:t xml:space="preserve"> template</w:t>
      </w:r>
      <w:r w:rsidR="00E76035">
        <w:t xml:space="preserve">s to facilitate federal facility reporting of BMP </w:t>
      </w:r>
      <w:r w:rsidR="000F32C6">
        <w:t>implementation</w:t>
      </w:r>
      <w:r w:rsidR="00E76035">
        <w:t xml:space="preserve"> to jurisdiction</w:t>
      </w:r>
      <w:r w:rsidR="00450E51">
        <w:t>s</w:t>
      </w:r>
      <w:r w:rsidR="00E76035">
        <w:t xml:space="preserve">. </w:t>
      </w:r>
      <w:r w:rsidR="00727230" w:rsidRPr="00FC6C7C">
        <w:rPr>
          <w:rFonts w:cs="Times New Roman"/>
        </w:rPr>
        <w:t xml:space="preserve">Federal facilities will report annual BMP implementation towards meeting these facility-specific targets </w:t>
      </w:r>
      <w:r w:rsidR="00152F46">
        <w:rPr>
          <w:rFonts w:cs="Times New Roman"/>
        </w:rPr>
        <w:t xml:space="preserve">to the jurisdictions and CBPO </w:t>
      </w:r>
      <w:r w:rsidR="00727230" w:rsidRPr="00FC6C7C">
        <w:rPr>
          <w:rFonts w:cs="Times New Roman"/>
        </w:rPr>
        <w:t>using the spreadsheet templates</w:t>
      </w:r>
      <w:r w:rsidR="00BB4639">
        <w:rPr>
          <w:rFonts w:cs="Times New Roman"/>
        </w:rPr>
        <w:t>.</w:t>
      </w:r>
      <w:r w:rsidR="00830DD2">
        <w:rPr>
          <w:rFonts w:cs="Times New Roman"/>
        </w:rPr>
        <w:t xml:space="preserve"> </w:t>
      </w:r>
      <w:r w:rsidR="00FA66B0">
        <w:rPr>
          <w:rFonts w:cs="Times New Roman"/>
        </w:rPr>
        <w:t xml:space="preserve">The jurisdictions are expected to coordinate with the federal agencies to ensure the data submitted was received and incorporated for statewide progress </w:t>
      </w:r>
      <w:r w:rsidR="00A52F5E">
        <w:rPr>
          <w:rFonts w:cs="Times New Roman"/>
        </w:rPr>
        <w:t>reporting</w:t>
      </w:r>
      <w:r w:rsidR="00FA66B0">
        <w:rPr>
          <w:rFonts w:cs="Times New Roman"/>
        </w:rPr>
        <w:t>.</w:t>
      </w:r>
      <w:r w:rsidR="00BB4639">
        <w:rPr>
          <w:rFonts w:cs="Times New Roman"/>
        </w:rPr>
        <w:t xml:space="preserve"> </w:t>
      </w:r>
    </w:p>
    <w:p w14:paraId="44051A4C" w14:textId="77777777" w:rsidR="00727230" w:rsidRPr="00FC6C7C" w:rsidRDefault="00727230" w:rsidP="00E16975">
      <w:pPr>
        <w:rPr>
          <w:rFonts w:cs="Times New Roman"/>
        </w:rPr>
      </w:pPr>
    </w:p>
    <w:p w14:paraId="09E45B78" w14:textId="55D1F192" w:rsidR="00E76035" w:rsidRDefault="00E76035" w:rsidP="00E16975">
      <w:r>
        <w:t xml:space="preserve">It is the </w:t>
      </w:r>
      <w:r w:rsidR="00DB0B4A">
        <w:t xml:space="preserve">Bay </w:t>
      </w:r>
      <w:r>
        <w:t xml:space="preserve">jurisdictions’ responsibility to take this spreadsheet </w:t>
      </w:r>
      <w:r w:rsidR="00AC7744">
        <w:t xml:space="preserve">of </w:t>
      </w:r>
      <w:r>
        <w:t>BMP implementation data, merge it with non-federal implementation, and submit</w:t>
      </w:r>
      <w:r w:rsidR="00152F46">
        <w:t xml:space="preserve"> progress data</w:t>
      </w:r>
      <w:r>
        <w:t xml:space="preserve"> via NEIEN. NEIEN </w:t>
      </w:r>
      <w:r w:rsidR="00152F46">
        <w:t xml:space="preserve">allows </w:t>
      </w:r>
      <w:r w:rsidR="00DB0B4A">
        <w:t xml:space="preserve">the Bay </w:t>
      </w:r>
      <w:r w:rsidR="00152F46">
        <w:t>jurisdictions to identify</w:t>
      </w:r>
      <w:r>
        <w:t xml:space="preserve"> </w:t>
      </w:r>
      <w:r w:rsidR="00152F46">
        <w:t xml:space="preserve">BMP </w:t>
      </w:r>
      <w:r>
        <w:t>data as federal</w:t>
      </w:r>
      <w:r w:rsidR="00A20501">
        <w:t xml:space="preserve"> or</w:t>
      </w:r>
      <w:r>
        <w:t xml:space="preserve"> nonfederal. </w:t>
      </w:r>
    </w:p>
    <w:p w14:paraId="59F82783" w14:textId="77777777" w:rsidR="00E76035" w:rsidRDefault="00E76035" w:rsidP="00E16975"/>
    <w:p w14:paraId="1830FBAC" w14:textId="40E5A907" w:rsidR="009559F7" w:rsidRDefault="00DB0B4A" w:rsidP="00E16975">
      <w:r>
        <w:t xml:space="preserve">EPA </w:t>
      </w:r>
      <w:r w:rsidR="00E76035">
        <w:t xml:space="preserve">is committed to showing the load reductions </w:t>
      </w:r>
      <w:r w:rsidR="00727230">
        <w:t>that demonstrate</w:t>
      </w:r>
      <w:r w:rsidR="00727230" w:rsidRPr="00410061">
        <w:t xml:space="preserve"> progress toward the </w:t>
      </w:r>
      <w:r w:rsidR="00152F46">
        <w:t>2016-</w:t>
      </w:r>
      <w:r w:rsidR="0064401E">
        <w:t xml:space="preserve">2017 </w:t>
      </w:r>
      <w:r>
        <w:t>two-year m</w:t>
      </w:r>
      <w:r w:rsidR="00727230" w:rsidRPr="00410061">
        <w:t>ilestone</w:t>
      </w:r>
      <w:r w:rsidR="00152F46">
        <w:t>s</w:t>
      </w:r>
      <w:r w:rsidR="00727230" w:rsidRPr="00410061">
        <w:t xml:space="preserve"> and 2025 </w:t>
      </w:r>
      <w:r w:rsidR="00152F46">
        <w:t xml:space="preserve">Bay </w:t>
      </w:r>
      <w:r w:rsidR="00727230" w:rsidRPr="00410061">
        <w:t>TMDL allocation</w:t>
      </w:r>
      <w:r>
        <w:t>s</w:t>
      </w:r>
      <w:r w:rsidR="00D45297">
        <w:t xml:space="preserve"> including significant progress that has been made through upgrades to federally-operated wastewater treatment plants</w:t>
      </w:r>
      <w:r w:rsidR="00727230" w:rsidRPr="00410061">
        <w:t>.</w:t>
      </w:r>
      <w:r w:rsidR="00727230">
        <w:t xml:space="preserve"> The loads are provided to the jurisdictions and can be broken out by federal and nonfederal loads in the current Phase 5.3.2 version of the Watershed Model. The Phase 6 version of the Watershed Model</w:t>
      </w:r>
      <w:r w:rsidR="00DB4772">
        <w:t xml:space="preserve"> will enable the loads to be broken out by federal agency</w:t>
      </w:r>
      <w:r w:rsidR="00727230">
        <w:t xml:space="preserve">. </w:t>
      </w:r>
    </w:p>
    <w:p w14:paraId="601D925C" w14:textId="48504C99" w:rsidR="00924B85" w:rsidRDefault="00924B85" w:rsidP="00C204F4">
      <w:pPr>
        <w:pStyle w:val="Heading1"/>
      </w:pPr>
      <w:r>
        <w:t>Verification</w:t>
      </w:r>
      <w:r w:rsidR="00790FA0">
        <w:t xml:space="preserve"> by </w:t>
      </w:r>
      <w:r w:rsidR="006157E1">
        <w:t>F</w:t>
      </w:r>
      <w:r w:rsidR="00790FA0">
        <w:t xml:space="preserve">acility </w:t>
      </w:r>
      <w:r w:rsidR="006157E1">
        <w:t>M</w:t>
      </w:r>
      <w:r w:rsidR="00790FA0">
        <w:t xml:space="preserve">anagers and </w:t>
      </w:r>
      <w:r w:rsidR="006157E1">
        <w:t>J</w:t>
      </w:r>
      <w:r w:rsidR="00790FA0">
        <w:t>urisdictions</w:t>
      </w:r>
    </w:p>
    <w:p w14:paraId="6CEAAFE3" w14:textId="66186F7B" w:rsidR="007A6E72" w:rsidRDefault="00B01B89" w:rsidP="00E37D8C">
      <w:r w:rsidRPr="00115916">
        <w:t xml:space="preserve">Federal agencies are </w:t>
      </w:r>
      <w:r w:rsidR="00172691">
        <w:t xml:space="preserve">expected </w:t>
      </w:r>
      <w:r w:rsidR="00DB37AE" w:rsidRPr="00115916">
        <w:t>to undertake</w:t>
      </w:r>
      <w:r w:rsidRPr="00115916">
        <w:t xml:space="preserve"> BMP verification </w:t>
      </w:r>
      <w:r w:rsidR="00DB37AE" w:rsidRPr="00115916">
        <w:t>following</w:t>
      </w:r>
      <w:r w:rsidRPr="00115916">
        <w:t xml:space="preserve"> the </w:t>
      </w:r>
      <w:hyperlink r:id="rId13" w:history="1">
        <w:r w:rsidR="0011606B" w:rsidRPr="00AC7744">
          <w:rPr>
            <w:rStyle w:val="Hyperlink"/>
          </w:rPr>
          <w:t>Basin wide</w:t>
        </w:r>
        <w:r w:rsidRPr="00AC7744">
          <w:rPr>
            <w:rStyle w:val="Hyperlink"/>
          </w:rPr>
          <w:t xml:space="preserve"> BMP Verification Framework</w:t>
        </w:r>
      </w:hyperlink>
      <w:r w:rsidRPr="00115916">
        <w:t xml:space="preserve"> approved and adopted in September 2014 by the </w:t>
      </w:r>
      <w:r w:rsidR="00172691">
        <w:t xml:space="preserve">CBP </w:t>
      </w:r>
      <w:r w:rsidRPr="00115916">
        <w:t>Principals’ Staff Committee</w:t>
      </w:r>
      <w:r w:rsidR="006964B9">
        <w:t xml:space="preserve"> and the protocols developed by each </w:t>
      </w:r>
      <w:r w:rsidR="00172691">
        <w:t xml:space="preserve">Bay </w:t>
      </w:r>
      <w:r w:rsidR="006964B9">
        <w:t>jurisdiction</w:t>
      </w:r>
      <w:r w:rsidRPr="00115916">
        <w:t>.</w:t>
      </w:r>
      <w:r w:rsidR="00073B9F">
        <w:rPr>
          <w:rStyle w:val="FootnoteReference"/>
        </w:rPr>
        <w:footnoteReference w:id="3"/>
      </w:r>
      <w:r w:rsidRPr="00115916">
        <w:t xml:space="preserve"> </w:t>
      </w:r>
      <w:r w:rsidR="00B52790" w:rsidRPr="00115916">
        <w:t xml:space="preserve">As part of this </w:t>
      </w:r>
      <w:r w:rsidRPr="00115916">
        <w:t>framework</w:t>
      </w:r>
      <w:r w:rsidR="00B52790" w:rsidRPr="00115916">
        <w:t xml:space="preserve">, federal facilities </w:t>
      </w:r>
      <w:r w:rsidR="00073B9F">
        <w:t xml:space="preserve">also are </w:t>
      </w:r>
      <w:r w:rsidR="00172691">
        <w:t xml:space="preserve">expected </w:t>
      </w:r>
      <w:r w:rsidR="00073B9F">
        <w:t xml:space="preserve">to </w:t>
      </w:r>
      <w:r w:rsidR="00B8362A" w:rsidRPr="00115916">
        <w:t>conduct an inventory of historic BMPs</w:t>
      </w:r>
      <w:r w:rsidR="007032B4">
        <w:t xml:space="preserve"> and wastewater</w:t>
      </w:r>
      <w:r w:rsidR="00B8362A" w:rsidRPr="00115916">
        <w:t xml:space="preserve"> </w:t>
      </w:r>
      <w:r w:rsidR="00A40E40">
        <w:t>treatment and discharges at</w:t>
      </w:r>
      <w:r w:rsidRPr="00115916">
        <w:t xml:space="preserve"> their facilities, installations, and lands </w:t>
      </w:r>
      <w:r w:rsidR="00B8362A" w:rsidRPr="00115916">
        <w:t>so they get credit for</w:t>
      </w:r>
      <w:r w:rsidRPr="00115916">
        <w:t xml:space="preserve"> nutrient an</w:t>
      </w:r>
      <w:r w:rsidR="00DB37AE" w:rsidRPr="00115916">
        <w:t>d sediment pollutant load reduction</w:t>
      </w:r>
      <w:r w:rsidR="00B8362A" w:rsidRPr="00115916">
        <w:t xml:space="preserve"> practices they have already put in place.</w:t>
      </w:r>
      <w:r w:rsidR="00073B9F">
        <w:t xml:space="preserve"> </w:t>
      </w:r>
    </w:p>
    <w:p w14:paraId="65CF05AB" w14:textId="0D12DE38" w:rsidR="00CE03DD" w:rsidRDefault="00CE03DD" w:rsidP="00E16975">
      <w:pPr>
        <w:pStyle w:val="Heading1"/>
        <w:rPr>
          <w:rStyle w:val="Heading1Char"/>
        </w:rPr>
      </w:pPr>
      <w:commentRangeStart w:id="11"/>
      <w:r>
        <w:rPr>
          <w:rStyle w:val="Heading1Char"/>
        </w:rPr>
        <w:lastRenderedPageBreak/>
        <w:t xml:space="preserve">Future </w:t>
      </w:r>
      <w:r w:rsidR="00DC50FF">
        <w:rPr>
          <w:rStyle w:val="Heading1Char"/>
        </w:rPr>
        <w:t>I</w:t>
      </w:r>
      <w:r>
        <w:rPr>
          <w:rStyle w:val="Heading1Char"/>
        </w:rPr>
        <w:t xml:space="preserve">mprovements </w:t>
      </w:r>
      <w:r w:rsidR="00DC50FF">
        <w:rPr>
          <w:rStyle w:val="Heading1Char"/>
        </w:rPr>
        <w:t>R</w:t>
      </w:r>
      <w:r>
        <w:rPr>
          <w:rStyle w:val="Heading1Char"/>
        </w:rPr>
        <w:t xml:space="preserve">elated to the Bay TMDL </w:t>
      </w:r>
      <w:r w:rsidR="00DC50FF">
        <w:rPr>
          <w:rStyle w:val="Heading1Char"/>
        </w:rPr>
        <w:t>M</w:t>
      </w:r>
      <w:r>
        <w:rPr>
          <w:rStyle w:val="Heading1Char"/>
        </w:rPr>
        <w:t xml:space="preserve">idpoint </w:t>
      </w:r>
      <w:r w:rsidR="00DC50FF">
        <w:rPr>
          <w:rStyle w:val="Heading1Char"/>
        </w:rPr>
        <w:t>A</w:t>
      </w:r>
      <w:r>
        <w:rPr>
          <w:rStyle w:val="Heading1Char"/>
        </w:rPr>
        <w:t>ssessment</w:t>
      </w:r>
      <w:commentRangeEnd w:id="11"/>
      <w:r w:rsidR="00054B7C">
        <w:rPr>
          <w:rStyle w:val="CommentReference"/>
          <w:rFonts w:asciiTheme="minorHAnsi" w:eastAsiaTheme="minorHAnsi" w:hAnsiTheme="minorHAnsi" w:cstheme="minorBidi"/>
          <w:color w:val="auto"/>
        </w:rPr>
        <w:commentReference w:id="11"/>
      </w:r>
    </w:p>
    <w:p w14:paraId="026A9A12" w14:textId="1D17AA39" w:rsidR="007A6E72" w:rsidRDefault="00172691" w:rsidP="00E37D8C">
      <w:r>
        <w:t>The Bay j</w:t>
      </w:r>
      <w:r w:rsidR="00152F46">
        <w:t>urisdictions</w:t>
      </w:r>
      <w:r>
        <w:t xml:space="preserve"> are expected to submit</w:t>
      </w:r>
      <w:r w:rsidR="00152F46">
        <w:t xml:space="preserve"> Phase III </w:t>
      </w:r>
      <w:r w:rsidR="00CE03DD">
        <w:t>WIP</w:t>
      </w:r>
      <w:r w:rsidR="00152F46">
        <w:t xml:space="preserve">s </w:t>
      </w:r>
      <w:r>
        <w:t>to EPA</w:t>
      </w:r>
      <w:r w:rsidR="00CE03DD">
        <w:t xml:space="preserve"> in 2018. </w:t>
      </w:r>
      <w:r w:rsidR="00152F46">
        <w:t xml:space="preserve">The </w:t>
      </w:r>
      <w:r>
        <w:t>CBP</w:t>
      </w:r>
      <w:r w:rsidR="00152F46">
        <w:t xml:space="preserve"> partnership </w:t>
      </w:r>
      <w:r>
        <w:t xml:space="preserve">should </w:t>
      </w:r>
      <w:r w:rsidR="00152F46">
        <w:t>complete c</w:t>
      </w:r>
      <w:r w:rsidR="00CE03DD">
        <w:t xml:space="preserve">hanges to BayFAST and development of the Phase 6 Watershed Model </w:t>
      </w:r>
      <w:r w:rsidR="00152F46">
        <w:t>in 2017</w:t>
      </w:r>
      <w:r w:rsidR="00CE03DD">
        <w:t xml:space="preserve">. </w:t>
      </w:r>
      <w:r w:rsidR="00C45ADC">
        <w:t>C</w:t>
      </w:r>
      <w:r w:rsidR="00CE03DD">
        <w:t xml:space="preserve">hanges </w:t>
      </w:r>
      <w:r w:rsidR="00C45ADC">
        <w:t xml:space="preserve">to the Phase 6 Watershed Model </w:t>
      </w:r>
      <w:r w:rsidR="00C05E67">
        <w:t>will</w:t>
      </w:r>
      <w:r>
        <w:t xml:space="preserve"> </w:t>
      </w:r>
      <w:r w:rsidR="00CE03DD">
        <w:t>result in the availability of load estimates for individual federal agencies</w:t>
      </w:r>
      <w:r w:rsidR="009301B6">
        <w:t xml:space="preserve"> </w:t>
      </w:r>
      <w:r w:rsidR="00870A59">
        <w:t>and</w:t>
      </w:r>
      <w:r w:rsidR="009301B6">
        <w:t xml:space="preserve"> updated land uses for all federal and nonfederal </w:t>
      </w:r>
      <w:r w:rsidR="00870A59">
        <w:t>entities</w:t>
      </w:r>
      <w:r w:rsidR="00CE03DD">
        <w:t xml:space="preserve">. These </w:t>
      </w:r>
      <w:r w:rsidR="00C45ADC">
        <w:t xml:space="preserve">estimates </w:t>
      </w:r>
      <w:r w:rsidR="00CE03DD">
        <w:t xml:space="preserve">will </w:t>
      </w:r>
      <w:r w:rsidR="007409FC">
        <w:t>facilitate</w:t>
      </w:r>
      <w:r w:rsidR="00CE03DD">
        <w:t xml:space="preserve"> tracking progress by individual federal agencies. BayFAST and the Watershed Model </w:t>
      </w:r>
      <w:r w:rsidR="00152F46">
        <w:t xml:space="preserve">updates </w:t>
      </w:r>
      <w:r w:rsidR="00CE03DD">
        <w:t xml:space="preserve">are </w:t>
      </w:r>
      <w:r w:rsidR="00152F46">
        <w:t xml:space="preserve">intended </w:t>
      </w:r>
      <w:r w:rsidR="00CE03DD">
        <w:t xml:space="preserve">to </w:t>
      </w:r>
      <w:r w:rsidR="007409FC">
        <w:t>increase the c</w:t>
      </w:r>
      <w:r w:rsidR="00CE03DD">
        <w:t xml:space="preserve">apacity for federal agency planning, reporting, and assessment of progress. </w:t>
      </w:r>
      <w:r w:rsidR="00556987">
        <w:t>Federal facility loading targets for 2025 and the supporting methodology may change as part of the Phase III WIP development process, new data incorporated into the Phase 6 Watershed Model, and/or other aspects of the Bay TMDL midpoint assessment.</w:t>
      </w:r>
    </w:p>
    <w:p w14:paraId="4277FD8C" w14:textId="77777777" w:rsidR="00CB6D76" w:rsidRDefault="00CB6D76">
      <w:pPr>
        <w:rPr>
          <w:rFonts w:asciiTheme="majorHAnsi" w:eastAsiaTheme="majorEastAsia" w:hAnsiTheme="majorHAnsi" w:cstheme="majorBidi"/>
          <w:color w:val="2E74B5" w:themeColor="accent1" w:themeShade="BF"/>
          <w:sz w:val="32"/>
          <w:szCs w:val="32"/>
        </w:rPr>
      </w:pPr>
      <w:r>
        <w:br w:type="page"/>
      </w:r>
    </w:p>
    <w:p w14:paraId="5BD06C15" w14:textId="3094406A" w:rsidR="00CB6D76" w:rsidRDefault="00CB6D76" w:rsidP="00CB6D76">
      <w:pPr>
        <w:pStyle w:val="Heading1"/>
      </w:pPr>
      <w:r>
        <w:lastRenderedPageBreak/>
        <w:t>Appendix A: Jurisdictional Methods for Setting F</w:t>
      </w:r>
      <w:r w:rsidRPr="00CD43A6">
        <w:t>ederal</w:t>
      </w:r>
      <w:r>
        <w:t xml:space="preserve"> </w:t>
      </w:r>
      <w:r w:rsidRPr="00CD43A6">
        <w:t>Facilit</w:t>
      </w:r>
      <w:r>
        <w:t>ies’ Targets</w:t>
      </w:r>
    </w:p>
    <w:p w14:paraId="65CF3D30" w14:textId="77777777" w:rsidR="00CB6D76" w:rsidRDefault="00CB6D76" w:rsidP="00CB6D76">
      <w:bookmarkStart w:id="12" w:name="_GoBack"/>
      <w:bookmarkEnd w:id="12"/>
    </w:p>
    <w:p w14:paraId="5A6B594A" w14:textId="4636E0F5" w:rsidR="00CB6D76" w:rsidRDefault="00CB6D76" w:rsidP="00CB6D76">
      <w:r>
        <w:t>This Appendix outlines each jurisdiction’s method for setting federal facility targets</w:t>
      </w:r>
      <w:r w:rsidR="00607BD6">
        <w:t>, consistent with the CWA,</w:t>
      </w:r>
      <w:r>
        <w:t xml:space="preserve"> for nitrogen, phosphorus, and sediment. The specific method </w:t>
      </w:r>
      <w:r w:rsidR="00D24723">
        <w:t xml:space="preserve">adopted by </w:t>
      </w:r>
      <w:r>
        <w:t xml:space="preserve">each jurisdiction is in accordance with the </w:t>
      </w:r>
      <w:r w:rsidRPr="00024C0B">
        <w:rPr>
          <w:i/>
        </w:rPr>
        <w:t>Protocol</w:t>
      </w:r>
      <w:r>
        <w:rPr>
          <w:i/>
        </w:rPr>
        <w:t xml:space="preserve"> </w:t>
      </w:r>
      <w:r w:rsidRPr="00024C0B">
        <w:rPr>
          <w:i/>
        </w:rPr>
        <w:t>for</w:t>
      </w:r>
      <w:r>
        <w:rPr>
          <w:i/>
        </w:rPr>
        <w:t xml:space="preserve"> </w:t>
      </w:r>
      <w:r w:rsidRPr="00024C0B">
        <w:rPr>
          <w:i/>
        </w:rPr>
        <w:t>Setting</w:t>
      </w:r>
      <w:r>
        <w:rPr>
          <w:i/>
        </w:rPr>
        <w:t xml:space="preserve"> </w:t>
      </w:r>
      <w:r w:rsidRPr="00024C0B">
        <w:rPr>
          <w:i/>
        </w:rPr>
        <w:t>Targets</w:t>
      </w:r>
      <w:r>
        <w:rPr>
          <w:i/>
        </w:rPr>
        <w:t xml:space="preserve">, Planning BMPs and Reporting Progress for </w:t>
      </w:r>
      <w:r w:rsidRPr="00024C0B">
        <w:rPr>
          <w:i/>
        </w:rPr>
        <w:t>Federal</w:t>
      </w:r>
      <w:r>
        <w:rPr>
          <w:i/>
        </w:rPr>
        <w:t xml:space="preserve"> </w:t>
      </w:r>
      <w:r w:rsidRPr="00024C0B">
        <w:rPr>
          <w:i/>
        </w:rPr>
        <w:t>Facilit</w:t>
      </w:r>
      <w:r>
        <w:rPr>
          <w:i/>
        </w:rPr>
        <w:t>ies and Lands</w:t>
      </w:r>
      <w:r>
        <w:t xml:space="preserve">. The methods described below meet the requirements of the </w:t>
      </w:r>
      <w:r w:rsidRPr="00B478A5">
        <w:rPr>
          <w:i/>
        </w:rPr>
        <w:t>Protocol</w:t>
      </w:r>
      <w:r>
        <w:t xml:space="preserve">. </w:t>
      </w:r>
    </w:p>
    <w:p w14:paraId="634D5993" w14:textId="77777777" w:rsidR="00CB6D76" w:rsidRDefault="00CB6D76" w:rsidP="00CB6D76">
      <w:pPr>
        <w:pStyle w:val="Heading1"/>
      </w:pPr>
      <w:commentRangeStart w:id="13"/>
      <w:r>
        <w:t>EPA Default Method</w:t>
      </w:r>
      <w:commentRangeEnd w:id="13"/>
      <w:r w:rsidR="00054B7C">
        <w:rPr>
          <w:rStyle w:val="CommentReference"/>
          <w:rFonts w:asciiTheme="minorHAnsi" w:eastAsiaTheme="minorHAnsi" w:hAnsiTheme="minorHAnsi" w:cstheme="minorBidi"/>
          <w:color w:val="auto"/>
        </w:rPr>
        <w:commentReference w:id="13"/>
      </w:r>
    </w:p>
    <w:p w14:paraId="7707F5A5" w14:textId="2E2A22C8" w:rsidR="006C6D01" w:rsidRDefault="00CB6D76" w:rsidP="00CB6D76">
      <w:pPr>
        <w:rPr>
          <w:rFonts w:ascii="Calibri" w:eastAsia="Calibri" w:hAnsi="Calibri" w:cs="Times New Roman"/>
        </w:rPr>
      </w:pPr>
      <w:r>
        <w:t>For jurisdictions that choose not to set targets for federal facilities, EPA will provide 2017 and 2025 targets</w:t>
      </w:r>
      <w:r w:rsidR="00607BD6">
        <w:t xml:space="preserve"> consistent with the CWA</w:t>
      </w:r>
      <w:r>
        <w:t xml:space="preserve">. EPA will determine the loading rate for 2009 and also 2025 by state major basin for major land use groups. </w:t>
      </w:r>
      <w:r w:rsidR="005C11A0">
        <w:t>Major land use groups are defined as urban, agriculture and forest.</w:t>
      </w:r>
    </w:p>
    <w:p w14:paraId="10D985E8" w14:textId="77777777" w:rsidR="006C6D01" w:rsidRDefault="006C6D01" w:rsidP="00CB6D76"/>
    <w:p w14:paraId="2972599C" w14:textId="141820B6" w:rsidR="00CB6D76" w:rsidRDefault="00CB6D76" w:rsidP="00CB6D76">
      <w:r>
        <w:t xml:space="preserve">EPA will calculate the </w:t>
      </w:r>
      <w:r w:rsidR="009C60B9">
        <w:t xml:space="preserve">2017 target as the </w:t>
      </w:r>
      <w:r>
        <w:t xml:space="preserve">loading rate of 60% of the 2009-2025 reduction using the 2025 Watershed Implementation Plan (WIP) </w:t>
      </w:r>
      <w:r w:rsidR="009C60B9">
        <w:t xml:space="preserve">and associated Chesapeake Bay TMDL </w:t>
      </w:r>
      <w:r>
        <w:t>for each state</w:t>
      </w:r>
      <w:r w:rsidR="009C60B9">
        <w:t xml:space="preserve">. The 2017 target is </w:t>
      </w:r>
      <w:r>
        <w:t>by land use group and state major basin</w:t>
      </w:r>
      <w:r w:rsidR="009C60B9">
        <w:t xml:space="preserve"> and is 60% of the reduction between the 2009 TMDL baseline and the 2025 TMDL</w:t>
      </w:r>
      <w:r>
        <w:t>. The annual loading rate that achieves the 60% reduction will be applied to the baseline conditions established by federal facilities. This ensures that the level of effort for the federal facility is the same as non-federal lands in the state major basin</w:t>
      </w:r>
      <w:r w:rsidR="00130606">
        <w:t xml:space="preserve"> (</w:t>
      </w:r>
      <w:r w:rsidR="00BC04C3">
        <w:t xml:space="preserve">more information </w:t>
      </w:r>
      <w:r w:rsidR="00130606">
        <w:t xml:space="preserve">is available at </w:t>
      </w:r>
      <w:hyperlink r:id="rId14" w:history="1">
        <w:r w:rsidR="00BC04C3">
          <w:rPr>
            <w:rStyle w:val="Hyperlink"/>
          </w:rPr>
          <w:t>http://www.chesapeakebay.net/channel_files/22783/epatargetmethodexample_051515.pdf</w:t>
        </w:r>
      </w:hyperlink>
      <w:r w:rsidR="00130606">
        <w:t>)</w:t>
      </w:r>
      <w:r>
        <w:t>.</w:t>
      </w:r>
    </w:p>
    <w:p w14:paraId="22E47D28" w14:textId="77777777" w:rsidR="00CB6D76" w:rsidRDefault="00CB6D76" w:rsidP="00CB6D76"/>
    <w:p w14:paraId="32A225F3" w14:textId="5B8C2843" w:rsidR="00CB6D76" w:rsidRDefault="00CB6D76" w:rsidP="00CB6D76">
      <w:r>
        <w:t xml:space="preserve">Federal facilities </w:t>
      </w:r>
      <w:r w:rsidR="009365C4">
        <w:t xml:space="preserve">can </w:t>
      </w:r>
      <w:r>
        <w:t xml:space="preserve">establish their baseline by entering into BayFAST their land use and current BMPs. </w:t>
      </w:r>
      <w:r w:rsidR="009365C4">
        <w:t>Using this approach, e</w:t>
      </w:r>
      <w:r>
        <w:t xml:space="preserve">ach federal facility </w:t>
      </w:r>
      <w:r w:rsidR="009365C4">
        <w:t>would</w:t>
      </w:r>
      <w:r>
        <w:t xml:space="preserve"> also </w:t>
      </w:r>
      <w:r w:rsidR="009365C4">
        <w:t xml:space="preserve">need to </w:t>
      </w:r>
      <w:r>
        <w:t xml:space="preserve">enter the year of the scenario in the scenario description section. The most recent data can be used. Using this information, the annual loading rate (pounds/acre/year) to reach 2017 will be applied to the federal facility’s baseline to establish the 2017 target. </w:t>
      </w:r>
    </w:p>
    <w:p w14:paraId="11969A85" w14:textId="77777777" w:rsidR="00CB6D76" w:rsidRDefault="00CB6D76" w:rsidP="00CB6D76"/>
    <w:p w14:paraId="59B29F7B"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349D103E" w14:textId="371939A7" w:rsidR="00CB6D76" w:rsidRDefault="00CB6D76" w:rsidP="00CB6D76">
      <w:pPr>
        <w:pStyle w:val="ListParagraph"/>
        <w:numPr>
          <w:ilvl w:val="0"/>
          <w:numId w:val="17"/>
        </w:numPr>
      </w:pPr>
      <w:r>
        <w:t xml:space="preserve">2009 and 2025 loads and land uses from </w:t>
      </w:r>
      <w:r w:rsidR="00437B62">
        <w:t>jurisdictions’</w:t>
      </w:r>
      <w:r w:rsidR="00D24723">
        <w:t xml:space="preserve"> progress reporting and Phase 2 WIPs, as calculated by </w:t>
      </w:r>
      <w:r>
        <w:t>the Phase 5.3.2 Watershed Model</w:t>
      </w:r>
    </w:p>
    <w:p w14:paraId="70F29632" w14:textId="49A88C78" w:rsidR="00CB6D76" w:rsidRPr="00C90C26" w:rsidRDefault="00CB6D76" w:rsidP="005B2D74">
      <w:pPr>
        <w:pStyle w:val="ListParagraph"/>
        <w:numPr>
          <w:ilvl w:val="0"/>
          <w:numId w:val="17"/>
        </w:numPr>
      </w:pPr>
      <w:r>
        <w:t>Federal facility land use</w:t>
      </w:r>
      <w:r w:rsidR="00D24723">
        <w:t>,</w:t>
      </w:r>
      <w:r>
        <w:t xml:space="preserve"> BMPs</w:t>
      </w:r>
      <w:r w:rsidR="00D24723">
        <w:t>,</w:t>
      </w:r>
      <w:r>
        <w:t xml:space="preserve"> and year of the data.</w:t>
      </w:r>
    </w:p>
    <w:p w14:paraId="2578E1FE" w14:textId="77777777" w:rsidR="00CB6D76" w:rsidRDefault="00CB6D76" w:rsidP="00CB6D76">
      <w:pPr>
        <w:pStyle w:val="Heading1"/>
      </w:pPr>
      <w:r>
        <w:t>District of Columbia</w:t>
      </w:r>
    </w:p>
    <w:p w14:paraId="2982A16B" w14:textId="149D6CBC" w:rsidR="00CB6D76" w:rsidRDefault="00CB6D76" w:rsidP="00CB6D76">
      <w:r w:rsidRPr="00A61819">
        <w:t>The District Department of the Environment (DDOE) has opted to use the EPA default method to develop targets</w:t>
      </w:r>
      <w:r w:rsidR="00D24723">
        <w:t>, described herein</w:t>
      </w:r>
      <w:r w:rsidRPr="00A61819">
        <w:t>. Targets will be developed for all major DC facilities.</w:t>
      </w:r>
    </w:p>
    <w:p w14:paraId="13775F0A" w14:textId="77777777" w:rsidR="00CB6D76" w:rsidRDefault="00CB6D76" w:rsidP="00CB6D76"/>
    <w:p w14:paraId="6585BBF3" w14:textId="77777777" w:rsidR="00CB6D76" w:rsidRDefault="00CB6D76" w:rsidP="00CB6D76">
      <w:r>
        <w:t xml:space="preserve">As part of the planning process to meet the 2017 target goal, federal facilities may choose to enter planned BMP implementation from master plans and other resources, where available, to compare load reductions from planned BMPs to the 2017 target goal. </w:t>
      </w:r>
    </w:p>
    <w:p w14:paraId="568857C1" w14:textId="77777777" w:rsidR="00CB6D76" w:rsidRDefault="00CB6D76" w:rsidP="00CB6D76"/>
    <w:p w14:paraId="479B7854"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75354B97" w14:textId="7D6D6BC5"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18A1C623" w14:textId="77777777" w:rsidR="00D24723" w:rsidRPr="00C90C26" w:rsidRDefault="00D24723" w:rsidP="00D24723">
      <w:pPr>
        <w:pStyle w:val="ListParagraph"/>
        <w:numPr>
          <w:ilvl w:val="0"/>
          <w:numId w:val="17"/>
        </w:numPr>
      </w:pPr>
      <w:r>
        <w:t>Federal facility land use, BMPs, and year of the data.</w:t>
      </w:r>
    </w:p>
    <w:p w14:paraId="566E968E" w14:textId="77777777" w:rsidR="00FF4210" w:rsidRDefault="00FF4210" w:rsidP="00A8215F">
      <w:pPr>
        <w:shd w:val="clear" w:color="auto" w:fill="FFFFFF"/>
        <w:spacing w:before="100" w:beforeAutospacing="1" w:after="100" w:afterAutospacing="1"/>
        <w:outlineLvl w:val="0"/>
        <w:rPr>
          <w:rFonts w:asciiTheme="majorHAnsi" w:eastAsia="Times New Roman" w:hAnsiTheme="majorHAnsi" w:cs="Arial"/>
          <w:b/>
          <w:bCs/>
          <w:color w:val="8EAADB" w:themeColor="accent5" w:themeTint="99"/>
          <w:kern w:val="36"/>
          <w:sz w:val="32"/>
          <w:szCs w:val="32"/>
        </w:rPr>
      </w:pPr>
    </w:p>
    <w:p w14:paraId="0570A0AD" w14:textId="77777777" w:rsidR="00A8215F" w:rsidRPr="009123A8" w:rsidRDefault="00A8215F" w:rsidP="00DC50FF">
      <w:pPr>
        <w:shd w:val="clear" w:color="auto" w:fill="FFFFFF"/>
        <w:outlineLvl w:val="0"/>
        <w:rPr>
          <w:rFonts w:asciiTheme="majorHAnsi" w:eastAsia="Times New Roman" w:hAnsiTheme="majorHAnsi" w:cs="Arial"/>
          <w:bCs/>
          <w:color w:val="8EAADB" w:themeColor="accent5" w:themeTint="99"/>
          <w:kern w:val="36"/>
          <w:sz w:val="32"/>
          <w:szCs w:val="32"/>
        </w:rPr>
      </w:pPr>
      <w:r w:rsidRPr="009123A8">
        <w:rPr>
          <w:rFonts w:asciiTheme="majorHAnsi" w:eastAsia="Times New Roman" w:hAnsiTheme="majorHAnsi" w:cs="Arial"/>
          <w:bCs/>
          <w:color w:val="2E74B5" w:themeColor="accent1" w:themeShade="BF"/>
          <w:kern w:val="36"/>
          <w:sz w:val="32"/>
          <w:szCs w:val="32"/>
        </w:rPr>
        <w:lastRenderedPageBreak/>
        <w:t>Maryland</w:t>
      </w:r>
    </w:p>
    <w:p w14:paraId="4CD0D29B" w14:textId="77777777" w:rsidR="00A8215F" w:rsidRPr="004E6738" w:rsidRDefault="00A8215F" w:rsidP="00A8215F">
      <w:pPr>
        <w:shd w:val="clear" w:color="auto" w:fill="FFFFFF"/>
        <w:rPr>
          <w:rFonts w:eastAsia="Times New Roman" w:cs="Arial"/>
          <w:b/>
          <w:color w:val="222222"/>
        </w:rPr>
      </w:pPr>
      <w:r w:rsidRPr="004E6738">
        <w:rPr>
          <w:rFonts w:eastAsia="Times New Roman" w:cs="Arial"/>
          <w:b/>
          <w:color w:val="222222"/>
        </w:rPr>
        <w:t>Background</w:t>
      </w:r>
    </w:p>
    <w:p w14:paraId="022C6246" w14:textId="1A547ACA" w:rsidR="00A8215F" w:rsidRDefault="00A8215F" w:rsidP="00A8215F">
      <w:pPr>
        <w:shd w:val="clear" w:color="auto" w:fill="FFFFFF"/>
        <w:rPr>
          <w:rFonts w:eastAsia="Times New Roman" w:cs="Arial"/>
          <w:color w:val="222222"/>
        </w:rPr>
      </w:pPr>
      <w:r>
        <w:rPr>
          <w:rFonts w:eastAsia="Times New Roman" w:cs="Arial"/>
          <w:color w:val="222222"/>
        </w:rPr>
        <w:t>Per EPA directive, t</w:t>
      </w:r>
      <w:r w:rsidRPr="004E6738">
        <w:rPr>
          <w:rFonts w:eastAsia="Times New Roman" w:cs="Arial"/>
          <w:color w:val="222222"/>
        </w:rPr>
        <w:t>he Maryland Department of the Environment (MDE) is est</w:t>
      </w:r>
      <w:r>
        <w:rPr>
          <w:rFonts w:eastAsia="Times New Roman" w:cs="Arial"/>
          <w:color w:val="222222"/>
        </w:rPr>
        <w:t>imating</w:t>
      </w:r>
      <w:r w:rsidRPr="004E6738">
        <w:rPr>
          <w:rFonts w:eastAsia="Times New Roman" w:cs="Arial"/>
          <w:color w:val="222222"/>
        </w:rPr>
        <w:t xml:space="preserve"> </w:t>
      </w:r>
      <w:r>
        <w:rPr>
          <w:rFonts w:eastAsia="Times New Roman" w:cs="Arial"/>
          <w:color w:val="222222"/>
        </w:rPr>
        <w:t>interim nutrient and sediment loading t</w:t>
      </w:r>
      <w:r w:rsidR="00830DD2">
        <w:rPr>
          <w:rFonts w:eastAsia="Times New Roman" w:cs="Arial"/>
          <w:color w:val="222222"/>
        </w:rPr>
        <w:t xml:space="preserve">argets for federal facilities. </w:t>
      </w:r>
      <w:r>
        <w:rPr>
          <w:rFonts w:eastAsia="Times New Roman" w:cs="Arial"/>
          <w:color w:val="222222"/>
        </w:rPr>
        <w:t xml:space="preserve">MDE is estimating interim </w:t>
      </w:r>
      <w:r w:rsidRPr="004E6738">
        <w:rPr>
          <w:rFonts w:eastAsia="Times New Roman" w:cs="Arial"/>
          <w:color w:val="222222"/>
        </w:rPr>
        <w:t>facility targets for the</w:t>
      </w:r>
      <w:r w:rsidR="00830DD2">
        <w:rPr>
          <w:rFonts w:eastAsia="Times New Roman" w:cs="Arial"/>
          <w:color w:val="222222"/>
        </w:rPr>
        <w:t xml:space="preserve"> urban stormwater sector only. </w:t>
      </w:r>
      <w:r w:rsidRPr="004E6738">
        <w:rPr>
          <w:rFonts w:eastAsia="Times New Roman" w:cs="Arial"/>
          <w:color w:val="222222"/>
        </w:rPr>
        <w:t>Agricultural activity on federal lands in Maryland is minimal, and forest</w:t>
      </w:r>
      <w:r>
        <w:rPr>
          <w:rFonts w:eastAsia="Times New Roman" w:cs="Arial"/>
          <w:color w:val="222222"/>
        </w:rPr>
        <w:t>, which comprises the majority of federal land in Maryland,</w:t>
      </w:r>
      <w:r w:rsidRPr="004E6738">
        <w:rPr>
          <w:rFonts w:eastAsia="Times New Roman" w:cs="Arial"/>
          <w:color w:val="222222"/>
        </w:rPr>
        <w:t xml:space="preserve"> represents a natural condition, from which no reductions </w:t>
      </w:r>
      <w:r>
        <w:rPr>
          <w:rFonts w:eastAsia="Times New Roman" w:cs="Arial"/>
          <w:color w:val="222222"/>
        </w:rPr>
        <w:t>are</w:t>
      </w:r>
      <w:r w:rsidR="00830DD2">
        <w:rPr>
          <w:rFonts w:eastAsia="Times New Roman" w:cs="Arial"/>
          <w:color w:val="222222"/>
        </w:rPr>
        <w:t xml:space="preserve"> applied. </w:t>
      </w:r>
      <w:r w:rsidRPr="004E6738">
        <w:rPr>
          <w:rFonts w:eastAsia="Times New Roman" w:cs="Arial"/>
          <w:color w:val="222222"/>
        </w:rPr>
        <w:t xml:space="preserve">These urban stormwater targets </w:t>
      </w:r>
      <w:r>
        <w:rPr>
          <w:rFonts w:eastAsia="Times New Roman" w:cs="Arial"/>
          <w:color w:val="222222"/>
        </w:rPr>
        <w:t>are</w:t>
      </w:r>
      <w:r w:rsidRPr="004E6738">
        <w:rPr>
          <w:rFonts w:eastAsia="Times New Roman" w:cs="Arial"/>
          <w:color w:val="222222"/>
        </w:rPr>
        <w:t xml:space="preserve"> consistent with the strategies for the urban stormwater source sector outlined in Maryland’s Phase I and II Watershed Implementation Plans (WIPs).</w:t>
      </w:r>
      <w:r w:rsidR="00830DD2">
        <w:rPr>
          <w:rFonts w:eastAsia="Times New Roman" w:cs="Arial"/>
          <w:color w:val="222222"/>
        </w:rPr>
        <w:t xml:space="preserve"> </w:t>
      </w:r>
      <w:r w:rsidRPr="004E6738">
        <w:rPr>
          <w:rFonts w:eastAsia="Times New Roman" w:cs="Arial"/>
          <w:color w:val="222222"/>
        </w:rPr>
        <w:t xml:space="preserve">Maryland’s Phase II WIP interim strategy for Phase II MS4s entails a 20% retrofit of developed urban land </w:t>
      </w:r>
      <w:r>
        <w:rPr>
          <w:rFonts w:eastAsia="Times New Roman" w:cs="Arial"/>
          <w:color w:val="222222"/>
        </w:rPr>
        <w:t xml:space="preserve">that has </w:t>
      </w:r>
      <w:r w:rsidRPr="004E6738">
        <w:rPr>
          <w:rFonts w:eastAsia="Times New Roman" w:cs="Arial"/>
          <w:color w:val="222222"/>
        </w:rPr>
        <w:t>little or no stormwater management (SWM).</w:t>
      </w:r>
    </w:p>
    <w:p w14:paraId="7BC2C25C" w14:textId="77777777" w:rsidR="00A8215F" w:rsidRDefault="00A8215F" w:rsidP="00A8215F">
      <w:pPr>
        <w:shd w:val="clear" w:color="auto" w:fill="FFFFFF"/>
        <w:rPr>
          <w:rFonts w:eastAsia="Times New Roman" w:cs="Arial"/>
          <w:color w:val="222222"/>
        </w:rPr>
      </w:pPr>
    </w:p>
    <w:p w14:paraId="79A746B2" w14:textId="4B0E67E7" w:rsidR="00A8215F" w:rsidRDefault="00A8215F" w:rsidP="00A8215F">
      <w:pPr>
        <w:shd w:val="clear" w:color="auto" w:fill="FFFFFF"/>
        <w:rPr>
          <w:rFonts w:eastAsia="Times New Roman" w:cs="Arial"/>
          <w:color w:val="222222"/>
        </w:rPr>
      </w:pPr>
      <w:r>
        <w:rPr>
          <w:rFonts w:eastAsia="Times New Roman" w:cs="Arial"/>
          <w:color w:val="222222"/>
        </w:rPr>
        <w:t>In 2011, as part of the development of Maryland’s Phase II WIP, nutrient and sediment t</w:t>
      </w:r>
      <w:r w:rsidRPr="004E6738">
        <w:rPr>
          <w:rFonts w:eastAsia="Times New Roman" w:cs="Arial"/>
          <w:color w:val="222222"/>
        </w:rPr>
        <w:t>arget loads for 2025 were set for all source sectors</w:t>
      </w:r>
      <w:r>
        <w:rPr>
          <w:rFonts w:eastAsia="Times New Roman" w:cs="Arial"/>
          <w:color w:val="222222"/>
        </w:rPr>
        <w:t xml:space="preserve"> (i.e. urban, agricultural, wastewater and forest)</w:t>
      </w:r>
      <w:r w:rsidR="00830DD2">
        <w:rPr>
          <w:rFonts w:eastAsia="Times New Roman" w:cs="Arial"/>
          <w:color w:val="222222"/>
        </w:rPr>
        <w:t>. T</w:t>
      </w:r>
      <w:r w:rsidRPr="004E6738">
        <w:rPr>
          <w:rFonts w:eastAsia="Times New Roman" w:cs="Arial"/>
          <w:color w:val="222222"/>
        </w:rPr>
        <w:t>he load</w:t>
      </w:r>
      <w:r>
        <w:rPr>
          <w:rFonts w:eastAsia="Times New Roman" w:cs="Arial"/>
          <w:color w:val="222222"/>
        </w:rPr>
        <w:t>ing</w:t>
      </w:r>
      <w:r w:rsidRPr="004E6738">
        <w:rPr>
          <w:rFonts w:eastAsia="Times New Roman" w:cs="Arial"/>
          <w:color w:val="222222"/>
        </w:rPr>
        <w:t xml:space="preserve"> targets and reductions for federal facilities </w:t>
      </w:r>
      <w:r>
        <w:rPr>
          <w:rFonts w:eastAsia="Times New Roman" w:cs="Arial"/>
          <w:color w:val="222222"/>
        </w:rPr>
        <w:t xml:space="preserve">associated with the overall urban stormwater targets </w:t>
      </w:r>
      <w:r w:rsidRPr="004E6738">
        <w:rPr>
          <w:rFonts w:eastAsia="Times New Roman" w:cs="Arial"/>
          <w:color w:val="222222"/>
        </w:rPr>
        <w:t xml:space="preserve">can be found on Maryland’s TMDL Data Center at </w:t>
      </w:r>
      <w:hyperlink r:id="rId15" w:history="1">
        <w:r w:rsidRPr="004E6738">
          <w:rPr>
            <w:rStyle w:val="Hyperlink"/>
            <w:rFonts w:eastAsia="Times New Roman" w:cs="Arial"/>
          </w:rPr>
          <w:t>http://www.mde.state.md.us/programs/Water/TMDL/DataCenter/Pages/index.aspx</w:t>
        </w:r>
      </w:hyperlink>
      <w:r w:rsidRPr="004E6738">
        <w:rPr>
          <w:rFonts w:eastAsia="Times New Roman" w:cs="Arial"/>
          <w:color w:val="222222"/>
        </w:rPr>
        <w:t xml:space="preserve">, </w:t>
      </w:r>
      <w:r w:rsidR="00830DD2">
        <w:rPr>
          <w:rFonts w:eastAsia="Times New Roman" w:cs="Arial"/>
          <w:color w:val="222222"/>
        </w:rPr>
        <w:t xml:space="preserve">under the WLA search function. </w:t>
      </w:r>
      <w:r w:rsidRPr="004E6738">
        <w:rPr>
          <w:rFonts w:eastAsia="Times New Roman" w:cs="Arial"/>
          <w:color w:val="222222"/>
        </w:rPr>
        <w:t xml:space="preserve">Search by </w:t>
      </w:r>
      <w:r>
        <w:rPr>
          <w:rFonts w:eastAsia="Times New Roman" w:cs="Arial"/>
          <w:color w:val="222222"/>
        </w:rPr>
        <w:t xml:space="preserve">the </w:t>
      </w:r>
      <w:r w:rsidRPr="004E6738">
        <w:rPr>
          <w:rFonts w:eastAsia="Times New Roman" w:cs="Arial"/>
          <w:color w:val="222222"/>
        </w:rPr>
        <w:t xml:space="preserve">county </w:t>
      </w:r>
      <w:r>
        <w:rPr>
          <w:rFonts w:eastAsia="Times New Roman" w:cs="Arial"/>
          <w:color w:val="222222"/>
        </w:rPr>
        <w:t xml:space="preserve">a </w:t>
      </w:r>
      <w:r w:rsidRPr="004E6738">
        <w:rPr>
          <w:rFonts w:eastAsia="Times New Roman" w:cs="Arial"/>
          <w:color w:val="222222"/>
        </w:rPr>
        <w:t>facility is located in</w:t>
      </w:r>
      <w:r w:rsidR="00830DD2">
        <w:rPr>
          <w:rFonts w:eastAsia="Times New Roman" w:cs="Arial"/>
          <w:color w:val="222222"/>
        </w:rPr>
        <w:t xml:space="preserve"> and by permit type “Federal”. </w:t>
      </w:r>
      <w:r w:rsidRPr="004E6738">
        <w:rPr>
          <w:rFonts w:eastAsia="Times New Roman" w:cs="Arial"/>
          <w:color w:val="222222"/>
        </w:rPr>
        <w:t>The target loads and reduction</w:t>
      </w:r>
      <w:r>
        <w:rPr>
          <w:rFonts w:eastAsia="Times New Roman" w:cs="Arial"/>
          <w:color w:val="222222"/>
        </w:rPr>
        <w:t>s</w:t>
      </w:r>
      <w:r w:rsidRPr="004E6738">
        <w:rPr>
          <w:rFonts w:eastAsia="Times New Roman" w:cs="Arial"/>
          <w:color w:val="222222"/>
        </w:rPr>
        <w:t xml:space="preserve"> presented on Maryland’s TMDL Data Center for federal facilities are provided at</w:t>
      </w:r>
      <w:r w:rsidR="00830DD2">
        <w:rPr>
          <w:rFonts w:eastAsia="Times New Roman" w:cs="Arial"/>
          <w:color w:val="222222"/>
        </w:rPr>
        <w:t xml:space="preserve"> the county-bay segment scale. </w:t>
      </w:r>
      <w:r w:rsidRPr="004E6738">
        <w:rPr>
          <w:rFonts w:eastAsia="Times New Roman" w:cs="Arial"/>
          <w:color w:val="222222"/>
        </w:rPr>
        <w:t xml:space="preserve">Therefore, these target loads and reductions represent an aggregation of all federal facilities </w:t>
      </w:r>
      <w:r w:rsidR="00830DD2">
        <w:rPr>
          <w:rFonts w:eastAsia="Times New Roman" w:cs="Arial"/>
          <w:color w:val="222222"/>
        </w:rPr>
        <w:t xml:space="preserve">within the county and segment. </w:t>
      </w:r>
      <w:r w:rsidRPr="004E6738">
        <w:rPr>
          <w:rFonts w:eastAsia="Times New Roman" w:cs="Arial"/>
          <w:color w:val="222222"/>
        </w:rPr>
        <w:t>The targets are considered long-term planning targets, and they will likely be updated in Maryland’s Phase III WIP.</w:t>
      </w:r>
    </w:p>
    <w:p w14:paraId="21501493" w14:textId="77777777" w:rsidR="00A8215F" w:rsidRPr="004E6738" w:rsidRDefault="00A8215F" w:rsidP="00A8215F">
      <w:pPr>
        <w:shd w:val="clear" w:color="auto" w:fill="FFFFFF"/>
        <w:rPr>
          <w:rFonts w:eastAsia="Times New Roman" w:cs="Arial"/>
          <w:color w:val="222222"/>
        </w:rPr>
      </w:pPr>
    </w:p>
    <w:p w14:paraId="18321343" w14:textId="1865E97F" w:rsidR="00A8215F" w:rsidRPr="004E6738" w:rsidRDefault="00A8215F" w:rsidP="00A8215F">
      <w:pPr>
        <w:shd w:val="clear" w:color="auto" w:fill="FFFFFF"/>
        <w:rPr>
          <w:rFonts w:eastAsia="Times New Roman" w:cs="Arial"/>
          <w:color w:val="222222"/>
        </w:rPr>
      </w:pPr>
      <w:r w:rsidRPr="004E6738">
        <w:rPr>
          <w:rFonts w:eastAsia="Times New Roman" w:cs="Arial"/>
          <w:color w:val="222222"/>
        </w:rPr>
        <w:t xml:space="preserve">The </w:t>
      </w:r>
      <w:r>
        <w:rPr>
          <w:rFonts w:eastAsia="Times New Roman" w:cs="Arial"/>
          <w:color w:val="222222"/>
        </w:rPr>
        <w:t xml:space="preserve">estimated interim </w:t>
      </w:r>
      <w:r w:rsidRPr="004E6738">
        <w:rPr>
          <w:rFonts w:eastAsia="Times New Roman" w:cs="Arial"/>
          <w:color w:val="222222"/>
        </w:rPr>
        <w:t>target load</w:t>
      </w:r>
      <w:r>
        <w:rPr>
          <w:rFonts w:eastAsia="Times New Roman" w:cs="Arial"/>
          <w:color w:val="222222"/>
        </w:rPr>
        <w:t>s</w:t>
      </w:r>
      <w:r w:rsidRPr="004E6738">
        <w:rPr>
          <w:rFonts w:eastAsia="Times New Roman" w:cs="Arial"/>
          <w:color w:val="222222"/>
        </w:rPr>
        <w:t xml:space="preserve"> and reduction</w:t>
      </w:r>
      <w:r>
        <w:rPr>
          <w:rFonts w:eastAsia="Times New Roman" w:cs="Arial"/>
          <w:color w:val="222222"/>
        </w:rPr>
        <w:t>s</w:t>
      </w:r>
      <w:r w:rsidRPr="004E6738">
        <w:rPr>
          <w:rFonts w:eastAsia="Times New Roman" w:cs="Arial"/>
          <w:color w:val="222222"/>
        </w:rPr>
        <w:t xml:space="preserve"> </w:t>
      </w:r>
      <w:r>
        <w:rPr>
          <w:rFonts w:eastAsia="Times New Roman" w:cs="Arial"/>
          <w:color w:val="222222"/>
        </w:rPr>
        <w:t>for</w:t>
      </w:r>
      <w:r w:rsidRPr="004E6738">
        <w:rPr>
          <w:rFonts w:eastAsia="Times New Roman" w:cs="Arial"/>
          <w:color w:val="222222"/>
        </w:rPr>
        <w:t xml:space="preserve"> federal facilities </w:t>
      </w:r>
      <w:r>
        <w:rPr>
          <w:rFonts w:eastAsia="Times New Roman" w:cs="Arial"/>
          <w:color w:val="222222"/>
        </w:rPr>
        <w:t>are based on</w:t>
      </w:r>
      <w:r w:rsidRPr="004E6738">
        <w:rPr>
          <w:rFonts w:eastAsia="Times New Roman" w:cs="Arial"/>
          <w:color w:val="222222"/>
        </w:rPr>
        <w:t xml:space="preserve"> a 20% retrofit of any untreated imp</w:t>
      </w:r>
      <w:r w:rsidR="00830DD2">
        <w:rPr>
          <w:rFonts w:eastAsia="Times New Roman" w:cs="Arial"/>
          <w:color w:val="222222"/>
        </w:rPr>
        <w:t xml:space="preserve">ervious surface at a facility. </w:t>
      </w:r>
      <w:r>
        <w:rPr>
          <w:rFonts w:eastAsia="Times New Roman" w:cs="Arial"/>
          <w:color w:val="222222"/>
        </w:rPr>
        <w:t>A 20% retrofit of untreated impervious surface provides a reasonable approximation of what restoration practices a facility could achieve in a</w:t>
      </w:r>
      <w:r w:rsidR="00830DD2">
        <w:rPr>
          <w:rFonts w:eastAsia="Times New Roman" w:cs="Arial"/>
          <w:color w:val="222222"/>
        </w:rPr>
        <w:t xml:space="preserve"> relatively short time period. </w:t>
      </w:r>
      <w:r w:rsidRPr="004E6738">
        <w:rPr>
          <w:rFonts w:eastAsia="Times New Roman" w:cs="Arial"/>
          <w:color w:val="222222"/>
        </w:rPr>
        <w:t xml:space="preserve">This approach for </w:t>
      </w:r>
      <w:r>
        <w:rPr>
          <w:rFonts w:eastAsia="Times New Roman" w:cs="Arial"/>
          <w:color w:val="222222"/>
        </w:rPr>
        <w:t>estimating</w:t>
      </w:r>
      <w:r w:rsidRPr="004E6738">
        <w:rPr>
          <w:rFonts w:eastAsia="Times New Roman" w:cs="Arial"/>
          <w:color w:val="222222"/>
        </w:rPr>
        <w:t xml:space="preserve"> loading targets is being applied to all federal facilities</w:t>
      </w:r>
      <w:r>
        <w:rPr>
          <w:rFonts w:eastAsia="Times New Roman" w:cs="Arial"/>
          <w:color w:val="222222"/>
        </w:rPr>
        <w:t xml:space="preserve">. </w:t>
      </w:r>
    </w:p>
    <w:p w14:paraId="5419AC3C" w14:textId="77777777" w:rsidR="00A8215F" w:rsidRPr="004E6738" w:rsidRDefault="00A8215F" w:rsidP="00A8215F">
      <w:pPr>
        <w:shd w:val="clear" w:color="auto" w:fill="FFFFFF"/>
        <w:rPr>
          <w:rFonts w:eastAsia="Times New Roman" w:cs="Arial"/>
          <w:color w:val="222222"/>
        </w:rPr>
      </w:pPr>
    </w:p>
    <w:p w14:paraId="77F14ACB" w14:textId="77777777" w:rsidR="00A8215F" w:rsidRPr="004E6738" w:rsidRDefault="00A8215F" w:rsidP="00A8215F">
      <w:pPr>
        <w:shd w:val="clear" w:color="auto" w:fill="FFFFFF"/>
        <w:rPr>
          <w:rFonts w:eastAsia="Times New Roman" w:cs="Arial"/>
          <w:b/>
          <w:color w:val="222222"/>
        </w:rPr>
      </w:pPr>
      <w:r w:rsidRPr="004E6738">
        <w:rPr>
          <w:rFonts w:eastAsia="Times New Roman" w:cs="Arial"/>
          <w:b/>
          <w:color w:val="222222"/>
        </w:rPr>
        <w:t xml:space="preserve">Approach for </w:t>
      </w:r>
      <w:r>
        <w:rPr>
          <w:rFonts w:eastAsia="Times New Roman" w:cs="Arial"/>
          <w:b/>
          <w:color w:val="222222"/>
        </w:rPr>
        <w:t>Estimating</w:t>
      </w:r>
      <w:r w:rsidRPr="004E6738">
        <w:rPr>
          <w:rFonts w:eastAsia="Times New Roman" w:cs="Arial"/>
          <w:b/>
          <w:color w:val="222222"/>
        </w:rPr>
        <w:t xml:space="preserve"> Targets</w:t>
      </w:r>
    </w:p>
    <w:p w14:paraId="7ECF3525" w14:textId="6F71E966" w:rsidR="00A8215F" w:rsidRPr="004E6738" w:rsidRDefault="00A8215F" w:rsidP="00A8215F">
      <w:pPr>
        <w:shd w:val="clear" w:color="auto" w:fill="FFFFFF"/>
      </w:pPr>
      <w:r>
        <w:t xml:space="preserve">MDE is estimating nutrient targets for federal facilities that are equivalent to a 20% retrofit of any untreated </w:t>
      </w:r>
      <w:r w:rsidR="00830DD2">
        <w:t xml:space="preserve">impervious area at a facility. </w:t>
      </w:r>
      <w:r w:rsidRPr="004E6738">
        <w:t>The target only applies to the urban stormwater loads from federal fac</w:t>
      </w:r>
      <w:r w:rsidR="00830DD2">
        <w:t xml:space="preserve">ilities. </w:t>
      </w:r>
      <w:r w:rsidRPr="004E6738">
        <w:t>There is minimal agricultural activity on federal lands in Maryland, and forest r</w:t>
      </w:r>
      <w:r w:rsidR="00830DD2">
        <w:t xml:space="preserve">epresents a natural condition. </w:t>
      </w:r>
      <w:r w:rsidRPr="004E6738">
        <w:t xml:space="preserve">Therefore, reductions are not being </w:t>
      </w:r>
      <w:r>
        <w:t>estimated</w:t>
      </w:r>
      <w:r w:rsidRPr="004E6738">
        <w:t xml:space="preserve"> </w:t>
      </w:r>
      <w:r>
        <w:t>for</w:t>
      </w:r>
      <w:r w:rsidRPr="004E6738">
        <w:t xml:space="preserve"> these sectors, since they will have no bearing on the attainment of water quality standards i</w:t>
      </w:r>
      <w:r w:rsidR="00830DD2">
        <w:t xml:space="preserve">n the Chesapeake Bay segments. </w:t>
      </w:r>
    </w:p>
    <w:p w14:paraId="6E36BFC1" w14:textId="77777777" w:rsidR="00A8215F" w:rsidRPr="004E6738" w:rsidRDefault="00A8215F" w:rsidP="00A8215F">
      <w:pPr>
        <w:shd w:val="clear" w:color="auto" w:fill="FFFFFF"/>
        <w:rPr>
          <w:b/>
        </w:rPr>
      </w:pPr>
    </w:p>
    <w:p w14:paraId="45673DEF" w14:textId="77777777" w:rsidR="00A8215F" w:rsidRPr="004E6738" w:rsidRDefault="00A8215F" w:rsidP="00A8215F">
      <w:pPr>
        <w:shd w:val="clear" w:color="auto" w:fill="FFFFFF"/>
        <w:rPr>
          <w:b/>
        </w:rPr>
      </w:pPr>
      <w:r w:rsidRPr="004E6738">
        <w:rPr>
          <w:b/>
        </w:rPr>
        <w:t xml:space="preserve">Data </w:t>
      </w:r>
      <w:r>
        <w:rPr>
          <w:b/>
        </w:rPr>
        <w:t>Solicitation</w:t>
      </w:r>
    </w:p>
    <w:p w14:paraId="24BFC62E" w14:textId="686A8DB6" w:rsidR="00A8215F" w:rsidRDefault="00A8215F" w:rsidP="00A8215F">
      <w:pPr>
        <w:shd w:val="clear" w:color="auto" w:fill="FFFFFF"/>
      </w:pPr>
      <w:r>
        <w:t>Representatives from federal facilities have been working with MDE to provide the Department with better land-use and SWM impl</w:t>
      </w:r>
      <w:r w:rsidR="00830DD2">
        <w:t xml:space="preserve">ementation data, as available. </w:t>
      </w:r>
      <w:r>
        <w:t xml:space="preserve">At the onset of Phase 6 watershed model development, as part of the Chesapeake Bay Program’s call for land-use data and historical Best Management Practice (BMP) data cleanup, </w:t>
      </w:r>
      <w:r w:rsidRPr="004E6738">
        <w:t xml:space="preserve">MDE </w:t>
      </w:r>
      <w:r>
        <w:t>asked</w:t>
      </w:r>
      <w:r w:rsidRPr="004E6738">
        <w:t xml:space="preserve"> federal facilities to provide the Department with </w:t>
      </w:r>
      <w:r>
        <w:t xml:space="preserve">any available </w:t>
      </w:r>
      <w:r w:rsidRPr="004E6738">
        <w:t xml:space="preserve">land-use </w:t>
      </w:r>
      <w:r>
        <w:t>and</w:t>
      </w:r>
      <w:r w:rsidR="00830DD2">
        <w:t xml:space="preserve"> BMP data. </w:t>
      </w:r>
      <w:r>
        <w:t>The goal of this data solicitation was to improve model estimates of land-use ac</w:t>
      </w:r>
      <w:r w:rsidR="00830DD2">
        <w:t xml:space="preserve">res and BMP implementation. </w:t>
      </w:r>
      <w:r w:rsidRPr="004E6738">
        <w:t xml:space="preserve">Since MDE is </w:t>
      </w:r>
      <w:r>
        <w:t>now estimating</w:t>
      </w:r>
      <w:r w:rsidRPr="004E6738">
        <w:t xml:space="preserve"> </w:t>
      </w:r>
      <w:r>
        <w:t xml:space="preserve">target </w:t>
      </w:r>
      <w:r w:rsidRPr="004E6738">
        <w:t>load</w:t>
      </w:r>
      <w:r>
        <w:t>s</w:t>
      </w:r>
      <w:r w:rsidRPr="004E6738">
        <w:t xml:space="preserve"> </w:t>
      </w:r>
      <w:r>
        <w:t xml:space="preserve">and </w:t>
      </w:r>
      <w:r w:rsidRPr="004E6738">
        <w:t xml:space="preserve">reductions </w:t>
      </w:r>
      <w:r>
        <w:t xml:space="preserve">for federal facilities </w:t>
      </w:r>
      <w:r w:rsidRPr="004E6738">
        <w:t xml:space="preserve">based on a facility’s untreated impervious area, the Department </w:t>
      </w:r>
      <w:r>
        <w:t>can also use</w:t>
      </w:r>
      <w:r w:rsidRPr="004E6738">
        <w:t xml:space="preserve"> </w:t>
      </w:r>
      <w:r>
        <w:t xml:space="preserve">this </w:t>
      </w:r>
      <w:r w:rsidRPr="004E6738">
        <w:t xml:space="preserve">BMP </w:t>
      </w:r>
      <w:r>
        <w:t>and</w:t>
      </w:r>
      <w:r w:rsidRPr="004E6738">
        <w:t xml:space="preserve"> land-use information</w:t>
      </w:r>
      <w:r>
        <w:t xml:space="preserve"> </w:t>
      </w:r>
      <w:r w:rsidRPr="004E6738">
        <w:t>to calculate a</w:t>
      </w:r>
      <w:r>
        <w:t xml:space="preserve"> more</w:t>
      </w:r>
      <w:r w:rsidRPr="004E6738">
        <w:t xml:space="preserve"> accurate target.</w:t>
      </w:r>
      <w:r>
        <w:t xml:space="preserve"> Therefore, MDE is recommending to facilities that have not previously done so, that they provide the Department with any av</w:t>
      </w:r>
      <w:r w:rsidR="00830DD2">
        <w:t xml:space="preserve">ailable land-use and BMP data. </w:t>
      </w:r>
      <w:r>
        <w:t>The descriptions below outline what data MDE is recommending the facilities provide and how to provide it.</w:t>
      </w:r>
    </w:p>
    <w:p w14:paraId="6C2289B5" w14:textId="77777777" w:rsidR="00A8215F" w:rsidRDefault="00A8215F" w:rsidP="00A8215F">
      <w:pPr>
        <w:shd w:val="clear" w:color="auto" w:fill="FFFFFF"/>
      </w:pPr>
    </w:p>
    <w:p w14:paraId="0409CB09" w14:textId="7453DE9D" w:rsidR="00A8215F" w:rsidRPr="004E6738" w:rsidRDefault="00A8215F" w:rsidP="00A8215F">
      <w:pPr>
        <w:shd w:val="clear" w:color="auto" w:fill="FFFFFF"/>
      </w:pPr>
      <w:r w:rsidRPr="004E6738">
        <w:lastRenderedPageBreak/>
        <w:t xml:space="preserve">For baseline conditions, MDE </w:t>
      </w:r>
      <w:r>
        <w:t>recommends that</w:t>
      </w:r>
      <w:r w:rsidRPr="004E6738">
        <w:t xml:space="preserve"> facilities provide land-use acres and BM</w:t>
      </w:r>
      <w:r>
        <w:t xml:space="preserve">P information for 2009 or 2010, </w:t>
      </w:r>
      <w:r w:rsidRPr="004E6738">
        <w:t>since this is the baseline condition for the Chesapeake Bay TMDL and Phase II WIP</w:t>
      </w:r>
      <w:r>
        <w:t>.</w:t>
      </w:r>
      <w:r w:rsidRPr="004E6738">
        <w:t xml:space="preserve"> If a facility cannot provide the information</w:t>
      </w:r>
      <w:r>
        <w:t xml:space="preserve"> for the desired conditions</w:t>
      </w:r>
      <w:r w:rsidRPr="004E6738">
        <w:t>, the Department asks that they still submi</w:t>
      </w:r>
      <w:r w:rsidR="00830DD2">
        <w:t xml:space="preserve">t whatever data they may have. </w:t>
      </w:r>
      <w:r>
        <w:t>For instance</w:t>
      </w:r>
      <w:r w:rsidRPr="004E6738">
        <w:t xml:space="preserve">, if a facility does not know how many acres of impervious and pervious urban there were in 2009 or 2010, but they do have current estimates of impervious and pervious urban acres, MDE </w:t>
      </w:r>
      <w:r>
        <w:t xml:space="preserve">recommends that </w:t>
      </w:r>
      <w:r w:rsidRPr="004E6738">
        <w:t>the facilit</w:t>
      </w:r>
      <w:r w:rsidR="00830DD2">
        <w:t xml:space="preserve">ies provide the current acres. </w:t>
      </w:r>
      <w:r w:rsidRPr="004E6738">
        <w:t>The same applies for conditions prior to 2009 or 2010.</w:t>
      </w:r>
    </w:p>
    <w:p w14:paraId="06BEC980" w14:textId="77777777" w:rsidR="00A8215F" w:rsidRPr="004E6738" w:rsidRDefault="00A8215F" w:rsidP="00A8215F">
      <w:pPr>
        <w:shd w:val="clear" w:color="auto" w:fill="FFFFFF"/>
      </w:pPr>
    </w:p>
    <w:p w14:paraId="6044F3F0" w14:textId="1DD1CB76" w:rsidR="00A8215F" w:rsidRPr="004E6738" w:rsidRDefault="00A8215F" w:rsidP="00A8215F">
      <w:pPr>
        <w:shd w:val="clear" w:color="auto" w:fill="FFFFFF"/>
      </w:pPr>
      <w:r>
        <w:t xml:space="preserve">There are </w:t>
      </w:r>
      <w:r w:rsidRPr="004E6738">
        <w:t>two options for</w:t>
      </w:r>
      <w:r>
        <w:t xml:space="preserve"> providing </w:t>
      </w:r>
      <w:r w:rsidR="00830DD2">
        <w:t xml:space="preserve">data to MDE. </w:t>
      </w:r>
      <w:r w:rsidRPr="004E6738">
        <w:t>Facilities c</w:t>
      </w:r>
      <w:r>
        <w:t>ould provide data</w:t>
      </w:r>
      <w:r w:rsidRPr="004E6738">
        <w:t xml:space="preserve"> via BayFAST</w:t>
      </w:r>
      <w:r>
        <w:t xml:space="preserve">, </w:t>
      </w:r>
      <w:r w:rsidRPr="004E6738">
        <w:t>or they c</w:t>
      </w:r>
      <w:r>
        <w:t xml:space="preserve">ould </w:t>
      </w:r>
      <w:r w:rsidRPr="004E6738">
        <w:t>use Maryland’s hist</w:t>
      </w:r>
      <w:r w:rsidR="00830DD2">
        <w:t xml:space="preserve">oric BMP clean-up spreadsheet. </w:t>
      </w:r>
      <w:r w:rsidRPr="004E6738">
        <w:t>I</w:t>
      </w:r>
      <w:r>
        <w:t>f using</w:t>
      </w:r>
      <w:r w:rsidRPr="004E6738">
        <w:t xml:space="preserve"> BayFAST, facilities should create a new “facility” and edit the land-use information t so as to reflect the correct l</w:t>
      </w:r>
      <w:r w:rsidR="00830DD2">
        <w:t xml:space="preserve">and-use acres at the property. </w:t>
      </w:r>
      <w:r w:rsidRPr="004E6738">
        <w:t xml:space="preserve">Then, they should </w:t>
      </w:r>
      <w:r>
        <w:t xml:space="preserve">create </w:t>
      </w:r>
      <w:r w:rsidRPr="004E6738">
        <w:t>a new “scenario”, which reflects the land-use acres treated by the</w:t>
      </w:r>
      <w:r w:rsidR="00830DD2">
        <w:t xml:space="preserve"> BMPs present at the facility. </w:t>
      </w:r>
      <w:r w:rsidRPr="004E6738">
        <w:t>MDE recommend</w:t>
      </w:r>
      <w:r>
        <w:t>s</w:t>
      </w:r>
      <w:r w:rsidRPr="004E6738">
        <w:t xml:space="preserve"> that the name for the facility and/or baseline scenario indicate the year that the land-use and BMP information correspond to, </w:t>
      </w:r>
      <w:r>
        <w:t>e.g.</w:t>
      </w:r>
      <w:r w:rsidRPr="004E6738">
        <w:t>, “Aberdeen Proving Ground –</w:t>
      </w:r>
      <w:r w:rsidR="00830DD2">
        <w:t xml:space="preserve"> 2010”. </w:t>
      </w:r>
      <w:r w:rsidRPr="004E6738">
        <w:t xml:space="preserve">The “Scenarios” and “facilities” </w:t>
      </w:r>
      <w:r>
        <w:t>should</w:t>
      </w:r>
      <w:r w:rsidRPr="004E6738">
        <w:t xml:space="preserve"> be shared with MDE’s BayFAST account </w:t>
      </w:r>
      <w:r w:rsidRPr="004E6738">
        <w:rPr>
          <w:i/>
        </w:rPr>
        <w:t>mde_swwla_review</w:t>
      </w:r>
      <w:r w:rsidRPr="004E6738">
        <w:t xml:space="preserve">, and MDE’s </w:t>
      </w:r>
      <w:r w:rsidR="0011606B" w:rsidRPr="004E6738">
        <w:t>liaison</w:t>
      </w:r>
      <w:r w:rsidRPr="004E6738">
        <w:t xml:space="preserve"> for federal</w:t>
      </w:r>
      <w:r w:rsidR="00830DD2">
        <w:t xml:space="preserve"> facilities should be notified.</w:t>
      </w:r>
      <w:r w:rsidRPr="004E6738">
        <w:t xml:space="preserve"> </w:t>
      </w:r>
      <w:r>
        <w:t xml:space="preserve">An example of how the data should be provided </w:t>
      </w:r>
      <w:r w:rsidR="00830DD2">
        <w:t>is outlined below.</w:t>
      </w:r>
    </w:p>
    <w:p w14:paraId="504F201E" w14:textId="77777777" w:rsidR="00A8215F" w:rsidRPr="004E6738" w:rsidRDefault="00A8215F" w:rsidP="00A8215F">
      <w:pPr>
        <w:shd w:val="clear" w:color="auto" w:fill="FFFFFF"/>
      </w:pPr>
    </w:p>
    <w:p w14:paraId="06900840" w14:textId="77777777" w:rsidR="00A8215F" w:rsidRPr="004E6738" w:rsidRDefault="00A8215F" w:rsidP="00A8215F">
      <w:pPr>
        <w:pStyle w:val="ListParagraph"/>
        <w:numPr>
          <w:ilvl w:val="0"/>
          <w:numId w:val="21"/>
        </w:numPr>
        <w:shd w:val="clear" w:color="auto" w:fill="FFFFFF"/>
      </w:pPr>
      <w:r w:rsidRPr="004E6738">
        <w:t>2009 or 2010 impervious and pervious urban acres</w:t>
      </w:r>
    </w:p>
    <w:p w14:paraId="5E99418F" w14:textId="77777777" w:rsidR="00A8215F" w:rsidRPr="004E6738" w:rsidRDefault="00A8215F" w:rsidP="00A8215F">
      <w:pPr>
        <w:pStyle w:val="ListParagraph"/>
        <w:numPr>
          <w:ilvl w:val="1"/>
          <w:numId w:val="21"/>
        </w:numPr>
        <w:shd w:val="clear" w:color="auto" w:fill="FFFFFF"/>
      </w:pPr>
      <w:r>
        <w:t>When only impervious area is submitted, MDE shall</w:t>
      </w:r>
      <w:r w:rsidRPr="004E6738">
        <w:t xml:space="preserve"> assume th</w:t>
      </w:r>
      <w:r>
        <w:t>e</w:t>
      </w:r>
      <w:r w:rsidRPr="004E6738">
        <w:t xml:space="preserve"> restoration of untreated impervious treats any adjacent pervious urban area</w:t>
      </w:r>
      <w:r>
        <w:t>, by default</w:t>
      </w:r>
    </w:p>
    <w:p w14:paraId="387501A3" w14:textId="77777777" w:rsidR="00A8215F" w:rsidRPr="004E6738" w:rsidRDefault="00A8215F" w:rsidP="00A8215F">
      <w:pPr>
        <w:pStyle w:val="ListParagraph"/>
        <w:numPr>
          <w:ilvl w:val="2"/>
          <w:numId w:val="21"/>
        </w:numPr>
        <w:shd w:val="clear" w:color="auto" w:fill="FFFFFF"/>
      </w:pPr>
      <w:r w:rsidRPr="004E6738">
        <w:t>Pervious urban is defined as turf grass and landscaped areas</w:t>
      </w:r>
    </w:p>
    <w:p w14:paraId="7BCC9943" w14:textId="77777777" w:rsidR="00A8215F" w:rsidRPr="004E6738" w:rsidRDefault="00A8215F" w:rsidP="00A8215F">
      <w:pPr>
        <w:pStyle w:val="ListParagraph"/>
        <w:numPr>
          <w:ilvl w:val="1"/>
          <w:numId w:val="21"/>
        </w:numPr>
        <w:shd w:val="clear" w:color="auto" w:fill="FFFFFF"/>
      </w:pPr>
      <w:r w:rsidRPr="004E6738">
        <w:t>2009/2010 represent the base condition for the Chesapeake Bay TMDL and Maryland’s Phase II WIP</w:t>
      </w:r>
    </w:p>
    <w:p w14:paraId="73209161" w14:textId="77777777" w:rsidR="00A8215F" w:rsidRDefault="00A8215F" w:rsidP="00A8215F">
      <w:pPr>
        <w:pStyle w:val="ListParagraph"/>
        <w:numPr>
          <w:ilvl w:val="0"/>
          <w:numId w:val="21"/>
        </w:numPr>
        <w:shd w:val="clear" w:color="auto" w:fill="FFFFFF"/>
      </w:pPr>
      <w:r w:rsidRPr="004E6738">
        <w:t>Impervious and pervious urban acres treated by specific stormwater BMPs</w:t>
      </w:r>
    </w:p>
    <w:p w14:paraId="437621C3" w14:textId="77777777" w:rsidR="00A8215F" w:rsidRDefault="00A8215F" w:rsidP="00A8215F">
      <w:pPr>
        <w:pStyle w:val="ListParagraph"/>
        <w:numPr>
          <w:ilvl w:val="1"/>
          <w:numId w:val="21"/>
        </w:numPr>
        <w:shd w:val="clear" w:color="auto" w:fill="FFFFFF"/>
      </w:pPr>
      <w:r>
        <w:t>Only BMPs that have been maintained and are functioning properly</w:t>
      </w:r>
    </w:p>
    <w:p w14:paraId="25FA027E" w14:textId="77777777" w:rsidR="00A8215F" w:rsidRDefault="00A8215F" w:rsidP="00A8215F">
      <w:pPr>
        <w:pStyle w:val="ListParagraph"/>
        <w:numPr>
          <w:ilvl w:val="1"/>
          <w:numId w:val="21"/>
        </w:numPr>
        <w:shd w:val="clear" w:color="auto" w:fill="FFFFFF"/>
      </w:pPr>
      <w:r>
        <w:t>Maintenance and functionality be documented in proper triennial review</w:t>
      </w:r>
    </w:p>
    <w:p w14:paraId="033E6EA6" w14:textId="77777777" w:rsidR="00A8215F" w:rsidRDefault="00A8215F" w:rsidP="00A8215F">
      <w:pPr>
        <w:pStyle w:val="ListParagraph"/>
        <w:numPr>
          <w:ilvl w:val="1"/>
          <w:numId w:val="21"/>
        </w:numPr>
        <w:shd w:val="clear" w:color="auto" w:fill="FFFFFF"/>
      </w:pPr>
      <w:r>
        <w:t xml:space="preserve">BMPs that are not maintained should not be credited toward loading reduction targets  </w:t>
      </w:r>
    </w:p>
    <w:p w14:paraId="0D2785BD" w14:textId="77777777" w:rsidR="00A8215F" w:rsidRPr="004E6738" w:rsidRDefault="00A8215F" w:rsidP="00A8215F">
      <w:pPr>
        <w:shd w:val="clear" w:color="auto" w:fill="FFFFFF"/>
      </w:pPr>
    </w:p>
    <w:p w14:paraId="6DC4F04C" w14:textId="26E8D68F" w:rsidR="00A8215F" w:rsidRPr="009123A8" w:rsidRDefault="00A8215F" w:rsidP="009123A8">
      <w:pPr>
        <w:shd w:val="clear" w:color="auto" w:fill="FFFFFF"/>
      </w:pPr>
      <w:r w:rsidRPr="004E6738">
        <w:t xml:space="preserve">Table 1 below provides an example of a data submission for a federal facility, for 2009 conditions, which would allow MDE to calculate a </w:t>
      </w:r>
      <w:r>
        <w:t xml:space="preserve">more </w:t>
      </w:r>
      <w:r w:rsidRPr="004E6738">
        <w:t>accurate target for the facility</w:t>
      </w:r>
      <w:r>
        <w:t xml:space="preserve"> (list of BMPs not all inclusive - could be many more types)</w:t>
      </w:r>
      <w:r w:rsidR="00830DD2">
        <w:t xml:space="preserve">. </w:t>
      </w:r>
      <w:r w:rsidRPr="004E6738">
        <w:t>Please note that for purposes of Phase 6 model development, pervious urban land-use is broken down into turf gras</w:t>
      </w:r>
      <w:r w:rsidR="00830DD2">
        <w:t xml:space="preserve">s and urban tree canopy acres. </w:t>
      </w:r>
      <w:r w:rsidRPr="004E6738">
        <w:t>The interim target will be calculated using the aggregate pervious urban land-use in the Phase 5.3.2 watershed model, but MDE is asking for more specific information for the</w:t>
      </w:r>
      <w:r w:rsidR="00830DD2">
        <w:t xml:space="preserve"> Phase 6 model, if available. P</w:t>
      </w:r>
      <w:r w:rsidRPr="004E6738">
        <w:t>lease also note that while not presented in the table  below, and while MDE is only providing interim targets to federal facilities for the urban stormwater sector, the Department is asking facilities to indicate their acres of other natural and agricultural land-use classifications, i.e., forest, crop, pasture, hay, etc</w:t>
      </w:r>
      <w:r>
        <w:t xml:space="preserve">., </w:t>
      </w:r>
      <w:r w:rsidRPr="004E6738">
        <w:t>in MDE’s historic BMP clean-up spreadsheet.</w:t>
      </w:r>
      <w:r w:rsidR="00830DD2">
        <w:t xml:space="preserve"> </w:t>
      </w:r>
      <w:r>
        <w:t>This is for the purpose of informing the upcoming Chesapeake Bay Phase 6 watershed model.</w:t>
      </w:r>
    </w:p>
    <w:p w14:paraId="60D413FE" w14:textId="77777777" w:rsidR="00A8215F" w:rsidRDefault="00A8215F">
      <w:pPr>
        <w:rPr>
          <w:b/>
        </w:rPr>
      </w:pPr>
      <w:r>
        <w:rPr>
          <w:b/>
        </w:rPr>
        <w:br w:type="page"/>
      </w:r>
    </w:p>
    <w:p w14:paraId="374382BB" w14:textId="263BD7D7" w:rsidR="00A8215F" w:rsidRPr="004E6738" w:rsidRDefault="00A8215F" w:rsidP="00A8215F">
      <w:pPr>
        <w:shd w:val="clear" w:color="auto" w:fill="FFFFFF"/>
        <w:spacing w:before="240" w:after="120"/>
        <w:jc w:val="center"/>
        <w:rPr>
          <w:b/>
        </w:rPr>
      </w:pPr>
      <w:r w:rsidRPr="004E6738">
        <w:rPr>
          <w:b/>
        </w:rPr>
        <w:lastRenderedPageBreak/>
        <w:t>Table 1: Example Federal Facility Land-Use and BMP Reporting for Target Calculations</w:t>
      </w:r>
    </w:p>
    <w:tbl>
      <w:tblPr>
        <w:tblStyle w:val="TableGrid"/>
        <w:tblW w:w="0" w:type="auto"/>
        <w:jc w:val="center"/>
        <w:tblLook w:val="04A0" w:firstRow="1" w:lastRow="0" w:firstColumn="1" w:lastColumn="0" w:noHBand="0" w:noVBand="1"/>
      </w:tblPr>
      <w:tblGrid>
        <w:gridCol w:w="1698"/>
        <w:gridCol w:w="1423"/>
        <w:gridCol w:w="1222"/>
        <w:gridCol w:w="1342"/>
        <w:gridCol w:w="1382"/>
        <w:gridCol w:w="1018"/>
        <w:gridCol w:w="1265"/>
      </w:tblGrid>
      <w:tr w:rsidR="00A8215F" w:rsidRPr="004E6738" w14:paraId="7A65CD44" w14:textId="77777777" w:rsidTr="00E00B0C">
        <w:trPr>
          <w:jc w:val="center"/>
        </w:trPr>
        <w:tc>
          <w:tcPr>
            <w:tcW w:w="1852" w:type="dxa"/>
            <w:vMerge w:val="restart"/>
            <w:vAlign w:val="bottom"/>
          </w:tcPr>
          <w:p w14:paraId="33FB01CC" w14:textId="77777777" w:rsidR="00A8215F" w:rsidRPr="004E6738" w:rsidRDefault="00A8215F" w:rsidP="00E00B0C">
            <w:pPr>
              <w:rPr>
                <w:b/>
              </w:rPr>
            </w:pPr>
            <w:r w:rsidRPr="004E6738">
              <w:rPr>
                <w:b/>
              </w:rPr>
              <w:t>Phase 5.3.2 Urban Land-Use</w:t>
            </w:r>
          </w:p>
        </w:tc>
        <w:tc>
          <w:tcPr>
            <w:tcW w:w="1488" w:type="dxa"/>
            <w:vMerge w:val="restart"/>
            <w:vAlign w:val="bottom"/>
          </w:tcPr>
          <w:p w14:paraId="3F80BBFC" w14:textId="77777777" w:rsidR="00A8215F" w:rsidRPr="004E6738" w:rsidRDefault="00A8215F" w:rsidP="00E00B0C">
            <w:pPr>
              <w:rPr>
                <w:b/>
              </w:rPr>
            </w:pPr>
            <w:r w:rsidRPr="004E6738">
              <w:rPr>
                <w:b/>
              </w:rPr>
              <w:t>Phase 6 Urban Land-Use</w:t>
            </w:r>
          </w:p>
        </w:tc>
        <w:tc>
          <w:tcPr>
            <w:tcW w:w="1342" w:type="dxa"/>
            <w:vMerge w:val="restart"/>
            <w:vAlign w:val="bottom"/>
          </w:tcPr>
          <w:p w14:paraId="48B89A53" w14:textId="77777777" w:rsidR="00A8215F" w:rsidRPr="004E6738" w:rsidRDefault="00A8215F" w:rsidP="00E00B0C">
            <w:pPr>
              <w:jc w:val="center"/>
              <w:rPr>
                <w:b/>
              </w:rPr>
            </w:pPr>
            <w:r w:rsidRPr="004E6738">
              <w:rPr>
                <w:b/>
              </w:rPr>
              <w:t xml:space="preserve">Total </w:t>
            </w:r>
            <w:r w:rsidRPr="004E6738">
              <w:t>(Acres)</w:t>
            </w:r>
          </w:p>
        </w:tc>
        <w:tc>
          <w:tcPr>
            <w:tcW w:w="5321" w:type="dxa"/>
            <w:gridSpan w:val="4"/>
            <w:vAlign w:val="bottom"/>
          </w:tcPr>
          <w:p w14:paraId="6D052B94" w14:textId="77777777" w:rsidR="00A8215F" w:rsidRPr="004E6738" w:rsidRDefault="00A8215F" w:rsidP="00E00B0C">
            <w:pPr>
              <w:jc w:val="center"/>
              <w:rPr>
                <w:b/>
              </w:rPr>
            </w:pPr>
            <w:r w:rsidRPr="004E6738">
              <w:rPr>
                <w:b/>
              </w:rPr>
              <w:t xml:space="preserve">BMPs </w:t>
            </w:r>
            <w:r w:rsidRPr="004E6738">
              <w:t>(Acres Drained)</w:t>
            </w:r>
          </w:p>
        </w:tc>
      </w:tr>
      <w:tr w:rsidR="00A8215F" w:rsidRPr="004E6738" w14:paraId="3ED1F0AA" w14:textId="77777777" w:rsidTr="00E00B0C">
        <w:trPr>
          <w:jc w:val="center"/>
        </w:trPr>
        <w:tc>
          <w:tcPr>
            <w:tcW w:w="1852" w:type="dxa"/>
            <w:vMerge/>
          </w:tcPr>
          <w:p w14:paraId="2E809753" w14:textId="77777777" w:rsidR="00A8215F" w:rsidRPr="004E6738" w:rsidRDefault="00A8215F" w:rsidP="00E00B0C"/>
        </w:tc>
        <w:tc>
          <w:tcPr>
            <w:tcW w:w="1488" w:type="dxa"/>
            <w:vMerge/>
          </w:tcPr>
          <w:p w14:paraId="163A1B1B" w14:textId="77777777" w:rsidR="00A8215F" w:rsidRPr="004E6738" w:rsidRDefault="00A8215F" w:rsidP="00E00B0C">
            <w:pPr>
              <w:rPr>
                <w:b/>
              </w:rPr>
            </w:pPr>
          </w:p>
        </w:tc>
        <w:tc>
          <w:tcPr>
            <w:tcW w:w="1342" w:type="dxa"/>
            <w:vMerge/>
          </w:tcPr>
          <w:p w14:paraId="4E2E8704" w14:textId="77777777" w:rsidR="00A8215F" w:rsidRPr="004E6738" w:rsidRDefault="00A8215F" w:rsidP="00E00B0C"/>
        </w:tc>
        <w:tc>
          <w:tcPr>
            <w:tcW w:w="1429" w:type="dxa"/>
            <w:vAlign w:val="bottom"/>
          </w:tcPr>
          <w:p w14:paraId="69FE84BC" w14:textId="04E0D4A7" w:rsidR="00A8215F" w:rsidRPr="004E6738" w:rsidRDefault="0011606B" w:rsidP="00E00B0C">
            <w:pPr>
              <w:jc w:val="center"/>
              <w:rPr>
                <w:i/>
              </w:rPr>
            </w:pPr>
            <w:r w:rsidRPr="004E6738">
              <w:rPr>
                <w:i/>
              </w:rPr>
              <w:t>Wet ponds</w:t>
            </w:r>
            <w:r w:rsidR="00A8215F" w:rsidRPr="004E6738">
              <w:rPr>
                <w:i/>
              </w:rPr>
              <w:t xml:space="preserve"> and Wetlands</w:t>
            </w:r>
          </w:p>
        </w:tc>
        <w:tc>
          <w:tcPr>
            <w:tcW w:w="1451" w:type="dxa"/>
            <w:vAlign w:val="bottom"/>
          </w:tcPr>
          <w:p w14:paraId="643709CB" w14:textId="77777777" w:rsidR="00A8215F" w:rsidRPr="004E6738" w:rsidRDefault="00A8215F" w:rsidP="00E00B0C">
            <w:pPr>
              <w:jc w:val="center"/>
              <w:rPr>
                <w:i/>
              </w:rPr>
            </w:pPr>
            <w:r w:rsidRPr="004E6738">
              <w:rPr>
                <w:i/>
              </w:rPr>
              <w:t>Infiltration Practices</w:t>
            </w:r>
          </w:p>
        </w:tc>
        <w:tc>
          <w:tcPr>
            <w:tcW w:w="1018" w:type="dxa"/>
            <w:vAlign w:val="bottom"/>
          </w:tcPr>
          <w:p w14:paraId="2E7FA75C" w14:textId="77777777" w:rsidR="00A8215F" w:rsidRPr="004E6738" w:rsidRDefault="00A8215F" w:rsidP="00E00B0C">
            <w:pPr>
              <w:jc w:val="center"/>
              <w:rPr>
                <w:i/>
              </w:rPr>
            </w:pPr>
            <w:r w:rsidRPr="004E6738">
              <w:rPr>
                <w:i/>
              </w:rPr>
              <w:t>Filtering Practices</w:t>
            </w:r>
          </w:p>
        </w:tc>
        <w:tc>
          <w:tcPr>
            <w:tcW w:w="1423" w:type="dxa"/>
            <w:vAlign w:val="bottom"/>
          </w:tcPr>
          <w:p w14:paraId="72443C80" w14:textId="77777777" w:rsidR="00A8215F" w:rsidRPr="004E6738" w:rsidRDefault="00A8215F" w:rsidP="00E00B0C">
            <w:pPr>
              <w:jc w:val="center"/>
              <w:rPr>
                <w:i/>
              </w:rPr>
            </w:pPr>
            <w:r w:rsidRPr="004E6738">
              <w:rPr>
                <w:i/>
              </w:rPr>
              <w:t>SW to the MEP</w:t>
            </w:r>
            <w:r w:rsidRPr="004E6738">
              <w:rPr>
                <w:i/>
                <w:vertAlign w:val="superscript"/>
              </w:rPr>
              <w:t>*</w:t>
            </w:r>
            <w:r>
              <w:rPr>
                <w:i/>
                <w:vertAlign w:val="superscript"/>
              </w:rPr>
              <w:t>*</w:t>
            </w:r>
          </w:p>
        </w:tc>
      </w:tr>
      <w:tr w:rsidR="00A8215F" w:rsidRPr="004E6738" w14:paraId="1C5F5FCD" w14:textId="77777777" w:rsidTr="00E00B0C">
        <w:trPr>
          <w:jc w:val="center"/>
        </w:trPr>
        <w:tc>
          <w:tcPr>
            <w:tcW w:w="1852" w:type="dxa"/>
          </w:tcPr>
          <w:p w14:paraId="170A6E78" w14:textId="77777777" w:rsidR="00A8215F" w:rsidRPr="004E6738" w:rsidRDefault="00A8215F" w:rsidP="00E00B0C">
            <w:r w:rsidRPr="004E6738">
              <w:t>Impervious</w:t>
            </w:r>
          </w:p>
        </w:tc>
        <w:tc>
          <w:tcPr>
            <w:tcW w:w="1488" w:type="dxa"/>
          </w:tcPr>
          <w:p w14:paraId="063CBABA" w14:textId="77777777" w:rsidR="00A8215F" w:rsidRPr="004E6738" w:rsidRDefault="00A8215F" w:rsidP="00E00B0C">
            <w:r w:rsidRPr="004E6738">
              <w:t>Impervious</w:t>
            </w:r>
          </w:p>
        </w:tc>
        <w:tc>
          <w:tcPr>
            <w:tcW w:w="1342" w:type="dxa"/>
            <w:vAlign w:val="center"/>
          </w:tcPr>
          <w:p w14:paraId="62D42FD5" w14:textId="77777777" w:rsidR="00A8215F" w:rsidRPr="004E6738" w:rsidRDefault="00A8215F" w:rsidP="00E00B0C">
            <w:pPr>
              <w:jc w:val="center"/>
            </w:pPr>
            <w:r w:rsidRPr="004E6738">
              <w:t>25</w:t>
            </w:r>
          </w:p>
        </w:tc>
        <w:tc>
          <w:tcPr>
            <w:tcW w:w="1429" w:type="dxa"/>
            <w:vAlign w:val="center"/>
          </w:tcPr>
          <w:p w14:paraId="013BFC6A" w14:textId="77777777" w:rsidR="00A8215F" w:rsidRPr="004E6738" w:rsidRDefault="00A8215F" w:rsidP="00E00B0C">
            <w:pPr>
              <w:jc w:val="center"/>
            </w:pPr>
            <w:r w:rsidRPr="004E6738">
              <w:t>5</w:t>
            </w:r>
          </w:p>
        </w:tc>
        <w:tc>
          <w:tcPr>
            <w:tcW w:w="1451" w:type="dxa"/>
            <w:vAlign w:val="center"/>
          </w:tcPr>
          <w:p w14:paraId="754F0F8C" w14:textId="77777777" w:rsidR="00A8215F" w:rsidRPr="004E6738" w:rsidRDefault="00A8215F" w:rsidP="00E00B0C">
            <w:pPr>
              <w:jc w:val="center"/>
            </w:pPr>
            <w:r w:rsidRPr="004E6738">
              <w:t>3</w:t>
            </w:r>
          </w:p>
        </w:tc>
        <w:tc>
          <w:tcPr>
            <w:tcW w:w="1018" w:type="dxa"/>
            <w:vAlign w:val="center"/>
          </w:tcPr>
          <w:p w14:paraId="75147208" w14:textId="77777777" w:rsidR="00A8215F" w:rsidRPr="004E6738" w:rsidRDefault="00A8215F" w:rsidP="00E00B0C">
            <w:pPr>
              <w:jc w:val="center"/>
            </w:pPr>
            <w:r w:rsidRPr="004E6738">
              <w:t>0</w:t>
            </w:r>
          </w:p>
        </w:tc>
        <w:tc>
          <w:tcPr>
            <w:tcW w:w="1423" w:type="dxa"/>
            <w:vAlign w:val="center"/>
          </w:tcPr>
          <w:p w14:paraId="2C67922C" w14:textId="77777777" w:rsidR="00A8215F" w:rsidRPr="004E6738" w:rsidRDefault="00A8215F" w:rsidP="00E00B0C">
            <w:pPr>
              <w:jc w:val="center"/>
            </w:pPr>
            <w:r w:rsidRPr="004E6738">
              <w:t>0</w:t>
            </w:r>
          </w:p>
        </w:tc>
      </w:tr>
      <w:tr w:rsidR="00A8215F" w:rsidRPr="004E6738" w14:paraId="4CB921FC" w14:textId="77777777" w:rsidTr="00E00B0C">
        <w:trPr>
          <w:jc w:val="center"/>
        </w:trPr>
        <w:tc>
          <w:tcPr>
            <w:tcW w:w="1852" w:type="dxa"/>
            <w:vMerge w:val="restart"/>
            <w:vAlign w:val="center"/>
          </w:tcPr>
          <w:p w14:paraId="11EB0FB2" w14:textId="77777777" w:rsidR="00A8215F" w:rsidRPr="004E6738" w:rsidRDefault="00A8215F" w:rsidP="00E00B0C">
            <w:r w:rsidRPr="004E6738">
              <w:t>Pervious</w:t>
            </w:r>
          </w:p>
        </w:tc>
        <w:tc>
          <w:tcPr>
            <w:tcW w:w="1488" w:type="dxa"/>
          </w:tcPr>
          <w:p w14:paraId="01C5D970" w14:textId="77777777" w:rsidR="00A8215F" w:rsidRPr="004E6738" w:rsidRDefault="00A8215F" w:rsidP="00E00B0C">
            <w:r w:rsidRPr="004E6738">
              <w:t>Turf Grass</w:t>
            </w:r>
          </w:p>
        </w:tc>
        <w:tc>
          <w:tcPr>
            <w:tcW w:w="1342" w:type="dxa"/>
            <w:vAlign w:val="center"/>
          </w:tcPr>
          <w:p w14:paraId="1E3352E4" w14:textId="77777777" w:rsidR="00A8215F" w:rsidRPr="004E6738" w:rsidRDefault="00A8215F" w:rsidP="00E00B0C">
            <w:pPr>
              <w:jc w:val="center"/>
            </w:pPr>
            <w:r w:rsidRPr="004E6738">
              <w:t>75</w:t>
            </w:r>
          </w:p>
        </w:tc>
        <w:tc>
          <w:tcPr>
            <w:tcW w:w="1429" w:type="dxa"/>
            <w:vAlign w:val="center"/>
          </w:tcPr>
          <w:p w14:paraId="31FFA6F5" w14:textId="77777777" w:rsidR="00A8215F" w:rsidRPr="004E6738" w:rsidRDefault="00A8215F" w:rsidP="00E00B0C">
            <w:pPr>
              <w:jc w:val="center"/>
            </w:pPr>
            <w:r w:rsidRPr="004E6738">
              <w:t>15</w:t>
            </w:r>
          </w:p>
        </w:tc>
        <w:tc>
          <w:tcPr>
            <w:tcW w:w="1451" w:type="dxa"/>
            <w:vAlign w:val="center"/>
          </w:tcPr>
          <w:p w14:paraId="37B4E357" w14:textId="77777777" w:rsidR="00A8215F" w:rsidRPr="004E6738" w:rsidRDefault="00A8215F" w:rsidP="00E00B0C">
            <w:pPr>
              <w:jc w:val="center"/>
            </w:pPr>
            <w:r w:rsidRPr="004E6738">
              <w:t>9</w:t>
            </w:r>
          </w:p>
        </w:tc>
        <w:tc>
          <w:tcPr>
            <w:tcW w:w="1018" w:type="dxa"/>
            <w:vAlign w:val="center"/>
          </w:tcPr>
          <w:p w14:paraId="31824E62" w14:textId="77777777" w:rsidR="00A8215F" w:rsidRPr="004E6738" w:rsidRDefault="00A8215F" w:rsidP="00E00B0C">
            <w:pPr>
              <w:jc w:val="center"/>
            </w:pPr>
            <w:r w:rsidRPr="004E6738">
              <w:t>0</w:t>
            </w:r>
          </w:p>
        </w:tc>
        <w:tc>
          <w:tcPr>
            <w:tcW w:w="1423" w:type="dxa"/>
            <w:vAlign w:val="center"/>
          </w:tcPr>
          <w:p w14:paraId="6F05CDE8" w14:textId="77777777" w:rsidR="00A8215F" w:rsidRPr="004E6738" w:rsidRDefault="00A8215F" w:rsidP="00E00B0C">
            <w:pPr>
              <w:jc w:val="center"/>
            </w:pPr>
            <w:r w:rsidRPr="004E6738">
              <w:t>0</w:t>
            </w:r>
          </w:p>
        </w:tc>
      </w:tr>
      <w:tr w:rsidR="00A8215F" w:rsidRPr="004E6738" w14:paraId="0226256C" w14:textId="77777777" w:rsidTr="00E00B0C">
        <w:trPr>
          <w:jc w:val="center"/>
        </w:trPr>
        <w:tc>
          <w:tcPr>
            <w:tcW w:w="1852" w:type="dxa"/>
            <w:vMerge/>
          </w:tcPr>
          <w:p w14:paraId="75599F2E" w14:textId="77777777" w:rsidR="00A8215F" w:rsidRPr="004E6738" w:rsidRDefault="00A8215F" w:rsidP="00E00B0C"/>
        </w:tc>
        <w:tc>
          <w:tcPr>
            <w:tcW w:w="1488" w:type="dxa"/>
          </w:tcPr>
          <w:p w14:paraId="0A3C915D" w14:textId="77777777" w:rsidR="00A8215F" w:rsidRPr="004E6738" w:rsidRDefault="00A8215F" w:rsidP="00E00B0C">
            <w:r w:rsidRPr="004E6738">
              <w:t>Urban Tree Canopy</w:t>
            </w:r>
            <w:r w:rsidRPr="005A4060">
              <w:rPr>
                <w:vertAlign w:val="superscript"/>
              </w:rPr>
              <w:t>*</w:t>
            </w:r>
          </w:p>
        </w:tc>
        <w:tc>
          <w:tcPr>
            <w:tcW w:w="1342" w:type="dxa"/>
            <w:vAlign w:val="center"/>
          </w:tcPr>
          <w:p w14:paraId="50A154C2" w14:textId="77777777" w:rsidR="00A8215F" w:rsidRPr="004E6738" w:rsidRDefault="00A8215F" w:rsidP="00E00B0C">
            <w:pPr>
              <w:jc w:val="center"/>
            </w:pPr>
            <w:r w:rsidRPr="004E6738">
              <w:t>25</w:t>
            </w:r>
          </w:p>
        </w:tc>
        <w:tc>
          <w:tcPr>
            <w:tcW w:w="1429" w:type="dxa"/>
            <w:vAlign w:val="center"/>
          </w:tcPr>
          <w:p w14:paraId="583D6440" w14:textId="77777777" w:rsidR="00A8215F" w:rsidRPr="004E6738" w:rsidRDefault="00A8215F" w:rsidP="00E00B0C">
            <w:pPr>
              <w:jc w:val="center"/>
            </w:pPr>
            <w:r w:rsidRPr="004E6738">
              <w:t>5</w:t>
            </w:r>
          </w:p>
        </w:tc>
        <w:tc>
          <w:tcPr>
            <w:tcW w:w="1451" w:type="dxa"/>
            <w:vAlign w:val="center"/>
          </w:tcPr>
          <w:p w14:paraId="463BD9EB" w14:textId="77777777" w:rsidR="00A8215F" w:rsidRPr="004E6738" w:rsidRDefault="00A8215F" w:rsidP="00E00B0C">
            <w:pPr>
              <w:jc w:val="center"/>
            </w:pPr>
            <w:r w:rsidRPr="004E6738">
              <w:t>3</w:t>
            </w:r>
          </w:p>
        </w:tc>
        <w:tc>
          <w:tcPr>
            <w:tcW w:w="1018" w:type="dxa"/>
            <w:vAlign w:val="center"/>
          </w:tcPr>
          <w:p w14:paraId="0123F114" w14:textId="77777777" w:rsidR="00A8215F" w:rsidRPr="004E6738" w:rsidRDefault="00A8215F" w:rsidP="00E00B0C">
            <w:pPr>
              <w:jc w:val="center"/>
            </w:pPr>
            <w:r w:rsidRPr="004E6738">
              <w:t>0</w:t>
            </w:r>
          </w:p>
        </w:tc>
        <w:tc>
          <w:tcPr>
            <w:tcW w:w="1423" w:type="dxa"/>
            <w:vAlign w:val="center"/>
          </w:tcPr>
          <w:p w14:paraId="5AE44489" w14:textId="77777777" w:rsidR="00A8215F" w:rsidRPr="004E6738" w:rsidRDefault="00A8215F" w:rsidP="00E00B0C">
            <w:pPr>
              <w:jc w:val="center"/>
            </w:pPr>
            <w:r w:rsidRPr="004E6738">
              <w:t>0</w:t>
            </w:r>
          </w:p>
        </w:tc>
      </w:tr>
      <w:tr w:rsidR="00A8215F" w:rsidRPr="004E6738" w14:paraId="0E7852EC" w14:textId="77777777" w:rsidTr="00E00B0C">
        <w:trPr>
          <w:jc w:val="center"/>
        </w:trPr>
        <w:tc>
          <w:tcPr>
            <w:tcW w:w="1852" w:type="dxa"/>
            <w:vMerge/>
          </w:tcPr>
          <w:p w14:paraId="0C766386" w14:textId="77777777" w:rsidR="00A8215F" w:rsidRPr="004E6738" w:rsidRDefault="00A8215F" w:rsidP="00E00B0C"/>
        </w:tc>
        <w:tc>
          <w:tcPr>
            <w:tcW w:w="1488" w:type="dxa"/>
          </w:tcPr>
          <w:p w14:paraId="34D4C381" w14:textId="77777777" w:rsidR="00A8215F" w:rsidRPr="004E6738" w:rsidRDefault="00A8215F" w:rsidP="00E00B0C">
            <w:r>
              <w:t>Total</w:t>
            </w:r>
          </w:p>
        </w:tc>
        <w:tc>
          <w:tcPr>
            <w:tcW w:w="1342" w:type="dxa"/>
            <w:vAlign w:val="center"/>
          </w:tcPr>
          <w:p w14:paraId="615D02B2" w14:textId="77777777" w:rsidR="00A8215F" w:rsidRPr="004E6738" w:rsidRDefault="00A8215F" w:rsidP="00E00B0C">
            <w:pPr>
              <w:jc w:val="center"/>
            </w:pPr>
            <w:r>
              <w:t>100</w:t>
            </w:r>
          </w:p>
        </w:tc>
        <w:tc>
          <w:tcPr>
            <w:tcW w:w="1429" w:type="dxa"/>
            <w:vAlign w:val="center"/>
          </w:tcPr>
          <w:p w14:paraId="483D4543" w14:textId="77777777" w:rsidR="00A8215F" w:rsidRPr="004E6738" w:rsidRDefault="00A8215F" w:rsidP="00E00B0C">
            <w:pPr>
              <w:jc w:val="center"/>
            </w:pPr>
            <w:r>
              <w:t>20</w:t>
            </w:r>
          </w:p>
        </w:tc>
        <w:tc>
          <w:tcPr>
            <w:tcW w:w="1451" w:type="dxa"/>
            <w:vAlign w:val="center"/>
          </w:tcPr>
          <w:p w14:paraId="7196EE5C" w14:textId="77777777" w:rsidR="00A8215F" w:rsidRPr="004E6738" w:rsidRDefault="00A8215F" w:rsidP="00E00B0C">
            <w:pPr>
              <w:jc w:val="center"/>
            </w:pPr>
            <w:r>
              <w:t>12</w:t>
            </w:r>
          </w:p>
        </w:tc>
        <w:tc>
          <w:tcPr>
            <w:tcW w:w="1018" w:type="dxa"/>
            <w:vAlign w:val="center"/>
          </w:tcPr>
          <w:p w14:paraId="46432327" w14:textId="77777777" w:rsidR="00A8215F" w:rsidRPr="004E6738" w:rsidRDefault="00A8215F" w:rsidP="00E00B0C">
            <w:pPr>
              <w:jc w:val="center"/>
            </w:pPr>
            <w:r>
              <w:t>0</w:t>
            </w:r>
          </w:p>
        </w:tc>
        <w:tc>
          <w:tcPr>
            <w:tcW w:w="1423" w:type="dxa"/>
            <w:vAlign w:val="center"/>
          </w:tcPr>
          <w:p w14:paraId="18A86005" w14:textId="77777777" w:rsidR="00A8215F" w:rsidRPr="004E6738" w:rsidRDefault="00A8215F" w:rsidP="00E00B0C">
            <w:pPr>
              <w:jc w:val="center"/>
            </w:pPr>
            <w:r>
              <w:t>0</w:t>
            </w:r>
          </w:p>
        </w:tc>
      </w:tr>
    </w:tbl>
    <w:p w14:paraId="3911D691" w14:textId="6A01EF3B" w:rsidR="00A8215F" w:rsidRDefault="00A8215F" w:rsidP="00A8215F">
      <w:pPr>
        <w:shd w:val="clear" w:color="auto" w:fill="FFFFFF"/>
        <w:ind w:left="630" w:hanging="270"/>
        <w:rPr>
          <w:sz w:val="20"/>
          <w:szCs w:val="20"/>
        </w:rPr>
      </w:pPr>
      <w:r>
        <w:rPr>
          <w:sz w:val="20"/>
          <w:szCs w:val="20"/>
        </w:rPr>
        <w:t xml:space="preserve">* </w:t>
      </w:r>
      <w:r>
        <w:rPr>
          <w:sz w:val="20"/>
          <w:szCs w:val="20"/>
        </w:rPr>
        <w:tab/>
        <w:t xml:space="preserve">Urban Tree Canopy = areas of contiguous tree canopy cover &lt; 1 acre </w:t>
      </w:r>
      <w:r w:rsidR="00830DD2">
        <w:rPr>
          <w:sz w:val="20"/>
          <w:szCs w:val="20"/>
        </w:rPr>
        <w:t xml:space="preserve">total size and &lt; 120 ft. wide. </w:t>
      </w:r>
      <w:r>
        <w:rPr>
          <w:sz w:val="20"/>
          <w:szCs w:val="20"/>
        </w:rPr>
        <w:t>Areas of contiguous canopy cover &gt; 1 acre total size and &gt; 120 ft. wide are classified as forest.</w:t>
      </w:r>
    </w:p>
    <w:p w14:paraId="7C61404E" w14:textId="77777777" w:rsidR="00A8215F" w:rsidRPr="004E6738" w:rsidRDefault="00A8215F" w:rsidP="00A8215F">
      <w:pPr>
        <w:shd w:val="clear" w:color="auto" w:fill="FFFFFF"/>
        <w:ind w:left="630" w:hanging="270"/>
        <w:rPr>
          <w:sz w:val="20"/>
          <w:szCs w:val="20"/>
        </w:rPr>
      </w:pPr>
      <w:r w:rsidRPr="004E6738">
        <w:rPr>
          <w:sz w:val="20"/>
          <w:szCs w:val="20"/>
        </w:rPr>
        <w:t>*</w:t>
      </w:r>
      <w:r>
        <w:rPr>
          <w:sz w:val="20"/>
          <w:szCs w:val="20"/>
        </w:rPr>
        <w:t>*</w:t>
      </w:r>
      <w:r>
        <w:rPr>
          <w:sz w:val="20"/>
          <w:szCs w:val="20"/>
        </w:rPr>
        <w:tab/>
      </w:r>
      <w:r w:rsidRPr="004E6738">
        <w:rPr>
          <w:sz w:val="20"/>
          <w:szCs w:val="20"/>
        </w:rPr>
        <w:t>Stormwater to the Maximum Extent Practicable, i.e., Environmental Site Design (ESD)</w:t>
      </w:r>
    </w:p>
    <w:p w14:paraId="39ECE30D" w14:textId="77777777" w:rsidR="00A8215F" w:rsidRPr="004E6738" w:rsidRDefault="00A8215F" w:rsidP="00A8215F">
      <w:pPr>
        <w:shd w:val="clear" w:color="auto" w:fill="FFFFFF"/>
        <w:ind w:left="360"/>
      </w:pPr>
    </w:p>
    <w:p w14:paraId="4FCF4728" w14:textId="289750AB" w:rsidR="00A8215F" w:rsidRPr="004E6738" w:rsidRDefault="00A8215F" w:rsidP="00A8215F">
      <w:pPr>
        <w:shd w:val="clear" w:color="auto" w:fill="FFFFFF"/>
      </w:pPr>
      <w:r w:rsidRPr="004E6738">
        <w:t xml:space="preserve">If a facility cannot provide MDE with either land-use or BMP information, the Department </w:t>
      </w:r>
      <w:r>
        <w:t xml:space="preserve">can </w:t>
      </w:r>
      <w:r w:rsidRPr="004E6738">
        <w:t>make certain assumptions regarding impervious and pervious urban acres and how many of these acres are treated by specific</w:t>
      </w:r>
      <w:r w:rsidR="00830DD2">
        <w:t xml:space="preserve"> types of stormwater BMPs. </w:t>
      </w:r>
      <w:r w:rsidRPr="004E6738">
        <w:t>These assumptions are as follows:</w:t>
      </w:r>
    </w:p>
    <w:p w14:paraId="5DE9B6C6" w14:textId="77777777" w:rsidR="00A8215F" w:rsidRPr="004E6738" w:rsidRDefault="00A8215F" w:rsidP="00A8215F">
      <w:pPr>
        <w:shd w:val="clear" w:color="auto" w:fill="FFFFFF"/>
      </w:pPr>
    </w:p>
    <w:p w14:paraId="6A15C3B0" w14:textId="77777777" w:rsidR="00A8215F" w:rsidRPr="004E6738" w:rsidRDefault="00A8215F" w:rsidP="00A8215F">
      <w:pPr>
        <w:pStyle w:val="ListParagraph"/>
        <w:numPr>
          <w:ilvl w:val="0"/>
          <w:numId w:val="20"/>
        </w:numPr>
        <w:spacing w:after="200" w:line="276" w:lineRule="auto"/>
      </w:pPr>
      <w:r w:rsidRPr="004E6738">
        <w:t>Impervious acres based on Chesapeake Bay Program Phase 5.3.2 (CBP P5.3.2) watershed model federal land-river segment land-use data</w:t>
      </w:r>
    </w:p>
    <w:p w14:paraId="60011725" w14:textId="77777777" w:rsidR="00A8215F" w:rsidRPr="004E6738" w:rsidRDefault="00A8215F" w:rsidP="00A8215F">
      <w:pPr>
        <w:pStyle w:val="ListParagraph"/>
        <w:numPr>
          <w:ilvl w:val="1"/>
          <w:numId w:val="20"/>
        </w:numPr>
        <w:spacing w:after="200" w:line="276" w:lineRule="auto"/>
      </w:pPr>
      <w:r w:rsidRPr="004E6738">
        <w:t>Disaggregated by MDE to facility scale</w:t>
      </w:r>
    </w:p>
    <w:p w14:paraId="24E1C8F9" w14:textId="77777777" w:rsidR="00A8215F" w:rsidRPr="004E6738" w:rsidRDefault="00A8215F" w:rsidP="00A8215F">
      <w:pPr>
        <w:pStyle w:val="ListParagraph"/>
        <w:numPr>
          <w:ilvl w:val="0"/>
          <w:numId w:val="20"/>
        </w:numPr>
        <w:spacing w:after="200" w:line="276" w:lineRule="auto"/>
      </w:pPr>
      <w:r w:rsidRPr="004E6738">
        <w:t>Pervious urban acres based on CBP P5.3.2 watershed model ratio of pervious urban to impervious urban area in Maryland</w:t>
      </w:r>
    </w:p>
    <w:p w14:paraId="04E7CCD5" w14:textId="77777777" w:rsidR="00A8215F" w:rsidRPr="004E6738" w:rsidRDefault="00A8215F" w:rsidP="00A8215F">
      <w:pPr>
        <w:pStyle w:val="ListParagraph"/>
        <w:numPr>
          <w:ilvl w:val="1"/>
          <w:numId w:val="20"/>
        </w:numPr>
        <w:spacing w:after="200" w:line="276" w:lineRule="auto"/>
      </w:pPr>
      <w:r w:rsidRPr="004E6738">
        <w:t>Ratio = 4:1</w:t>
      </w:r>
    </w:p>
    <w:p w14:paraId="4BA9A8B9" w14:textId="77777777" w:rsidR="00A8215F" w:rsidRPr="004E6738" w:rsidRDefault="00A8215F" w:rsidP="00A8215F">
      <w:pPr>
        <w:pStyle w:val="ListParagraph"/>
        <w:numPr>
          <w:ilvl w:val="0"/>
          <w:numId w:val="20"/>
        </w:numPr>
        <w:spacing w:after="200" w:line="276" w:lineRule="auto"/>
      </w:pPr>
      <w:r w:rsidRPr="004E6738">
        <w:t xml:space="preserve">All development prior to 2002 is considered untreated impervious surface </w:t>
      </w:r>
    </w:p>
    <w:p w14:paraId="46BA9487" w14:textId="77777777" w:rsidR="00A8215F" w:rsidRPr="004E6738" w:rsidRDefault="00A8215F" w:rsidP="00A8215F">
      <w:pPr>
        <w:pStyle w:val="ListParagraph"/>
        <w:numPr>
          <w:ilvl w:val="1"/>
          <w:numId w:val="20"/>
        </w:numPr>
        <w:spacing w:after="200" w:line="276" w:lineRule="auto"/>
      </w:pPr>
      <w:r w:rsidRPr="004E6738">
        <w:t>All development after 2002 is considered to be treated impervious surface</w:t>
      </w:r>
    </w:p>
    <w:p w14:paraId="7EE0D847" w14:textId="77777777" w:rsidR="00A8215F" w:rsidRPr="004E6738" w:rsidRDefault="00A8215F" w:rsidP="00A8215F">
      <w:pPr>
        <w:pStyle w:val="ListParagraph"/>
        <w:numPr>
          <w:ilvl w:val="2"/>
          <w:numId w:val="20"/>
        </w:numPr>
        <w:spacing w:after="200" w:line="276" w:lineRule="auto"/>
      </w:pPr>
      <w:r w:rsidRPr="004E6738">
        <w:t>Treated impervious surface has adequate SWM applied, which controls not only for runoff volume but water quality as well</w:t>
      </w:r>
    </w:p>
    <w:p w14:paraId="12D628D0" w14:textId="6DC9B00B" w:rsidR="00A8215F" w:rsidRPr="004E6738" w:rsidRDefault="00A8215F" w:rsidP="00A8215F">
      <w:pPr>
        <w:pStyle w:val="ListParagraph"/>
        <w:numPr>
          <w:ilvl w:val="2"/>
          <w:numId w:val="20"/>
        </w:numPr>
        <w:spacing w:after="200" w:line="276" w:lineRule="auto"/>
      </w:pPr>
      <w:r w:rsidRPr="004E6738">
        <w:t>Maryland’s stormwater reg</w:t>
      </w:r>
      <w:r w:rsidR="00830DD2">
        <w:t xml:space="preserve">ulations were updated in 2000. </w:t>
      </w:r>
      <w:r w:rsidRPr="004E6738">
        <w:t>All development after 2002 should conform to these regulations.</w:t>
      </w:r>
    </w:p>
    <w:p w14:paraId="3CE86158" w14:textId="77777777" w:rsidR="00A8215F" w:rsidRPr="004E6738" w:rsidRDefault="00A8215F" w:rsidP="00A8215F">
      <w:pPr>
        <w:rPr>
          <w:b/>
        </w:rPr>
      </w:pPr>
      <w:r>
        <w:rPr>
          <w:b/>
        </w:rPr>
        <w:t xml:space="preserve">Interim </w:t>
      </w:r>
      <w:r w:rsidRPr="004E6738">
        <w:rPr>
          <w:b/>
        </w:rPr>
        <w:t>Target Calculations</w:t>
      </w:r>
    </w:p>
    <w:p w14:paraId="39EB4622" w14:textId="54E823D6" w:rsidR="00A8215F" w:rsidRPr="004E6738" w:rsidRDefault="00A8215F" w:rsidP="00A8215F">
      <w:r w:rsidRPr="004E6738">
        <w:t>Once federal facilities have submitted their data to MDE, the Department will base its target calculations on the loading rat</w:t>
      </w:r>
      <w:r w:rsidR="00830DD2">
        <w:t xml:space="preserve">es presented in Table 2 below. </w:t>
      </w:r>
      <w:r w:rsidRPr="004E6738">
        <w:t>The loading rates represent a s</w:t>
      </w:r>
      <w:r w:rsidR="00830DD2">
        <w:t xml:space="preserve">tatewide average for Maryland. </w:t>
      </w:r>
      <w:r w:rsidRPr="004E6738">
        <w:t xml:space="preserve">The rates for urban developed land without adequate SWM are based on a CBP P5.3.2 watershed model </w:t>
      </w:r>
      <w:r w:rsidRPr="004E6738">
        <w:rPr>
          <w:i/>
        </w:rPr>
        <w:t>No Action</w:t>
      </w:r>
      <w:r w:rsidRPr="004E6738">
        <w:t xml:space="preserve"> sc</w:t>
      </w:r>
      <w:r w:rsidR="00830DD2">
        <w:t xml:space="preserve">enario, i.e., no BMPs applied. </w:t>
      </w:r>
      <w:r w:rsidRPr="004E6738">
        <w:t xml:space="preserve">The rates for urban developed land with adequate SWM are based on applying Maryland’s SWM by era (2002-2010) BMP reduction efficiency to the </w:t>
      </w:r>
      <w:r w:rsidRPr="004E6738">
        <w:rPr>
          <w:i/>
        </w:rPr>
        <w:t>No Action</w:t>
      </w:r>
      <w:r w:rsidRPr="004E6738">
        <w:t xml:space="preserve"> loading rates.</w:t>
      </w:r>
    </w:p>
    <w:p w14:paraId="009ED461" w14:textId="77777777" w:rsidR="00A8215F" w:rsidRDefault="00A8215F" w:rsidP="00A8215F">
      <w:pPr>
        <w:spacing w:after="120"/>
        <w:jc w:val="center"/>
        <w:rPr>
          <w:b/>
        </w:rPr>
      </w:pPr>
    </w:p>
    <w:p w14:paraId="60F48C69" w14:textId="77777777" w:rsidR="00623124" w:rsidRDefault="00623124" w:rsidP="00A8215F">
      <w:pPr>
        <w:spacing w:after="120"/>
        <w:jc w:val="center"/>
        <w:rPr>
          <w:b/>
        </w:rPr>
      </w:pPr>
    </w:p>
    <w:p w14:paraId="20BB7D73" w14:textId="77777777" w:rsidR="00623124" w:rsidRDefault="00623124" w:rsidP="00A8215F">
      <w:pPr>
        <w:spacing w:after="120"/>
        <w:jc w:val="center"/>
        <w:rPr>
          <w:b/>
        </w:rPr>
      </w:pPr>
    </w:p>
    <w:p w14:paraId="53C86E6E" w14:textId="77777777" w:rsidR="00623124" w:rsidRDefault="00623124" w:rsidP="00A8215F">
      <w:pPr>
        <w:spacing w:after="120"/>
        <w:jc w:val="center"/>
        <w:rPr>
          <w:b/>
        </w:rPr>
      </w:pPr>
    </w:p>
    <w:p w14:paraId="4B416101" w14:textId="77777777" w:rsidR="00623124" w:rsidRDefault="00623124" w:rsidP="00A8215F">
      <w:pPr>
        <w:spacing w:after="120"/>
        <w:jc w:val="center"/>
        <w:rPr>
          <w:b/>
        </w:rPr>
      </w:pPr>
    </w:p>
    <w:p w14:paraId="6846437C" w14:textId="77777777" w:rsidR="00A8215F" w:rsidRPr="004E6738" w:rsidRDefault="00A8215F" w:rsidP="00A8215F">
      <w:pPr>
        <w:spacing w:after="120"/>
        <w:jc w:val="center"/>
        <w:rPr>
          <w:b/>
        </w:rPr>
      </w:pPr>
      <w:r w:rsidRPr="004E6738">
        <w:rPr>
          <w:b/>
        </w:rPr>
        <w:lastRenderedPageBreak/>
        <w:t>Table 2: Federal Facility Loading Rates for Target Calculations</w:t>
      </w:r>
    </w:p>
    <w:tbl>
      <w:tblPr>
        <w:tblStyle w:val="TableGrid"/>
        <w:tblW w:w="0" w:type="auto"/>
        <w:jc w:val="center"/>
        <w:tblLook w:val="04A0" w:firstRow="1" w:lastRow="0" w:firstColumn="1" w:lastColumn="0" w:noHBand="0" w:noVBand="1"/>
      </w:tblPr>
      <w:tblGrid>
        <w:gridCol w:w="1447"/>
        <w:gridCol w:w="1486"/>
        <w:gridCol w:w="1348"/>
        <w:gridCol w:w="1486"/>
        <w:gridCol w:w="1348"/>
        <w:gridCol w:w="1200"/>
        <w:gridCol w:w="1035"/>
      </w:tblGrid>
      <w:tr w:rsidR="00A8215F" w:rsidRPr="004E6738" w14:paraId="60B1DCFC" w14:textId="77777777" w:rsidTr="00E00B0C">
        <w:trPr>
          <w:jc w:val="center"/>
        </w:trPr>
        <w:tc>
          <w:tcPr>
            <w:tcW w:w="1516" w:type="dxa"/>
            <w:vMerge w:val="restart"/>
            <w:vAlign w:val="bottom"/>
          </w:tcPr>
          <w:p w14:paraId="6A97D95E" w14:textId="77777777" w:rsidR="00A8215F" w:rsidRPr="004E6738" w:rsidRDefault="00A8215F" w:rsidP="00E00B0C">
            <w:pPr>
              <w:rPr>
                <w:b/>
              </w:rPr>
            </w:pPr>
            <w:r w:rsidRPr="004E6738">
              <w:rPr>
                <w:b/>
              </w:rPr>
              <w:t>Scenario</w:t>
            </w:r>
          </w:p>
        </w:tc>
        <w:tc>
          <w:tcPr>
            <w:tcW w:w="2981" w:type="dxa"/>
            <w:gridSpan w:val="2"/>
          </w:tcPr>
          <w:p w14:paraId="5E7AD0F9" w14:textId="36AD7A7B" w:rsidR="00A8215F" w:rsidRPr="004E6738" w:rsidRDefault="00A8215F" w:rsidP="00E00B0C">
            <w:pPr>
              <w:jc w:val="center"/>
            </w:pPr>
            <w:r w:rsidRPr="004E6738">
              <w:rPr>
                <w:b/>
              </w:rPr>
              <w:t xml:space="preserve">TN </w:t>
            </w:r>
            <w:r w:rsidRPr="004E6738">
              <w:t>(</w:t>
            </w:r>
            <w:r w:rsidR="0011606B" w:rsidRPr="004E6738">
              <w:t>lbs.</w:t>
            </w:r>
            <w:r w:rsidRPr="004E6738">
              <w:t>/acre/</w:t>
            </w:r>
            <w:r w:rsidR="0011606B" w:rsidRPr="004E6738">
              <w:t>yr.</w:t>
            </w:r>
            <w:r w:rsidRPr="004E6738">
              <w:t>)</w:t>
            </w:r>
          </w:p>
        </w:tc>
        <w:tc>
          <w:tcPr>
            <w:tcW w:w="2981" w:type="dxa"/>
            <w:gridSpan w:val="2"/>
          </w:tcPr>
          <w:p w14:paraId="28AFDAE4" w14:textId="761D998F" w:rsidR="00A8215F" w:rsidRPr="004E6738" w:rsidRDefault="00A8215F" w:rsidP="00E00B0C">
            <w:pPr>
              <w:jc w:val="center"/>
            </w:pPr>
            <w:r w:rsidRPr="004E6738">
              <w:rPr>
                <w:b/>
              </w:rPr>
              <w:t xml:space="preserve">TP </w:t>
            </w:r>
            <w:r w:rsidRPr="004E6738">
              <w:t>(</w:t>
            </w:r>
            <w:r w:rsidR="0011606B" w:rsidRPr="004E6738">
              <w:t>lbs.</w:t>
            </w:r>
            <w:r w:rsidRPr="004E6738">
              <w:t>/acre/</w:t>
            </w:r>
            <w:r w:rsidR="0011606B" w:rsidRPr="004E6738">
              <w:t>yr.</w:t>
            </w:r>
            <w:r w:rsidRPr="004E6738">
              <w:t>)</w:t>
            </w:r>
          </w:p>
        </w:tc>
        <w:tc>
          <w:tcPr>
            <w:tcW w:w="2098" w:type="dxa"/>
            <w:gridSpan w:val="2"/>
          </w:tcPr>
          <w:p w14:paraId="7D6D2F05" w14:textId="0C46A72B" w:rsidR="00A8215F" w:rsidRPr="005F6526" w:rsidRDefault="00A8215F" w:rsidP="00E00B0C">
            <w:pPr>
              <w:jc w:val="center"/>
            </w:pPr>
            <w:r>
              <w:rPr>
                <w:b/>
              </w:rPr>
              <w:t xml:space="preserve">TSS </w:t>
            </w:r>
            <w:r>
              <w:t>(</w:t>
            </w:r>
            <w:r w:rsidR="0011606B">
              <w:t>lbs.</w:t>
            </w:r>
            <w:r>
              <w:t>/acre/</w:t>
            </w:r>
            <w:r w:rsidR="0011606B">
              <w:t>yr.</w:t>
            </w:r>
            <w:r>
              <w:t>)</w:t>
            </w:r>
          </w:p>
        </w:tc>
      </w:tr>
      <w:tr w:rsidR="00A8215F" w:rsidRPr="004E6738" w14:paraId="67ED15AE" w14:textId="77777777" w:rsidTr="00E00B0C">
        <w:trPr>
          <w:jc w:val="center"/>
        </w:trPr>
        <w:tc>
          <w:tcPr>
            <w:tcW w:w="1516" w:type="dxa"/>
            <w:vMerge/>
          </w:tcPr>
          <w:p w14:paraId="2277874A" w14:textId="77777777" w:rsidR="00A8215F" w:rsidRPr="004E6738" w:rsidRDefault="00A8215F" w:rsidP="00E00B0C"/>
        </w:tc>
        <w:tc>
          <w:tcPr>
            <w:tcW w:w="1549" w:type="dxa"/>
          </w:tcPr>
          <w:p w14:paraId="5E8DF042" w14:textId="77777777" w:rsidR="00A8215F" w:rsidRPr="004E6738" w:rsidRDefault="00A8215F" w:rsidP="00E00B0C">
            <w:pPr>
              <w:jc w:val="center"/>
              <w:rPr>
                <w:i/>
              </w:rPr>
            </w:pPr>
            <w:r w:rsidRPr="004E6738">
              <w:rPr>
                <w:i/>
              </w:rPr>
              <w:t>Impervious</w:t>
            </w:r>
          </w:p>
        </w:tc>
        <w:tc>
          <w:tcPr>
            <w:tcW w:w="1432" w:type="dxa"/>
          </w:tcPr>
          <w:p w14:paraId="0646EDAB" w14:textId="77777777" w:rsidR="00A8215F" w:rsidRPr="004E6738" w:rsidRDefault="00A8215F" w:rsidP="00E00B0C">
            <w:pPr>
              <w:jc w:val="center"/>
              <w:rPr>
                <w:i/>
              </w:rPr>
            </w:pPr>
            <w:r w:rsidRPr="004E6738">
              <w:rPr>
                <w:i/>
              </w:rPr>
              <w:t>Pervious</w:t>
            </w:r>
          </w:p>
        </w:tc>
        <w:tc>
          <w:tcPr>
            <w:tcW w:w="1549" w:type="dxa"/>
          </w:tcPr>
          <w:p w14:paraId="6A187CDB" w14:textId="77777777" w:rsidR="00A8215F" w:rsidRPr="004E6738" w:rsidRDefault="00A8215F" w:rsidP="00E00B0C">
            <w:pPr>
              <w:jc w:val="center"/>
              <w:rPr>
                <w:i/>
              </w:rPr>
            </w:pPr>
            <w:r w:rsidRPr="004E6738">
              <w:rPr>
                <w:i/>
              </w:rPr>
              <w:t>Impervious</w:t>
            </w:r>
          </w:p>
        </w:tc>
        <w:tc>
          <w:tcPr>
            <w:tcW w:w="1432" w:type="dxa"/>
          </w:tcPr>
          <w:p w14:paraId="487ABF31" w14:textId="77777777" w:rsidR="00A8215F" w:rsidRPr="004E6738" w:rsidRDefault="00A8215F" w:rsidP="00E00B0C">
            <w:pPr>
              <w:jc w:val="center"/>
              <w:rPr>
                <w:i/>
              </w:rPr>
            </w:pPr>
            <w:r w:rsidRPr="004E6738">
              <w:rPr>
                <w:i/>
              </w:rPr>
              <w:t>Pervious</w:t>
            </w:r>
          </w:p>
        </w:tc>
        <w:tc>
          <w:tcPr>
            <w:tcW w:w="1049" w:type="dxa"/>
          </w:tcPr>
          <w:p w14:paraId="28058847" w14:textId="77777777" w:rsidR="00A8215F" w:rsidRPr="004E6738" w:rsidRDefault="00A8215F" w:rsidP="00E00B0C">
            <w:pPr>
              <w:jc w:val="center"/>
              <w:rPr>
                <w:i/>
              </w:rPr>
            </w:pPr>
            <w:r w:rsidRPr="004E6738">
              <w:rPr>
                <w:i/>
              </w:rPr>
              <w:t>Impervious</w:t>
            </w:r>
          </w:p>
        </w:tc>
        <w:tc>
          <w:tcPr>
            <w:tcW w:w="1049" w:type="dxa"/>
          </w:tcPr>
          <w:p w14:paraId="7749DE96" w14:textId="77777777" w:rsidR="00A8215F" w:rsidRPr="004E6738" w:rsidRDefault="00A8215F" w:rsidP="00E00B0C">
            <w:pPr>
              <w:jc w:val="center"/>
              <w:rPr>
                <w:i/>
              </w:rPr>
            </w:pPr>
            <w:r w:rsidRPr="004E6738">
              <w:rPr>
                <w:i/>
              </w:rPr>
              <w:t>Pervious</w:t>
            </w:r>
          </w:p>
        </w:tc>
      </w:tr>
      <w:tr w:rsidR="00A8215F" w:rsidRPr="004E6738" w14:paraId="4C4C9017" w14:textId="77777777" w:rsidTr="00E00B0C">
        <w:trPr>
          <w:jc w:val="center"/>
        </w:trPr>
        <w:tc>
          <w:tcPr>
            <w:tcW w:w="1516" w:type="dxa"/>
          </w:tcPr>
          <w:p w14:paraId="0D65915A" w14:textId="77777777" w:rsidR="00A8215F" w:rsidRPr="004E6738" w:rsidRDefault="00A8215F" w:rsidP="00E00B0C">
            <w:r w:rsidRPr="004E6738">
              <w:t>Untreated</w:t>
            </w:r>
          </w:p>
        </w:tc>
        <w:tc>
          <w:tcPr>
            <w:tcW w:w="1549" w:type="dxa"/>
          </w:tcPr>
          <w:p w14:paraId="0C85D4B5" w14:textId="77777777" w:rsidR="00A8215F" w:rsidRPr="004E6738" w:rsidRDefault="00A8215F" w:rsidP="00E00B0C">
            <w:r w:rsidRPr="004E6738">
              <w:t>15.3</w:t>
            </w:r>
          </w:p>
        </w:tc>
        <w:tc>
          <w:tcPr>
            <w:tcW w:w="1432" w:type="dxa"/>
          </w:tcPr>
          <w:p w14:paraId="053DE146" w14:textId="77777777" w:rsidR="00A8215F" w:rsidRPr="004E6738" w:rsidRDefault="00A8215F" w:rsidP="00E00B0C">
            <w:r w:rsidRPr="004E6738">
              <w:t>10.8</w:t>
            </w:r>
          </w:p>
        </w:tc>
        <w:tc>
          <w:tcPr>
            <w:tcW w:w="1549" w:type="dxa"/>
          </w:tcPr>
          <w:p w14:paraId="31F7F2C7" w14:textId="77777777" w:rsidR="00A8215F" w:rsidRPr="004E6738" w:rsidRDefault="00A8215F" w:rsidP="00E00B0C">
            <w:r w:rsidRPr="004E6738">
              <w:t>1.7</w:t>
            </w:r>
          </w:p>
        </w:tc>
        <w:tc>
          <w:tcPr>
            <w:tcW w:w="1432" w:type="dxa"/>
          </w:tcPr>
          <w:p w14:paraId="1029868D" w14:textId="77777777" w:rsidR="00A8215F" w:rsidRPr="004E6738" w:rsidRDefault="00A8215F" w:rsidP="00E00B0C">
            <w:r w:rsidRPr="004E6738">
              <w:t>0.4</w:t>
            </w:r>
          </w:p>
        </w:tc>
        <w:tc>
          <w:tcPr>
            <w:tcW w:w="1049" w:type="dxa"/>
          </w:tcPr>
          <w:p w14:paraId="241B82ED" w14:textId="77777777" w:rsidR="00A8215F" w:rsidRPr="004E6738" w:rsidRDefault="00A8215F" w:rsidP="00E00B0C">
            <w:pPr>
              <w:jc w:val="center"/>
            </w:pPr>
            <w:r>
              <w:t>1,117.7</w:t>
            </w:r>
          </w:p>
        </w:tc>
        <w:tc>
          <w:tcPr>
            <w:tcW w:w="1049" w:type="dxa"/>
          </w:tcPr>
          <w:p w14:paraId="4E7A7E50" w14:textId="77777777" w:rsidR="00A8215F" w:rsidRPr="004E6738" w:rsidRDefault="00A8215F" w:rsidP="00E00B0C">
            <w:pPr>
              <w:jc w:val="center"/>
            </w:pPr>
            <w:r>
              <w:t>175.6</w:t>
            </w:r>
          </w:p>
        </w:tc>
      </w:tr>
      <w:tr w:rsidR="00A8215F" w:rsidRPr="004E6738" w14:paraId="4DDDDA46" w14:textId="77777777" w:rsidTr="00E00B0C">
        <w:trPr>
          <w:jc w:val="center"/>
        </w:trPr>
        <w:tc>
          <w:tcPr>
            <w:tcW w:w="1516" w:type="dxa"/>
          </w:tcPr>
          <w:p w14:paraId="304091B5" w14:textId="77777777" w:rsidR="00A8215F" w:rsidRPr="004E6738" w:rsidRDefault="00A8215F" w:rsidP="00E00B0C">
            <w:r w:rsidRPr="004E6738">
              <w:t>Treated*</w:t>
            </w:r>
          </w:p>
        </w:tc>
        <w:tc>
          <w:tcPr>
            <w:tcW w:w="1549" w:type="dxa"/>
          </w:tcPr>
          <w:p w14:paraId="38228DF1" w14:textId="77777777" w:rsidR="00A8215F" w:rsidRPr="004E6738" w:rsidRDefault="00A8215F" w:rsidP="00E00B0C">
            <w:r w:rsidRPr="004E6738">
              <w:t>10.7</w:t>
            </w:r>
          </w:p>
        </w:tc>
        <w:tc>
          <w:tcPr>
            <w:tcW w:w="1432" w:type="dxa"/>
          </w:tcPr>
          <w:p w14:paraId="20AC3171" w14:textId="77777777" w:rsidR="00A8215F" w:rsidRPr="004E6738" w:rsidRDefault="00A8215F" w:rsidP="00E00B0C">
            <w:r w:rsidRPr="004E6738">
              <w:t>7.6</w:t>
            </w:r>
          </w:p>
        </w:tc>
        <w:tc>
          <w:tcPr>
            <w:tcW w:w="1549" w:type="dxa"/>
          </w:tcPr>
          <w:p w14:paraId="08F17C31" w14:textId="77777777" w:rsidR="00A8215F" w:rsidRPr="004E6738" w:rsidRDefault="00A8215F" w:rsidP="00E00B0C">
            <w:r w:rsidRPr="004E6738">
              <w:t>1.0</w:t>
            </w:r>
          </w:p>
        </w:tc>
        <w:tc>
          <w:tcPr>
            <w:tcW w:w="1432" w:type="dxa"/>
          </w:tcPr>
          <w:p w14:paraId="333629DC" w14:textId="77777777" w:rsidR="00A8215F" w:rsidRPr="004E6738" w:rsidRDefault="00A8215F" w:rsidP="00E00B0C">
            <w:r w:rsidRPr="004E6738">
              <w:t>0.2</w:t>
            </w:r>
          </w:p>
        </w:tc>
        <w:tc>
          <w:tcPr>
            <w:tcW w:w="1049" w:type="dxa"/>
          </w:tcPr>
          <w:p w14:paraId="3FF0B064" w14:textId="77777777" w:rsidR="00A8215F" w:rsidRPr="004E6738" w:rsidRDefault="00A8215F" w:rsidP="00E00B0C">
            <w:pPr>
              <w:jc w:val="center"/>
            </w:pPr>
            <w:r>
              <w:t>223.5</w:t>
            </w:r>
          </w:p>
        </w:tc>
        <w:tc>
          <w:tcPr>
            <w:tcW w:w="1049" w:type="dxa"/>
          </w:tcPr>
          <w:p w14:paraId="0FABD382" w14:textId="77777777" w:rsidR="00A8215F" w:rsidRPr="004E6738" w:rsidRDefault="00A8215F" w:rsidP="00E00B0C">
            <w:pPr>
              <w:jc w:val="center"/>
            </w:pPr>
            <w:r>
              <w:t>34.8</w:t>
            </w:r>
          </w:p>
        </w:tc>
      </w:tr>
    </w:tbl>
    <w:p w14:paraId="530B842C" w14:textId="3B9DB011" w:rsidR="00A8215F" w:rsidRDefault="00A8215F" w:rsidP="00A8215F">
      <w:pPr>
        <w:rPr>
          <w:sz w:val="20"/>
          <w:szCs w:val="20"/>
        </w:rPr>
      </w:pPr>
      <w:r w:rsidRPr="004E6738">
        <w:rPr>
          <w:sz w:val="20"/>
          <w:szCs w:val="20"/>
        </w:rPr>
        <w:t>*SWM by Era (2002-2010) efficiencies: TN = 30%; TP = 40%</w:t>
      </w:r>
      <w:r>
        <w:rPr>
          <w:sz w:val="20"/>
          <w:szCs w:val="20"/>
        </w:rPr>
        <w:t>; TSS = 80%</w:t>
      </w:r>
      <w:r w:rsidRPr="004E6738">
        <w:rPr>
          <w:sz w:val="20"/>
          <w:szCs w:val="20"/>
        </w:rPr>
        <w:t>.</w:t>
      </w:r>
      <w:r>
        <w:rPr>
          <w:sz w:val="20"/>
          <w:szCs w:val="20"/>
        </w:rPr>
        <w:t xml:space="preserve"> If facilities provide detailed BMP data, these rates will correspond to the efficiencies for the specific BMPs provided.</w:t>
      </w:r>
    </w:p>
    <w:p w14:paraId="62CBC688" w14:textId="77777777" w:rsidR="00A8215F" w:rsidRDefault="00A8215F" w:rsidP="00A8215F"/>
    <w:p w14:paraId="7BDA7687" w14:textId="37052C84" w:rsidR="00A8215F" w:rsidRPr="004E6738" w:rsidRDefault="00A8215F" w:rsidP="00A8215F">
      <w:r w:rsidRPr="004E6738">
        <w:t xml:space="preserve">The loading rates presented in Table 2 will be applied to the land-use acres (with and without adequate SWM – as determined by the BMP information) provided to </w:t>
      </w:r>
      <w:r w:rsidR="00830DD2">
        <w:t xml:space="preserve">MDE by the federal facilities. </w:t>
      </w:r>
      <w:r w:rsidRPr="004E6738">
        <w:t>Subsequently, reductions will be applied to 20% of the untreated impervious and perviou</w:t>
      </w:r>
      <w:r w:rsidR="00830DD2">
        <w:t xml:space="preserve">s urban lands at the facility. </w:t>
      </w:r>
      <w:r w:rsidRPr="004E6738">
        <w:t>The reductions will be based on a</w:t>
      </w:r>
      <w:r>
        <w:t>n</w:t>
      </w:r>
      <w:r w:rsidRPr="004E6738">
        <w:t xml:space="preserve"> average estimated reduction efficiency for BMPs that could be implemented by the facili</w:t>
      </w:r>
      <w:r w:rsidR="00830DD2">
        <w:t>ties to restore the urban area.</w:t>
      </w:r>
      <w:r w:rsidRPr="004E6738">
        <w:t xml:space="preserve"> The efficiencies represent an average of the estimated removal rates for both structural practices and ESD practices for treating 1 inch of rainfall (required depth for impervious surface retrofit), per Table 6 in MDE-Water Management Administration’s (WMA) </w:t>
      </w:r>
      <w:r w:rsidRPr="004E6738">
        <w:rPr>
          <w:i/>
        </w:rPr>
        <w:t xml:space="preserve">Accounting for Stormwater </w:t>
      </w:r>
      <w:r w:rsidR="0011606B" w:rsidRPr="004E6738">
        <w:rPr>
          <w:i/>
        </w:rPr>
        <w:t>Waste load</w:t>
      </w:r>
      <w:r w:rsidRPr="004E6738">
        <w:rPr>
          <w:i/>
        </w:rPr>
        <w:t xml:space="preserve"> Allocations and Impervious Acres Treated</w:t>
      </w:r>
      <w:r w:rsidRPr="004E6738">
        <w:t>.</w:t>
      </w:r>
    </w:p>
    <w:p w14:paraId="0702247D" w14:textId="647D6EA2" w:rsidR="00A8215F" w:rsidRPr="004E6738" w:rsidRDefault="00A8215F" w:rsidP="00A8215F">
      <w:r w:rsidRPr="004E6738">
        <w:t>An example of the target</w:t>
      </w:r>
      <w:r w:rsidR="00830DD2">
        <w:t xml:space="preserve"> calculation is provided below.</w:t>
      </w:r>
      <w:r w:rsidRPr="004E6738">
        <w:t xml:space="preserve"> The example uses the land-use and BMP acres provided in Table 1 of this appendix.</w:t>
      </w:r>
    </w:p>
    <w:p w14:paraId="783E843B" w14:textId="77777777" w:rsidR="00A8215F" w:rsidRPr="004E6738" w:rsidRDefault="00A8215F" w:rsidP="00A8215F">
      <w:pPr>
        <w:pStyle w:val="ListParagraph"/>
        <w:numPr>
          <w:ilvl w:val="0"/>
          <w:numId w:val="20"/>
        </w:numPr>
        <w:spacing w:after="200" w:line="276" w:lineRule="auto"/>
        <w:rPr>
          <w:b/>
        </w:rPr>
      </w:pPr>
      <w:r w:rsidRPr="004E6738">
        <w:rPr>
          <w:b/>
        </w:rPr>
        <w:t>TN Baseline Load</w:t>
      </w:r>
    </w:p>
    <w:p w14:paraId="1163CDD0" w14:textId="3899D6E2" w:rsidR="00A8215F" w:rsidRPr="004E6738" w:rsidRDefault="00A8215F" w:rsidP="00A8215F">
      <w:pPr>
        <w:pStyle w:val="ListParagraph"/>
        <w:numPr>
          <w:ilvl w:val="1"/>
          <w:numId w:val="20"/>
        </w:numPr>
        <w:spacing w:after="200" w:line="276" w:lineRule="auto"/>
      </w:pPr>
      <w:r w:rsidRPr="004E6738">
        <w:t xml:space="preserve">1,322 </w:t>
      </w:r>
      <w:r w:rsidR="0011606B" w:rsidRPr="004E6738">
        <w:t>lbs. /yr.</w:t>
      </w:r>
      <w:r w:rsidRPr="004E6738">
        <w:t xml:space="preserve"> = [17 acres*15.3 </w:t>
      </w:r>
      <w:r w:rsidR="0011606B" w:rsidRPr="004E6738">
        <w:t>lbs.</w:t>
      </w:r>
      <w:r w:rsidRPr="004E6738">
        <w:t>/acre/</w:t>
      </w:r>
      <w:r w:rsidR="0011606B" w:rsidRPr="004E6738">
        <w:t>yr.</w:t>
      </w:r>
      <w:r w:rsidRPr="004E6738">
        <w:t>]+ [8 acres*</w:t>
      </w:r>
      <w:r>
        <w:t>10.7</w:t>
      </w:r>
      <w:r w:rsidRPr="004E6738">
        <w:t xml:space="preserve"> </w:t>
      </w:r>
      <w:r w:rsidR="0011606B" w:rsidRPr="004E6738">
        <w:t>lbs.</w:t>
      </w:r>
      <w:r w:rsidRPr="004E6738">
        <w:t>/acre/</w:t>
      </w:r>
      <w:r w:rsidR="0011606B" w:rsidRPr="004E6738">
        <w:t>yr.</w:t>
      </w:r>
      <w:r w:rsidRPr="004E6738">
        <w:t xml:space="preserve">]+ [68 acres*10.8 </w:t>
      </w:r>
      <w:r w:rsidR="0011606B" w:rsidRPr="004E6738">
        <w:t>lbs.</w:t>
      </w:r>
      <w:r w:rsidRPr="004E6738">
        <w:t>/acre/</w:t>
      </w:r>
      <w:r w:rsidR="0011606B" w:rsidRPr="004E6738">
        <w:t>yr.</w:t>
      </w:r>
      <w:r w:rsidRPr="004E6738">
        <w:t>]+ [32 acres*</w:t>
      </w:r>
      <w:r>
        <w:t>7.6</w:t>
      </w:r>
      <w:r w:rsidRPr="004E6738">
        <w:t xml:space="preserve"> </w:t>
      </w:r>
      <w:r w:rsidR="0011606B" w:rsidRPr="004E6738">
        <w:t>lbs.</w:t>
      </w:r>
      <w:r w:rsidRPr="004E6738">
        <w:t>/acre/</w:t>
      </w:r>
      <w:r w:rsidR="0011606B" w:rsidRPr="004E6738">
        <w:t>yr.</w:t>
      </w:r>
      <w:r w:rsidRPr="004E6738">
        <w:t>]</w:t>
      </w:r>
    </w:p>
    <w:p w14:paraId="3CDB5A23" w14:textId="77777777" w:rsidR="00A8215F" w:rsidRPr="004E6738" w:rsidRDefault="00A8215F" w:rsidP="00A8215F">
      <w:pPr>
        <w:pStyle w:val="ListParagraph"/>
        <w:numPr>
          <w:ilvl w:val="0"/>
          <w:numId w:val="20"/>
        </w:numPr>
        <w:spacing w:after="200" w:line="276" w:lineRule="auto"/>
        <w:rPr>
          <w:b/>
        </w:rPr>
      </w:pPr>
      <w:r w:rsidRPr="004E6738">
        <w:rPr>
          <w:b/>
        </w:rPr>
        <w:t>TN Target Load</w:t>
      </w:r>
    </w:p>
    <w:p w14:paraId="461DC5AF" w14:textId="45A268B8" w:rsidR="00A8215F" w:rsidRPr="004E6738" w:rsidRDefault="00A8215F" w:rsidP="00A8215F">
      <w:pPr>
        <w:pStyle w:val="ListParagraph"/>
        <w:numPr>
          <w:ilvl w:val="1"/>
          <w:numId w:val="20"/>
        </w:numPr>
        <w:spacing w:after="200" w:line="276" w:lineRule="auto"/>
      </w:pPr>
      <w:r w:rsidRPr="004E6738">
        <w:rPr>
          <w:i/>
        </w:rPr>
        <w:t>TN Retrofit Load</w:t>
      </w:r>
      <w:r w:rsidRPr="004E6738">
        <w:t xml:space="preserve"> + </w:t>
      </w:r>
      <w:r w:rsidRPr="004E6738">
        <w:rPr>
          <w:i/>
        </w:rPr>
        <w:t>TN Non-retrofit Load</w:t>
      </w:r>
      <w:r w:rsidRPr="004E6738">
        <w:t xml:space="preserve"> = 109 </w:t>
      </w:r>
      <w:r w:rsidR="0011606B" w:rsidRPr="004E6738">
        <w:t>lbs. /yr.</w:t>
      </w:r>
      <w:r w:rsidRPr="004E6738">
        <w:t xml:space="preserve"> + 1,123 </w:t>
      </w:r>
      <w:r w:rsidR="0011606B" w:rsidRPr="004E6738">
        <w:t>lbs. /yr.</w:t>
      </w:r>
      <w:r w:rsidRPr="004E6738">
        <w:t xml:space="preserve"> = 1,233 </w:t>
      </w:r>
      <w:r w:rsidR="0011606B" w:rsidRPr="004E6738">
        <w:t>lbs. /yr.</w:t>
      </w:r>
    </w:p>
    <w:p w14:paraId="7F35A3A9" w14:textId="77777777" w:rsidR="00A8215F" w:rsidRPr="004E6738" w:rsidRDefault="00A8215F" w:rsidP="00A8215F">
      <w:pPr>
        <w:pStyle w:val="ListParagraph"/>
        <w:numPr>
          <w:ilvl w:val="2"/>
          <w:numId w:val="20"/>
        </w:numPr>
        <w:spacing w:after="200" w:line="276" w:lineRule="auto"/>
        <w:rPr>
          <w:i/>
        </w:rPr>
      </w:pPr>
      <w:r w:rsidRPr="004E6738">
        <w:rPr>
          <w:i/>
        </w:rPr>
        <w:t>TN Retrofit Load</w:t>
      </w:r>
    </w:p>
    <w:p w14:paraId="47D48979" w14:textId="738919D5" w:rsidR="00A8215F" w:rsidRPr="004E6738" w:rsidRDefault="00A8215F" w:rsidP="00A8215F">
      <w:pPr>
        <w:pStyle w:val="ListParagraph"/>
        <w:numPr>
          <w:ilvl w:val="3"/>
          <w:numId w:val="20"/>
        </w:numPr>
        <w:spacing w:after="200" w:line="276" w:lineRule="auto"/>
      </w:pPr>
      <w:r w:rsidRPr="004E6738">
        <w:t xml:space="preserve">109 </w:t>
      </w:r>
      <w:r w:rsidR="0011606B" w:rsidRPr="004E6738">
        <w:t>lbs.</w:t>
      </w:r>
      <w:r w:rsidRPr="004E6738">
        <w:t>/</w:t>
      </w:r>
      <w:r w:rsidR="0011606B" w:rsidRPr="004E6738">
        <w:t>yr.</w:t>
      </w:r>
      <w:r w:rsidRPr="004E6738">
        <w:t xml:space="preserve"> =[0.2*17 acres*15.3 </w:t>
      </w:r>
      <w:r w:rsidR="0011606B" w:rsidRPr="004E6738">
        <w:t>lbs.</w:t>
      </w:r>
      <w:r w:rsidRPr="004E6738">
        <w:t>/acre/</w:t>
      </w:r>
      <w:r w:rsidR="0011606B" w:rsidRPr="004E6738">
        <w:t>yr.</w:t>
      </w:r>
      <w:r w:rsidRPr="004E6738">
        <w:t xml:space="preserve">*(1-0.45)] + [0.2*68 acres*10.8 </w:t>
      </w:r>
      <w:r w:rsidR="0011606B" w:rsidRPr="004E6738">
        <w:t>lbs.</w:t>
      </w:r>
      <w:r w:rsidRPr="004E6738">
        <w:t>/acre/</w:t>
      </w:r>
      <w:r w:rsidR="0011606B" w:rsidRPr="004E6738">
        <w:t>yr.</w:t>
      </w:r>
      <w:r w:rsidRPr="004E6738">
        <w:t>*(1-0.45)]</w:t>
      </w:r>
    </w:p>
    <w:p w14:paraId="3FAAC332" w14:textId="77777777" w:rsidR="00A8215F" w:rsidRPr="004E6738" w:rsidRDefault="00A8215F" w:rsidP="00A8215F">
      <w:pPr>
        <w:pStyle w:val="ListParagraph"/>
        <w:numPr>
          <w:ilvl w:val="2"/>
          <w:numId w:val="20"/>
        </w:numPr>
        <w:spacing w:after="200" w:line="276" w:lineRule="auto"/>
        <w:rPr>
          <w:i/>
        </w:rPr>
      </w:pPr>
      <w:r w:rsidRPr="004E6738">
        <w:rPr>
          <w:i/>
        </w:rPr>
        <w:t>TN Non-retrofit Load</w:t>
      </w:r>
    </w:p>
    <w:p w14:paraId="150F1FA5" w14:textId="6C437B38" w:rsidR="00A8215F" w:rsidRPr="004E6738" w:rsidRDefault="00A8215F" w:rsidP="00A8215F">
      <w:pPr>
        <w:pStyle w:val="ListParagraph"/>
        <w:numPr>
          <w:ilvl w:val="3"/>
          <w:numId w:val="20"/>
        </w:numPr>
        <w:spacing w:after="200" w:line="276" w:lineRule="auto"/>
      </w:pPr>
      <w:r w:rsidRPr="004E6738">
        <w:t>1</w:t>
      </w:r>
      <w:r w:rsidR="0011606B" w:rsidRPr="004E6738">
        <w:t>, 1236</w:t>
      </w:r>
      <w:r w:rsidRPr="004E6738">
        <w:t xml:space="preserve"> </w:t>
      </w:r>
      <w:r w:rsidR="0011606B" w:rsidRPr="004E6738">
        <w:t>lbs. /yr.</w:t>
      </w:r>
      <w:r w:rsidRPr="004E6738">
        <w:t xml:space="preserve"> </w:t>
      </w:r>
      <w:r w:rsidR="0011606B" w:rsidRPr="004E6738">
        <w:t>= [</w:t>
      </w:r>
      <w:r w:rsidRPr="004E6738">
        <w:t xml:space="preserve">0.8*17 acres*15.3 </w:t>
      </w:r>
      <w:r w:rsidR="0011606B" w:rsidRPr="004E6738">
        <w:t>lbs.</w:t>
      </w:r>
      <w:r w:rsidRPr="004E6738">
        <w:t>/acre/</w:t>
      </w:r>
      <w:r w:rsidR="0011606B" w:rsidRPr="004E6738">
        <w:t>yr.</w:t>
      </w:r>
      <w:r w:rsidRPr="004E6738">
        <w:t>]+ [8 acres*</w:t>
      </w:r>
      <w:r>
        <w:t>10.7</w:t>
      </w:r>
      <w:r w:rsidRPr="004E6738">
        <w:t xml:space="preserve"> </w:t>
      </w:r>
      <w:r w:rsidR="0011606B" w:rsidRPr="004E6738">
        <w:t>lbs.</w:t>
      </w:r>
      <w:r w:rsidRPr="004E6738">
        <w:t>/acre/</w:t>
      </w:r>
      <w:r w:rsidR="0011606B" w:rsidRPr="004E6738">
        <w:t>yr.</w:t>
      </w:r>
      <w:r w:rsidRPr="004E6738">
        <w:t>]</w:t>
      </w:r>
      <w:r w:rsidR="0011606B" w:rsidRPr="004E6738">
        <w:t>+ [</w:t>
      </w:r>
      <w:r w:rsidRPr="004E6738">
        <w:t xml:space="preserve">0.8*68 acres*10.8 </w:t>
      </w:r>
      <w:r w:rsidR="0011606B" w:rsidRPr="004E6738">
        <w:t>lbs.</w:t>
      </w:r>
      <w:r w:rsidRPr="004E6738">
        <w:t>/acre/</w:t>
      </w:r>
      <w:r w:rsidR="0011606B" w:rsidRPr="004E6738">
        <w:t>yr.</w:t>
      </w:r>
      <w:r w:rsidRPr="004E6738">
        <w:t>]+ [32 acres*</w:t>
      </w:r>
      <w:r>
        <w:t>7.6</w:t>
      </w:r>
      <w:r w:rsidRPr="004E6738">
        <w:t xml:space="preserve"> </w:t>
      </w:r>
      <w:r w:rsidR="0011606B" w:rsidRPr="004E6738">
        <w:t>lbs.</w:t>
      </w:r>
      <w:r w:rsidRPr="004E6738">
        <w:t>/acre/</w:t>
      </w:r>
      <w:r w:rsidR="0011606B" w:rsidRPr="004E6738">
        <w:t>yr.</w:t>
      </w:r>
      <w:r w:rsidRPr="004E6738">
        <w:t>]</w:t>
      </w:r>
    </w:p>
    <w:p w14:paraId="003DC58D" w14:textId="77777777" w:rsidR="00A8215F" w:rsidRPr="004E6738" w:rsidRDefault="00A8215F" w:rsidP="00A8215F">
      <w:pPr>
        <w:pStyle w:val="ListParagraph"/>
        <w:numPr>
          <w:ilvl w:val="0"/>
          <w:numId w:val="20"/>
        </w:numPr>
        <w:spacing w:after="200" w:line="276" w:lineRule="auto"/>
        <w:rPr>
          <w:b/>
        </w:rPr>
      </w:pPr>
      <w:r w:rsidRPr="004E6738">
        <w:rPr>
          <w:b/>
        </w:rPr>
        <w:t>TN Reduction</w:t>
      </w:r>
    </w:p>
    <w:p w14:paraId="5CD06612" w14:textId="558116B6" w:rsidR="00A8215F" w:rsidRPr="004E6738" w:rsidRDefault="00A8215F" w:rsidP="00A8215F">
      <w:pPr>
        <w:pStyle w:val="ListParagraph"/>
        <w:numPr>
          <w:ilvl w:val="1"/>
          <w:numId w:val="20"/>
        </w:numPr>
        <w:spacing w:after="200" w:line="276" w:lineRule="auto"/>
      </w:pPr>
      <w:r w:rsidRPr="004E6738">
        <w:t xml:space="preserve">TN Baseline Load – TN Target Load = 1,322 </w:t>
      </w:r>
      <w:r w:rsidR="0011606B" w:rsidRPr="004E6738">
        <w:t>lbs. /yr.</w:t>
      </w:r>
      <w:r w:rsidRPr="004E6738">
        <w:t xml:space="preserve"> – 1,233 </w:t>
      </w:r>
      <w:r w:rsidR="0011606B" w:rsidRPr="004E6738">
        <w:t>lbs. /yr.</w:t>
      </w:r>
      <w:r w:rsidRPr="004E6738">
        <w:t xml:space="preserve"> = 89 </w:t>
      </w:r>
      <w:r w:rsidR="0011606B" w:rsidRPr="004E6738">
        <w:t>lbs. /yr.</w:t>
      </w:r>
    </w:p>
    <w:p w14:paraId="4A876F49" w14:textId="0EEE309E" w:rsidR="00A8215F" w:rsidRPr="00C27A6E" w:rsidRDefault="00A8215F" w:rsidP="009123A8">
      <w:pPr>
        <w:pStyle w:val="ListParagraph"/>
        <w:numPr>
          <w:ilvl w:val="3"/>
          <w:numId w:val="20"/>
        </w:numPr>
        <w:spacing w:after="200" w:line="276" w:lineRule="auto"/>
      </w:pPr>
      <w:r w:rsidRPr="004E6738">
        <w:t>= 7% Reduction</w:t>
      </w:r>
    </w:p>
    <w:p w14:paraId="78A19B9F" w14:textId="77777777" w:rsidR="00CB6D76" w:rsidRDefault="00CB6D76" w:rsidP="00CB6D76">
      <w:pPr>
        <w:pStyle w:val="Heading1"/>
      </w:pPr>
      <w:r>
        <w:t>New York</w:t>
      </w:r>
    </w:p>
    <w:p w14:paraId="6ADC0823" w14:textId="77777777" w:rsidR="00CB6D76" w:rsidRDefault="00CB6D76" w:rsidP="00CB6D76">
      <w:r>
        <w:t xml:space="preserve">The Department of Environmental Conservation (DEC) has opted to use EPA as a resource to develop targets using the EPA default method, described herein. Targets will be developed for all major NY facilities. </w:t>
      </w:r>
    </w:p>
    <w:p w14:paraId="16311DC7" w14:textId="77777777" w:rsidR="00CB6D76" w:rsidRDefault="00CB6D76" w:rsidP="00CB6D76"/>
    <w:p w14:paraId="755026E5"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113ADDF2" w14:textId="5FCCE068"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1A614D5B" w14:textId="77777777" w:rsidR="00D24723" w:rsidRPr="00C90C26" w:rsidRDefault="00D24723" w:rsidP="00D24723">
      <w:pPr>
        <w:pStyle w:val="ListParagraph"/>
        <w:numPr>
          <w:ilvl w:val="0"/>
          <w:numId w:val="17"/>
        </w:numPr>
      </w:pPr>
      <w:r>
        <w:t>Federal facility land use, BMPs, and year of the data.</w:t>
      </w:r>
    </w:p>
    <w:p w14:paraId="3AA34EBD" w14:textId="77777777" w:rsidR="00CB6D76" w:rsidRDefault="00CB6D76" w:rsidP="00CB6D76">
      <w:pPr>
        <w:pStyle w:val="Heading1"/>
      </w:pPr>
      <w:r>
        <w:lastRenderedPageBreak/>
        <w:t>Pennsylvania</w:t>
      </w:r>
    </w:p>
    <w:p w14:paraId="26108559" w14:textId="77777777" w:rsidR="00CB6D76" w:rsidRDefault="00CB6D76" w:rsidP="00CB6D76">
      <w:r>
        <w:t xml:space="preserve">The Department of Environmental Protection has opted to use EPA as a resource to develop targets using the EPA default method, described herein. Targets will be developed for all major PA facilities. </w:t>
      </w:r>
    </w:p>
    <w:p w14:paraId="62D87541" w14:textId="77777777" w:rsidR="00CB6D76" w:rsidRDefault="00CB6D76" w:rsidP="00CB6D76"/>
    <w:p w14:paraId="25173B39"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21E157A1" w14:textId="48651EF5"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5CEB7E79" w14:textId="77777777" w:rsidR="00D24723" w:rsidRPr="00C90C26" w:rsidRDefault="00D24723" w:rsidP="00D24723">
      <w:pPr>
        <w:pStyle w:val="ListParagraph"/>
        <w:numPr>
          <w:ilvl w:val="0"/>
          <w:numId w:val="17"/>
        </w:numPr>
      </w:pPr>
      <w:r>
        <w:t>Federal facility land use, BMPs, and year of the data.</w:t>
      </w:r>
    </w:p>
    <w:p w14:paraId="2CA8B3F3" w14:textId="77777777" w:rsidR="00CB6D76" w:rsidRDefault="00CB6D76" w:rsidP="00CB6D76">
      <w:pPr>
        <w:pStyle w:val="Heading1"/>
      </w:pPr>
      <w:r>
        <w:t>Virginia</w:t>
      </w:r>
    </w:p>
    <w:p w14:paraId="5F0C4C9D" w14:textId="1892DCD9" w:rsidR="00CB6D76" w:rsidRDefault="00CB6D76" w:rsidP="00CB6D76">
      <w:pPr>
        <w:shd w:val="clear" w:color="auto" w:fill="FFFFFF"/>
      </w:pPr>
      <w:r w:rsidRPr="00AC1430">
        <w:t>The</w:t>
      </w:r>
      <w:r>
        <w:t xml:space="preserve"> </w:t>
      </w:r>
      <w:r w:rsidRPr="00AC1430">
        <w:t>Department</w:t>
      </w:r>
      <w:r>
        <w:t xml:space="preserve"> </w:t>
      </w:r>
      <w:r w:rsidRPr="00AC1430">
        <w:t>of</w:t>
      </w:r>
      <w:r>
        <w:t xml:space="preserve"> </w:t>
      </w:r>
      <w:r w:rsidRPr="00AC1430">
        <w:t>Environmental</w:t>
      </w:r>
      <w:r>
        <w:t xml:space="preserve"> </w:t>
      </w:r>
      <w:r w:rsidRPr="00AC1430">
        <w:t>Quality</w:t>
      </w:r>
      <w:r>
        <w:t xml:space="preserve"> </w:t>
      </w:r>
      <w:r w:rsidRPr="00AC1430">
        <w:t>(DEQ)</w:t>
      </w:r>
      <w:r>
        <w:t xml:space="preserve"> </w:t>
      </w:r>
      <w:r w:rsidRPr="00AC1430">
        <w:t>is</w:t>
      </w:r>
      <w:r>
        <w:t xml:space="preserve"> </w:t>
      </w:r>
      <w:r w:rsidRPr="00AC1430">
        <w:t>setting</w:t>
      </w:r>
      <w:r>
        <w:t xml:space="preserve"> </w:t>
      </w:r>
      <w:r w:rsidRPr="00AC1430">
        <w:t>targets</w:t>
      </w:r>
      <w:r>
        <w:t xml:space="preserve"> </w:t>
      </w:r>
      <w:r w:rsidRPr="00AC1430">
        <w:t>as</w:t>
      </w:r>
      <w:r>
        <w:t xml:space="preserve"> </w:t>
      </w:r>
      <w:r w:rsidRPr="00AC1430">
        <w:t>the</w:t>
      </w:r>
      <w:r>
        <w:t xml:space="preserve"> </w:t>
      </w:r>
      <w:r w:rsidRPr="00AC1430">
        <w:t>total</w:t>
      </w:r>
      <w:r>
        <w:t xml:space="preserve"> </w:t>
      </w:r>
      <w:r w:rsidRPr="00AC1430">
        <w:t>pounds</w:t>
      </w:r>
      <w:r>
        <w:t xml:space="preserve"> </w:t>
      </w:r>
      <w:r w:rsidRPr="00AC1430">
        <w:t>of</w:t>
      </w:r>
      <w:r>
        <w:t xml:space="preserve"> </w:t>
      </w:r>
      <w:r w:rsidRPr="00AC1430">
        <w:t>each</w:t>
      </w:r>
      <w:r>
        <w:t xml:space="preserve"> </w:t>
      </w:r>
      <w:r w:rsidRPr="00AC1430">
        <w:t>pollutant</w:t>
      </w:r>
      <w:r>
        <w:t xml:space="preserve"> </w:t>
      </w:r>
      <w:r w:rsidRPr="00AC1430">
        <w:t>required</w:t>
      </w:r>
      <w:r>
        <w:t xml:space="preserve"> </w:t>
      </w:r>
      <w:r w:rsidRPr="00AC1430">
        <w:t>to</w:t>
      </w:r>
      <w:r>
        <w:t xml:space="preserve"> </w:t>
      </w:r>
      <w:r w:rsidRPr="00AC1430">
        <w:t>be</w:t>
      </w:r>
      <w:r>
        <w:t xml:space="preserve"> </w:t>
      </w:r>
      <w:r w:rsidRPr="00AC1430">
        <w:t>reduced</w:t>
      </w:r>
      <w:r>
        <w:t xml:space="preserve"> </w:t>
      </w:r>
      <w:r w:rsidRPr="00AC1430">
        <w:t>by</w:t>
      </w:r>
      <w:r>
        <w:t xml:space="preserve"> </w:t>
      </w:r>
      <w:r w:rsidRPr="00AC1430">
        <w:t>each</w:t>
      </w:r>
      <w:r>
        <w:t xml:space="preserve"> </w:t>
      </w:r>
      <w:r w:rsidRPr="00AC1430">
        <w:t>facility.</w:t>
      </w:r>
      <w:r>
        <w:t xml:space="preserve"> </w:t>
      </w:r>
      <w:r w:rsidRPr="00AC1430">
        <w:t>The</w:t>
      </w:r>
      <w:r>
        <w:t xml:space="preserve"> </w:t>
      </w:r>
      <w:r w:rsidRPr="00AC1430">
        <w:t>target</w:t>
      </w:r>
      <w:r>
        <w:t xml:space="preserve"> </w:t>
      </w:r>
      <w:r w:rsidRPr="00AC1430">
        <w:t>setting</w:t>
      </w:r>
      <w:r>
        <w:t xml:space="preserve"> </w:t>
      </w:r>
      <w:r w:rsidRPr="00AC1430">
        <w:t>method</w:t>
      </w:r>
      <w:r>
        <w:t xml:space="preserve"> </w:t>
      </w:r>
      <w:r w:rsidRPr="00AC1430">
        <w:t>requires</w:t>
      </w:r>
      <w:r>
        <w:t xml:space="preserve"> </w:t>
      </w:r>
      <w:r w:rsidRPr="00AC1430">
        <w:t>calculating</w:t>
      </w:r>
      <w:r>
        <w:t xml:space="preserve"> </w:t>
      </w:r>
      <w:r w:rsidRPr="00AC1430">
        <w:t>the</w:t>
      </w:r>
      <w:r>
        <w:t xml:space="preserve"> </w:t>
      </w:r>
      <w:r w:rsidRPr="00AC1430">
        <w:t>average</w:t>
      </w:r>
      <w:r>
        <w:t xml:space="preserve"> </w:t>
      </w:r>
      <w:r w:rsidRPr="00AC1430">
        <w:t>of</w:t>
      </w:r>
      <w:r>
        <w:t xml:space="preserve"> </w:t>
      </w:r>
      <w:r w:rsidRPr="00AC1430">
        <w:t>the</w:t>
      </w:r>
      <w:r>
        <w:t xml:space="preserve"> </w:t>
      </w:r>
      <w:r w:rsidRPr="00AC1430">
        <w:t>loading</w:t>
      </w:r>
      <w:r>
        <w:t xml:space="preserve"> </w:t>
      </w:r>
      <w:r w:rsidRPr="00AC1430">
        <w:t>rate</w:t>
      </w:r>
      <w:r>
        <w:t xml:space="preserve"> </w:t>
      </w:r>
      <w:r w:rsidRPr="00AC1430">
        <w:t>(pounds</w:t>
      </w:r>
      <w:r>
        <w:t xml:space="preserve"> </w:t>
      </w:r>
      <w:r w:rsidRPr="00AC1430">
        <w:t>per</w:t>
      </w:r>
      <w:r>
        <w:t xml:space="preserve"> </w:t>
      </w:r>
      <w:r w:rsidRPr="00AC1430">
        <w:t>acre)</w:t>
      </w:r>
      <w:r>
        <w:t xml:space="preserve"> </w:t>
      </w:r>
      <w:r w:rsidRPr="00AC1430">
        <w:t>for</w:t>
      </w:r>
      <w:r>
        <w:t xml:space="preserve"> </w:t>
      </w:r>
      <w:r w:rsidRPr="00AC1430">
        <w:t>each</w:t>
      </w:r>
      <w:r>
        <w:t xml:space="preserve"> </w:t>
      </w:r>
      <w:r w:rsidRPr="00AC1430">
        <w:t>major</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group</w:t>
      </w:r>
      <w:r>
        <w:t xml:space="preserve"> </w:t>
      </w:r>
      <w:r w:rsidRPr="00AC1430">
        <w:t>necessary</w:t>
      </w:r>
      <w:r>
        <w:t xml:space="preserve"> </w:t>
      </w:r>
      <w:r w:rsidRPr="00AC1430">
        <w:t>to</w:t>
      </w:r>
      <w:r>
        <w:t xml:space="preserve"> </w:t>
      </w:r>
      <w:r w:rsidRPr="00AC1430">
        <w:t>meet</w:t>
      </w:r>
      <w:r>
        <w:t xml:space="preserve"> </w:t>
      </w:r>
      <w:r w:rsidRPr="00AC1430">
        <w:t>the</w:t>
      </w:r>
      <w:r>
        <w:t xml:space="preserve"> </w:t>
      </w:r>
      <w:r w:rsidRPr="00AC1430">
        <w:t>Bay</w:t>
      </w:r>
      <w:r>
        <w:t xml:space="preserve"> </w:t>
      </w:r>
      <w:r w:rsidRPr="00AC1430">
        <w:t>TMDL</w:t>
      </w:r>
      <w:r>
        <w:t xml:space="preserve"> </w:t>
      </w:r>
      <w:r w:rsidRPr="00AC1430">
        <w:t>2025</w:t>
      </w:r>
      <w:r>
        <w:t xml:space="preserve"> </w:t>
      </w:r>
      <w:r w:rsidRPr="00AC1430">
        <w:t>allocation.</w:t>
      </w:r>
      <w:r>
        <w:t xml:space="preserve"> </w:t>
      </w:r>
      <w:r w:rsidRPr="00AC1430">
        <w:t>Similarly,</w:t>
      </w:r>
      <w:r>
        <w:t xml:space="preserve"> </w:t>
      </w:r>
      <w:r w:rsidRPr="00AC1430">
        <w:t>DEQ</w:t>
      </w:r>
      <w:r>
        <w:t xml:space="preserve"> </w:t>
      </w:r>
      <w:r w:rsidRPr="00AC1430">
        <w:t>will</w:t>
      </w:r>
      <w:r>
        <w:t xml:space="preserve"> </w:t>
      </w:r>
      <w:r w:rsidRPr="00AC1430">
        <w:t>calculate</w:t>
      </w:r>
      <w:r>
        <w:t xml:space="preserve"> </w:t>
      </w:r>
      <w:r w:rsidRPr="00AC1430">
        <w:t>the</w:t>
      </w:r>
      <w:r>
        <w:t xml:space="preserve"> </w:t>
      </w:r>
      <w:r w:rsidRPr="00AC1430">
        <w:t>average</w:t>
      </w:r>
      <w:r>
        <w:t xml:space="preserve"> </w:t>
      </w:r>
      <w:r w:rsidRPr="00AC1430">
        <w:t>of</w:t>
      </w:r>
      <w:r>
        <w:t xml:space="preserve"> </w:t>
      </w:r>
      <w:r w:rsidRPr="00AC1430">
        <w:t>the</w:t>
      </w:r>
      <w:r>
        <w:t xml:space="preserve"> </w:t>
      </w:r>
      <w:r w:rsidRPr="00AC1430">
        <w:t>loading</w:t>
      </w:r>
      <w:r>
        <w:t xml:space="preserve"> </w:t>
      </w:r>
      <w:r w:rsidRPr="00AC1430">
        <w:t>rates</w:t>
      </w:r>
      <w:r>
        <w:t xml:space="preserve"> </w:t>
      </w:r>
      <w:r w:rsidRPr="00AC1430">
        <w:t>(pounds</w:t>
      </w:r>
      <w:r>
        <w:t xml:space="preserve"> </w:t>
      </w:r>
      <w:r w:rsidRPr="00AC1430">
        <w:t>per</w:t>
      </w:r>
      <w:r>
        <w:t xml:space="preserve"> </w:t>
      </w:r>
      <w:r w:rsidRPr="00AC1430">
        <w:t>acre)</w:t>
      </w:r>
      <w:r>
        <w:t xml:space="preserve"> </w:t>
      </w:r>
      <w:r w:rsidRPr="00AC1430">
        <w:t>for</w:t>
      </w:r>
      <w:r>
        <w:t xml:space="preserve"> </w:t>
      </w:r>
      <w:r w:rsidRPr="00AC1430">
        <w:t>each</w:t>
      </w:r>
      <w:r>
        <w:t xml:space="preserve"> </w:t>
      </w:r>
      <w:r w:rsidRPr="00AC1430">
        <w:t>major</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group</w:t>
      </w:r>
      <w:r>
        <w:t xml:space="preserve"> </w:t>
      </w:r>
      <w:r w:rsidRPr="00AC1430">
        <w:t>for</w:t>
      </w:r>
      <w:r>
        <w:t xml:space="preserve"> </w:t>
      </w:r>
      <w:r w:rsidRPr="00AC1430">
        <w:t>the</w:t>
      </w:r>
      <w:r>
        <w:t xml:space="preserve"> </w:t>
      </w:r>
      <w:r w:rsidRPr="00AC1430">
        <w:t>2010</w:t>
      </w:r>
      <w:r>
        <w:t xml:space="preserve"> </w:t>
      </w:r>
      <w:r w:rsidRPr="00AC1430">
        <w:t>no</w:t>
      </w:r>
      <w:r>
        <w:t xml:space="preserve"> </w:t>
      </w:r>
      <w:r w:rsidRPr="00AC1430">
        <w:t>BMP</w:t>
      </w:r>
      <w:r>
        <w:t xml:space="preserve"> </w:t>
      </w:r>
      <w:r w:rsidRPr="00AC1430">
        <w:t>scenario.</w:t>
      </w:r>
      <w:r>
        <w:t xml:space="preserve"> </w:t>
      </w:r>
      <w:r w:rsidRPr="00AC1430">
        <w:t>The</w:t>
      </w:r>
      <w:r>
        <w:t xml:space="preserve"> </w:t>
      </w:r>
      <w:r w:rsidRPr="00AC1430">
        <w:t>difference</w:t>
      </w:r>
      <w:r>
        <w:t xml:space="preserve"> </w:t>
      </w:r>
      <w:r w:rsidRPr="00AC1430">
        <w:t>between</w:t>
      </w:r>
      <w:r>
        <w:t xml:space="preserve"> </w:t>
      </w:r>
      <w:r w:rsidRPr="00AC1430">
        <w:t>the</w:t>
      </w:r>
      <w:r>
        <w:t xml:space="preserve"> </w:t>
      </w:r>
      <w:r w:rsidRPr="00AC1430">
        <w:t>two</w:t>
      </w:r>
      <w:r>
        <w:t xml:space="preserve"> </w:t>
      </w:r>
      <w:r w:rsidRPr="00AC1430">
        <w:t>is</w:t>
      </w:r>
      <w:r>
        <w:t xml:space="preserve"> </w:t>
      </w:r>
      <w:r w:rsidRPr="00AC1430">
        <w:t>the</w:t>
      </w:r>
      <w:r>
        <w:t xml:space="preserve"> </w:t>
      </w:r>
      <w:r w:rsidRPr="00AC1430">
        <w:t>required</w:t>
      </w:r>
      <w:r>
        <w:t xml:space="preserve"> </w:t>
      </w:r>
      <w:r w:rsidRPr="00AC1430">
        <w:t>reduction</w:t>
      </w:r>
      <w:r>
        <w:t xml:space="preserve"> </w:t>
      </w:r>
      <w:r w:rsidRPr="00AC1430">
        <w:t>rate</w:t>
      </w:r>
      <w:r>
        <w:t xml:space="preserve"> </w:t>
      </w:r>
      <w:r w:rsidRPr="00AC1430">
        <w:t>for</w:t>
      </w:r>
      <w:r>
        <w:t xml:space="preserve"> </w:t>
      </w:r>
      <w:r w:rsidRPr="00AC1430">
        <w:t>each</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for</w:t>
      </w:r>
      <w:r>
        <w:t xml:space="preserve"> </w:t>
      </w:r>
      <w:r w:rsidRPr="00AC1430">
        <w:t>2025.</w:t>
      </w:r>
      <w:r>
        <w:t xml:space="preserve"> </w:t>
      </w:r>
      <w:r w:rsidRPr="00AC1430">
        <w:t>The</w:t>
      </w:r>
      <w:r>
        <w:t xml:space="preserve"> </w:t>
      </w:r>
      <w:r w:rsidRPr="00AC1430">
        <w:t>acres</w:t>
      </w:r>
      <w:r>
        <w:t xml:space="preserve"> </w:t>
      </w:r>
      <w:r w:rsidRPr="00AC1430">
        <w:t>of</w:t>
      </w:r>
      <w:r>
        <w:t xml:space="preserve"> </w:t>
      </w:r>
      <w:r w:rsidRPr="00AC1430">
        <w:t>each</w:t>
      </w:r>
      <w:r>
        <w:t xml:space="preserve"> </w:t>
      </w:r>
      <w:r w:rsidRPr="00AC1430">
        <w:t>land</w:t>
      </w:r>
      <w:r>
        <w:t xml:space="preserve"> </w:t>
      </w:r>
      <w:r w:rsidRPr="00AC1430">
        <w:t>use</w:t>
      </w:r>
      <w:r>
        <w:t xml:space="preserve"> </w:t>
      </w:r>
      <w:r w:rsidRPr="00AC1430">
        <w:t>for</w:t>
      </w:r>
      <w:r>
        <w:t xml:space="preserve"> </w:t>
      </w:r>
      <w:r w:rsidRPr="00AC1430">
        <w:t>a</w:t>
      </w:r>
      <w:r>
        <w:t xml:space="preserve"> </w:t>
      </w:r>
      <w:r w:rsidRPr="00AC1430">
        <w:t>facility,</w:t>
      </w:r>
      <w:r>
        <w:t xml:space="preserve"> </w:t>
      </w:r>
      <w:r w:rsidRPr="00AC1430">
        <w:t>provided</w:t>
      </w:r>
      <w:r>
        <w:t xml:space="preserve"> </w:t>
      </w:r>
      <w:r w:rsidRPr="00AC1430">
        <w:t>by</w:t>
      </w:r>
      <w:r>
        <w:t xml:space="preserve"> </w:t>
      </w:r>
      <w:r w:rsidRPr="00AC1430">
        <w:t>each</w:t>
      </w:r>
      <w:r>
        <w:t xml:space="preserve"> </w:t>
      </w:r>
      <w:r w:rsidRPr="00AC1430">
        <w:t>facility</w:t>
      </w:r>
      <w:r>
        <w:t xml:space="preserve"> </w:t>
      </w:r>
      <w:r w:rsidRPr="00AC1430">
        <w:t>to</w:t>
      </w:r>
      <w:r>
        <w:t xml:space="preserve"> </w:t>
      </w:r>
      <w:r w:rsidRPr="00AC1430">
        <w:t>DEQ,</w:t>
      </w:r>
      <w:r>
        <w:t xml:space="preserve"> </w:t>
      </w:r>
      <w:r w:rsidRPr="00AC1430">
        <w:t>is</w:t>
      </w:r>
      <w:r>
        <w:t xml:space="preserve"> </w:t>
      </w:r>
      <w:r w:rsidRPr="00AC1430">
        <w:t>multiplied</w:t>
      </w:r>
      <w:r>
        <w:t xml:space="preserve"> </w:t>
      </w:r>
      <w:r w:rsidRPr="00AC1430">
        <w:t>by</w:t>
      </w:r>
      <w:r>
        <w:t xml:space="preserve"> </w:t>
      </w:r>
      <w:r w:rsidRPr="00AC1430">
        <w:t>the</w:t>
      </w:r>
      <w:r>
        <w:t xml:space="preserve"> </w:t>
      </w:r>
      <w:r w:rsidRPr="00AC1430">
        <w:t>appropriate</w:t>
      </w:r>
      <w:r>
        <w:t xml:space="preserve"> </w:t>
      </w:r>
      <w:r w:rsidRPr="00AC1430">
        <w:t>basin</w:t>
      </w:r>
      <w:r>
        <w:t xml:space="preserve"> </w:t>
      </w:r>
      <w:r w:rsidRPr="00AC1430">
        <w:t>average</w:t>
      </w:r>
      <w:r>
        <w:t xml:space="preserve"> </w:t>
      </w:r>
      <w:r w:rsidRPr="00AC1430">
        <w:t>land</w:t>
      </w:r>
      <w:r>
        <w:t xml:space="preserve"> </w:t>
      </w:r>
      <w:r w:rsidRPr="00AC1430">
        <w:t>use</w:t>
      </w:r>
      <w:r>
        <w:t xml:space="preserve"> </w:t>
      </w:r>
      <w:r w:rsidRPr="00AC1430">
        <w:t>reduction</w:t>
      </w:r>
      <w:r>
        <w:t xml:space="preserve"> </w:t>
      </w:r>
      <w:r w:rsidRPr="00AC1430">
        <w:t>rate</w:t>
      </w:r>
      <w:r>
        <w:t xml:space="preserve"> </w:t>
      </w:r>
      <w:r w:rsidRPr="00AC1430">
        <w:t>to</w:t>
      </w:r>
      <w:r>
        <w:t xml:space="preserve"> </w:t>
      </w:r>
      <w:r w:rsidRPr="00AC1430">
        <w:t>produce</w:t>
      </w:r>
      <w:r>
        <w:t xml:space="preserve"> </w:t>
      </w:r>
      <w:r w:rsidRPr="00AC1430">
        <w:t>the</w:t>
      </w:r>
      <w:r>
        <w:t xml:space="preserve"> </w:t>
      </w:r>
      <w:r w:rsidRPr="00AC1430">
        <w:t>load</w:t>
      </w:r>
      <w:r>
        <w:t xml:space="preserve"> </w:t>
      </w:r>
      <w:r w:rsidRPr="00AC1430">
        <w:t>reduction</w:t>
      </w:r>
      <w:r>
        <w:t xml:space="preserve"> </w:t>
      </w:r>
      <w:r w:rsidRPr="00AC1430">
        <w:t>(pounds)</w:t>
      </w:r>
      <w:r>
        <w:t xml:space="preserve"> </w:t>
      </w:r>
      <w:r w:rsidRPr="00AC1430">
        <w:t>required</w:t>
      </w:r>
      <w:r>
        <w:t xml:space="preserve"> </w:t>
      </w:r>
      <w:r w:rsidRPr="00AC1430">
        <w:t>for</w:t>
      </w:r>
      <w:r>
        <w:t xml:space="preserve"> </w:t>
      </w:r>
      <w:r w:rsidRPr="00AC1430">
        <w:t>that</w:t>
      </w:r>
      <w:r>
        <w:t xml:space="preserve"> </w:t>
      </w:r>
      <w:r w:rsidRPr="00AC1430">
        <w:t>land</w:t>
      </w:r>
      <w:r>
        <w:t xml:space="preserve"> </w:t>
      </w:r>
      <w:r w:rsidRPr="00AC1430">
        <w:t>use.</w:t>
      </w:r>
      <w:r>
        <w:t xml:space="preserve"> </w:t>
      </w:r>
      <w:r w:rsidRPr="00AC1430">
        <w:t>The</w:t>
      </w:r>
      <w:r>
        <w:t xml:space="preserve"> </w:t>
      </w:r>
      <w:r w:rsidRPr="00AC1430">
        <w:t>required</w:t>
      </w:r>
      <w:r>
        <w:t xml:space="preserve"> </w:t>
      </w:r>
      <w:r w:rsidRPr="00AC1430">
        <w:t>load</w:t>
      </w:r>
      <w:r>
        <w:t xml:space="preserve"> </w:t>
      </w:r>
      <w:r w:rsidRPr="00AC1430">
        <w:t>reductions</w:t>
      </w:r>
      <w:r>
        <w:t xml:space="preserve"> </w:t>
      </w:r>
      <w:r w:rsidRPr="00AC1430">
        <w:t>for</w:t>
      </w:r>
      <w:r>
        <w:t xml:space="preserve"> </w:t>
      </w:r>
      <w:r w:rsidRPr="00AC1430">
        <w:t>each</w:t>
      </w:r>
      <w:r>
        <w:t xml:space="preserve"> </w:t>
      </w:r>
      <w:r w:rsidRPr="00AC1430">
        <w:t>land</w:t>
      </w:r>
      <w:r>
        <w:t xml:space="preserve"> </w:t>
      </w:r>
      <w:r w:rsidRPr="00AC1430">
        <w:t>use</w:t>
      </w:r>
      <w:r>
        <w:t xml:space="preserve"> </w:t>
      </w:r>
      <w:r w:rsidRPr="00AC1430">
        <w:t>are</w:t>
      </w:r>
      <w:r>
        <w:t xml:space="preserve"> </w:t>
      </w:r>
      <w:r w:rsidRPr="00AC1430">
        <w:t>then</w:t>
      </w:r>
      <w:r>
        <w:t xml:space="preserve"> </w:t>
      </w:r>
      <w:r w:rsidRPr="00AC1430">
        <w:t>summed</w:t>
      </w:r>
      <w:r>
        <w:t xml:space="preserve"> </w:t>
      </w:r>
      <w:r w:rsidRPr="00AC1430">
        <w:t>to</w:t>
      </w:r>
      <w:r>
        <w:t xml:space="preserve"> </w:t>
      </w:r>
      <w:r w:rsidRPr="00AC1430">
        <w:t>represent</w:t>
      </w:r>
      <w:r>
        <w:t xml:space="preserve"> </w:t>
      </w:r>
      <w:r w:rsidRPr="00AC1430">
        <w:t>the</w:t>
      </w:r>
      <w:r>
        <w:t xml:space="preserve"> </w:t>
      </w:r>
      <w:r w:rsidRPr="00AC1430">
        <w:t>Facility</w:t>
      </w:r>
      <w:r>
        <w:t xml:space="preserve"> </w:t>
      </w:r>
      <w:r w:rsidRPr="00AC1430">
        <w:t>load</w:t>
      </w:r>
      <w:r>
        <w:t xml:space="preserve"> </w:t>
      </w:r>
      <w:r w:rsidRPr="00AC1430">
        <w:t>reduction</w:t>
      </w:r>
      <w:r>
        <w:t xml:space="preserve"> </w:t>
      </w:r>
      <w:r w:rsidRPr="00AC1430">
        <w:t>target</w:t>
      </w:r>
      <w:r>
        <w:t xml:space="preserve"> </w:t>
      </w:r>
      <w:r w:rsidRPr="00AC1430">
        <w:t>for</w:t>
      </w:r>
      <w:r>
        <w:t xml:space="preserve"> </w:t>
      </w:r>
      <w:r w:rsidRPr="00AC1430">
        <w:t>2025.</w:t>
      </w:r>
      <w:r>
        <w:t xml:space="preserve"> </w:t>
      </w:r>
    </w:p>
    <w:p w14:paraId="75E40CFB" w14:textId="77777777" w:rsidR="00CB6D76" w:rsidRPr="00AC1430" w:rsidRDefault="00CB6D76" w:rsidP="00CB6D76">
      <w:pPr>
        <w:shd w:val="clear" w:color="auto" w:fill="FFFFFF"/>
      </w:pPr>
    </w:p>
    <w:p w14:paraId="48D2F33E" w14:textId="51603840" w:rsidR="00CB6D76" w:rsidRDefault="00CB6D76" w:rsidP="00CB6D76">
      <w:pPr>
        <w:shd w:val="clear" w:color="auto" w:fill="FFFFFF"/>
      </w:pPr>
      <w:r w:rsidRPr="00AC1430">
        <w:t>The</w:t>
      </w:r>
      <w:r>
        <w:t xml:space="preserve"> </w:t>
      </w:r>
      <w:r w:rsidRPr="00AC1430">
        <w:t>2017</w:t>
      </w:r>
      <w:r>
        <w:t xml:space="preserve"> </w:t>
      </w:r>
      <w:r w:rsidRPr="00AC1430">
        <w:t>load</w:t>
      </w:r>
      <w:r>
        <w:t xml:space="preserve"> </w:t>
      </w:r>
      <w:r w:rsidRPr="00AC1430">
        <w:t>reduction</w:t>
      </w:r>
      <w:r>
        <w:t xml:space="preserve"> </w:t>
      </w:r>
      <w:r w:rsidRPr="00AC1430">
        <w:t>target</w:t>
      </w:r>
      <w:r>
        <w:t xml:space="preserve"> </w:t>
      </w:r>
      <w:r w:rsidRPr="00AC1430">
        <w:t>will</w:t>
      </w:r>
      <w:r>
        <w:t xml:space="preserve"> </w:t>
      </w:r>
      <w:r w:rsidRPr="00AC1430">
        <w:t>be</w:t>
      </w:r>
      <w:r>
        <w:t xml:space="preserve"> </w:t>
      </w:r>
      <w:r w:rsidRPr="00AC1430">
        <w:t>calculated</w:t>
      </w:r>
      <w:r>
        <w:t xml:space="preserve"> </w:t>
      </w:r>
      <w:r w:rsidRPr="00AC1430">
        <w:t>as</w:t>
      </w:r>
      <w:r>
        <w:t xml:space="preserve"> </w:t>
      </w:r>
      <w:r w:rsidRPr="00AC1430">
        <w:t>60%</w:t>
      </w:r>
      <w:r>
        <w:t xml:space="preserve"> </w:t>
      </w:r>
      <w:r w:rsidRPr="00AC1430">
        <w:t>of</w:t>
      </w:r>
      <w:r>
        <w:t xml:space="preserve"> </w:t>
      </w:r>
      <w:r w:rsidRPr="00AC1430">
        <w:t>the</w:t>
      </w:r>
      <w:r>
        <w:t xml:space="preserve"> </w:t>
      </w:r>
      <w:r w:rsidRPr="00AC1430">
        <w:t>Facility</w:t>
      </w:r>
      <w:r>
        <w:t xml:space="preserve"> </w:t>
      </w:r>
      <w:r w:rsidRPr="00AC1430">
        <w:t>load</w:t>
      </w:r>
      <w:r>
        <w:t xml:space="preserve"> </w:t>
      </w:r>
      <w:r w:rsidRPr="00AC1430">
        <w:t>reduction</w:t>
      </w:r>
      <w:r>
        <w:t xml:space="preserve"> </w:t>
      </w:r>
      <w:r w:rsidRPr="00AC1430">
        <w:t>target</w:t>
      </w:r>
      <w:r>
        <w:t xml:space="preserve"> </w:t>
      </w:r>
      <w:r w:rsidRPr="00AC1430">
        <w:t>for</w:t>
      </w:r>
      <w:r>
        <w:t xml:space="preserve"> </w:t>
      </w:r>
      <w:r w:rsidRPr="00AC1430">
        <w:t>2025</w:t>
      </w:r>
      <w:r w:rsidR="006157E1" w:rsidRPr="006157E1">
        <w:t xml:space="preserve"> </w:t>
      </w:r>
      <w:r w:rsidR="006157E1">
        <w:t>as calculated from the 2010 no BMPs scenario and described above</w:t>
      </w:r>
      <w:r w:rsidRPr="00AC1430">
        <w:t>.</w:t>
      </w:r>
      <w:r>
        <w:t xml:space="preserve"> </w:t>
      </w:r>
      <w:r w:rsidRPr="00AC1430">
        <w:t>This</w:t>
      </w:r>
      <w:r>
        <w:t xml:space="preserve"> </w:t>
      </w:r>
      <w:r w:rsidRPr="00AC1430">
        <w:t>approach</w:t>
      </w:r>
      <w:r>
        <w:t xml:space="preserve"> </w:t>
      </w:r>
      <w:r w:rsidRPr="00AC1430">
        <w:t>is</w:t>
      </w:r>
      <w:r>
        <w:t xml:space="preserve"> </w:t>
      </w:r>
      <w:r w:rsidRPr="00AC1430">
        <w:t>not</w:t>
      </w:r>
      <w:r>
        <w:t xml:space="preserve"> </w:t>
      </w:r>
      <w:r w:rsidRPr="00AC1430">
        <w:t>consistent</w:t>
      </w:r>
      <w:r>
        <w:t xml:space="preserve"> </w:t>
      </w:r>
      <w:r w:rsidRPr="00AC1430">
        <w:t>with</w:t>
      </w:r>
      <w:r>
        <w:t xml:space="preserve"> </w:t>
      </w:r>
      <w:r w:rsidRPr="00AC1430">
        <w:t>the</w:t>
      </w:r>
      <w:r>
        <w:t xml:space="preserve"> </w:t>
      </w:r>
      <w:r w:rsidRPr="00AC1430">
        <w:t>Bay</w:t>
      </w:r>
      <w:r>
        <w:t xml:space="preserve"> </w:t>
      </w:r>
      <w:r w:rsidRPr="00AC1430">
        <w:t>Program’s</w:t>
      </w:r>
      <w:r>
        <w:t xml:space="preserve"> </w:t>
      </w:r>
      <w:r w:rsidRPr="00AC1430">
        <w:t>approach</w:t>
      </w:r>
      <w:r>
        <w:t xml:space="preserve"> </w:t>
      </w:r>
      <w:r w:rsidRPr="00AC1430">
        <w:t>which</w:t>
      </w:r>
      <w:r>
        <w:t xml:space="preserve"> </w:t>
      </w:r>
      <w:r w:rsidRPr="00AC1430">
        <w:t>uses</w:t>
      </w:r>
      <w:r>
        <w:t xml:space="preserve"> </w:t>
      </w:r>
      <w:r w:rsidRPr="00AC1430">
        <w:t>the</w:t>
      </w:r>
      <w:r>
        <w:t xml:space="preserve"> </w:t>
      </w:r>
      <w:r w:rsidRPr="00AC1430">
        <w:t>60%</w:t>
      </w:r>
      <w:r>
        <w:t xml:space="preserve"> </w:t>
      </w:r>
      <w:r w:rsidRPr="00AC1430">
        <w:t>of</w:t>
      </w:r>
      <w:r>
        <w:t xml:space="preserve"> </w:t>
      </w:r>
      <w:r w:rsidRPr="00AC1430">
        <w:t>2025</w:t>
      </w:r>
      <w:r>
        <w:t xml:space="preserve"> </w:t>
      </w:r>
      <w:r w:rsidRPr="00AC1430">
        <w:t>reductions</w:t>
      </w:r>
      <w:r>
        <w:t xml:space="preserve"> </w:t>
      </w:r>
      <w:r w:rsidRPr="00AC1430">
        <w:t>compared</w:t>
      </w:r>
      <w:r>
        <w:t xml:space="preserve"> </w:t>
      </w:r>
      <w:r w:rsidRPr="00AC1430">
        <w:t>to</w:t>
      </w:r>
      <w:r>
        <w:t xml:space="preserve"> </w:t>
      </w:r>
      <w:r w:rsidRPr="00AC1430">
        <w:t>2009.</w:t>
      </w:r>
      <w:r>
        <w:t xml:space="preserve"> </w:t>
      </w:r>
      <w:r w:rsidRPr="00AC1430">
        <w:t>However,</w:t>
      </w:r>
      <w:r>
        <w:t xml:space="preserve"> </w:t>
      </w:r>
      <w:r w:rsidRPr="00AC1430">
        <w:t>the</w:t>
      </w:r>
      <w:r>
        <w:t xml:space="preserve"> </w:t>
      </w:r>
      <w:r w:rsidRPr="00AC1430">
        <w:t>absence</w:t>
      </w:r>
      <w:r>
        <w:t xml:space="preserve"> </w:t>
      </w:r>
      <w:r w:rsidRPr="00AC1430">
        <w:t>of</w:t>
      </w:r>
      <w:r>
        <w:t xml:space="preserve"> </w:t>
      </w:r>
      <w:r w:rsidRPr="00AC1430">
        <w:t>historical</w:t>
      </w:r>
      <w:r>
        <w:t xml:space="preserve"> </w:t>
      </w:r>
      <w:r w:rsidRPr="00AC1430">
        <w:t>BMP</w:t>
      </w:r>
      <w:r>
        <w:t xml:space="preserve"> </w:t>
      </w:r>
      <w:r w:rsidRPr="00AC1430">
        <w:t>records</w:t>
      </w:r>
      <w:r>
        <w:t xml:space="preserve"> </w:t>
      </w:r>
      <w:r w:rsidRPr="00AC1430">
        <w:t>for</w:t>
      </w:r>
      <w:r>
        <w:t xml:space="preserve"> </w:t>
      </w:r>
      <w:r w:rsidRPr="00AC1430">
        <w:t>federal</w:t>
      </w:r>
      <w:r>
        <w:t xml:space="preserve"> </w:t>
      </w:r>
      <w:r w:rsidRPr="00AC1430">
        <w:t>facilities</w:t>
      </w:r>
      <w:r>
        <w:t xml:space="preserve"> </w:t>
      </w:r>
      <w:r w:rsidRPr="00AC1430">
        <w:t>in</w:t>
      </w:r>
      <w:r>
        <w:t xml:space="preserve"> </w:t>
      </w:r>
      <w:r w:rsidRPr="00AC1430">
        <w:t>the</w:t>
      </w:r>
      <w:r>
        <w:t xml:space="preserve"> </w:t>
      </w:r>
      <w:r w:rsidRPr="00AC1430">
        <w:t>Bay</w:t>
      </w:r>
      <w:r>
        <w:t xml:space="preserve"> </w:t>
      </w:r>
      <w:r w:rsidRPr="00AC1430">
        <w:t>Program</w:t>
      </w:r>
      <w:r>
        <w:t xml:space="preserve"> </w:t>
      </w:r>
      <w:r w:rsidRPr="00AC1430">
        <w:t>modeling</w:t>
      </w:r>
      <w:r>
        <w:t xml:space="preserve"> </w:t>
      </w:r>
      <w:r w:rsidRPr="00AC1430">
        <w:t>system</w:t>
      </w:r>
      <w:r>
        <w:t xml:space="preserve"> </w:t>
      </w:r>
      <w:r w:rsidRPr="00AC1430">
        <w:t>precludes</w:t>
      </w:r>
      <w:r>
        <w:t xml:space="preserve"> </w:t>
      </w:r>
      <w:r w:rsidRPr="00AC1430">
        <w:t>using</w:t>
      </w:r>
      <w:r>
        <w:t xml:space="preserve"> </w:t>
      </w:r>
      <w:r w:rsidRPr="00AC1430">
        <w:t>a</w:t>
      </w:r>
      <w:r>
        <w:t xml:space="preserve"> </w:t>
      </w:r>
      <w:r w:rsidRPr="00AC1430">
        <w:t>consistent</w:t>
      </w:r>
      <w:r>
        <w:t xml:space="preserve"> </w:t>
      </w:r>
      <w:r w:rsidRPr="00AC1430">
        <w:t>approach.</w:t>
      </w:r>
      <w:r>
        <w:t xml:space="preserve"> </w:t>
      </w:r>
      <w:r w:rsidRPr="00AC1430">
        <w:t>This</w:t>
      </w:r>
      <w:r>
        <w:t xml:space="preserve"> </w:t>
      </w:r>
      <w:r w:rsidRPr="00AC1430">
        <w:t>approach</w:t>
      </w:r>
      <w:r>
        <w:t xml:space="preserve"> </w:t>
      </w:r>
      <w:r w:rsidRPr="00AC1430">
        <w:t>is</w:t>
      </w:r>
      <w:r>
        <w:t xml:space="preserve"> </w:t>
      </w:r>
      <w:r w:rsidRPr="00AC1430">
        <w:t>easy</w:t>
      </w:r>
      <w:r>
        <w:t xml:space="preserve"> </w:t>
      </w:r>
      <w:r w:rsidRPr="00AC1430">
        <w:t>to</w:t>
      </w:r>
      <w:r>
        <w:t xml:space="preserve"> </w:t>
      </w:r>
      <w:r w:rsidRPr="00AC1430">
        <w:t>calculate</w:t>
      </w:r>
      <w:r>
        <w:t xml:space="preserve"> </w:t>
      </w:r>
      <w:r w:rsidRPr="00AC1430">
        <w:t>and</w:t>
      </w:r>
      <w:r>
        <w:t xml:space="preserve"> </w:t>
      </w:r>
      <w:r w:rsidRPr="00AC1430">
        <w:t>gives</w:t>
      </w:r>
      <w:r>
        <w:t xml:space="preserve"> </w:t>
      </w:r>
      <w:r w:rsidRPr="00AC1430">
        <w:t>the</w:t>
      </w:r>
      <w:r>
        <w:t xml:space="preserve"> </w:t>
      </w:r>
      <w:r w:rsidRPr="00AC1430">
        <w:t>federal</w:t>
      </w:r>
      <w:r>
        <w:t xml:space="preserve"> </w:t>
      </w:r>
      <w:r w:rsidRPr="00AC1430">
        <w:t>facilities</w:t>
      </w:r>
      <w:r>
        <w:t xml:space="preserve"> </w:t>
      </w:r>
      <w:r w:rsidRPr="00AC1430">
        <w:t>the</w:t>
      </w:r>
      <w:r>
        <w:t xml:space="preserve"> </w:t>
      </w:r>
      <w:r w:rsidRPr="00AC1430">
        <w:t>ability</w:t>
      </w:r>
      <w:r>
        <w:t xml:space="preserve"> </w:t>
      </w:r>
      <w:r w:rsidRPr="00AC1430">
        <w:t>to</w:t>
      </w:r>
      <w:r>
        <w:t xml:space="preserve"> </w:t>
      </w:r>
      <w:r w:rsidRPr="00AC1430">
        <w:t>count</w:t>
      </w:r>
      <w:r>
        <w:t xml:space="preserve"> </w:t>
      </w:r>
      <w:r w:rsidRPr="00AC1430">
        <w:t>their</w:t>
      </w:r>
      <w:r>
        <w:t xml:space="preserve"> </w:t>
      </w:r>
      <w:r w:rsidRPr="00AC1430">
        <w:t>full</w:t>
      </w:r>
      <w:r>
        <w:t xml:space="preserve"> </w:t>
      </w:r>
      <w:r w:rsidRPr="00AC1430">
        <w:t>history</w:t>
      </w:r>
      <w:r>
        <w:t xml:space="preserve"> </w:t>
      </w:r>
      <w:r w:rsidRPr="00AC1430">
        <w:t>of</w:t>
      </w:r>
      <w:r>
        <w:t xml:space="preserve"> </w:t>
      </w:r>
      <w:r w:rsidRPr="00AC1430">
        <w:t>BMPs</w:t>
      </w:r>
      <w:r>
        <w:t xml:space="preserve"> </w:t>
      </w:r>
      <w:r w:rsidRPr="00AC1430">
        <w:t>toward</w:t>
      </w:r>
      <w:r>
        <w:t xml:space="preserve"> </w:t>
      </w:r>
      <w:r w:rsidRPr="00AC1430">
        <w:t>achieving</w:t>
      </w:r>
      <w:r>
        <w:t xml:space="preserve"> </w:t>
      </w:r>
      <w:r w:rsidRPr="00AC1430">
        <w:t>the</w:t>
      </w:r>
      <w:r>
        <w:t xml:space="preserve"> </w:t>
      </w:r>
      <w:r w:rsidRPr="00AC1430">
        <w:t>2017</w:t>
      </w:r>
      <w:r>
        <w:t xml:space="preserve"> </w:t>
      </w:r>
      <w:r w:rsidRPr="00AC1430">
        <w:t>target.</w:t>
      </w:r>
      <w:r>
        <w:t xml:space="preserve"> </w:t>
      </w:r>
      <w:r w:rsidRPr="00AC1430">
        <w:t>This</w:t>
      </w:r>
      <w:r>
        <w:t xml:space="preserve"> </w:t>
      </w:r>
      <w:r w:rsidRPr="00AC1430">
        <w:t>historical</w:t>
      </w:r>
      <w:r>
        <w:t xml:space="preserve"> </w:t>
      </w:r>
      <w:r w:rsidRPr="00AC1430">
        <w:t>BMP</w:t>
      </w:r>
      <w:r>
        <w:t xml:space="preserve"> </w:t>
      </w:r>
      <w:r w:rsidRPr="00AC1430">
        <w:t>implementation</w:t>
      </w:r>
      <w:r>
        <w:t xml:space="preserve"> </w:t>
      </w:r>
      <w:r w:rsidRPr="00AC1430">
        <w:t>should</w:t>
      </w:r>
      <w:r>
        <w:t xml:space="preserve"> </w:t>
      </w:r>
      <w:r w:rsidRPr="00AC1430">
        <w:t>be</w:t>
      </w:r>
      <w:r>
        <w:t xml:space="preserve"> </w:t>
      </w:r>
      <w:r w:rsidRPr="00AC1430">
        <w:t>reported</w:t>
      </w:r>
      <w:r>
        <w:t xml:space="preserve"> </w:t>
      </w:r>
      <w:r w:rsidRPr="00AC1430">
        <w:t>to</w:t>
      </w:r>
      <w:r>
        <w:t xml:space="preserve"> </w:t>
      </w:r>
      <w:r w:rsidRPr="00AC1430">
        <w:t>DEQ,</w:t>
      </w:r>
      <w:r>
        <w:t xml:space="preserve"> </w:t>
      </w:r>
      <w:r w:rsidRPr="00AC1430">
        <w:t>using</w:t>
      </w:r>
      <w:r>
        <w:t xml:space="preserve"> </w:t>
      </w:r>
      <w:r w:rsidRPr="00AC1430">
        <w:t>the</w:t>
      </w:r>
      <w:r>
        <w:t xml:space="preserve"> </w:t>
      </w:r>
      <w:r w:rsidRPr="00AC1430">
        <w:t>established</w:t>
      </w:r>
      <w:r>
        <w:t xml:space="preserve"> </w:t>
      </w:r>
      <w:r w:rsidRPr="00AC1430">
        <w:t>reporting</w:t>
      </w:r>
      <w:r>
        <w:t xml:space="preserve"> </w:t>
      </w:r>
      <w:r w:rsidRPr="00AC1430">
        <w:t>template,</w:t>
      </w:r>
      <w:r>
        <w:t xml:space="preserve"> </w:t>
      </w:r>
      <w:r w:rsidRPr="00AC1430">
        <w:t>in</w:t>
      </w:r>
      <w:r>
        <w:t xml:space="preserve"> </w:t>
      </w:r>
      <w:r w:rsidRPr="00AC1430">
        <w:t>draft</w:t>
      </w:r>
      <w:r>
        <w:t xml:space="preserve"> </w:t>
      </w:r>
      <w:r w:rsidRPr="00AC1430">
        <w:t>by</w:t>
      </w:r>
      <w:r>
        <w:t xml:space="preserve"> </w:t>
      </w:r>
      <w:r w:rsidRPr="00AC1430">
        <w:t>June</w:t>
      </w:r>
      <w:r>
        <w:t xml:space="preserve"> </w:t>
      </w:r>
      <w:r w:rsidR="006157E1">
        <w:t>15</w:t>
      </w:r>
      <w:r w:rsidRPr="00AC1430">
        <w:t>th</w:t>
      </w:r>
      <w:r>
        <w:t xml:space="preserve"> </w:t>
      </w:r>
      <w:r w:rsidRPr="00AC1430">
        <w:t>and</w:t>
      </w:r>
      <w:r>
        <w:t xml:space="preserve"> </w:t>
      </w:r>
      <w:r w:rsidRPr="00AC1430">
        <w:t>final</w:t>
      </w:r>
      <w:r>
        <w:t xml:space="preserve"> </w:t>
      </w:r>
      <w:r w:rsidRPr="00AC1430">
        <w:t>no</w:t>
      </w:r>
      <w:r>
        <w:t xml:space="preserve"> </w:t>
      </w:r>
      <w:r w:rsidRPr="00AC1430">
        <w:t>later</w:t>
      </w:r>
      <w:r>
        <w:t xml:space="preserve"> </w:t>
      </w:r>
      <w:r w:rsidRPr="00AC1430">
        <w:t>than</w:t>
      </w:r>
      <w:r>
        <w:t xml:space="preserve"> </w:t>
      </w:r>
      <w:r w:rsidRPr="00AC1430">
        <w:t>September</w:t>
      </w:r>
      <w:r>
        <w:t xml:space="preserve"> </w:t>
      </w:r>
      <w:r w:rsidRPr="00AC1430">
        <w:t>1,</w:t>
      </w:r>
      <w:r>
        <w:t xml:space="preserve"> </w:t>
      </w:r>
      <w:r w:rsidRPr="00AC1430">
        <w:t>2015,</w:t>
      </w:r>
      <w:r>
        <w:t xml:space="preserve"> </w:t>
      </w:r>
      <w:r w:rsidRPr="00AC1430">
        <w:t>to</w:t>
      </w:r>
      <w:r>
        <w:t xml:space="preserve"> </w:t>
      </w:r>
      <w:r w:rsidRPr="00AC1430">
        <w:t>support</w:t>
      </w:r>
      <w:r>
        <w:t xml:space="preserve"> </w:t>
      </w:r>
      <w:r w:rsidRPr="00AC1430">
        <w:t>the</w:t>
      </w:r>
      <w:r>
        <w:t xml:space="preserve"> </w:t>
      </w:r>
      <w:r w:rsidRPr="00AC1430">
        <w:t>calibration</w:t>
      </w:r>
      <w:r>
        <w:t xml:space="preserve"> </w:t>
      </w:r>
      <w:r w:rsidRPr="00AC1430">
        <w:t>of</w:t>
      </w:r>
      <w:r>
        <w:t xml:space="preserve"> </w:t>
      </w:r>
      <w:r w:rsidRPr="00AC1430">
        <w:t>the</w:t>
      </w:r>
      <w:r>
        <w:t xml:space="preserve"> </w:t>
      </w:r>
      <w:r w:rsidRPr="00AC1430">
        <w:t>Phase</w:t>
      </w:r>
      <w:r>
        <w:t xml:space="preserve"> </w:t>
      </w:r>
      <w:r w:rsidRPr="00AC1430">
        <w:t>6</w:t>
      </w:r>
      <w:r>
        <w:t xml:space="preserve"> </w:t>
      </w:r>
      <w:r w:rsidRPr="00AC1430">
        <w:t>model.</w:t>
      </w:r>
      <w:r>
        <w:t xml:space="preserve"> </w:t>
      </w:r>
      <w:r w:rsidRPr="00AC1430">
        <w:t>Failure</w:t>
      </w:r>
      <w:r>
        <w:t xml:space="preserve"> </w:t>
      </w:r>
      <w:r w:rsidRPr="00AC1430">
        <w:t>to</w:t>
      </w:r>
      <w:r>
        <w:t xml:space="preserve"> </w:t>
      </w:r>
      <w:r w:rsidRPr="00AC1430">
        <w:t>report</w:t>
      </w:r>
      <w:r>
        <w:t xml:space="preserve"> </w:t>
      </w:r>
      <w:r w:rsidRPr="00AC1430">
        <w:t>historical</w:t>
      </w:r>
      <w:r>
        <w:t xml:space="preserve"> </w:t>
      </w:r>
      <w:r w:rsidRPr="00AC1430">
        <w:t>BMPs</w:t>
      </w:r>
      <w:r>
        <w:t xml:space="preserve"> </w:t>
      </w:r>
      <w:r w:rsidRPr="00AC1430">
        <w:t>through</w:t>
      </w:r>
      <w:r>
        <w:t xml:space="preserve"> </w:t>
      </w:r>
      <w:r w:rsidRPr="00AC1430">
        <w:t>this</w:t>
      </w:r>
      <w:r>
        <w:t xml:space="preserve"> </w:t>
      </w:r>
      <w:r w:rsidRPr="00AC1430">
        <w:t>process</w:t>
      </w:r>
      <w:r>
        <w:t xml:space="preserve"> </w:t>
      </w:r>
      <w:r w:rsidRPr="00AC1430">
        <w:t>will</w:t>
      </w:r>
      <w:r>
        <w:t xml:space="preserve"> </w:t>
      </w:r>
      <w:r w:rsidRPr="00AC1430">
        <w:t>disadvantage</w:t>
      </w:r>
      <w:r>
        <w:t xml:space="preserve"> </w:t>
      </w:r>
      <w:r w:rsidRPr="00AC1430">
        <w:t>facilities</w:t>
      </w:r>
      <w:r>
        <w:t xml:space="preserve"> </w:t>
      </w:r>
      <w:r w:rsidRPr="00AC1430">
        <w:t>when</w:t>
      </w:r>
      <w:r>
        <w:t xml:space="preserve"> </w:t>
      </w:r>
      <w:r w:rsidRPr="00AC1430">
        <w:t>these</w:t>
      </w:r>
      <w:r>
        <w:t xml:space="preserve"> </w:t>
      </w:r>
      <w:r w:rsidRPr="00AC1430">
        <w:t>targets</w:t>
      </w:r>
      <w:r>
        <w:t xml:space="preserve"> </w:t>
      </w:r>
      <w:r w:rsidRPr="00AC1430">
        <w:t>are</w:t>
      </w:r>
      <w:r>
        <w:t xml:space="preserve"> </w:t>
      </w:r>
      <w:r w:rsidRPr="00AC1430">
        <w:t>reevaluated</w:t>
      </w:r>
      <w:r>
        <w:t xml:space="preserve"> </w:t>
      </w:r>
      <w:r w:rsidRPr="00AC1430">
        <w:t>using</w:t>
      </w:r>
      <w:r>
        <w:t xml:space="preserve"> </w:t>
      </w:r>
      <w:r w:rsidRPr="00AC1430">
        <w:t>the</w:t>
      </w:r>
      <w:r>
        <w:t xml:space="preserve"> </w:t>
      </w:r>
      <w:r w:rsidRPr="00AC1430">
        <w:t>Phase</w:t>
      </w:r>
      <w:r>
        <w:t xml:space="preserve"> </w:t>
      </w:r>
      <w:r w:rsidRPr="00AC1430">
        <w:t>6</w:t>
      </w:r>
      <w:r>
        <w:t xml:space="preserve"> </w:t>
      </w:r>
      <w:r w:rsidRPr="00AC1430">
        <w:t>model</w:t>
      </w:r>
      <w:r>
        <w:t xml:space="preserve"> </w:t>
      </w:r>
      <w:r w:rsidRPr="00AC1430">
        <w:t>in</w:t>
      </w:r>
      <w:r>
        <w:t xml:space="preserve"> </w:t>
      </w:r>
      <w:r w:rsidRPr="00AC1430">
        <w:t>2017.</w:t>
      </w:r>
    </w:p>
    <w:p w14:paraId="5FCA6751" w14:textId="77777777" w:rsidR="00CB6D76" w:rsidRPr="00AC1430" w:rsidRDefault="00CB6D76" w:rsidP="00CB6D76">
      <w:pPr>
        <w:shd w:val="clear" w:color="auto" w:fill="FFFFFF"/>
      </w:pPr>
    </w:p>
    <w:p w14:paraId="72EA6770" w14:textId="5414EF96" w:rsidR="00CB6D76" w:rsidRDefault="00CB6D76" w:rsidP="00CB6D76">
      <w:pPr>
        <w:shd w:val="clear" w:color="auto" w:fill="FFFFFF"/>
      </w:pPr>
      <w:r w:rsidRPr="007931F9">
        <w:t>An estimation of facility land uses is required to complete this calculation. The federal facilities are to provide to DEQ land uses in classifications consistent with the Chesapeake Bay Program land use classifications.</w:t>
      </w:r>
      <w:r w:rsidR="00D85D45">
        <w:t xml:space="preserve"> </w:t>
      </w:r>
      <w:r w:rsidRPr="007931F9">
        <w:t xml:space="preserve">Each of these classifications are documented and defined in the Source Data spreadsheet which can be found on the </w:t>
      </w:r>
      <w:hyperlink r:id="rId16" w:history="1">
        <w:r w:rsidRPr="007931F9">
          <w:rPr>
            <w:rStyle w:val="Hyperlink"/>
          </w:rPr>
          <w:t>Documentation page of BayFAST.org</w:t>
        </w:r>
      </w:hyperlink>
      <w:r w:rsidRPr="007931F9">
        <w:t>.</w:t>
      </w:r>
      <w:r w:rsidR="00D85D45">
        <w:t xml:space="preserve"> </w:t>
      </w:r>
      <w:r w:rsidRPr="007931F9">
        <w:t>Land uses classes may be provided for each classification or grouped to include at a minimum: agriculture, pervious urban, impervious urban, and</w:t>
      </w:r>
      <w:r w:rsidR="006157E1" w:rsidRPr="006157E1">
        <w:t xml:space="preserve"> </w:t>
      </w:r>
      <w:r w:rsidR="006157E1">
        <w:t>natural (forest, unfertilized grass, wetlands, water).</w:t>
      </w:r>
    </w:p>
    <w:p w14:paraId="258F2BCD" w14:textId="77777777" w:rsidR="00CB6D76" w:rsidRPr="00AC1430" w:rsidRDefault="00CB6D76" w:rsidP="00CB6D76">
      <w:pPr>
        <w:shd w:val="clear" w:color="auto" w:fill="FFFFFF"/>
      </w:pPr>
    </w:p>
    <w:p w14:paraId="0090118C" w14:textId="77777777" w:rsidR="00CB6D76" w:rsidRDefault="00CB6D76" w:rsidP="00CB6D76">
      <w:pPr>
        <w:shd w:val="clear" w:color="auto" w:fill="FFFFFF"/>
      </w:pPr>
      <w:r w:rsidRPr="00AC1430">
        <w:t>Federal</w:t>
      </w:r>
      <w:r>
        <w:t xml:space="preserve"> </w:t>
      </w:r>
      <w:r w:rsidRPr="00AC1430">
        <w:t>facilities</w:t>
      </w:r>
      <w:r>
        <w:t xml:space="preserve"> </w:t>
      </w:r>
      <w:r w:rsidRPr="00AC1430">
        <w:t>are</w:t>
      </w:r>
      <w:r>
        <w:t xml:space="preserve"> </w:t>
      </w:r>
      <w:r w:rsidRPr="00AC1430">
        <w:t>expected</w:t>
      </w:r>
      <w:r>
        <w:t xml:space="preserve"> </w:t>
      </w:r>
      <w:r w:rsidRPr="00AC1430">
        <w:t>to</w:t>
      </w:r>
      <w:r>
        <w:t xml:space="preserve"> </w:t>
      </w:r>
      <w:r w:rsidRPr="00AC1430">
        <w:t>comply</w:t>
      </w:r>
      <w:r>
        <w:t xml:space="preserve"> </w:t>
      </w:r>
      <w:r w:rsidRPr="00AC1430">
        <w:t>with</w:t>
      </w:r>
      <w:r>
        <w:t xml:space="preserve"> </w:t>
      </w:r>
      <w:r w:rsidRPr="00AC1430">
        <w:t>permits</w:t>
      </w:r>
      <w:r>
        <w:t xml:space="preserve"> </w:t>
      </w:r>
      <w:r w:rsidRPr="00AC1430">
        <w:t>that</w:t>
      </w:r>
      <w:r>
        <w:t xml:space="preserve"> </w:t>
      </w:r>
      <w:r w:rsidRPr="00AC1430">
        <w:t>cover</w:t>
      </w:r>
      <w:r>
        <w:t xml:space="preserve"> </w:t>
      </w:r>
      <w:r w:rsidRPr="00AC1430">
        <w:t>the</w:t>
      </w:r>
      <w:r>
        <w:t xml:space="preserve"> </w:t>
      </w:r>
      <w:r w:rsidRPr="00AC1430">
        <w:t>facility</w:t>
      </w:r>
      <w:r>
        <w:t xml:space="preserve"> </w:t>
      </w:r>
      <w:r w:rsidRPr="00AC1430">
        <w:t>or</w:t>
      </w:r>
      <w:r>
        <w:t xml:space="preserve"> </w:t>
      </w:r>
      <w:r w:rsidRPr="00AC1430">
        <w:t>a</w:t>
      </w:r>
      <w:r>
        <w:t xml:space="preserve"> </w:t>
      </w:r>
      <w:r w:rsidRPr="00AC1430">
        <w:t>portion</w:t>
      </w:r>
      <w:r>
        <w:t xml:space="preserve"> </w:t>
      </w:r>
      <w:r w:rsidRPr="00AC1430">
        <w:t>of</w:t>
      </w:r>
      <w:r>
        <w:t xml:space="preserve"> </w:t>
      </w:r>
      <w:r w:rsidRPr="00AC1430">
        <w:t>the</w:t>
      </w:r>
      <w:r>
        <w:t xml:space="preserve"> </w:t>
      </w:r>
      <w:r w:rsidRPr="00AC1430">
        <w:t>facility</w:t>
      </w:r>
      <w:r>
        <w:t xml:space="preserve"> </w:t>
      </w:r>
      <w:r w:rsidRPr="00AC1430">
        <w:t>and</w:t>
      </w:r>
      <w:r>
        <w:t xml:space="preserve"> </w:t>
      </w:r>
      <w:r w:rsidRPr="00AC1430">
        <w:t>to</w:t>
      </w:r>
      <w:r>
        <w:t xml:space="preserve"> </w:t>
      </w:r>
      <w:r w:rsidRPr="00AC1430">
        <w:t>act</w:t>
      </w:r>
      <w:r>
        <w:t xml:space="preserve"> </w:t>
      </w:r>
      <w:r w:rsidRPr="00AC1430">
        <w:t>consistently</w:t>
      </w:r>
      <w:r>
        <w:t xml:space="preserve"> </w:t>
      </w:r>
      <w:r w:rsidRPr="00AC1430">
        <w:t>with</w:t>
      </w:r>
      <w:r>
        <w:t xml:space="preserve"> </w:t>
      </w:r>
      <w:r w:rsidRPr="00AC1430">
        <w:t>relevant</w:t>
      </w:r>
      <w:r>
        <w:t xml:space="preserve"> </w:t>
      </w:r>
      <w:r w:rsidRPr="00AC1430">
        <w:t>local</w:t>
      </w:r>
      <w:r>
        <w:t xml:space="preserve"> </w:t>
      </w:r>
      <w:r w:rsidRPr="00AC1430">
        <w:t>TMDLs</w:t>
      </w:r>
      <w:r>
        <w:t xml:space="preserve"> </w:t>
      </w:r>
      <w:r w:rsidRPr="00AC1430">
        <w:t>and</w:t>
      </w:r>
      <w:r>
        <w:t xml:space="preserve"> </w:t>
      </w:r>
      <w:r w:rsidRPr="00AC1430">
        <w:t>the</w:t>
      </w:r>
      <w:r>
        <w:t xml:space="preserve"> </w:t>
      </w:r>
      <w:r w:rsidRPr="00AC1430">
        <w:t>Bay</w:t>
      </w:r>
      <w:r>
        <w:t xml:space="preserve"> </w:t>
      </w:r>
      <w:r w:rsidRPr="00AC1430">
        <w:t>TMDL.</w:t>
      </w:r>
      <w:r>
        <w:t xml:space="preserve"> </w:t>
      </w:r>
      <w:r w:rsidRPr="00AC1430">
        <w:t>Where</w:t>
      </w:r>
      <w:r>
        <w:t xml:space="preserve"> </w:t>
      </w:r>
      <w:r w:rsidRPr="00AC1430">
        <w:t>there</w:t>
      </w:r>
      <w:r>
        <w:t xml:space="preserve"> </w:t>
      </w:r>
      <w:r w:rsidRPr="00AC1430">
        <w:t>are</w:t>
      </w:r>
      <w:r>
        <w:t xml:space="preserve"> </w:t>
      </w:r>
      <w:r w:rsidRPr="00AC1430">
        <w:t>also</w:t>
      </w:r>
      <w:r>
        <w:t xml:space="preserve"> </w:t>
      </w:r>
      <w:r w:rsidRPr="00AC1430">
        <w:t>local</w:t>
      </w:r>
      <w:r>
        <w:t xml:space="preserve"> </w:t>
      </w:r>
      <w:r w:rsidRPr="00AC1430">
        <w:t>TMDLs</w:t>
      </w:r>
      <w:r>
        <w:t xml:space="preserve"> </w:t>
      </w:r>
      <w:r w:rsidRPr="00AC1430">
        <w:t>for</w:t>
      </w:r>
      <w:r>
        <w:t xml:space="preserve"> </w:t>
      </w:r>
      <w:r w:rsidRPr="00AC1430">
        <w:t>nitrogen,</w:t>
      </w:r>
      <w:r>
        <w:t xml:space="preserve"> </w:t>
      </w:r>
      <w:r w:rsidRPr="00AC1430">
        <w:t>phosphorus</w:t>
      </w:r>
      <w:r>
        <w:t xml:space="preserve"> </w:t>
      </w:r>
      <w:r w:rsidRPr="00AC1430">
        <w:t>and</w:t>
      </w:r>
      <w:r>
        <w:t xml:space="preserve"> </w:t>
      </w:r>
      <w:r w:rsidRPr="00AC1430">
        <w:t>sediment,</w:t>
      </w:r>
      <w:r>
        <w:t xml:space="preserve"> </w:t>
      </w:r>
      <w:r w:rsidRPr="00AC1430">
        <w:t>the</w:t>
      </w:r>
      <w:r>
        <w:t xml:space="preserve"> </w:t>
      </w:r>
      <w:r w:rsidRPr="00AC1430">
        <w:t>more</w:t>
      </w:r>
      <w:r>
        <w:t xml:space="preserve"> </w:t>
      </w:r>
      <w:r w:rsidRPr="00AC1430">
        <w:t>stringent</w:t>
      </w:r>
      <w:r>
        <w:t xml:space="preserve"> </w:t>
      </w:r>
      <w:r w:rsidRPr="00AC1430">
        <w:t>of</w:t>
      </w:r>
      <w:r>
        <w:t xml:space="preserve"> </w:t>
      </w:r>
      <w:r w:rsidRPr="00AC1430">
        <w:t>the</w:t>
      </w:r>
      <w:r>
        <w:t xml:space="preserve"> </w:t>
      </w:r>
      <w:r w:rsidRPr="00AC1430">
        <w:t>TMDLs</w:t>
      </w:r>
      <w:r>
        <w:t xml:space="preserve"> </w:t>
      </w:r>
      <w:r w:rsidRPr="00AC1430">
        <w:t>will</w:t>
      </w:r>
      <w:r>
        <w:t xml:space="preserve"> </w:t>
      </w:r>
      <w:r w:rsidRPr="00AC1430">
        <w:t>apply.</w:t>
      </w:r>
      <w:r>
        <w:t xml:space="preserve"> </w:t>
      </w:r>
      <w:r w:rsidRPr="00AC1430">
        <w:t>To</w:t>
      </w:r>
      <w:r>
        <w:t xml:space="preserve"> </w:t>
      </w:r>
      <w:r w:rsidRPr="00AC1430">
        <w:t>ensure</w:t>
      </w:r>
      <w:r>
        <w:t xml:space="preserve"> </w:t>
      </w:r>
      <w:r w:rsidRPr="00AC1430">
        <w:t>consistency</w:t>
      </w:r>
      <w:r>
        <w:t xml:space="preserve"> </w:t>
      </w:r>
      <w:r w:rsidRPr="00AC1430">
        <w:t>of</w:t>
      </w:r>
      <w:r>
        <w:t xml:space="preserve"> </w:t>
      </w:r>
      <w:r w:rsidRPr="00AC1430">
        <w:t>these</w:t>
      </w:r>
      <w:r>
        <w:t xml:space="preserve"> </w:t>
      </w:r>
      <w:r w:rsidRPr="00AC1430">
        <w:t>federal</w:t>
      </w:r>
      <w:r>
        <w:t xml:space="preserve"> </w:t>
      </w:r>
      <w:r w:rsidRPr="00AC1430">
        <w:t>targets</w:t>
      </w:r>
      <w:r>
        <w:t xml:space="preserve"> </w:t>
      </w:r>
      <w:r w:rsidRPr="00AC1430">
        <w:t>with</w:t>
      </w:r>
      <w:r>
        <w:t xml:space="preserve"> </w:t>
      </w:r>
      <w:r w:rsidRPr="00AC1430">
        <w:t>MS4</w:t>
      </w:r>
      <w:r>
        <w:t xml:space="preserve"> </w:t>
      </w:r>
      <w:r w:rsidRPr="00AC1430">
        <w:t>permit</w:t>
      </w:r>
      <w:r>
        <w:t xml:space="preserve"> </w:t>
      </w:r>
      <w:r w:rsidRPr="00AC1430">
        <w:t>requirements,</w:t>
      </w:r>
      <w:r>
        <w:t xml:space="preserve"> </w:t>
      </w:r>
      <w:r w:rsidRPr="00AC1430">
        <w:t>Federal</w:t>
      </w:r>
      <w:r>
        <w:t xml:space="preserve"> </w:t>
      </w:r>
      <w:r w:rsidRPr="00AC1430">
        <w:t>facilities</w:t>
      </w:r>
      <w:r>
        <w:t xml:space="preserve"> </w:t>
      </w:r>
      <w:r w:rsidRPr="00AC1430">
        <w:t>in</w:t>
      </w:r>
      <w:r>
        <w:t xml:space="preserve"> </w:t>
      </w:r>
      <w:r w:rsidRPr="00AC1430">
        <w:t>Virginia</w:t>
      </w:r>
      <w:r>
        <w:t xml:space="preserve"> </w:t>
      </w:r>
      <w:r w:rsidRPr="00AC1430">
        <w:t>that</w:t>
      </w:r>
      <w:r>
        <w:t xml:space="preserve"> </w:t>
      </w:r>
      <w:r w:rsidRPr="00AC1430">
        <w:t>have</w:t>
      </w:r>
      <w:r>
        <w:t xml:space="preserve"> </w:t>
      </w:r>
      <w:r w:rsidRPr="00AC1430">
        <w:t>MS4</w:t>
      </w:r>
      <w:r>
        <w:t xml:space="preserve"> </w:t>
      </w:r>
      <w:r w:rsidRPr="00AC1430">
        <w:t>permits</w:t>
      </w:r>
      <w:r>
        <w:t xml:space="preserve"> </w:t>
      </w:r>
      <w:r w:rsidRPr="00AC1430">
        <w:t>should</w:t>
      </w:r>
      <w:r>
        <w:t xml:space="preserve"> </w:t>
      </w:r>
      <w:r w:rsidRPr="00AC1430">
        <w:t>provide</w:t>
      </w:r>
      <w:r>
        <w:t xml:space="preserve"> </w:t>
      </w:r>
      <w:r w:rsidRPr="00AC1430">
        <w:t>the</w:t>
      </w:r>
      <w:r>
        <w:t xml:space="preserve"> </w:t>
      </w:r>
      <w:r w:rsidRPr="00AC1430">
        <w:t>load</w:t>
      </w:r>
      <w:r>
        <w:t xml:space="preserve"> </w:t>
      </w:r>
      <w:r w:rsidRPr="00AC1430">
        <w:t>calculations,</w:t>
      </w:r>
      <w:r>
        <w:t xml:space="preserve"> </w:t>
      </w:r>
      <w:r w:rsidRPr="00AC1430">
        <w:t>including</w:t>
      </w:r>
      <w:r>
        <w:t xml:space="preserve"> </w:t>
      </w:r>
      <w:r w:rsidRPr="00AC1430">
        <w:t>the</w:t>
      </w:r>
      <w:r>
        <w:t xml:space="preserve"> </w:t>
      </w:r>
      <w:r w:rsidRPr="00AC1430">
        <w:t>land</w:t>
      </w:r>
      <w:r>
        <w:t xml:space="preserve"> </w:t>
      </w:r>
      <w:r w:rsidRPr="00AC1430">
        <w:t>use</w:t>
      </w:r>
      <w:r>
        <w:t xml:space="preserve"> </w:t>
      </w:r>
      <w:r w:rsidRPr="00AC1430">
        <w:t>acres,</w:t>
      </w:r>
      <w:r>
        <w:t xml:space="preserve"> </w:t>
      </w:r>
      <w:r w:rsidRPr="00AC1430">
        <w:t>for</w:t>
      </w:r>
      <w:r>
        <w:t xml:space="preserve"> </w:t>
      </w:r>
      <w:r w:rsidRPr="00AC1430">
        <w:t>their</w:t>
      </w:r>
      <w:r>
        <w:t xml:space="preserve"> </w:t>
      </w:r>
      <w:r w:rsidRPr="00AC1430">
        <w:t>permitted</w:t>
      </w:r>
      <w:r>
        <w:t xml:space="preserve"> </w:t>
      </w:r>
      <w:r w:rsidRPr="00AC1430">
        <w:t>area</w:t>
      </w:r>
      <w:r>
        <w:t xml:space="preserve"> </w:t>
      </w:r>
      <w:r w:rsidRPr="00AC1430">
        <w:t>based</w:t>
      </w:r>
      <w:r>
        <w:t xml:space="preserve"> </w:t>
      </w:r>
      <w:r w:rsidRPr="00AC1430">
        <w:t>on</w:t>
      </w:r>
      <w:r>
        <w:t xml:space="preserve"> </w:t>
      </w:r>
      <w:r w:rsidRPr="00AC1430">
        <w:t>the</w:t>
      </w:r>
      <w:r>
        <w:t xml:space="preserve"> </w:t>
      </w:r>
      <w:r w:rsidRPr="00AC1430">
        <w:t>MS4</w:t>
      </w:r>
      <w:r>
        <w:t xml:space="preserve"> </w:t>
      </w:r>
      <w:r w:rsidRPr="00AC1430">
        <w:t>guidance.</w:t>
      </w:r>
      <w:r>
        <w:t xml:space="preserve"> </w:t>
      </w:r>
      <w:r w:rsidRPr="00AC1430">
        <w:t>The</w:t>
      </w:r>
      <w:r>
        <w:t xml:space="preserve"> </w:t>
      </w:r>
      <w:r w:rsidRPr="00AC1430">
        <w:t>5%</w:t>
      </w:r>
      <w:r>
        <w:t xml:space="preserve"> </w:t>
      </w:r>
      <w:r w:rsidRPr="00AC1430">
        <w:t>reduction</w:t>
      </w:r>
      <w:r>
        <w:t xml:space="preserve"> </w:t>
      </w:r>
      <w:r w:rsidRPr="00AC1430">
        <w:t>loads</w:t>
      </w:r>
      <w:r>
        <w:t xml:space="preserve"> </w:t>
      </w:r>
      <w:r w:rsidRPr="00AC1430">
        <w:t>for</w:t>
      </w:r>
      <w:r>
        <w:t xml:space="preserve"> </w:t>
      </w:r>
      <w:r w:rsidRPr="00AC1430">
        <w:t>the</w:t>
      </w:r>
      <w:r>
        <w:t xml:space="preserve"> </w:t>
      </w:r>
      <w:r w:rsidRPr="00AC1430">
        <w:t>first</w:t>
      </w:r>
      <w:r>
        <w:t xml:space="preserve"> </w:t>
      </w:r>
      <w:r w:rsidRPr="00AC1430">
        <w:t>permit</w:t>
      </w:r>
      <w:r>
        <w:t xml:space="preserve"> </w:t>
      </w:r>
      <w:r w:rsidRPr="00AC1430">
        <w:t>cycle</w:t>
      </w:r>
      <w:r>
        <w:t xml:space="preserve"> </w:t>
      </w:r>
      <w:r w:rsidRPr="00AC1430">
        <w:t>will</w:t>
      </w:r>
      <w:r>
        <w:t xml:space="preserve"> </w:t>
      </w:r>
      <w:r w:rsidRPr="00AC1430">
        <w:t>be</w:t>
      </w:r>
      <w:r>
        <w:t xml:space="preserve"> </w:t>
      </w:r>
      <w:r w:rsidRPr="00AC1430">
        <w:t>used</w:t>
      </w:r>
      <w:r>
        <w:t xml:space="preserve"> </w:t>
      </w:r>
      <w:r w:rsidRPr="00AC1430">
        <w:t>instead</w:t>
      </w:r>
      <w:r>
        <w:t xml:space="preserve"> </w:t>
      </w:r>
      <w:r w:rsidRPr="00AC1430">
        <w:t>of</w:t>
      </w:r>
      <w:r>
        <w:t xml:space="preserve"> </w:t>
      </w:r>
      <w:r w:rsidRPr="00AC1430">
        <w:t>the</w:t>
      </w:r>
      <w:r>
        <w:t xml:space="preserve"> </w:t>
      </w:r>
      <w:r w:rsidRPr="00AC1430">
        <w:t>above</w:t>
      </w:r>
      <w:r>
        <w:t xml:space="preserve"> </w:t>
      </w:r>
      <w:r w:rsidRPr="00AC1430">
        <w:t>2017</w:t>
      </w:r>
      <w:r>
        <w:t xml:space="preserve"> </w:t>
      </w:r>
      <w:r w:rsidRPr="00AC1430">
        <w:t>target</w:t>
      </w:r>
      <w:r>
        <w:t xml:space="preserve"> </w:t>
      </w:r>
      <w:r w:rsidRPr="00AC1430">
        <w:t>calculation</w:t>
      </w:r>
      <w:r>
        <w:t xml:space="preserve"> </w:t>
      </w:r>
      <w:r w:rsidRPr="00AC1430">
        <w:t>approach</w:t>
      </w:r>
      <w:r>
        <w:t xml:space="preserve"> </w:t>
      </w:r>
      <w:r w:rsidRPr="00AC1430">
        <w:t>for</w:t>
      </w:r>
      <w:r>
        <w:t xml:space="preserve"> </w:t>
      </w:r>
      <w:r w:rsidRPr="00AC1430">
        <w:t>the</w:t>
      </w:r>
      <w:r>
        <w:t xml:space="preserve"> </w:t>
      </w:r>
      <w:r w:rsidRPr="00AC1430">
        <w:t>regulated</w:t>
      </w:r>
      <w:r>
        <w:t xml:space="preserve"> </w:t>
      </w:r>
      <w:r w:rsidRPr="00AC1430">
        <w:t>area.</w:t>
      </w:r>
      <w:r>
        <w:t xml:space="preserve"> </w:t>
      </w:r>
      <w:r w:rsidRPr="00AC1430">
        <w:t>The</w:t>
      </w:r>
      <w:r>
        <w:t xml:space="preserve"> </w:t>
      </w:r>
      <w:r w:rsidRPr="00AC1430">
        <w:t>100%</w:t>
      </w:r>
      <w:r>
        <w:t xml:space="preserve"> </w:t>
      </w:r>
      <w:r w:rsidRPr="00AC1430">
        <w:t>MS4</w:t>
      </w:r>
      <w:r>
        <w:t xml:space="preserve"> </w:t>
      </w:r>
      <w:r w:rsidRPr="00AC1430">
        <w:t>reduction</w:t>
      </w:r>
      <w:r>
        <w:t xml:space="preserve"> </w:t>
      </w:r>
      <w:r w:rsidRPr="00AC1430">
        <w:t>load</w:t>
      </w:r>
      <w:r>
        <w:t xml:space="preserve"> </w:t>
      </w:r>
      <w:r w:rsidRPr="00AC1430">
        <w:t>(twenty</w:t>
      </w:r>
      <w:r>
        <w:t xml:space="preserve"> </w:t>
      </w:r>
      <w:r w:rsidRPr="00AC1430">
        <w:t>times</w:t>
      </w:r>
      <w:r>
        <w:t xml:space="preserve"> </w:t>
      </w:r>
      <w:r w:rsidRPr="00AC1430">
        <w:t>the</w:t>
      </w:r>
      <w:r>
        <w:t xml:space="preserve"> </w:t>
      </w:r>
      <w:r w:rsidRPr="00AC1430">
        <w:t>5%</w:t>
      </w:r>
      <w:r>
        <w:t xml:space="preserve"> </w:t>
      </w:r>
      <w:r w:rsidRPr="00AC1430">
        <w:t>reduction</w:t>
      </w:r>
      <w:r>
        <w:t xml:space="preserve"> </w:t>
      </w:r>
      <w:r w:rsidRPr="00AC1430">
        <w:t>load)</w:t>
      </w:r>
      <w:r>
        <w:t xml:space="preserve"> </w:t>
      </w:r>
      <w:r w:rsidRPr="00AC1430">
        <w:t>will</w:t>
      </w:r>
      <w:r>
        <w:t xml:space="preserve"> </w:t>
      </w:r>
      <w:r w:rsidRPr="00AC1430">
        <w:t>be</w:t>
      </w:r>
      <w:r>
        <w:t xml:space="preserve"> </w:t>
      </w:r>
      <w:r w:rsidRPr="00AC1430">
        <w:t>substituted</w:t>
      </w:r>
      <w:r>
        <w:t xml:space="preserve"> </w:t>
      </w:r>
      <w:r w:rsidRPr="00AC1430">
        <w:t>for</w:t>
      </w:r>
      <w:r>
        <w:t xml:space="preserve"> </w:t>
      </w:r>
      <w:r w:rsidRPr="00AC1430">
        <w:t>the</w:t>
      </w:r>
      <w:r>
        <w:t xml:space="preserve"> </w:t>
      </w:r>
      <w:r w:rsidRPr="00AC1430">
        <w:t>2025</w:t>
      </w:r>
      <w:r>
        <w:t xml:space="preserve"> </w:t>
      </w:r>
      <w:r w:rsidRPr="00AC1430">
        <w:t>target</w:t>
      </w:r>
      <w:r>
        <w:t xml:space="preserve"> </w:t>
      </w:r>
      <w:r w:rsidRPr="00AC1430">
        <w:t>calculation</w:t>
      </w:r>
      <w:r>
        <w:t xml:space="preserve"> </w:t>
      </w:r>
      <w:r w:rsidRPr="00AC1430">
        <w:t>approach</w:t>
      </w:r>
      <w:r>
        <w:t xml:space="preserve"> </w:t>
      </w:r>
      <w:r w:rsidRPr="00AC1430">
        <w:t>for</w:t>
      </w:r>
      <w:r>
        <w:t xml:space="preserve"> </w:t>
      </w:r>
      <w:r w:rsidRPr="00AC1430">
        <w:t>the</w:t>
      </w:r>
      <w:r>
        <w:t xml:space="preserve"> </w:t>
      </w:r>
      <w:r w:rsidRPr="00AC1430">
        <w:t>regulated</w:t>
      </w:r>
      <w:r>
        <w:t xml:space="preserve"> </w:t>
      </w:r>
      <w:r w:rsidRPr="00AC1430">
        <w:t>area.</w:t>
      </w:r>
    </w:p>
    <w:p w14:paraId="31FDD292" w14:textId="77777777" w:rsidR="00CB6D76" w:rsidRPr="00AC1430" w:rsidRDefault="00CB6D76" w:rsidP="00CB6D76">
      <w:pPr>
        <w:shd w:val="clear" w:color="auto" w:fill="FFFFFF"/>
      </w:pPr>
    </w:p>
    <w:p w14:paraId="7183F30B" w14:textId="645B2B1B" w:rsidR="00CB6D76" w:rsidRPr="00AC1430" w:rsidRDefault="00CB6D76" w:rsidP="00CB6D76">
      <w:pPr>
        <w:rPr>
          <w:b/>
        </w:rPr>
      </w:pPr>
      <w:r w:rsidRPr="00AC1430">
        <w:rPr>
          <w:b/>
        </w:rPr>
        <w:t xml:space="preserve">Data </w:t>
      </w:r>
      <w:r w:rsidR="00FF4210">
        <w:rPr>
          <w:b/>
        </w:rPr>
        <w:t>required</w:t>
      </w:r>
      <w:r w:rsidRPr="00AC1430">
        <w:rPr>
          <w:b/>
        </w:rPr>
        <w:t>:</w:t>
      </w:r>
    </w:p>
    <w:p w14:paraId="6E0FE7B0" w14:textId="42383FE8" w:rsidR="00CB6D76" w:rsidRPr="00AC1430" w:rsidRDefault="001757BA" w:rsidP="00CB6D76">
      <w:pPr>
        <w:pStyle w:val="ListParagraph"/>
        <w:numPr>
          <w:ilvl w:val="0"/>
          <w:numId w:val="18"/>
        </w:numPr>
      </w:pPr>
      <w:r w:rsidRPr="00AC1430">
        <w:t xml:space="preserve">Loads for </w:t>
      </w:r>
      <w:r>
        <w:t xml:space="preserve">Virginia’s </w:t>
      </w:r>
      <w:r w:rsidRPr="00AC1430">
        <w:t>2025</w:t>
      </w:r>
      <w:r>
        <w:t xml:space="preserve"> </w:t>
      </w:r>
      <w:r w:rsidR="00CB6D76" w:rsidRPr="00AC1430">
        <w:t xml:space="preserve">Watershed Implementation Plan </w:t>
      </w:r>
      <w:r>
        <w:t>scenario</w:t>
      </w:r>
      <w:r w:rsidRPr="00AC1430">
        <w:t xml:space="preserve"> </w:t>
      </w:r>
      <w:r w:rsidR="00CB6D76" w:rsidRPr="00AC1430">
        <w:t>that includes loads by major land use and state-major basin</w:t>
      </w:r>
      <w:r>
        <w:t xml:space="preserve"> (CBPO/Virginia - Completed)</w:t>
      </w:r>
    </w:p>
    <w:p w14:paraId="733848BD" w14:textId="02F88F23" w:rsidR="00CB6D76" w:rsidRPr="00AC1430" w:rsidRDefault="00CB6D76" w:rsidP="00CB6D76">
      <w:pPr>
        <w:pStyle w:val="ListParagraph"/>
        <w:numPr>
          <w:ilvl w:val="0"/>
          <w:numId w:val="18"/>
        </w:numPr>
      </w:pPr>
      <w:r w:rsidRPr="00AC1430">
        <w:t>Loads for a scenario with no BMPs using 2010 land use, septics, and animal populations by major land use and s</w:t>
      </w:r>
      <w:r w:rsidR="008879C9">
        <w:t>t</w:t>
      </w:r>
      <w:r w:rsidRPr="00AC1430">
        <w:t>ate-major basin</w:t>
      </w:r>
      <w:r w:rsidR="001757BA" w:rsidRPr="001757BA">
        <w:t xml:space="preserve"> </w:t>
      </w:r>
      <w:r w:rsidR="001757BA">
        <w:t>(CBPO/Virginia - Completed)</w:t>
      </w:r>
    </w:p>
    <w:p w14:paraId="514B79F6" w14:textId="43FA20F6" w:rsidR="00CB6D76" w:rsidRPr="00AC1430" w:rsidRDefault="00CB6D76" w:rsidP="00CB6D76">
      <w:pPr>
        <w:pStyle w:val="ListParagraph"/>
        <w:numPr>
          <w:ilvl w:val="0"/>
          <w:numId w:val="18"/>
        </w:numPr>
      </w:pPr>
      <w:r w:rsidRPr="00AC1430">
        <w:t>Calculated differences between the WIP 2025 and 2010 No Action scenarios by major land use and state-major basin</w:t>
      </w:r>
      <w:r w:rsidR="001757BA">
        <w:t xml:space="preserve"> (Virginia - Completed)</w:t>
      </w:r>
    </w:p>
    <w:p w14:paraId="5792C395" w14:textId="75367211" w:rsidR="00CB6D76" w:rsidRPr="00AC1430" w:rsidRDefault="00CB6D76" w:rsidP="00CB6D76">
      <w:pPr>
        <w:pStyle w:val="ListParagraph"/>
        <w:numPr>
          <w:ilvl w:val="0"/>
          <w:numId w:val="18"/>
        </w:numPr>
      </w:pPr>
      <w:r w:rsidRPr="00AC1430">
        <w:t>Acres of each land use on each federal facility</w:t>
      </w:r>
      <w:r w:rsidR="001757BA">
        <w:t xml:space="preserve"> (Federal Facilities/Agencies)</w:t>
      </w:r>
    </w:p>
    <w:p w14:paraId="34661694" w14:textId="1497DBC1" w:rsidR="00CB6D76" w:rsidRDefault="00CB6D76" w:rsidP="00CB6D76">
      <w:pPr>
        <w:pStyle w:val="ListParagraph"/>
        <w:numPr>
          <w:ilvl w:val="0"/>
          <w:numId w:val="18"/>
        </w:numPr>
      </w:pPr>
      <w:r w:rsidRPr="00AC1430">
        <w:t xml:space="preserve">Acres of each land use and calculated 5% first permit cycle reduction on each federal facility MS4 </w:t>
      </w:r>
      <w:r>
        <w:t>area</w:t>
      </w:r>
      <w:r w:rsidR="001757BA">
        <w:t xml:space="preserve"> (Federal Facilities with MS4 permits)</w:t>
      </w:r>
    </w:p>
    <w:p w14:paraId="4B7CF160" w14:textId="77777777" w:rsidR="00CB6D76" w:rsidRDefault="00CB6D76" w:rsidP="00CB6D76">
      <w:pPr>
        <w:pStyle w:val="Heading1"/>
      </w:pPr>
      <w:r>
        <w:t>West Virginia</w:t>
      </w:r>
    </w:p>
    <w:p w14:paraId="1344BFE7" w14:textId="0DC78DF5" w:rsidR="00CB6D76" w:rsidRDefault="00CB6D76" w:rsidP="00CB6D76">
      <w:r>
        <w:t>The Department of Environmental Protection (DEP) has established permits that overlap some of the federal facilities. DEP has indicated that t</w:t>
      </w:r>
      <w:r w:rsidRPr="008F3FF2">
        <w:t>hose</w:t>
      </w:r>
      <w:r>
        <w:t xml:space="preserve"> </w:t>
      </w:r>
      <w:r w:rsidRPr="008F3FF2">
        <w:t>facilities</w:t>
      </w:r>
      <w:r>
        <w:t xml:space="preserve"> </w:t>
      </w:r>
      <w:r w:rsidRPr="008F3FF2">
        <w:t>with</w:t>
      </w:r>
      <w:r>
        <w:t xml:space="preserve"> </w:t>
      </w:r>
      <w:r w:rsidRPr="008F3FF2">
        <w:t>the</w:t>
      </w:r>
      <w:r>
        <w:t xml:space="preserve"> </w:t>
      </w:r>
      <w:r w:rsidRPr="008F3FF2">
        <w:t>greatest</w:t>
      </w:r>
      <w:r>
        <w:t xml:space="preserve"> </w:t>
      </w:r>
      <w:r w:rsidRPr="008F3FF2">
        <w:t>urban</w:t>
      </w:r>
      <w:r>
        <w:t xml:space="preserve"> </w:t>
      </w:r>
      <w:r w:rsidRPr="008F3FF2">
        <w:t>load</w:t>
      </w:r>
      <w:r>
        <w:t xml:space="preserve"> </w:t>
      </w:r>
      <w:r w:rsidRPr="008F3FF2">
        <w:t>are</w:t>
      </w:r>
      <w:r>
        <w:t xml:space="preserve"> </w:t>
      </w:r>
      <w:r w:rsidRPr="008F3FF2">
        <w:t>already</w:t>
      </w:r>
      <w:r>
        <w:t xml:space="preserve"> </w:t>
      </w:r>
      <w:r w:rsidRPr="008F3FF2">
        <w:t>under</w:t>
      </w:r>
      <w:r>
        <w:t xml:space="preserve"> </w:t>
      </w:r>
      <w:r w:rsidRPr="008F3FF2">
        <w:t>permits</w:t>
      </w:r>
      <w:r>
        <w:t xml:space="preserve"> </w:t>
      </w:r>
      <w:r w:rsidRPr="008F3FF2">
        <w:t>that</w:t>
      </w:r>
      <w:r>
        <w:t xml:space="preserve"> </w:t>
      </w:r>
      <w:r w:rsidRPr="008F3FF2">
        <w:t>require</w:t>
      </w:r>
      <w:r>
        <w:t xml:space="preserve"> </w:t>
      </w:r>
      <w:r w:rsidRPr="008F3FF2">
        <w:t>reductions</w:t>
      </w:r>
      <w:r>
        <w:t xml:space="preserve"> </w:t>
      </w:r>
      <w:r w:rsidRPr="008F3FF2">
        <w:t>consistent</w:t>
      </w:r>
      <w:r>
        <w:t xml:space="preserve"> </w:t>
      </w:r>
      <w:r w:rsidRPr="008F3FF2">
        <w:t>with</w:t>
      </w:r>
      <w:r>
        <w:t xml:space="preserve"> </w:t>
      </w:r>
      <w:r w:rsidRPr="008F3FF2">
        <w:t>the</w:t>
      </w:r>
      <w:r>
        <w:t xml:space="preserve"> </w:t>
      </w:r>
      <w:r w:rsidRPr="008F3FF2">
        <w:t>Bay</w:t>
      </w:r>
      <w:r>
        <w:t xml:space="preserve"> </w:t>
      </w:r>
      <w:r w:rsidRPr="008F3FF2">
        <w:t>TMDL.</w:t>
      </w:r>
      <w:r>
        <w:t xml:space="preserve"> Where permits do not include numeric reductions, numeric targets can be provided using the WIP, as described in the EPA default method. </w:t>
      </w:r>
      <w:r w:rsidR="00AD0CF0">
        <w:t>If WV chooses not to develop targets, EPA will develop targets and provide them to federal facilities in WV</w:t>
      </w:r>
      <w:r w:rsidR="00830DD2">
        <w:t xml:space="preserve"> using the EPA default method. </w:t>
      </w:r>
      <w:r w:rsidR="00AD0CF0">
        <w:t>EPA is still having discussions with WVDEP on this issue.</w:t>
      </w:r>
    </w:p>
    <w:p w14:paraId="4F82B418" w14:textId="77777777" w:rsidR="00CB6D76" w:rsidRDefault="00CB6D76" w:rsidP="00CB6D76">
      <w:pPr>
        <w:pStyle w:val="Heading1"/>
      </w:pPr>
      <w:r>
        <w:t>Delaware</w:t>
      </w:r>
    </w:p>
    <w:p w14:paraId="6443D8E1" w14:textId="77777777" w:rsidR="00CB6D76" w:rsidRDefault="00CB6D76" w:rsidP="00CB6D76">
      <w:r>
        <w:t xml:space="preserve">Not applicable: no federal lands identified. </w:t>
      </w:r>
    </w:p>
    <w:p w14:paraId="19E4199D" w14:textId="77777777" w:rsidR="00CB6D76" w:rsidRPr="00C90C26" w:rsidRDefault="00CB6D76" w:rsidP="00CB6D76"/>
    <w:p w14:paraId="12365D37" w14:textId="77777777" w:rsidR="00CB6D76" w:rsidRPr="00CB6D76" w:rsidRDefault="00CB6D76" w:rsidP="00CB6D76"/>
    <w:sectPr w:rsidR="00CB6D76" w:rsidRPr="00CB6D76">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therine Wares" w:date="2018-05-02T10:32:00Z" w:initials="KW">
    <w:p w14:paraId="7C690472" w14:textId="1EEE8045" w:rsidR="00862446" w:rsidRDefault="00862446">
      <w:pPr>
        <w:pStyle w:val="CommentText"/>
      </w:pPr>
      <w:r>
        <w:rPr>
          <w:rStyle w:val="CommentReference"/>
        </w:rPr>
        <w:annotationRef/>
      </w:r>
      <w:r>
        <w:t>Focus more on 2025 projects than MPA</w:t>
      </w:r>
    </w:p>
  </w:comment>
  <w:comment w:id="1" w:author="Katherine Wares" w:date="2018-05-02T10:36:00Z" w:initials="KW">
    <w:p w14:paraId="7D4A714B" w14:textId="7CCCD7C8" w:rsidR="00862446" w:rsidRDefault="00862446">
      <w:pPr>
        <w:pStyle w:val="CommentText"/>
      </w:pPr>
      <w:r>
        <w:rPr>
          <w:rStyle w:val="CommentReference"/>
        </w:rPr>
        <w:annotationRef/>
      </w:r>
      <w:r>
        <w:t>Update</w:t>
      </w:r>
    </w:p>
  </w:comment>
  <w:comment w:id="5" w:author="Katherine Wares" w:date="2018-05-02T10:33:00Z" w:initials="KW">
    <w:p w14:paraId="3817A04B" w14:textId="7C4E7315" w:rsidR="00862446" w:rsidRDefault="00862446">
      <w:pPr>
        <w:pStyle w:val="CommentText"/>
      </w:pPr>
      <w:r>
        <w:rPr>
          <w:rStyle w:val="CommentReference"/>
        </w:rPr>
        <w:annotationRef/>
      </w:r>
      <w:r>
        <w:t>Add CAST information</w:t>
      </w:r>
    </w:p>
  </w:comment>
  <w:comment w:id="8" w:author="Katherine Wares" w:date="2018-05-02T10:37:00Z" w:initials="KW">
    <w:p w14:paraId="597EFC8E" w14:textId="2947723C" w:rsidR="00862446" w:rsidRPr="0011606B" w:rsidRDefault="00862446" w:rsidP="0011606B">
      <w:pPr>
        <w:pStyle w:val="ListParagraph"/>
        <w:ind w:left="0"/>
        <w:rPr>
          <w:b/>
          <w:u w:val="single"/>
        </w:rPr>
      </w:pPr>
      <w:r>
        <w:rPr>
          <w:rStyle w:val="CommentReference"/>
        </w:rPr>
        <w:annotationRef/>
      </w:r>
      <w:r>
        <w:t>Update with more information on ag land use and load reductions</w:t>
      </w:r>
    </w:p>
  </w:comment>
  <w:comment w:id="9" w:author="Katherine Wares" w:date="2018-05-02T11:19:00Z" w:initials="KW">
    <w:p w14:paraId="28A339B9" w14:textId="66C62638" w:rsidR="0011606B" w:rsidRPr="0011606B" w:rsidRDefault="0011606B" w:rsidP="0011606B">
      <w:pPr>
        <w:pStyle w:val="ListParagraph"/>
        <w:ind w:left="0"/>
        <w:rPr>
          <w:b/>
          <w:u w:val="single"/>
        </w:rPr>
      </w:pPr>
      <w:r>
        <w:rPr>
          <w:rStyle w:val="CommentReference"/>
        </w:rPr>
        <w:annotationRef/>
      </w:r>
      <w:r>
        <w:t xml:space="preserve">We will need to update </w:t>
      </w:r>
      <w:r>
        <w:t>the</w:t>
      </w:r>
      <w:r>
        <w:t xml:space="preserve"> baseline definition</w:t>
      </w:r>
      <w:r>
        <w:t xml:space="preserve">. </w:t>
      </w:r>
      <w:r>
        <w:t xml:space="preserve">There is an issue that WIP III planning is based on 2025 projections, but 2025 projections don’t account for changes to federal facility lands, so we’ll have to figure out how to deal with any changes to federal land. </w:t>
      </w:r>
      <w:r w:rsidRPr="00116FAD">
        <w:t xml:space="preserve">It was suggested that this section should address the difference between 2010 and 2025 baseline conditions so there is no confusion. </w:t>
      </w:r>
      <w:r>
        <w:t>A</w:t>
      </w:r>
      <w:r w:rsidRPr="00116FAD">
        <w:t xml:space="preserve"> graphic</w:t>
      </w:r>
      <w:r>
        <w:t xml:space="preserve"> may be helpful</w:t>
      </w:r>
      <w:r w:rsidRPr="00116FAD">
        <w:t xml:space="preserve">. </w:t>
      </w:r>
    </w:p>
  </w:comment>
  <w:comment w:id="10" w:author="Katherine Wares" w:date="2018-05-02T14:13:00Z" w:initials="KW">
    <w:p w14:paraId="5ABC2B2D" w14:textId="6E32E14B" w:rsidR="00054B7C" w:rsidRDefault="00054B7C">
      <w:pPr>
        <w:pStyle w:val="CommentText"/>
      </w:pPr>
      <w:r>
        <w:rPr>
          <w:rStyle w:val="CommentReference"/>
        </w:rPr>
        <w:annotationRef/>
      </w:r>
      <w:r>
        <w:t xml:space="preserve">Add </w:t>
      </w:r>
      <w:r>
        <w:rPr>
          <w:sz w:val="22"/>
          <w:szCs w:val="22"/>
        </w:rPr>
        <w:t>information on the feedback loop to ensure federal agencies are reporting</w:t>
      </w:r>
      <w:r>
        <w:rPr>
          <w:sz w:val="22"/>
          <w:szCs w:val="22"/>
        </w:rPr>
        <w:t xml:space="preserve"> and submitting data accurately</w:t>
      </w:r>
    </w:p>
  </w:comment>
  <w:comment w:id="11" w:author="Katherine Wares" w:date="2018-05-02T14:14:00Z" w:initials="KW">
    <w:p w14:paraId="30F9F9ED" w14:textId="233C417E" w:rsidR="00054B7C" w:rsidRDefault="00054B7C">
      <w:pPr>
        <w:pStyle w:val="CommentText"/>
      </w:pPr>
      <w:r>
        <w:rPr>
          <w:rStyle w:val="CommentReference"/>
        </w:rPr>
        <w:annotationRef/>
      </w:r>
      <w:r>
        <w:rPr>
          <w:sz w:val="22"/>
          <w:szCs w:val="22"/>
        </w:rPr>
        <w:t xml:space="preserve">Update this section </w:t>
      </w:r>
      <w:r>
        <w:rPr>
          <w:sz w:val="22"/>
          <w:szCs w:val="22"/>
        </w:rPr>
        <w:t xml:space="preserve">with the </w:t>
      </w:r>
      <w:r w:rsidRPr="00116FAD">
        <w:rPr>
          <w:b/>
          <w:color w:val="FF0000"/>
          <w:sz w:val="22"/>
          <w:szCs w:val="22"/>
        </w:rPr>
        <w:t>2 improvements Sarah outlined</w:t>
      </w:r>
      <w:r w:rsidRPr="00116FAD">
        <w:rPr>
          <w:color w:val="FF0000"/>
          <w:sz w:val="22"/>
          <w:szCs w:val="22"/>
        </w:rPr>
        <w:t xml:space="preserve"> </w:t>
      </w:r>
      <w:r>
        <w:rPr>
          <w:sz w:val="22"/>
          <w:szCs w:val="22"/>
        </w:rPr>
        <w:t xml:space="preserve">and </w:t>
      </w:r>
      <w:r>
        <w:rPr>
          <w:sz w:val="22"/>
          <w:szCs w:val="22"/>
        </w:rPr>
        <w:t xml:space="preserve">update </w:t>
      </w:r>
      <w:r>
        <w:rPr>
          <w:sz w:val="22"/>
          <w:szCs w:val="22"/>
        </w:rPr>
        <w:t>will focus more on future improvements and recommendations in general and not the Midpoint Assessmen</w:t>
      </w:r>
      <w:r>
        <w:rPr>
          <w:sz w:val="22"/>
          <w:szCs w:val="22"/>
        </w:rPr>
        <w:t>t</w:t>
      </w:r>
    </w:p>
  </w:comment>
  <w:comment w:id="13" w:author="Katherine Wares" w:date="2018-05-02T14:15:00Z" w:initials="KW">
    <w:p w14:paraId="553D1BD2" w14:textId="18F9F7A2" w:rsidR="00054B7C" w:rsidRPr="00054B7C" w:rsidRDefault="00054B7C" w:rsidP="00054B7C">
      <w:pPr>
        <w:pStyle w:val="ListParagraph"/>
        <w:ind w:left="0"/>
        <w:rPr>
          <w:b/>
          <w:u w:val="single"/>
        </w:rPr>
      </w:pPr>
      <w:r>
        <w:rPr>
          <w:rStyle w:val="CommentReference"/>
        </w:rPr>
        <w:annotationRef/>
      </w:r>
      <w:r>
        <w:t>M</w:t>
      </w:r>
      <w:r>
        <w:t>ethodology will need to be updated. We will need to speak with Jeff Sweeny about agricultural land use and 2009 baselines. The EPA default methodology was on regulated a</w:t>
      </w:r>
      <w:r>
        <w:t>nd nonregulated developed land.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690472" w15:done="0"/>
  <w15:commentEx w15:paraId="7D4A714B" w15:done="0"/>
  <w15:commentEx w15:paraId="3817A04B" w15:done="0"/>
  <w15:commentEx w15:paraId="597EFC8E" w15:done="0"/>
  <w15:commentEx w15:paraId="28A339B9" w15:done="0"/>
  <w15:commentEx w15:paraId="5ABC2B2D" w15:done="0"/>
  <w15:commentEx w15:paraId="30F9F9ED" w15:done="0"/>
  <w15:commentEx w15:paraId="553D1B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54336" w14:textId="77777777" w:rsidR="00F35D61" w:rsidRDefault="00F35D61" w:rsidP="00DB43C0">
      <w:r>
        <w:separator/>
      </w:r>
    </w:p>
  </w:endnote>
  <w:endnote w:type="continuationSeparator" w:id="0">
    <w:p w14:paraId="78B073E5" w14:textId="77777777" w:rsidR="00F35D61" w:rsidRDefault="00F35D61" w:rsidP="00DB4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C0173" w14:textId="77777777" w:rsidR="00257718" w:rsidRDefault="002577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296674958"/>
      <w:docPartObj>
        <w:docPartGallery w:val="Page Numbers (Bottom of Page)"/>
        <w:docPartUnique/>
      </w:docPartObj>
    </w:sdtPr>
    <w:sdtEndPr>
      <w:rPr>
        <w:i w:val="0"/>
        <w:noProof/>
      </w:rPr>
    </w:sdtEndPr>
    <w:sdtContent>
      <w:p w14:paraId="44C91E3A" w14:textId="424CC293" w:rsidR="005B2D74" w:rsidRDefault="005B2D74" w:rsidP="006D1BEE">
        <w:pPr>
          <w:pStyle w:val="Footer"/>
          <w:tabs>
            <w:tab w:val="clear" w:pos="4680"/>
            <w:tab w:val="left" w:pos="0"/>
          </w:tabs>
          <w:jc w:val="center"/>
        </w:pPr>
        <w:r>
          <w:rPr>
            <w:i/>
          </w:rPr>
          <w:tab/>
        </w:r>
        <w:r>
          <w:fldChar w:fldCharType="begin"/>
        </w:r>
        <w:r>
          <w:instrText xml:space="preserve"> PAGE   \* MERGEFORMAT </w:instrText>
        </w:r>
        <w:r>
          <w:fldChar w:fldCharType="separate"/>
        </w:r>
        <w:r w:rsidR="00054B7C">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68AAE" w14:textId="77777777" w:rsidR="00257718" w:rsidRDefault="002577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8C658" w14:textId="77777777" w:rsidR="00F35D61" w:rsidRDefault="00F35D61" w:rsidP="00DB43C0">
      <w:r>
        <w:separator/>
      </w:r>
    </w:p>
  </w:footnote>
  <w:footnote w:type="continuationSeparator" w:id="0">
    <w:p w14:paraId="6E4B7E0B" w14:textId="77777777" w:rsidR="00F35D61" w:rsidRDefault="00F35D61" w:rsidP="00DB43C0">
      <w:r>
        <w:continuationSeparator/>
      </w:r>
    </w:p>
  </w:footnote>
  <w:footnote w:id="1">
    <w:p w14:paraId="76D71D8E" w14:textId="2580FB08" w:rsidR="005B2D74" w:rsidRDefault="005B2D74">
      <w:pPr>
        <w:pStyle w:val="FootnoteText"/>
      </w:pPr>
      <w:r>
        <w:rPr>
          <w:rStyle w:val="FootnoteReference"/>
        </w:rPr>
        <w:footnoteRef/>
      </w:r>
      <w:r>
        <w:t xml:space="preserve"> The Bay jurisdictions are Delaware, the District of Columbia, Maryland, New York, Pennsylvania, Virginia, and West Virginia.</w:t>
      </w:r>
    </w:p>
  </w:footnote>
  <w:footnote w:id="2">
    <w:p w14:paraId="1009ECE4" w14:textId="09EEB600" w:rsidR="009673FD" w:rsidRPr="005334E8" w:rsidRDefault="009673FD" w:rsidP="009673FD">
      <w:pPr>
        <w:pStyle w:val="FootnoteText"/>
      </w:pPr>
      <w:r w:rsidRPr="005334E8">
        <w:rPr>
          <w:rStyle w:val="FootnoteReference"/>
        </w:rPr>
        <w:footnoteRef/>
      </w:r>
      <w:r w:rsidRPr="005334E8">
        <w:t xml:space="preserve"> </w:t>
      </w:r>
      <w:r w:rsidRPr="004464CC">
        <w:rPr>
          <w:rFonts w:ascii="Times New Roman" w:hAnsi="Times New Roman" w:cs="Times New Roman"/>
        </w:rPr>
        <w:t xml:space="preserve">Note that this </w:t>
      </w:r>
      <w:r w:rsidR="00C05E67">
        <w:rPr>
          <w:rFonts w:ascii="Times New Roman" w:hAnsi="Times New Roman" w:cs="Times New Roman"/>
        </w:rPr>
        <w:t xml:space="preserve">land use </w:t>
      </w:r>
      <w:r w:rsidRPr="004464CC">
        <w:rPr>
          <w:rFonts w:ascii="Times New Roman" w:hAnsi="Times New Roman" w:cs="Times New Roman"/>
        </w:rPr>
        <w:t xml:space="preserve">update would be in addition to updates that federal facilities are providing </w:t>
      </w:r>
      <w:r>
        <w:rPr>
          <w:rFonts w:ascii="Times New Roman" w:hAnsi="Times New Roman" w:cs="Times New Roman"/>
        </w:rPr>
        <w:t xml:space="preserve">directly </w:t>
      </w:r>
      <w:r w:rsidRPr="004464CC">
        <w:rPr>
          <w:rFonts w:ascii="Times New Roman" w:hAnsi="Times New Roman" w:cs="Times New Roman"/>
        </w:rPr>
        <w:t xml:space="preserve">to the </w:t>
      </w:r>
      <w:r>
        <w:rPr>
          <w:rFonts w:ascii="Times New Roman" w:hAnsi="Times New Roman" w:cs="Times New Roman"/>
        </w:rPr>
        <w:t xml:space="preserve">Chesapeake Bay Program Office or through the </w:t>
      </w:r>
      <w:r w:rsidRPr="004464CC">
        <w:rPr>
          <w:rFonts w:ascii="Times New Roman" w:hAnsi="Times New Roman" w:cs="Times New Roman"/>
        </w:rPr>
        <w:t>Federal Facilities Editor Tool for the Phase 6 Watershed Model data inputs.</w:t>
      </w:r>
    </w:p>
  </w:footnote>
  <w:footnote w:id="3">
    <w:p w14:paraId="462687A8" w14:textId="75508633" w:rsidR="005B2D74" w:rsidRDefault="005B2D74">
      <w:pPr>
        <w:pStyle w:val="FootnoteText"/>
      </w:pPr>
      <w:r>
        <w:rPr>
          <w:rStyle w:val="FootnoteReference"/>
        </w:rPr>
        <w:footnoteRef/>
      </w:r>
      <w:r>
        <w:t xml:space="preserve"> The BMP </w:t>
      </w:r>
      <w:r w:rsidR="0011606B">
        <w:t>Basin wide</w:t>
      </w:r>
      <w:r>
        <w:t xml:space="preserve"> Framework is available here: </w:t>
      </w:r>
      <w:r w:rsidRPr="00073B9F">
        <w:t>http://www.chesapeakebay.net/channel_files/21753/cbp_bmp_verification_framework_final_draft_for_mb_review_08112014.pdf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47BB6" w14:textId="77777777" w:rsidR="00257718" w:rsidRDefault="00257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DC849" w14:textId="74430715" w:rsidR="005B2D74" w:rsidRDefault="005B2D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07C37" w14:textId="77777777" w:rsidR="00257718" w:rsidRDefault="002577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89"/>
    <w:multiLevelType w:val="multilevel"/>
    <w:tmpl w:val="D4007AC4"/>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11E8B"/>
    <w:multiLevelType w:val="hybridMultilevel"/>
    <w:tmpl w:val="C86A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77611"/>
    <w:multiLevelType w:val="hybridMultilevel"/>
    <w:tmpl w:val="68E48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75E"/>
    <w:multiLevelType w:val="hybridMultilevel"/>
    <w:tmpl w:val="849AB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325D6"/>
    <w:multiLevelType w:val="hybridMultilevel"/>
    <w:tmpl w:val="5D52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F031F"/>
    <w:multiLevelType w:val="hybridMultilevel"/>
    <w:tmpl w:val="CD327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D24A1"/>
    <w:multiLevelType w:val="hybridMultilevel"/>
    <w:tmpl w:val="C62AC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972F0"/>
    <w:multiLevelType w:val="hybridMultilevel"/>
    <w:tmpl w:val="2AF09D4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62EF9"/>
    <w:multiLevelType w:val="hybridMultilevel"/>
    <w:tmpl w:val="80FCCE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453F89"/>
    <w:multiLevelType w:val="hybridMultilevel"/>
    <w:tmpl w:val="6574A6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1BF2C15"/>
    <w:multiLevelType w:val="hybridMultilevel"/>
    <w:tmpl w:val="CF2C8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5E32B8"/>
    <w:multiLevelType w:val="hybridMultilevel"/>
    <w:tmpl w:val="2576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0E503A"/>
    <w:multiLevelType w:val="hybridMultilevel"/>
    <w:tmpl w:val="2444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515C1"/>
    <w:multiLevelType w:val="hybridMultilevel"/>
    <w:tmpl w:val="26E6C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368F8"/>
    <w:multiLevelType w:val="hybridMultilevel"/>
    <w:tmpl w:val="A17A6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D051E"/>
    <w:multiLevelType w:val="hybridMultilevel"/>
    <w:tmpl w:val="F9BC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76B16"/>
    <w:multiLevelType w:val="hybridMultilevel"/>
    <w:tmpl w:val="E6F4D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6D1958"/>
    <w:multiLevelType w:val="hybridMultilevel"/>
    <w:tmpl w:val="DB561C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6E6C4F"/>
    <w:multiLevelType w:val="hybridMultilevel"/>
    <w:tmpl w:val="B9020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EF4ABF"/>
    <w:multiLevelType w:val="hybridMultilevel"/>
    <w:tmpl w:val="7624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874078"/>
    <w:multiLevelType w:val="multilevel"/>
    <w:tmpl w:val="D4007AC4"/>
    <w:numStyleLink w:val="Style1"/>
  </w:abstractNum>
  <w:abstractNum w:abstractNumId="21" w15:restartNumberingAfterBreak="0">
    <w:nsid w:val="712858E7"/>
    <w:multiLevelType w:val="hybridMultilevel"/>
    <w:tmpl w:val="457AE898"/>
    <w:lvl w:ilvl="0" w:tplc="04090003">
      <w:start w:val="1"/>
      <w:numFmt w:val="bullet"/>
      <w:lvlText w:val="o"/>
      <w:lvlJc w:val="left"/>
      <w:pPr>
        <w:ind w:left="1062" w:hanging="360"/>
      </w:pPr>
      <w:rPr>
        <w:rFonts w:ascii="Courier New" w:hAnsi="Courier New" w:cs="Courier New"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15:restartNumberingAfterBreak="0">
    <w:nsid w:val="761842BE"/>
    <w:multiLevelType w:val="hybridMultilevel"/>
    <w:tmpl w:val="05EA2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5D3D07"/>
    <w:multiLevelType w:val="hybridMultilevel"/>
    <w:tmpl w:val="DFC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2"/>
  </w:num>
  <w:num w:numId="4">
    <w:abstractNumId w:val="12"/>
  </w:num>
  <w:num w:numId="5">
    <w:abstractNumId w:val="15"/>
  </w:num>
  <w:num w:numId="6">
    <w:abstractNumId w:val="23"/>
  </w:num>
  <w:num w:numId="7">
    <w:abstractNumId w:val="1"/>
  </w:num>
  <w:num w:numId="8">
    <w:abstractNumId w:val="20"/>
  </w:num>
  <w:num w:numId="9">
    <w:abstractNumId w:val="5"/>
  </w:num>
  <w:num w:numId="10">
    <w:abstractNumId w:val="11"/>
  </w:num>
  <w:num w:numId="11">
    <w:abstractNumId w:val="18"/>
  </w:num>
  <w:num w:numId="12">
    <w:abstractNumId w:val="0"/>
  </w:num>
  <w:num w:numId="13">
    <w:abstractNumId w:val="17"/>
  </w:num>
  <w:num w:numId="14">
    <w:abstractNumId w:val="6"/>
  </w:num>
  <w:num w:numId="15">
    <w:abstractNumId w:val="8"/>
  </w:num>
  <w:num w:numId="16">
    <w:abstractNumId w:val="3"/>
  </w:num>
  <w:num w:numId="17">
    <w:abstractNumId w:val="4"/>
  </w:num>
  <w:num w:numId="18">
    <w:abstractNumId w:val="10"/>
  </w:num>
  <w:num w:numId="19">
    <w:abstractNumId w:val="2"/>
  </w:num>
  <w:num w:numId="20">
    <w:abstractNumId w:val="14"/>
  </w:num>
  <w:num w:numId="21">
    <w:abstractNumId w:val="19"/>
  </w:num>
  <w:num w:numId="22">
    <w:abstractNumId w:val="13"/>
  </w:num>
  <w:num w:numId="23">
    <w:abstractNumId w:val="16"/>
  </w:num>
  <w:num w:numId="24">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erine Wares">
    <w15:presenceInfo w15:providerId="AD" w15:userId="S-1-5-21-780216973-25257766-102967255-15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3A6"/>
    <w:rsid w:val="00012ACE"/>
    <w:rsid w:val="00021E7D"/>
    <w:rsid w:val="0002302C"/>
    <w:rsid w:val="00023F03"/>
    <w:rsid w:val="00032B91"/>
    <w:rsid w:val="00032FC1"/>
    <w:rsid w:val="0003604D"/>
    <w:rsid w:val="000431A5"/>
    <w:rsid w:val="00045CE4"/>
    <w:rsid w:val="000469E5"/>
    <w:rsid w:val="000539B0"/>
    <w:rsid w:val="00054B7C"/>
    <w:rsid w:val="00063B70"/>
    <w:rsid w:val="00064104"/>
    <w:rsid w:val="00064B31"/>
    <w:rsid w:val="00070D22"/>
    <w:rsid w:val="00071200"/>
    <w:rsid w:val="00073B9F"/>
    <w:rsid w:val="00076C63"/>
    <w:rsid w:val="00080F61"/>
    <w:rsid w:val="000865D3"/>
    <w:rsid w:val="00091B98"/>
    <w:rsid w:val="00097302"/>
    <w:rsid w:val="000A08C2"/>
    <w:rsid w:val="000A6ADA"/>
    <w:rsid w:val="000B35F1"/>
    <w:rsid w:val="000B470F"/>
    <w:rsid w:val="000B4A52"/>
    <w:rsid w:val="000C2770"/>
    <w:rsid w:val="000D5E43"/>
    <w:rsid w:val="000D7315"/>
    <w:rsid w:val="000E47FE"/>
    <w:rsid w:val="000E6378"/>
    <w:rsid w:val="000F32C6"/>
    <w:rsid w:val="00112ED0"/>
    <w:rsid w:val="0011424B"/>
    <w:rsid w:val="001158E2"/>
    <w:rsid w:val="00115916"/>
    <w:rsid w:val="0011606B"/>
    <w:rsid w:val="00124785"/>
    <w:rsid w:val="001266FF"/>
    <w:rsid w:val="00130606"/>
    <w:rsid w:val="001337EF"/>
    <w:rsid w:val="0013463E"/>
    <w:rsid w:val="00135E36"/>
    <w:rsid w:val="001403D6"/>
    <w:rsid w:val="001444E6"/>
    <w:rsid w:val="001506F6"/>
    <w:rsid w:val="00152F46"/>
    <w:rsid w:val="001560A6"/>
    <w:rsid w:val="0016694A"/>
    <w:rsid w:val="00170C93"/>
    <w:rsid w:val="00172691"/>
    <w:rsid w:val="00172F6A"/>
    <w:rsid w:val="001757BA"/>
    <w:rsid w:val="001765FD"/>
    <w:rsid w:val="00181D1E"/>
    <w:rsid w:val="00184342"/>
    <w:rsid w:val="001870EE"/>
    <w:rsid w:val="001A389A"/>
    <w:rsid w:val="001A3EA0"/>
    <w:rsid w:val="001A79B7"/>
    <w:rsid w:val="001A7A55"/>
    <w:rsid w:val="001C5E0C"/>
    <w:rsid w:val="001D49EF"/>
    <w:rsid w:val="001E0EEE"/>
    <w:rsid w:val="001E2488"/>
    <w:rsid w:val="001E37CB"/>
    <w:rsid w:val="001F7131"/>
    <w:rsid w:val="001F7234"/>
    <w:rsid w:val="00210EF3"/>
    <w:rsid w:val="00230B11"/>
    <w:rsid w:val="00231DBC"/>
    <w:rsid w:val="002415CE"/>
    <w:rsid w:val="002429CC"/>
    <w:rsid w:val="00245E99"/>
    <w:rsid w:val="00246211"/>
    <w:rsid w:val="00250F04"/>
    <w:rsid w:val="00257718"/>
    <w:rsid w:val="00260DAA"/>
    <w:rsid w:val="00261039"/>
    <w:rsid w:val="002661B3"/>
    <w:rsid w:val="00270CD6"/>
    <w:rsid w:val="00276155"/>
    <w:rsid w:val="00282624"/>
    <w:rsid w:val="00287CA4"/>
    <w:rsid w:val="00292C13"/>
    <w:rsid w:val="002A0B63"/>
    <w:rsid w:val="002A32AA"/>
    <w:rsid w:val="002B32F0"/>
    <w:rsid w:val="002B6A78"/>
    <w:rsid w:val="002C2123"/>
    <w:rsid w:val="002C387A"/>
    <w:rsid w:val="002D0FFA"/>
    <w:rsid w:val="002D4980"/>
    <w:rsid w:val="002D4DEA"/>
    <w:rsid w:val="002F134F"/>
    <w:rsid w:val="00311205"/>
    <w:rsid w:val="00312224"/>
    <w:rsid w:val="003133AB"/>
    <w:rsid w:val="00325083"/>
    <w:rsid w:val="00325AD0"/>
    <w:rsid w:val="0032777E"/>
    <w:rsid w:val="003336AC"/>
    <w:rsid w:val="00334F48"/>
    <w:rsid w:val="00336D24"/>
    <w:rsid w:val="00353399"/>
    <w:rsid w:val="003564BC"/>
    <w:rsid w:val="00356CA7"/>
    <w:rsid w:val="003577FD"/>
    <w:rsid w:val="00360E4E"/>
    <w:rsid w:val="00361459"/>
    <w:rsid w:val="003725E8"/>
    <w:rsid w:val="0038069E"/>
    <w:rsid w:val="003823BE"/>
    <w:rsid w:val="00392CF9"/>
    <w:rsid w:val="00393495"/>
    <w:rsid w:val="00396214"/>
    <w:rsid w:val="003A33F7"/>
    <w:rsid w:val="003A46EB"/>
    <w:rsid w:val="003A57B8"/>
    <w:rsid w:val="003A7FD6"/>
    <w:rsid w:val="003C3E9C"/>
    <w:rsid w:val="003C6D5C"/>
    <w:rsid w:val="003D09CB"/>
    <w:rsid w:val="003D5F00"/>
    <w:rsid w:val="003E386B"/>
    <w:rsid w:val="003E4603"/>
    <w:rsid w:val="003F0A36"/>
    <w:rsid w:val="00405ACB"/>
    <w:rsid w:val="00410061"/>
    <w:rsid w:val="00411022"/>
    <w:rsid w:val="0042144A"/>
    <w:rsid w:val="00421B88"/>
    <w:rsid w:val="00430855"/>
    <w:rsid w:val="00437B62"/>
    <w:rsid w:val="0044075E"/>
    <w:rsid w:val="00441544"/>
    <w:rsid w:val="00443BA3"/>
    <w:rsid w:val="004464CC"/>
    <w:rsid w:val="00450E51"/>
    <w:rsid w:val="004532C0"/>
    <w:rsid w:val="0045433B"/>
    <w:rsid w:val="00454734"/>
    <w:rsid w:val="00454BF5"/>
    <w:rsid w:val="00473E07"/>
    <w:rsid w:val="00475803"/>
    <w:rsid w:val="00485B3D"/>
    <w:rsid w:val="00496429"/>
    <w:rsid w:val="004A15B7"/>
    <w:rsid w:val="004A4AE8"/>
    <w:rsid w:val="004A6F61"/>
    <w:rsid w:val="004C072F"/>
    <w:rsid w:val="004E504D"/>
    <w:rsid w:val="004E7CF0"/>
    <w:rsid w:val="004F187D"/>
    <w:rsid w:val="005006D1"/>
    <w:rsid w:val="00501685"/>
    <w:rsid w:val="0050551C"/>
    <w:rsid w:val="005059A5"/>
    <w:rsid w:val="00512D3B"/>
    <w:rsid w:val="00516DC2"/>
    <w:rsid w:val="005236F5"/>
    <w:rsid w:val="00532AFE"/>
    <w:rsid w:val="005334E8"/>
    <w:rsid w:val="00541EFB"/>
    <w:rsid w:val="00547591"/>
    <w:rsid w:val="00547BD5"/>
    <w:rsid w:val="00556987"/>
    <w:rsid w:val="00557755"/>
    <w:rsid w:val="00561D6B"/>
    <w:rsid w:val="00565EE3"/>
    <w:rsid w:val="005662F8"/>
    <w:rsid w:val="00572FC2"/>
    <w:rsid w:val="00577962"/>
    <w:rsid w:val="0058181B"/>
    <w:rsid w:val="005821A8"/>
    <w:rsid w:val="00582F62"/>
    <w:rsid w:val="00585FDC"/>
    <w:rsid w:val="00586A66"/>
    <w:rsid w:val="00594F32"/>
    <w:rsid w:val="005A073A"/>
    <w:rsid w:val="005A0EFF"/>
    <w:rsid w:val="005A3A25"/>
    <w:rsid w:val="005A4D37"/>
    <w:rsid w:val="005A506E"/>
    <w:rsid w:val="005B2D74"/>
    <w:rsid w:val="005B44AE"/>
    <w:rsid w:val="005B5796"/>
    <w:rsid w:val="005C0021"/>
    <w:rsid w:val="005C0767"/>
    <w:rsid w:val="005C11A0"/>
    <w:rsid w:val="005C1557"/>
    <w:rsid w:val="005C3227"/>
    <w:rsid w:val="005C34E1"/>
    <w:rsid w:val="005D2518"/>
    <w:rsid w:val="005D31A6"/>
    <w:rsid w:val="005E7DFA"/>
    <w:rsid w:val="00601483"/>
    <w:rsid w:val="00607BD6"/>
    <w:rsid w:val="00612457"/>
    <w:rsid w:val="006157E1"/>
    <w:rsid w:val="00615840"/>
    <w:rsid w:val="00616A74"/>
    <w:rsid w:val="00623124"/>
    <w:rsid w:val="00624909"/>
    <w:rsid w:val="00625A7F"/>
    <w:rsid w:val="00630C81"/>
    <w:rsid w:val="00643EC5"/>
    <w:rsid w:val="0064401E"/>
    <w:rsid w:val="00644629"/>
    <w:rsid w:val="00651CD7"/>
    <w:rsid w:val="00657A29"/>
    <w:rsid w:val="006713C5"/>
    <w:rsid w:val="00675C9D"/>
    <w:rsid w:val="00681386"/>
    <w:rsid w:val="00683E1C"/>
    <w:rsid w:val="006964B9"/>
    <w:rsid w:val="006A6744"/>
    <w:rsid w:val="006A74B2"/>
    <w:rsid w:val="006B0370"/>
    <w:rsid w:val="006B664A"/>
    <w:rsid w:val="006C14AF"/>
    <w:rsid w:val="006C3390"/>
    <w:rsid w:val="006C5E8A"/>
    <w:rsid w:val="006C6D01"/>
    <w:rsid w:val="006D1BEE"/>
    <w:rsid w:val="006D4C34"/>
    <w:rsid w:val="006D52A3"/>
    <w:rsid w:val="006D67FA"/>
    <w:rsid w:val="006E0CA9"/>
    <w:rsid w:val="006E0D72"/>
    <w:rsid w:val="006F083F"/>
    <w:rsid w:val="006F10A9"/>
    <w:rsid w:val="006F1508"/>
    <w:rsid w:val="007032B4"/>
    <w:rsid w:val="00703726"/>
    <w:rsid w:val="0070702D"/>
    <w:rsid w:val="007143B6"/>
    <w:rsid w:val="00714ABD"/>
    <w:rsid w:val="00721CFB"/>
    <w:rsid w:val="00727230"/>
    <w:rsid w:val="00733E2B"/>
    <w:rsid w:val="00737011"/>
    <w:rsid w:val="007409FC"/>
    <w:rsid w:val="00740CEC"/>
    <w:rsid w:val="00741799"/>
    <w:rsid w:val="007510FD"/>
    <w:rsid w:val="007547F4"/>
    <w:rsid w:val="00773014"/>
    <w:rsid w:val="007774A7"/>
    <w:rsid w:val="00790FA0"/>
    <w:rsid w:val="0079318C"/>
    <w:rsid w:val="00796102"/>
    <w:rsid w:val="007A39AD"/>
    <w:rsid w:val="007A4D24"/>
    <w:rsid w:val="007A6E72"/>
    <w:rsid w:val="007B0688"/>
    <w:rsid w:val="007C09AF"/>
    <w:rsid w:val="007C59EA"/>
    <w:rsid w:val="007C5FC6"/>
    <w:rsid w:val="007D114E"/>
    <w:rsid w:val="007D315A"/>
    <w:rsid w:val="007F1FAE"/>
    <w:rsid w:val="007F3CDE"/>
    <w:rsid w:val="007F7131"/>
    <w:rsid w:val="007F7839"/>
    <w:rsid w:val="00810CA4"/>
    <w:rsid w:val="00813FBB"/>
    <w:rsid w:val="00820360"/>
    <w:rsid w:val="00830DD2"/>
    <w:rsid w:val="00837AD7"/>
    <w:rsid w:val="008423F8"/>
    <w:rsid w:val="0084328B"/>
    <w:rsid w:val="00846839"/>
    <w:rsid w:val="008513C7"/>
    <w:rsid w:val="00853691"/>
    <w:rsid w:val="00853A1C"/>
    <w:rsid w:val="00853AB4"/>
    <w:rsid w:val="00854ABC"/>
    <w:rsid w:val="00860F0C"/>
    <w:rsid w:val="00862446"/>
    <w:rsid w:val="00870A59"/>
    <w:rsid w:val="008755C0"/>
    <w:rsid w:val="0088363B"/>
    <w:rsid w:val="00886031"/>
    <w:rsid w:val="008879C9"/>
    <w:rsid w:val="0089009B"/>
    <w:rsid w:val="0089292A"/>
    <w:rsid w:val="00894C8A"/>
    <w:rsid w:val="00894F59"/>
    <w:rsid w:val="008A0F8D"/>
    <w:rsid w:val="008A40A9"/>
    <w:rsid w:val="008A5491"/>
    <w:rsid w:val="008A697D"/>
    <w:rsid w:val="008C1DB3"/>
    <w:rsid w:val="008C235D"/>
    <w:rsid w:val="008C4E2E"/>
    <w:rsid w:val="008D3CDF"/>
    <w:rsid w:val="008D53F8"/>
    <w:rsid w:val="008E753F"/>
    <w:rsid w:val="008F517A"/>
    <w:rsid w:val="008F5726"/>
    <w:rsid w:val="00902EF7"/>
    <w:rsid w:val="00904478"/>
    <w:rsid w:val="00905F2A"/>
    <w:rsid w:val="009123A8"/>
    <w:rsid w:val="009123CE"/>
    <w:rsid w:val="00912D5E"/>
    <w:rsid w:val="00924237"/>
    <w:rsid w:val="00924B85"/>
    <w:rsid w:val="009251CB"/>
    <w:rsid w:val="009301B6"/>
    <w:rsid w:val="009321EB"/>
    <w:rsid w:val="00932BCB"/>
    <w:rsid w:val="00932C83"/>
    <w:rsid w:val="00934849"/>
    <w:rsid w:val="009365C4"/>
    <w:rsid w:val="00941E34"/>
    <w:rsid w:val="00942A91"/>
    <w:rsid w:val="009449D4"/>
    <w:rsid w:val="0095018B"/>
    <w:rsid w:val="009559F7"/>
    <w:rsid w:val="009673FD"/>
    <w:rsid w:val="009716A9"/>
    <w:rsid w:val="009772E8"/>
    <w:rsid w:val="00977746"/>
    <w:rsid w:val="009A68A0"/>
    <w:rsid w:val="009B0F94"/>
    <w:rsid w:val="009B3F17"/>
    <w:rsid w:val="009B53B9"/>
    <w:rsid w:val="009C2453"/>
    <w:rsid w:val="009C60B9"/>
    <w:rsid w:val="009C64C1"/>
    <w:rsid w:val="009F303F"/>
    <w:rsid w:val="00A039AE"/>
    <w:rsid w:val="00A10F89"/>
    <w:rsid w:val="00A20501"/>
    <w:rsid w:val="00A35263"/>
    <w:rsid w:val="00A40E40"/>
    <w:rsid w:val="00A455DE"/>
    <w:rsid w:val="00A47384"/>
    <w:rsid w:val="00A52F5E"/>
    <w:rsid w:val="00A55D28"/>
    <w:rsid w:val="00A61FC8"/>
    <w:rsid w:val="00A670E8"/>
    <w:rsid w:val="00A71CDF"/>
    <w:rsid w:val="00A72EA6"/>
    <w:rsid w:val="00A76DAF"/>
    <w:rsid w:val="00A81C1A"/>
    <w:rsid w:val="00A8215F"/>
    <w:rsid w:val="00A92441"/>
    <w:rsid w:val="00AB727F"/>
    <w:rsid w:val="00AC456C"/>
    <w:rsid w:val="00AC7744"/>
    <w:rsid w:val="00AD025A"/>
    <w:rsid w:val="00AD0CF0"/>
    <w:rsid w:val="00AE1464"/>
    <w:rsid w:val="00AE5FA2"/>
    <w:rsid w:val="00B01B89"/>
    <w:rsid w:val="00B020A9"/>
    <w:rsid w:val="00B213CF"/>
    <w:rsid w:val="00B32F89"/>
    <w:rsid w:val="00B4333B"/>
    <w:rsid w:val="00B43C0C"/>
    <w:rsid w:val="00B46956"/>
    <w:rsid w:val="00B5145F"/>
    <w:rsid w:val="00B52790"/>
    <w:rsid w:val="00B56522"/>
    <w:rsid w:val="00B63550"/>
    <w:rsid w:val="00B74179"/>
    <w:rsid w:val="00B75293"/>
    <w:rsid w:val="00B76E1B"/>
    <w:rsid w:val="00B773DA"/>
    <w:rsid w:val="00B80972"/>
    <w:rsid w:val="00B81542"/>
    <w:rsid w:val="00B820DF"/>
    <w:rsid w:val="00B82D9F"/>
    <w:rsid w:val="00B8362A"/>
    <w:rsid w:val="00B92516"/>
    <w:rsid w:val="00B954EA"/>
    <w:rsid w:val="00BA5088"/>
    <w:rsid w:val="00BB3AE8"/>
    <w:rsid w:val="00BB3F62"/>
    <w:rsid w:val="00BB4639"/>
    <w:rsid w:val="00BC04C3"/>
    <w:rsid w:val="00BC0865"/>
    <w:rsid w:val="00BC0BAB"/>
    <w:rsid w:val="00BC1E66"/>
    <w:rsid w:val="00BC256B"/>
    <w:rsid w:val="00BE4732"/>
    <w:rsid w:val="00BF1EF3"/>
    <w:rsid w:val="00C00B15"/>
    <w:rsid w:val="00C04EEE"/>
    <w:rsid w:val="00C05E67"/>
    <w:rsid w:val="00C10C04"/>
    <w:rsid w:val="00C12120"/>
    <w:rsid w:val="00C158AE"/>
    <w:rsid w:val="00C162CC"/>
    <w:rsid w:val="00C204F4"/>
    <w:rsid w:val="00C27A6E"/>
    <w:rsid w:val="00C3381B"/>
    <w:rsid w:val="00C3500E"/>
    <w:rsid w:val="00C36DBE"/>
    <w:rsid w:val="00C45ADC"/>
    <w:rsid w:val="00C61C31"/>
    <w:rsid w:val="00C72CD8"/>
    <w:rsid w:val="00C76EF1"/>
    <w:rsid w:val="00C84891"/>
    <w:rsid w:val="00C873A4"/>
    <w:rsid w:val="00C87EDC"/>
    <w:rsid w:val="00C907FC"/>
    <w:rsid w:val="00C93772"/>
    <w:rsid w:val="00C95A6A"/>
    <w:rsid w:val="00C95B9E"/>
    <w:rsid w:val="00CA0161"/>
    <w:rsid w:val="00CA512A"/>
    <w:rsid w:val="00CB1518"/>
    <w:rsid w:val="00CB2B49"/>
    <w:rsid w:val="00CB6D76"/>
    <w:rsid w:val="00CB730B"/>
    <w:rsid w:val="00CC2EB2"/>
    <w:rsid w:val="00CC7773"/>
    <w:rsid w:val="00CD43A6"/>
    <w:rsid w:val="00CD53FA"/>
    <w:rsid w:val="00CE03DD"/>
    <w:rsid w:val="00CE0D0F"/>
    <w:rsid w:val="00CE2B1B"/>
    <w:rsid w:val="00CF2743"/>
    <w:rsid w:val="00D07F63"/>
    <w:rsid w:val="00D10C2D"/>
    <w:rsid w:val="00D13847"/>
    <w:rsid w:val="00D14B87"/>
    <w:rsid w:val="00D15F2B"/>
    <w:rsid w:val="00D24723"/>
    <w:rsid w:val="00D3388D"/>
    <w:rsid w:val="00D40475"/>
    <w:rsid w:val="00D43C76"/>
    <w:rsid w:val="00D45036"/>
    <w:rsid w:val="00D45297"/>
    <w:rsid w:val="00D56DD3"/>
    <w:rsid w:val="00D631D5"/>
    <w:rsid w:val="00D65439"/>
    <w:rsid w:val="00D732D5"/>
    <w:rsid w:val="00D85D45"/>
    <w:rsid w:val="00D95F87"/>
    <w:rsid w:val="00DA1AD9"/>
    <w:rsid w:val="00DA5B19"/>
    <w:rsid w:val="00DB0B4A"/>
    <w:rsid w:val="00DB2770"/>
    <w:rsid w:val="00DB37AE"/>
    <w:rsid w:val="00DB43C0"/>
    <w:rsid w:val="00DB4772"/>
    <w:rsid w:val="00DB5329"/>
    <w:rsid w:val="00DB5BDA"/>
    <w:rsid w:val="00DC50FF"/>
    <w:rsid w:val="00DC5B08"/>
    <w:rsid w:val="00DD4C60"/>
    <w:rsid w:val="00DE4103"/>
    <w:rsid w:val="00DE5FB6"/>
    <w:rsid w:val="00DF1724"/>
    <w:rsid w:val="00DF5347"/>
    <w:rsid w:val="00DF5694"/>
    <w:rsid w:val="00E02111"/>
    <w:rsid w:val="00E05176"/>
    <w:rsid w:val="00E14090"/>
    <w:rsid w:val="00E145E9"/>
    <w:rsid w:val="00E1543D"/>
    <w:rsid w:val="00E16975"/>
    <w:rsid w:val="00E27631"/>
    <w:rsid w:val="00E37D8C"/>
    <w:rsid w:val="00E47197"/>
    <w:rsid w:val="00E55BAB"/>
    <w:rsid w:val="00E55E4A"/>
    <w:rsid w:val="00E70C9E"/>
    <w:rsid w:val="00E73B5B"/>
    <w:rsid w:val="00E76035"/>
    <w:rsid w:val="00E8535C"/>
    <w:rsid w:val="00E85A53"/>
    <w:rsid w:val="00E905AF"/>
    <w:rsid w:val="00EA5F35"/>
    <w:rsid w:val="00ED0ADC"/>
    <w:rsid w:val="00EE1970"/>
    <w:rsid w:val="00EE4FD4"/>
    <w:rsid w:val="00EF2DBF"/>
    <w:rsid w:val="00EF4E7C"/>
    <w:rsid w:val="00F0181B"/>
    <w:rsid w:val="00F056E6"/>
    <w:rsid w:val="00F07734"/>
    <w:rsid w:val="00F14F40"/>
    <w:rsid w:val="00F31F07"/>
    <w:rsid w:val="00F35D61"/>
    <w:rsid w:val="00F40267"/>
    <w:rsid w:val="00F41710"/>
    <w:rsid w:val="00F44ECC"/>
    <w:rsid w:val="00F5022E"/>
    <w:rsid w:val="00F56A25"/>
    <w:rsid w:val="00F57D10"/>
    <w:rsid w:val="00F62A40"/>
    <w:rsid w:val="00F651C7"/>
    <w:rsid w:val="00F7730F"/>
    <w:rsid w:val="00F813AB"/>
    <w:rsid w:val="00F84A89"/>
    <w:rsid w:val="00F90B06"/>
    <w:rsid w:val="00F90D65"/>
    <w:rsid w:val="00F94677"/>
    <w:rsid w:val="00F9730B"/>
    <w:rsid w:val="00FA1C76"/>
    <w:rsid w:val="00FA2D75"/>
    <w:rsid w:val="00FA66B0"/>
    <w:rsid w:val="00FB5C5A"/>
    <w:rsid w:val="00FC6C7C"/>
    <w:rsid w:val="00FD25E9"/>
    <w:rsid w:val="00FD3C12"/>
    <w:rsid w:val="00FD6543"/>
    <w:rsid w:val="00FD71E9"/>
    <w:rsid w:val="00FE499A"/>
    <w:rsid w:val="00FE4F0C"/>
    <w:rsid w:val="00FF0FAC"/>
    <w:rsid w:val="00FF4210"/>
    <w:rsid w:val="00FF4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76F"/>
  <w15:docId w15:val="{A8D19863-15E5-4275-9FCD-8504901C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3122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224"/>
    <w:rPr>
      <w:rFonts w:ascii="Segoe UI" w:hAnsi="Segoe UI" w:cs="Segoe UI"/>
      <w:sz w:val="18"/>
      <w:szCs w:val="18"/>
    </w:rPr>
  </w:style>
  <w:style w:type="character" w:styleId="CommentReference">
    <w:name w:val="annotation reference"/>
    <w:basedOn w:val="DefaultParagraphFont"/>
    <w:uiPriority w:val="99"/>
    <w:semiHidden/>
    <w:unhideWhenUsed/>
    <w:rsid w:val="00231DBC"/>
    <w:rPr>
      <w:sz w:val="16"/>
      <w:szCs w:val="16"/>
    </w:rPr>
  </w:style>
  <w:style w:type="paragraph" w:styleId="CommentText">
    <w:name w:val="annotation text"/>
    <w:basedOn w:val="Normal"/>
    <w:link w:val="CommentTextChar"/>
    <w:uiPriority w:val="99"/>
    <w:unhideWhenUsed/>
    <w:rsid w:val="00231DBC"/>
    <w:rPr>
      <w:sz w:val="20"/>
      <w:szCs w:val="20"/>
    </w:rPr>
  </w:style>
  <w:style w:type="character" w:customStyle="1" w:styleId="CommentTextChar">
    <w:name w:val="Comment Text Char"/>
    <w:basedOn w:val="DefaultParagraphFont"/>
    <w:link w:val="CommentText"/>
    <w:uiPriority w:val="99"/>
    <w:rsid w:val="00231DBC"/>
    <w:rPr>
      <w:sz w:val="20"/>
      <w:szCs w:val="20"/>
    </w:rPr>
  </w:style>
  <w:style w:type="paragraph" w:styleId="CommentSubject">
    <w:name w:val="annotation subject"/>
    <w:basedOn w:val="CommentText"/>
    <w:next w:val="CommentText"/>
    <w:link w:val="CommentSubjectChar"/>
    <w:uiPriority w:val="99"/>
    <w:semiHidden/>
    <w:unhideWhenUsed/>
    <w:rsid w:val="00231DBC"/>
    <w:rPr>
      <w:b/>
      <w:bCs/>
    </w:rPr>
  </w:style>
  <w:style w:type="character" w:customStyle="1" w:styleId="CommentSubjectChar">
    <w:name w:val="Comment Subject Char"/>
    <w:basedOn w:val="CommentTextChar"/>
    <w:link w:val="CommentSubject"/>
    <w:uiPriority w:val="99"/>
    <w:semiHidden/>
    <w:rsid w:val="00231DBC"/>
    <w:rPr>
      <w:b/>
      <w:bCs/>
      <w:sz w:val="20"/>
      <w:szCs w:val="20"/>
    </w:rPr>
  </w:style>
  <w:style w:type="paragraph" w:styleId="FootnoteText">
    <w:name w:val="footnote text"/>
    <w:basedOn w:val="Normal"/>
    <w:link w:val="FootnoteTextChar"/>
    <w:uiPriority w:val="99"/>
    <w:semiHidden/>
    <w:unhideWhenUsed/>
    <w:rsid w:val="00DB43C0"/>
    <w:rPr>
      <w:sz w:val="20"/>
      <w:szCs w:val="20"/>
    </w:rPr>
  </w:style>
  <w:style w:type="character" w:customStyle="1" w:styleId="FootnoteTextChar">
    <w:name w:val="Footnote Text Char"/>
    <w:basedOn w:val="DefaultParagraphFont"/>
    <w:link w:val="FootnoteText"/>
    <w:uiPriority w:val="99"/>
    <w:semiHidden/>
    <w:rsid w:val="00DB43C0"/>
    <w:rPr>
      <w:sz w:val="20"/>
      <w:szCs w:val="20"/>
    </w:rPr>
  </w:style>
  <w:style w:type="character" w:styleId="FootnoteReference">
    <w:name w:val="footnote reference"/>
    <w:basedOn w:val="DefaultParagraphFont"/>
    <w:uiPriority w:val="99"/>
    <w:semiHidden/>
    <w:unhideWhenUsed/>
    <w:rsid w:val="00DB43C0"/>
    <w:rPr>
      <w:vertAlign w:val="superscript"/>
    </w:rPr>
  </w:style>
  <w:style w:type="paragraph" w:styleId="EndnoteText">
    <w:name w:val="endnote text"/>
    <w:basedOn w:val="Normal"/>
    <w:link w:val="EndnoteTextChar"/>
    <w:uiPriority w:val="99"/>
    <w:semiHidden/>
    <w:unhideWhenUsed/>
    <w:rsid w:val="00B81542"/>
    <w:rPr>
      <w:sz w:val="20"/>
      <w:szCs w:val="20"/>
    </w:rPr>
  </w:style>
  <w:style w:type="character" w:customStyle="1" w:styleId="EndnoteTextChar">
    <w:name w:val="Endnote Text Char"/>
    <w:basedOn w:val="DefaultParagraphFont"/>
    <w:link w:val="EndnoteText"/>
    <w:uiPriority w:val="99"/>
    <w:semiHidden/>
    <w:rsid w:val="00B81542"/>
    <w:rPr>
      <w:sz w:val="20"/>
      <w:szCs w:val="20"/>
    </w:rPr>
  </w:style>
  <w:style w:type="character" w:styleId="EndnoteReference">
    <w:name w:val="endnote reference"/>
    <w:basedOn w:val="DefaultParagraphFont"/>
    <w:uiPriority w:val="99"/>
    <w:semiHidden/>
    <w:unhideWhenUsed/>
    <w:rsid w:val="00B81542"/>
    <w:rPr>
      <w:vertAlign w:val="superscript"/>
    </w:rPr>
  </w:style>
  <w:style w:type="paragraph" w:styleId="Header">
    <w:name w:val="header"/>
    <w:basedOn w:val="Normal"/>
    <w:link w:val="HeaderChar"/>
    <w:uiPriority w:val="99"/>
    <w:unhideWhenUsed/>
    <w:rsid w:val="00443BA3"/>
    <w:pPr>
      <w:tabs>
        <w:tab w:val="center" w:pos="4680"/>
        <w:tab w:val="right" w:pos="9360"/>
      </w:tabs>
    </w:pPr>
  </w:style>
  <w:style w:type="character" w:customStyle="1" w:styleId="HeaderChar">
    <w:name w:val="Header Char"/>
    <w:basedOn w:val="DefaultParagraphFont"/>
    <w:link w:val="Header"/>
    <w:uiPriority w:val="99"/>
    <w:rsid w:val="00443BA3"/>
  </w:style>
  <w:style w:type="paragraph" w:styleId="Footer">
    <w:name w:val="footer"/>
    <w:basedOn w:val="Normal"/>
    <w:link w:val="FooterChar"/>
    <w:uiPriority w:val="99"/>
    <w:unhideWhenUsed/>
    <w:rsid w:val="00443BA3"/>
    <w:pPr>
      <w:tabs>
        <w:tab w:val="center" w:pos="4680"/>
        <w:tab w:val="right" w:pos="9360"/>
      </w:tabs>
    </w:pPr>
  </w:style>
  <w:style w:type="character" w:customStyle="1" w:styleId="FooterChar">
    <w:name w:val="Footer Char"/>
    <w:basedOn w:val="DefaultParagraphFont"/>
    <w:link w:val="Footer"/>
    <w:uiPriority w:val="99"/>
    <w:rsid w:val="00443BA3"/>
  </w:style>
  <w:style w:type="paragraph" w:styleId="Revision">
    <w:name w:val="Revision"/>
    <w:hidden/>
    <w:uiPriority w:val="99"/>
    <w:semiHidden/>
    <w:rsid w:val="0013463E"/>
  </w:style>
  <w:style w:type="numbering" w:customStyle="1" w:styleId="Style1">
    <w:name w:val="Style1"/>
    <w:uiPriority w:val="99"/>
    <w:rsid w:val="00C204F4"/>
    <w:pPr>
      <w:numPr>
        <w:numId w:val="12"/>
      </w:numPr>
    </w:pPr>
  </w:style>
  <w:style w:type="table" w:styleId="TableGrid">
    <w:name w:val="Table Grid"/>
    <w:basedOn w:val="TableNormal"/>
    <w:uiPriority w:val="59"/>
    <w:rsid w:val="00CB6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B6D76"/>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638555">
      <w:bodyDiv w:val="1"/>
      <w:marLeft w:val="0"/>
      <w:marRight w:val="0"/>
      <w:marTop w:val="0"/>
      <w:marBottom w:val="0"/>
      <w:divBdr>
        <w:top w:val="none" w:sz="0" w:space="0" w:color="auto"/>
        <w:left w:val="none" w:sz="0" w:space="0" w:color="auto"/>
        <w:bottom w:val="none" w:sz="0" w:space="0" w:color="auto"/>
        <w:right w:val="none" w:sz="0" w:space="0" w:color="auto"/>
      </w:divBdr>
    </w:div>
    <w:div w:id="782723180">
      <w:bodyDiv w:val="1"/>
      <w:marLeft w:val="0"/>
      <w:marRight w:val="0"/>
      <w:marTop w:val="0"/>
      <w:marBottom w:val="0"/>
      <w:divBdr>
        <w:top w:val="none" w:sz="0" w:space="0" w:color="auto"/>
        <w:left w:val="none" w:sz="0" w:space="0" w:color="auto"/>
        <w:bottom w:val="none" w:sz="0" w:space="0" w:color="auto"/>
        <w:right w:val="none" w:sz="0" w:space="0" w:color="auto"/>
      </w:divBdr>
    </w:div>
    <w:div w:id="2085256032">
      <w:bodyDiv w:val="1"/>
      <w:marLeft w:val="0"/>
      <w:marRight w:val="0"/>
      <w:marTop w:val="0"/>
      <w:marBottom w:val="0"/>
      <w:divBdr>
        <w:top w:val="none" w:sz="0" w:space="0" w:color="auto"/>
        <w:left w:val="none" w:sz="0" w:space="0" w:color="auto"/>
        <w:bottom w:val="none" w:sz="0" w:space="0" w:color="auto"/>
        <w:right w:val="none" w:sz="0" w:space="0" w:color="auto"/>
      </w:divBdr>
      <w:divsChild>
        <w:div w:id="995182271">
          <w:marLeft w:val="360"/>
          <w:marRight w:val="0"/>
          <w:marTop w:val="200"/>
          <w:marBottom w:val="0"/>
          <w:divBdr>
            <w:top w:val="none" w:sz="0" w:space="0" w:color="auto"/>
            <w:left w:val="none" w:sz="0" w:space="0" w:color="auto"/>
            <w:bottom w:val="none" w:sz="0" w:space="0" w:color="auto"/>
            <w:right w:val="none" w:sz="0" w:space="0" w:color="auto"/>
          </w:divBdr>
        </w:div>
        <w:div w:id="211044909">
          <w:marLeft w:val="360"/>
          <w:marRight w:val="0"/>
          <w:marTop w:val="200"/>
          <w:marBottom w:val="0"/>
          <w:divBdr>
            <w:top w:val="none" w:sz="0" w:space="0" w:color="auto"/>
            <w:left w:val="none" w:sz="0" w:space="0" w:color="auto"/>
            <w:bottom w:val="none" w:sz="0" w:space="0" w:color="auto"/>
            <w:right w:val="none" w:sz="0" w:space="0" w:color="auto"/>
          </w:divBdr>
        </w:div>
        <w:div w:id="33583024">
          <w:marLeft w:val="1080"/>
          <w:marRight w:val="0"/>
          <w:marTop w:val="100"/>
          <w:marBottom w:val="0"/>
          <w:divBdr>
            <w:top w:val="none" w:sz="0" w:space="0" w:color="auto"/>
            <w:left w:val="none" w:sz="0" w:space="0" w:color="auto"/>
            <w:bottom w:val="none" w:sz="0" w:space="0" w:color="auto"/>
            <w:right w:val="none" w:sz="0" w:space="0" w:color="auto"/>
          </w:divBdr>
        </w:div>
        <w:div w:id="474104300">
          <w:marLeft w:val="1080"/>
          <w:marRight w:val="0"/>
          <w:marTop w:val="100"/>
          <w:marBottom w:val="0"/>
          <w:divBdr>
            <w:top w:val="none" w:sz="0" w:space="0" w:color="auto"/>
            <w:left w:val="none" w:sz="0" w:space="0" w:color="auto"/>
            <w:bottom w:val="none" w:sz="0" w:space="0" w:color="auto"/>
            <w:right w:val="none" w:sz="0" w:space="0" w:color="auto"/>
          </w:divBdr>
        </w:div>
        <w:div w:id="318653523">
          <w:marLeft w:val="1080"/>
          <w:marRight w:val="0"/>
          <w:marTop w:val="100"/>
          <w:marBottom w:val="0"/>
          <w:divBdr>
            <w:top w:val="none" w:sz="0" w:space="0" w:color="auto"/>
            <w:left w:val="none" w:sz="0" w:space="0" w:color="auto"/>
            <w:bottom w:val="none" w:sz="0" w:space="0" w:color="auto"/>
            <w:right w:val="none" w:sz="0" w:space="0" w:color="auto"/>
          </w:divBdr>
        </w:div>
        <w:div w:id="1987859553">
          <w:marLeft w:val="360"/>
          <w:marRight w:val="0"/>
          <w:marTop w:val="200"/>
          <w:marBottom w:val="0"/>
          <w:divBdr>
            <w:top w:val="none" w:sz="0" w:space="0" w:color="auto"/>
            <w:left w:val="none" w:sz="0" w:space="0" w:color="auto"/>
            <w:bottom w:val="none" w:sz="0" w:space="0" w:color="auto"/>
            <w:right w:val="none" w:sz="0" w:space="0" w:color="auto"/>
          </w:divBdr>
        </w:div>
        <w:div w:id="7112750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esapeakebay.net/channel_files/21753/cbp_bmp_verification_framework_final_draft_for_mb_review_08112014.pdf"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BayFAST.or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yfast.org/Documentation.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yFAST.org/documentation"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mde.state.md.us/programs/Water/TMDL/DataCenter/Pages/index.aspx"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www.chesapeakebay.net/channel_files/22783/epatargetmethodexample_051515.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dward\AppData\Roaming\Microsoft\Templates\LiveContent\15\Managed\Word%20Document%20Bibliography%20Styles\TC102786999%5b%5bfn=Single%20spaced%20(blank)%5d%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29E4100D-BF5B-492E-B01B-3C21172B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TC102786999[[fn=Single spaced (blank)]]</Template>
  <TotalTime>5</TotalTime>
  <Pages>15</Pages>
  <Words>6574</Words>
  <Characters>37476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43963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jedward</dc:creator>
  <cp:lastModifiedBy>Katherine Wares</cp:lastModifiedBy>
  <cp:revision>3</cp:revision>
  <cp:lastPrinted>2015-05-06T15:27:00Z</cp:lastPrinted>
  <dcterms:created xsi:type="dcterms:W3CDTF">2018-05-02T16:56:00Z</dcterms:created>
  <dcterms:modified xsi:type="dcterms:W3CDTF">2018-05-02T18:16:00Z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