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F7079" w14:textId="389E36E9" w:rsidR="00816C4D" w:rsidRPr="00FC7D91" w:rsidRDefault="00FC7D91" w:rsidP="00352792">
      <w:pPr>
        <w:spacing w:after="0" w:line="240" w:lineRule="auto"/>
        <w:rPr>
          <w:color w:val="FFFFFF" w:themeColor="background1"/>
          <w:sz w:val="40"/>
        </w:rPr>
      </w:pPr>
      <w:r w:rsidRPr="00FC7D91">
        <w:rPr>
          <w:color w:val="FFFFFF" w:themeColor="background1"/>
          <w:sz w:val="40"/>
        </w:rPr>
        <w:t xml:space="preserve">Logic </w:t>
      </w:r>
      <w:r w:rsidR="00F71F18">
        <w:rPr>
          <w:color w:val="FFFFFF" w:themeColor="background1"/>
          <w:sz w:val="40"/>
        </w:rPr>
        <w:t>and</w:t>
      </w:r>
      <w:r w:rsidRPr="00FC7D91">
        <w:rPr>
          <w:color w:val="FFFFFF" w:themeColor="background1"/>
          <w:sz w:val="40"/>
        </w:rPr>
        <w:t xml:space="preserve"> Action Plan</w:t>
      </w:r>
      <w:r>
        <w:rPr>
          <w:color w:val="FFFFFF" w:themeColor="background1"/>
          <w:sz w:val="40"/>
        </w:rPr>
        <w:t>:</w:t>
      </w:r>
      <w:r w:rsidR="00DC47F1">
        <w:rPr>
          <w:color w:val="FFFFFF" w:themeColor="background1"/>
          <w:sz w:val="40"/>
        </w:rPr>
        <w:t xml:space="preserve"> </w:t>
      </w:r>
      <w:r>
        <w:rPr>
          <w:color w:val="FFFFFF" w:themeColor="background1"/>
          <w:sz w:val="40"/>
        </w:rPr>
        <w:t>Pre</w:t>
      </w:r>
      <w:r w:rsidR="00DC47F1">
        <w:rPr>
          <w:color w:val="FFFFFF" w:themeColor="background1"/>
          <w:sz w:val="40"/>
        </w:rPr>
        <w:t xml:space="preserve">- </w:t>
      </w:r>
      <w:r>
        <w:rPr>
          <w:color w:val="FFFFFF" w:themeColor="background1"/>
          <w:sz w:val="40"/>
        </w:rPr>
        <w:t>Quarterly Progress Meeting</w:t>
      </w:r>
    </w:p>
    <w:p w14:paraId="5E1A7FE3" w14:textId="77777777" w:rsidR="00E34B0C" w:rsidRDefault="00E34B0C" w:rsidP="00947AB3">
      <w:pPr>
        <w:spacing w:after="0" w:line="240" w:lineRule="auto"/>
        <w:jc w:val="center"/>
      </w:pPr>
    </w:p>
    <w:p w14:paraId="3D9FCB2C" w14:textId="77777777" w:rsidR="00E15D9B" w:rsidRDefault="00E15D9B" w:rsidP="00947AB3">
      <w:pPr>
        <w:pStyle w:val="Heading1"/>
        <w:spacing w:before="0" w:after="0" w:line="240" w:lineRule="auto"/>
        <w:rPr>
          <w:b/>
          <w:sz w:val="26"/>
          <w:szCs w:val="26"/>
        </w:rPr>
      </w:pPr>
      <w:bookmarkStart w:id="0" w:name="_Hlk3195967"/>
    </w:p>
    <w:bookmarkEnd w:id="0"/>
    <w:p w14:paraId="264C8F4A" w14:textId="226FA56C" w:rsidR="00947AB3" w:rsidRDefault="00DC47F1" w:rsidP="00FC7D91">
      <w:pPr>
        <w:spacing w:before="120" w:after="0"/>
        <w:rPr>
          <w:b/>
          <w:sz w:val="24"/>
          <w:szCs w:val="24"/>
        </w:rPr>
      </w:pPr>
      <w:r>
        <w:rPr>
          <w:b/>
          <w:sz w:val="24"/>
          <w:szCs w:val="24"/>
        </w:rPr>
        <w:t>Riparian Forest Buffers</w:t>
      </w:r>
      <w:r w:rsidR="00947AB3">
        <w:rPr>
          <w:b/>
          <w:sz w:val="24"/>
          <w:szCs w:val="24"/>
        </w:rPr>
        <w:t xml:space="preserve"> –</w:t>
      </w:r>
      <w:r>
        <w:rPr>
          <w:b/>
          <w:sz w:val="24"/>
          <w:szCs w:val="24"/>
        </w:rPr>
        <w:t xml:space="preserve"> 202</w:t>
      </w:r>
      <w:r w:rsidR="007A3D7A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-202</w:t>
      </w:r>
      <w:r w:rsidR="007A3D7A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</w:p>
    <w:p w14:paraId="479793FC" w14:textId="29AF585A" w:rsidR="00947AB3" w:rsidRPr="003124B3" w:rsidRDefault="00947AB3" w:rsidP="00FC7D91">
      <w:pPr>
        <w:spacing w:before="120" w:after="0"/>
        <w:rPr>
          <w:sz w:val="24"/>
          <w:szCs w:val="24"/>
          <w:highlight w:val="yellow"/>
        </w:rPr>
      </w:pPr>
      <w:r>
        <w:rPr>
          <w:b/>
          <w:sz w:val="24"/>
          <w:szCs w:val="24"/>
        </w:rPr>
        <w:t xml:space="preserve">Long-term Target: </w:t>
      </w:r>
      <w:r w:rsidRPr="00001B30">
        <w:rPr>
          <w:sz w:val="24"/>
          <w:szCs w:val="24"/>
        </w:rPr>
        <w:t>(t</w:t>
      </w:r>
      <w:r w:rsidRPr="00547FAB">
        <w:rPr>
          <w:sz w:val="24"/>
          <w:szCs w:val="24"/>
        </w:rPr>
        <w:t>he metric for success of Outcome</w:t>
      </w:r>
      <w:r>
        <w:rPr>
          <w:sz w:val="24"/>
          <w:szCs w:val="24"/>
        </w:rPr>
        <w:t>)</w:t>
      </w:r>
      <w:r w:rsidRPr="00547FAB">
        <w:rPr>
          <w:sz w:val="24"/>
          <w:szCs w:val="24"/>
        </w:rPr>
        <w:t xml:space="preserve"> </w:t>
      </w:r>
      <w:r w:rsidR="00DC47F1" w:rsidRPr="00DC47F1">
        <w:rPr>
          <w:sz w:val="24"/>
          <w:szCs w:val="24"/>
        </w:rPr>
        <w:t>Seventy percent of riparian areas throughout the watershed forested</w:t>
      </w:r>
    </w:p>
    <w:p w14:paraId="6C48E012" w14:textId="46FAC339" w:rsidR="00947AB3" w:rsidRDefault="00947AB3" w:rsidP="000C151E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Two</w:t>
      </w:r>
      <w:r w:rsidRPr="001C0000">
        <w:rPr>
          <w:b/>
          <w:sz w:val="24"/>
          <w:szCs w:val="24"/>
        </w:rPr>
        <w:t xml:space="preserve">-year </w:t>
      </w:r>
      <w:r>
        <w:rPr>
          <w:b/>
          <w:sz w:val="24"/>
          <w:szCs w:val="24"/>
        </w:rPr>
        <w:t>T</w:t>
      </w:r>
      <w:r w:rsidRPr="001C0000">
        <w:rPr>
          <w:b/>
          <w:sz w:val="24"/>
          <w:szCs w:val="24"/>
        </w:rPr>
        <w:t>arget</w:t>
      </w:r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>(i</w:t>
      </w:r>
      <w:r w:rsidRPr="00547FAB">
        <w:rPr>
          <w:sz w:val="24"/>
          <w:szCs w:val="24"/>
        </w:rPr>
        <w:t>ncrement of metric for success</w:t>
      </w:r>
      <w:r>
        <w:rPr>
          <w:sz w:val="24"/>
          <w:szCs w:val="24"/>
        </w:rPr>
        <w:t>)</w:t>
      </w:r>
      <w:r w:rsidR="00DC47F1">
        <w:rPr>
          <w:sz w:val="24"/>
          <w:szCs w:val="24"/>
        </w:rPr>
        <w:t xml:space="preserve"> </w:t>
      </w:r>
      <w:r w:rsidR="00DC47F1" w:rsidRPr="00DC47F1">
        <w:rPr>
          <w:sz w:val="24"/>
          <w:szCs w:val="24"/>
        </w:rPr>
        <w:t>900 miles of riparian forest buffers planted and preserved per year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947AB3" w14:paraId="35EC7FD7" w14:textId="77777777" w:rsidTr="00996CDD">
        <w:tc>
          <w:tcPr>
            <w:tcW w:w="14390" w:type="dxa"/>
          </w:tcPr>
          <w:p w14:paraId="42C90C5F" w14:textId="287D4CF5" w:rsidR="00947AB3" w:rsidRDefault="00BB4814">
            <w:r w:rsidRPr="000C151E">
              <w:rPr>
                <w:b/>
                <w:sz w:val="24"/>
                <w:szCs w:val="24"/>
              </w:rPr>
              <w:t>Instructions:</w:t>
            </w:r>
            <w:r>
              <w:rPr>
                <w:sz w:val="24"/>
                <w:szCs w:val="24"/>
              </w:rPr>
              <w:t xml:space="preserve"> Before your quarterly progress meeting, </w:t>
            </w:r>
            <w:r w:rsidR="00947AB3">
              <w:rPr>
                <w:sz w:val="24"/>
                <w:szCs w:val="24"/>
              </w:rPr>
              <w:t>provide</w:t>
            </w:r>
            <w:r w:rsidR="00947AB3" w:rsidRPr="00117ABF">
              <w:rPr>
                <w:sz w:val="24"/>
                <w:szCs w:val="24"/>
              </w:rPr>
              <w:t xml:space="preserve"> the status of </w:t>
            </w:r>
            <w:r w:rsidR="00947AB3">
              <w:rPr>
                <w:sz w:val="24"/>
                <w:szCs w:val="24"/>
              </w:rPr>
              <w:t>individual</w:t>
            </w:r>
            <w:r w:rsidR="00947AB3" w:rsidRPr="00117ABF">
              <w:rPr>
                <w:sz w:val="24"/>
                <w:szCs w:val="24"/>
              </w:rPr>
              <w:t xml:space="preserve"> action</w:t>
            </w:r>
            <w:r w:rsidR="00947AB3">
              <w:rPr>
                <w:sz w:val="24"/>
                <w:szCs w:val="24"/>
              </w:rPr>
              <w:t>s</w:t>
            </w:r>
            <w:r w:rsidR="00947AB3" w:rsidRPr="00117A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 the table below using this color key.</w:t>
            </w:r>
          </w:p>
        </w:tc>
      </w:tr>
      <w:tr w:rsidR="00947AB3" w14:paraId="598F3BDB" w14:textId="77777777" w:rsidTr="00996CDD">
        <w:tc>
          <w:tcPr>
            <w:tcW w:w="14390" w:type="dxa"/>
            <w:shd w:val="clear" w:color="auto" w:fill="E2EFD9" w:themeFill="accent6" w:themeFillTint="33"/>
          </w:tcPr>
          <w:p w14:paraId="4CF12117" w14:textId="68979480" w:rsidR="00947AB3" w:rsidRPr="00BA7273" w:rsidRDefault="00947AB3" w:rsidP="00996CDD">
            <w:pPr>
              <w:pStyle w:val="NoSpacing"/>
              <w:rPr>
                <w:b/>
              </w:rPr>
            </w:pPr>
            <w:r>
              <w:rPr>
                <w:color w:val="000000" w:themeColor="text1"/>
              </w:rPr>
              <w:t>A</w:t>
            </w:r>
            <w:r w:rsidRPr="00DC7A43">
              <w:rPr>
                <w:color w:val="000000" w:themeColor="text1"/>
              </w:rPr>
              <w:t>ction has been completed or is moving forward as planned</w:t>
            </w:r>
            <w:r w:rsidR="006452CA">
              <w:rPr>
                <w:color w:val="000000" w:themeColor="text1"/>
              </w:rPr>
              <w:t>.</w:t>
            </w:r>
            <w:r w:rsidRPr="00DC7A43">
              <w:rPr>
                <w:color w:val="000000" w:themeColor="text1"/>
              </w:rPr>
              <w:t xml:space="preserve">      </w:t>
            </w:r>
          </w:p>
        </w:tc>
      </w:tr>
      <w:tr w:rsidR="00947AB3" w14:paraId="59B74E98" w14:textId="77777777" w:rsidTr="00996CDD">
        <w:tc>
          <w:tcPr>
            <w:tcW w:w="14390" w:type="dxa"/>
            <w:shd w:val="clear" w:color="auto" w:fill="FFF2CC" w:themeFill="accent4" w:themeFillTint="33"/>
          </w:tcPr>
          <w:p w14:paraId="66F82BDB" w14:textId="1A28D795" w:rsidR="00947AB3" w:rsidRDefault="00947AB3" w:rsidP="00996CDD">
            <w:r>
              <w:rPr>
                <w:color w:val="000000" w:themeColor="text1"/>
              </w:rPr>
              <w:t>A</w:t>
            </w:r>
            <w:r w:rsidRPr="00DC7A43">
              <w:rPr>
                <w:color w:val="000000" w:themeColor="text1"/>
              </w:rPr>
              <w:t>ction has encountered minor obstacles</w:t>
            </w:r>
            <w:r w:rsidR="006452CA">
              <w:rPr>
                <w:color w:val="000000" w:themeColor="text1"/>
              </w:rPr>
              <w:t>.</w:t>
            </w:r>
          </w:p>
        </w:tc>
      </w:tr>
      <w:tr w:rsidR="00947AB3" w14:paraId="382C6ED6" w14:textId="77777777" w:rsidTr="00996CDD">
        <w:tc>
          <w:tcPr>
            <w:tcW w:w="14390" w:type="dxa"/>
            <w:shd w:val="clear" w:color="auto" w:fill="FDCFD6"/>
          </w:tcPr>
          <w:p w14:paraId="684EF57B" w14:textId="2BE323E1" w:rsidR="00947AB3" w:rsidRDefault="00947AB3" w:rsidP="00996CDD">
            <w:r>
              <w:rPr>
                <w:color w:val="000000" w:themeColor="text1"/>
              </w:rPr>
              <w:t>A</w:t>
            </w:r>
            <w:r w:rsidRPr="00DC7A43">
              <w:rPr>
                <w:color w:val="000000" w:themeColor="text1"/>
              </w:rPr>
              <w:t>ction has not been taken or has encountered a serious barrier</w:t>
            </w:r>
            <w:r w:rsidR="006452CA">
              <w:rPr>
                <w:color w:val="000000" w:themeColor="text1"/>
              </w:rPr>
              <w:t>.</w:t>
            </w:r>
          </w:p>
        </w:tc>
      </w:tr>
    </w:tbl>
    <w:p w14:paraId="1BA4EAF3" w14:textId="10CA2ABD" w:rsidR="00947AB3" w:rsidRPr="000C151E" w:rsidRDefault="00BB4814" w:rsidP="00947AB3">
      <w:pPr>
        <w:spacing w:after="0"/>
        <w:rPr>
          <w:sz w:val="24"/>
          <w:szCs w:val="24"/>
        </w:rPr>
      </w:pPr>
      <w:r>
        <w:rPr>
          <w:sz w:val="24"/>
          <w:szCs w:val="24"/>
        </w:rPr>
        <w:t>Additional i</w:t>
      </w:r>
      <w:r w:rsidRPr="000C151E">
        <w:rPr>
          <w:sz w:val="24"/>
          <w:szCs w:val="24"/>
        </w:rPr>
        <w:t xml:space="preserve">nstructions for completing or updating your logic </w:t>
      </w:r>
      <w:r w:rsidR="00F71F18">
        <w:rPr>
          <w:sz w:val="24"/>
          <w:szCs w:val="24"/>
        </w:rPr>
        <w:t>and</w:t>
      </w:r>
      <w:r w:rsidRPr="000C151E">
        <w:rPr>
          <w:sz w:val="24"/>
          <w:szCs w:val="24"/>
        </w:rPr>
        <w:t xml:space="preserve"> action plan can be found on </w:t>
      </w:r>
      <w:hyperlink r:id="rId11" w:history="1">
        <w:proofErr w:type="spellStart"/>
        <w:r w:rsidRPr="000C151E">
          <w:rPr>
            <w:rStyle w:val="Hyperlink"/>
            <w:sz w:val="24"/>
            <w:szCs w:val="24"/>
          </w:rPr>
          <w:t>ChesapeakeDecisions</w:t>
        </w:r>
        <w:proofErr w:type="spellEnd"/>
      </w:hyperlink>
      <w:r w:rsidRPr="000C151E">
        <w:rPr>
          <w:sz w:val="24"/>
          <w:szCs w:val="24"/>
        </w:rPr>
        <w:t>.</w:t>
      </w:r>
    </w:p>
    <w:p w14:paraId="7B7E2CF9" w14:textId="77777777" w:rsidR="00BB4814" w:rsidRPr="002B2FA1" w:rsidRDefault="00BB4814" w:rsidP="00947AB3">
      <w:pPr>
        <w:spacing w:after="0"/>
        <w:rPr>
          <w:b/>
          <w:sz w:val="24"/>
          <w:szCs w:val="24"/>
        </w:rPr>
      </w:pPr>
    </w:p>
    <w:tbl>
      <w:tblPr>
        <w:tblStyle w:val="GridTable4-Accent5"/>
        <w:tblW w:w="14289" w:type="dxa"/>
        <w:tblLook w:val="06A0" w:firstRow="1" w:lastRow="0" w:firstColumn="1" w:lastColumn="0" w:noHBand="1" w:noVBand="1"/>
      </w:tblPr>
      <w:tblGrid>
        <w:gridCol w:w="2611"/>
        <w:gridCol w:w="2120"/>
        <w:gridCol w:w="1910"/>
        <w:gridCol w:w="1859"/>
        <w:gridCol w:w="1847"/>
        <w:gridCol w:w="1951"/>
        <w:gridCol w:w="1991"/>
      </w:tblGrid>
      <w:tr w:rsidR="004568EF" w:rsidRPr="00DB3E82" w14:paraId="240AC9DC" w14:textId="77777777" w:rsidTr="000119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vAlign w:val="center"/>
          </w:tcPr>
          <w:p w14:paraId="20D632A3" w14:textId="77777777" w:rsidR="00947AB3" w:rsidRPr="00DB3E82" w:rsidRDefault="00947AB3" w:rsidP="00996CDD">
            <w:pPr>
              <w:jc w:val="center"/>
              <w:rPr>
                <w:b w:val="0"/>
                <w:sz w:val="28"/>
                <w:szCs w:val="28"/>
              </w:rPr>
            </w:pPr>
            <w:r w:rsidRPr="00DB3E82">
              <w:rPr>
                <w:b w:val="0"/>
                <w:sz w:val="28"/>
                <w:szCs w:val="28"/>
              </w:rPr>
              <w:t>Factor</w:t>
            </w:r>
          </w:p>
        </w:tc>
        <w:tc>
          <w:tcPr>
            <w:tcW w:w="1735" w:type="dxa"/>
            <w:vAlign w:val="center"/>
          </w:tcPr>
          <w:p w14:paraId="54616032" w14:textId="77777777" w:rsidR="00947AB3" w:rsidRPr="0021394C" w:rsidRDefault="00947AB3" w:rsidP="00996C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Current Efforts</w:t>
            </w:r>
          </w:p>
        </w:tc>
        <w:tc>
          <w:tcPr>
            <w:tcW w:w="1979" w:type="dxa"/>
            <w:vAlign w:val="center"/>
          </w:tcPr>
          <w:p w14:paraId="36B434DB" w14:textId="77777777" w:rsidR="00947AB3" w:rsidRPr="00DB3E82" w:rsidRDefault="00947AB3" w:rsidP="00996C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DB3E82">
              <w:rPr>
                <w:b w:val="0"/>
                <w:sz w:val="28"/>
                <w:szCs w:val="28"/>
              </w:rPr>
              <w:t>Gap</w:t>
            </w:r>
          </w:p>
        </w:tc>
        <w:tc>
          <w:tcPr>
            <w:tcW w:w="1952" w:type="dxa"/>
            <w:vAlign w:val="center"/>
          </w:tcPr>
          <w:p w14:paraId="3A5C9578" w14:textId="77777777" w:rsidR="00947AB3" w:rsidRPr="00DB3E82" w:rsidRDefault="00947AB3" w:rsidP="00996C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DB3E82">
              <w:rPr>
                <w:b w:val="0"/>
                <w:sz w:val="28"/>
                <w:szCs w:val="28"/>
              </w:rPr>
              <w:t xml:space="preserve">Actions </w:t>
            </w:r>
          </w:p>
        </w:tc>
        <w:tc>
          <w:tcPr>
            <w:tcW w:w="1925" w:type="dxa"/>
            <w:vAlign w:val="center"/>
          </w:tcPr>
          <w:p w14:paraId="0CDEE341" w14:textId="77777777" w:rsidR="00947AB3" w:rsidRPr="00DB3E82" w:rsidRDefault="00947AB3" w:rsidP="00996C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DB3E82">
              <w:rPr>
                <w:b w:val="0"/>
                <w:sz w:val="28"/>
                <w:szCs w:val="28"/>
              </w:rPr>
              <w:t>Metrics</w:t>
            </w:r>
          </w:p>
        </w:tc>
        <w:tc>
          <w:tcPr>
            <w:tcW w:w="1990" w:type="dxa"/>
            <w:vAlign w:val="center"/>
          </w:tcPr>
          <w:p w14:paraId="4E3B1904" w14:textId="145E1E04" w:rsidR="00947AB3" w:rsidRPr="00DB3E82" w:rsidRDefault="00947AB3" w:rsidP="003575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DB3E82">
              <w:rPr>
                <w:b w:val="0"/>
                <w:sz w:val="28"/>
                <w:szCs w:val="28"/>
              </w:rPr>
              <w:t>Expected</w:t>
            </w:r>
            <w:r>
              <w:rPr>
                <w:b w:val="0"/>
                <w:sz w:val="28"/>
                <w:szCs w:val="28"/>
              </w:rPr>
              <w:t xml:space="preserve"> Response and Application</w:t>
            </w:r>
          </w:p>
        </w:tc>
        <w:tc>
          <w:tcPr>
            <w:tcW w:w="2013" w:type="dxa"/>
            <w:vAlign w:val="center"/>
          </w:tcPr>
          <w:p w14:paraId="4C3B8FDC" w14:textId="77777777" w:rsidR="00947AB3" w:rsidRPr="00DB3E82" w:rsidRDefault="00947AB3" w:rsidP="00996C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Learn/Adapt</w:t>
            </w:r>
          </w:p>
        </w:tc>
      </w:tr>
      <w:tr w:rsidR="004568EF" w:rsidRPr="00DB3E82" w14:paraId="24378038" w14:textId="77777777" w:rsidTr="000119E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BFBFBF" w:themeFill="background1" w:themeFillShade="BF"/>
          </w:tcPr>
          <w:p w14:paraId="4CEEB5B8" w14:textId="77777777" w:rsidR="00947AB3" w:rsidRPr="00934D05" w:rsidRDefault="00947AB3" w:rsidP="00996CDD">
            <w:pPr>
              <w:rPr>
                <w:b w:val="0"/>
                <w:i/>
                <w:color w:val="000000" w:themeColor="text1"/>
                <w:sz w:val="20"/>
                <w:szCs w:val="20"/>
              </w:rPr>
            </w:pPr>
            <w:r w:rsidRPr="00934D05">
              <w:rPr>
                <w:b w:val="0"/>
                <w:i/>
                <w:color w:val="000000" w:themeColor="text1"/>
                <w:sz w:val="20"/>
                <w:szCs w:val="20"/>
              </w:rPr>
              <w:t>What is impacting our ability to achieve our outcome?</w:t>
            </w:r>
          </w:p>
        </w:tc>
        <w:tc>
          <w:tcPr>
            <w:tcW w:w="1735" w:type="dxa"/>
            <w:shd w:val="clear" w:color="auto" w:fill="BFBFBF" w:themeFill="background1" w:themeFillShade="BF"/>
          </w:tcPr>
          <w:p w14:paraId="7CBE218A" w14:textId="77777777" w:rsidR="00947AB3" w:rsidRPr="00934D05" w:rsidRDefault="00947AB3" w:rsidP="00996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934D05">
              <w:rPr>
                <w:i/>
                <w:color w:val="000000" w:themeColor="text1"/>
                <w:sz w:val="20"/>
                <w:szCs w:val="20"/>
              </w:rPr>
              <w:t>What current efforts are addressing this factor?</w:t>
            </w:r>
          </w:p>
        </w:tc>
        <w:tc>
          <w:tcPr>
            <w:tcW w:w="1979" w:type="dxa"/>
            <w:shd w:val="clear" w:color="auto" w:fill="BFBFBF" w:themeFill="background1" w:themeFillShade="BF"/>
          </w:tcPr>
          <w:p w14:paraId="2519B933" w14:textId="77777777" w:rsidR="00947AB3" w:rsidRPr="00934D05" w:rsidRDefault="00947AB3" w:rsidP="00996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934D05">
              <w:rPr>
                <w:i/>
                <w:color w:val="000000" w:themeColor="text1"/>
                <w:sz w:val="20"/>
                <w:szCs w:val="20"/>
              </w:rPr>
              <w:t>What further efforts or information are needed to fully address this factor?</w:t>
            </w:r>
          </w:p>
        </w:tc>
        <w:tc>
          <w:tcPr>
            <w:tcW w:w="1952" w:type="dxa"/>
            <w:shd w:val="clear" w:color="auto" w:fill="BFBFBF" w:themeFill="background1" w:themeFillShade="BF"/>
          </w:tcPr>
          <w:p w14:paraId="66E29BFD" w14:textId="77777777" w:rsidR="00947AB3" w:rsidRPr="00934D05" w:rsidRDefault="00947AB3" w:rsidP="00996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934D05">
              <w:rPr>
                <w:i/>
                <w:color w:val="000000" w:themeColor="text1"/>
                <w:sz w:val="20"/>
                <w:szCs w:val="20"/>
              </w:rPr>
              <w:t xml:space="preserve">What actions are essential </w:t>
            </w:r>
            <w:r>
              <w:rPr>
                <w:i/>
                <w:color w:val="000000" w:themeColor="text1"/>
                <w:sz w:val="20"/>
                <w:szCs w:val="20"/>
              </w:rPr>
              <w:t>(</w:t>
            </w:r>
            <w:r w:rsidRPr="00934D05">
              <w:rPr>
                <w:i/>
                <w:color w:val="000000" w:themeColor="text1"/>
                <w:sz w:val="20"/>
                <w:szCs w:val="20"/>
              </w:rPr>
              <w:t>to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 help fill this gap)</w:t>
            </w:r>
            <w:r w:rsidRPr="00934D0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to </w:t>
            </w:r>
            <w:r w:rsidRPr="00934D05">
              <w:rPr>
                <w:i/>
                <w:color w:val="000000" w:themeColor="text1"/>
                <w:sz w:val="20"/>
                <w:szCs w:val="20"/>
              </w:rPr>
              <w:t>achieve our outcome?</w:t>
            </w:r>
          </w:p>
        </w:tc>
        <w:tc>
          <w:tcPr>
            <w:tcW w:w="1925" w:type="dxa"/>
            <w:shd w:val="clear" w:color="auto" w:fill="BFBFBF" w:themeFill="background1" w:themeFillShade="BF"/>
          </w:tcPr>
          <w:p w14:paraId="1E87172C" w14:textId="77777777" w:rsidR="00947AB3" w:rsidRPr="00934D05" w:rsidRDefault="00947AB3" w:rsidP="00996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What will we measure or observe to determine progress in filling identified gap?</w:t>
            </w:r>
          </w:p>
        </w:tc>
        <w:tc>
          <w:tcPr>
            <w:tcW w:w="1990" w:type="dxa"/>
            <w:shd w:val="clear" w:color="auto" w:fill="BFBFBF" w:themeFill="background1" w:themeFillShade="BF"/>
          </w:tcPr>
          <w:p w14:paraId="3F90B9CB" w14:textId="77777777" w:rsidR="00947AB3" w:rsidRPr="00934D05" w:rsidRDefault="00947AB3" w:rsidP="00996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How and when do we expect these actions to address the identified gap? How might that affect our work going forward?</w:t>
            </w:r>
          </w:p>
          <w:p w14:paraId="2E346D2D" w14:textId="77777777" w:rsidR="00947AB3" w:rsidRPr="00934D05" w:rsidRDefault="00947AB3" w:rsidP="00996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013" w:type="dxa"/>
            <w:shd w:val="clear" w:color="auto" w:fill="BFBFBF" w:themeFill="background1" w:themeFillShade="BF"/>
          </w:tcPr>
          <w:p w14:paraId="2C4D1551" w14:textId="77777777" w:rsidR="00947AB3" w:rsidRPr="00934D05" w:rsidRDefault="00947AB3" w:rsidP="00996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934D05">
              <w:rPr>
                <w:i/>
                <w:color w:val="000000" w:themeColor="text1"/>
                <w:sz w:val="20"/>
                <w:szCs w:val="20"/>
              </w:rPr>
              <w:t>What did we learn from taking this action? How will this lesson impact our work?</w:t>
            </w:r>
          </w:p>
        </w:tc>
      </w:tr>
      <w:tr w:rsidR="004568EF" w:rsidRPr="00DB3E82" w14:paraId="21A27336" w14:textId="77777777" w:rsidTr="000119EC">
        <w:trPr>
          <w:trHeight w:val="20"/>
        </w:trPr>
        <w:tc>
          <w:tcPr>
            <w:tcW w:w="2695" w:type="dxa"/>
          </w:tcPr>
          <w:p w14:paraId="201A21EC" w14:textId="3029D37D" w:rsidR="00DC47F1" w:rsidRPr="00872C30" w:rsidRDefault="007E43C4" w:rsidP="00DC47F1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1"/>
                <w:szCs w:val="21"/>
              </w:rPr>
            </w:pPr>
            <w:r>
              <w:rPr>
                <w:sz w:val="21"/>
                <w:szCs w:val="21"/>
              </w:rPr>
              <w:t>Need for</w:t>
            </w:r>
            <w:r w:rsidR="000119EC" w:rsidRPr="00872C30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high-level </w:t>
            </w:r>
            <w:r w:rsidR="000119EC">
              <w:rPr>
                <w:sz w:val="21"/>
                <w:szCs w:val="21"/>
              </w:rPr>
              <w:t>c</w:t>
            </w:r>
            <w:r w:rsidR="000119EC" w:rsidRPr="00872C30">
              <w:rPr>
                <w:sz w:val="21"/>
                <w:szCs w:val="21"/>
              </w:rPr>
              <w:t xml:space="preserve">oordination and </w:t>
            </w:r>
            <w:r w:rsidR="000119EC">
              <w:rPr>
                <w:sz w:val="21"/>
                <w:szCs w:val="21"/>
              </w:rPr>
              <w:t>d</w:t>
            </w:r>
            <w:r w:rsidR="000119EC" w:rsidRPr="00872C30">
              <w:rPr>
                <w:sz w:val="21"/>
                <w:szCs w:val="21"/>
              </w:rPr>
              <w:t xml:space="preserve">irection at </w:t>
            </w:r>
            <w:r w:rsidR="000119EC">
              <w:rPr>
                <w:sz w:val="21"/>
                <w:szCs w:val="21"/>
              </w:rPr>
              <w:t>s</w:t>
            </w:r>
            <w:r w:rsidR="000119EC" w:rsidRPr="00872C30">
              <w:rPr>
                <w:sz w:val="21"/>
                <w:szCs w:val="21"/>
              </w:rPr>
              <w:t xml:space="preserve">tate </w:t>
            </w:r>
            <w:r w:rsidR="000119EC">
              <w:rPr>
                <w:sz w:val="21"/>
                <w:szCs w:val="21"/>
              </w:rPr>
              <w:t>l</w:t>
            </w:r>
            <w:r w:rsidR="000119EC" w:rsidRPr="00872C30">
              <w:rPr>
                <w:sz w:val="21"/>
                <w:szCs w:val="21"/>
              </w:rPr>
              <w:t>evel</w:t>
            </w:r>
          </w:p>
        </w:tc>
        <w:tc>
          <w:tcPr>
            <w:tcW w:w="1735" w:type="dxa"/>
          </w:tcPr>
          <w:p w14:paraId="0A85AB20" w14:textId="77777777" w:rsidR="007E43C4" w:rsidRPr="00872C30" w:rsidRDefault="007E43C4" w:rsidP="007E43C4">
            <w:pPr>
              <w:pStyle w:val="ListParagraph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>
              <w:t>s</w:t>
            </w:r>
            <w:r w:rsidRPr="007E43C4">
              <w:t>ome states already have non-forestry leadership</w:t>
            </w:r>
          </w:p>
          <w:p w14:paraId="25942165" w14:textId="4FA31F2D" w:rsidR="00DC47F1" w:rsidRPr="007E43C4" w:rsidRDefault="007E43C4" w:rsidP="00872C30">
            <w:pPr>
              <w:pStyle w:val="ListParagraph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>
              <w:t>PSC engagement</w:t>
            </w:r>
            <w:r w:rsidRPr="007E43C4">
              <w:t xml:space="preserve"> </w:t>
            </w:r>
          </w:p>
        </w:tc>
        <w:tc>
          <w:tcPr>
            <w:tcW w:w="1979" w:type="dxa"/>
          </w:tcPr>
          <w:p w14:paraId="3ED1DE2F" w14:textId="3FEFE71A" w:rsidR="00DC47F1" w:rsidRPr="00FC7D91" w:rsidRDefault="007E43C4" w:rsidP="00DC47F1">
            <w:pPr>
              <w:rPr>
                <w:sz w:val="20"/>
                <w:szCs w:val="20"/>
              </w:rPr>
            </w:pPr>
            <w:r>
              <w:t>More networking, more strategy</w:t>
            </w:r>
          </w:p>
        </w:tc>
        <w:tc>
          <w:tcPr>
            <w:tcW w:w="1952" w:type="dxa"/>
          </w:tcPr>
          <w:p w14:paraId="14457749" w14:textId="14DD9364" w:rsidR="00DC47F1" w:rsidRPr="00B56446" w:rsidRDefault="00872C30" w:rsidP="00DC47F1">
            <w:pPr>
              <w:rPr>
                <w:sz w:val="20"/>
                <w:szCs w:val="20"/>
              </w:rPr>
            </w:pPr>
            <w:ins w:id="1" w:author="Claggett, Sally -FS" w:date="2020-11-03T12:06:00Z">
              <w:r>
                <w:rPr>
                  <w:sz w:val="20"/>
                  <w:szCs w:val="20"/>
                </w:rPr>
                <w:t>1.1, 1.2, 1.3, 1.4</w:t>
              </w:r>
            </w:ins>
            <w:ins w:id="2" w:author="Claggett, Sally -FS" w:date="2020-11-03T12:08:00Z">
              <w:r>
                <w:rPr>
                  <w:sz w:val="20"/>
                  <w:szCs w:val="20"/>
                </w:rPr>
                <w:t xml:space="preserve">, </w:t>
              </w:r>
            </w:ins>
            <w:ins w:id="3" w:author="Claggett, Sally -FS" w:date="2020-11-03T12:09:00Z">
              <w:r>
                <w:rPr>
                  <w:sz w:val="20"/>
                  <w:szCs w:val="20"/>
                </w:rPr>
                <w:t xml:space="preserve">2.1, 2.3, 3.1, </w:t>
              </w:r>
            </w:ins>
            <w:ins w:id="4" w:author="Claggett, Sally -FS" w:date="2020-11-03T12:10:00Z">
              <w:r>
                <w:rPr>
                  <w:sz w:val="20"/>
                  <w:szCs w:val="20"/>
                </w:rPr>
                <w:t>4.1</w:t>
              </w:r>
            </w:ins>
            <w:ins w:id="5" w:author="Claggett, Sally -FS" w:date="2020-11-03T12:11:00Z">
              <w:r>
                <w:rPr>
                  <w:sz w:val="20"/>
                  <w:szCs w:val="20"/>
                </w:rPr>
                <w:t>, 5.1</w:t>
              </w:r>
            </w:ins>
          </w:p>
        </w:tc>
        <w:tc>
          <w:tcPr>
            <w:tcW w:w="1925" w:type="dxa"/>
            <w:shd w:val="clear" w:color="auto" w:fill="auto"/>
          </w:tcPr>
          <w:p w14:paraId="47FDE690" w14:textId="12FECE18" w:rsidR="00DC47F1" w:rsidRPr="00DB3E82" w:rsidRDefault="007E43C4" w:rsidP="00DC47F1">
            <w:pPr>
              <w:rPr>
                <w:sz w:val="20"/>
                <w:szCs w:val="20"/>
              </w:rPr>
            </w:pPr>
            <w:del w:id="6" w:author="Claggett, Sally -FS" w:date="2020-11-03T12:13:00Z">
              <w:r w:rsidDel="00872C30">
                <w:rPr>
                  <w:sz w:val="20"/>
                  <w:szCs w:val="20"/>
                </w:rPr>
                <w:delText>Increased RFB acres</w:delText>
              </w:r>
            </w:del>
            <w:ins w:id="7" w:author="Claggett, Sally -FS" w:date="2020-11-03T12:13:00Z">
              <w:r w:rsidR="00872C30">
                <w:rPr>
                  <w:sz w:val="20"/>
                  <w:szCs w:val="20"/>
                </w:rPr>
                <w:t>Action Strategy developed, pilot innovative program</w:t>
              </w:r>
            </w:ins>
            <w:ins w:id="8" w:author="Claggett, Sally -FS" w:date="2020-11-03T12:18:00Z">
              <w:r w:rsidR="000337B8">
                <w:rPr>
                  <w:sz w:val="20"/>
                  <w:szCs w:val="20"/>
                </w:rPr>
                <w:t xml:space="preserve">s </w:t>
              </w:r>
              <w:bookmarkStart w:id="9" w:name="_GoBack"/>
              <w:bookmarkEnd w:id="9"/>
              <w:r w:rsidR="000337B8">
                <w:rPr>
                  <w:sz w:val="20"/>
                  <w:szCs w:val="20"/>
                </w:rPr>
                <w:t xml:space="preserve">at state level, </w:t>
              </w:r>
            </w:ins>
          </w:p>
        </w:tc>
        <w:tc>
          <w:tcPr>
            <w:tcW w:w="1990" w:type="dxa"/>
            <w:shd w:val="clear" w:color="auto" w:fill="auto"/>
          </w:tcPr>
          <w:p w14:paraId="7283013E" w14:textId="22C51C6A" w:rsidR="00DC47F1" w:rsidRPr="00DB3E82" w:rsidRDefault="000337B8" w:rsidP="00DC47F1">
            <w:pPr>
              <w:rPr>
                <w:sz w:val="20"/>
                <w:szCs w:val="20"/>
              </w:rPr>
            </w:pPr>
            <w:ins w:id="10" w:author="Claggett, Sally -FS" w:date="2020-11-03T12:17:00Z">
              <w:r>
                <w:rPr>
                  <w:sz w:val="20"/>
                  <w:szCs w:val="20"/>
                </w:rPr>
                <w:t>Ongoing</w:t>
              </w:r>
            </w:ins>
          </w:p>
        </w:tc>
        <w:tc>
          <w:tcPr>
            <w:tcW w:w="2013" w:type="dxa"/>
            <w:shd w:val="clear" w:color="auto" w:fill="D9E2F3" w:themeFill="accent5" w:themeFillTint="33"/>
          </w:tcPr>
          <w:p w14:paraId="26D3AD0C" w14:textId="77777777" w:rsidR="00DC47F1" w:rsidRPr="00DB3E82" w:rsidRDefault="00DC47F1" w:rsidP="00DC47F1">
            <w:pPr>
              <w:rPr>
                <w:sz w:val="20"/>
                <w:szCs w:val="20"/>
              </w:rPr>
            </w:pPr>
          </w:p>
        </w:tc>
      </w:tr>
      <w:tr w:rsidR="004568EF" w:rsidRPr="00DB3E82" w14:paraId="19ACE049" w14:textId="77777777" w:rsidTr="000119E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6BEE70AD" w14:textId="182504D2" w:rsidR="00DC47F1" w:rsidRPr="00872C30" w:rsidRDefault="00DC47F1" w:rsidP="00DC47F1">
            <w:pPr>
              <w:rPr>
                <w:b w:val="0"/>
                <w:sz w:val="21"/>
                <w:szCs w:val="21"/>
              </w:rPr>
            </w:pPr>
            <w:r w:rsidRPr="00872C30">
              <w:rPr>
                <w:sz w:val="21"/>
                <w:szCs w:val="21"/>
              </w:rPr>
              <w:t>Improved Technical Assistance</w:t>
            </w:r>
          </w:p>
        </w:tc>
        <w:tc>
          <w:tcPr>
            <w:tcW w:w="1735" w:type="dxa"/>
          </w:tcPr>
          <w:p w14:paraId="35657F01" w14:textId="5584AEB7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 positions</w:t>
            </w:r>
            <w:r w:rsidR="007E43C4">
              <w:t xml:space="preserve"> with USDA funding, </w:t>
            </w:r>
            <w:r>
              <w:t>additional trainings</w:t>
            </w:r>
          </w:p>
        </w:tc>
        <w:tc>
          <w:tcPr>
            <w:tcW w:w="1979" w:type="dxa"/>
          </w:tcPr>
          <w:p w14:paraId="11C62168" w14:textId="47021610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Need for consistent funding for </w:t>
            </w:r>
            <w:r>
              <w:lastRenderedPageBreak/>
              <w:t>positions</w:t>
            </w:r>
            <w:r w:rsidR="004568EF">
              <w:t>, expand training</w:t>
            </w:r>
          </w:p>
        </w:tc>
        <w:tc>
          <w:tcPr>
            <w:tcW w:w="1952" w:type="dxa"/>
          </w:tcPr>
          <w:p w14:paraId="78FC56AA" w14:textId="6A756C91" w:rsidR="00DC47F1" w:rsidRDefault="00872C30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ins w:id="11" w:author="Claggett, Sally -FS" w:date="2020-11-03T12:06:00Z">
              <w:r>
                <w:lastRenderedPageBreak/>
                <w:t>2</w:t>
              </w:r>
            </w:ins>
            <w:ins w:id="12" w:author="Claggett, Sally -FS" w:date="2020-11-03T12:07:00Z">
              <w:r>
                <w:t xml:space="preserve">.1, 2.2, 2.3, 3.1, 3.2, </w:t>
              </w:r>
            </w:ins>
            <w:ins w:id="13" w:author="Claggett, Sally -FS" w:date="2020-11-03T12:10:00Z">
              <w:r>
                <w:t>4.1</w:t>
              </w:r>
            </w:ins>
          </w:p>
        </w:tc>
        <w:tc>
          <w:tcPr>
            <w:tcW w:w="1925" w:type="dxa"/>
            <w:shd w:val="clear" w:color="auto" w:fill="auto"/>
          </w:tcPr>
          <w:p w14:paraId="0395A754" w14:textId="458A7969" w:rsidR="00DC47F1" w:rsidRPr="00DB3E82" w:rsidRDefault="00872C30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ins w:id="14" w:author="Claggett, Sally -FS" w:date="2020-11-03T12:11:00Z">
              <w:r>
                <w:rPr>
                  <w:sz w:val="20"/>
                  <w:szCs w:val="20"/>
                </w:rPr>
                <w:t xml:space="preserve">More </w:t>
              </w:r>
            </w:ins>
            <w:ins w:id="15" w:author="Claggett, Sally -FS" w:date="2020-11-03T12:12:00Z">
              <w:r>
                <w:rPr>
                  <w:sz w:val="20"/>
                  <w:szCs w:val="20"/>
                </w:rPr>
                <w:t>t</w:t>
              </w:r>
            </w:ins>
            <w:ins w:id="16" w:author="Claggett, Sally -FS" w:date="2020-11-03T12:11:00Z">
              <w:r>
                <w:rPr>
                  <w:sz w:val="20"/>
                  <w:szCs w:val="20"/>
                </w:rPr>
                <w:t>rain</w:t>
              </w:r>
            </w:ins>
            <w:ins w:id="17" w:author="Claggett, Sally -FS" w:date="2020-11-03T12:12:00Z">
              <w:r>
                <w:rPr>
                  <w:sz w:val="20"/>
                  <w:szCs w:val="20"/>
                </w:rPr>
                <w:t xml:space="preserve">ed TA providers, more landowner contacts, </w:t>
              </w:r>
              <w:r>
                <w:rPr>
                  <w:sz w:val="20"/>
                  <w:szCs w:val="20"/>
                </w:rPr>
                <w:lastRenderedPageBreak/>
                <w:t>additional funding, state TA plans</w:t>
              </w:r>
            </w:ins>
            <w:ins w:id="18" w:author="Claggett, Sally -FS" w:date="2020-11-03T12:11:00Z">
              <w:r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990" w:type="dxa"/>
            <w:shd w:val="clear" w:color="auto" w:fill="auto"/>
          </w:tcPr>
          <w:p w14:paraId="1F4106D4" w14:textId="70B4ABA0" w:rsidR="00DC47F1" w:rsidRPr="00DB3E82" w:rsidRDefault="000337B8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ins w:id="19" w:author="Claggett, Sally -FS" w:date="2020-11-03T12:17:00Z">
              <w:r>
                <w:rPr>
                  <w:sz w:val="20"/>
                  <w:szCs w:val="20"/>
                </w:rPr>
                <w:lastRenderedPageBreak/>
                <w:t>Focus for 2021</w:t>
              </w:r>
            </w:ins>
          </w:p>
        </w:tc>
        <w:tc>
          <w:tcPr>
            <w:tcW w:w="2013" w:type="dxa"/>
            <w:shd w:val="clear" w:color="auto" w:fill="D9E2F3" w:themeFill="accent5" w:themeFillTint="33"/>
          </w:tcPr>
          <w:p w14:paraId="1CAFA72B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568EF" w:rsidRPr="00DB3E82" w14:paraId="2EFDFEF7" w14:textId="77777777" w:rsidTr="000119E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19BABCF9" w14:textId="004415F4" w:rsidR="00DC47F1" w:rsidRPr="00872C30" w:rsidRDefault="000119EC" w:rsidP="00DC47F1">
            <w:pPr>
              <w:rPr>
                <w:b w:val="0"/>
                <w:sz w:val="21"/>
                <w:szCs w:val="21"/>
              </w:rPr>
            </w:pPr>
            <w:r w:rsidRPr="00872C30">
              <w:rPr>
                <w:sz w:val="21"/>
                <w:szCs w:val="21"/>
              </w:rPr>
              <w:t xml:space="preserve">Implementation partners </w:t>
            </w:r>
            <w:r w:rsidR="007E43C4">
              <w:rPr>
                <w:sz w:val="21"/>
                <w:szCs w:val="21"/>
              </w:rPr>
              <w:t xml:space="preserve">need </w:t>
            </w:r>
            <w:r w:rsidRPr="00872C30">
              <w:rPr>
                <w:sz w:val="21"/>
                <w:szCs w:val="21"/>
              </w:rPr>
              <w:t>consistency, security</w:t>
            </w:r>
          </w:p>
        </w:tc>
        <w:tc>
          <w:tcPr>
            <w:tcW w:w="1735" w:type="dxa"/>
          </w:tcPr>
          <w:p w14:paraId="2BF06B48" w14:textId="4F0AE4F7" w:rsidR="00DC47F1" w:rsidRDefault="007E43C4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CREP and some localized programs tiered to RFB</w:t>
            </w:r>
            <w:r w:rsidR="004568EF">
              <w:t xml:space="preserve"> and innovation</w:t>
            </w:r>
          </w:p>
        </w:tc>
        <w:tc>
          <w:tcPr>
            <w:tcW w:w="1979" w:type="dxa"/>
          </w:tcPr>
          <w:p w14:paraId="4150864B" w14:textId="6FFEC1D4" w:rsidR="00DC47F1" w:rsidRDefault="004568EF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Broaden-out existing programs, find like-programs that could incorporate RFB </w:t>
            </w:r>
          </w:p>
        </w:tc>
        <w:tc>
          <w:tcPr>
            <w:tcW w:w="1952" w:type="dxa"/>
          </w:tcPr>
          <w:p w14:paraId="493CBC9E" w14:textId="0B8314A8" w:rsidR="00DC47F1" w:rsidRDefault="000119EC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  <w:ins w:id="20" w:author="Claggett, Sally -FS" w:date="2020-11-03T12:07:00Z">
              <w:r w:rsidR="00872C30">
                <w:t>1.2,</w:t>
              </w:r>
            </w:ins>
            <w:ins w:id="21" w:author="Claggett, Sally -FS" w:date="2020-11-03T12:08:00Z">
              <w:r w:rsidR="00872C30">
                <w:t xml:space="preserve"> 2.1, 2.3, 5.1</w:t>
              </w:r>
            </w:ins>
          </w:p>
        </w:tc>
        <w:tc>
          <w:tcPr>
            <w:tcW w:w="1925" w:type="dxa"/>
            <w:shd w:val="clear" w:color="auto" w:fill="auto"/>
          </w:tcPr>
          <w:p w14:paraId="3A1CDD47" w14:textId="5BCEF7FD" w:rsidR="00DC47F1" w:rsidRPr="00DB3E82" w:rsidRDefault="00872C30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ins w:id="22" w:author="Claggett, Sally -FS" w:date="2020-11-03T12:13:00Z">
              <w:r>
                <w:rPr>
                  <w:sz w:val="20"/>
                  <w:szCs w:val="20"/>
                </w:rPr>
                <w:t>P</w:t>
              </w:r>
            </w:ins>
            <w:ins w:id="23" w:author="Claggett, Sally -FS" w:date="2020-11-03T12:16:00Z">
              <w:r w:rsidR="000337B8">
                <w:rPr>
                  <w:sz w:val="20"/>
                  <w:szCs w:val="20"/>
                </w:rPr>
                <w:t>ublic funds are leveraged in new ways, additional funding,</w:t>
              </w:r>
            </w:ins>
          </w:p>
        </w:tc>
        <w:tc>
          <w:tcPr>
            <w:tcW w:w="1990" w:type="dxa"/>
            <w:shd w:val="clear" w:color="auto" w:fill="auto"/>
          </w:tcPr>
          <w:p w14:paraId="0061CB82" w14:textId="37A85E63" w:rsidR="00DC47F1" w:rsidRPr="00DB3E82" w:rsidRDefault="000337B8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ins w:id="24" w:author="Claggett, Sally -FS" w:date="2020-11-03T12:17:00Z">
              <w:r>
                <w:rPr>
                  <w:sz w:val="20"/>
                  <w:szCs w:val="20"/>
                </w:rPr>
                <w:t>Ongoing</w:t>
              </w:r>
            </w:ins>
          </w:p>
        </w:tc>
        <w:tc>
          <w:tcPr>
            <w:tcW w:w="2013" w:type="dxa"/>
            <w:shd w:val="clear" w:color="auto" w:fill="D9E2F3" w:themeFill="accent5" w:themeFillTint="33"/>
          </w:tcPr>
          <w:p w14:paraId="42C8DE1E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568EF" w:rsidRPr="00DB3E82" w14:paraId="71614067" w14:textId="77777777" w:rsidTr="000119E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09D287F1" w14:textId="34661EEB" w:rsidR="000119EC" w:rsidRDefault="000119EC" w:rsidP="00DC47F1">
            <w:pPr>
              <w:rPr>
                <w:b w:val="0"/>
              </w:rPr>
            </w:pPr>
          </w:p>
        </w:tc>
        <w:tc>
          <w:tcPr>
            <w:tcW w:w="1735" w:type="dxa"/>
          </w:tcPr>
          <w:p w14:paraId="6CB5D641" w14:textId="4CBCE66D" w:rsidR="000119EC" w:rsidRDefault="000119EC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9" w:type="dxa"/>
          </w:tcPr>
          <w:p w14:paraId="16E9742D" w14:textId="05E0C143" w:rsidR="000119EC" w:rsidRDefault="000119EC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14:paraId="151A9FDE" w14:textId="5DBC123C" w:rsidR="000119EC" w:rsidRDefault="000119EC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25" w:type="dxa"/>
            <w:shd w:val="clear" w:color="auto" w:fill="auto"/>
          </w:tcPr>
          <w:p w14:paraId="3973BFFF" w14:textId="77777777" w:rsidR="000119EC" w:rsidRPr="00DB3E82" w:rsidRDefault="000119EC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0" w:type="dxa"/>
            <w:shd w:val="clear" w:color="auto" w:fill="auto"/>
          </w:tcPr>
          <w:p w14:paraId="289963E4" w14:textId="77777777" w:rsidR="000119EC" w:rsidRPr="00DB3E82" w:rsidRDefault="000119EC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013" w:type="dxa"/>
            <w:shd w:val="clear" w:color="auto" w:fill="D9E2F3" w:themeFill="accent5" w:themeFillTint="33"/>
          </w:tcPr>
          <w:p w14:paraId="1F99FBE5" w14:textId="77777777" w:rsidR="000119EC" w:rsidRPr="00DB3E82" w:rsidRDefault="000119EC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702AADE4" w14:textId="77777777" w:rsidR="00947AB3" w:rsidRDefault="00947AB3" w:rsidP="00947AB3"/>
    <w:tbl>
      <w:tblPr>
        <w:tblStyle w:val="GridTable4-Accent5"/>
        <w:tblW w:w="14972" w:type="dxa"/>
        <w:tblLook w:val="06A0" w:firstRow="1" w:lastRow="0" w:firstColumn="1" w:lastColumn="0" w:noHBand="1" w:noVBand="1"/>
      </w:tblPr>
      <w:tblGrid>
        <w:gridCol w:w="2010"/>
        <w:gridCol w:w="3148"/>
        <w:gridCol w:w="3999"/>
        <w:gridCol w:w="1878"/>
        <w:gridCol w:w="1584"/>
        <w:gridCol w:w="2353"/>
      </w:tblGrid>
      <w:tr w:rsidR="001A747A" w:rsidRPr="00051142" w14:paraId="6C3BC414" w14:textId="77777777" w:rsidTr="00872C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1D106F3B" w14:textId="77777777" w:rsidR="001A747A" w:rsidRPr="00051142" w:rsidRDefault="001A747A" w:rsidP="00996CDD">
            <w:pPr>
              <w:spacing w:line="276" w:lineRule="auto"/>
              <w:jc w:val="center"/>
              <w:rPr>
                <w:rFonts w:cs="Gautami"/>
                <w:sz w:val="28"/>
                <w:szCs w:val="28"/>
              </w:rPr>
            </w:pPr>
          </w:p>
        </w:tc>
        <w:tc>
          <w:tcPr>
            <w:tcW w:w="12962" w:type="dxa"/>
            <w:gridSpan w:val="5"/>
          </w:tcPr>
          <w:p w14:paraId="1A87F12B" w14:textId="37EEEF6D" w:rsidR="001A747A" w:rsidRPr="00051142" w:rsidRDefault="001A747A" w:rsidP="00996CD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sz w:val="28"/>
                <w:szCs w:val="28"/>
              </w:rPr>
            </w:pPr>
            <w:r w:rsidRPr="00051142">
              <w:rPr>
                <w:rFonts w:cs="Gautami"/>
                <w:sz w:val="28"/>
                <w:szCs w:val="28"/>
              </w:rPr>
              <w:t>ACTIONS – 2018-2019</w:t>
            </w:r>
          </w:p>
        </w:tc>
      </w:tr>
      <w:tr w:rsidR="001A747A" w:rsidRPr="00051142" w14:paraId="23CA23D1" w14:textId="77777777" w:rsidTr="00872C3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shd w:val="clear" w:color="auto" w:fill="E7E6E6" w:themeFill="background2"/>
          </w:tcPr>
          <w:p w14:paraId="4BDE1BB7" w14:textId="77777777" w:rsidR="001A747A" w:rsidRPr="00051142" w:rsidRDefault="001A747A" w:rsidP="00996CDD">
            <w:pPr>
              <w:spacing w:line="276" w:lineRule="auto"/>
              <w:rPr>
                <w:rFonts w:cs="Gautami"/>
                <w:color w:val="000000" w:themeColor="text1"/>
              </w:rPr>
            </w:pPr>
            <w:bookmarkStart w:id="25" w:name="_Management_Approach_1:"/>
            <w:bookmarkEnd w:id="25"/>
            <w:r w:rsidRPr="00051142">
              <w:rPr>
                <w:rFonts w:cs="Gautami"/>
                <w:color w:val="000000" w:themeColor="text1"/>
              </w:rPr>
              <w:t>Action #</w:t>
            </w:r>
          </w:p>
        </w:tc>
        <w:tc>
          <w:tcPr>
            <w:tcW w:w="3148" w:type="dxa"/>
            <w:shd w:val="clear" w:color="auto" w:fill="E7E6E6" w:themeFill="background2"/>
          </w:tcPr>
          <w:p w14:paraId="22DA1D6A" w14:textId="77777777" w:rsidR="001A747A" w:rsidRPr="00051142" w:rsidRDefault="001A747A" w:rsidP="00996C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b/>
                <w:color w:val="000000" w:themeColor="text1"/>
              </w:rPr>
            </w:pPr>
            <w:r w:rsidRPr="00051142">
              <w:rPr>
                <w:rFonts w:cs="Gautami"/>
                <w:color w:val="000000" w:themeColor="text1"/>
              </w:rPr>
              <w:t>Description</w:t>
            </w:r>
          </w:p>
        </w:tc>
        <w:tc>
          <w:tcPr>
            <w:tcW w:w="3999" w:type="dxa"/>
            <w:shd w:val="clear" w:color="auto" w:fill="E7E6E6" w:themeFill="background2"/>
          </w:tcPr>
          <w:p w14:paraId="24A72E7F" w14:textId="77777777" w:rsidR="001A747A" w:rsidRPr="00051142" w:rsidRDefault="001A747A" w:rsidP="00996C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b/>
                <w:color w:val="000000" w:themeColor="text1"/>
              </w:rPr>
            </w:pPr>
            <w:r w:rsidRPr="00051142">
              <w:rPr>
                <w:rFonts w:cs="Gautami"/>
                <w:color w:val="000000" w:themeColor="text1"/>
              </w:rPr>
              <w:t>Performance Target(s)</w:t>
            </w:r>
          </w:p>
        </w:tc>
        <w:tc>
          <w:tcPr>
            <w:tcW w:w="1878" w:type="dxa"/>
            <w:shd w:val="clear" w:color="auto" w:fill="E7E6E6" w:themeFill="background2"/>
          </w:tcPr>
          <w:p w14:paraId="3CAF8073" w14:textId="77777777" w:rsidR="001A747A" w:rsidRPr="00051142" w:rsidRDefault="001A747A" w:rsidP="00996C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b/>
                <w:color w:val="000000" w:themeColor="text1"/>
              </w:rPr>
            </w:pPr>
            <w:r w:rsidRPr="00051142">
              <w:rPr>
                <w:rFonts w:cs="Gautami"/>
                <w:color w:val="000000" w:themeColor="text1"/>
                <w:szCs w:val="24"/>
              </w:rPr>
              <w:t>Responsible Party (or Parties)</w:t>
            </w:r>
          </w:p>
        </w:tc>
        <w:tc>
          <w:tcPr>
            <w:tcW w:w="1584" w:type="dxa"/>
            <w:shd w:val="clear" w:color="auto" w:fill="E7E6E6" w:themeFill="background2"/>
          </w:tcPr>
          <w:p w14:paraId="33DF8C1A" w14:textId="77777777" w:rsidR="001A747A" w:rsidRPr="00051142" w:rsidRDefault="001A747A" w:rsidP="00996C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b/>
                <w:color w:val="000000" w:themeColor="text1"/>
              </w:rPr>
            </w:pPr>
            <w:r w:rsidRPr="00051142">
              <w:rPr>
                <w:rFonts w:cs="Gautami"/>
                <w:color w:val="000000" w:themeColor="text1"/>
                <w:szCs w:val="24"/>
              </w:rPr>
              <w:t>Geographic Location</w:t>
            </w:r>
          </w:p>
        </w:tc>
        <w:tc>
          <w:tcPr>
            <w:tcW w:w="0" w:type="dxa"/>
            <w:shd w:val="clear" w:color="auto" w:fill="E7E6E6" w:themeFill="background2"/>
          </w:tcPr>
          <w:p w14:paraId="220E907F" w14:textId="77777777" w:rsidR="001A747A" w:rsidRPr="00051142" w:rsidRDefault="001A747A" w:rsidP="00996C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b/>
                <w:color w:val="000000" w:themeColor="text1"/>
              </w:rPr>
            </w:pPr>
            <w:r w:rsidRPr="00051142">
              <w:rPr>
                <w:rFonts w:cs="Gautami"/>
                <w:color w:val="000000" w:themeColor="text1"/>
              </w:rPr>
              <w:t>Expected Timeline</w:t>
            </w:r>
          </w:p>
        </w:tc>
      </w:tr>
      <w:tr w:rsidR="001A747A" w:rsidRPr="00051142" w14:paraId="78052ED3" w14:textId="77777777" w:rsidTr="00872C3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2" w:type="dxa"/>
            <w:gridSpan w:val="6"/>
          </w:tcPr>
          <w:p w14:paraId="1CCCCDF0" w14:textId="13146922" w:rsidR="001A747A" w:rsidRPr="002A6269" w:rsidRDefault="001A747A" w:rsidP="00872C30">
            <w:pPr>
              <w:pStyle w:val="Default"/>
            </w:pPr>
            <w:r w:rsidRPr="00872C30">
              <w:rPr>
                <w:rFonts w:ascii="Georgia" w:hAnsi="Georgia" w:cs="Gautami"/>
                <w:sz w:val="22"/>
                <w:szCs w:val="22"/>
              </w:rPr>
              <w:t xml:space="preserve">Management Approach 1: </w:t>
            </w:r>
            <w:r>
              <w:rPr>
                <w:rFonts w:ascii="Georgia" w:hAnsi="Georgia" w:cs="Gautami"/>
                <w:sz w:val="22"/>
                <w:szCs w:val="22"/>
              </w:rPr>
              <w:t xml:space="preserve"> </w:t>
            </w:r>
            <w:r w:rsidRPr="00872C30">
              <w:rPr>
                <w:rFonts w:ascii="Georgia" w:hAnsi="Georgia"/>
                <w:sz w:val="22"/>
                <w:szCs w:val="22"/>
              </w:rPr>
              <w:t xml:space="preserve">Renew leadership to achieve an “all hands” approach  </w:t>
            </w:r>
          </w:p>
        </w:tc>
      </w:tr>
      <w:tr w:rsidR="001A747A" w:rsidRPr="00051142" w14:paraId="7529B0A1" w14:textId="77777777" w:rsidTr="00872C3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shd w:val="clear" w:color="auto" w:fill="FFE599" w:themeFill="accent4" w:themeFillTint="66"/>
          </w:tcPr>
          <w:p w14:paraId="36F18CD9" w14:textId="1FA8B4A7" w:rsidR="001A747A" w:rsidRPr="00051142" w:rsidRDefault="001A747A" w:rsidP="00624239">
            <w:pPr>
              <w:pStyle w:val="Heading1"/>
              <w:outlineLvl w:val="0"/>
              <w:rPr>
                <w:rFonts w:cs="Gautami"/>
              </w:rPr>
            </w:pPr>
            <w:bookmarkStart w:id="26" w:name="_1.1"/>
            <w:bookmarkEnd w:id="26"/>
            <w:r w:rsidRPr="00051142">
              <w:rPr>
                <w:rFonts w:cs="Gautami"/>
                <w:sz w:val="22"/>
              </w:rPr>
              <w:t>1.1</w:t>
            </w:r>
          </w:p>
        </w:tc>
        <w:tc>
          <w:tcPr>
            <w:tcW w:w="3148" w:type="dxa"/>
            <w:shd w:val="clear" w:color="auto" w:fill="FFE599" w:themeFill="accent4" w:themeFillTint="66"/>
          </w:tcPr>
          <w:p w14:paraId="6BB538DF" w14:textId="4BF4BAAC" w:rsidR="001A747A" w:rsidRPr="00051142" w:rsidRDefault="001A747A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 xml:space="preserve">Work at WQGIT and MB level to form </w:t>
            </w:r>
            <w:proofErr w:type="gramStart"/>
            <w:r>
              <w:rPr>
                <w:rFonts w:cs="Gautami"/>
              </w:rPr>
              <w:t>a</w:t>
            </w:r>
            <w:proofErr w:type="gramEnd"/>
            <w:r>
              <w:rPr>
                <w:rFonts w:cs="Gautami"/>
              </w:rPr>
              <w:t xml:space="preserve"> RFB coordinating body in each state</w:t>
            </w:r>
          </w:p>
        </w:tc>
        <w:tc>
          <w:tcPr>
            <w:tcW w:w="3999" w:type="dxa"/>
            <w:shd w:val="clear" w:color="auto" w:fill="FFE599" w:themeFill="accent4" w:themeFillTint="66"/>
          </w:tcPr>
          <w:p w14:paraId="4A4B4E9B" w14:textId="09F63D44" w:rsidR="001A747A" w:rsidRDefault="001A747A" w:rsidP="00624239">
            <w:pPr>
              <w:pStyle w:val="TableParagraph"/>
              <w:numPr>
                <w:ilvl w:val="0"/>
                <w:numId w:val="25"/>
              </w:numPr>
              <w:tabs>
                <w:tab w:val="left" w:pos="452"/>
              </w:tabs>
              <w:spacing w:before="3" w:line="237" w:lineRule="auto"/>
              <w:ind w:right="6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designated, non-forester, state contact</w:t>
            </w:r>
          </w:p>
          <w:p w14:paraId="75DA56D4" w14:textId="19A31E30" w:rsidR="001A747A" w:rsidRDefault="001A747A" w:rsidP="00624239">
            <w:pPr>
              <w:pStyle w:val="TableParagraph"/>
              <w:numPr>
                <w:ilvl w:val="0"/>
                <w:numId w:val="25"/>
              </w:numPr>
              <w:tabs>
                <w:tab w:val="left" w:pos="452"/>
              </w:tabs>
              <w:spacing w:before="3" w:line="237" w:lineRule="auto"/>
              <w:ind w:right="6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advisory body formed</w:t>
            </w:r>
          </w:p>
          <w:p w14:paraId="2253AD43" w14:textId="779C5BF7" w:rsidR="001A747A" w:rsidRPr="00051142" w:rsidRDefault="001A747A" w:rsidP="00872C30">
            <w:pPr>
              <w:pStyle w:val="TableParagraph"/>
              <w:numPr>
                <w:ilvl w:val="0"/>
                <w:numId w:val="25"/>
              </w:numPr>
              <w:tabs>
                <w:tab w:val="left" w:pos="452"/>
              </w:tabs>
              <w:spacing w:before="3" w:line="237" w:lineRule="auto"/>
              <w:ind w:right="6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strategy developed (see 1.2)</w:t>
            </w:r>
          </w:p>
        </w:tc>
        <w:tc>
          <w:tcPr>
            <w:tcW w:w="1878" w:type="dxa"/>
            <w:shd w:val="clear" w:color="auto" w:fill="FFE599" w:themeFill="accent4" w:themeFillTint="66"/>
          </w:tcPr>
          <w:p w14:paraId="7F2AACB1" w14:textId="4B9DAD2B" w:rsidR="001A747A" w:rsidRPr="00051142" w:rsidRDefault="001A747A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State</w:t>
            </w:r>
            <w:r>
              <w:rPr>
                <w:rFonts w:cs="Gautami"/>
              </w:rPr>
              <w:t xml:space="preserve"> l</w:t>
            </w:r>
            <w:r w:rsidRPr="00051142">
              <w:rPr>
                <w:rFonts w:cs="Gautami"/>
              </w:rPr>
              <w:t>ead</w:t>
            </w:r>
            <w:r>
              <w:rPr>
                <w:rFonts w:cs="Gautami"/>
              </w:rPr>
              <w:t>er</w:t>
            </w:r>
            <w:r w:rsidRPr="00051142">
              <w:rPr>
                <w:rFonts w:cs="Gautami"/>
              </w:rPr>
              <w:t>s</w:t>
            </w:r>
            <w:r>
              <w:rPr>
                <w:rFonts w:cs="Gautami"/>
              </w:rPr>
              <w:t>hip</w:t>
            </w:r>
          </w:p>
        </w:tc>
        <w:tc>
          <w:tcPr>
            <w:tcW w:w="1584" w:type="dxa"/>
            <w:shd w:val="clear" w:color="auto" w:fill="FFE599" w:themeFill="accent4" w:themeFillTint="66"/>
          </w:tcPr>
          <w:p w14:paraId="232FFBD6" w14:textId="7B0928A7" w:rsidR="001A747A" w:rsidRPr="00051142" w:rsidRDefault="001A747A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Baywide</w:t>
            </w:r>
          </w:p>
        </w:tc>
        <w:tc>
          <w:tcPr>
            <w:tcW w:w="0" w:type="dxa"/>
            <w:shd w:val="clear" w:color="auto" w:fill="FFE599" w:themeFill="accent4" w:themeFillTint="66"/>
          </w:tcPr>
          <w:p w14:paraId="02DD0C33" w14:textId="29698D4C" w:rsidR="001A747A" w:rsidRPr="00051142" w:rsidRDefault="001A747A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February 2021</w:t>
            </w:r>
          </w:p>
        </w:tc>
      </w:tr>
      <w:tr w:rsidR="001A747A" w:rsidRPr="00051142" w14:paraId="1F49173A" w14:textId="77777777" w:rsidTr="00872C3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shd w:val="clear" w:color="auto" w:fill="FFE599" w:themeFill="accent4" w:themeFillTint="66"/>
          </w:tcPr>
          <w:p w14:paraId="5B6A01DB" w14:textId="0615BA1E" w:rsidR="001A747A" w:rsidRPr="00051142" w:rsidRDefault="001A747A" w:rsidP="00624239">
            <w:pPr>
              <w:pStyle w:val="Heading1"/>
              <w:outlineLvl w:val="0"/>
              <w:rPr>
                <w:rFonts w:cs="Gautami"/>
              </w:rPr>
            </w:pPr>
            <w:bookmarkStart w:id="27" w:name="_1.3"/>
            <w:bookmarkEnd w:id="27"/>
            <w:r w:rsidRPr="00051142">
              <w:rPr>
                <w:rFonts w:cs="Gautami"/>
                <w:sz w:val="22"/>
              </w:rPr>
              <w:t>1.2</w:t>
            </w:r>
          </w:p>
        </w:tc>
        <w:tc>
          <w:tcPr>
            <w:tcW w:w="3148" w:type="dxa"/>
            <w:shd w:val="clear" w:color="auto" w:fill="FFE599" w:themeFill="accent4" w:themeFillTint="66"/>
          </w:tcPr>
          <w:p w14:paraId="0CD61896" w14:textId="69F27D7A" w:rsidR="001A747A" w:rsidRPr="00051142" w:rsidRDefault="001A747A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Develop a state high-level Action Strategy to help focus and coordinate RFB efforts</w:t>
            </w:r>
          </w:p>
        </w:tc>
        <w:tc>
          <w:tcPr>
            <w:tcW w:w="3999" w:type="dxa"/>
            <w:shd w:val="clear" w:color="auto" w:fill="FFE599" w:themeFill="accent4" w:themeFillTint="66"/>
          </w:tcPr>
          <w:p w14:paraId="12AC2522" w14:textId="5975DD1F" w:rsidR="001A747A" w:rsidRPr="00051142" w:rsidRDefault="001A747A" w:rsidP="00624239">
            <w:pPr>
              <w:pStyle w:val="TableParagraph"/>
              <w:numPr>
                <w:ilvl w:val="0"/>
                <w:numId w:val="26"/>
              </w:numPr>
              <w:tabs>
                <w:tab w:val="left" w:pos="452"/>
              </w:tabs>
              <w:spacing w:line="276" w:lineRule="auto"/>
              <w:ind w:righ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 xml:space="preserve">diagnostic tools </w:t>
            </w:r>
            <w:r>
              <w:rPr>
                <w:rFonts w:ascii="Georgia" w:hAnsi="Georgia" w:cs="Gautami"/>
              </w:rPr>
              <w:t xml:space="preserve">used </w:t>
            </w:r>
          </w:p>
          <w:p w14:paraId="24E91FAC" w14:textId="26B65DBA" w:rsidR="001A747A" w:rsidRPr="00872C30" w:rsidRDefault="001A747A" w:rsidP="004C509B">
            <w:pPr>
              <w:pStyle w:val="TableParagraph"/>
              <w:numPr>
                <w:ilvl w:val="0"/>
                <w:numId w:val="26"/>
              </w:numPr>
              <w:tabs>
                <w:tab w:val="left" w:pos="452"/>
              </w:tabs>
              <w:spacing w:before="2" w:line="237" w:lineRule="auto"/>
              <w:ind w:right="209" w:hanging="3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 xml:space="preserve">localized </w:t>
            </w:r>
            <w:r w:rsidRPr="00051142">
              <w:rPr>
                <w:rFonts w:ascii="Georgia" w:hAnsi="Georgia" w:cs="Gautami"/>
              </w:rPr>
              <w:t xml:space="preserve">goals </w:t>
            </w:r>
            <w:r>
              <w:rPr>
                <w:rFonts w:ascii="Georgia" w:hAnsi="Georgia" w:cs="Gautami"/>
              </w:rPr>
              <w:t>are set</w:t>
            </w:r>
            <w:r w:rsidRPr="00051142">
              <w:rPr>
                <w:rFonts w:ascii="Georgia" w:hAnsi="Georgia" w:cs="Gautami"/>
              </w:rPr>
              <w:t xml:space="preserve"> </w:t>
            </w:r>
          </w:p>
          <w:p w14:paraId="0C79E6CC" w14:textId="3D366629" w:rsidR="001A747A" w:rsidRPr="00051142" w:rsidRDefault="001A747A" w:rsidP="004C509B">
            <w:pPr>
              <w:pStyle w:val="TableParagraph"/>
              <w:numPr>
                <w:ilvl w:val="0"/>
                <w:numId w:val="26"/>
              </w:numPr>
              <w:tabs>
                <w:tab w:val="left" w:pos="452"/>
              </w:tabs>
              <w:spacing w:before="2" w:line="237" w:lineRule="auto"/>
              <w:ind w:right="209" w:hanging="3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eastAsiaTheme="minorHAnsi" w:hAnsi="Georgia" w:cs="Gautami"/>
              </w:rPr>
              <w:t>agricultural landowners with the greatest number of bufferable acres are identified</w:t>
            </w:r>
          </w:p>
        </w:tc>
        <w:tc>
          <w:tcPr>
            <w:tcW w:w="1878" w:type="dxa"/>
            <w:shd w:val="clear" w:color="auto" w:fill="FFE599" w:themeFill="accent4" w:themeFillTint="66"/>
          </w:tcPr>
          <w:p w14:paraId="3B97CB58" w14:textId="6AFA1892" w:rsidR="001A747A" w:rsidRPr="00051142" w:rsidRDefault="001A747A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  <w:sz w:val="18"/>
              </w:rPr>
              <w:t>States</w:t>
            </w:r>
          </w:p>
        </w:tc>
        <w:tc>
          <w:tcPr>
            <w:tcW w:w="1584" w:type="dxa"/>
            <w:shd w:val="clear" w:color="auto" w:fill="FFE599" w:themeFill="accent4" w:themeFillTint="66"/>
          </w:tcPr>
          <w:p w14:paraId="4960C164" w14:textId="178D858A" w:rsidR="001A747A" w:rsidRPr="00051142" w:rsidRDefault="001A747A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Baywide</w:t>
            </w:r>
          </w:p>
        </w:tc>
        <w:tc>
          <w:tcPr>
            <w:tcW w:w="0" w:type="dxa"/>
            <w:shd w:val="clear" w:color="auto" w:fill="FFE599" w:themeFill="accent4" w:themeFillTint="66"/>
          </w:tcPr>
          <w:p w14:paraId="1FE7EBAD" w14:textId="2B48B336" w:rsidR="001A747A" w:rsidRPr="00051142" w:rsidRDefault="001A747A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May 2021</w:t>
            </w:r>
          </w:p>
        </w:tc>
      </w:tr>
      <w:tr w:rsidR="001A747A" w:rsidRPr="00051142" w14:paraId="4B4D0A77" w14:textId="77777777" w:rsidTr="00872C3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shd w:val="clear" w:color="auto" w:fill="FFE599" w:themeFill="accent4" w:themeFillTint="66"/>
          </w:tcPr>
          <w:p w14:paraId="520CDB92" w14:textId="56DC9D3F" w:rsidR="001A747A" w:rsidRPr="00051142" w:rsidRDefault="001A747A" w:rsidP="00624239">
            <w:pPr>
              <w:spacing w:line="276" w:lineRule="auto"/>
              <w:rPr>
                <w:rFonts w:cs="Gautami"/>
              </w:rPr>
            </w:pPr>
            <w:r w:rsidRPr="00051142">
              <w:rPr>
                <w:rFonts w:cs="Gautami"/>
              </w:rPr>
              <w:t>1.3</w:t>
            </w:r>
          </w:p>
        </w:tc>
        <w:tc>
          <w:tcPr>
            <w:tcW w:w="3148" w:type="dxa"/>
            <w:shd w:val="clear" w:color="auto" w:fill="FFE599" w:themeFill="accent4" w:themeFillTint="66"/>
          </w:tcPr>
          <w:p w14:paraId="52503F2A" w14:textId="3E5D447C" w:rsidR="001A747A" w:rsidRPr="00051142" w:rsidRDefault="007A3D7A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 xml:space="preserve">Develop </w:t>
            </w:r>
            <w:r w:rsidR="001A747A">
              <w:rPr>
                <w:rFonts w:cs="Gautami"/>
              </w:rPr>
              <w:t>Natural Filters restoration</w:t>
            </w:r>
            <w:r>
              <w:rPr>
                <w:rFonts w:cs="Gautami"/>
              </w:rPr>
              <w:t>-type</w:t>
            </w:r>
            <w:r w:rsidR="001A747A">
              <w:rPr>
                <w:rFonts w:cs="Gautami"/>
              </w:rPr>
              <w:t xml:space="preserve"> programs with innovative financing</w:t>
            </w:r>
          </w:p>
        </w:tc>
        <w:tc>
          <w:tcPr>
            <w:tcW w:w="3999" w:type="dxa"/>
            <w:shd w:val="clear" w:color="auto" w:fill="FFE599" w:themeFill="accent4" w:themeFillTint="66"/>
          </w:tcPr>
          <w:p w14:paraId="53CB78D5" w14:textId="00A8DB38" w:rsidR="001A747A" w:rsidRPr="00872C30" w:rsidRDefault="001A747A" w:rsidP="00354B8F">
            <w:pPr>
              <w:pStyle w:val="TableParagraph"/>
              <w:numPr>
                <w:ilvl w:val="0"/>
                <w:numId w:val="31"/>
              </w:numPr>
              <w:tabs>
                <w:tab w:val="left" w:pos="454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eastAsiaTheme="minorHAnsi" w:hAnsi="Georgia" w:cs="Gautami"/>
              </w:rPr>
              <w:t xml:space="preserve">public </w:t>
            </w:r>
            <w:r w:rsidRPr="00051142">
              <w:rPr>
                <w:rFonts w:ascii="Georgia" w:eastAsiaTheme="minorHAnsi" w:hAnsi="Georgia" w:cs="Gautami"/>
              </w:rPr>
              <w:t>funding</w:t>
            </w:r>
            <w:r w:rsidRPr="00051142">
              <w:rPr>
                <w:rFonts w:ascii="Georgia" w:eastAsiaTheme="minorHAnsi" w:hAnsi="Georgia" w:cs="Gautami"/>
                <w:spacing w:val="-3"/>
              </w:rPr>
              <w:t xml:space="preserve"> </w:t>
            </w:r>
            <w:r>
              <w:rPr>
                <w:rFonts w:ascii="Georgia" w:eastAsiaTheme="minorHAnsi" w:hAnsi="Georgia" w:cs="Gautami"/>
                <w:spacing w:val="-3"/>
              </w:rPr>
              <w:t xml:space="preserve">sources are identified that can be directed to the Program </w:t>
            </w:r>
            <w:r>
              <w:rPr>
                <w:rFonts w:ascii="Georgia" w:eastAsiaTheme="minorHAnsi" w:hAnsi="Georgia" w:cs="Gautami"/>
              </w:rPr>
              <w:t>(i.e. SRF, 319 $)</w:t>
            </w:r>
          </w:p>
          <w:p w14:paraId="68EEAF0F" w14:textId="0A79BB68" w:rsidR="001A747A" w:rsidRDefault="001A747A" w:rsidP="00354B8F">
            <w:pPr>
              <w:pStyle w:val="TableParagraph"/>
              <w:numPr>
                <w:ilvl w:val="0"/>
                <w:numId w:val="31"/>
              </w:numPr>
              <w:tabs>
                <w:tab w:val="left" w:pos="454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programs are developed</w:t>
            </w:r>
          </w:p>
          <w:p w14:paraId="7B1748D0" w14:textId="708BABF3" w:rsidR="001A747A" w:rsidRPr="002D3C37" w:rsidRDefault="001A747A" w:rsidP="00354B8F">
            <w:pPr>
              <w:pStyle w:val="TableParagraph"/>
              <w:numPr>
                <w:ilvl w:val="0"/>
                <w:numId w:val="31"/>
              </w:numPr>
              <w:tabs>
                <w:tab w:val="left" w:pos="454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private funding is leveraged</w:t>
            </w:r>
          </w:p>
          <w:p w14:paraId="6B9400E7" w14:textId="78825F96" w:rsidR="001A747A" w:rsidRPr="00051142" w:rsidRDefault="001A747A" w:rsidP="004C509B">
            <w:pPr>
              <w:pStyle w:val="TableParagraph"/>
              <w:ind w:left="1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</w:p>
        </w:tc>
        <w:tc>
          <w:tcPr>
            <w:tcW w:w="1878" w:type="dxa"/>
            <w:shd w:val="clear" w:color="auto" w:fill="FFE599" w:themeFill="accent4" w:themeFillTint="66"/>
          </w:tcPr>
          <w:p w14:paraId="27F3852C" w14:textId="773C8EB9" w:rsidR="001A747A" w:rsidRPr="00051142" w:rsidRDefault="001A747A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 xml:space="preserve">USFS, state contacts and advisory boards, </w:t>
            </w:r>
            <w:proofErr w:type="spellStart"/>
            <w:r>
              <w:rPr>
                <w:rFonts w:cs="Gautami"/>
              </w:rPr>
              <w:t>consv</w:t>
            </w:r>
            <w:proofErr w:type="spellEnd"/>
            <w:r>
              <w:rPr>
                <w:rFonts w:cs="Gautami"/>
              </w:rPr>
              <w:t xml:space="preserve"> finance consultant, </w:t>
            </w:r>
            <w:proofErr w:type="spellStart"/>
            <w:r>
              <w:rPr>
                <w:rFonts w:cs="Gautami"/>
              </w:rPr>
              <w:t>Throwe</w:t>
            </w:r>
            <w:proofErr w:type="spellEnd"/>
            <w:r>
              <w:rPr>
                <w:rFonts w:cs="Gautami"/>
              </w:rPr>
              <w:t xml:space="preserve"> Consulting</w:t>
            </w:r>
          </w:p>
        </w:tc>
        <w:tc>
          <w:tcPr>
            <w:tcW w:w="1584" w:type="dxa"/>
            <w:shd w:val="clear" w:color="auto" w:fill="FFE599" w:themeFill="accent4" w:themeFillTint="66"/>
          </w:tcPr>
          <w:p w14:paraId="4448A826" w14:textId="693C48BD" w:rsidR="001A747A" w:rsidRPr="00051142" w:rsidRDefault="001A747A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Baywide</w:t>
            </w:r>
          </w:p>
        </w:tc>
        <w:tc>
          <w:tcPr>
            <w:tcW w:w="0" w:type="dxa"/>
            <w:shd w:val="clear" w:color="auto" w:fill="FFE599" w:themeFill="accent4" w:themeFillTint="66"/>
          </w:tcPr>
          <w:p w14:paraId="3267985E" w14:textId="72B15AC9" w:rsidR="001A747A" w:rsidRPr="00051142" w:rsidRDefault="001A747A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Ongoing</w:t>
            </w:r>
          </w:p>
        </w:tc>
      </w:tr>
      <w:tr w:rsidR="001A747A" w:rsidRPr="00051142" w14:paraId="2DABE5B7" w14:textId="77777777" w:rsidTr="00872C3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shd w:val="clear" w:color="auto" w:fill="FFE599" w:themeFill="accent4" w:themeFillTint="66"/>
          </w:tcPr>
          <w:p w14:paraId="54003BA7" w14:textId="638DB704" w:rsidR="001A747A" w:rsidRPr="00051142" w:rsidRDefault="001A747A" w:rsidP="00624239">
            <w:pPr>
              <w:spacing w:line="276" w:lineRule="auto"/>
              <w:rPr>
                <w:rFonts w:cs="Gautami"/>
              </w:rPr>
            </w:pPr>
            <w:bookmarkStart w:id="28" w:name="_Management_Approach_2:"/>
            <w:bookmarkEnd w:id="28"/>
            <w:r w:rsidRPr="00051142">
              <w:rPr>
                <w:rFonts w:cs="Gautami"/>
              </w:rPr>
              <w:t>1.4</w:t>
            </w:r>
          </w:p>
        </w:tc>
        <w:tc>
          <w:tcPr>
            <w:tcW w:w="3148" w:type="dxa"/>
            <w:shd w:val="clear" w:color="auto" w:fill="FFE599" w:themeFill="accent4" w:themeFillTint="66"/>
          </w:tcPr>
          <w:p w14:paraId="27FD4804" w14:textId="1897E126" w:rsidR="001A747A" w:rsidRPr="00051142" w:rsidRDefault="001A747A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eastAsia="Calibri" w:cs="Gautami"/>
                <w:lang w:bidi="en-US"/>
              </w:rPr>
              <w:t xml:space="preserve">Work on </w:t>
            </w:r>
            <w:r>
              <w:rPr>
                <w:rFonts w:eastAsia="Calibri" w:cs="Gautami"/>
                <w:lang w:bidi="en-US"/>
              </w:rPr>
              <w:t>p</w:t>
            </w:r>
            <w:r w:rsidRPr="00051142">
              <w:rPr>
                <w:rFonts w:eastAsia="Calibri" w:cs="Gautami"/>
                <w:lang w:bidi="en-US"/>
              </w:rPr>
              <w:t xml:space="preserve">olicies to </w:t>
            </w:r>
            <w:r>
              <w:rPr>
                <w:rFonts w:eastAsia="Calibri" w:cs="Gautami"/>
                <w:lang w:bidi="en-US"/>
              </w:rPr>
              <w:t>maintain</w:t>
            </w:r>
            <w:r w:rsidRPr="00051142">
              <w:rPr>
                <w:rFonts w:eastAsia="Calibri" w:cs="Gautami"/>
                <w:lang w:bidi="en-US"/>
              </w:rPr>
              <w:t xml:space="preserve"> </w:t>
            </w:r>
            <w:r>
              <w:rPr>
                <w:rFonts w:eastAsia="Calibri" w:cs="Gautami"/>
                <w:lang w:bidi="en-US"/>
              </w:rPr>
              <w:t xml:space="preserve">and increase </w:t>
            </w:r>
            <w:r w:rsidRPr="00051142">
              <w:rPr>
                <w:rFonts w:eastAsia="Calibri" w:cs="Gautami"/>
                <w:lang w:bidi="en-US"/>
              </w:rPr>
              <w:t>RFB on landscape</w:t>
            </w:r>
          </w:p>
        </w:tc>
        <w:tc>
          <w:tcPr>
            <w:tcW w:w="3999" w:type="dxa"/>
            <w:shd w:val="clear" w:color="auto" w:fill="FFE599" w:themeFill="accent4" w:themeFillTint="66"/>
          </w:tcPr>
          <w:p w14:paraId="71D830C8" w14:textId="4BFC1582" w:rsidR="001A747A" w:rsidRPr="00051142" w:rsidRDefault="001A747A" w:rsidP="00872C30">
            <w:pPr>
              <w:pStyle w:val="TableParagraph"/>
              <w:numPr>
                <w:ilvl w:val="0"/>
                <w:numId w:val="56"/>
              </w:numPr>
              <w:tabs>
                <w:tab w:val="left" w:pos="828"/>
              </w:tabs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 xml:space="preserve">Amendments to state </w:t>
            </w:r>
            <w:r w:rsidRPr="00051142">
              <w:rPr>
                <w:rFonts w:ascii="Georgia" w:hAnsi="Georgia" w:cs="Gautami"/>
              </w:rPr>
              <w:t>CR</w:t>
            </w:r>
            <w:r>
              <w:rPr>
                <w:rFonts w:ascii="Georgia" w:hAnsi="Georgia" w:cs="Gautami"/>
              </w:rPr>
              <w:t>E</w:t>
            </w:r>
            <w:r w:rsidRPr="00051142">
              <w:rPr>
                <w:rFonts w:ascii="Georgia" w:hAnsi="Georgia" w:cs="Gautami"/>
              </w:rPr>
              <w:t>P</w:t>
            </w:r>
            <w:r>
              <w:rPr>
                <w:rFonts w:ascii="Georgia" w:hAnsi="Georgia" w:cs="Gautami"/>
              </w:rPr>
              <w:t xml:space="preserve"> agreements include benefits of 2018 Farm Bill</w:t>
            </w:r>
          </w:p>
          <w:p w14:paraId="1A9CA7C4" w14:textId="30685EAD" w:rsidR="001A747A" w:rsidRPr="00872C30" w:rsidRDefault="001A747A" w:rsidP="00872C30">
            <w:pPr>
              <w:pStyle w:val="TableParagraph"/>
              <w:numPr>
                <w:ilvl w:val="0"/>
                <w:numId w:val="56"/>
              </w:numPr>
              <w:tabs>
                <w:tab w:val="left" w:pos="828"/>
              </w:tabs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eastAsiaTheme="minorHAnsi" w:hAnsi="Georgia" w:cs="Gautami"/>
              </w:rPr>
              <w:t>c</w:t>
            </w:r>
            <w:r w:rsidRPr="00051142">
              <w:rPr>
                <w:rFonts w:ascii="Georgia" w:eastAsiaTheme="minorHAnsi" w:hAnsi="Georgia" w:cs="Gautami"/>
              </w:rPr>
              <w:t>onservation policies t</w:t>
            </w:r>
            <w:r>
              <w:rPr>
                <w:rFonts w:ascii="Georgia" w:eastAsiaTheme="minorHAnsi" w:hAnsi="Georgia" w:cs="Gautami"/>
              </w:rPr>
              <w:t>hat r</w:t>
            </w:r>
            <w:r w:rsidRPr="00051142">
              <w:rPr>
                <w:rFonts w:ascii="Georgia" w:eastAsiaTheme="minorHAnsi" w:hAnsi="Georgia" w:cs="Gautami"/>
              </w:rPr>
              <w:t>educe RFB loss</w:t>
            </w:r>
            <w:r>
              <w:rPr>
                <w:rFonts w:ascii="Georgia" w:eastAsiaTheme="minorHAnsi" w:hAnsi="Georgia" w:cs="Gautami"/>
              </w:rPr>
              <w:t xml:space="preserve"> are developed</w:t>
            </w:r>
          </w:p>
          <w:p w14:paraId="3AC08CD5" w14:textId="097711BF" w:rsidR="001A747A" w:rsidRPr="00051142" w:rsidRDefault="001A747A" w:rsidP="00872C30">
            <w:pPr>
              <w:pStyle w:val="TableParagraph"/>
              <w:numPr>
                <w:ilvl w:val="0"/>
                <w:numId w:val="56"/>
              </w:numPr>
              <w:tabs>
                <w:tab w:val="left" w:pos="828"/>
              </w:tabs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eastAsiaTheme="minorHAnsi" w:hAnsi="Georgia" w:cs="Gautami"/>
              </w:rPr>
              <w:lastRenderedPageBreak/>
              <w:t>Look at stream restoration policies to lessen impact on existing buffers</w:t>
            </w:r>
          </w:p>
        </w:tc>
        <w:tc>
          <w:tcPr>
            <w:tcW w:w="1878" w:type="dxa"/>
            <w:shd w:val="clear" w:color="auto" w:fill="FFE599" w:themeFill="accent4" w:themeFillTint="66"/>
          </w:tcPr>
          <w:p w14:paraId="07E796E2" w14:textId="2F04E2F3" w:rsidR="001A747A" w:rsidRPr="00051142" w:rsidRDefault="001A747A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lastRenderedPageBreak/>
              <w:t>CBC, Choose Clean Water Coalition</w:t>
            </w:r>
            <w:r>
              <w:rPr>
                <w:rFonts w:cs="Gautami"/>
              </w:rPr>
              <w:t xml:space="preserve">, state </w:t>
            </w:r>
            <w:r>
              <w:rPr>
                <w:rFonts w:cs="Gautami"/>
              </w:rPr>
              <w:lastRenderedPageBreak/>
              <w:t>advisory boards, CSN</w:t>
            </w:r>
          </w:p>
        </w:tc>
        <w:tc>
          <w:tcPr>
            <w:tcW w:w="1584" w:type="dxa"/>
            <w:shd w:val="clear" w:color="auto" w:fill="FFE599" w:themeFill="accent4" w:themeFillTint="66"/>
          </w:tcPr>
          <w:p w14:paraId="5A9404DC" w14:textId="69833E6B" w:rsidR="001A747A" w:rsidRPr="00051142" w:rsidRDefault="001A747A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lastRenderedPageBreak/>
              <w:t>Baywide</w:t>
            </w:r>
          </w:p>
        </w:tc>
        <w:tc>
          <w:tcPr>
            <w:tcW w:w="0" w:type="dxa"/>
            <w:shd w:val="clear" w:color="auto" w:fill="FFE599" w:themeFill="accent4" w:themeFillTint="66"/>
          </w:tcPr>
          <w:p w14:paraId="7B8B64EE" w14:textId="6AFE8D46" w:rsidR="001A747A" w:rsidRPr="00051142" w:rsidRDefault="001A747A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Ongoing</w:t>
            </w:r>
          </w:p>
        </w:tc>
      </w:tr>
      <w:tr w:rsidR="001A747A" w:rsidRPr="00051142" w14:paraId="0E681845" w14:textId="77777777" w:rsidTr="00872C3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2" w:type="dxa"/>
            <w:gridSpan w:val="6"/>
            <w:shd w:val="clear" w:color="auto" w:fill="FFFFFF" w:themeFill="background1"/>
          </w:tcPr>
          <w:p w14:paraId="1DA9993A" w14:textId="0EE6FC92" w:rsidR="001A747A" w:rsidRPr="002A6269" w:rsidRDefault="001A747A" w:rsidP="00872C30">
            <w:pPr>
              <w:pStyle w:val="Default"/>
              <w:shd w:val="clear" w:color="auto" w:fill="FFFFFF" w:themeFill="background1"/>
            </w:pPr>
            <w:bookmarkStart w:id="29" w:name="_Management_Approach_3:"/>
            <w:bookmarkEnd w:id="29"/>
            <w:r w:rsidRPr="00872C30">
              <w:rPr>
                <w:rFonts w:ascii="Georgia" w:hAnsi="Georgia" w:cs="Gautami"/>
                <w:sz w:val="22"/>
                <w:szCs w:val="22"/>
              </w:rPr>
              <w:t xml:space="preserve">Management Approach 2: </w:t>
            </w:r>
            <w:r w:rsidRPr="00872C30">
              <w:rPr>
                <w:rFonts w:ascii="Georgia" w:hAnsi="Georgia"/>
              </w:rPr>
              <w:t xml:space="preserve">Improve existing Ag programs and continue to develop new ones </w:t>
            </w:r>
          </w:p>
        </w:tc>
      </w:tr>
      <w:tr w:rsidR="001A747A" w:rsidRPr="00051142" w14:paraId="307FDC42" w14:textId="77777777" w:rsidTr="00872C3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shd w:val="clear" w:color="auto" w:fill="FFE599" w:themeFill="accent4" w:themeFillTint="66"/>
          </w:tcPr>
          <w:p w14:paraId="5C3F6119" w14:textId="4E7419D8" w:rsidR="001A747A" w:rsidRPr="00051142" w:rsidRDefault="001A747A" w:rsidP="004C509B">
            <w:pPr>
              <w:spacing w:line="276" w:lineRule="auto"/>
              <w:rPr>
                <w:rFonts w:cs="Gautami"/>
              </w:rPr>
            </w:pPr>
            <w:r w:rsidRPr="00051142">
              <w:rPr>
                <w:rFonts w:cs="Gautami"/>
              </w:rPr>
              <w:t>2.</w:t>
            </w:r>
            <w:r>
              <w:rPr>
                <w:rFonts w:cs="Gautami"/>
              </w:rPr>
              <w:t>1</w:t>
            </w:r>
          </w:p>
        </w:tc>
        <w:tc>
          <w:tcPr>
            <w:tcW w:w="3148" w:type="dxa"/>
            <w:shd w:val="clear" w:color="auto" w:fill="FFE599" w:themeFill="accent4" w:themeFillTint="66"/>
          </w:tcPr>
          <w:p w14:paraId="067CEF2D" w14:textId="57106522" w:rsidR="001A747A" w:rsidRPr="00051142" w:rsidRDefault="007A3D7A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Develop Natural Filters restoration-type programs with innovative financing</w:t>
            </w:r>
            <w:r w:rsidRPr="00051142">
              <w:rPr>
                <w:rFonts w:cs="Gautami"/>
              </w:rPr>
              <w:t xml:space="preserve"> </w:t>
            </w:r>
            <w:r w:rsidR="001A747A" w:rsidRPr="00051142">
              <w:rPr>
                <w:rFonts w:cs="Gautami"/>
              </w:rPr>
              <w:t xml:space="preserve">(see </w:t>
            </w:r>
            <w:r w:rsidR="001A747A">
              <w:rPr>
                <w:rFonts w:cs="Gautami"/>
              </w:rPr>
              <w:t>1.3</w:t>
            </w:r>
            <w:r w:rsidR="001A747A" w:rsidRPr="00051142">
              <w:rPr>
                <w:rFonts w:cs="Gautami"/>
              </w:rPr>
              <w:t>)</w:t>
            </w:r>
          </w:p>
        </w:tc>
        <w:tc>
          <w:tcPr>
            <w:tcW w:w="3999" w:type="dxa"/>
            <w:shd w:val="clear" w:color="auto" w:fill="FFE599" w:themeFill="accent4" w:themeFillTint="66"/>
          </w:tcPr>
          <w:p w14:paraId="095EF929" w14:textId="46CFA31A" w:rsidR="001A747A" w:rsidRPr="00051142" w:rsidRDefault="001A747A" w:rsidP="004C509B">
            <w:pPr>
              <w:pStyle w:val="TableParagraph"/>
              <w:numPr>
                <w:ilvl w:val="0"/>
                <w:numId w:val="28"/>
              </w:numPr>
              <w:tabs>
                <w:tab w:val="left" w:pos="454"/>
              </w:tabs>
              <w:spacing w:line="240" w:lineRule="auto"/>
              <w:ind w:right="5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Increase, stabilize funding (no breaks in CR</w:t>
            </w:r>
            <w:r>
              <w:rPr>
                <w:rFonts w:ascii="Georgia" w:hAnsi="Georgia" w:cs="Gautami"/>
              </w:rPr>
              <w:t>E</w:t>
            </w:r>
            <w:r w:rsidRPr="00051142">
              <w:rPr>
                <w:rFonts w:ascii="Georgia" w:hAnsi="Georgia" w:cs="Gautami"/>
              </w:rPr>
              <w:t>P)</w:t>
            </w:r>
          </w:p>
          <w:p w14:paraId="01F044D4" w14:textId="2953A7F4" w:rsidR="001A747A" w:rsidRPr="00051142" w:rsidRDefault="001A747A" w:rsidP="004C509B">
            <w:pPr>
              <w:pStyle w:val="TableParagraph"/>
              <w:numPr>
                <w:ilvl w:val="0"/>
                <w:numId w:val="28"/>
              </w:numPr>
              <w:tabs>
                <w:tab w:val="left" w:pos="454"/>
              </w:tabs>
              <w:spacing w:line="240" w:lineRule="auto"/>
              <w:ind w:right="5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eastAsiaTheme="minorHAnsi" w:hAnsi="Georgia" w:cs="Gautami"/>
              </w:rPr>
              <w:t>New programs in</w:t>
            </w:r>
            <w:r w:rsidRPr="00051142">
              <w:rPr>
                <w:rFonts w:ascii="Georgia" w:eastAsiaTheme="minorHAnsi" w:hAnsi="Georgia" w:cs="Gautami"/>
                <w:spacing w:val="-3"/>
              </w:rPr>
              <w:t xml:space="preserve"> </w:t>
            </w:r>
            <w:r w:rsidRPr="00051142">
              <w:rPr>
                <w:rFonts w:ascii="Georgia" w:eastAsiaTheme="minorHAnsi" w:hAnsi="Georgia" w:cs="Gautami"/>
              </w:rPr>
              <w:t>place</w:t>
            </w:r>
          </w:p>
        </w:tc>
        <w:tc>
          <w:tcPr>
            <w:tcW w:w="1878" w:type="dxa"/>
            <w:shd w:val="clear" w:color="auto" w:fill="FFE599" w:themeFill="accent4" w:themeFillTint="66"/>
          </w:tcPr>
          <w:p w14:paraId="798D2452" w14:textId="2671A98C" w:rsidR="001A747A" w:rsidRPr="00051142" w:rsidRDefault="001A747A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State</w:t>
            </w:r>
            <w:r>
              <w:rPr>
                <w:rFonts w:cs="Gautami"/>
              </w:rPr>
              <w:t xml:space="preserve"> contacts</w:t>
            </w:r>
            <w:r w:rsidRPr="00051142">
              <w:rPr>
                <w:rFonts w:cs="Gautami"/>
              </w:rPr>
              <w:t xml:space="preserve">, </w:t>
            </w:r>
            <w:r>
              <w:rPr>
                <w:rFonts w:cs="Gautami"/>
              </w:rPr>
              <w:t xml:space="preserve">USFS, </w:t>
            </w:r>
            <w:proofErr w:type="spellStart"/>
            <w:r>
              <w:rPr>
                <w:rFonts w:cs="Gautami"/>
              </w:rPr>
              <w:t>consv</w:t>
            </w:r>
            <w:proofErr w:type="spellEnd"/>
            <w:r>
              <w:rPr>
                <w:rFonts w:cs="Gautami"/>
              </w:rPr>
              <w:t xml:space="preserve"> finance consultant</w:t>
            </w:r>
            <w:ins w:id="30" w:author="Claggett, Sally -FS" w:date="2020-11-03T12:10:00Z">
              <w:r w:rsidR="00872C30">
                <w:rPr>
                  <w:rFonts w:cs="Gautami"/>
                </w:rPr>
                <w:t>, NFWF</w:t>
              </w:r>
            </w:ins>
          </w:p>
        </w:tc>
        <w:tc>
          <w:tcPr>
            <w:tcW w:w="1584" w:type="dxa"/>
            <w:shd w:val="clear" w:color="auto" w:fill="FFE599" w:themeFill="accent4" w:themeFillTint="66"/>
          </w:tcPr>
          <w:p w14:paraId="36B75D8C" w14:textId="4ACD169F" w:rsidR="001A747A" w:rsidRPr="00051142" w:rsidRDefault="001A747A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Baywide</w:t>
            </w:r>
          </w:p>
        </w:tc>
        <w:tc>
          <w:tcPr>
            <w:tcW w:w="0" w:type="dxa"/>
            <w:shd w:val="clear" w:color="auto" w:fill="FFE599" w:themeFill="accent4" w:themeFillTint="66"/>
          </w:tcPr>
          <w:p w14:paraId="338C82BA" w14:textId="38E9BCAF" w:rsidR="001A747A" w:rsidRPr="00051142" w:rsidRDefault="001A747A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Ongoing</w:t>
            </w:r>
          </w:p>
        </w:tc>
      </w:tr>
      <w:tr w:rsidR="001A747A" w:rsidRPr="00051142" w14:paraId="3F6D230F" w14:textId="77777777" w:rsidTr="00872C3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shd w:val="clear" w:color="auto" w:fill="FFE599" w:themeFill="accent4" w:themeFillTint="66"/>
          </w:tcPr>
          <w:p w14:paraId="34319CC7" w14:textId="79F86721" w:rsidR="001A747A" w:rsidRPr="00051142" w:rsidRDefault="001A747A" w:rsidP="004C509B">
            <w:pPr>
              <w:rPr>
                <w:rFonts w:cs="Gautami"/>
              </w:rPr>
            </w:pPr>
            <w:r w:rsidRPr="00051142">
              <w:rPr>
                <w:rFonts w:cs="Gautami"/>
              </w:rPr>
              <w:t>2.</w:t>
            </w:r>
            <w:r>
              <w:rPr>
                <w:rFonts w:cs="Gautami"/>
              </w:rPr>
              <w:t>2</w:t>
            </w:r>
          </w:p>
        </w:tc>
        <w:tc>
          <w:tcPr>
            <w:tcW w:w="3148" w:type="dxa"/>
            <w:shd w:val="clear" w:color="auto" w:fill="FFE599" w:themeFill="accent4" w:themeFillTint="66"/>
          </w:tcPr>
          <w:p w14:paraId="6E585F19" w14:textId="78A6A0DF" w:rsidR="001A747A" w:rsidRPr="00051142" w:rsidRDefault="001A747A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 w:rsidRPr="00051142">
              <w:rPr>
                <w:rFonts w:cs="Gautami"/>
              </w:rPr>
              <w:t>Im</w:t>
            </w:r>
            <w:r>
              <w:rPr>
                <w:rFonts w:cs="Gautami"/>
              </w:rPr>
              <w:t>prove</w:t>
            </w:r>
            <w:r w:rsidRPr="00051142">
              <w:rPr>
                <w:rFonts w:cs="Gautami"/>
              </w:rPr>
              <w:t xml:space="preserve"> RFB Verification</w:t>
            </w:r>
            <w:r>
              <w:rPr>
                <w:rFonts w:cs="Gautami"/>
              </w:rPr>
              <w:t xml:space="preserve"> by working with states </w:t>
            </w:r>
            <w:del w:id="31" w:author="Claggett, Sally -FS" w:date="2020-11-03T12:06:00Z">
              <w:r w:rsidDel="00872C30">
                <w:rPr>
                  <w:rFonts w:cs="Gautami"/>
                </w:rPr>
                <w:delText xml:space="preserve"> </w:delText>
              </w:r>
            </w:del>
            <w:r>
              <w:rPr>
                <w:rFonts w:cs="Gautami"/>
              </w:rPr>
              <w:t xml:space="preserve">on reporting </w:t>
            </w:r>
          </w:p>
        </w:tc>
        <w:tc>
          <w:tcPr>
            <w:tcW w:w="3999" w:type="dxa"/>
            <w:shd w:val="clear" w:color="auto" w:fill="FFE599" w:themeFill="accent4" w:themeFillTint="66"/>
          </w:tcPr>
          <w:p w14:paraId="61FA349D" w14:textId="6EBB749F" w:rsidR="001A747A" w:rsidRPr="00872C30" w:rsidRDefault="001A747A" w:rsidP="00872C30">
            <w:pPr>
              <w:pStyle w:val="TableParagraph"/>
              <w:numPr>
                <w:ilvl w:val="0"/>
                <w:numId w:val="40"/>
              </w:numPr>
              <w:tabs>
                <w:tab w:val="left" w:pos="45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eastAsiaTheme="minorHAnsi" w:hAnsi="Georgia" w:cs="Gautami"/>
              </w:rPr>
              <w:t>Work with LUWG to determine efficient strategies to verify buffers using high-resolution imagery.</w:t>
            </w:r>
          </w:p>
          <w:p w14:paraId="67E06B80" w14:textId="1D4F646B" w:rsidR="001A747A" w:rsidRDefault="001A747A" w:rsidP="00731A88">
            <w:pPr>
              <w:pStyle w:val="TableParagraph"/>
              <w:numPr>
                <w:ilvl w:val="0"/>
                <w:numId w:val="40"/>
              </w:numPr>
              <w:tabs>
                <w:tab w:val="left" w:pos="45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Work with FSA/NRCS to get data on buffer width and verification data (sanitized ok)</w:t>
            </w:r>
          </w:p>
          <w:p w14:paraId="4F4535FF" w14:textId="2AD009AD" w:rsidR="001A747A" w:rsidRPr="00051142" w:rsidRDefault="001A747A" w:rsidP="00872C30">
            <w:pPr>
              <w:pStyle w:val="TableParagraph"/>
              <w:numPr>
                <w:ilvl w:val="0"/>
                <w:numId w:val="40"/>
              </w:numPr>
              <w:tabs>
                <w:tab w:val="left" w:pos="45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Extend credit duration for ag RFB to 15-years (to match urban RFB)</w:t>
            </w:r>
          </w:p>
        </w:tc>
        <w:tc>
          <w:tcPr>
            <w:tcW w:w="1878" w:type="dxa"/>
            <w:shd w:val="clear" w:color="auto" w:fill="FFE599" w:themeFill="accent4" w:themeFillTint="66"/>
          </w:tcPr>
          <w:p w14:paraId="2D35517A" w14:textId="74541B3C" w:rsidR="001A747A" w:rsidRPr="00051142" w:rsidRDefault="001A747A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>
              <w:rPr>
                <w:rFonts w:cs="Gautami"/>
              </w:rPr>
              <w:t>LUWG, USGS, USFS, FSA, NRCS, Verification Ad-Hoc Team</w:t>
            </w:r>
          </w:p>
        </w:tc>
        <w:tc>
          <w:tcPr>
            <w:tcW w:w="1584" w:type="dxa"/>
            <w:shd w:val="clear" w:color="auto" w:fill="FFE599" w:themeFill="accent4" w:themeFillTint="66"/>
          </w:tcPr>
          <w:p w14:paraId="718386FD" w14:textId="59A5C07C" w:rsidR="001A747A" w:rsidRPr="00051142" w:rsidRDefault="001A747A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Baywide</w:t>
            </w:r>
          </w:p>
        </w:tc>
        <w:tc>
          <w:tcPr>
            <w:tcW w:w="0" w:type="dxa"/>
            <w:shd w:val="clear" w:color="auto" w:fill="FFE599" w:themeFill="accent4" w:themeFillTint="66"/>
          </w:tcPr>
          <w:p w14:paraId="5DDE97A9" w14:textId="47A3E53C" w:rsidR="001A747A" w:rsidRPr="00051142" w:rsidRDefault="001A747A" w:rsidP="00872C30">
            <w:pPr>
              <w:pStyle w:val="TableParagraph"/>
              <w:tabs>
                <w:tab w:val="left" w:pos="32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2C30">
              <w:rPr>
                <w:rFonts w:ascii="Georgia" w:hAnsi="Georgia"/>
              </w:rPr>
              <w:t>September 2021</w:t>
            </w:r>
          </w:p>
        </w:tc>
      </w:tr>
      <w:tr w:rsidR="001A747A" w:rsidRPr="00051142" w14:paraId="1CA1D0BB" w14:textId="77777777" w:rsidTr="00872C3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shd w:val="clear" w:color="auto" w:fill="FFE599" w:themeFill="accent4" w:themeFillTint="66"/>
          </w:tcPr>
          <w:p w14:paraId="5DE766B0" w14:textId="533F2D13" w:rsidR="001A747A" w:rsidRPr="00051142" w:rsidRDefault="001A747A" w:rsidP="004C509B">
            <w:pPr>
              <w:rPr>
                <w:rFonts w:cs="Gautami"/>
              </w:rPr>
            </w:pPr>
            <w:r w:rsidRPr="00051142">
              <w:rPr>
                <w:rFonts w:cs="Gautami"/>
              </w:rPr>
              <w:t>2.</w:t>
            </w:r>
            <w:r>
              <w:rPr>
                <w:rFonts w:cs="Gautami"/>
              </w:rPr>
              <w:t>3</w:t>
            </w:r>
          </w:p>
        </w:tc>
        <w:tc>
          <w:tcPr>
            <w:tcW w:w="3148" w:type="dxa"/>
            <w:shd w:val="clear" w:color="auto" w:fill="FFE599" w:themeFill="accent4" w:themeFillTint="66"/>
          </w:tcPr>
          <w:p w14:paraId="115B5CD6" w14:textId="10690A49" w:rsidR="001A747A" w:rsidRPr="00051142" w:rsidRDefault="001A747A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>
              <w:rPr>
                <w:rFonts w:cs="Gautami"/>
              </w:rPr>
              <w:t>Stabilize funding and demand for</w:t>
            </w:r>
            <w:commentRangeStart w:id="32"/>
            <w:r w:rsidRPr="00051142" w:rsidDel="00C73C10">
              <w:rPr>
                <w:rFonts w:cs="Gautami"/>
              </w:rPr>
              <w:t xml:space="preserve"> comprehensive </w:t>
            </w:r>
            <w:r>
              <w:rPr>
                <w:rFonts w:cs="Gautami"/>
              </w:rPr>
              <w:t xml:space="preserve">RFB </w:t>
            </w:r>
            <w:r w:rsidRPr="00051142" w:rsidDel="00C73C10">
              <w:rPr>
                <w:rFonts w:cs="Gautami"/>
              </w:rPr>
              <w:t>services</w:t>
            </w:r>
            <w:r>
              <w:rPr>
                <w:rFonts w:cs="Gautami"/>
              </w:rPr>
              <w:t>; planning, planting and</w:t>
            </w:r>
            <w:r w:rsidRPr="00051142" w:rsidDel="00C73C10">
              <w:rPr>
                <w:rFonts w:cs="Gautami"/>
              </w:rPr>
              <w:t xml:space="preserve"> maintenance </w:t>
            </w:r>
            <w:commentRangeEnd w:id="32"/>
            <w:r>
              <w:rPr>
                <w:rStyle w:val="CommentReference"/>
                <w:rFonts w:eastAsiaTheme="majorEastAsia" w:cstheme="majorBidi"/>
              </w:rPr>
              <w:commentReference w:id="32"/>
            </w:r>
            <w:r>
              <w:rPr>
                <w:rFonts w:cs="Gautami"/>
              </w:rPr>
              <w:t>using complementary programs</w:t>
            </w:r>
          </w:p>
        </w:tc>
        <w:tc>
          <w:tcPr>
            <w:tcW w:w="3999" w:type="dxa"/>
            <w:shd w:val="clear" w:color="auto" w:fill="FFE599" w:themeFill="accent4" w:themeFillTint="66"/>
          </w:tcPr>
          <w:p w14:paraId="641D4295" w14:textId="0DC3DC25" w:rsidR="007A3D7A" w:rsidRDefault="001A747A" w:rsidP="0037680B">
            <w:pPr>
              <w:pStyle w:val="TableParagraph"/>
              <w:numPr>
                <w:ilvl w:val="0"/>
                <w:numId w:val="41"/>
              </w:numPr>
              <w:tabs>
                <w:tab w:val="left" w:pos="45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Utilize CREP to its fullest</w:t>
            </w:r>
          </w:p>
          <w:p w14:paraId="75E1D7F8" w14:textId="34FEDB5B" w:rsidR="001A747A" w:rsidRDefault="007A3D7A" w:rsidP="00872C30">
            <w:pPr>
              <w:pStyle w:val="TableParagraph"/>
              <w:numPr>
                <w:ilvl w:val="0"/>
                <w:numId w:val="41"/>
              </w:numPr>
              <w:tabs>
                <w:tab w:val="left" w:pos="45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Efficient landowner service</w:t>
            </w:r>
          </w:p>
          <w:p w14:paraId="7C9FA189" w14:textId="29057ED9" w:rsidR="001A747A" w:rsidRDefault="001A747A" w:rsidP="00872C30">
            <w:pPr>
              <w:pStyle w:val="TableParagraph"/>
              <w:numPr>
                <w:ilvl w:val="0"/>
                <w:numId w:val="41"/>
              </w:numPr>
              <w:tabs>
                <w:tab w:val="left" w:pos="45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Strategically link existing landowner programs with RFB</w:t>
            </w:r>
          </w:p>
          <w:p w14:paraId="5C57720C" w14:textId="6BF5E34D" w:rsidR="001A747A" w:rsidRPr="00872C30" w:rsidRDefault="001A747A" w:rsidP="00872C30">
            <w:pPr>
              <w:pStyle w:val="TableParagraph"/>
              <w:numPr>
                <w:ilvl w:val="0"/>
                <w:numId w:val="41"/>
              </w:numPr>
              <w:tabs>
                <w:tab w:val="left" w:pos="45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eastAsiaTheme="minorHAnsi" w:hAnsi="Georgia" w:cs="Gautami"/>
              </w:rPr>
              <w:t xml:space="preserve">Pilots of Natural Filters Resto-like program </w:t>
            </w:r>
          </w:p>
          <w:p w14:paraId="79052A9F" w14:textId="27A62FDA" w:rsidR="001A747A" w:rsidRPr="00354B8F" w:rsidRDefault="001A747A" w:rsidP="00872C30">
            <w:pPr>
              <w:pStyle w:val="TableParagraph"/>
              <w:numPr>
                <w:ilvl w:val="0"/>
                <w:numId w:val="41"/>
              </w:numPr>
              <w:tabs>
                <w:tab w:val="left" w:pos="45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eastAsiaTheme="minorHAnsi" w:hAnsi="Georgia" w:cs="Gautami"/>
              </w:rPr>
              <w:t>NFWF intersection</w:t>
            </w:r>
          </w:p>
        </w:tc>
        <w:tc>
          <w:tcPr>
            <w:tcW w:w="1878" w:type="dxa"/>
            <w:shd w:val="clear" w:color="auto" w:fill="FFE599" w:themeFill="accent4" w:themeFillTint="66"/>
          </w:tcPr>
          <w:p w14:paraId="56410E65" w14:textId="3C08C303" w:rsidR="001A747A" w:rsidRPr="00051142" w:rsidRDefault="001A747A" w:rsidP="00872C30">
            <w:pPr>
              <w:pStyle w:val="Table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51142">
              <w:rPr>
                <w:rFonts w:ascii="Georgia" w:hAnsi="Georgia" w:cs="Gautami"/>
              </w:rPr>
              <w:t>State</w:t>
            </w:r>
            <w:r>
              <w:rPr>
                <w:rFonts w:ascii="Georgia" w:hAnsi="Georgia" w:cs="Gautami"/>
              </w:rPr>
              <w:t xml:space="preserve"> contacts</w:t>
            </w:r>
            <w:r w:rsidRPr="00051142">
              <w:rPr>
                <w:rFonts w:ascii="Georgia" w:hAnsi="Georgia" w:cs="Gautami"/>
              </w:rPr>
              <w:t>,</w:t>
            </w:r>
            <w:r>
              <w:rPr>
                <w:rFonts w:ascii="Georgia" w:hAnsi="Georgia" w:cs="Gautami"/>
              </w:rPr>
              <w:t xml:space="preserve"> state Advisory Boards,</w:t>
            </w:r>
            <w:r w:rsidRPr="00051142">
              <w:rPr>
                <w:rFonts w:ascii="Georgia" w:hAnsi="Georgia" w:cs="Gautami"/>
              </w:rPr>
              <w:t xml:space="preserve"> USFS,</w:t>
            </w:r>
            <w:r>
              <w:rPr>
                <w:rFonts w:ascii="Georgia" w:hAnsi="Georgia" w:cs="Gautami"/>
              </w:rPr>
              <w:t xml:space="preserve"> NRCS, NFWF, </w:t>
            </w:r>
            <w:proofErr w:type="spellStart"/>
            <w:r>
              <w:rPr>
                <w:rFonts w:ascii="Georgia" w:hAnsi="Georgia" w:cs="Gautami"/>
              </w:rPr>
              <w:t>consv</w:t>
            </w:r>
            <w:proofErr w:type="spellEnd"/>
            <w:r>
              <w:rPr>
                <w:rFonts w:ascii="Georgia" w:hAnsi="Georgia" w:cs="Gautami"/>
              </w:rPr>
              <w:t xml:space="preserve"> finance consultant</w:t>
            </w:r>
          </w:p>
        </w:tc>
        <w:tc>
          <w:tcPr>
            <w:tcW w:w="1584" w:type="dxa"/>
            <w:shd w:val="clear" w:color="auto" w:fill="FFE599" w:themeFill="accent4" w:themeFillTint="66"/>
          </w:tcPr>
          <w:p w14:paraId="18D2239E" w14:textId="372E2DF8" w:rsidR="001A747A" w:rsidRPr="00051142" w:rsidRDefault="001A747A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Baywide</w:t>
            </w:r>
          </w:p>
        </w:tc>
        <w:tc>
          <w:tcPr>
            <w:tcW w:w="0" w:type="dxa"/>
            <w:shd w:val="clear" w:color="auto" w:fill="FFE599" w:themeFill="accent4" w:themeFillTint="66"/>
          </w:tcPr>
          <w:p w14:paraId="50AD1F97" w14:textId="542BD163" w:rsidR="001A747A" w:rsidRPr="00051142" w:rsidRDefault="001A747A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Ongoing</w:t>
            </w:r>
          </w:p>
        </w:tc>
      </w:tr>
      <w:tr w:rsidR="001A747A" w:rsidRPr="00051142" w14:paraId="0F18D124" w14:textId="2F2D3D29" w:rsidTr="00872C3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2" w:type="dxa"/>
            <w:gridSpan w:val="6"/>
          </w:tcPr>
          <w:p w14:paraId="225E1A04" w14:textId="34238846" w:rsidR="001A747A" w:rsidRPr="00051142" w:rsidRDefault="001A747A" w:rsidP="004C509B">
            <w:pPr>
              <w:spacing w:line="276" w:lineRule="auto"/>
              <w:rPr>
                <w:rFonts w:cs="Gautami"/>
              </w:rPr>
            </w:pPr>
            <w:r w:rsidRPr="00051142">
              <w:rPr>
                <w:rFonts w:cs="Gautami"/>
              </w:rPr>
              <w:t xml:space="preserve">Management Approach 3: </w:t>
            </w:r>
            <w:r>
              <w:rPr>
                <w:rFonts w:cs="Gautami"/>
              </w:rPr>
              <w:t xml:space="preserve"> </w:t>
            </w:r>
            <w:r w:rsidRPr="00996CDD">
              <w:rPr>
                <w:rFonts w:cs="Gautami"/>
              </w:rPr>
              <w:t>Improve Technical Assistanc</w:t>
            </w:r>
            <w:r>
              <w:rPr>
                <w:rFonts w:cs="Gautami"/>
              </w:rPr>
              <w:t>e</w:t>
            </w:r>
          </w:p>
        </w:tc>
      </w:tr>
      <w:tr w:rsidR="001A747A" w:rsidRPr="00051142" w14:paraId="4E908528" w14:textId="77777777" w:rsidTr="00872C3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shd w:val="clear" w:color="auto" w:fill="FFE599" w:themeFill="accent4" w:themeFillTint="66"/>
          </w:tcPr>
          <w:p w14:paraId="185130F9" w14:textId="34F0E4CE" w:rsidR="001A747A" w:rsidRPr="00051142" w:rsidRDefault="001A747A" w:rsidP="004C509B">
            <w:pPr>
              <w:rPr>
                <w:rFonts w:cs="Gautami"/>
              </w:rPr>
            </w:pPr>
            <w:r w:rsidRPr="00051142">
              <w:rPr>
                <w:rFonts w:cs="Gautami"/>
              </w:rPr>
              <w:t>3.1</w:t>
            </w:r>
          </w:p>
        </w:tc>
        <w:tc>
          <w:tcPr>
            <w:tcW w:w="3148" w:type="dxa"/>
            <w:shd w:val="clear" w:color="auto" w:fill="FFE599" w:themeFill="accent4" w:themeFillTint="66"/>
          </w:tcPr>
          <w:p w14:paraId="7DD06DEF" w14:textId="09F5FBB8" w:rsidR="001A747A" w:rsidRPr="00051142" w:rsidRDefault="001A747A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>
              <w:rPr>
                <w:rFonts w:cs="Gautami"/>
              </w:rPr>
              <w:t>Develop a state plan with goals for improved technical assistance (could be part of 1.2)</w:t>
            </w:r>
          </w:p>
        </w:tc>
        <w:tc>
          <w:tcPr>
            <w:tcW w:w="3999" w:type="dxa"/>
            <w:shd w:val="clear" w:color="auto" w:fill="FFE599" w:themeFill="accent4" w:themeFillTint="66"/>
          </w:tcPr>
          <w:p w14:paraId="6832FD18" w14:textId="60C43119" w:rsidR="001A747A" w:rsidRPr="00051142" w:rsidRDefault="001A747A" w:rsidP="004C509B">
            <w:pPr>
              <w:pStyle w:val="TableParagraph"/>
              <w:numPr>
                <w:ilvl w:val="0"/>
                <w:numId w:val="32"/>
              </w:numPr>
              <w:tabs>
                <w:tab w:val="left" w:pos="452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TA p</w:t>
            </w:r>
            <w:r w:rsidRPr="00051142">
              <w:rPr>
                <w:rFonts w:ascii="Georgia" w:hAnsi="Georgia" w:cs="Gautami"/>
              </w:rPr>
              <w:t>ersonnel</w:t>
            </w:r>
            <w:r>
              <w:rPr>
                <w:rFonts w:ascii="Georgia" w:hAnsi="Georgia" w:cs="Gautami"/>
              </w:rPr>
              <w:t xml:space="preserve"> retained thru increased funding and support</w:t>
            </w:r>
          </w:p>
          <w:p w14:paraId="06FA3687" w14:textId="08CE23C0" w:rsidR="001A747A" w:rsidRDefault="001A747A" w:rsidP="004C509B">
            <w:pPr>
              <w:pStyle w:val="TableParagraph"/>
              <w:numPr>
                <w:ilvl w:val="0"/>
                <w:numId w:val="32"/>
              </w:numPr>
              <w:tabs>
                <w:tab w:val="left" w:pos="452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Use tools and local goals to focus TA where needed</w:t>
            </w:r>
          </w:p>
          <w:p w14:paraId="401673D8" w14:textId="21A6C4F8" w:rsidR="007A3D7A" w:rsidRPr="007A3D7A" w:rsidRDefault="007A3D7A">
            <w:pPr>
              <w:pStyle w:val="TableParagraph"/>
              <w:numPr>
                <w:ilvl w:val="0"/>
                <w:numId w:val="32"/>
              </w:numPr>
              <w:tabs>
                <w:tab w:val="left" w:pos="452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Efficient landowner service</w:t>
            </w:r>
          </w:p>
        </w:tc>
        <w:tc>
          <w:tcPr>
            <w:tcW w:w="1878" w:type="dxa"/>
            <w:shd w:val="clear" w:color="auto" w:fill="FFE599" w:themeFill="accent4" w:themeFillTint="66"/>
          </w:tcPr>
          <w:p w14:paraId="34E87742" w14:textId="77777777" w:rsidR="001A747A" w:rsidRPr="00051142" w:rsidRDefault="001A747A" w:rsidP="004C509B">
            <w:pPr>
              <w:pStyle w:val="TableParagraph"/>
              <w:spacing w:line="219" w:lineRule="exact"/>
              <w:ind w:left="1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  <w:sz w:val="18"/>
              </w:rPr>
            </w:pPr>
            <w:r w:rsidRPr="00051142">
              <w:rPr>
                <w:rFonts w:ascii="Georgia" w:hAnsi="Georgia" w:cs="Gautami"/>
                <w:sz w:val="18"/>
              </w:rPr>
              <w:t>FSA, USFS, NRCS, CBC,</w:t>
            </w:r>
          </w:p>
          <w:p w14:paraId="3866EF6C" w14:textId="5533EB1A" w:rsidR="001A747A" w:rsidRPr="00051142" w:rsidRDefault="001A747A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 w:rsidRPr="00051142">
              <w:rPr>
                <w:rFonts w:cs="Gautami"/>
                <w:sz w:val="18"/>
              </w:rPr>
              <w:t>States, SWCDs, Ag consultants</w:t>
            </w:r>
          </w:p>
        </w:tc>
        <w:tc>
          <w:tcPr>
            <w:tcW w:w="1584" w:type="dxa"/>
            <w:shd w:val="clear" w:color="auto" w:fill="FFE599" w:themeFill="accent4" w:themeFillTint="66"/>
          </w:tcPr>
          <w:p w14:paraId="5FFBE6C9" w14:textId="673E26C8" w:rsidR="001A747A" w:rsidRPr="00051142" w:rsidRDefault="001A747A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Baywide</w:t>
            </w:r>
          </w:p>
        </w:tc>
        <w:tc>
          <w:tcPr>
            <w:tcW w:w="0" w:type="dxa"/>
            <w:shd w:val="clear" w:color="auto" w:fill="FFE599" w:themeFill="accent4" w:themeFillTint="66"/>
          </w:tcPr>
          <w:p w14:paraId="5DD1A414" w14:textId="7EEE83FA" w:rsidR="001A747A" w:rsidRPr="00051142" w:rsidRDefault="001A747A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Ongoing</w:t>
            </w:r>
          </w:p>
        </w:tc>
      </w:tr>
      <w:tr w:rsidR="001A747A" w:rsidRPr="00051142" w14:paraId="0E2757A0" w14:textId="77777777" w:rsidTr="00872C3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shd w:val="clear" w:color="auto" w:fill="FFE599" w:themeFill="accent4" w:themeFillTint="66"/>
          </w:tcPr>
          <w:p w14:paraId="42986473" w14:textId="5662C309" w:rsidR="001A747A" w:rsidRPr="00051142" w:rsidRDefault="001A747A" w:rsidP="004C509B">
            <w:pPr>
              <w:rPr>
                <w:rFonts w:cs="Gautami"/>
              </w:rPr>
            </w:pPr>
            <w:r w:rsidRPr="00051142">
              <w:rPr>
                <w:rFonts w:cs="Gautami"/>
              </w:rPr>
              <w:t>3.</w:t>
            </w:r>
            <w:r>
              <w:rPr>
                <w:rFonts w:cs="Gautami"/>
              </w:rPr>
              <w:t>2</w:t>
            </w:r>
          </w:p>
        </w:tc>
        <w:tc>
          <w:tcPr>
            <w:tcW w:w="3148" w:type="dxa"/>
            <w:shd w:val="clear" w:color="auto" w:fill="FFE599" w:themeFill="accent4" w:themeFillTint="66"/>
          </w:tcPr>
          <w:p w14:paraId="6B526318" w14:textId="4097038E" w:rsidR="001A747A" w:rsidRPr="00051142" w:rsidRDefault="001A747A" w:rsidP="004C509B">
            <w:pPr>
              <w:pStyle w:val="TableParagraph"/>
              <w:spacing w:before="1" w:line="273" w:lineRule="auto"/>
              <w:ind w:left="108" w:right="2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Training and improved support networks for TA providers</w:t>
            </w:r>
          </w:p>
        </w:tc>
        <w:tc>
          <w:tcPr>
            <w:tcW w:w="3999" w:type="dxa"/>
            <w:shd w:val="clear" w:color="auto" w:fill="FFE599" w:themeFill="accent4" w:themeFillTint="66"/>
          </w:tcPr>
          <w:p w14:paraId="2A0ED078" w14:textId="0619A02B" w:rsidR="001A747A" w:rsidRPr="002D3C37" w:rsidRDefault="001A747A" w:rsidP="00872C30">
            <w:pPr>
              <w:pStyle w:val="TableParagraph"/>
              <w:numPr>
                <w:ilvl w:val="0"/>
                <w:numId w:val="43"/>
              </w:numPr>
              <w:tabs>
                <w:tab w:val="left" w:pos="45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eastAsiaTheme="minorHAnsi" w:hAnsi="Georgia" w:cs="Gautami"/>
              </w:rPr>
              <w:t xml:space="preserve">Train </w:t>
            </w:r>
            <w:proofErr w:type="spellStart"/>
            <w:r>
              <w:rPr>
                <w:rFonts w:ascii="Georgia" w:eastAsiaTheme="minorHAnsi" w:hAnsi="Georgia" w:cs="Gautami"/>
              </w:rPr>
              <w:t>Consv</w:t>
            </w:r>
            <w:proofErr w:type="spellEnd"/>
            <w:r>
              <w:rPr>
                <w:rFonts w:ascii="Georgia" w:eastAsiaTheme="minorHAnsi" w:hAnsi="Georgia" w:cs="Gautami"/>
              </w:rPr>
              <w:t xml:space="preserve"> </w:t>
            </w:r>
            <w:proofErr w:type="spellStart"/>
            <w:r>
              <w:rPr>
                <w:rFonts w:ascii="Georgia" w:eastAsiaTheme="minorHAnsi" w:hAnsi="Georgia" w:cs="Gautami"/>
              </w:rPr>
              <w:t>Dists</w:t>
            </w:r>
            <w:proofErr w:type="spellEnd"/>
            <w:r>
              <w:rPr>
                <w:rFonts w:ascii="Georgia" w:eastAsiaTheme="minorHAnsi" w:hAnsi="Georgia" w:cs="Gautami"/>
              </w:rPr>
              <w:t>, NGO’s and county TA providers on RFBs</w:t>
            </w:r>
          </w:p>
          <w:p w14:paraId="15604D02" w14:textId="232DBE87" w:rsidR="001A747A" w:rsidRDefault="001A747A" w:rsidP="00872C30">
            <w:pPr>
              <w:pStyle w:val="TableParagraph"/>
              <w:numPr>
                <w:ilvl w:val="0"/>
                <w:numId w:val="43"/>
              </w:numPr>
              <w:tabs>
                <w:tab w:val="left" w:pos="452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 xml:space="preserve"># of trainees and networks established </w:t>
            </w:r>
          </w:p>
          <w:p w14:paraId="52B08F52" w14:textId="7BABEBD0" w:rsidR="001A747A" w:rsidRPr="00051142" w:rsidRDefault="001A747A" w:rsidP="00872C30">
            <w:pPr>
              <w:pStyle w:val="TableParagraph"/>
              <w:tabs>
                <w:tab w:val="left" w:pos="454"/>
              </w:tabs>
              <w:spacing w:before="1" w:line="240" w:lineRule="auto"/>
              <w:ind w:left="4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</w:p>
        </w:tc>
        <w:tc>
          <w:tcPr>
            <w:tcW w:w="1878" w:type="dxa"/>
            <w:shd w:val="clear" w:color="auto" w:fill="FFE599" w:themeFill="accent4" w:themeFillTint="66"/>
          </w:tcPr>
          <w:p w14:paraId="5A772384" w14:textId="2A374C82" w:rsidR="001A747A" w:rsidRPr="00051142" w:rsidRDefault="007A3D7A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>
              <w:rPr>
                <w:rFonts w:cs="Gautami"/>
              </w:rPr>
              <w:t>State Advisory Boards, FWG,</w:t>
            </w:r>
            <w:r w:rsidR="001A747A" w:rsidRPr="00051142">
              <w:rPr>
                <w:rFonts w:cs="Gautami"/>
              </w:rPr>
              <w:t xml:space="preserve"> </w:t>
            </w:r>
            <w:r w:rsidR="001A747A">
              <w:rPr>
                <w:rFonts w:cs="Gautami"/>
              </w:rPr>
              <w:t>SWCD, Cross GITs,</w:t>
            </w:r>
            <w:r w:rsidR="001A747A" w:rsidRPr="00051142">
              <w:rPr>
                <w:rFonts w:cs="Gautami"/>
              </w:rPr>
              <w:t xml:space="preserve"> NRCS, </w:t>
            </w:r>
          </w:p>
        </w:tc>
        <w:tc>
          <w:tcPr>
            <w:tcW w:w="1584" w:type="dxa"/>
            <w:shd w:val="clear" w:color="auto" w:fill="FFE599" w:themeFill="accent4" w:themeFillTint="66"/>
          </w:tcPr>
          <w:p w14:paraId="279A59EB" w14:textId="267EECB9" w:rsidR="001A747A" w:rsidRPr="00051142" w:rsidRDefault="001A747A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Baywide</w:t>
            </w:r>
          </w:p>
        </w:tc>
        <w:tc>
          <w:tcPr>
            <w:tcW w:w="0" w:type="dxa"/>
            <w:shd w:val="clear" w:color="auto" w:fill="FFE599" w:themeFill="accent4" w:themeFillTint="66"/>
          </w:tcPr>
          <w:p w14:paraId="6778537A" w14:textId="72F7ED70" w:rsidR="001A747A" w:rsidRPr="00051142" w:rsidRDefault="001A747A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Ongoing</w:t>
            </w:r>
          </w:p>
        </w:tc>
      </w:tr>
      <w:tr w:rsidR="001A747A" w:rsidRPr="00051142" w14:paraId="187E6E60" w14:textId="66947FFF" w:rsidTr="00872C3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gridSpan w:val="6"/>
          </w:tcPr>
          <w:p w14:paraId="4F2D50B7" w14:textId="0FB6E189" w:rsidR="001A747A" w:rsidRPr="002A6269" w:rsidRDefault="001A747A">
            <w:pPr>
              <w:spacing w:line="276" w:lineRule="auto"/>
              <w:rPr>
                <w:rFonts w:cs="Gautami"/>
              </w:rPr>
            </w:pPr>
            <w:r w:rsidRPr="002A6269">
              <w:rPr>
                <w:rFonts w:cs="Gautami"/>
              </w:rPr>
              <w:t xml:space="preserve">Management Approach 4: Improved RFB Outreach and Communications </w:t>
            </w:r>
          </w:p>
        </w:tc>
      </w:tr>
      <w:tr w:rsidR="001A747A" w:rsidRPr="00051142" w14:paraId="4D01FB90" w14:textId="77777777" w:rsidTr="00872C3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shd w:val="clear" w:color="auto" w:fill="FFE599" w:themeFill="accent4" w:themeFillTint="66"/>
          </w:tcPr>
          <w:p w14:paraId="4E1AB820" w14:textId="1EA6795B" w:rsidR="001A747A" w:rsidRPr="00051142" w:rsidRDefault="001A747A" w:rsidP="00E23887">
            <w:pPr>
              <w:rPr>
                <w:rFonts w:cs="Gautami"/>
              </w:rPr>
            </w:pPr>
            <w:r w:rsidRPr="00051142">
              <w:rPr>
                <w:rFonts w:cs="Gautami"/>
              </w:rPr>
              <w:lastRenderedPageBreak/>
              <w:t>4.1</w:t>
            </w:r>
          </w:p>
        </w:tc>
        <w:tc>
          <w:tcPr>
            <w:tcW w:w="3148" w:type="dxa"/>
            <w:shd w:val="clear" w:color="auto" w:fill="FFE599" w:themeFill="accent4" w:themeFillTint="66"/>
          </w:tcPr>
          <w:p w14:paraId="72168A20" w14:textId="00B60D40" w:rsidR="001A747A" w:rsidRPr="00872C30" w:rsidRDefault="001A747A" w:rsidP="00E2388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Continue to develop</w:t>
            </w:r>
            <w:r w:rsidRPr="00051142">
              <w:rPr>
                <w:rFonts w:cs="Gautami"/>
              </w:rPr>
              <w:t xml:space="preserve"> </w:t>
            </w:r>
            <w:r>
              <w:rPr>
                <w:rFonts w:cs="Gautami"/>
              </w:rPr>
              <w:t>c</w:t>
            </w:r>
            <w:r w:rsidRPr="00051142">
              <w:rPr>
                <w:rFonts w:cs="Gautami"/>
              </w:rPr>
              <w:t>ommunication</w:t>
            </w:r>
            <w:r>
              <w:rPr>
                <w:rFonts w:cs="Gautami"/>
              </w:rPr>
              <w:t xml:space="preserve"> and outreach</w:t>
            </w:r>
            <w:r w:rsidRPr="00051142">
              <w:rPr>
                <w:rFonts w:cs="Gautami"/>
              </w:rPr>
              <w:t xml:space="preserve"> </w:t>
            </w:r>
            <w:r>
              <w:rPr>
                <w:rFonts w:cs="Gautami"/>
              </w:rPr>
              <w:t>p</w:t>
            </w:r>
            <w:r w:rsidRPr="00051142">
              <w:rPr>
                <w:rFonts w:cs="Gautami"/>
              </w:rPr>
              <w:t>lan</w:t>
            </w:r>
            <w:r>
              <w:rPr>
                <w:rFonts w:cs="Gautami"/>
              </w:rPr>
              <w:t>s</w:t>
            </w:r>
            <w:r w:rsidRPr="00051142">
              <w:rPr>
                <w:rFonts w:cs="Gautami"/>
              </w:rPr>
              <w:t xml:space="preserve"> for RFB</w:t>
            </w:r>
            <w:r>
              <w:rPr>
                <w:rFonts w:cs="Gautami"/>
              </w:rPr>
              <w:t>, tree canopy and other natural filters</w:t>
            </w:r>
          </w:p>
        </w:tc>
        <w:tc>
          <w:tcPr>
            <w:tcW w:w="3999" w:type="dxa"/>
            <w:shd w:val="clear" w:color="auto" w:fill="FFE599" w:themeFill="accent4" w:themeFillTint="66"/>
          </w:tcPr>
          <w:p w14:paraId="1BE5FA38" w14:textId="4F45CB34" w:rsidR="007A3D7A" w:rsidRDefault="001A747A" w:rsidP="00872C30">
            <w:pPr>
              <w:pStyle w:val="ListParagraph"/>
              <w:numPr>
                <w:ilvl w:val="0"/>
                <w:numId w:val="5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6269">
              <w:rPr>
                <w:rFonts w:cs="Gautami"/>
              </w:rPr>
              <w:t>Review of prior efforts for ‘lessons learned’</w:t>
            </w:r>
          </w:p>
          <w:p w14:paraId="65BDDA0B" w14:textId="3E243227" w:rsidR="001A747A" w:rsidRPr="00051142" w:rsidRDefault="001A747A" w:rsidP="00872C30">
            <w:pPr>
              <w:pStyle w:val="ListParagraph"/>
              <w:numPr>
                <w:ilvl w:val="0"/>
                <w:numId w:val="5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6269">
              <w:rPr>
                <w:rFonts w:cs="Gautami"/>
              </w:rPr>
              <w:t>circulate proven ideas of what works now</w:t>
            </w:r>
          </w:p>
        </w:tc>
        <w:tc>
          <w:tcPr>
            <w:tcW w:w="1878" w:type="dxa"/>
            <w:shd w:val="clear" w:color="auto" w:fill="FFE599" w:themeFill="accent4" w:themeFillTint="66"/>
          </w:tcPr>
          <w:p w14:paraId="680233B9" w14:textId="0DA4E9A6" w:rsidR="001A747A" w:rsidRPr="00051142" w:rsidRDefault="001A747A" w:rsidP="00872C30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CBP Comm</w:t>
            </w:r>
          </w:p>
          <w:p w14:paraId="3F62D1E8" w14:textId="149CABD5" w:rsidR="001A747A" w:rsidRPr="00051142" w:rsidRDefault="001A747A" w:rsidP="00E2388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 w:rsidRPr="00051142">
              <w:rPr>
                <w:rFonts w:cs="Gautami"/>
              </w:rPr>
              <w:t xml:space="preserve">Staff, </w:t>
            </w:r>
            <w:r>
              <w:rPr>
                <w:rFonts w:cs="Gautami"/>
              </w:rPr>
              <w:t>FWG,</w:t>
            </w:r>
            <w:r w:rsidRPr="00051142">
              <w:rPr>
                <w:rFonts w:cs="Gautami"/>
              </w:rPr>
              <w:t xml:space="preserve"> State</w:t>
            </w:r>
            <w:r>
              <w:rPr>
                <w:rFonts w:cs="Gautami"/>
              </w:rPr>
              <w:t xml:space="preserve"> advisory boards,</w:t>
            </w:r>
            <w:r w:rsidRPr="00051142">
              <w:rPr>
                <w:rFonts w:cs="Gautami"/>
              </w:rPr>
              <w:t xml:space="preserve"> </w:t>
            </w:r>
            <w:r>
              <w:rPr>
                <w:rFonts w:cs="Gautami"/>
              </w:rPr>
              <w:t>Cross GIT</w:t>
            </w:r>
          </w:p>
        </w:tc>
        <w:tc>
          <w:tcPr>
            <w:tcW w:w="1584" w:type="dxa"/>
            <w:shd w:val="clear" w:color="auto" w:fill="FFE599" w:themeFill="accent4" w:themeFillTint="66"/>
          </w:tcPr>
          <w:p w14:paraId="4D1B7910" w14:textId="5978C08D" w:rsidR="001A747A" w:rsidRPr="00051142" w:rsidRDefault="001A747A" w:rsidP="00E2388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Baywide</w:t>
            </w:r>
          </w:p>
        </w:tc>
        <w:tc>
          <w:tcPr>
            <w:tcW w:w="0" w:type="dxa"/>
            <w:shd w:val="clear" w:color="auto" w:fill="FFE599" w:themeFill="accent4" w:themeFillTint="66"/>
          </w:tcPr>
          <w:p w14:paraId="3200351A" w14:textId="2B24114D" w:rsidR="001A747A" w:rsidRPr="00051142" w:rsidRDefault="001A747A" w:rsidP="00E2388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Ongoing</w:t>
            </w:r>
          </w:p>
        </w:tc>
      </w:tr>
      <w:tr w:rsidR="001A747A" w:rsidRPr="00051142" w14:paraId="4421241B" w14:textId="77777777" w:rsidTr="00872C3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35" w:type="dxa"/>
            <w:gridSpan w:val="4"/>
            <w:shd w:val="clear" w:color="auto" w:fill="FFFFFF" w:themeFill="background1"/>
          </w:tcPr>
          <w:p w14:paraId="26256481" w14:textId="0788AC67" w:rsidR="001A747A" w:rsidRPr="00872C30" w:rsidDel="009474EE" w:rsidRDefault="001A747A" w:rsidP="009474EE">
            <w:pPr>
              <w:pStyle w:val="TableParagraph"/>
              <w:ind w:left="0"/>
              <w:rPr>
                <w:rFonts w:ascii="Georgia" w:hAnsi="Georgia" w:cs="Gautami"/>
                <w:color w:val="FFFFFF" w:themeColor="background1"/>
              </w:rPr>
            </w:pPr>
            <w:r w:rsidRPr="00872C30">
              <w:rPr>
                <w:rFonts w:ascii="Georgia" w:hAnsi="Georgia" w:cs="Gautami"/>
              </w:rPr>
              <w:t>Management Approach 5: Focus on Non-Ag lands for RFB</w:t>
            </w:r>
          </w:p>
        </w:tc>
        <w:tc>
          <w:tcPr>
            <w:tcW w:w="1584" w:type="dxa"/>
            <w:shd w:val="clear" w:color="auto" w:fill="FFFFFF" w:themeFill="background1"/>
          </w:tcPr>
          <w:p w14:paraId="038D5DC4" w14:textId="77777777" w:rsidR="001A747A" w:rsidRPr="00051142" w:rsidRDefault="001A747A" w:rsidP="00E2388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</w:p>
        </w:tc>
        <w:tc>
          <w:tcPr>
            <w:tcW w:w="2353" w:type="dxa"/>
            <w:shd w:val="clear" w:color="auto" w:fill="FFFFFF" w:themeFill="background1"/>
          </w:tcPr>
          <w:p w14:paraId="6152E4D2" w14:textId="77777777" w:rsidR="001A747A" w:rsidRPr="00051142" w:rsidRDefault="001A747A" w:rsidP="00E2388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</w:p>
        </w:tc>
      </w:tr>
      <w:tr w:rsidR="001A747A" w:rsidRPr="00051142" w14:paraId="480C91D7" w14:textId="77777777" w:rsidTr="00872C3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shd w:val="clear" w:color="auto" w:fill="FFE599" w:themeFill="accent4" w:themeFillTint="66"/>
          </w:tcPr>
          <w:p w14:paraId="3282E9D9" w14:textId="089576C8" w:rsidR="001A747A" w:rsidRPr="000B36DC" w:rsidRDefault="001A747A" w:rsidP="00E23887">
            <w:pPr>
              <w:rPr>
                <w:rFonts w:cs="Gautami"/>
                <w:b w:val="0"/>
              </w:rPr>
            </w:pPr>
            <w:r w:rsidRPr="000B36DC">
              <w:rPr>
                <w:rFonts w:cs="Gautami"/>
              </w:rPr>
              <w:t>5.1</w:t>
            </w:r>
          </w:p>
        </w:tc>
        <w:tc>
          <w:tcPr>
            <w:tcW w:w="3148" w:type="dxa"/>
            <w:shd w:val="clear" w:color="auto" w:fill="FFE599" w:themeFill="accent4" w:themeFillTint="66"/>
          </w:tcPr>
          <w:p w14:paraId="6351ED91" w14:textId="3781EF14" w:rsidR="001A747A" w:rsidRPr="00872C30" w:rsidRDefault="001A747A" w:rsidP="00872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Develop Natural Filters Restoration-like program that focuses on ag and non-ag land alike (see 1.3 and 2.3)</w:t>
            </w:r>
          </w:p>
        </w:tc>
        <w:tc>
          <w:tcPr>
            <w:tcW w:w="3999" w:type="dxa"/>
            <w:shd w:val="clear" w:color="auto" w:fill="FFE599" w:themeFill="accent4" w:themeFillTint="66"/>
          </w:tcPr>
          <w:p w14:paraId="382A2285" w14:textId="7C362E9F" w:rsidR="001A747A" w:rsidRPr="00872C30" w:rsidRDefault="001A747A" w:rsidP="00872C30">
            <w:pPr>
              <w:pStyle w:val="ListParagraph"/>
              <w:numPr>
                <w:ilvl w:val="0"/>
                <w:numId w:val="4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2C30">
              <w:rPr>
                <w:rFonts w:eastAsiaTheme="majorEastAsia" w:cstheme="majorBidi"/>
              </w:rPr>
              <w:t>Programs in developed areas</w:t>
            </w:r>
          </w:p>
          <w:p w14:paraId="6658A483" w14:textId="47377236" w:rsidR="001A747A" w:rsidRPr="00872C30" w:rsidRDefault="001A747A" w:rsidP="00872C30">
            <w:pPr>
              <w:pStyle w:val="ListParagraph"/>
              <w:numPr>
                <w:ilvl w:val="0"/>
                <w:numId w:val="4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2C30">
              <w:rPr>
                <w:rFonts w:eastAsiaTheme="majorEastAsia" w:cstheme="majorBidi"/>
              </w:rPr>
              <w:t>Use MS4 as driver</w:t>
            </w:r>
          </w:p>
          <w:p w14:paraId="5913B54E" w14:textId="18B07B7C" w:rsidR="001A747A" w:rsidRPr="00872C30" w:rsidRDefault="001A747A" w:rsidP="00872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8" w:type="dxa"/>
            <w:shd w:val="clear" w:color="auto" w:fill="FFE599" w:themeFill="accent4" w:themeFillTint="66"/>
          </w:tcPr>
          <w:p w14:paraId="641F652C" w14:textId="0C37653C" w:rsidR="001A747A" w:rsidRPr="00872C30" w:rsidRDefault="001A747A" w:rsidP="00872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Gautami"/>
              </w:rPr>
              <w:t xml:space="preserve">USFS, state contacts and advisory boards, consv finance consultant, </w:t>
            </w:r>
            <w:proofErr w:type="spellStart"/>
            <w:r>
              <w:rPr>
                <w:rFonts w:cs="Gautami"/>
              </w:rPr>
              <w:t>Throwe</w:t>
            </w:r>
            <w:proofErr w:type="spellEnd"/>
            <w:r>
              <w:rPr>
                <w:rFonts w:cs="Gautami"/>
              </w:rPr>
              <w:t xml:space="preserve"> Consulting</w:t>
            </w:r>
          </w:p>
        </w:tc>
        <w:tc>
          <w:tcPr>
            <w:tcW w:w="1584" w:type="dxa"/>
            <w:shd w:val="clear" w:color="auto" w:fill="FFE599" w:themeFill="accent4" w:themeFillTint="66"/>
          </w:tcPr>
          <w:p w14:paraId="23794225" w14:textId="44336A5D" w:rsidR="001A747A" w:rsidRPr="00872C30" w:rsidRDefault="001A747A" w:rsidP="00872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2C30">
              <w:rPr>
                <w:rFonts w:cstheme="majorBidi"/>
              </w:rPr>
              <w:t>Baywide</w:t>
            </w:r>
          </w:p>
        </w:tc>
        <w:tc>
          <w:tcPr>
            <w:tcW w:w="0" w:type="dxa"/>
            <w:shd w:val="clear" w:color="auto" w:fill="FFE599" w:themeFill="accent4" w:themeFillTint="66"/>
          </w:tcPr>
          <w:p w14:paraId="7DEB5443" w14:textId="0E4C3792" w:rsidR="001A747A" w:rsidRPr="00872C30" w:rsidRDefault="001A747A" w:rsidP="00872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2C30">
              <w:rPr>
                <w:rFonts w:cstheme="majorBidi"/>
              </w:rPr>
              <w:t>Ongoing</w:t>
            </w:r>
          </w:p>
        </w:tc>
      </w:tr>
    </w:tbl>
    <w:p w14:paraId="511559C8" w14:textId="77777777" w:rsidR="00947AB3" w:rsidRPr="00876541" w:rsidRDefault="00947AB3" w:rsidP="00947AB3"/>
    <w:p w14:paraId="3598A383" w14:textId="77777777" w:rsidR="00681EA2" w:rsidRDefault="00681EA2" w:rsidP="00947AB3">
      <w:pPr>
        <w:pStyle w:val="Heading1"/>
        <w:spacing w:before="0" w:after="0" w:line="240" w:lineRule="auto"/>
        <w:rPr>
          <w:b/>
          <w:sz w:val="26"/>
          <w:szCs w:val="26"/>
        </w:rPr>
      </w:pPr>
    </w:p>
    <w:sectPr w:rsidR="00681EA2" w:rsidSect="00FC231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2" w:author="Brownson, Katherine - FS" w:date="2020-08-27T07:20:00Z" w:initials="BK-F">
    <w:p w14:paraId="76BD8F7E" w14:textId="77777777" w:rsidR="001A747A" w:rsidRDefault="001A747A">
      <w:pPr>
        <w:pStyle w:val="CommentText"/>
      </w:pPr>
      <w:r>
        <w:rPr>
          <w:rStyle w:val="CommentReference"/>
        </w:rPr>
        <w:annotationRef/>
      </w:r>
      <w:r>
        <w:t>Incorporated this into the NFRP action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6BD8F7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BD8F7E" w16cid:durableId="2342C1B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2727C" w14:textId="77777777" w:rsidR="009361F1" w:rsidRDefault="009361F1" w:rsidP="00671242">
      <w:pPr>
        <w:spacing w:after="0" w:line="240" w:lineRule="auto"/>
      </w:pPr>
      <w:r>
        <w:separator/>
      </w:r>
    </w:p>
  </w:endnote>
  <w:endnote w:type="continuationSeparator" w:id="0">
    <w:p w14:paraId="4D4A46F3" w14:textId="77777777" w:rsidR="009361F1" w:rsidRDefault="009361F1" w:rsidP="0067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22DE0" w14:textId="77777777" w:rsidR="00772607" w:rsidRDefault="007726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FDB41" w14:textId="03845B23" w:rsidR="00772607" w:rsidRDefault="00772607" w:rsidP="00FC2318">
    <w:pPr>
      <w:pStyle w:val="Footer"/>
      <w:jc w:val="right"/>
    </w:pPr>
    <w:r>
      <w:t xml:space="preserve">Updated </w:t>
    </w:r>
    <w:r>
      <w:fldChar w:fldCharType="begin"/>
    </w:r>
    <w:r>
      <w:instrText xml:space="preserve"> DATE \@ "MMMM d, yyyy" </w:instrText>
    </w:r>
    <w:r>
      <w:fldChar w:fldCharType="separate"/>
    </w:r>
    <w:r w:rsidR="00872C30">
      <w:rPr>
        <w:noProof/>
      </w:rPr>
      <w:t>November 3, 2020</w:t>
    </w:r>
    <w:r>
      <w:fldChar w:fldCharType="end"/>
    </w:r>
    <w:r>
      <w:ptab w:relativeTo="margin" w:alignment="center" w:leader="none"/>
    </w:r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580B4" w14:textId="07A91008" w:rsidR="00772607" w:rsidRDefault="00772607" w:rsidP="00FC7D91">
    <w:pPr>
      <w:pStyle w:val="Footer"/>
      <w:jc w:val="right"/>
    </w:pPr>
    <w:r>
      <w:t xml:space="preserve">Updated </w:t>
    </w:r>
    <w:r>
      <w:fldChar w:fldCharType="begin"/>
    </w:r>
    <w:r>
      <w:instrText xml:space="preserve"> DATE \@ "MMMM d, yyyy" </w:instrText>
    </w:r>
    <w:r>
      <w:fldChar w:fldCharType="separate"/>
    </w:r>
    <w:r w:rsidR="00872C30">
      <w:rPr>
        <w:noProof/>
      </w:rPr>
      <w:t>November 3, 2020</w:t>
    </w:r>
    <w:r>
      <w:fldChar w:fldCharType="end"/>
    </w:r>
    <w:r>
      <w:ptab w:relativeTo="margin" w:alignment="center" w:leader="none"/>
    </w:r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99BDC" w14:textId="77777777" w:rsidR="009361F1" w:rsidRDefault="009361F1" w:rsidP="00671242">
      <w:pPr>
        <w:spacing w:after="0" w:line="240" w:lineRule="auto"/>
      </w:pPr>
      <w:r>
        <w:separator/>
      </w:r>
    </w:p>
  </w:footnote>
  <w:footnote w:type="continuationSeparator" w:id="0">
    <w:p w14:paraId="5D306C44" w14:textId="77777777" w:rsidR="009361F1" w:rsidRDefault="009361F1" w:rsidP="00671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22C24" w14:textId="28BA961A" w:rsidR="00772607" w:rsidRDefault="009361F1">
    <w:pPr>
      <w:pStyle w:val="Header"/>
    </w:pPr>
    <w:r>
      <w:rPr>
        <w:noProof/>
      </w:rPr>
      <w:pict w14:anchorId="5DB5F6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0981641" o:spid="_x0000_s2050" type="#_x0000_t136" style="position:absolute;margin-left:0;margin-top:0;width:571.05pt;height:190.35pt;rotation:315;z-index:-251642880;mso-position-horizontal:center;mso-position-horizontal-relative:margin;mso-position-vertical:center;mso-position-vertical-relative:margin" o:allowincell="f" fillcolor="silver" stroked="f">
          <v:fill opacity=".5"/>
          <v:textpath style="font-family:&quot;Georgia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FF48A" w14:textId="67FEB5A2" w:rsidR="00772607" w:rsidRDefault="009361F1">
    <w:pPr>
      <w:pStyle w:val="Header"/>
    </w:pPr>
    <w:r>
      <w:rPr>
        <w:noProof/>
      </w:rPr>
      <w:pict w14:anchorId="356468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0981642" o:spid="_x0000_s2051" type="#_x0000_t136" style="position:absolute;margin-left:0;margin-top:0;width:571.05pt;height:190.35pt;rotation:315;z-index:-251640832;mso-position-horizontal:center;mso-position-horizontal-relative:margin;mso-position-vertical:center;mso-position-vertical-relative:margin" o:allowincell="f" fillcolor="silver" stroked="f">
          <v:fill opacity=".5"/>
          <v:textpath style="font-family:&quot;Georgia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AC2A9" w14:textId="1E2A84F4" w:rsidR="00772607" w:rsidRDefault="009361F1" w:rsidP="00AA6177">
    <w:pPr>
      <w:rPr>
        <w:noProof/>
      </w:rPr>
    </w:pPr>
    <w:r>
      <w:rPr>
        <w:noProof/>
      </w:rPr>
      <w:pict w14:anchorId="22F7F9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0981640" o:spid="_x0000_s2049" type="#_x0000_t136" style="position:absolute;margin-left:0;margin-top:0;width:571.05pt;height:190.35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Georgia&quot;;font-size:1pt" string="Draft"/>
          <w10:wrap anchorx="margin" anchory="margin"/>
        </v:shape>
      </w:pict>
    </w:r>
    <w:r w:rsidR="00772607">
      <w:rPr>
        <w:noProof/>
      </w:rPr>
      <w:drawing>
        <wp:anchor distT="0" distB="0" distL="114300" distR="114300" simplePos="0" relativeHeight="251669504" behindDoc="0" locked="0" layoutInCell="1" allowOverlap="1" wp14:anchorId="3945F4A1" wp14:editId="1B255C9D">
          <wp:simplePos x="0" y="0"/>
          <wp:positionH relativeFrom="column">
            <wp:posOffset>7104188</wp:posOffset>
          </wp:positionH>
          <wp:positionV relativeFrom="paragraph">
            <wp:posOffset>-123825</wp:posOffset>
          </wp:positionV>
          <wp:extent cx="1584325" cy="1000125"/>
          <wp:effectExtent l="0" t="0" r="0" b="9525"/>
          <wp:wrapNone/>
          <wp:docPr id="5" name="Picture 5" descr="A close up of a sign&#10;&#10;Description generated with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cbp-vertical-full-color-white-text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4723"/>
                  <a:stretch/>
                </pic:blipFill>
                <pic:spPr bwMode="auto">
                  <a:xfrm>
                    <a:off x="0" y="0"/>
                    <a:ext cx="158432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2607">
      <w:rPr>
        <w:noProof/>
      </w:rPr>
      <mc:AlternateContent>
        <mc:Choice Requires="wps">
          <w:drawing>
            <wp:anchor distT="0" distB="0" distL="114300" distR="114300" simplePos="0" relativeHeight="251659262" behindDoc="0" locked="0" layoutInCell="1" allowOverlap="1" wp14:anchorId="438C2689" wp14:editId="5A1B02E0">
              <wp:simplePos x="0" y="0"/>
              <wp:positionH relativeFrom="page">
                <wp:align>right</wp:align>
              </wp:positionH>
              <wp:positionV relativeFrom="paragraph">
                <wp:posOffset>-446567</wp:posOffset>
              </wp:positionV>
              <wp:extent cx="10090297" cy="1647825"/>
              <wp:effectExtent l="0" t="0" r="6350" b="9525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90297" cy="1647825"/>
                      </a:xfrm>
                      <a:prstGeom prst="rect">
                        <a:avLst/>
                      </a:prstGeom>
                      <a:solidFill>
                        <a:srgbClr val="13314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8589208" w14:textId="7E2A7433" w:rsidR="00772607" w:rsidRDefault="00772607" w:rsidP="00B3624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8C2689" id="Rectangle 4" o:spid="_x0000_s1026" style="position:absolute;margin-left:743.3pt;margin-top:-35.15pt;width:794.5pt;height:129.75pt;z-index:25165926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" fillcolor="#13314b" stroked="f" strokeweight="1pt">
              <v:textbox>
                <w:txbxContent>
                  <w:p w14:paraId="18589208" w14:textId="7E2A7433" w:rsidR="00772607" w:rsidRDefault="00772607" w:rsidP="00B3624A"/>
                </w:txbxContent>
              </v:textbox>
              <w10:wrap anchorx="page"/>
            </v:rect>
          </w:pict>
        </mc:Fallback>
      </mc:AlternateContent>
    </w:r>
    <w:r w:rsidR="00772607">
      <w:rPr>
        <w:noProof/>
      </w:rPr>
      <mc:AlternateContent>
        <mc:Choice Requires="wps">
          <w:drawing>
            <wp:anchor distT="45720" distB="45720" distL="114300" distR="114300" simplePos="0" relativeHeight="251660287" behindDoc="0" locked="0" layoutInCell="1" allowOverlap="1" wp14:anchorId="7FE18A87" wp14:editId="757D5AA5">
              <wp:simplePos x="0" y="0"/>
              <wp:positionH relativeFrom="column">
                <wp:posOffset>-133350</wp:posOffset>
              </wp:positionH>
              <wp:positionV relativeFrom="paragraph">
                <wp:posOffset>-123825</wp:posOffset>
              </wp:positionV>
              <wp:extent cx="5648325" cy="109537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48325" cy="10953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5ED4ED" w14:textId="536273FE" w:rsidR="00772607" w:rsidRDefault="00772607" w:rsidP="00FB2817">
                          <w:pPr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t>BIENNIAL STRATEGY REVIEW SYSTEM</w:t>
                          </w:r>
                          <w:r w:rsidRPr="00E34B0C">
                            <w:rPr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br/>
                          </w:r>
                          <w:r>
                            <w:rPr>
                              <w:b/>
                              <w:i/>
                              <w:color w:val="FFFFFF" w:themeColor="background1"/>
                              <w:sz w:val="32"/>
                              <w:szCs w:val="32"/>
                            </w:rPr>
                            <w:t>Chesapeake Bay Program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E18A8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10.5pt;margin-top:-9.75pt;width:444.75pt;height:86.25pt;z-index:25166028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" filled="f" stroked="f">
              <v:textbox>
                <w:txbxContent>
                  <w:p w14:paraId="405ED4ED" w14:textId="536273FE" w:rsidR="00772607" w:rsidRDefault="00772607" w:rsidP="00FB2817">
                    <w:pPr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b/>
                        <w:color w:val="FFFFFF" w:themeColor="background1"/>
                        <w:sz w:val="32"/>
                        <w:szCs w:val="32"/>
                      </w:rPr>
                      <w:t>BIENNIAL STRATEGY REVIEW SYSTEM</w:t>
                    </w:r>
                    <w:r w:rsidRPr="00E34B0C">
                      <w:rPr>
                        <w:b/>
                        <w:color w:val="FFFFFF" w:themeColor="background1"/>
                        <w:sz w:val="32"/>
                        <w:szCs w:val="32"/>
                      </w:rPr>
                      <w:br/>
                    </w:r>
                    <w:r>
                      <w:rPr>
                        <w:b/>
                        <w:i/>
                        <w:color w:val="FFFFFF" w:themeColor="background1"/>
                        <w:sz w:val="32"/>
                        <w:szCs w:val="32"/>
                      </w:rPr>
                      <w:t>Chesapeake Bay Program</w:t>
                    </w:r>
                  </w:p>
                </w:txbxContent>
              </v:textbox>
            </v:shape>
          </w:pict>
        </mc:Fallback>
      </mc:AlternateContent>
    </w:r>
  </w:p>
  <w:p w14:paraId="64FAA1D6" w14:textId="77777777" w:rsidR="00772607" w:rsidRDefault="00772607" w:rsidP="00AA61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33B2C"/>
    <w:multiLevelType w:val="hybridMultilevel"/>
    <w:tmpl w:val="7F068D6A"/>
    <w:lvl w:ilvl="0" w:tplc="812280F4">
      <w:start w:val="1"/>
      <w:numFmt w:val="lowerLetter"/>
      <w:lvlText w:val="%1)"/>
      <w:lvlJc w:val="left"/>
      <w:pPr>
        <w:ind w:left="822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AD260EE2">
      <w:numFmt w:val="bullet"/>
      <w:lvlText w:val="•"/>
      <w:lvlJc w:val="left"/>
      <w:pPr>
        <w:ind w:left="1181" w:hanging="360"/>
      </w:pPr>
      <w:rPr>
        <w:rFonts w:hint="default"/>
        <w:lang w:val="en-US" w:eastAsia="en-US" w:bidi="en-US"/>
      </w:rPr>
    </w:lvl>
    <w:lvl w:ilvl="2" w:tplc="34B8F720">
      <w:numFmt w:val="bullet"/>
      <w:lvlText w:val="•"/>
      <w:lvlJc w:val="left"/>
      <w:pPr>
        <w:ind w:left="1548" w:hanging="360"/>
      </w:pPr>
      <w:rPr>
        <w:rFonts w:hint="default"/>
        <w:lang w:val="en-US" w:eastAsia="en-US" w:bidi="en-US"/>
      </w:rPr>
    </w:lvl>
    <w:lvl w:ilvl="3" w:tplc="135E738E">
      <w:numFmt w:val="bullet"/>
      <w:lvlText w:val="•"/>
      <w:lvlJc w:val="left"/>
      <w:pPr>
        <w:ind w:left="1915" w:hanging="360"/>
      </w:pPr>
      <w:rPr>
        <w:rFonts w:hint="default"/>
        <w:lang w:val="en-US" w:eastAsia="en-US" w:bidi="en-US"/>
      </w:rPr>
    </w:lvl>
    <w:lvl w:ilvl="4" w:tplc="91B0A01C">
      <w:numFmt w:val="bullet"/>
      <w:lvlText w:val="•"/>
      <w:lvlJc w:val="left"/>
      <w:pPr>
        <w:ind w:left="2282" w:hanging="360"/>
      </w:pPr>
      <w:rPr>
        <w:rFonts w:hint="default"/>
        <w:lang w:val="en-US" w:eastAsia="en-US" w:bidi="en-US"/>
      </w:rPr>
    </w:lvl>
    <w:lvl w:ilvl="5" w:tplc="C09A6ECE">
      <w:numFmt w:val="bullet"/>
      <w:lvlText w:val="•"/>
      <w:lvlJc w:val="left"/>
      <w:pPr>
        <w:ind w:left="2649" w:hanging="360"/>
      </w:pPr>
      <w:rPr>
        <w:rFonts w:hint="default"/>
        <w:lang w:val="en-US" w:eastAsia="en-US" w:bidi="en-US"/>
      </w:rPr>
    </w:lvl>
    <w:lvl w:ilvl="6" w:tplc="6E482D38">
      <w:numFmt w:val="bullet"/>
      <w:lvlText w:val="•"/>
      <w:lvlJc w:val="left"/>
      <w:pPr>
        <w:ind w:left="3016" w:hanging="360"/>
      </w:pPr>
      <w:rPr>
        <w:rFonts w:hint="default"/>
        <w:lang w:val="en-US" w:eastAsia="en-US" w:bidi="en-US"/>
      </w:rPr>
    </w:lvl>
    <w:lvl w:ilvl="7" w:tplc="2C9A5564">
      <w:numFmt w:val="bullet"/>
      <w:lvlText w:val="•"/>
      <w:lvlJc w:val="left"/>
      <w:pPr>
        <w:ind w:left="3383" w:hanging="360"/>
      </w:pPr>
      <w:rPr>
        <w:rFonts w:hint="default"/>
        <w:lang w:val="en-US" w:eastAsia="en-US" w:bidi="en-US"/>
      </w:rPr>
    </w:lvl>
    <w:lvl w:ilvl="8" w:tplc="4DCE3010">
      <w:numFmt w:val="bullet"/>
      <w:lvlText w:val="•"/>
      <w:lvlJc w:val="left"/>
      <w:pPr>
        <w:ind w:left="3750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07E05F0E"/>
    <w:multiLevelType w:val="hybridMultilevel"/>
    <w:tmpl w:val="DD629966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65E81"/>
    <w:multiLevelType w:val="hybridMultilevel"/>
    <w:tmpl w:val="0C0473EC"/>
    <w:lvl w:ilvl="0" w:tplc="90D4A1B2">
      <w:start w:val="1"/>
      <w:numFmt w:val="lowerLetter"/>
      <w:lvlText w:val="%1)"/>
      <w:lvlJc w:val="left"/>
      <w:pPr>
        <w:ind w:left="451" w:hanging="360"/>
        <w:jc w:val="left"/>
      </w:pPr>
      <w:rPr>
        <w:rFonts w:ascii="Georgia" w:eastAsia="Calibri" w:hAnsi="Georgia" w:cs="Calibri" w:hint="default"/>
        <w:spacing w:val="-1"/>
        <w:w w:val="100"/>
        <w:sz w:val="22"/>
        <w:szCs w:val="22"/>
        <w:lang w:val="en-US" w:eastAsia="en-US" w:bidi="en-US"/>
      </w:rPr>
    </w:lvl>
    <w:lvl w:ilvl="1" w:tplc="9F5043BE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60225AEA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2C8EAEB6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EB0CDE70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2440FDFE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BDB2D1C2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9230B1C8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E2DE15EC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0BCA6982"/>
    <w:multiLevelType w:val="hybridMultilevel"/>
    <w:tmpl w:val="D9FADBF4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4174A"/>
    <w:multiLevelType w:val="hybridMultilevel"/>
    <w:tmpl w:val="501CBF6A"/>
    <w:lvl w:ilvl="0" w:tplc="FC40DA46">
      <w:start w:val="1"/>
      <w:numFmt w:val="lowerLetter"/>
      <w:lvlText w:val="%1)"/>
      <w:lvlJc w:val="left"/>
      <w:pPr>
        <w:ind w:left="453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569653E4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D1462388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80220888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8BB637C2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6010A112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994677E8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87649076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9C5024F6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5" w15:restartNumberingAfterBreak="0">
    <w:nsid w:val="112454CC"/>
    <w:multiLevelType w:val="hybridMultilevel"/>
    <w:tmpl w:val="98C08C86"/>
    <w:lvl w:ilvl="0" w:tplc="04090017">
      <w:start w:val="1"/>
      <w:numFmt w:val="lowerLetter"/>
      <w:lvlText w:val="%1)"/>
      <w:lvlJc w:val="left"/>
      <w:pPr>
        <w:ind w:left="825" w:hanging="360"/>
      </w:p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6" w15:restartNumberingAfterBreak="0">
    <w:nsid w:val="147D2A94"/>
    <w:multiLevelType w:val="hybridMultilevel"/>
    <w:tmpl w:val="4FBC4992"/>
    <w:lvl w:ilvl="0" w:tplc="0EBA42F6">
      <w:start w:val="1"/>
      <w:numFmt w:val="lowerLetter"/>
      <w:lvlText w:val="%1)"/>
      <w:lvlJc w:val="left"/>
      <w:pPr>
        <w:ind w:left="465" w:hanging="1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26A7F"/>
    <w:multiLevelType w:val="hybridMultilevel"/>
    <w:tmpl w:val="43987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C6CE1"/>
    <w:multiLevelType w:val="hybridMultilevel"/>
    <w:tmpl w:val="AA8C6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BD420C"/>
    <w:multiLevelType w:val="hybridMultilevel"/>
    <w:tmpl w:val="34CCCC86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EE726A"/>
    <w:multiLevelType w:val="hybridMultilevel"/>
    <w:tmpl w:val="DA428E58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43674"/>
    <w:multiLevelType w:val="hybridMultilevel"/>
    <w:tmpl w:val="6596B8B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1BC5FDF"/>
    <w:multiLevelType w:val="hybridMultilevel"/>
    <w:tmpl w:val="7136C31C"/>
    <w:lvl w:ilvl="0" w:tplc="04090017">
      <w:start w:val="1"/>
      <w:numFmt w:val="lowerLetter"/>
      <w:lvlText w:val="%1)"/>
      <w:lvlJc w:val="left"/>
      <w:pPr>
        <w:ind w:left="825" w:hanging="360"/>
      </w:p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3" w15:restartNumberingAfterBreak="0">
    <w:nsid w:val="25BC51B4"/>
    <w:multiLevelType w:val="hybridMultilevel"/>
    <w:tmpl w:val="345C3C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EA3AE1"/>
    <w:multiLevelType w:val="hybridMultilevel"/>
    <w:tmpl w:val="2BA834A2"/>
    <w:lvl w:ilvl="0" w:tplc="83FAA324">
      <w:start w:val="1"/>
      <w:numFmt w:val="lowerLetter"/>
      <w:lvlText w:val="%1)"/>
      <w:lvlJc w:val="left"/>
      <w:pPr>
        <w:ind w:left="453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088EAF3A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F93645FC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3A9A9E1A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CBC6030C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3E024862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324C0F7A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3726F852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0602CD36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15" w15:restartNumberingAfterBreak="0">
    <w:nsid w:val="27023237"/>
    <w:multiLevelType w:val="hybridMultilevel"/>
    <w:tmpl w:val="68CCF6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DB6314"/>
    <w:multiLevelType w:val="hybridMultilevel"/>
    <w:tmpl w:val="79B6C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D5C38"/>
    <w:multiLevelType w:val="hybridMultilevel"/>
    <w:tmpl w:val="0EF6502E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8C4F06"/>
    <w:multiLevelType w:val="hybridMultilevel"/>
    <w:tmpl w:val="AC326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71907"/>
    <w:multiLevelType w:val="hybridMultilevel"/>
    <w:tmpl w:val="CCA0CD9C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5D0346"/>
    <w:multiLevelType w:val="hybridMultilevel"/>
    <w:tmpl w:val="8156454C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A648BE"/>
    <w:multiLevelType w:val="hybridMultilevel"/>
    <w:tmpl w:val="DE02B1F2"/>
    <w:lvl w:ilvl="0" w:tplc="43C8B4C0">
      <w:start w:val="1"/>
      <w:numFmt w:val="lowerLetter"/>
      <w:lvlText w:val="%1)"/>
      <w:lvlJc w:val="left"/>
      <w:pPr>
        <w:ind w:left="453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DF3A713C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898AD70C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A5D6A6CE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CF800D7A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7CDEBF00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ED7C6E1A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574A0820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0AB04B58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22" w15:restartNumberingAfterBreak="0">
    <w:nsid w:val="30DB00C4"/>
    <w:multiLevelType w:val="hybridMultilevel"/>
    <w:tmpl w:val="27869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76477B"/>
    <w:multiLevelType w:val="hybridMultilevel"/>
    <w:tmpl w:val="170EF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065227"/>
    <w:multiLevelType w:val="hybridMultilevel"/>
    <w:tmpl w:val="555862AA"/>
    <w:lvl w:ilvl="0" w:tplc="E612E6D0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5" w15:restartNumberingAfterBreak="0">
    <w:nsid w:val="33502ECB"/>
    <w:multiLevelType w:val="hybridMultilevel"/>
    <w:tmpl w:val="86F28244"/>
    <w:lvl w:ilvl="0" w:tplc="EC0E8F4C">
      <w:start w:val="1"/>
      <w:numFmt w:val="lowerLetter"/>
      <w:lvlText w:val="%1)"/>
      <w:lvlJc w:val="left"/>
      <w:pPr>
        <w:ind w:left="453" w:hanging="360"/>
        <w:jc w:val="left"/>
      </w:pPr>
      <w:rPr>
        <w:rFonts w:ascii="Georgia" w:eastAsia="Calibri" w:hAnsi="Georgia" w:cs="Calibri" w:hint="default"/>
        <w:spacing w:val="-1"/>
        <w:w w:val="100"/>
        <w:sz w:val="22"/>
        <w:szCs w:val="22"/>
        <w:lang w:val="en-US" w:eastAsia="en-US" w:bidi="en-US"/>
      </w:rPr>
    </w:lvl>
    <w:lvl w:ilvl="1" w:tplc="FA7CFEC6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89366092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2D4E80B8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B7B2CD58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66B6F556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94E47070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EE34E592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D5C6B172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26" w15:restartNumberingAfterBreak="0">
    <w:nsid w:val="344323CD"/>
    <w:multiLevelType w:val="hybridMultilevel"/>
    <w:tmpl w:val="628E4BCA"/>
    <w:lvl w:ilvl="0" w:tplc="0846A14C">
      <w:start w:val="1"/>
      <w:numFmt w:val="lowerLetter"/>
      <w:lvlText w:val="%1)"/>
      <w:lvlJc w:val="left"/>
      <w:pPr>
        <w:ind w:left="450" w:hanging="360"/>
        <w:jc w:val="left"/>
      </w:pPr>
      <w:rPr>
        <w:rFonts w:ascii="Georgia" w:eastAsia="Calibri" w:hAnsi="Georgia" w:cs="Calibri" w:hint="default"/>
        <w:spacing w:val="-1"/>
        <w:w w:val="100"/>
        <w:sz w:val="22"/>
        <w:szCs w:val="22"/>
        <w:lang w:val="en-US" w:eastAsia="en-US" w:bidi="en-US"/>
      </w:rPr>
    </w:lvl>
    <w:lvl w:ilvl="1" w:tplc="8D821ACA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2548851A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B7F2392E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2602A656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C02CE226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641AB7FC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B3CC09CC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42E4A13A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27" w15:restartNumberingAfterBreak="0">
    <w:nsid w:val="371C7008"/>
    <w:multiLevelType w:val="hybridMultilevel"/>
    <w:tmpl w:val="5DA61F74"/>
    <w:lvl w:ilvl="0" w:tplc="A7D8BBC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7B317E"/>
    <w:multiLevelType w:val="hybridMultilevel"/>
    <w:tmpl w:val="F392D1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366206"/>
    <w:multiLevelType w:val="hybridMultilevel"/>
    <w:tmpl w:val="99EA3D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71345C"/>
    <w:multiLevelType w:val="hybridMultilevel"/>
    <w:tmpl w:val="E7F2C2F8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CC7715E"/>
    <w:multiLevelType w:val="hybridMultilevel"/>
    <w:tmpl w:val="A28EA0B4"/>
    <w:lvl w:ilvl="0" w:tplc="CB1098BA">
      <w:start w:val="1"/>
      <w:numFmt w:val="lowerLetter"/>
      <w:lvlText w:val="%1)"/>
      <w:lvlJc w:val="left"/>
      <w:pPr>
        <w:ind w:left="453" w:hanging="360"/>
        <w:jc w:val="left"/>
      </w:pPr>
      <w:rPr>
        <w:rFonts w:ascii="Georgia" w:eastAsia="Calibri" w:hAnsi="Georgia" w:cstheme="minorHAnsi" w:hint="default"/>
        <w:spacing w:val="-1"/>
        <w:w w:val="100"/>
        <w:sz w:val="22"/>
        <w:szCs w:val="22"/>
        <w:lang w:val="en-US" w:eastAsia="en-US" w:bidi="en-US"/>
      </w:rPr>
    </w:lvl>
    <w:lvl w:ilvl="1" w:tplc="419A2E0E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2AA45478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FCF2724E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AE6006E4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C77C9DB4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B1F47476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39E8DAB8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47EA3196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32" w15:restartNumberingAfterBreak="0">
    <w:nsid w:val="44675647"/>
    <w:multiLevelType w:val="hybridMultilevel"/>
    <w:tmpl w:val="35DC8766"/>
    <w:lvl w:ilvl="0" w:tplc="04090017">
      <w:start w:val="1"/>
      <w:numFmt w:val="lowerLetter"/>
      <w:lvlText w:val="%1)"/>
      <w:lvlJc w:val="left"/>
      <w:pPr>
        <w:ind w:left="825" w:hanging="360"/>
      </w:p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3" w15:restartNumberingAfterBreak="0">
    <w:nsid w:val="479A263F"/>
    <w:multiLevelType w:val="hybridMultilevel"/>
    <w:tmpl w:val="0F1C19DE"/>
    <w:lvl w:ilvl="0" w:tplc="005C2DD0">
      <w:numFmt w:val="bullet"/>
      <w:lvlText w:val="•"/>
      <w:lvlJc w:val="left"/>
      <w:pPr>
        <w:ind w:left="1080" w:hanging="720"/>
      </w:pPr>
      <w:rPr>
        <w:rFonts w:ascii="Georgia" w:eastAsiaTheme="majorEastAsia" w:hAnsi="Georgi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673E61"/>
    <w:multiLevelType w:val="hybridMultilevel"/>
    <w:tmpl w:val="BA8070C0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113784"/>
    <w:multiLevelType w:val="hybridMultilevel"/>
    <w:tmpl w:val="EA12583A"/>
    <w:lvl w:ilvl="0" w:tplc="005C2DD0">
      <w:numFmt w:val="bullet"/>
      <w:lvlText w:val="•"/>
      <w:lvlJc w:val="left"/>
      <w:pPr>
        <w:ind w:left="1080" w:hanging="720"/>
      </w:pPr>
      <w:rPr>
        <w:rFonts w:ascii="Georgia" w:eastAsiaTheme="majorEastAsia" w:hAnsi="Georgi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325B9B"/>
    <w:multiLevelType w:val="hybridMultilevel"/>
    <w:tmpl w:val="0302E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E704EA"/>
    <w:multiLevelType w:val="hybridMultilevel"/>
    <w:tmpl w:val="D2D6F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FE69AE"/>
    <w:multiLevelType w:val="hybridMultilevel"/>
    <w:tmpl w:val="DE3C2A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FF7C5B"/>
    <w:multiLevelType w:val="hybridMultilevel"/>
    <w:tmpl w:val="FF9CB372"/>
    <w:lvl w:ilvl="0" w:tplc="A308150A">
      <w:start w:val="1"/>
      <w:numFmt w:val="lowerLetter"/>
      <w:lvlText w:val="%1)"/>
      <w:lvlJc w:val="left"/>
      <w:pPr>
        <w:ind w:left="451" w:hanging="360"/>
        <w:jc w:val="left"/>
      </w:pPr>
      <w:rPr>
        <w:rFonts w:ascii="Georgia" w:eastAsia="Calibri" w:hAnsi="Georgia" w:cs="Calibri" w:hint="default"/>
        <w:spacing w:val="-1"/>
        <w:w w:val="100"/>
        <w:sz w:val="22"/>
        <w:szCs w:val="22"/>
        <w:lang w:val="en-US" w:eastAsia="en-US" w:bidi="en-US"/>
      </w:rPr>
    </w:lvl>
    <w:lvl w:ilvl="1" w:tplc="D452D66E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C27814AE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CCCA1E7C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FD0201FA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3F4A5700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1AD6E076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AD82055E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260CE0EE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40" w15:restartNumberingAfterBreak="0">
    <w:nsid w:val="5D7A5FFE"/>
    <w:multiLevelType w:val="hybridMultilevel"/>
    <w:tmpl w:val="9FC4AAC2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FE4CBD"/>
    <w:multiLevelType w:val="hybridMultilevel"/>
    <w:tmpl w:val="8CBC8DBE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4F7EE4"/>
    <w:multiLevelType w:val="hybridMultilevel"/>
    <w:tmpl w:val="7A70B930"/>
    <w:lvl w:ilvl="0" w:tplc="AD1A4B0C">
      <w:start w:val="1"/>
      <w:numFmt w:val="lowerLetter"/>
      <w:lvlText w:val="%1)"/>
      <w:lvlJc w:val="left"/>
      <w:pPr>
        <w:ind w:left="451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171" w:hanging="360"/>
      </w:pPr>
    </w:lvl>
    <w:lvl w:ilvl="2" w:tplc="0409001B" w:tentative="1">
      <w:start w:val="1"/>
      <w:numFmt w:val="lowerRoman"/>
      <w:lvlText w:val="%3."/>
      <w:lvlJc w:val="right"/>
      <w:pPr>
        <w:ind w:left="1891" w:hanging="180"/>
      </w:pPr>
    </w:lvl>
    <w:lvl w:ilvl="3" w:tplc="0409000F" w:tentative="1">
      <w:start w:val="1"/>
      <w:numFmt w:val="decimal"/>
      <w:lvlText w:val="%4."/>
      <w:lvlJc w:val="left"/>
      <w:pPr>
        <w:ind w:left="2611" w:hanging="360"/>
      </w:pPr>
    </w:lvl>
    <w:lvl w:ilvl="4" w:tplc="04090019" w:tentative="1">
      <w:start w:val="1"/>
      <w:numFmt w:val="lowerLetter"/>
      <w:lvlText w:val="%5."/>
      <w:lvlJc w:val="left"/>
      <w:pPr>
        <w:ind w:left="3331" w:hanging="360"/>
      </w:pPr>
    </w:lvl>
    <w:lvl w:ilvl="5" w:tplc="0409001B" w:tentative="1">
      <w:start w:val="1"/>
      <w:numFmt w:val="lowerRoman"/>
      <w:lvlText w:val="%6."/>
      <w:lvlJc w:val="right"/>
      <w:pPr>
        <w:ind w:left="4051" w:hanging="180"/>
      </w:pPr>
    </w:lvl>
    <w:lvl w:ilvl="6" w:tplc="0409000F" w:tentative="1">
      <w:start w:val="1"/>
      <w:numFmt w:val="decimal"/>
      <w:lvlText w:val="%7."/>
      <w:lvlJc w:val="left"/>
      <w:pPr>
        <w:ind w:left="4771" w:hanging="360"/>
      </w:pPr>
    </w:lvl>
    <w:lvl w:ilvl="7" w:tplc="04090019" w:tentative="1">
      <w:start w:val="1"/>
      <w:numFmt w:val="lowerLetter"/>
      <w:lvlText w:val="%8."/>
      <w:lvlJc w:val="left"/>
      <w:pPr>
        <w:ind w:left="5491" w:hanging="360"/>
      </w:pPr>
    </w:lvl>
    <w:lvl w:ilvl="8" w:tplc="0409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43" w15:restartNumberingAfterBreak="0">
    <w:nsid w:val="60C667BE"/>
    <w:multiLevelType w:val="hybridMultilevel"/>
    <w:tmpl w:val="644AD1BA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64487B"/>
    <w:multiLevelType w:val="hybridMultilevel"/>
    <w:tmpl w:val="A622F558"/>
    <w:lvl w:ilvl="0" w:tplc="6A30332C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5" w15:restartNumberingAfterBreak="0">
    <w:nsid w:val="63F50CEE"/>
    <w:multiLevelType w:val="hybridMultilevel"/>
    <w:tmpl w:val="72942F8E"/>
    <w:lvl w:ilvl="0" w:tplc="DFD6B352">
      <w:start w:val="1"/>
      <w:numFmt w:val="lowerLetter"/>
      <w:lvlText w:val="%1)"/>
      <w:lvlJc w:val="left"/>
      <w:pPr>
        <w:ind w:left="451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BCE6361E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754C668C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68306EBE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D4346E9A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7116F8F4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37A41182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074E9808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DC64AD20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46" w15:restartNumberingAfterBreak="0">
    <w:nsid w:val="64FD19C1"/>
    <w:multiLevelType w:val="hybridMultilevel"/>
    <w:tmpl w:val="F032399C"/>
    <w:lvl w:ilvl="0" w:tplc="A760AFC0">
      <w:start w:val="1"/>
      <w:numFmt w:val="lowerLetter"/>
      <w:lvlText w:val="%1)"/>
      <w:lvlJc w:val="left"/>
      <w:pPr>
        <w:ind w:left="362" w:hanging="360"/>
        <w:jc w:val="left"/>
      </w:pPr>
      <w:rPr>
        <w:rFonts w:ascii="Georgia" w:eastAsia="Calibri" w:hAnsi="Georgia" w:cs="Calibri" w:hint="default"/>
        <w:spacing w:val="-1"/>
        <w:w w:val="100"/>
        <w:sz w:val="22"/>
        <w:szCs w:val="22"/>
        <w:lang w:val="en-US" w:eastAsia="en-US" w:bidi="en-US"/>
      </w:rPr>
    </w:lvl>
    <w:lvl w:ilvl="1" w:tplc="C8DC3BF6">
      <w:numFmt w:val="bullet"/>
      <w:lvlText w:val="•"/>
      <w:lvlJc w:val="left"/>
      <w:pPr>
        <w:ind w:left="721" w:hanging="360"/>
      </w:pPr>
      <w:rPr>
        <w:rFonts w:hint="default"/>
        <w:lang w:val="en-US" w:eastAsia="en-US" w:bidi="en-US"/>
      </w:rPr>
    </w:lvl>
    <w:lvl w:ilvl="2" w:tplc="D1F0A378">
      <w:numFmt w:val="bullet"/>
      <w:lvlText w:val="•"/>
      <w:lvlJc w:val="left"/>
      <w:pPr>
        <w:ind w:left="1088" w:hanging="360"/>
      </w:pPr>
      <w:rPr>
        <w:rFonts w:hint="default"/>
        <w:lang w:val="en-US" w:eastAsia="en-US" w:bidi="en-US"/>
      </w:rPr>
    </w:lvl>
    <w:lvl w:ilvl="3" w:tplc="BB5A1500">
      <w:numFmt w:val="bullet"/>
      <w:lvlText w:val="•"/>
      <w:lvlJc w:val="left"/>
      <w:pPr>
        <w:ind w:left="1455" w:hanging="360"/>
      </w:pPr>
      <w:rPr>
        <w:rFonts w:hint="default"/>
        <w:lang w:val="en-US" w:eastAsia="en-US" w:bidi="en-US"/>
      </w:rPr>
    </w:lvl>
    <w:lvl w:ilvl="4" w:tplc="DFFC53CC">
      <w:numFmt w:val="bullet"/>
      <w:lvlText w:val="•"/>
      <w:lvlJc w:val="left"/>
      <w:pPr>
        <w:ind w:left="1822" w:hanging="360"/>
      </w:pPr>
      <w:rPr>
        <w:rFonts w:hint="default"/>
        <w:lang w:val="en-US" w:eastAsia="en-US" w:bidi="en-US"/>
      </w:rPr>
    </w:lvl>
    <w:lvl w:ilvl="5" w:tplc="415A65DC">
      <w:numFmt w:val="bullet"/>
      <w:lvlText w:val="•"/>
      <w:lvlJc w:val="left"/>
      <w:pPr>
        <w:ind w:left="2189" w:hanging="360"/>
      </w:pPr>
      <w:rPr>
        <w:rFonts w:hint="default"/>
        <w:lang w:val="en-US" w:eastAsia="en-US" w:bidi="en-US"/>
      </w:rPr>
    </w:lvl>
    <w:lvl w:ilvl="6" w:tplc="058401C6">
      <w:numFmt w:val="bullet"/>
      <w:lvlText w:val="•"/>
      <w:lvlJc w:val="left"/>
      <w:pPr>
        <w:ind w:left="2556" w:hanging="360"/>
      </w:pPr>
      <w:rPr>
        <w:rFonts w:hint="default"/>
        <w:lang w:val="en-US" w:eastAsia="en-US" w:bidi="en-US"/>
      </w:rPr>
    </w:lvl>
    <w:lvl w:ilvl="7" w:tplc="78060462">
      <w:numFmt w:val="bullet"/>
      <w:lvlText w:val="•"/>
      <w:lvlJc w:val="left"/>
      <w:pPr>
        <w:ind w:left="2923" w:hanging="360"/>
      </w:pPr>
      <w:rPr>
        <w:rFonts w:hint="default"/>
        <w:lang w:val="en-US" w:eastAsia="en-US" w:bidi="en-US"/>
      </w:rPr>
    </w:lvl>
    <w:lvl w:ilvl="8" w:tplc="9462DE80">
      <w:numFmt w:val="bullet"/>
      <w:lvlText w:val="•"/>
      <w:lvlJc w:val="left"/>
      <w:pPr>
        <w:ind w:left="3290" w:hanging="360"/>
      </w:pPr>
      <w:rPr>
        <w:rFonts w:hint="default"/>
        <w:lang w:val="en-US" w:eastAsia="en-US" w:bidi="en-US"/>
      </w:rPr>
    </w:lvl>
  </w:abstractNum>
  <w:abstractNum w:abstractNumId="47" w15:restartNumberingAfterBreak="0">
    <w:nsid w:val="6AA76538"/>
    <w:multiLevelType w:val="hybridMultilevel"/>
    <w:tmpl w:val="CBAC3F74"/>
    <w:lvl w:ilvl="0" w:tplc="C28ADF6A">
      <w:start w:val="1"/>
      <w:numFmt w:val="lowerLetter"/>
      <w:lvlText w:val="%1)"/>
      <w:lvlJc w:val="left"/>
      <w:pPr>
        <w:ind w:left="453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9A146F1E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3EA2439C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32AC4B14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A37C4966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369433D4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BEBA8F74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F3B06442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C394BA6C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48" w15:restartNumberingAfterBreak="0">
    <w:nsid w:val="6AE04ED2"/>
    <w:multiLevelType w:val="hybridMultilevel"/>
    <w:tmpl w:val="17AA282C"/>
    <w:lvl w:ilvl="0" w:tplc="9C42240A">
      <w:start w:val="1"/>
      <w:numFmt w:val="lowerLetter"/>
      <w:lvlText w:val="%1)"/>
      <w:lvlJc w:val="left"/>
      <w:pPr>
        <w:ind w:left="328" w:hanging="22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0BA638A6">
      <w:numFmt w:val="bullet"/>
      <w:lvlText w:val="•"/>
      <w:lvlJc w:val="left"/>
      <w:pPr>
        <w:ind w:left="453" w:hanging="224"/>
      </w:pPr>
      <w:rPr>
        <w:rFonts w:hint="default"/>
        <w:lang w:val="en-US" w:eastAsia="en-US" w:bidi="en-US"/>
      </w:rPr>
    </w:lvl>
    <w:lvl w:ilvl="2" w:tplc="9C3E8BE4">
      <w:numFmt w:val="bullet"/>
      <w:lvlText w:val="•"/>
      <w:lvlJc w:val="left"/>
      <w:pPr>
        <w:ind w:left="587" w:hanging="224"/>
      </w:pPr>
      <w:rPr>
        <w:rFonts w:hint="default"/>
        <w:lang w:val="en-US" w:eastAsia="en-US" w:bidi="en-US"/>
      </w:rPr>
    </w:lvl>
    <w:lvl w:ilvl="3" w:tplc="1DB4F6BA">
      <w:numFmt w:val="bullet"/>
      <w:lvlText w:val="•"/>
      <w:lvlJc w:val="left"/>
      <w:pPr>
        <w:ind w:left="721" w:hanging="224"/>
      </w:pPr>
      <w:rPr>
        <w:rFonts w:hint="default"/>
        <w:lang w:val="en-US" w:eastAsia="en-US" w:bidi="en-US"/>
      </w:rPr>
    </w:lvl>
    <w:lvl w:ilvl="4" w:tplc="D4EE4616">
      <w:numFmt w:val="bullet"/>
      <w:lvlText w:val="•"/>
      <w:lvlJc w:val="left"/>
      <w:pPr>
        <w:ind w:left="855" w:hanging="224"/>
      </w:pPr>
      <w:rPr>
        <w:rFonts w:hint="default"/>
        <w:lang w:val="en-US" w:eastAsia="en-US" w:bidi="en-US"/>
      </w:rPr>
    </w:lvl>
    <w:lvl w:ilvl="5" w:tplc="29E802E2">
      <w:numFmt w:val="bullet"/>
      <w:lvlText w:val="•"/>
      <w:lvlJc w:val="left"/>
      <w:pPr>
        <w:ind w:left="989" w:hanging="224"/>
      </w:pPr>
      <w:rPr>
        <w:rFonts w:hint="default"/>
        <w:lang w:val="en-US" w:eastAsia="en-US" w:bidi="en-US"/>
      </w:rPr>
    </w:lvl>
    <w:lvl w:ilvl="6" w:tplc="0D68BFD2">
      <w:numFmt w:val="bullet"/>
      <w:lvlText w:val="•"/>
      <w:lvlJc w:val="left"/>
      <w:pPr>
        <w:ind w:left="1122" w:hanging="224"/>
      </w:pPr>
      <w:rPr>
        <w:rFonts w:hint="default"/>
        <w:lang w:val="en-US" w:eastAsia="en-US" w:bidi="en-US"/>
      </w:rPr>
    </w:lvl>
    <w:lvl w:ilvl="7" w:tplc="6688F8A6">
      <w:numFmt w:val="bullet"/>
      <w:lvlText w:val="•"/>
      <w:lvlJc w:val="left"/>
      <w:pPr>
        <w:ind w:left="1256" w:hanging="224"/>
      </w:pPr>
      <w:rPr>
        <w:rFonts w:hint="default"/>
        <w:lang w:val="en-US" w:eastAsia="en-US" w:bidi="en-US"/>
      </w:rPr>
    </w:lvl>
    <w:lvl w:ilvl="8" w:tplc="7DA49F18">
      <w:numFmt w:val="bullet"/>
      <w:lvlText w:val="•"/>
      <w:lvlJc w:val="left"/>
      <w:pPr>
        <w:ind w:left="1390" w:hanging="224"/>
      </w:pPr>
      <w:rPr>
        <w:rFonts w:hint="default"/>
        <w:lang w:val="en-US" w:eastAsia="en-US" w:bidi="en-US"/>
      </w:rPr>
    </w:lvl>
  </w:abstractNum>
  <w:abstractNum w:abstractNumId="49" w15:restartNumberingAfterBreak="0">
    <w:nsid w:val="6B556F70"/>
    <w:multiLevelType w:val="hybridMultilevel"/>
    <w:tmpl w:val="F032399C"/>
    <w:lvl w:ilvl="0" w:tplc="A760AFC0">
      <w:start w:val="1"/>
      <w:numFmt w:val="lowerLetter"/>
      <w:lvlText w:val="%1)"/>
      <w:lvlJc w:val="left"/>
      <w:pPr>
        <w:ind w:left="362" w:hanging="360"/>
        <w:jc w:val="left"/>
      </w:pPr>
      <w:rPr>
        <w:rFonts w:ascii="Georgia" w:eastAsia="Calibri" w:hAnsi="Georgia" w:cs="Calibri" w:hint="default"/>
        <w:spacing w:val="-1"/>
        <w:w w:val="100"/>
        <w:sz w:val="22"/>
        <w:szCs w:val="22"/>
        <w:lang w:val="en-US" w:eastAsia="en-US" w:bidi="en-US"/>
      </w:rPr>
    </w:lvl>
    <w:lvl w:ilvl="1" w:tplc="C8DC3BF6">
      <w:numFmt w:val="bullet"/>
      <w:lvlText w:val="•"/>
      <w:lvlJc w:val="left"/>
      <w:pPr>
        <w:ind w:left="721" w:hanging="360"/>
      </w:pPr>
      <w:rPr>
        <w:rFonts w:hint="default"/>
        <w:lang w:val="en-US" w:eastAsia="en-US" w:bidi="en-US"/>
      </w:rPr>
    </w:lvl>
    <w:lvl w:ilvl="2" w:tplc="D1F0A378">
      <w:numFmt w:val="bullet"/>
      <w:lvlText w:val="•"/>
      <w:lvlJc w:val="left"/>
      <w:pPr>
        <w:ind w:left="1088" w:hanging="360"/>
      </w:pPr>
      <w:rPr>
        <w:rFonts w:hint="default"/>
        <w:lang w:val="en-US" w:eastAsia="en-US" w:bidi="en-US"/>
      </w:rPr>
    </w:lvl>
    <w:lvl w:ilvl="3" w:tplc="BB5A1500">
      <w:numFmt w:val="bullet"/>
      <w:lvlText w:val="•"/>
      <w:lvlJc w:val="left"/>
      <w:pPr>
        <w:ind w:left="1455" w:hanging="360"/>
      </w:pPr>
      <w:rPr>
        <w:rFonts w:hint="default"/>
        <w:lang w:val="en-US" w:eastAsia="en-US" w:bidi="en-US"/>
      </w:rPr>
    </w:lvl>
    <w:lvl w:ilvl="4" w:tplc="DFFC53CC">
      <w:numFmt w:val="bullet"/>
      <w:lvlText w:val="•"/>
      <w:lvlJc w:val="left"/>
      <w:pPr>
        <w:ind w:left="1822" w:hanging="360"/>
      </w:pPr>
      <w:rPr>
        <w:rFonts w:hint="default"/>
        <w:lang w:val="en-US" w:eastAsia="en-US" w:bidi="en-US"/>
      </w:rPr>
    </w:lvl>
    <w:lvl w:ilvl="5" w:tplc="415A65DC">
      <w:numFmt w:val="bullet"/>
      <w:lvlText w:val="•"/>
      <w:lvlJc w:val="left"/>
      <w:pPr>
        <w:ind w:left="2189" w:hanging="360"/>
      </w:pPr>
      <w:rPr>
        <w:rFonts w:hint="default"/>
        <w:lang w:val="en-US" w:eastAsia="en-US" w:bidi="en-US"/>
      </w:rPr>
    </w:lvl>
    <w:lvl w:ilvl="6" w:tplc="058401C6">
      <w:numFmt w:val="bullet"/>
      <w:lvlText w:val="•"/>
      <w:lvlJc w:val="left"/>
      <w:pPr>
        <w:ind w:left="2556" w:hanging="360"/>
      </w:pPr>
      <w:rPr>
        <w:rFonts w:hint="default"/>
        <w:lang w:val="en-US" w:eastAsia="en-US" w:bidi="en-US"/>
      </w:rPr>
    </w:lvl>
    <w:lvl w:ilvl="7" w:tplc="78060462">
      <w:numFmt w:val="bullet"/>
      <w:lvlText w:val="•"/>
      <w:lvlJc w:val="left"/>
      <w:pPr>
        <w:ind w:left="2923" w:hanging="360"/>
      </w:pPr>
      <w:rPr>
        <w:rFonts w:hint="default"/>
        <w:lang w:val="en-US" w:eastAsia="en-US" w:bidi="en-US"/>
      </w:rPr>
    </w:lvl>
    <w:lvl w:ilvl="8" w:tplc="9462DE80">
      <w:numFmt w:val="bullet"/>
      <w:lvlText w:val="•"/>
      <w:lvlJc w:val="left"/>
      <w:pPr>
        <w:ind w:left="3290" w:hanging="360"/>
      </w:pPr>
      <w:rPr>
        <w:rFonts w:hint="default"/>
        <w:lang w:val="en-US" w:eastAsia="en-US" w:bidi="en-US"/>
      </w:rPr>
    </w:lvl>
  </w:abstractNum>
  <w:abstractNum w:abstractNumId="50" w15:restartNumberingAfterBreak="0">
    <w:nsid w:val="6C40131E"/>
    <w:multiLevelType w:val="hybridMultilevel"/>
    <w:tmpl w:val="865A95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6B7F0A"/>
    <w:multiLevelType w:val="hybridMultilevel"/>
    <w:tmpl w:val="E4F4075C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CB356D"/>
    <w:multiLevelType w:val="hybridMultilevel"/>
    <w:tmpl w:val="C36EE442"/>
    <w:lvl w:ilvl="0" w:tplc="04090017">
      <w:start w:val="1"/>
      <w:numFmt w:val="lowerLetter"/>
      <w:lvlText w:val="%1)"/>
      <w:lvlJc w:val="left"/>
      <w:pPr>
        <w:ind w:left="825" w:hanging="360"/>
      </w:p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3" w15:restartNumberingAfterBreak="0">
    <w:nsid w:val="75354EA0"/>
    <w:multiLevelType w:val="hybridMultilevel"/>
    <w:tmpl w:val="8C46E464"/>
    <w:lvl w:ilvl="0" w:tplc="4F027066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4" w15:restartNumberingAfterBreak="0">
    <w:nsid w:val="754C329F"/>
    <w:multiLevelType w:val="hybridMultilevel"/>
    <w:tmpl w:val="8E944B54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BA52F5A"/>
    <w:multiLevelType w:val="hybridMultilevel"/>
    <w:tmpl w:val="A65E0E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10"/>
  </w:num>
  <w:num w:numId="3">
    <w:abstractNumId w:val="34"/>
  </w:num>
  <w:num w:numId="4">
    <w:abstractNumId w:val="17"/>
  </w:num>
  <w:num w:numId="5">
    <w:abstractNumId w:val="54"/>
  </w:num>
  <w:num w:numId="6">
    <w:abstractNumId w:val="43"/>
  </w:num>
  <w:num w:numId="7">
    <w:abstractNumId w:val="3"/>
  </w:num>
  <w:num w:numId="8">
    <w:abstractNumId w:val="30"/>
  </w:num>
  <w:num w:numId="9">
    <w:abstractNumId w:val="1"/>
  </w:num>
  <w:num w:numId="10">
    <w:abstractNumId w:val="36"/>
  </w:num>
  <w:num w:numId="11">
    <w:abstractNumId w:val="9"/>
  </w:num>
  <w:num w:numId="12">
    <w:abstractNumId w:val="51"/>
  </w:num>
  <w:num w:numId="13">
    <w:abstractNumId w:val="20"/>
  </w:num>
  <w:num w:numId="14">
    <w:abstractNumId w:val="19"/>
  </w:num>
  <w:num w:numId="15">
    <w:abstractNumId w:val="40"/>
  </w:num>
  <w:num w:numId="16">
    <w:abstractNumId w:val="33"/>
  </w:num>
  <w:num w:numId="17">
    <w:abstractNumId w:val="35"/>
  </w:num>
  <w:num w:numId="18">
    <w:abstractNumId w:val="7"/>
  </w:num>
  <w:num w:numId="19">
    <w:abstractNumId w:val="22"/>
  </w:num>
  <w:num w:numId="20">
    <w:abstractNumId w:val="23"/>
  </w:num>
  <w:num w:numId="21">
    <w:abstractNumId w:val="16"/>
  </w:num>
  <w:num w:numId="22">
    <w:abstractNumId w:val="8"/>
  </w:num>
  <w:num w:numId="23">
    <w:abstractNumId w:val="37"/>
  </w:num>
  <w:num w:numId="24">
    <w:abstractNumId w:val="18"/>
  </w:num>
  <w:num w:numId="25">
    <w:abstractNumId w:val="39"/>
  </w:num>
  <w:num w:numId="26">
    <w:abstractNumId w:val="26"/>
  </w:num>
  <w:num w:numId="27">
    <w:abstractNumId w:val="49"/>
  </w:num>
  <w:num w:numId="28">
    <w:abstractNumId w:val="25"/>
  </w:num>
  <w:num w:numId="29">
    <w:abstractNumId w:val="47"/>
  </w:num>
  <w:num w:numId="30">
    <w:abstractNumId w:val="48"/>
  </w:num>
  <w:num w:numId="31">
    <w:abstractNumId w:val="31"/>
  </w:num>
  <w:num w:numId="32">
    <w:abstractNumId w:val="2"/>
  </w:num>
  <w:num w:numId="33">
    <w:abstractNumId w:val="45"/>
  </w:num>
  <w:num w:numId="34">
    <w:abstractNumId w:val="21"/>
  </w:num>
  <w:num w:numId="35">
    <w:abstractNumId w:val="4"/>
  </w:num>
  <w:num w:numId="36">
    <w:abstractNumId w:val="14"/>
  </w:num>
  <w:num w:numId="37">
    <w:abstractNumId w:val="0"/>
  </w:num>
  <w:num w:numId="38">
    <w:abstractNumId w:val="55"/>
  </w:num>
  <w:num w:numId="39">
    <w:abstractNumId w:val="50"/>
  </w:num>
  <w:num w:numId="40">
    <w:abstractNumId w:val="53"/>
  </w:num>
  <w:num w:numId="41">
    <w:abstractNumId w:val="24"/>
  </w:num>
  <w:num w:numId="42">
    <w:abstractNumId w:val="27"/>
  </w:num>
  <w:num w:numId="43">
    <w:abstractNumId w:val="42"/>
  </w:num>
  <w:num w:numId="44">
    <w:abstractNumId w:val="15"/>
  </w:num>
  <w:num w:numId="45">
    <w:abstractNumId w:val="6"/>
  </w:num>
  <w:num w:numId="46">
    <w:abstractNumId w:val="5"/>
  </w:num>
  <w:num w:numId="47">
    <w:abstractNumId w:val="12"/>
  </w:num>
  <w:num w:numId="48">
    <w:abstractNumId w:val="52"/>
  </w:num>
  <w:num w:numId="49">
    <w:abstractNumId w:val="38"/>
  </w:num>
  <w:num w:numId="50">
    <w:abstractNumId w:val="29"/>
  </w:num>
  <w:num w:numId="51">
    <w:abstractNumId w:val="11"/>
  </w:num>
  <w:num w:numId="52">
    <w:abstractNumId w:val="28"/>
  </w:num>
  <w:num w:numId="53">
    <w:abstractNumId w:val="13"/>
  </w:num>
  <w:num w:numId="54">
    <w:abstractNumId w:val="46"/>
  </w:num>
  <w:num w:numId="55">
    <w:abstractNumId w:val="32"/>
  </w:num>
  <w:num w:numId="56">
    <w:abstractNumId w:val="44"/>
  </w:num>
  <w:numIdMacAtCleanup w:val="5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laggett, Sally -FS">
    <w15:presenceInfo w15:providerId="AD" w15:userId="S::sally.claggett@usda.gov::808feee6-26fb-4de6-93db-eb9da4d1d965"/>
  </w15:person>
  <w15:person w15:author="Brownson, Katherine - FS">
    <w15:presenceInfo w15:providerId="AD" w15:userId="S::Katherine.Brownson@usda.gov::37c7e160-4347-49df-9ca0-2edec11dd2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trackRevision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242"/>
    <w:rsid w:val="000035D4"/>
    <w:rsid w:val="00007A49"/>
    <w:rsid w:val="000119EC"/>
    <w:rsid w:val="000337B8"/>
    <w:rsid w:val="00034A1E"/>
    <w:rsid w:val="00041DC9"/>
    <w:rsid w:val="00044700"/>
    <w:rsid w:val="00051142"/>
    <w:rsid w:val="00075463"/>
    <w:rsid w:val="000777B7"/>
    <w:rsid w:val="00080071"/>
    <w:rsid w:val="000838F9"/>
    <w:rsid w:val="00085832"/>
    <w:rsid w:val="000B0207"/>
    <w:rsid w:val="000B36DC"/>
    <w:rsid w:val="000B3CA0"/>
    <w:rsid w:val="000C151E"/>
    <w:rsid w:val="000D6A88"/>
    <w:rsid w:val="000F61C0"/>
    <w:rsid w:val="00110296"/>
    <w:rsid w:val="00147E3B"/>
    <w:rsid w:val="00150D7A"/>
    <w:rsid w:val="00150E1C"/>
    <w:rsid w:val="0015130F"/>
    <w:rsid w:val="0015450E"/>
    <w:rsid w:val="001562C8"/>
    <w:rsid w:val="0016176D"/>
    <w:rsid w:val="001834DA"/>
    <w:rsid w:val="001A012A"/>
    <w:rsid w:val="001A33A1"/>
    <w:rsid w:val="001A747A"/>
    <w:rsid w:val="001B0E46"/>
    <w:rsid w:val="001C3A10"/>
    <w:rsid w:val="001C4ABA"/>
    <w:rsid w:val="001E2A66"/>
    <w:rsid w:val="001E2CDE"/>
    <w:rsid w:val="001F0FA2"/>
    <w:rsid w:val="00201AA3"/>
    <w:rsid w:val="00225F65"/>
    <w:rsid w:val="0022675D"/>
    <w:rsid w:val="00260A99"/>
    <w:rsid w:val="00270729"/>
    <w:rsid w:val="00287CDC"/>
    <w:rsid w:val="002A2CD0"/>
    <w:rsid w:val="002A6269"/>
    <w:rsid w:val="002B7423"/>
    <w:rsid w:val="002D2705"/>
    <w:rsid w:val="002E79C6"/>
    <w:rsid w:val="002F0906"/>
    <w:rsid w:val="003100FB"/>
    <w:rsid w:val="00352792"/>
    <w:rsid w:val="00354B8F"/>
    <w:rsid w:val="00357524"/>
    <w:rsid w:val="00366886"/>
    <w:rsid w:val="0037680B"/>
    <w:rsid w:val="00380EE5"/>
    <w:rsid w:val="00385B3D"/>
    <w:rsid w:val="003933EC"/>
    <w:rsid w:val="003978EB"/>
    <w:rsid w:val="003F3F26"/>
    <w:rsid w:val="003F5C85"/>
    <w:rsid w:val="00400A24"/>
    <w:rsid w:val="004206DA"/>
    <w:rsid w:val="00447C13"/>
    <w:rsid w:val="004568EF"/>
    <w:rsid w:val="00472ED6"/>
    <w:rsid w:val="004752D6"/>
    <w:rsid w:val="004906A0"/>
    <w:rsid w:val="00493CDD"/>
    <w:rsid w:val="0049427B"/>
    <w:rsid w:val="0049663A"/>
    <w:rsid w:val="004B4BFC"/>
    <w:rsid w:val="004B7974"/>
    <w:rsid w:val="004C509B"/>
    <w:rsid w:val="004E65FF"/>
    <w:rsid w:val="004F2BEE"/>
    <w:rsid w:val="00503CB0"/>
    <w:rsid w:val="005112C4"/>
    <w:rsid w:val="00515B73"/>
    <w:rsid w:val="00517C70"/>
    <w:rsid w:val="00531EB3"/>
    <w:rsid w:val="0055303C"/>
    <w:rsid w:val="005845E3"/>
    <w:rsid w:val="00586E9E"/>
    <w:rsid w:val="0059210D"/>
    <w:rsid w:val="005A2020"/>
    <w:rsid w:val="005A4000"/>
    <w:rsid w:val="005A63BA"/>
    <w:rsid w:val="005C4792"/>
    <w:rsid w:val="005E19D9"/>
    <w:rsid w:val="005F7918"/>
    <w:rsid w:val="0061252E"/>
    <w:rsid w:val="00624239"/>
    <w:rsid w:val="0064375C"/>
    <w:rsid w:val="00643B59"/>
    <w:rsid w:val="006452CA"/>
    <w:rsid w:val="00646C5D"/>
    <w:rsid w:val="006700A4"/>
    <w:rsid w:val="00671242"/>
    <w:rsid w:val="00680EB0"/>
    <w:rsid w:val="00681EA2"/>
    <w:rsid w:val="006A6BDC"/>
    <w:rsid w:val="006B10D0"/>
    <w:rsid w:val="006B6F6F"/>
    <w:rsid w:val="006D6E63"/>
    <w:rsid w:val="006E0906"/>
    <w:rsid w:val="00713561"/>
    <w:rsid w:val="00721A55"/>
    <w:rsid w:val="00731A88"/>
    <w:rsid w:val="00751CF6"/>
    <w:rsid w:val="00770F88"/>
    <w:rsid w:val="00772607"/>
    <w:rsid w:val="007A3D7A"/>
    <w:rsid w:val="007A4A62"/>
    <w:rsid w:val="007B0492"/>
    <w:rsid w:val="007C156E"/>
    <w:rsid w:val="007C6283"/>
    <w:rsid w:val="007D5A9C"/>
    <w:rsid w:val="007E43C4"/>
    <w:rsid w:val="007E6A41"/>
    <w:rsid w:val="007F3FB6"/>
    <w:rsid w:val="00810712"/>
    <w:rsid w:val="00813AC4"/>
    <w:rsid w:val="00816C4D"/>
    <w:rsid w:val="008232E8"/>
    <w:rsid w:val="00835F13"/>
    <w:rsid w:val="00865888"/>
    <w:rsid w:val="0086597A"/>
    <w:rsid w:val="0086724B"/>
    <w:rsid w:val="00872C30"/>
    <w:rsid w:val="00892EB4"/>
    <w:rsid w:val="008A58F8"/>
    <w:rsid w:val="008B3DBE"/>
    <w:rsid w:val="008B49C1"/>
    <w:rsid w:val="00901648"/>
    <w:rsid w:val="00907924"/>
    <w:rsid w:val="00921128"/>
    <w:rsid w:val="009361F1"/>
    <w:rsid w:val="00940F2A"/>
    <w:rsid w:val="0094563C"/>
    <w:rsid w:val="009474EE"/>
    <w:rsid w:val="00947AB3"/>
    <w:rsid w:val="00982951"/>
    <w:rsid w:val="00984D02"/>
    <w:rsid w:val="0098737C"/>
    <w:rsid w:val="009924DD"/>
    <w:rsid w:val="00996CDD"/>
    <w:rsid w:val="009A5CDC"/>
    <w:rsid w:val="009A72E2"/>
    <w:rsid w:val="009B6B7A"/>
    <w:rsid w:val="009C7D98"/>
    <w:rsid w:val="009D05AD"/>
    <w:rsid w:val="009E13C2"/>
    <w:rsid w:val="009E2024"/>
    <w:rsid w:val="009F49BD"/>
    <w:rsid w:val="009F5939"/>
    <w:rsid w:val="00A033B2"/>
    <w:rsid w:val="00A23EA1"/>
    <w:rsid w:val="00A33FB1"/>
    <w:rsid w:val="00A3717C"/>
    <w:rsid w:val="00A40BFA"/>
    <w:rsid w:val="00A52850"/>
    <w:rsid w:val="00A7078B"/>
    <w:rsid w:val="00A7100A"/>
    <w:rsid w:val="00A71A21"/>
    <w:rsid w:val="00A86BFF"/>
    <w:rsid w:val="00A90A9D"/>
    <w:rsid w:val="00A9142D"/>
    <w:rsid w:val="00AA071C"/>
    <w:rsid w:val="00AA21CD"/>
    <w:rsid w:val="00AA6177"/>
    <w:rsid w:val="00AA6977"/>
    <w:rsid w:val="00AC64AA"/>
    <w:rsid w:val="00AD61A4"/>
    <w:rsid w:val="00AD79AF"/>
    <w:rsid w:val="00AD7B76"/>
    <w:rsid w:val="00AF2ED8"/>
    <w:rsid w:val="00AF398E"/>
    <w:rsid w:val="00B15704"/>
    <w:rsid w:val="00B1592C"/>
    <w:rsid w:val="00B24956"/>
    <w:rsid w:val="00B3624A"/>
    <w:rsid w:val="00B46E6A"/>
    <w:rsid w:val="00B52296"/>
    <w:rsid w:val="00B8673C"/>
    <w:rsid w:val="00BA358F"/>
    <w:rsid w:val="00BA3AF4"/>
    <w:rsid w:val="00BB4814"/>
    <w:rsid w:val="00BF0E68"/>
    <w:rsid w:val="00C52EEE"/>
    <w:rsid w:val="00C73C10"/>
    <w:rsid w:val="00C957B1"/>
    <w:rsid w:val="00C960E7"/>
    <w:rsid w:val="00C9790E"/>
    <w:rsid w:val="00CA3888"/>
    <w:rsid w:val="00CA55B2"/>
    <w:rsid w:val="00CD18AD"/>
    <w:rsid w:val="00CE36CD"/>
    <w:rsid w:val="00CF3C26"/>
    <w:rsid w:val="00D05A46"/>
    <w:rsid w:val="00D11EFE"/>
    <w:rsid w:val="00D222A8"/>
    <w:rsid w:val="00D3062D"/>
    <w:rsid w:val="00D619C5"/>
    <w:rsid w:val="00D76DD1"/>
    <w:rsid w:val="00DB5ECA"/>
    <w:rsid w:val="00DC0062"/>
    <w:rsid w:val="00DC35FF"/>
    <w:rsid w:val="00DC47F1"/>
    <w:rsid w:val="00E01484"/>
    <w:rsid w:val="00E03628"/>
    <w:rsid w:val="00E06F45"/>
    <w:rsid w:val="00E15D9B"/>
    <w:rsid w:val="00E23887"/>
    <w:rsid w:val="00E34B0C"/>
    <w:rsid w:val="00E35F81"/>
    <w:rsid w:val="00E41DBC"/>
    <w:rsid w:val="00E8115C"/>
    <w:rsid w:val="00EB546C"/>
    <w:rsid w:val="00EB5DF8"/>
    <w:rsid w:val="00EC6FD8"/>
    <w:rsid w:val="00ED221A"/>
    <w:rsid w:val="00ED57BF"/>
    <w:rsid w:val="00EF49D4"/>
    <w:rsid w:val="00F1145A"/>
    <w:rsid w:val="00F15248"/>
    <w:rsid w:val="00F16197"/>
    <w:rsid w:val="00F20553"/>
    <w:rsid w:val="00F340B0"/>
    <w:rsid w:val="00F40E1B"/>
    <w:rsid w:val="00F47A7A"/>
    <w:rsid w:val="00F624CA"/>
    <w:rsid w:val="00F71F18"/>
    <w:rsid w:val="00F8705D"/>
    <w:rsid w:val="00F9417D"/>
    <w:rsid w:val="00FA1143"/>
    <w:rsid w:val="00FB2817"/>
    <w:rsid w:val="00FC2318"/>
    <w:rsid w:val="00FC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0C27EB4"/>
  <w15:chartTrackingRefBased/>
  <w15:docId w15:val="{CEF16C40-77F1-4E62-AB85-5F0C6109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63BA"/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63BA"/>
    <w:pPr>
      <w:spacing w:before="400"/>
      <w:outlineLvl w:val="0"/>
    </w:pPr>
    <w:rPr>
      <w:caps/>
      <w:spacing w:val="20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6177"/>
    <w:pPr>
      <w:pBdr>
        <w:bottom w:val="single" w:sz="4" w:space="1" w:color="823B0B" w:themeColor="accent2" w:themeShade="7F"/>
      </w:pBdr>
      <w:spacing w:before="400"/>
      <w:jc w:val="center"/>
      <w:outlineLvl w:val="1"/>
    </w:pPr>
    <w:rPr>
      <w:caps/>
      <w:color w:val="833C0B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6177"/>
    <w:pPr>
      <w:pBdr>
        <w:top w:val="dotted" w:sz="4" w:space="1" w:color="823B0B" w:themeColor="accent2" w:themeShade="7F"/>
        <w:bottom w:val="dotted" w:sz="4" w:space="1" w:color="823B0B" w:themeColor="accent2" w:themeShade="7F"/>
      </w:pBdr>
      <w:spacing w:before="300"/>
      <w:jc w:val="center"/>
      <w:outlineLvl w:val="2"/>
    </w:pPr>
    <w:rPr>
      <w:caps/>
      <w:color w:val="823B0B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6177"/>
    <w:pPr>
      <w:pBdr>
        <w:bottom w:val="dotted" w:sz="4" w:space="1" w:color="C45911" w:themeColor="accent2" w:themeShade="BF"/>
      </w:pBdr>
      <w:spacing w:after="120"/>
      <w:jc w:val="center"/>
      <w:outlineLvl w:val="3"/>
    </w:pPr>
    <w:rPr>
      <w:caps/>
      <w:color w:val="823B0B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6177"/>
    <w:pPr>
      <w:spacing w:before="320" w:after="120"/>
      <w:jc w:val="center"/>
      <w:outlineLvl w:val="4"/>
    </w:pPr>
    <w:rPr>
      <w:caps/>
      <w:color w:val="823B0B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6177"/>
    <w:pPr>
      <w:spacing w:after="120"/>
      <w:jc w:val="center"/>
      <w:outlineLvl w:val="5"/>
    </w:pPr>
    <w:rPr>
      <w:caps/>
      <w:color w:val="C45911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6177"/>
    <w:pPr>
      <w:spacing w:after="120"/>
      <w:jc w:val="center"/>
      <w:outlineLvl w:val="6"/>
    </w:pPr>
    <w:rPr>
      <w:i/>
      <w:iCs/>
      <w:caps/>
      <w:color w:val="C45911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617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617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1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242"/>
  </w:style>
  <w:style w:type="paragraph" w:styleId="Footer">
    <w:name w:val="footer"/>
    <w:basedOn w:val="Normal"/>
    <w:link w:val="FooterChar"/>
    <w:uiPriority w:val="99"/>
    <w:unhideWhenUsed/>
    <w:rsid w:val="00671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242"/>
  </w:style>
  <w:style w:type="character" w:customStyle="1" w:styleId="Heading1Char">
    <w:name w:val="Heading 1 Char"/>
    <w:basedOn w:val="DefaultParagraphFont"/>
    <w:link w:val="Heading1"/>
    <w:uiPriority w:val="9"/>
    <w:rsid w:val="005A63BA"/>
    <w:rPr>
      <w:rFonts w:ascii="Georgia" w:hAnsi="Georgia"/>
      <w:caps/>
      <w:spacing w:val="20"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A6177"/>
    <w:rPr>
      <w:caps/>
      <w:color w:val="833C0B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A6177"/>
    <w:rPr>
      <w:caps/>
      <w:color w:val="823B0B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6177"/>
    <w:rPr>
      <w:caps/>
      <w:color w:val="823B0B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6177"/>
    <w:rPr>
      <w:caps/>
      <w:color w:val="823B0B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6177"/>
    <w:rPr>
      <w:caps/>
      <w:color w:val="C45911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6177"/>
    <w:rPr>
      <w:i/>
      <w:iCs/>
      <w:caps/>
      <w:color w:val="C45911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6177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6177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6177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A6177"/>
    <w:pPr>
      <w:pBdr>
        <w:top w:val="dotted" w:sz="2" w:space="1" w:color="833C0B" w:themeColor="accent2" w:themeShade="80"/>
        <w:bottom w:val="dotted" w:sz="2" w:space="6" w:color="833C0B" w:themeColor="accent2" w:themeShade="80"/>
      </w:pBdr>
      <w:spacing w:before="500" w:after="300" w:line="240" w:lineRule="auto"/>
      <w:jc w:val="center"/>
    </w:pPr>
    <w:rPr>
      <w:caps/>
      <w:color w:val="833C0B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AA6177"/>
    <w:rPr>
      <w:caps/>
      <w:color w:val="833C0B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617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AA6177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AA6177"/>
    <w:rPr>
      <w:b/>
      <w:bCs/>
      <w:color w:val="C45911" w:themeColor="accent2" w:themeShade="BF"/>
      <w:spacing w:val="5"/>
    </w:rPr>
  </w:style>
  <w:style w:type="character" w:styleId="Emphasis">
    <w:name w:val="Emphasis"/>
    <w:uiPriority w:val="20"/>
    <w:qFormat/>
    <w:rsid w:val="00AA6177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AA617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A617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A617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A617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6177"/>
    <w:pPr>
      <w:pBdr>
        <w:top w:val="dotted" w:sz="2" w:space="10" w:color="833C0B" w:themeColor="accent2" w:themeShade="80"/>
        <w:bottom w:val="dotted" w:sz="2" w:space="4" w:color="833C0B" w:themeColor="accent2" w:themeShade="80"/>
      </w:pBdr>
      <w:spacing w:before="160" w:line="300" w:lineRule="auto"/>
      <w:ind w:left="1440" w:right="1440"/>
    </w:pPr>
    <w:rPr>
      <w:caps/>
      <w:color w:val="823B0B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6177"/>
    <w:rPr>
      <w:caps/>
      <w:color w:val="823B0B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AA6177"/>
    <w:rPr>
      <w:i/>
      <w:iCs/>
    </w:rPr>
  </w:style>
  <w:style w:type="character" w:styleId="IntenseEmphasis">
    <w:name w:val="Intense Emphasis"/>
    <w:uiPriority w:val="21"/>
    <w:qFormat/>
    <w:rsid w:val="00AA6177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AA6177"/>
    <w:rPr>
      <w:rFonts w:asciiTheme="minorHAnsi" w:eastAsiaTheme="minorEastAsia" w:hAnsiTheme="minorHAnsi" w:cstheme="minorBidi"/>
      <w:i/>
      <w:iCs/>
      <w:color w:val="823B0B" w:themeColor="accent2" w:themeShade="7F"/>
    </w:rPr>
  </w:style>
  <w:style w:type="character" w:styleId="IntenseReference">
    <w:name w:val="Intense Reference"/>
    <w:uiPriority w:val="32"/>
    <w:qFormat/>
    <w:rsid w:val="00AA6177"/>
    <w:rPr>
      <w:rFonts w:asciiTheme="minorHAnsi" w:eastAsiaTheme="minorEastAsia" w:hAnsiTheme="minorHAnsi" w:cstheme="minorBidi"/>
      <w:b/>
      <w:bCs/>
      <w:i/>
      <w:iCs/>
      <w:color w:val="823B0B" w:themeColor="accent2" w:themeShade="7F"/>
    </w:rPr>
  </w:style>
  <w:style w:type="character" w:styleId="BookTitle">
    <w:name w:val="Book Title"/>
    <w:uiPriority w:val="33"/>
    <w:qFormat/>
    <w:rsid w:val="00AA6177"/>
    <w:rPr>
      <w:caps/>
      <w:color w:val="823B0B" w:themeColor="accent2" w:themeShade="7F"/>
      <w:spacing w:val="5"/>
      <w:u w:color="823B0B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6177"/>
    <w:pPr>
      <w:outlineLvl w:val="9"/>
    </w:pPr>
    <w:rPr>
      <w:lang w:bidi="en-US"/>
    </w:rPr>
  </w:style>
  <w:style w:type="table" w:styleId="TableGrid">
    <w:name w:val="Table Grid"/>
    <w:basedOn w:val="TableNormal"/>
    <w:uiPriority w:val="39"/>
    <w:rsid w:val="00CD1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5AD"/>
    <w:rPr>
      <w:rFonts w:ascii="Segoe UI" w:hAnsi="Segoe UI" w:cs="Segoe UI"/>
      <w:i/>
      <w:iCs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AA6177"/>
  </w:style>
  <w:style w:type="character" w:styleId="CommentReference">
    <w:name w:val="annotation reference"/>
    <w:basedOn w:val="DefaultParagraphFont"/>
    <w:uiPriority w:val="99"/>
    <w:semiHidden/>
    <w:unhideWhenUsed/>
    <w:rsid w:val="005F79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79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7918"/>
    <w:rPr>
      <w:rFonts w:ascii="Georgia" w:hAnsi="Georg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9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918"/>
    <w:rPr>
      <w:rFonts w:ascii="Georgia" w:hAnsi="Georgia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C3A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947AB3"/>
    <w:pPr>
      <w:spacing w:after="0" w:line="240" w:lineRule="auto"/>
    </w:pPr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947AB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52CA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24239"/>
    <w:pPr>
      <w:widowControl w:val="0"/>
      <w:autoSpaceDE w:val="0"/>
      <w:autoSpaceDN w:val="0"/>
      <w:spacing w:after="0" w:line="268" w:lineRule="exact"/>
      <w:ind w:left="105"/>
    </w:pPr>
    <w:rPr>
      <w:rFonts w:ascii="Calibri" w:eastAsia="Calibri" w:hAnsi="Calibri" w:cs="Calibri"/>
      <w:lang w:bidi="en-US"/>
    </w:rPr>
  </w:style>
  <w:style w:type="paragraph" w:customStyle="1" w:styleId="Default">
    <w:name w:val="Default"/>
    <w:rsid w:val="00007A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hesapeakebay.net/decisions/srs-guid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Relationship Id="rId22" Type="http://schemas.microsoft.com/office/2011/relationships/people" Target="peop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1A6B273B2469067434C6571C652" ma:contentTypeVersion="6" ma:contentTypeDescription="Create a new document." ma:contentTypeScope="" ma:versionID="6d82724057ffff212b5d644296407d29">
  <xsd:schema xmlns:xsd="http://www.w3.org/2001/XMLSchema" xmlns:xs="http://www.w3.org/2001/XMLSchema" xmlns:p="http://schemas.microsoft.com/office/2006/metadata/properties" xmlns:ns2="4a1e9e52-b1df-48d5-aa62-72081cda54bb" xmlns:ns3="81493b60-ac3d-43de-8143-f671739172a3" targetNamespace="http://schemas.microsoft.com/office/2006/metadata/properties" ma:root="true" ma:fieldsID="a52d5938892eeeab804e6979f8a8f987" ns2:_="" ns3:_="">
    <xsd:import namespace="4a1e9e52-b1df-48d5-aa62-72081cda54bb"/>
    <xsd:import namespace="81493b60-ac3d-43de-8143-f67173917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e9e52-b1df-48d5-aa62-72081cda5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493b60-ac3d-43de-8143-f671739172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802BC-6DED-4773-A9E5-494DEED3AD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90C3F0-93A3-4ABB-B720-1C5C3B82CB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064357-7209-4FD1-A65F-82D37ACEBA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1e9e52-b1df-48d5-aa62-72081cda54bb"/>
    <ds:schemaRef ds:uri="81493b60-ac3d-43de-8143-f671739172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5848F9-B7EA-4FDE-BA9F-39768700B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Smedinghoff</dc:creator>
  <cp:keywords/>
  <dc:description/>
  <cp:lastModifiedBy>Claggett, Sally -FS</cp:lastModifiedBy>
  <cp:revision>5</cp:revision>
  <cp:lastPrinted>2020-10-28T11:50:00Z</cp:lastPrinted>
  <dcterms:created xsi:type="dcterms:W3CDTF">2020-10-27T20:41:00Z</dcterms:created>
  <dcterms:modified xsi:type="dcterms:W3CDTF">2020-11-03T17:18:00Z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0x0101006A18F1A6B273B2469067434C6571C652</vt:lpwstr>
  </property>
</Properties>
</file>