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1C7F5D" w14:textId="77777777" w:rsidR="00D96D5D" w:rsidDel="004F3FD0" w:rsidRDefault="002A3232" w:rsidP="00CF162C">
      <w:pPr>
        <w:pStyle w:val="Heading1"/>
        <w:rPr>
          <w:del w:id="0" w:author="Claggett, Sally -FS" w:date="2016-09-06T18:16:00Z"/>
        </w:rPr>
      </w:pPr>
      <w:r>
        <w:t xml:space="preserve">Riparian Forest </w:t>
      </w:r>
      <w:r w:rsidRPr="00CF162C">
        <w:t>Buffer</w:t>
      </w:r>
    </w:p>
    <w:p w14:paraId="2C4EE656" w14:textId="77777777" w:rsidR="00D96D5D" w:rsidRDefault="00D96D5D">
      <w:pPr>
        <w:pStyle w:val="Heading1"/>
        <w:pPrChange w:id="1" w:author="Claggett, Sally -FS" w:date="2016-09-06T18:16:00Z">
          <w:pPr/>
        </w:pPrChange>
      </w:pPr>
    </w:p>
    <w:p w14:paraId="16EB23C2" w14:textId="10D7A218" w:rsidR="00CF162C" w:rsidRDefault="00CF162C" w:rsidP="00CF162C">
      <w:pPr>
        <w:pStyle w:val="Heading2"/>
      </w:pPr>
      <w:r w:rsidRPr="00CF162C">
        <w:t>G</w:t>
      </w:r>
      <w:r>
        <w:t>oal</w:t>
      </w:r>
      <w:r w:rsidR="00D96D5D" w:rsidRPr="008F1465">
        <w:t xml:space="preserve"> </w:t>
      </w:r>
      <w:bookmarkStart w:id="2" w:name="_GoBack"/>
      <w:bookmarkEnd w:id="2"/>
    </w:p>
    <w:p w14:paraId="69E729A9" w14:textId="55C78B56" w:rsidR="00D96D5D" w:rsidRPr="00E103F7" w:rsidDel="002046CA" w:rsidRDefault="002A3232" w:rsidP="002A3232">
      <w:pPr>
        <w:rPr>
          <w:del w:id="3" w:author="Claggett, Sally -FS" w:date="2016-09-06T18:11:00Z"/>
          <w:rFonts w:cs="Times New Roman"/>
          <w:szCs w:val="24"/>
        </w:rPr>
      </w:pPr>
      <w:r w:rsidRPr="008F1465">
        <w:rPr>
          <w:szCs w:val="24"/>
        </w:rPr>
        <w:t>Continually increase the capacity of forest buffers to provide water quality and habitat benefits throughout the watershed. Restore 900 miles per year of riparian forest buffer and conserve existing buffers until at least 70 percent of riparian areas throughout the watershed are forested</w:t>
      </w:r>
      <w:r w:rsidR="00D96D5D" w:rsidRPr="00E103F7">
        <w:rPr>
          <w:rFonts w:cs="Times New Roman"/>
          <w:szCs w:val="24"/>
        </w:rPr>
        <w:t>.</w:t>
      </w:r>
    </w:p>
    <w:p w14:paraId="0DDB8621" w14:textId="6F3A8042" w:rsidR="00D96D5D" w:rsidRPr="00E103F7" w:rsidDel="001D2D83" w:rsidRDefault="00D96D5D" w:rsidP="00CF162C">
      <w:pPr>
        <w:pStyle w:val="Heading2"/>
        <w:rPr>
          <w:del w:id="4" w:author="Claggett, Sally -FS" w:date="2016-09-06T15:19:00Z"/>
        </w:rPr>
      </w:pPr>
      <w:del w:id="5" w:author="Claggett, Sally -FS" w:date="2016-09-06T15:19:00Z">
        <w:r w:rsidDel="001D2D83">
          <w:delText>Factors Influencing Success</w:delText>
        </w:r>
      </w:del>
    </w:p>
    <w:p w14:paraId="325756FE" w14:textId="77777777" w:rsidR="001D2D83" w:rsidRDefault="001D2D83">
      <w:pPr>
        <w:rPr>
          <w:ins w:id="6" w:author="Claggett, Sally -FS" w:date="2016-09-06T15:19:00Z"/>
        </w:rPr>
        <w:pPrChange w:id="7" w:author="Claggett, Sally -FS" w:date="2016-09-06T18:11:00Z">
          <w:pPr>
            <w:pStyle w:val="Default"/>
          </w:pPr>
        </w:pPrChange>
      </w:pPr>
    </w:p>
    <w:p w14:paraId="39B56094" w14:textId="6419530C" w:rsidR="008F1465" w:rsidRPr="008F1465" w:rsidDel="001D2D83" w:rsidRDefault="008F1465" w:rsidP="008F1465">
      <w:pPr>
        <w:pStyle w:val="Default"/>
        <w:rPr>
          <w:del w:id="8" w:author="Claggett, Sally -FS" w:date="2016-09-06T15:16:00Z"/>
          <w:rFonts w:ascii="Times New Roman" w:hAnsi="Times New Roman" w:cs="Times New Roman"/>
        </w:rPr>
      </w:pPr>
      <w:del w:id="9" w:author="Claggett, Sally -FS" w:date="2016-09-06T15:16:00Z">
        <w:r w:rsidRPr="008F1465" w:rsidDel="001D2D83">
          <w:rPr>
            <w:rFonts w:ascii="Times New Roman" w:hAnsi="Times New Roman" w:cs="Times New Roman"/>
          </w:rPr>
          <w:delText>The following are natural and human factors that influence the partnership’s ability to attain the riparian forest buffer</w:delText>
        </w:r>
        <w:r w:rsidR="00CF162C" w:rsidDel="001D2D83">
          <w:rPr>
            <w:rFonts w:ascii="Times New Roman" w:hAnsi="Times New Roman" w:cs="Times New Roman"/>
          </w:rPr>
          <w:delText xml:space="preserve"> (RFB)</w:delText>
        </w:r>
        <w:r w:rsidRPr="008F1465" w:rsidDel="001D2D83">
          <w:rPr>
            <w:rFonts w:ascii="Times New Roman" w:hAnsi="Times New Roman" w:cs="Times New Roman"/>
          </w:rPr>
          <w:delText xml:space="preserve"> outcome. Because the restoration of riparian forest buffers is predominantly an agricultural practice, many of the factors influencing this outcome are common to agriculture. These are not readily within our control, and will not be ranked as part of this Management Strategy: </w:delText>
        </w:r>
      </w:del>
    </w:p>
    <w:p w14:paraId="7E46D744" w14:textId="3A93CE06" w:rsidR="008F1465" w:rsidRPr="008F1465" w:rsidDel="001D2D83" w:rsidRDefault="008F1465" w:rsidP="008F1465">
      <w:pPr>
        <w:pStyle w:val="Default"/>
        <w:rPr>
          <w:del w:id="10" w:author="Claggett, Sally -FS" w:date="2016-09-06T15:16:00Z"/>
          <w:rFonts w:ascii="Times New Roman" w:hAnsi="Times New Roman" w:cs="Times New Roman"/>
        </w:rPr>
      </w:pPr>
    </w:p>
    <w:p w14:paraId="7EBD532C" w14:textId="1CB087D4" w:rsidR="008F1465" w:rsidRPr="008F1465" w:rsidDel="001D2D83" w:rsidRDefault="008F1465" w:rsidP="008F1465">
      <w:pPr>
        <w:pStyle w:val="Default"/>
        <w:numPr>
          <w:ilvl w:val="0"/>
          <w:numId w:val="5"/>
        </w:numPr>
        <w:rPr>
          <w:del w:id="11" w:author="Claggett, Sally -FS" w:date="2016-09-06T15:16:00Z"/>
          <w:rFonts w:ascii="Times New Roman" w:hAnsi="Times New Roman" w:cs="Times New Roman"/>
        </w:rPr>
      </w:pPr>
      <w:del w:id="12" w:author="Claggett, Sally -FS" w:date="2016-09-06T15:16:00Z">
        <w:r w:rsidRPr="008F1465" w:rsidDel="001D2D83">
          <w:rPr>
            <w:rFonts w:ascii="Times New Roman" w:hAnsi="Times New Roman" w:cs="Times New Roman"/>
          </w:rPr>
          <w:delText xml:space="preserve">Fluctuation in commodity crop values </w:delText>
        </w:r>
      </w:del>
    </w:p>
    <w:p w14:paraId="402CA869" w14:textId="2AF14131" w:rsidR="008F1465" w:rsidRPr="008F1465" w:rsidDel="001D2D83" w:rsidRDefault="008F1465" w:rsidP="008F1465">
      <w:pPr>
        <w:pStyle w:val="Default"/>
        <w:numPr>
          <w:ilvl w:val="0"/>
          <w:numId w:val="5"/>
        </w:numPr>
        <w:rPr>
          <w:del w:id="13" w:author="Claggett, Sally -FS" w:date="2016-09-06T15:16:00Z"/>
          <w:rFonts w:ascii="Times New Roman" w:hAnsi="Times New Roman" w:cs="Times New Roman"/>
        </w:rPr>
      </w:pPr>
      <w:del w:id="14" w:author="Claggett, Sally -FS" w:date="2016-09-06T15:16:00Z">
        <w:r w:rsidRPr="008F1465" w:rsidDel="001D2D83">
          <w:rPr>
            <w:rFonts w:ascii="Times New Roman" w:hAnsi="Times New Roman" w:cs="Times New Roman"/>
          </w:rPr>
          <w:delText xml:space="preserve">Inter-generational transfer of agricultural lands </w:delText>
        </w:r>
      </w:del>
    </w:p>
    <w:p w14:paraId="0C458D81" w14:textId="428F2DBE" w:rsidR="008F1465" w:rsidRPr="008F1465" w:rsidDel="001D2D83" w:rsidRDefault="008F1465" w:rsidP="008F1465">
      <w:pPr>
        <w:pStyle w:val="Default"/>
        <w:numPr>
          <w:ilvl w:val="0"/>
          <w:numId w:val="5"/>
        </w:numPr>
        <w:rPr>
          <w:del w:id="15" w:author="Claggett, Sally -FS" w:date="2016-09-06T15:16:00Z"/>
          <w:rFonts w:ascii="Times New Roman" w:hAnsi="Times New Roman" w:cs="Times New Roman"/>
        </w:rPr>
      </w:pPr>
      <w:del w:id="16" w:author="Claggett, Sally -FS" w:date="2016-09-06T15:16:00Z">
        <w:r w:rsidRPr="008F1465" w:rsidDel="001D2D83">
          <w:rPr>
            <w:rFonts w:ascii="Times New Roman" w:hAnsi="Times New Roman" w:cs="Times New Roman"/>
          </w:rPr>
          <w:delText xml:space="preserve">Loss of agricultural lands </w:delText>
        </w:r>
      </w:del>
    </w:p>
    <w:p w14:paraId="63523AAB" w14:textId="270297CF" w:rsidR="00D96D5D" w:rsidRPr="008F1465" w:rsidDel="001D2D83" w:rsidRDefault="008F1465" w:rsidP="008F1465">
      <w:pPr>
        <w:pStyle w:val="Default"/>
        <w:numPr>
          <w:ilvl w:val="0"/>
          <w:numId w:val="5"/>
        </w:numPr>
        <w:rPr>
          <w:del w:id="17" w:author="Claggett, Sally -FS" w:date="2016-09-06T15:16:00Z"/>
          <w:rFonts w:ascii="Times New Roman" w:hAnsi="Times New Roman" w:cs="Times New Roman"/>
        </w:rPr>
      </w:pPr>
      <w:del w:id="18" w:author="Claggett, Sally -FS" w:date="2016-09-06T15:16:00Z">
        <w:r w:rsidRPr="008F1465" w:rsidDel="001D2D83">
          <w:rPr>
            <w:rFonts w:ascii="Times New Roman" w:hAnsi="Times New Roman" w:cs="Times New Roman"/>
          </w:rPr>
          <w:delText>Lack of congressional authorization of a new Farm Bill, which caused Conservation Reserve Program to experience extensive delays in 2013 and 2014.</w:delText>
        </w:r>
      </w:del>
    </w:p>
    <w:p w14:paraId="64A1A3C9" w14:textId="2986B0D3" w:rsidR="008F1465" w:rsidRPr="008F1465" w:rsidDel="001D2D83" w:rsidRDefault="008F1465" w:rsidP="008F1465">
      <w:pPr>
        <w:pStyle w:val="Default"/>
        <w:rPr>
          <w:del w:id="19" w:author="Claggett, Sally -FS" w:date="2016-09-06T15:16:00Z"/>
          <w:rFonts w:ascii="Times New Roman" w:hAnsi="Times New Roman" w:cs="Times New Roman"/>
        </w:rPr>
      </w:pPr>
    </w:p>
    <w:p w14:paraId="281544EA" w14:textId="1FBA24DC" w:rsidR="008F1465" w:rsidRPr="008F1465" w:rsidDel="001D2D83" w:rsidRDefault="008F1465" w:rsidP="008F1465">
      <w:pPr>
        <w:pStyle w:val="Default"/>
        <w:rPr>
          <w:del w:id="20" w:author="Claggett, Sally -FS" w:date="2016-09-06T15:16:00Z"/>
          <w:rFonts w:ascii="Times New Roman" w:hAnsi="Times New Roman" w:cs="Times New Roman"/>
        </w:rPr>
      </w:pPr>
      <w:del w:id="21" w:author="Claggett, Sally -FS" w:date="2016-09-06T15:16:00Z">
        <w:r w:rsidRPr="008F1465" w:rsidDel="001D2D83">
          <w:rPr>
            <w:rFonts w:ascii="Times New Roman" w:hAnsi="Times New Roman" w:cs="Times New Roman"/>
          </w:rPr>
          <w:delText xml:space="preserve">Note: Urban riparian buffers are included in the urban tree canopy and are addressed as part of the Tree Canopy Management Strategy along with related stormwater issues. </w:delText>
        </w:r>
      </w:del>
    </w:p>
    <w:p w14:paraId="35543E1B" w14:textId="77777777" w:rsidR="001D2D83" w:rsidRDefault="001D2D83" w:rsidP="008F1465">
      <w:pPr>
        <w:pStyle w:val="Default"/>
        <w:rPr>
          <w:ins w:id="22" w:author="Claggett, Sally -FS" w:date="2016-09-06T15:20:00Z"/>
          <w:rFonts w:ascii="Times New Roman" w:hAnsi="Times New Roman" w:cs="Times New Roman"/>
        </w:rPr>
      </w:pPr>
    </w:p>
    <w:p w14:paraId="53019841" w14:textId="03E212EE" w:rsidR="008F1465" w:rsidRDefault="003E30B4" w:rsidP="008F1465">
      <w:pPr>
        <w:pStyle w:val="Default"/>
        <w:rPr>
          <w:ins w:id="23" w:author="Claggett, Sally -FS" w:date="2016-09-06T17:46:00Z"/>
          <w:rFonts w:ascii="Times New Roman" w:hAnsi="Times New Roman" w:cs="Times New Roman"/>
        </w:rPr>
      </w:pPr>
      <w:ins w:id="24" w:author="Claggett, Sally -FS" w:date="2016-09-06T17:44:00Z">
        <w:r>
          <w:rPr>
            <w:rFonts w:ascii="Times New Roman" w:hAnsi="Times New Roman" w:cs="Times New Roman"/>
          </w:rPr>
          <w:t xml:space="preserve">Agricultural forest buffers receive the most attention since they prevent more N, P and sediment from entering the waterways than urban forest buffers or any type of grass buffer.  </w:t>
        </w:r>
      </w:ins>
      <w:ins w:id="25" w:author="Claggett, Sally -FS" w:date="2016-09-06T15:20:00Z">
        <w:r w:rsidR="001D2D83">
          <w:rPr>
            <w:rFonts w:ascii="Times New Roman" w:hAnsi="Times New Roman" w:cs="Times New Roman"/>
          </w:rPr>
          <w:t xml:space="preserve">There are </w:t>
        </w:r>
      </w:ins>
      <w:ins w:id="26" w:author="Claggett, Sally -FS" w:date="2016-09-06T17:44:00Z">
        <w:r>
          <w:rPr>
            <w:rFonts w:ascii="Times New Roman" w:hAnsi="Times New Roman" w:cs="Times New Roman"/>
          </w:rPr>
          <w:t xml:space="preserve">good agricultural </w:t>
        </w:r>
      </w:ins>
      <w:ins w:id="27" w:author="Claggett, Sally -FS" w:date="2016-09-06T17:43:00Z">
        <w:r>
          <w:rPr>
            <w:rFonts w:ascii="Times New Roman" w:hAnsi="Times New Roman" w:cs="Times New Roman"/>
          </w:rPr>
          <w:t>forest buffer</w:t>
        </w:r>
      </w:ins>
      <w:ins w:id="28" w:author="Claggett, Sally -FS" w:date="2016-09-06T15:20:00Z">
        <w:r w:rsidR="001D2D83">
          <w:rPr>
            <w:rFonts w:ascii="Times New Roman" w:hAnsi="Times New Roman" w:cs="Times New Roman"/>
          </w:rPr>
          <w:t xml:space="preserve"> planting</w:t>
        </w:r>
      </w:ins>
      <w:ins w:id="29" w:author="Claggett, Sally -FS" w:date="2016-09-06T17:43:00Z">
        <w:r>
          <w:rPr>
            <w:rFonts w:ascii="Times New Roman" w:hAnsi="Times New Roman" w:cs="Times New Roman"/>
          </w:rPr>
          <w:t xml:space="preserve"> </w:t>
        </w:r>
      </w:ins>
      <w:ins w:id="30" w:author="Claggett, Sally -FS" w:date="2016-09-06T17:44:00Z">
        <w:r>
          <w:rPr>
            <w:rFonts w:ascii="Times New Roman" w:hAnsi="Times New Roman" w:cs="Times New Roman"/>
          </w:rPr>
          <w:t xml:space="preserve">cost-share </w:t>
        </w:r>
      </w:ins>
      <w:ins w:id="31" w:author="Claggett, Sally -FS" w:date="2016-09-06T17:43:00Z">
        <w:r>
          <w:rPr>
            <w:rFonts w:ascii="Times New Roman" w:hAnsi="Times New Roman" w:cs="Times New Roman"/>
          </w:rPr>
          <w:t>programs in place.</w:t>
        </w:r>
      </w:ins>
      <w:ins w:id="32" w:author="Claggett, Sally -FS" w:date="2016-09-06T17:45:00Z">
        <w:r>
          <w:rPr>
            <w:rFonts w:ascii="Times New Roman" w:hAnsi="Times New Roman" w:cs="Times New Roman"/>
          </w:rPr>
          <w:t xml:space="preserve">  These programs nee</w:t>
        </w:r>
        <w:r w:rsidR="002046CA">
          <w:rPr>
            <w:rFonts w:ascii="Times New Roman" w:hAnsi="Times New Roman" w:cs="Times New Roman"/>
          </w:rPr>
          <w:t xml:space="preserve">d to be maximized.  </w:t>
        </w:r>
      </w:ins>
      <w:ins w:id="33" w:author="Claggett, Sally -FS" w:date="2016-09-06T18:12:00Z">
        <w:r w:rsidR="002046CA">
          <w:rPr>
            <w:rFonts w:ascii="Times New Roman" w:hAnsi="Times New Roman" w:cs="Times New Roman"/>
          </w:rPr>
          <w:t>C</w:t>
        </w:r>
      </w:ins>
      <w:ins w:id="34" w:author="Claggett, Sally -FS" w:date="2016-09-06T17:46:00Z">
        <w:r>
          <w:rPr>
            <w:rFonts w:ascii="Times New Roman" w:hAnsi="Times New Roman" w:cs="Times New Roman"/>
          </w:rPr>
          <w:t xml:space="preserve">omplementary </w:t>
        </w:r>
      </w:ins>
      <w:ins w:id="35" w:author="Claggett, Sally -FS" w:date="2016-09-06T17:45:00Z">
        <w:r>
          <w:rPr>
            <w:rFonts w:ascii="Times New Roman" w:hAnsi="Times New Roman" w:cs="Times New Roman"/>
          </w:rPr>
          <w:t>programs t</w:t>
        </w:r>
      </w:ins>
      <w:ins w:id="36" w:author="Claggett, Sally -FS" w:date="2016-09-06T17:46:00Z">
        <w:r>
          <w:rPr>
            <w:rFonts w:ascii="Times New Roman" w:hAnsi="Times New Roman" w:cs="Times New Roman"/>
          </w:rPr>
          <w:t>hat</w:t>
        </w:r>
      </w:ins>
      <w:ins w:id="37" w:author="Claggett, Sally -FS" w:date="2016-09-06T17:45:00Z">
        <w:r>
          <w:rPr>
            <w:rFonts w:ascii="Times New Roman" w:hAnsi="Times New Roman" w:cs="Times New Roman"/>
          </w:rPr>
          <w:t xml:space="preserve"> encourage forest buffers</w:t>
        </w:r>
      </w:ins>
      <w:ins w:id="38" w:author="Claggett, Sally -FS" w:date="2016-09-06T18:12:00Z">
        <w:r w:rsidR="002046CA">
          <w:rPr>
            <w:rFonts w:ascii="Times New Roman" w:hAnsi="Times New Roman" w:cs="Times New Roman"/>
          </w:rPr>
          <w:t xml:space="preserve"> also need to be implemented</w:t>
        </w:r>
      </w:ins>
      <w:ins w:id="39" w:author="Claggett, Sally -FS" w:date="2016-09-06T17:45:00Z">
        <w:r>
          <w:rPr>
            <w:rFonts w:ascii="Times New Roman" w:hAnsi="Times New Roman" w:cs="Times New Roman"/>
          </w:rPr>
          <w:t xml:space="preserve">.  </w:t>
        </w:r>
      </w:ins>
    </w:p>
    <w:p w14:paraId="686CA82B" w14:textId="73EE00D4" w:rsidR="003E30B4" w:rsidDel="003E30B4" w:rsidRDefault="003E30B4" w:rsidP="008F1465">
      <w:pPr>
        <w:pStyle w:val="Default"/>
        <w:rPr>
          <w:del w:id="40" w:author="Claggett, Sally -FS" w:date="2016-09-06T17:47:00Z"/>
          <w:rFonts w:ascii="Times New Roman" w:hAnsi="Times New Roman" w:cs="Times New Roman"/>
        </w:rPr>
      </w:pPr>
    </w:p>
    <w:p w14:paraId="0CA2C0A7" w14:textId="77777777" w:rsidR="003E30B4" w:rsidRDefault="003E30B4" w:rsidP="008F1465">
      <w:pPr>
        <w:pStyle w:val="Default"/>
        <w:rPr>
          <w:ins w:id="41" w:author="Claggett, Sally -FS" w:date="2016-09-06T17:47:00Z"/>
          <w:rFonts w:ascii="Times New Roman" w:hAnsi="Times New Roman" w:cs="Times New Roman"/>
        </w:rPr>
      </w:pPr>
    </w:p>
    <w:p w14:paraId="7F3AC7E2" w14:textId="2B1FAF9C" w:rsidR="008F1465" w:rsidDel="001D2D83" w:rsidRDefault="003E30B4" w:rsidP="001D2D83">
      <w:pPr>
        <w:pStyle w:val="Default"/>
        <w:rPr>
          <w:del w:id="42" w:author="Claggett, Sally -FS" w:date="2016-09-06T15:17:00Z"/>
          <w:rFonts w:ascii="Times New Roman" w:hAnsi="Times New Roman" w:cs="Times New Roman"/>
        </w:rPr>
      </w:pPr>
      <w:ins w:id="43" w:author="Claggett, Sally -FS" w:date="2016-09-06T17:47:00Z">
        <w:r>
          <w:rPr>
            <w:rFonts w:ascii="Times New Roman" w:hAnsi="Times New Roman" w:cs="Times New Roman"/>
          </w:rPr>
          <w:t xml:space="preserve">Most factors affecting </w:t>
        </w:r>
      </w:ins>
      <w:ins w:id="44" w:author="Claggett, Sally -FS" w:date="2016-09-06T18:12:00Z">
        <w:r w:rsidR="002046CA">
          <w:rPr>
            <w:rFonts w:ascii="Times New Roman" w:hAnsi="Times New Roman" w:cs="Times New Roman"/>
          </w:rPr>
          <w:t>the RFB</w:t>
        </w:r>
      </w:ins>
      <w:ins w:id="45" w:author="Claggett, Sally -FS" w:date="2016-09-06T17:47:00Z">
        <w:r>
          <w:rPr>
            <w:rFonts w:ascii="Times New Roman" w:hAnsi="Times New Roman" w:cs="Times New Roman"/>
          </w:rPr>
          <w:t xml:space="preserve"> Management Strategy relate to difficulties in delivering existing programs. </w:t>
        </w:r>
      </w:ins>
      <w:ins w:id="46" w:author="Claggett, Sally -FS" w:date="2016-09-06T17:50:00Z">
        <w:r>
          <w:rPr>
            <w:rFonts w:ascii="Times New Roman" w:hAnsi="Times New Roman" w:cs="Times New Roman"/>
          </w:rPr>
          <w:t>Some</w:t>
        </w:r>
        <w:r w:rsidRPr="008F1465">
          <w:rPr>
            <w:rFonts w:ascii="Times New Roman" w:hAnsi="Times New Roman" w:cs="Times New Roman"/>
          </w:rPr>
          <w:t xml:space="preserve"> factors are more technical</w:t>
        </w:r>
      </w:ins>
      <w:ins w:id="47" w:author="Claggett, Sally -FS" w:date="2016-09-06T18:12:00Z">
        <w:r w:rsidR="004F3FD0">
          <w:rPr>
            <w:rFonts w:ascii="Times New Roman" w:hAnsi="Times New Roman" w:cs="Times New Roman"/>
          </w:rPr>
          <w:t>,</w:t>
        </w:r>
      </w:ins>
      <w:ins w:id="48" w:author="Claggett, Sally -FS" w:date="2016-09-06T17:50:00Z">
        <w:r w:rsidRPr="008F1465">
          <w:rPr>
            <w:rFonts w:ascii="Times New Roman" w:hAnsi="Times New Roman" w:cs="Times New Roman"/>
          </w:rPr>
          <w:t xml:space="preserve"> or relate to </w:t>
        </w:r>
      </w:ins>
      <w:ins w:id="49" w:author="Claggett, Sally -FS" w:date="2016-09-06T18:12:00Z">
        <w:r w:rsidR="004F3FD0">
          <w:rPr>
            <w:rFonts w:ascii="Times New Roman" w:hAnsi="Times New Roman" w:cs="Times New Roman"/>
          </w:rPr>
          <w:t xml:space="preserve">the need for strengthened </w:t>
        </w:r>
      </w:ins>
      <w:ins w:id="50" w:author="Claggett, Sally -FS" w:date="2016-09-06T17:50:00Z">
        <w:r w:rsidRPr="008F1465">
          <w:rPr>
            <w:rFonts w:ascii="Times New Roman" w:hAnsi="Times New Roman" w:cs="Times New Roman"/>
          </w:rPr>
          <w:t>management/leadership.</w:t>
        </w:r>
      </w:ins>
      <w:ins w:id="51" w:author="Claggett, Sally -FS" w:date="2016-09-06T17:47:00Z">
        <w:r>
          <w:rPr>
            <w:rFonts w:ascii="Times New Roman" w:hAnsi="Times New Roman" w:cs="Times New Roman"/>
          </w:rPr>
          <w:t xml:space="preserve"> Other factors exist because of the many demands on riparian land</w:t>
        </w:r>
      </w:ins>
      <w:ins w:id="52" w:author="Claggett, Sally -FS" w:date="2016-09-06T18:13:00Z">
        <w:r w:rsidR="004F3FD0">
          <w:rPr>
            <w:rFonts w:ascii="Times New Roman" w:hAnsi="Times New Roman" w:cs="Times New Roman"/>
          </w:rPr>
          <w:t>, rendering it unfit for riparian forest establishment.</w:t>
        </w:r>
      </w:ins>
      <w:ins w:id="53" w:author="Claggett, Sally -FS" w:date="2016-09-06T17:50:00Z">
        <w:r>
          <w:rPr>
            <w:rFonts w:ascii="Times New Roman" w:hAnsi="Times New Roman" w:cs="Times New Roman"/>
          </w:rPr>
          <w:t xml:space="preserve"> </w:t>
        </w:r>
        <w:r w:rsidR="004F3FD0">
          <w:rPr>
            <w:rFonts w:ascii="Times New Roman" w:hAnsi="Times New Roman" w:cs="Times New Roman"/>
          </w:rPr>
          <w:t>Watershed-wide</w:t>
        </w:r>
        <w:r>
          <w:rPr>
            <w:rFonts w:ascii="Times New Roman" w:hAnsi="Times New Roman" w:cs="Times New Roman"/>
          </w:rPr>
          <w:t xml:space="preserve"> restoration, conservation, and maintenance</w:t>
        </w:r>
      </w:ins>
      <w:ins w:id="54" w:author="Claggett, Sally -FS" w:date="2016-09-06T17:51:00Z">
        <w:r>
          <w:rPr>
            <w:rFonts w:ascii="Times New Roman" w:hAnsi="Times New Roman" w:cs="Times New Roman"/>
          </w:rPr>
          <w:t xml:space="preserve">/stewardship </w:t>
        </w:r>
      </w:ins>
      <w:ins w:id="55" w:author="Claggett, Sally -FS" w:date="2016-09-06T17:50:00Z">
        <w:r>
          <w:rPr>
            <w:rFonts w:ascii="Times New Roman" w:hAnsi="Times New Roman" w:cs="Times New Roman"/>
          </w:rPr>
          <w:t>services</w:t>
        </w:r>
      </w:ins>
      <w:ins w:id="56" w:author="Claggett, Sally -FS" w:date="2016-09-06T17:51:00Z">
        <w:r>
          <w:rPr>
            <w:rFonts w:ascii="Times New Roman" w:hAnsi="Times New Roman" w:cs="Times New Roman"/>
          </w:rPr>
          <w:t xml:space="preserve"> </w:t>
        </w:r>
      </w:ins>
      <w:ins w:id="57" w:author="Claggett, Sally -FS" w:date="2016-09-06T18:14:00Z">
        <w:r w:rsidR="004F3FD0">
          <w:rPr>
            <w:rFonts w:ascii="Times New Roman" w:hAnsi="Times New Roman" w:cs="Times New Roman"/>
          </w:rPr>
          <w:t xml:space="preserve">are consistently needed </w:t>
        </w:r>
      </w:ins>
      <w:ins w:id="58" w:author="Claggett, Sally -FS" w:date="2016-09-06T17:51:00Z">
        <w:r>
          <w:rPr>
            <w:rFonts w:ascii="Times New Roman" w:hAnsi="Times New Roman" w:cs="Times New Roman"/>
          </w:rPr>
          <w:t>in order to increase the amount of riparian forest buffers in the watershed</w:t>
        </w:r>
      </w:ins>
      <w:ins w:id="59" w:author="Claggett, Sally -FS" w:date="2016-09-06T17:50:00Z">
        <w:r>
          <w:rPr>
            <w:rFonts w:ascii="Times New Roman" w:hAnsi="Times New Roman" w:cs="Times New Roman"/>
          </w:rPr>
          <w:t xml:space="preserve">. </w:t>
        </w:r>
      </w:ins>
      <w:ins w:id="60" w:author="Claggett, Sally -FS" w:date="2016-09-06T18:14:00Z">
        <w:r w:rsidR="004F3FD0">
          <w:rPr>
            <w:rFonts w:ascii="Times New Roman" w:hAnsi="Times New Roman" w:cs="Times New Roman"/>
          </w:rPr>
          <w:t xml:space="preserve"> Strong leadership and funding helps to facilitate this.</w:t>
        </w:r>
      </w:ins>
      <w:ins w:id="61" w:author="Claggett, Sally -FS" w:date="2016-09-06T17:50:00Z">
        <w:r>
          <w:rPr>
            <w:rFonts w:ascii="Times New Roman" w:hAnsi="Times New Roman" w:cs="Times New Roman"/>
          </w:rPr>
          <w:t xml:space="preserve"> </w:t>
        </w:r>
      </w:ins>
      <w:del w:id="62" w:author="Claggett, Sally -FS" w:date="2016-09-06T17:50:00Z">
        <w:r w:rsidR="008F1465" w:rsidRPr="008F1465" w:rsidDel="003E30B4">
          <w:rPr>
            <w:rFonts w:ascii="Times New Roman" w:hAnsi="Times New Roman" w:cs="Times New Roman"/>
          </w:rPr>
          <w:delText xml:space="preserve">Other factors are more technical or relate to management/leadership. </w:delText>
        </w:r>
      </w:del>
      <w:del w:id="63" w:author="Claggett, Sally -FS" w:date="2016-09-06T15:17:00Z">
        <w:r w:rsidR="008F1465" w:rsidRPr="008F1465" w:rsidDel="001D2D83">
          <w:rPr>
            <w:rFonts w:ascii="Times New Roman" w:hAnsi="Times New Roman" w:cs="Times New Roman"/>
          </w:rPr>
          <w:delText xml:space="preserve">All of these factors have been identified to be of the highest order of priority from the various groups that have been assembled as part of the Initiative (specifically, the Steering Committee, State Task Forces, and the Innovators’ Roundtable). However, as part of a layered ranking exercise, the approximate order of importance was determined to be: </w:delText>
        </w:r>
      </w:del>
    </w:p>
    <w:p w14:paraId="0D1313E1" w14:textId="6E3982D1" w:rsidR="008F1465" w:rsidRPr="008F1465" w:rsidDel="001D2D83" w:rsidRDefault="008F1465">
      <w:pPr>
        <w:pStyle w:val="Default"/>
        <w:rPr>
          <w:del w:id="64" w:author="Claggett, Sally -FS" w:date="2016-09-06T15:17:00Z"/>
          <w:rFonts w:ascii="Times New Roman" w:hAnsi="Times New Roman" w:cs="Times New Roman"/>
        </w:rPr>
      </w:pPr>
    </w:p>
    <w:p w14:paraId="2FEE4C12" w14:textId="0C22639E" w:rsidR="008F1465" w:rsidRPr="008F1465" w:rsidDel="001D2D83" w:rsidRDefault="008F1465">
      <w:pPr>
        <w:pStyle w:val="Default"/>
        <w:rPr>
          <w:del w:id="65" w:author="Claggett, Sally -FS" w:date="2016-09-06T15:17:00Z"/>
          <w:rFonts w:ascii="Times New Roman" w:hAnsi="Times New Roman" w:cs="Times New Roman"/>
        </w:rPr>
        <w:pPrChange w:id="66" w:author="Claggett, Sally -FS" w:date="2016-09-06T15:17:00Z">
          <w:pPr>
            <w:pStyle w:val="Default"/>
            <w:numPr>
              <w:numId w:val="7"/>
            </w:numPr>
            <w:ind w:left="720" w:hanging="360"/>
          </w:pPr>
        </w:pPrChange>
      </w:pPr>
      <w:del w:id="67" w:author="Claggett, Sally -FS" w:date="2016-09-06T15:17:00Z">
        <w:r w:rsidRPr="008F1465" w:rsidDel="001D2D83">
          <w:rPr>
            <w:rFonts w:ascii="Times New Roman" w:hAnsi="Times New Roman" w:cs="Times New Roman"/>
          </w:rPr>
          <w:delText xml:space="preserve">Federal/state/local leadership place insufficient emphasis on RFB as a priority practice and allow less beneficial practices to successfully compete for riparian space </w:delText>
        </w:r>
      </w:del>
    </w:p>
    <w:p w14:paraId="63E92441" w14:textId="70570FC5" w:rsidR="008F1465" w:rsidRPr="008F1465" w:rsidDel="001D2D83" w:rsidRDefault="008F1465">
      <w:pPr>
        <w:pStyle w:val="Default"/>
        <w:rPr>
          <w:del w:id="68" w:author="Claggett, Sally -FS" w:date="2016-09-06T15:17:00Z"/>
          <w:rFonts w:ascii="Times New Roman" w:hAnsi="Times New Roman" w:cs="Times New Roman"/>
        </w:rPr>
        <w:pPrChange w:id="69" w:author="Claggett, Sally -FS" w:date="2016-09-06T15:17:00Z">
          <w:pPr>
            <w:pStyle w:val="Default"/>
            <w:numPr>
              <w:numId w:val="7"/>
            </w:numPr>
            <w:ind w:left="720" w:hanging="360"/>
          </w:pPr>
        </w:pPrChange>
      </w:pPr>
      <w:del w:id="70" w:author="Claggett, Sally -FS" w:date="2016-09-06T15:17:00Z">
        <w:r w:rsidRPr="008F1465" w:rsidDel="001D2D83">
          <w:rPr>
            <w:rFonts w:ascii="Times New Roman" w:hAnsi="Times New Roman" w:cs="Times New Roman"/>
          </w:rPr>
          <w:delText xml:space="preserve">Technical assistance is insufficient </w:delText>
        </w:r>
      </w:del>
    </w:p>
    <w:p w14:paraId="0220CA07" w14:textId="72D445D0" w:rsidR="008F1465" w:rsidRPr="008F1465" w:rsidDel="001D2D83" w:rsidRDefault="008F1465">
      <w:pPr>
        <w:pStyle w:val="Default"/>
        <w:rPr>
          <w:del w:id="71" w:author="Claggett, Sally -FS" w:date="2016-09-06T15:17:00Z"/>
          <w:rFonts w:ascii="Times New Roman" w:hAnsi="Times New Roman" w:cs="Times New Roman"/>
        </w:rPr>
        <w:pPrChange w:id="72" w:author="Claggett, Sally -FS" w:date="2016-09-06T15:17:00Z">
          <w:pPr>
            <w:pStyle w:val="Default"/>
            <w:numPr>
              <w:numId w:val="7"/>
            </w:numPr>
            <w:ind w:left="720" w:hanging="360"/>
          </w:pPr>
        </w:pPrChange>
      </w:pPr>
      <w:del w:id="73" w:author="Claggett, Sally -FS" w:date="2016-09-06T15:17:00Z">
        <w:r w:rsidRPr="008F1465" w:rsidDel="001D2D83">
          <w:rPr>
            <w:rFonts w:ascii="Times New Roman" w:hAnsi="Times New Roman" w:cs="Times New Roman"/>
          </w:rPr>
          <w:delText xml:space="preserve">Lack of interagency coordination and staff training at all levels of government </w:delText>
        </w:r>
      </w:del>
    </w:p>
    <w:p w14:paraId="3EF31E0C" w14:textId="6266E60E" w:rsidR="008F1465" w:rsidRPr="008F1465" w:rsidDel="001D2D83" w:rsidRDefault="008F1465">
      <w:pPr>
        <w:pStyle w:val="Default"/>
        <w:rPr>
          <w:del w:id="74" w:author="Claggett, Sally -FS" w:date="2016-09-06T15:17:00Z"/>
          <w:rFonts w:ascii="Times New Roman" w:hAnsi="Times New Roman" w:cs="Times New Roman"/>
        </w:rPr>
        <w:pPrChange w:id="75" w:author="Claggett, Sally -FS" w:date="2016-09-06T15:17:00Z">
          <w:pPr>
            <w:pStyle w:val="Default"/>
            <w:numPr>
              <w:numId w:val="7"/>
            </w:numPr>
            <w:ind w:left="720" w:hanging="360"/>
          </w:pPr>
        </w:pPrChange>
      </w:pPr>
      <w:del w:id="76" w:author="Claggett, Sally -FS" w:date="2016-09-06T15:17:00Z">
        <w:r w:rsidRPr="008F1465" w:rsidDel="001D2D83">
          <w:rPr>
            <w:rFonts w:ascii="Times New Roman" w:hAnsi="Times New Roman" w:cs="Times New Roman"/>
          </w:rPr>
          <w:delText xml:space="preserve">Lackluster incentives, and incentives that are not strategic and do not leverage resources wisely </w:delText>
        </w:r>
      </w:del>
    </w:p>
    <w:p w14:paraId="0FD49259" w14:textId="10140B85" w:rsidR="008F1465" w:rsidRPr="008F1465" w:rsidDel="001D2D83" w:rsidRDefault="008F1465">
      <w:pPr>
        <w:pStyle w:val="Default"/>
        <w:rPr>
          <w:del w:id="77" w:author="Claggett, Sally -FS" w:date="2016-09-06T15:17:00Z"/>
          <w:rFonts w:ascii="Times New Roman" w:hAnsi="Times New Roman" w:cs="Times New Roman"/>
        </w:rPr>
        <w:pPrChange w:id="78" w:author="Claggett, Sally -FS" w:date="2016-09-06T15:17:00Z">
          <w:pPr>
            <w:pStyle w:val="Default"/>
            <w:numPr>
              <w:numId w:val="7"/>
            </w:numPr>
            <w:ind w:left="720" w:hanging="360"/>
          </w:pPr>
        </w:pPrChange>
      </w:pPr>
      <w:del w:id="79" w:author="Claggett, Sally -FS" w:date="2016-09-06T15:17:00Z">
        <w:r w:rsidRPr="008F1465" w:rsidDel="001D2D83">
          <w:rPr>
            <w:rFonts w:ascii="Times New Roman" w:hAnsi="Times New Roman" w:cs="Times New Roman"/>
          </w:rPr>
          <w:delText xml:space="preserve">Federal funds go unused, sometimes for lack of a 20% match </w:delText>
        </w:r>
      </w:del>
    </w:p>
    <w:p w14:paraId="68FF1E98" w14:textId="6D79EC6B" w:rsidR="008F1465" w:rsidRPr="008F1465" w:rsidDel="001D2D83" w:rsidRDefault="008F1465">
      <w:pPr>
        <w:pStyle w:val="Default"/>
        <w:rPr>
          <w:del w:id="80" w:author="Claggett, Sally -FS" w:date="2016-09-06T15:17:00Z"/>
          <w:rFonts w:ascii="Times New Roman" w:hAnsi="Times New Roman" w:cs="Times New Roman"/>
        </w:rPr>
        <w:pPrChange w:id="81" w:author="Claggett, Sally -FS" w:date="2016-09-06T15:17:00Z">
          <w:pPr>
            <w:pStyle w:val="Default"/>
            <w:numPr>
              <w:numId w:val="7"/>
            </w:numPr>
            <w:ind w:left="720" w:hanging="360"/>
          </w:pPr>
        </w:pPrChange>
      </w:pPr>
      <w:del w:id="82" w:author="Claggett, Sally -FS" w:date="2016-09-06T15:17:00Z">
        <w:r w:rsidRPr="008F1465" w:rsidDel="001D2D83">
          <w:rPr>
            <w:rFonts w:ascii="Times New Roman" w:hAnsi="Times New Roman" w:cs="Times New Roman"/>
          </w:rPr>
          <w:delText xml:space="preserve">Federal programs lack the flexibility states and landowners need </w:delText>
        </w:r>
      </w:del>
    </w:p>
    <w:p w14:paraId="1E45AB40" w14:textId="7E415E59" w:rsidR="008F1465" w:rsidRPr="008F1465" w:rsidDel="001D2D83" w:rsidRDefault="008F1465">
      <w:pPr>
        <w:pStyle w:val="Default"/>
        <w:rPr>
          <w:del w:id="83" w:author="Claggett, Sally -FS" w:date="2016-09-06T15:17:00Z"/>
          <w:rFonts w:ascii="Times New Roman" w:hAnsi="Times New Roman" w:cs="Times New Roman"/>
        </w:rPr>
        <w:pPrChange w:id="84" w:author="Claggett, Sally -FS" w:date="2016-09-06T15:17:00Z">
          <w:pPr>
            <w:pStyle w:val="Default"/>
            <w:numPr>
              <w:numId w:val="7"/>
            </w:numPr>
            <w:ind w:left="720" w:hanging="360"/>
          </w:pPr>
        </w:pPrChange>
      </w:pPr>
      <w:del w:id="85" w:author="Claggett, Sally -FS" w:date="2016-09-06T15:17:00Z">
        <w:r w:rsidRPr="008F1465" w:rsidDel="001D2D83">
          <w:rPr>
            <w:rFonts w:ascii="Times New Roman" w:hAnsi="Times New Roman" w:cs="Times New Roman"/>
          </w:rPr>
          <w:delText xml:space="preserve">Outreach to landowners with riparian areas needs to stress the importance of RFB, new information, and improved incentives for enrollment, re-enrollment, and permanent protection </w:delText>
        </w:r>
      </w:del>
    </w:p>
    <w:p w14:paraId="71C77DA7" w14:textId="62660322" w:rsidR="008F1465" w:rsidRPr="008F1465" w:rsidDel="001D2D83" w:rsidRDefault="008F1465">
      <w:pPr>
        <w:pStyle w:val="Default"/>
        <w:rPr>
          <w:del w:id="86" w:author="Claggett, Sally -FS" w:date="2016-09-06T15:17:00Z"/>
          <w:rFonts w:ascii="Times New Roman" w:hAnsi="Times New Roman" w:cs="Times New Roman"/>
        </w:rPr>
        <w:pPrChange w:id="87" w:author="Claggett, Sally -FS" w:date="2016-09-06T15:17:00Z">
          <w:pPr>
            <w:pStyle w:val="Default"/>
            <w:numPr>
              <w:numId w:val="7"/>
            </w:numPr>
            <w:ind w:left="720" w:hanging="360"/>
          </w:pPr>
        </w:pPrChange>
      </w:pPr>
      <w:del w:id="88" w:author="Claggett, Sally -FS" w:date="2016-09-06T15:17:00Z">
        <w:r w:rsidRPr="008F1465" w:rsidDel="001D2D83">
          <w:rPr>
            <w:rFonts w:ascii="Times New Roman" w:hAnsi="Times New Roman" w:cs="Times New Roman"/>
          </w:rPr>
          <w:delText xml:space="preserve">Better understanding of why only 53% of RFB acres are re-enrolling upon expiration of first 15-year contract –work to increase re-enrollment or ease buffer </w:delText>
        </w:r>
      </w:del>
    </w:p>
    <w:p w14:paraId="0D2C73D8" w14:textId="6B9D79E8" w:rsidR="008F1465" w:rsidRPr="008F1465" w:rsidDel="001D2D83" w:rsidRDefault="008F1465">
      <w:pPr>
        <w:pStyle w:val="Default"/>
        <w:rPr>
          <w:del w:id="89" w:author="Claggett, Sally -FS" w:date="2016-09-06T15:17:00Z"/>
          <w:rFonts w:ascii="Times New Roman" w:hAnsi="Times New Roman" w:cs="Times New Roman"/>
        </w:rPr>
        <w:pPrChange w:id="90" w:author="Claggett, Sally -FS" w:date="2016-09-06T15:17:00Z">
          <w:pPr>
            <w:pStyle w:val="Default"/>
            <w:numPr>
              <w:numId w:val="7"/>
            </w:numPr>
            <w:ind w:left="720" w:hanging="360"/>
          </w:pPr>
        </w:pPrChange>
      </w:pPr>
      <w:del w:id="91" w:author="Claggett, Sally -FS" w:date="2016-09-06T15:17:00Z">
        <w:r w:rsidRPr="008F1465" w:rsidDel="001D2D83">
          <w:rPr>
            <w:rFonts w:ascii="Times New Roman" w:hAnsi="Times New Roman" w:cs="Times New Roman"/>
          </w:rPr>
          <w:delText xml:space="preserve">Lack of information available to landowners and technical assistance providers </w:delText>
        </w:r>
      </w:del>
    </w:p>
    <w:p w14:paraId="7D64E8D3" w14:textId="1A0661BF" w:rsidR="008F1465" w:rsidRPr="008F1465" w:rsidDel="001D2D83" w:rsidRDefault="008F1465">
      <w:pPr>
        <w:pStyle w:val="Default"/>
        <w:rPr>
          <w:del w:id="92" w:author="Claggett, Sally -FS" w:date="2016-09-06T15:17:00Z"/>
          <w:rFonts w:ascii="Times New Roman" w:hAnsi="Times New Roman" w:cs="Times New Roman"/>
        </w:rPr>
        <w:pPrChange w:id="93" w:author="Claggett, Sally -FS" w:date="2016-09-06T15:17:00Z">
          <w:pPr>
            <w:pStyle w:val="Default"/>
            <w:numPr>
              <w:numId w:val="7"/>
            </w:numPr>
            <w:ind w:left="720" w:hanging="360"/>
          </w:pPr>
        </w:pPrChange>
      </w:pPr>
      <w:del w:id="94" w:author="Claggett, Sally -FS" w:date="2016-09-06T15:17:00Z">
        <w:r w:rsidRPr="008F1465" w:rsidDel="001D2D83">
          <w:rPr>
            <w:rFonts w:ascii="Times New Roman" w:hAnsi="Times New Roman" w:cs="Times New Roman"/>
          </w:rPr>
          <w:delText xml:space="preserve">Unsatisfactory survival of buffer plantings and maintenance issues primarily due to excess deer and vole browse and competing vegetation </w:delText>
        </w:r>
      </w:del>
    </w:p>
    <w:p w14:paraId="2344F22C" w14:textId="1F9FBB96" w:rsidR="008F1465" w:rsidRPr="008F1465" w:rsidDel="001D2D83" w:rsidRDefault="008F1465">
      <w:pPr>
        <w:pStyle w:val="Default"/>
        <w:rPr>
          <w:del w:id="95" w:author="Claggett, Sally -FS" w:date="2016-09-06T15:17:00Z"/>
          <w:rFonts w:ascii="Times New Roman" w:hAnsi="Times New Roman" w:cs="Times New Roman"/>
        </w:rPr>
        <w:pPrChange w:id="96" w:author="Claggett, Sally -FS" w:date="2016-09-06T15:17:00Z">
          <w:pPr>
            <w:pStyle w:val="Default"/>
            <w:numPr>
              <w:numId w:val="7"/>
            </w:numPr>
            <w:ind w:left="720" w:hanging="360"/>
          </w:pPr>
        </w:pPrChange>
      </w:pPr>
      <w:del w:id="97" w:author="Claggett, Sally -FS" w:date="2016-09-06T15:17:00Z">
        <w:r w:rsidRPr="008F1465" w:rsidDel="001D2D83">
          <w:rPr>
            <w:rFonts w:ascii="Times New Roman" w:hAnsi="Times New Roman" w:cs="Times New Roman"/>
          </w:rPr>
          <w:delText xml:space="preserve">Complicated cost-share program application and implementation process accompanied by unclear communication </w:delText>
        </w:r>
      </w:del>
    </w:p>
    <w:p w14:paraId="270B3DDB" w14:textId="21EE1975" w:rsidR="008F1465" w:rsidRPr="008F1465" w:rsidDel="001D2D83" w:rsidRDefault="008F1465">
      <w:pPr>
        <w:pStyle w:val="Default"/>
        <w:rPr>
          <w:del w:id="98" w:author="Claggett, Sally -FS" w:date="2016-09-06T15:17:00Z"/>
          <w:rFonts w:ascii="Times New Roman" w:hAnsi="Times New Roman" w:cs="Times New Roman"/>
        </w:rPr>
        <w:pPrChange w:id="99" w:author="Claggett, Sally -FS" w:date="2016-09-06T15:17:00Z">
          <w:pPr>
            <w:pStyle w:val="Default"/>
            <w:numPr>
              <w:numId w:val="7"/>
            </w:numPr>
            <w:ind w:left="720" w:hanging="360"/>
          </w:pPr>
        </w:pPrChange>
      </w:pPr>
      <w:del w:id="100" w:author="Claggett, Sally -FS" w:date="2016-09-06T15:17:00Z">
        <w:r w:rsidRPr="008F1465" w:rsidDel="001D2D83">
          <w:rPr>
            <w:rFonts w:ascii="Times New Roman" w:hAnsi="Times New Roman" w:cs="Times New Roman"/>
          </w:rPr>
          <w:delText xml:space="preserve">Lack of targeting riparian forest buffers to where they would do the most good </w:delText>
        </w:r>
      </w:del>
    </w:p>
    <w:p w14:paraId="7550B30D" w14:textId="059B7BC1" w:rsidR="008F1465" w:rsidRPr="008F1465" w:rsidRDefault="008F1465">
      <w:pPr>
        <w:pStyle w:val="Default"/>
        <w:rPr>
          <w:rFonts w:ascii="Times New Roman" w:hAnsi="Times New Roman" w:cs="Times New Roman"/>
        </w:rPr>
        <w:pPrChange w:id="101" w:author="Claggett, Sally -FS" w:date="2016-09-06T15:17:00Z">
          <w:pPr>
            <w:pStyle w:val="Default"/>
            <w:numPr>
              <w:numId w:val="7"/>
            </w:numPr>
            <w:ind w:left="720" w:hanging="360"/>
          </w:pPr>
        </w:pPrChange>
      </w:pPr>
      <w:del w:id="102" w:author="Claggett, Sally -FS" w:date="2016-09-06T15:17:00Z">
        <w:r w:rsidRPr="008F1465" w:rsidDel="001D2D83">
          <w:rPr>
            <w:rFonts w:ascii="Times New Roman" w:hAnsi="Times New Roman" w:cs="Times New Roman"/>
          </w:rPr>
          <w:delText>Lack of focus on permanent protection of riparian forest buffers; they are often lost when agricultural lands are converted to development and small, linear easements are difficult to manage.</w:delText>
        </w:r>
      </w:del>
    </w:p>
    <w:p w14:paraId="33F1F847" w14:textId="77777777" w:rsidR="008F1465" w:rsidRPr="00303662" w:rsidDel="004F3FD0" w:rsidRDefault="008F1465" w:rsidP="00D96D5D">
      <w:pPr>
        <w:rPr>
          <w:del w:id="103" w:author="Claggett, Sally -FS" w:date="2016-09-06T18:15:00Z"/>
          <w:rFonts w:cs="Times New Roman"/>
          <w:szCs w:val="24"/>
        </w:rPr>
      </w:pPr>
    </w:p>
    <w:p w14:paraId="64CE8DB0" w14:textId="77777777" w:rsidR="00D96D5D" w:rsidRDefault="00D96D5D" w:rsidP="00CF162C">
      <w:pPr>
        <w:pStyle w:val="Heading2"/>
      </w:pPr>
      <w:r>
        <w:t>Resulting Scoring Narrative</w:t>
      </w:r>
    </w:p>
    <w:p w14:paraId="738BFED0" w14:textId="77777777" w:rsidR="0086597A" w:rsidRDefault="0086597A" w:rsidP="0086597A">
      <w:r>
        <w:t xml:space="preserve">The complexity of factors require best professional judgement (BPJ) to discern the differences between some scores. For instance, multiple different combinations of practice effects could lead to judgments that a 4 is warranted instead of a 3 or 5. </w:t>
      </w:r>
    </w:p>
    <w:p w14:paraId="5CBB5CB5" w14:textId="39AD8D7D" w:rsidR="0086597A" w:rsidDel="002046CA" w:rsidRDefault="0086597A" w:rsidP="00D96D5D">
      <w:pPr>
        <w:rPr>
          <w:del w:id="104" w:author="Claggett, Sally -FS" w:date="2016-09-06T18:10:00Z"/>
          <w:color w:val="FF0000"/>
        </w:rPr>
      </w:pPr>
    </w:p>
    <w:p w14:paraId="5FFE64F1" w14:textId="413E539D" w:rsidR="0051514F" w:rsidRPr="0051514F" w:rsidDel="002046CA" w:rsidRDefault="0051514F" w:rsidP="00D96D5D">
      <w:pPr>
        <w:rPr>
          <w:del w:id="105" w:author="Claggett, Sally -FS" w:date="2016-09-06T18:10:00Z"/>
          <w:color w:val="FF0000"/>
        </w:rPr>
      </w:pPr>
      <w:del w:id="106" w:author="Claggett, Sally -FS" w:date="2016-09-06T18:10:00Z">
        <w:r w:rsidRPr="0051514F" w:rsidDel="002046CA">
          <w:rPr>
            <w:color w:val="FF0000"/>
          </w:rPr>
          <w:delText xml:space="preserve">There are 2 options.  Please indicate your preferred option. </w:delText>
        </w:r>
      </w:del>
    </w:p>
    <w:p w14:paraId="00DD9D7B" w14:textId="77777777" w:rsidR="0051514F" w:rsidRDefault="0051514F" w:rsidP="00D96D5D"/>
    <w:p w14:paraId="2536CAA9" w14:textId="1F1A6D5F" w:rsidR="00D96D5D" w:rsidDel="001D2D83" w:rsidRDefault="000D1552" w:rsidP="00D96D5D">
      <w:pPr>
        <w:rPr>
          <w:del w:id="107" w:author="Claggett, Sally -FS" w:date="2016-09-06T15:17:00Z"/>
        </w:rPr>
      </w:pPr>
      <w:del w:id="108" w:author="Claggett, Sally -FS" w:date="2016-09-06T15:17:00Z">
        <w:r w:rsidDel="001D2D83">
          <w:delText>Option 1</w:delText>
        </w:r>
      </w:del>
    </w:p>
    <w:tbl>
      <w:tblPr>
        <w:tblW w:w="9828" w:type="dxa"/>
        <w:jc w:val="center"/>
        <w:shd w:val="clear" w:color="000000" w:fill="auto"/>
        <w:tblLook w:val="04A0" w:firstRow="1" w:lastRow="0" w:firstColumn="1" w:lastColumn="0" w:noHBand="0" w:noVBand="1"/>
      </w:tblPr>
      <w:tblGrid>
        <w:gridCol w:w="3474"/>
        <w:gridCol w:w="6354"/>
      </w:tblGrid>
      <w:tr w:rsidR="00D96D5D" w:rsidRPr="00CF162C" w:rsidDel="001D2D83" w14:paraId="4243BFE6" w14:textId="738612A4" w:rsidTr="000378F0">
        <w:trPr>
          <w:trHeight w:val="255"/>
          <w:jc w:val="center"/>
          <w:del w:id="109" w:author="Claggett, Sally -FS" w:date="2016-09-06T15:17:00Z"/>
        </w:trPr>
        <w:tc>
          <w:tcPr>
            <w:tcW w:w="3474" w:type="dxa"/>
            <w:tcBorders>
              <w:top w:val="inset" w:sz="6" w:space="0" w:color="auto"/>
              <w:left w:val="inset" w:sz="6" w:space="0" w:color="auto"/>
              <w:bottom w:val="inset" w:sz="6" w:space="0" w:color="auto"/>
              <w:right w:val="inset" w:sz="6" w:space="0" w:color="auto"/>
            </w:tcBorders>
            <w:shd w:val="clear" w:color="000000" w:fill="auto"/>
          </w:tcPr>
          <w:p w14:paraId="42098245" w14:textId="37268722" w:rsidR="00D96D5D" w:rsidRPr="00CF162C" w:rsidDel="001D2D83" w:rsidRDefault="00D96D5D" w:rsidP="000378F0">
            <w:pPr>
              <w:ind w:firstLineChars="200" w:firstLine="402"/>
              <w:jc w:val="center"/>
              <w:rPr>
                <w:del w:id="110" w:author="Claggett, Sally -FS" w:date="2016-09-06T15:17:00Z"/>
                <w:rFonts w:ascii="Arial Narrow" w:eastAsia="Times New Roman" w:hAnsi="Arial Narrow" w:cs="Times New Roman"/>
                <w:b/>
                <w:sz w:val="20"/>
                <w:szCs w:val="20"/>
              </w:rPr>
            </w:pPr>
            <w:del w:id="111" w:author="Claggett, Sally -FS" w:date="2016-09-06T15:17:00Z">
              <w:r w:rsidRPr="00CF162C" w:rsidDel="001D2D83">
                <w:rPr>
                  <w:rFonts w:ascii="Arial Narrow" w:eastAsia="Times New Roman" w:hAnsi="Arial Narrow" w:cs="Times New Roman"/>
                  <w:b/>
                  <w:sz w:val="20"/>
                  <w:szCs w:val="20"/>
                </w:rPr>
                <w:delText>Score</w:delText>
              </w:r>
            </w:del>
          </w:p>
        </w:tc>
        <w:tc>
          <w:tcPr>
            <w:tcW w:w="6354" w:type="dxa"/>
            <w:tcBorders>
              <w:top w:val="inset" w:sz="6" w:space="0" w:color="auto"/>
              <w:left w:val="inset" w:sz="6" w:space="0" w:color="auto"/>
              <w:bottom w:val="inset" w:sz="6" w:space="0" w:color="auto"/>
              <w:right w:val="inset" w:sz="6" w:space="0" w:color="auto"/>
            </w:tcBorders>
            <w:shd w:val="clear" w:color="000000" w:fill="auto"/>
          </w:tcPr>
          <w:p w14:paraId="01D778D9" w14:textId="49BD056D" w:rsidR="00D96D5D" w:rsidRPr="00CF162C" w:rsidDel="001D2D83" w:rsidRDefault="00D96D5D" w:rsidP="000378F0">
            <w:pPr>
              <w:jc w:val="center"/>
              <w:rPr>
                <w:del w:id="112" w:author="Claggett, Sally -FS" w:date="2016-09-06T15:17:00Z"/>
                <w:rFonts w:ascii="Arial Narrow" w:eastAsia="Times New Roman" w:hAnsi="Arial Narrow" w:cs="Times New Roman"/>
                <w:b/>
                <w:sz w:val="20"/>
                <w:szCs w:val="20"/>
              </w:rPr>
            </w:pPr>
            <w:del w:id="113" w:author="Claggett, Sally -FS" w:date="2016-09-06T15:17:00Z">
              <w:r w:rsidRPr="00CF162C" w:rsidDel="001D2D83">
                <w:rPr>
                  <w:rFonts w:ascii="Arial Narrow" w:hAnsi="Arial Narrow" w:cs="Times New Roman"/>
                  <w:b/>
                  <w:sz w:val="20"/>
                  <w:szCs w:val="20"/>
                </w:rPr>
                <w:delText xml:space="preserve">Score Narrative for </w:delText>
              </w:r>
              <w:r w:rsidR="000A1316" w:rsidRPr="00CF162C" w:rsidDel="001D2D83">
                <w:rPr>
                  <w:rFonts w:ascii="Arial Narrow" w:hAnsi="Arial Narrow" w:cs="Times New Roman"/>
                  <w:b/>
                  <w:sz w:val="20"/>
                  <w:szCs w:val="20"/>
                </w:rPr>
                <w:delText>Riparian Forest Buffer</w:delText>
              </w:r>
            </w:del>
          </w:p>
        </w:tc>
      </w:tr>
      <w:tr w:rsidR="00D96D5D" w:rsidRPr="00CF162C" w:rsidDel="001D2D83" w14:paraId="3284E109" w14:textId="4048AECC" w:rsidTr="000378F0">
        <w:trPr>
          <w:trHeight w:val="255"/>
          <w:jc w:val="center"/>
          <w:del w:id="114" w:author="Claggett, Sally -FS" w:date="2016-09-06T15:17:00Z"/>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3C25B4B2" w14:textId="28C41852" w:rsidR="00D96D5D" w:rsidRPr="00CF162C" w:rsidDel="001D2D83" w:rsidRDefault="00D96D5D" w:rsidP="000378F0">
            <w:pPr>
              <w:rPr>
                <w:del w:id="115" w:author="Claggett, Sally -FS" w:date="2016-09-06T15:17:00Z"/>
                <w:rFonts w:ascii="Arial Narrow" w:eastAsia="Times New Roman" w:hAnsi="Arial Narrow" w:cs="Times New Roman"/>
                <w:sz w:val="20"/>
                <w:szCs w:val="20"/>
              </w:rPr>
            </w:pPr>
            <w:del w:id="116" w:author="Claggett, Sally -FS" w:date="2016-09-06T15:17:00Z">
              <w:r w:rsidRPr="00CF162C" w:rsidDel="001D2D83">
                <w:rPr>
                  <w:rFonts w:ascii="Arial Narrow" w:eastAsia="Times New Roman" w:hAnsi="Arial Narrow" w:cs="Times New Roman"/>
                  <w:sz w:val="20"/>
                  <w:szCs w:val="20"/>
                </w:rPr>
                <w:delText>5 Substantial Improvement</w:delText>
              </w:r>
            </w:del>
          </w:p>
        </w:tc>
        <w:tc>
          <w:tcPr>
            <w:tcW w:w="6354" w:type="dxa"/>
            <w:tcBorders>
              <w:top w:val="inset" w:sz="6" w:space="0" w:color="auto"/>
              <w:left w:val="inset" w:sz="6" w:space="0" w:color="auto"/>
              <w:bottom w:val="inset" w:sz="6" w:space="0" w:color="auto"/>
              <w:right w:val="inset" w:sz="6" w:space="0" w:color="auto"/>
            </w:tcBorders>
            <w:shd w:val="clear" w:color="000000" w:fill="auto"/>
          </w:tcPr>
          <w:p w14:paraId="0D91EEDA" w14:textId="64F9052E" w:rsidR="00D96D5D" w:rsidRPr="00CF162C" w:rsidDel="001D2D83" w:rsidRDefault="00D96D5D" w:rsidP="006A23BA">
            <w:pPr>
              <w:rPr>
                <w:del w:id="117" w:author="Claggett, Sally -FS" w:date="2016-09-06T15:17:00Z"/>
                <w:rFonts w:ascii="Arial Narrow" w:eastAsia="Times New Roman" w:hAnsi="Arial Narrow" w:cs="Times New Roman"/>
                <w:sz w:val="20"/>
                <w:szCs w:val="20"/>
              </w:rPr>
            </w:pPr>
            <w:del w:id="118" w:author="Claggett, Sally -FS" w:date="2016-09-06T15:17:00Z">
              <w:r w:rsidRPr="00CF162C" w:rsidDel="001D2D83">
                <w:rPr>
                  <w:rFonts w:ascii="Arial Narrow" w:eastAsia="Times New Roman" w:hAnsi="Arial Narrow" w:cs="Times New Roman"/>
                  <w:sz w:val="20"/>
                  <w:szCs w:val="20"/>
                </w:rPr>
                <w:delText xml:space="preserve">Practice directly restores </w:delText>
              </w:r>
              <w:r w:rsidR="007B657C" w:rsidRPr="00CF162C" w:rsidDel="001D2D83">
                <w:rPr>
                  <w:rFonts w:ascii="Arial Narrow" w:eastAsia="Times New Roman" w:hAnsi="Arial Narrow" w:cs="Times New Roman"/>
                  <w:sz w:val="20"/>
                  <w:szCs w:val="20"/>
                </w:rPr>
                <w:delText>or conserves riparian forest buffer</w:delText>
              </w:r>
              <w:r w:rsidR="006A23BA" w:rsidDel="001D2D83">
                <w:rPr>
                  <w:rFonts w:ascii="Arial Narrow" w:eastAsia="Times New Roman" w:hAnsi="Arial Narrow" w:cs="Times New Roman"/>
                  <w:sz w:val="20"/>
                  <w:szCs w:val="20"/>
                </w:rPr>
                <w:delText xml:space="preserve"> of width 100 feet or greater</w:delText>
              </w:r>
              <w:r w:rsidR="000A1316" w:rsidRPr="00CF162C" w:rsidDel="001D2D83">
                <w:rPr>
                  <w:rFonts w:ascii="Arial Narrow" w:eastAsia="Times New Roman" w:hAnsi="Arial Narrow" w:cs="Times New Roman"/>
                  <w:sz w:val="20"/>
                  <w:szCs w:val="20"/>
                </w:rPr>
                <w:delText>.</w:delText>
              </w:r>
            </w:del>
          </w:p>
        </w:tc>
      </w:tr>
      <w:tr w:rsidR="00D96D5D" w:rsidRPr="00CF162C" w:rsidDel="001D2D83" w14:paraId="12DF746B" w14:textId="2439240F" w:rsidTr="000378F0">
        <w:trPr>
          <w:trHeight w:val="255"/>
          <w:jc w:val="center"/>
          <w:del w:id="119" w:author="Claggett, Sally -FS" w:date="2016-09-06T15:17:00Z"/>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2EB9E6D2" w14:textId="5CADD7FC" w:rsidR="00D96D5D" w:rsidRPr="00CF162C" w:rsidDel="001D2D83" w:rsidRDefault="00D96D5D" w:rsidP="000378F0">
            <w:pPr>
              <w:rPr>
                <w:del w:id="120" w:author="Claggett, Sally -FS" w:date="2016-09-06T15:17:00Z"/>
                <w:rFonts w:ascii="Arial Narrow" w:eastAsia="Times New Roman" w:hAnsi="Arial Narrow" w:cs="Times New Roman"/>
                <w:sz w:val="20"/>
                <w:szCs w:val="20"/>
              </w:rPr>
            </w:pPr>
            <w:del w:id="121" w:author="Claggett, Sally -FS" w:date="2016-09-06T15:17:00Z">
              <w:r w:rsidRPr="00CF162C" w:rsidDel="001D2D83">
                <w:rPr>
                  <w:rFonts w:ascii="Arial Narrow" w:eastAsia="Times New Roman" w:hAnsi="Arial Narrow" w:cs="Times New Roman"/>
                  <w:sz w:val="20"/>
                  <w:szCs w:val="20"/>
                </w:rPr>
                <w:delText>4 Moderate to Substantial Improvement</w:delText>
              </w:r>
            </w:del>
          </w:p>
        </w:tc>
        <w:tc>
          <w:tcPr>
            <w:tcW w:w="6354" w:type="dxa"/>
            <w:tcBorders>
              <w:top w:val="inset" w:sz="6" w:space="0" w:color="auto"/>
              <w:left w:val="inset" w:sz="6" w:space="0" w:color="auto"/>
              <w:bottom w:val="inset" w:sz="6" w:space="0" w:color="auto"/>
              <w:right w:val="inset" w:sz="6" w:space="0" w:color="auto"/>
            </w:tcBorders>
            <w:shd w:val="clear" w:color="000000" w:fill="auto"/>
          </w:tcPr>
          <w:p w14:paraId="2CD8C3E2" w14:textId="54999D6C" w:rsidR="00D96D5D" w:rsidRPr="00CF162C" w:rsidDel="001D2D83" w:rsidRDefault="00D96D5D" w:rsidP="000378F0">
            <w:pPr>
              <w:rPr>
                <w:del w:id="122" w:author="Claggett, Sally -FS" w:date="2016-09-06T15:17:00Z"/>
                <w:rFonts w:ascii="Arial Narrow" w:eastAsia="Times New Roman" w:hAnsi="Arial Narrow" w:cs="Times New Roman"/>
                <w:sz w:val="20"/>
                <w:szCs w:val="20"/>
              </w:rPr>
            </w:pPr>
            <w:del w:id="123" w:author="Claggett, Sally -FS" w:date="2016-09-06T15:17:00Z">
              <w:r w:rsidRPr="00CF162C" w:rsidDel="001D2D83">
                <w:rPr>
                  <w:rFonts w:ascii="Arial Narrow" w:eastAsia="Times New Roman" w:hAnsi="Arial Narrow" w:cs="Times New Roman"/>
                  <w:sz w:val="20"/>
                  <w:szCs w:val="20"/>
                </w:rPr>
                <w:delText xml:space="preserve">Somewhere between 3 and 5 </w:delText>
              </w:r>
              <w:r w:rsidRPr="00CF162C" w:rsidDel="001D2D83">
                <w:rPr>
                  <w:rFonts w:ascii="Arial Narrow" w:eastAsia="Times New Roman" w:hAnsi="Arial Narrow" w:cs="Times New Roman"/>
                  <w:sz w:val="20"/>
                  <w:szCs w:val="20"/>
                </w:rPr>
                <w:sym w:font="Wingdings" w:char="F0E0"/>
              </w:r>
              <w:r w:rsidRPr="00CF162C" w:rsidDel="001D2D83">
                <w:rPr>
                  <w:rFonts w:ascii="Arial Narrow" w:eastAsia="Times New Roman" w:hAnsi="Arial Narrow" w:cs="Times New Roman"/>
                  <w:sz w:val="20"/>
                  <w:szCs w:val="20"/>
                </w:rPr>
                <w:delText xml:space="preserve"> BPJ</w:delText>
              </w:r>
            </w:del>
          </w:p>
        </w:tc>
      </w:tr>
      <w:tr w:rsidR="00D96D5D" w:rsidRPr="00CF162C" w:rsidDel="001D2D83" w14:paraId="69536687" w14:textId="65D9FBAD" w:rsidTr="000378F0">
        <w:trPr>
          <w:trHeight w:val="255"/>
          <w:jc w:val="center"/>
          <w:del w:id="124" w:author="Claggett, Sally -FS" w:date="2016-09-06T15:17:00Z"/>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2181F302" w14:textId="262C0A8E" w:rsidR="00D96D5D" w:rsidRPr="00CF162C" w:rsidDel="001D2D83" w:rsidRDefault="00D96D5D" w:rsidP="000378F0">
            <w:pPr>
              <w:rPr>
                <w:del w:id="125" w:author="Claggett, Sally -FS" w:date="2016-09-06T15:17:00Z"/>
                <w:rFonts w:ascii="Arial Narrow" w:eastAsia="Times New Roman" w:hAnsi="Arial Narrow" w:cs="Times New Roman"/>
                <w:sz w:val="20"/>
                <w:szCs w:val="20"/>
              </w:rPr>
            </w:pPr>
            <w:del w:id="126" w:author="Claggett, Sally -FS" w:date="2016-09-06T15:17:00Z">
              <w:r w:rsidRPr="00CF162C" w:rsidDel="001D2D83">
                <w:rPr>
                  <w:rFonts w:ascii="Arial Narrow" w:eastAsia="Times New Roman" w:hAnsi="Arial Narrow" w:cs="Times New Roman"/>
                  <w:sz w:val="20"/>
                  <w:szCs w:val="20"/>
                </w:rPr>
                <w:delText>3 Moderate Improvement</w:delText>
              </w:r>
            </w:del>
          </w:p>
        </w:tc>
        <w:tc>
          <w:tcPr>
            <w:tcW w:w="6354" w:type="dxa"/>
            <w:tcBorders>
              <w:top w:val="inset" w:sz="6" w:space="0" w:color="auto"/>
              <w:left w:val="inset" w:sz="6" w:space="0" w:color="auto"/>
              <w:bottom w:val="inset" w:sz="6" w:space="0" w:color="auto"/>
              <w:right w:val="inset" w:sz="6" w:space="0" w:color="auto"/>
            </w:tcBorders>
            <w:shd w:val="clear" w:color="000000" w:fill="auto"/>
          </w:tcPr>
          <w:p w14:paraId="115447CE" w14:textId="7F68783F" w:rsidR="00D96D5D" w:rsidRPr="00CF162C" w:rsidDel="001D2D83" w:rsidRDefault="006A23BA" w:rsidP="006A23BA">
            <w:pPr>
              <w:rPr>
                <w:del w:id="127" w:author="Claggett, Sally -FS" w:date="2016-09-06T15:17:00Z"/>
                <w:rFonts w:ascii="Arial Narrow" w:eastAsia="Times New Roman" w:hAnsi="Arial Narrow" w:cs="Times New Roman"/>
                <w:sz w:val="20"/>
                <w:szCs w:val="20"/>
              </w:rPr>
            </w:pPr>
            <w:del w:id="128" w:author="Claggett, Sally -FS" w:date="2016-09-06T15:17:00Z">
              <w:r w:rsidRPr="00CF162C" w:rsidDel="001D2D83">
                <w:rPr>
                  <w:rFonts w:ascii="Arial Narrow" w:eastAsia="Times New Roman" w:hAnsi="Arial Narrow" w:cs="Times New Roman"/>
                  <w:sz w:val="20"/>
                  <w:szCs w:val="20"/>
                </w:rPr>
                <w:delText>Practice directly restores or conserves riparian forest buffer</w:delText>
              </w:r>
              <w:r w:rsidDel="001D2D83">
                <w:rPr>
                  <w:rFonts w:ascii="Arial Narrow" w:eastAsia="Times New Roman" w:hAnsi="Arial Narrow" w:cs="Times New Roman"/>
                  <w:sz w:val="20"/>
                  <w:szCs w:val="20"/>
                </w:rPr>
                <w:delText xml:space="preserve"> of width 35 to 99 feet</w:delText>
              </w:r>
              <w:r w:rsidRPr="00CF162C" w:rsidDel="001D2D83">
                <w:rPr>
                  <w:rFonts w:ascii="Arial Narrow" w:eastAsia="Times New Roman" w:hAnsi="Arial Narrow" w:cs="Times New Roman"/>
                  <w:sz w:val="20"/>
                  <w:szCs w:val="20"/>
                </w:rPr>
                <w:delText>.</w:delText>
              </w:r>
            </w:del>
          </w:p>
        </w:tc>
      </w:tr>
      <w:tr w:rsidR="00D96D5D" w:rsidRPr="00CF162C" w:rsidDel="001D2D83" w14:paraId="444F171A" w14:textId="25F99E94" w:rsidTr="000378F0">
        <w:trPr>
          <w:trHeight w:val="255"/>
          <w:jc w:val="center"/>
          <w:del w:id="129" w:author="Claggett, Sally -FS" w:date="2016-09-06T15:17:00Z"/>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3F9127D4" w14:textId="66A8A080" w:rsidR="00D96D5D" w:rsidRPr="00CF162C" w:rsidDel="001D2D83" w:rsidRDefault="00D96D5D" w:rsidP="000378F0">
            <w:pPr>
              <w:rPr>
                <w:del w:id="130" w:author="Claggett, Sally -FS" w:date="2016-09-06T15:17:00Z"/>
                <w:rFonts w:ascii="Arial Narrow" w:eastAsia="Times New Roman" w:hAnsi="Arial Narrow" w:cs="Times New Roman"/>
                <w:sz w:val="20"/>
                <w:szCs w:val="20"/>
              </w:rPr>
            </w:pPr>
            <w:del w:id="131" w:author="Claggett, Sally -FS" w:date="2016-09-06T15:17:00Z">
              <w:r w:rsidRPr="00CF162C" w:rsidDel="001D2D83">
                <w:rPr>
                  <w:rFonts w:ascii="Arial Narrow" w:eastAsia="Times New Roman" w:hAnsi="Arial Narrow" w:cs="Times New Roman"/>
                  <w:sz w:val="20"/>
                  <w:szCs w:val="20"/>
                </w:rPr>
                <w:delText>2 Slight to Moderate Improvement</w:delText>
              </w:r>
            </w:del>
          </w:p>
        </w:tc>
        <w:tc>
          <w:tcPr>
            <w:tcW w:w="6354" w:type="dxa"/>
            <w:tcBorders>
              <w:top w:val="inset" w:sz="6" w:space="0" w:color="auto"/>
              <w:left w:val="inset" w:sz="6" w:space="0" w:color="auto"/>
              <w:bottom w:val="inset" w:sz="6" w:space="0" w:color="auto"/>
              <w:right w:val="inset" w:sz="6" w:space="0" w:color="auto"/>
            </w:tcBorders>
            <w:shd w:val="clear" w:color="000000" w:fill="auto"/>
          </w:tcPr>
          <w:p w14:paraId="3EB1C13D" w14:textId="498F9FFE" w:rsidR="00D96D5D" w:rsidRPr="00CF162C" w:rsidDel="001D2D83" w:rsidRDefault="00D96D5D" w:rsidP="000378F0">
            <w:pPr>
              <w:rPr>
                <w:del w:id="132" w:author="Claggett, Sally -FS" w:date="2016-09-06T15:17:00Z"/>
                <w:rFonts w:ascii="Arial Narrow" w:eastAsia="Times New Roman" w:hAnsi="Arial Narrow" w:cs="Times New Roman"/>
                <w:sz w:val="20"/>
                <w:szCs w:val="20"/>
              </w:rPr>
            </w:pPr>
            <w:del w:id="133" w:author="Claggett, Sally -FS" w:date="2016-09-06T15:17:00Z">
              <w:r w:rsidRPr="00CF162C" w:rsidDel="001D2D83">
                <w:rPr>
                  <w:rFonts w:ascii="Arial Narrow" w:eastAsia="Times New Roman" w:hAnsi="Arial Narrow" w:cs="Times New Roman"/>
                  <w:sz w:val="20"/>
                  <w:szCs w:val="20"/>
                </w:rPr>
                <w:delText xml:space="preserve">Somewhere between 1 and 3 </w:delText>
              </w:r>
              <w:r w:rsidRPr="00CF162C" w:rsidDel="001D2D83">
                <w:rPr>
                  <w:rFonts w:ascii="Arial Narrow" w:eastAsia="Times New Roman" w:hAnsi="Arial Narrow" w:cs="Times New Roman"/>
                  <w:sz w:val="20"/>
                  <w:szCs w:val="20"/>
                </w:rPr>
                <w:sym w:font="Wingdings" w:char="F0E0"/>
              </w:r>
              <w:r w:rsidRPr="00CF162C" w:rsidDel="001D2D83">
                <w:rPr>
                  <w:rFonts w:ascii="Arial Narrow" w:eastAsia="Times New Roman" w:hAnsi="Arial Narrow" w:cs="Times New Roman"/>
                  <w:sz w:val="20"/>
                  <w:szCs w:val="20"/>
                </w:rPr>
                <w:delText xml:space="preserve"> BPJ</w:delText>
              </w:r>
            </w:del>
          </w:p>
        </w:tc>
      </w:tr>
      <w:tr w:rsidR="00D96D5D" w:rsidRPr="00CF162C" w:rsidDel="001D2D83" w14:paraId="0E50780F" w14:textId="5C1A0004" w:rsidTr="000378F0">
        <w:trPr>
          <w:trHeight w:val="255"/>
          <w:jc w:val="center"/>
          <w:del w:id="134" w:author="Claggett, Sally -FS" w:date="2016-09-06T15:17:00Z"/>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29362766" w14:textId="23F2A2DB" w:rsidR="00D96D5D" w:rsidRPr="00CF162C" w:rsidDel="001D2D83" w:rsidRDefault="00D96D5D" w:rsidP="000378F0">
            <w:pPr>
              <w:rPr>
                <w:del w:id="135" w:author="Claggett, Sally -FS" w:date="2016-09-06T15:17:00Z"/>
                <w:rFonts w:ascii="Arial Narrow" w:eastAsia="Times New Roman" w:hAnsi="Arial Narrow" w:cs="Times New Roman"/>
                <w:sz w:val="20"/>
                <w:szCs w:val="20"/>
              </w:rPr>
            </w:pPr>
            <w:del w:id="136" w:author="Claggett, Sally -FS" w:date="2016-09-06T15:17:00Z">
              <w:r w:rsidRPr="00CF162C" w:rsidDel="001D2D83">
                <w:rPr>
                  <w:rFonts w:ascii="Arial Narrow" w:eastAsia="Times New Roman" w:hAnsi="Arial Narrow" w:cs="Times New Roman"/>
                  <w:sz w:val="20"/>
                  <w:szCs w:val="20"/>
                </w:rPr>
                <w:delText>1 Slight Improvement</w:delText>
              </w:r>
            </w:del>
          </w:p>
        </w:tc>
        <w:tc>
          <w:tcPr>
            <w:tcW w:w="6354" w:type="dxa"/>
            <w:tcBorders>
              <w:top w:val="inset" w:sz="6" w:space="0" w:color="auto"/>
              <w:left w:val="inset" w:sz="6" w:space="0" w:color="auto"/>
              <w:bottom w:val="inset" w:sz="6" w:space="0" w:color="auto"/>
              <w:right w:val="inset" w:sz="6" w:space="0" w:color="auto"/>
            </w:tcBorders>
            <w:shd w:val="clear" w:color="000000" w:fill="auto"/>
          </w:tcPr>
          <w:p w14:paraId="1D923D90" w14:textId="07803265" w:rsidR="00D96D5D" w:rsidRPr="00CF162C" w:rsidDel="001D2D83" w:rsidRDefault="006A23BA" w:rsidP="007D2A37">
            <w:pPr>
              <w:rPr>
                <w:del w:id="137" w:author="Claggett, Sally -FS" w:date="2016-09-06T15:17:00Z"/>
                <w:rFonts w:ascii="Arial Narrow" w:eastAsia="Times New Roman" w:hAnsi="Arial Narrow" w:cs="Times New Roman"/>
                <w:sz w:val="20"/>
                <w:szCs w:val="20"/>
              </w:rPr>
            </w:pPr>
            <w:del w:id="138" w:author="Claggett, Sally -FS" w:date="2016-09-06T15:17:00Z">
              <w:r w:rsidRPr="00CF162C" w:rsidDel="001D2D83">
                <w:rPr>
                  <w:rFonts w:ascii="Arial Narrow" w:eastAsia="Times New Roman" w:hAnsi="Arial Narrow" w:cs="Times New Roman"/>
                  <w:sz w:val="20"/>
                  <w:szCs w:val="20"/>
                </w:rPr>
                <w:delText>Practice directly restores or conserves riparian forest buffer</w:delText>
              </w:r>
              <w:r w:rsidDel="001D2D83">
                <w:rPr>
                  <w:rFonts w:ascii="Arial Narrow" w:eastAsia="Times New Roman" w:hAnsi="Arial Narrow" w:cs="Times New Roman"/>
                  <w:sz w:val="20"/>
                  <w:szCs w:val="20"/>
                </w:rPr>
                <w:delText xml:space="preserve"> of width 10 to 34 feet</w:delText>
              </w:r>
              <w:r w:rsidRPr="00CF162C" w:rsidDel="001D2D83">
                <w:rPr>
                  <w:rFonts w:ascii="Arial Narrow" w:eastAsia="Times New Roman" w:hAnsi="Arial Narrow" w:cs="Times New Roman"/>
                  <w:sz w:val="20"/>
                  <w:szCs w:val="20"/>
                </w:rPr>
                <w:delText>.</w:delText>
              </w:r>
            </w:del>
          </w:p>
        </w:tc>
      </w:tr>
      <w:tr w:rsidR="00D96D5D" w:rsidRPr="00CF162C" w:rsidDel="001D2D83" w14:paraId="2445A337" w14:textId="5A6D43A8" w:rsidTr="000378F0">
        <w:trPr>
          <w:trHeight w:val="255"/>
          <w:jc w:val="center"/>
          <w:del w:id="139" w:author="Claggett, Sally -FS" w:date="2016-09-06T15:17:00Z"/>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401A9A83" w14:textId="72E699DA" w:rsidR="00D96D5D" w:rsidRPr="00CF162C" w:rsidDel="001D2D83" w:rsidRDefault="00D96D5D" w:rsidP="000378F0">
            <w:pPr>
              <w:rPr>
                <w:del w:id="140" w:author="Claggett, Sally -FS" w:date="2016-09-06T15:17:00Z"/>
                <w:rFonts w:ascii="Arial Narrow" w:eastAsia="Times New Roman" w:hAnsi="Arial Narrow" w:cs="Times New Roman"/>
                <w:sz w:val="20"/>
                <w:szCs w:val="20"/>
              </w:rPr>
            </w:pPr>
            <w:del w:id="141" w:author="Claggett, Sally -FS" w:date="2016-09-06T15:17:00Z">
              <w:r w:rsidRPr="00CF162C" w:rsidDel="001D2D83">
                <w:rPr>
                  <w:rFonts w:ascii="Arial Narrow" w:eastAsia="Times New Roman" w:hAnsi="Arial Narrow" w:cs="Times New Roman"/>
                  <w:sz w:val="20"/>
                  <w:szCs w:val="20"/>
                </w:rPr>
                <w:delText>0 No Effect</w:delText>
              </w:r>
            </w:del>
          </w:p>
        </w:tc>
        <w:tc>
          <w:tcPr>
            <w:tcW w:w="6354" w:type="dxa"/>
            <w:tcBorders>
              <w:top w:val="inset" w:sz="6" w:space="0" w:color="auto"/>
              <w:left w:val="inset" w:sz="6" w:space="0" w:color="auto"/>
              <w:bottom w:val="inset" w:sz="6" w:space="0" w:color="auto"/>
              <w:right w:val="inset" w:sz="6" w:space="0" w:color="auto"/>
            </w:tcBorders>
            <w:shd w:val="clear" w:color="000000" w:fill="auto"/>
          </w:tcPr>
          <w:p w14:paraId="57A65CDE" w14:textId="2040363B" w:rsidR="00D96D5D" w:rsidRPr="00CF162C" w:rsidDel="001D2D83" w:rsidRDefault="00D96D5D" w:rsidP="007D2A37">
            <w:pPr>
              <w:rPr>
                <w:del w:id="142" w:author="Claggett, Sally -FS" w:date="2016-09-06T15:17:00Z"/>
                <w:rFonts w:ascii="Arial Narrow" w:eastAsia="Times New Roman" w:hAnsi="Arial Narrow" w:cs="Times New Roman"/>
                <w:sz w:val="20"/>
                <w:szCs w:val="20"/>
              </w:rPr>
            </w:pPr>
            <w:del w:id="143" w:author="Claggett, Sally -FS" w:date="2016-09-06T15:17:00Z">
              <w:r w:rsidRPr="00CF162C" w:rsidDel="001D2D83">
                <w:rPr>
                  <w:rFonts w:ascii="Arial Narrow" w:eastAsia="Times New Roman" w:hAnsi="Arial Narrow" w:cs="Times New Roman"/>
                  <w:sz w:val="20"/>
                  <w:szCs w:val="20"/>
                </w:rPr>
                <w:delText xml:space="preserve">Practice has no impact on </w:delText>
              </w:r>
              <w:r w:rsidR="007D2A37" w:rsidRPr="00CF162C" w:rsidDel="001D2D83">
                <w:rPr>
                  <w:rFonts w:ascii="Arial Narrow" w:eastAsia="Times New Roman" w:hAnsi="Arial Narrow" w:cs="Times New Roman"/>
                  <w:sz w:val="20"/>
                  <w:szCs w:val="20"/>
                </w:rPr>
                <w:delText>riparian forest buffers</w:delText>
              </w:r>
              <w:r w:rsidR="000A1316" w:rsidRPr="00CF162C" w:rsidDel="001D2D83">
                <w:rPr>
                  <w:rFonts w:ascii="Arial Narrow" w:eastAsia="Times New Roman" w:hAnsi="Arial Narrow" w:cs="Times New Roman"/>
                  <w:sz w:val="20"/>
                  <w:szCs w:val="20"/>
                </w:rPr>
                <w:delText>.</w:delText>
              </w:r>
            </w:del>
          </w:p>
        </w:tc>
      </w:tr>
      <w:tr w:rsidR="00D96D5D" w:rsidRPr="00CF162C" w:rsidDel="001D2D83" w14:paraId="2120FAF5" w14:textId="78FCCC2A" w:rsidTr="000378F0">
        <w:trPr>
          <w:trHeight w:val="255"/>
          <w:jc w:val="center"/>
          <w:del w:id="144" w:author="Claggett, Sally -FS" w:date="2016-09-06T15:17:00Z"/>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1E934468" w14:textId="47C65BC8" w:rsidR="00D96D5D" w:rsidRPr="00CF162C" w:rsidDel="001D2D83" w:rsidRDefault="00D96D5D" w:rsidP="000378F0">
            <w:pPr>
              <w:rPr>
                <w:del w:id="145" w:author="Claggett, Sally -FS" w:date="2016-09-06T15:17:00Z"/>
                <w:rFonts w:ascii="Arial Narrow" w:eastAsia="Times New Roman" w:hAnsi="Arial Narrow" w:cs="Times New Roman"/>
                <w:sz w:val="20"/>
                <w:szCs w:val="20"/>
              </w:rPr>
            </w:pPr>
            <w:del w:id="146" w:author="Claggett, Sally -FS" w:date="2016-09-06T15:17:00Z">
              <w:r w:rsidRPr="00CF162C" w:rsidDel="001D2D83">
                <w:rPr>
                  <w:rFonts w:ascii="Arial Narrow" w:eastAsia="Times New Roman" w:hAnsi="Arial Narrow" w:cs="Times New Roman"/>
                  <w:sz w:val="20"/>
                  <w:szCs w:val="20"/>
                </w:rPr>
                <w:delText>-1 Slight Worsening</w:delText>
              </w:r>
            </w:del>
          </w:p>
        </w:tc>
        <w:tc>
          <w:tcPr>
            <w:tcW w:w="6354" w:type="dxa"/>
            <w:tcBorders>
              <w:top w:val="inset" w:sz="6" w:space="0" w:color="auto"/>
              <w:left w:val="inset" w:sz="6" w:space="0" w:color="auto"/>
              <w:bottom w:val="inset" w:sz="6" w:space="0" w:color="auto"/>
              <w:right w:val="inset" w:sz="6" w:space="0" w:color="auto"/>
            </w:tcBorders>
            <w:shd w:val="clear" w:color="000000" w:fill="auto"/>
          </w:tcPr>
          <w:p w14:paraId="12B411F1" w14:textId="50C38CC9" w:rsidR="00D96D5D" w:rsidRPr="00CF162C" w:rsidDel="001D2D83" w:rsidRDefault="006A23BA" w:rsidP="006A23BA">
            <w:pPr>
              <w:rPr>
                <w:del w:id="147" w:author="Claggett, Sally -FS" w:date="2016-09-06T15:17:00Z"/>
                <w:rFonts w:ascii="Arial Narrow" w:eastAsia="Times New Roman" w:hAnsi="Arial Narrow" w:cs="Times New Roman"/>
                <w:sz w:val="20"/>
                <w:szCs w:val="20"/>
              </w:rPr>
            </w:pPr>
            <w:del w:id="148" w:author="Claggett, Sally -FS" w:date="2016-09-06T15:17:00Z">
              <w:r w:rsidRPr="00CF162C" w:rsidDel="001D2D83">
                <w:rPr>
                  <w:rFonts w:ascii="Arial Narrow" w:eastAsia="Times New Roman" w:hAnsi="Arial Narrow" w:cs="Times New Roman"/>
                  <w:sz w:val="20"/>
                  <w:szCs w:val="20"/>
                </w:rPr>
                <w:delText xml:space="preserve">Practice directly </w:delText>
              </w:r>
              <w:r w:rsidDel="001D2D83">
                <w:rPr>
                  <w:rFonts w:ascii="Arial Narrow" w:eastAsia="Times New Roman" w:hAnsi="Arial Narrow" w:cs="Times New Roman"/>
                  <w:sz w:val="20"/>
                  <w:szCs w:val="20"/>
                </w:rPr>
                <w:delText>removes</w:delText>
              </w:r>
              <w:r w:rsidRPr="00CF162C" w:rsidDel="001D2D83">
                <w:rPr>
                  <w:rFonts w:ascii="Arial Narrow" w:eastAsia="Times New Roman" w:hAnsi="Arial Narrow" w:cs="Times New Roman"/>
                  <w:sz w:val="20"/>
                  <w:szCs w:val="20"/>
                </w:rPr>
                <w:delText xml:space="preserve"> riparian forest buffer</w:delText>
              </w:r>
              <w:r w:rsidDel="001D2D83">
                <w:rPr>
                  <w:rFonts w:ascii="Arial Narrow" w:eastAsia="Times New Roman" w:hAnsi="Arial Narrow" w:cs="Times New Roman"/>
                  <w:sz w:val="20"/>
                  <w:szCs w:val="20"/>
                </w:rPr>
                <w:delText xml:space="preserve"> of width 10 to 34 feet</w:delText>
              </w:r>
              <w:r w:rsidRPr="00CF162C" w:rsidDel="001D2D83">
                <w:rPr>
                  <w:rFonts w:ascii="Arial Narrow" w:eastAsia="Times New Roman" w:hAnsi="Arial Narrow" w:cs="Times New Roman"/>
                  <w:sz w:val="20"/>
                  <w:szCs w:val="20"/>
                </w:rPr>
                <w:delText>.</w:delText>
              </w:r>
            </w:del>
          </w:p>
        </w:tc>
      </w:tr>
      <w:tr w:rsidR="00D96D5D" w:rsidRPr="00CF162C" w:rsidDel="001D2D83" w14:paraId="6ED3D16C" w14:textId="72561C13" w:rsidTr="000378F0">
        <w:trPr>
          <w:trHeight w:val="255"/>
          <w:jc w:val="center"/>
          <w:del w:id="149" w:author="Claggett, Sally -FS" w:date="2016-09-06T15:17:00Z"/>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09484985" w14:textId="21BA1E71" w:rsidR="00D96D5D" w:rsidRPr="00CF162C" w:rsidDel="001D2D83" w:rsidRDefault="00D96D5D" w:rsidP="000378F0">
            <w:pPr>
              <w:rPr>
                <w:del w:id="150" w:author="Claggett, Sally -FS" w:date="2016-09-06T15:17:00Z"/>
                <w:rFonts w:ascii="Arial Narrow" w:eastAsia="Times New Roman" w:hAnsi="Arial Narrow" w:cs="Times New Roman"/>
                <w:sz w:val="20"/>
                <w:szCs w:val="20"/>
              </w:rPr>
            </w:pPr>
            <w:del w:id="151" w:author="Claggett, Sally -FS" w:date="2016-09-06T15:17:00Z">
              <w:r w:rsidRPr="00CF162C" w:rsidDel="001D2D83">
                <w:rPr>
                  <w:rFonts w:ascii="Arial Narrow" w:eastAsia="Times New Roman" w:hAnsi="Arial Narrow" w:cs="Times New Roman"/>
                  <w:sz w:val="20"/>
                  <w:szCs w:val="20"/>
                </w:rPr>
                <w:delText>- 2 Slight to Moderate Worsening</w:delText>
              </w:r>
            </w:del>
          </w:p>
        </w:tc>
        <w:tc>
          <w:tcPr>
            <w:tcW w:w="6354" w:type="dxa"/>
            <w:tcBorders>
              <w:top w:val="inset" w:sz="6" w:space="0" w:color="auto"/>
              <w:left w:val="inset" w:sz="6" w:space="0" w:color="auto"/>
              <w:bottom w:val="inset" w:sz="6" w:space="0" w:color="auto"/>
              <w:right w:val="inset" w:sz="6" w:space="0" w:color="auto"/>
            </w:tcBorders>
            <w:shd w:val="clear" w:color="000000" w:fill="auto"/>
          </w:tcPr>
          <w:p w14:paraId="353935DB" w14:textId="17A00E6D" w:rsidR="00D96D5D" w:rsidRPr="00CF162C" w:rsidDel="001D2D83" w:rsidRDefault="00D96D5D" w:rsidP="000378F0">
            <w:pPr>
              <w:rPr>
                <w:del w:id="152" w:author="Claggett, Sally -FS" w:date="2016-09-06T15:17:00Z"/>
                <w:rFonts w:ascii="Arial Narrow" w:eastAsia="Times New Roman" w:hAnsi="Arial Narrow" w:cs="Times New Roman"/>
                <w:sz w:val="20"/>
                <w:szCs w:val="20"/>
              </w:rPr>
            </w:pPr>
            <w:del w:id="153" w:author="Claggett, Sally -FS" w:date="2016-09-06T15:17:00Z">
              <w:r w:rsidRPr="00CF162C" w:rsidDel="001D2D83">
                <w:rPr>
                  <w:rFonts w:ascii="Arial Narrow" w:eastAsia="Times New Roman" w:hAnsi="Arial Narrow" w:cs="Times New Roman"/>
                  <w:sz w:val="20"/>
                  <w:szCs w:val="20"/>
                </w:rPr>
                <w:delText xml:space="preserve">Somewhere between -1 and -3 </w:delText>
              </w:r>
              <w:r w:rsidRPr="00CF162C" w:rsidDel="001D2D83">
                <w:rPr>
                  <w:rFonts w:ascii="Arial Narrow" w:eastAsia="Times New Roman" w:hAnsi="Arial Narrow" w:cs="Times New Roman"/>
                  <w:sz w:val="20"/>
                  <w:szCs w:val="20"/>
                </w:rPr>
                <w:sym w:font="Wingdings" w:char="F0E0"/>
              </w:r>
              <w:r w:rsidRPr="00CF162C" w:rsidDel="001D2D83">
                <w:rPr>
                  <w:rFonts w:ascii="Arial Narrow" w:eastAsia="Times New Roman" w:hAnsi="Arial Narrow" w:cs="Times New Roman"/>
                  <w:sz w:val="20"/>
                  <w:szCs w:val="20"/>
                </w:rPr>
                <w:delText xml:space="preserve"> BPJ</w:delText>
              </w:r>
            </w:del>
          </w:p>
        </w:tc>
      </w:tr>
      <w:tr w:rsidR="00D96D5D" w:rsidRPr="00CF162C" w:rsidDel="001D2D83" w14:paraId="0DC78057" w14:textId="7A8ECFCE" w:rsidTr="000378F0">
        <w:trPr>
          <w:trHeight w:val="255"/>
          <w:jc w:val="center"/>
          <w:del w:id="154" w:author="Claggett, Sally -FS" w:date="2016-09-06T15:17:00Z"/>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4F160549" w14:textId="03906E52" w:rsidR="00D96D5D" w:rsidRPr="00CF162C" w:rsidDel="001D2D83" w:rsidRDefault="00D96D5D" w:rsidP="000378F0">
            <w:pPr>
              <w:rPr>
                <w:del w:id="155" w:author="Claggett, Sally -FS" w:date="2016-09-06T15:17:00Z"/>
                <w:rFonts w:ascii="Arial Narrow" w:eastAsia="Times New Roman" w:hAnsi="Arial Narrow" w:cs="Times New Roman"/>
                <w:sz w:val="20"/>
                <w:szCs w:val="20"/>
              </w:rPr>
            </w:pPr>
            <w:del w:id="156" w:author="Claggett, Sally -FS" w:date="2016-09-06T15:17:00Z">
              <w:r w:rsidRPr="00CF162C" w:rsidDel="001D2D83">
                <w:rPr>
                  <w:rFonts w:ascii="Arial Narrow" w:eastAsia="Times New Roman" w:hAnsi="Arial Narrow" w:cs="Times New Roman"/>
                  <w:sz w:val="20"/>
                  <w:szCs w:val="20"/>
                </w:rPr>
                <w:delText>- 3 Moderate Worsening</w:delText>
              </w:r>
            </w:del>
          </w:p>
        </w:tc>
        <w:tc>
          <w:tcPr>
            <w:tcW w:w="6354" w:type="dxa"/>
            <w:tcBorders>
              <w:top w:val="inset" w:sz="6" w:space="0" w:color="auto"/>
              <w:left w:val="inset" w:sz="6" w:space="0" w:color="auto"/>
              <w:bottom w:val="inset" w:sz="6" w:space="0" w:color="auto"/>
              <w:right w:val="inset" w:sz="6" w:space="0" w:color="auto"/>
            </w:tcBorders>
            <w:shd w:val="clear" w:color="000000" w:fill="auto"/>
          </w:tcPr>
          <w:p w14:paraId="1AD58E79" w14:textId="0B1332C1" w:rsidR="00D96D5D" w:rsidRPr="00CF162C" w:rsidDel="001D2D83" w:rsidRDefault="006A23BA" w:rsidP="006A23BA">
            <w:pPr>
              <w:rPr>
                <w:del w:id="157" w:author="Claggett, Sally -FS" w:date="2016-09-06T15:17:00Z"/>
                <w:rFonts w:ascii="Arial Narrow" w:eastAsia="Times New Roman" w:hAnsi="Arial Narrow" w:cs="Times New Roman"/>
                <w:sz w:val="20"/>
                <w:szCs w:val="20"/>
              </w:rPr>
            </w:pPr>
            <w:del w:id="158" w:author="Claggett, Sally -FS" w:date="2016-09-06T15:17:00Z">
              <w:r w:rsidRPr="00CF162C" w:rsidDel="001D2D83">
                <w:rPr>
                  <w:rFonts w:ascii="Arial Narrow" w:eastAsia="Times New Roman" w:hAnsi="Arial Narrow" w:cs="Times New Roman"/>
                  <w:sz w:val="20"/>
                  <w:szCs w:val="20"/>
                </w:rPr>
                <w:delText xml:space="preserve">Practice directly </w:delText>
              </w:r>
              <w:r w:rsidDel="001D2D83">
                <w:rPr>
                  <w:rFonts w:ascii="Arial Narrow" w:eastAsia="Times New Roman" w:hAnsi="Arial Narrow" w:cs="Times New Roman"/>
                  <w:sz w:val="20"/>
                  <w:szCs w:val="20"/>
                </w:rPr>
                <w:delText>removes</w:delText>
              </w:r>
              <w:r w:rsidRPr="00CF162C" w:rsidDel="001D2D83">
                <w:rPr>
                  <w:rFonts w:ascii="Arial Narrow" w:eastAsia="Times New Roman" w:hAnsi="Arial Narrow" w:cs="Times New Roman"/>
                  <w:sz w:val="20"/>
                  <w:szCs w:val="20"/>
                </w:rPr>
                <w:delText xml:space="preserve"> riparian forest buffer</w:delText>
              </w:r>
              <w:r w:rsidDel="001D2D83">
                <w:rPr>
                  <w:rFonts w:ascii="Arial Narrow" w:eastAsia="Times New Roman" w:hAnsi="Arial Narrow" w:cs="Times New Roman"/>
                  <w:sz w:val="20"/>
                  <w:szCs w:val="20"/>
                </w:rPr>
                <w:delText xml:space="preserve"> of width 35 to 99 feet</w:delText>
              </w:r>
              <w:r w:rsidRPr="00CF162C" w:rsidDel="001D2D83">
                <w:rPr>
                  <w:rFonts w:ascii="Arial Narrow" w:eastAsia="Times New Roman" w:hAnsi="Arial Narrow" w:cs="Times New Roman"/>
                  <w:sz w:val="20"/>
                  <w:szCs w:val="20"/>
                </w:rPr>
                <w:delText>.</w:delText>
              </w:r>
            </w:del>
          </w:p>
        </w:tc>
      </w:tr>
      <w:tr w:rsidR="00D96D5D" w:rsidRPr="00CF162C" w:rsidDel="001D2D83" w14:paraId="3FA97557" w14:textId="10D7A352" w:rsidTr="000378F0">
        <w:trPr>
          <w:trHeight w:val="255"/>
          <w:jc w:val="center"/>
          <w:del w:id="159" w:author="Claggett, Sally -FS" w:date="2016-09-06T15:17:00Z"/>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39934EEA" w14:textId="1642A46F" w:rsidR="00D96D5D" w:rsidRPr="00CF162C" w:rsidDel="001D2D83" w:rsidRDefault="00D96D5D" w:rsidP="000378F0">
            <w:pPr>
              <w:rPr>
                <w:del w:id="160" w:author="Claggett, Sally -FS" w:date="2016-09-06T15:17:00Z"/>
                <w:rFonts w:ascii="Arial Narrow" w:eastAsia="Times New Roman" w:hAnsi="Arial Narrow" w:cs="Times New Roman"/>
                <w:sz w:val="20"/>
                <w:szCs w:val="20"/>
              </w:rPr>
            </w:pPr>
            <w:del w:id="161" w:author="Claggett, Sally -FS" w:date="2016-09-06T15:17:00Z">
              <w:r w:rsidRPr="00CF162C" w:rsidDel="001D2D83">
                <w:rPr>
                  <w:rFonts w:ascii="Arial Narrow" w:eastAsia="Times New Roman" w:hAnsi="Arial Narrow" w:cs="Times New Roman"/>
                  <w:sz w:val="20"/>
                  <w:szCs w:val="20"/>
                </w:rPr>
                <w:delText>- 4 Moderate to Substantial Worsening</w:delText>
              </w:r>
            </w:del>
          </w:p>
        </w:tc>
        <w:tc>
          <w:tcPr>
            <w:tcW w:w="6354" w:type="dxa"/>
            <w:tcBorders>
              <w:top w:val="inset" w:sz="6" w:space="0" w:color="auto"/>
              <w:left w:val="inset" w:sz="6" w:space="0" w:color="auto"/>
              <w:bottom w:val="inset" w:sz="6" w:space="0" w:color="auto"/>
              <w:right w:val="inset" w:sz="6" w:space="0" w:color="auto"/>
            </w:tcBorders>
            <w:shd w:val="clear" w:color="000000" w:fill="auto"/>
          </w:tcPr>
          <w:p w14:paraId="63474185" w14:textId="255D8C2F" w:rsidR="00D96D5D" w:rsidRPr="00CF162C" w:rsidDel="001D2D83" w:rsidRDefault="00D96D5D" w:rsidP="000378F0">
            <w:pPr>
              <w:rPr>
                <w:del w:id="162" w:author="Claggett, Sally -FS" w:date="2016-09-06T15:17:00Z"/>
                <w:rFonts w:ascii="Arial Narrow" w:eastAsia="Times New Roman" w:hAnsi="Arial Narrow" w:cs="Times New Roman"/>
                <w:sz w:val="20"/>
                <w:szCs w:val="20"/>
              </w:rPr>
            </w:pPr>
            <w:del w:id="163" w:author="Claggett, Sally -FS" w:date="2016-09-06T15:17:00Z">
              <w:r w:rsidRPr="00CF162C" w:rsidDel="001D2D83">
                <w:rPr>
                  <w:rFonts w:ascii="Arial Narrow" w:eastAsia="Times New Roman" w:hAnsi="Arial Narrow" w:cs="Times New Roman"/>
                  <w:sz w:val="20"/>
                  <w:szCs w:val="20"/>
                </w:rPr>
                <w:delText xml:space="preserve">Somewhere between -3 and -5 </w:delText>
              </w:r>
              <w:r w:rsidRPr="00CF162C" w:rsidDel="001D2D83">
                <w:rPr>
                  <w:rFonts w:ascii="Arial Narrow" w:eastAsia="Times New Roman" w:hAnsi="Arial Narrow" w:cs="Times New Roman"/>
                  <w:sz w:val="20"/>
                  <w:szCs w:val="20"/>
                </w:rPr>
                <w:sym w:font="Wingdings" w:char="F0E0"/>
              </w:r>
              <w:r w:rsidRPr="00CF162C" w:rsidDel="001D2D83">
                <w:rPr>
                  <w:rFonts w:ascii="Arial Narrow" w:eastAsia="Times New Roman" w:hAnsi="Arial Narrow" w:cs="Times New Roman"/>
                  <w:sz w:val="20"/>
                  <w:szCs w:val="20"/>
                </w:rPr>
                <w:delText xml:space="preserve"> BPJ</w:delText>
              </w:r>
            </w:del>
          </w:p>
        </w:tc>
      </w:tr>
      <w:tr w:rsidR="00D96D5D" w:rsidRPr="00CF162C" w:rsidDel="001D2D83" w14:paraId="73DF212D" w14:textId="4ECA5F56" w:rsidTr="000378F0">
        <w:trPr>
          <w:trHeight w:val="255"/>
          <w:jc w:val="center"/>
          <w:del w:id="164" w:author="Claggett, Sally -FS" w:date="2016-09-06T15:17:00Z"/>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63076544" w14:textId="329863CA" w:rsidR="00D96D5D" w:rsidRPr="00CF162C" w:rsidDel="001D2D83" w:rsidRDefault="00D96D5D" w:rsidP="000378F0">
            <w:pPr>
              <w:rPr>
                <w:del w:id="165" w:author="Claggett, Sally -FS" w:date="2016-09-06T15:17:00Z"/>
                <w:rFonts w:ascii="Arial Narrow" w:eastAsia="Times New Roman" w:hAnsi="Arial Narrow" w:cs="Times New Roman"/>
                <w:sz w:val="20"/>
                <w:szCs w:val="20"/>
              </w:rPr>
            </w:pPr>
            <w:del w:id="166" w:author="Claggett, Sally -FS" w:date="2016-09-06T15:17:00Z">
              <w:r w:rsidRPr="00CF162C" w:rsidDel="001D2D83">
                <w:rPr>
                  <w:rFonts w:ascii="Arial Narrow" w:eastAsia="Times New Roman" w:hAnsi="Arial Narrow" w:cs="Times New Roman"/>
                  <w:sz w:val="20"/>
                  <w:szCs w:val="20"/>
                </w:rPr>
                <w:delText>- 5 Substantial Worsening</w:delText>
              </w:r>
            </w:del>
          </w:p>
        </w:tc>
        <w:tc>
          <w:tcPr>
            <w:tcW w:w="6354" w:type="dxa"/>
            <w:tcBorders>
              <w:top w:val="inset" w:sz="6" w:space="0" w:color="auto"/>
              <w:left w:val="inset" w:sz="6" w:space="0" w:color="auto"/>
              <w:bottom w:val="inset" w:sz="6" w:space="0" w:color="auto"/>
              <w:right w:val="inset" w:sz="6" w:space="0" w:color="auto"/>
            </w:tcBorders>
            <w:shd w:val="clear" w:color="000000" w:fill="auto"/>
          </w:tcPr>
          <w:p w14:paraId="2DC4D9AA" w14:textId="6DFE45D8" w:rsidR="00D96D5D" w:rsidRPr="00CF162C" w:rsidDel="001D2D83" w:rsidRDefault="00D96D5D" w:rsidP="006A23BA">
            <w:pPr>
              <w:rPr>
                <w:del w:id="167" w:author="Claggett, Sally -FS" w:date="2016-09-06T15:17:00Z"/>
                <w:rFonts w:ascii="Arial Narrow" w:eastAsia="Times New Roman" w:hAnsi="Arial Narrow" w:cs="Times New Roman"/>
                <w:sz w:val="20"/>
                <w:szCs w:val="20"/>
              </w:rPr>
            </w:pPr>
            <w:del w:id="168" w:author="Claggett, Sally -FS" w:date="2016-09-06T15:17:00Z">
              <w:r w:rsidRPr="00CF162C" w:rsidDel="001D2D83">
                <w:rPr>
                  <w:rFonts w:ascii="Arial Narrow" w:eastAsia="Times New Roman" w:hAnsi="Arial Narrow" w:cs="Times New Roman"/>
                  <w:sz w:val="20"/>
                  <w:szCs w:val="20"/>
                </w:rPr>
                <w:delText xml:space="preserve">Practice directly removes </w:delText>
              </w:r>
              <w:r w:rsidR="007B657C" w:rsidRPr="00CF162C" w:rsidDel="001D2D83">
                <w:rPr>
                  <w:rFonts w:ascii="Arial Narrow" w:eastAsia="Times New Roman" w:hAnsi="Arial Narrow" w:cs="Times New Roman"/>
                  <w:sz w:val="20"/>
                  <w:szCs w:val="20"/>
                </w:rPr>
                <w:delText>riparian forest buffer</w:delText>
              </w:r>
              <w:r w:rsidR="006A23BA" w:rsidDel="001D2D83">
                <w:rPr>
                  <w:rFonts w:ascii="Arial Narrow" w:eastAsia="Times New Roman" w:hAnsi="Arial Narrow" w:cs="Times New Roman"/>
                  <w:sz w:val="20"/>
                  <w:szCs w:val="20"/>
                </w:rPr>
                <w:delText xml:space="preserve"> of width 100 feet or greater</w:delText>
              </w:r>
              <w:r w:rsidR="000A1316" w:rsidRPr="00CF162C" w:rsidDel="001D2D83">
                <w:rPr>
                  <w:rFonts w:ascii="Arial Narrow" w:eastAsia="Times New Roman" w:hAnsi="Arial Narrow" w:cs="Times New Roman"/>
                  <w:sz w:val="20"/>
                  <w:szCs w:val="20"/>
                </w:rPr>
                <w:delText>.</w:delText>
              </w:r>
            </w:del>
          </w:p>
        </w:tc>
      </w:tr>
    </w:tbl>
    <w:p w14:paraId="5208B40E" w14:textId="0F1A8E9F" w:rsidR="00D96D5D" w:rsidDel="002046CA" w:rsidRDefault="00D96D5D" w:rsidP="00D96D5D">
      <w:pPr>
        <w:rPr>
          <w:del w:id="169" w:author="Claggett, Sally -FS" w:date="2016-09-06T18:11:00Z"/>
        </w:rPr>
      </w:pPr>
    </w:p>
    <w:p w14:paraId="46B20764" w14:textId="3FE6804B" w:rsidR="006C4DAF" w:rsidRDefault="006C4DAF" w:rsidP="006C4DAF">
      <w:r>
        <w:t>Option 2</w:t>
      </w:r>
    </w:p>
    <w:tbl>
      <w:tblPr>
        <w:tblW w:w="9828" w:type="dxa"/>
        <w:jc w:val="center"/>
        <w:shd w:val="clear" w:color="000000" w:fill="auto"/>
        <w:tblLook w:val="04A0" w:firstRow="1" w:lastRow="0" w:firstColumn="1" w:lastColumn="0" w:noHBand="0" w:noVBand="1"/>
      </w:tblPr>
      <w:tblGrid>
        <w:gridCol w:w="3474"/>
        <w:gridCol w:w="6354"/>
      </w:tblGrid>
      <w:tr w:rsidR="00506A5B" w:rsidRPr="00CF162C" w14:paraId="24E3AD99" w14:textId="77777777" w:rsidTr="004C5701">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tcPr>
          <w:p w14:paraId="719C73A8" w14:textId="77777777" w:rsidR="00506A5B" w:rsidRPr="00CF162C" w:rsidRDefault="00506A5B" w:rsidP="004C5701">
            <w:pPr>
              <w:ind w:firstLineChars="200" w:firstLine="402"/>
              <w:jc w:val="center"/>
              <w:rPr>
                <w:rFonts w:ascii="Arial Narrow" w:eastAsia="Times New Roman" w:hAnsi="Arial Narrow" w:cs="Times New Roman"/>
                <w:b/>
                <w:sz w:val="20"/>
                <w:szCs w:val="20"/>
              </w:rPr>
            </w:pPr>
            <w:r w:rsidRPr="00CF162C">
              <w:rPr>
                <w:rFonts w:ascii="Arial Narrow" w:eastAsia="Times New Roman" w:hAnsi="Arial Narrow" w:cs="Times New Roman"/>
                <w:b/>
                <w:sz w:val="20"/>
                <w:szCs w:val="20"/>
              </w:rPr>
              <w:t>Score</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1A0DF7AF" w14:textId="77777777" w:rsidR="00506A5B" w:rsidRPr="00CF162C" w:rsidRDefault="00506A5B" w:rsidP="004C5701">
            <w:pPr>
              <w:jc w:val="center"/>
              <w:rPr>
                <w:rFonts w:ascii="Arial Narrow" w:eastAsia="Times New Roman" w:hAnsi="Arial Narrow" w:cs="Times New Roman"/>
                <w:b/>
                <w:sz w:val="20"/>
                <w:szCs w:val="20"/>
              </w:rPr>
            </w:pPr>
            <w:r w:rsidRPr="00CF162C">
              <w:rPr>
                <w:rFonts w:ascii="Arial Narrow" w:hAnsi="Arial Narrow" w:cs="Times New Roman"/>
                <w:b/>
                <w:sz w:val="20"/>
                <w:szCs w:val="20"/>
              </w:rPr>
              <w:t>Score Narrative for Riparian Forest Buffer</w:t>
            </w:r>
          </w:p>
        </w:tc>
      </w:tr>
      <w:tr w:rsidR="001D2D83" w:rsidRPr="00CF162C" w14:paraId="7CAFDADB" w14:textId="77777777" w:rsidTr="004C5701">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4D8782D3" w14:textId="77777777" w:rsidR="001D2D83" w:rsidRPr="00CF162C" w:rsidRDefault="001D2D83" w:rsidP="001D2D83">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5 Substantial Improvement</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62B2B3FD" w14:textId="404C2725" w:rsidR="001D2D83" w:rsidRPr="00CF162C" w:rsidRDefault="00377AF6" w:rsidP="00377AF6">
            <w:pPr>
              <w:rPr>
                <w:rFonts w:ascii="Arial Narrow" w:eastAsia="Times New Roman" w:hAnsi="Arial Narrow" w:cs="Times New Roman"/>
                <w:sz w:val="20"/>
                <w:szCs w:val="20"/>
              </w:rPr>
            </w:pPr>
            <w:ins w:id="170" w:author="Claggett, Sally -FS" w:date="2016-09-06T17:52:00Z">
              <w:r>
                <w:rPr>
                  <w:rFonts w:ascii="Arial Narrow" w:eastAsia="Times New Roman" w:hAnsi="Arial Narrow" w:cs="Times New Roman"/>
                  <w:sz w:val="20"/>
                  <w:szCs w:val="20"/>
                </w:rPr>
                <w:t>Directly i</w:t>
              </w:r>
            </w:ins>
            <w:ins w:id="171" w:author="Claggett, Sally -FS" w:date="2016-09-06T15:19:00Z">
              <w:r w:rsidR="001D2D83" w:rsidRPr="00CF162C">
                <w:rPr>
                  <w:rFonts w:ascii="Arial Narrow" w:eastAsia="Times New Roman" w:hAnsi="Arial Narrow" w:cs="Times New Roman"/>
                  <w:sz w:val="20"/>
                  <w:szCs w:val="20"/>
                </w:rPr>
                <w:t xml:space="preserve">mproves the </w:t>
              </w:r>
            </w:ins>
            <w:ins w:id="172" w:author="Claggett, Sally -FS" w:date="2016-09-06T17:52:00Z">
              <w:r>
                <w:rPr>
                  <w:rFonts w:ascii="Arial Narrow" w:eastAsia="Times New Roman" w:hAnsi="Arial Narrow" w:cs="Times New Roman"/>
                  <w:sz w:val="20"/>
                  <w:szCs w:val="20"/>
                </w:rPr>
                <w:t xml:space="preserve">practice, </w:t>
              </w:r>
            </w:ins>
            <w:ins w:id="173" w:author="Claggett, Sally -FS" w:date="2016-09-06T17:53:00Z">
              <w:r>
                <w:rPr>
                  <w:rFonts w:ascii="Arial Narrow" w:eastAsia="Times New Roman" w:hAnsi="Arial Narrow" w:cs="Times New Roman"/>
                  <w:sz w:val="20"/>
                  <w:szCs w:val="20"/>
                </w:rPr>
                <w:t>protection,</w:t>
              </w:r>
            </w:ins>
            <w:ins w:id="174" w:author="Claggett, Sally -FS" w:date="2016-09-06T15:19:00Z">
              <w:r w:rsidR="001D2D83" w:rsidRPr="00CF162C">
                <w:rPr>
                  <w:rFonts w:ascii="Arial Narrow" w:eastAsia="Times New Roman" w:hAnsi="Arial Narrow" w:cs="Times New Roman"/>
                  <w:sz w:val="20"/>
                  <w:szCs w:val="20"/>
                </w:rPr>
                <w:t xml:space="preserve"> </w:t>
              </w:r>
            </w:ins>
            <w:ins w:id="175" w:author="Claggett, Sally -FS" w:date="2016-09-06T17:52:00Z">
              <w:r>
                <w:rPr>
                  <w:rFonts w:ascii="Arial Narrow" w:eastAsia="Times New Roman" w:hAnsi="Arial Narrow" w:cs="Times New Roman"/>
                  <w:sz w:val="20"/>
                  <w:szCs w:val="20"/>
                </w:rPr>
                <w:t>and/</w:t>
              </w:r>
            </w:ins>
            <w:ins w:id="176" w:author="Claggett, Sally -FS" w:date="2016-09-06T15:19:00Z">
              <w:r w:rsidR="001D2D83" w:rsidRPr="00CF162C">
                <w:rPr>
                  <w:rFonts w:ascii="Arial Narrow" w:eastAsia="Times New Roman" w:hAnsi="Arial Narrow" w:cs="Times New Roman"/>
                  <w:sz w:val="20"/>
                  <w:szCs w:val="20"/>
                </w:rPr>
                <w:t>or maintenance of</w:t>
              </w:r>
              <w:r w:rsidR="001D2D83">
                <w:rPr>
                  <w:rFonts w:ascii="Arial Narrow" w:eastAsia="Times New Roman" w:hAnsi="Arial Narrow" w:cs="Times New Roman"/>
                  <w:sz w:val="20"/>
                  <w:szCs w:val="20"/>
                </w:rPr>
                <w:t xml:space="preserve"> </w:t>
              </w:r>
              <w:r w:rsidR="001D2D83" w:rsidRPr="00CF162C">
                <w:rPr>
                  <w:rFonts w:ascii="Arial Narrow" w:eastAsia="Times New Roman" w:hAnsi="Arial Narrow" w:cs="Times New Roman"/>
                  <w:sz w:val="20"/>
                  <w:szCs w:val="20"/>
                </w:rPr>
                <w:t>riparian forest buffers</w:t>
              </w:r>
            </w:ins>
            <w:ins w:id="177" w:author="Claggett, Sally -FS" w:date="2016-09-06T17:54:00Z">
              <w:r>
                <w:rPr>
                  <w:rFonts w:ascii="Arial Narrow" w:eastAsia="Times New Roman" w:hAnsi="Arial Narrow" w:cs="Times New Roman"/>
                  <w:sz w:val="20"/>
                  <w:szCs w:val="20"/>
                </w:rPr>
                <w:t xml:space="preserve"> (35’ or wider).  </w:t>
              </w:r>
            </w:ins>
            <w:del w:id="178" w:author="Claggett, Sally -FS" w:date="2016-09-06T15:19:00Z">
              <w:r w:rsidR="001D2D83" w:rsidRPr="00CF162C" w:rsidDel="00E67165">
                <w:rPr>
                  <w:rFonts w:ascii="Arial Narrow" w:eastAsia="Times New Roman" w:hAnsi="Arial Narrow" w:cs="Times New Roman"/>
                  <w:sz w:val="20"/>
                  <w:szCs w:val="20"/>
                </w:rPr>
                <w:delText>Practice directly restores or conserves riparian forest buffer</w:delText>
              </w:r>
              <w:r w:rsidR="001D2D83" w:rsidDel="00E67165">
                <w:rPr>
                  <w:rFonts w:ascii="Arial Narrow" w:eastAsia="Times New Roman" w:hAnsi="Arial Narrow" w:cs="Times New Roman"/>
                  <w:sz w:val="20"/>
                  <w:szCs w:val="20"/>
                </w:rPr>
                <w:delText xml:space="preserve"> with width &gt;35 feet</w:delText>
              </w:r>
              <w:r w:rsidR="001D2D83" w:rsidRPr="00CF162C" w:rsidDel="00E67165">
                <w:rPr>
                  <w:rFonts w:ascii="Arial Narrow" w:eastAsia="Times New Roman" w:hAnsi="Arial Narrow" w:cs="Times New Roman"/>
                  <w:sz w:val="20"/>
                  <w:szCs w:val="20"/>
                </w:rPr>
                <w:delText>.</w:delText>
              </w:r>
            </w:del>
          </w:p>
        </w:tc>
      </w:tr>
      <w:tr w:rsidR="001D2D83" w:rsidRPr="00CF162C" w14:paraId="7D5C6CD0" w14:textId="77777777" w:rsidTr="004C5701">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016BFD9F" w14:textId="77777777" w:rsidR="001D2D83" w:rsidRPr="00CF162C" w:rsidRDefault="001D2D83" w:rsidP="001D2D83">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4 Moderate to Substantial Improvement</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26ED6C31" w14:textId="77777777" w:rsidR="001D2D83" w:rsidRPr="00CF162C" w:rsidRDefault="001D2D83" w:rsidP="001D2D83">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 xml:space="preserve">Somewhere between 3 and 5 </w:t>
            </w:r>
            <w:r w:rsidRPr="00CF162C">
              <w:rPr>
                <w:rFonts w:ascii="Arial Narrow" w:eastAsia="Times New Roman" w:hAnsi="Arial Narrow" w:cs="Times New Roman"/>
                <w:sz w:val="20"/>
                <w:szCs w:val="20"/>
              </w:rPr>
              <w:sym w:font="Wingdings" w:char="F0E0"/>
            </w:r>
            <w:r w:rsidRPr="00CF162C">
              <w:rPr>
                <w:rFonts w:ascii="Arial Narrow" w:eastAsia="Times New Roman" w:hAnsi="Arial Narrow" w:cs="Times New Roman"/>
                <w:sz w:val="20"/>
                <w:szCs w:val="20"/>
              </w:rPr>
              <w:t xml:space="preserve"> BPJ</w:t>
            </w:r>
          </w:p>
        </w:tc>
      </w:tr>
      <w:tr w:rsidR="001D2D83" w:rsidRPr="00CF162C" w14:paraId="07C4DB99" w14:textId="77777777" w:rsidTr="004C5701">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5DC76B2C" w14:textId="77777777" w:rsidR="001D2D83" w:rsidRPr="00CF162C" w:rsidRDefault="001D2D83" w:rsidP="001D2D83">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3 Moderate Improvement</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4667661A" w14:textId="502D7DEA" w:rsidR="001D2D83" w:rsidRPr="00CF162C" w:rsidRDefault="001D2D83" w:rsidP="001D2D83">
            <w:pPr>
              <w:rPr>
                <w:rFonts w:ascii="Arial Narrow" w:eastAsia="Times New Roman" w:hAnsi="Arial Narrow" w:cs="Times New Roman"/>
                <w:sz w:val="20"/>
                <w:szCs w:val="20"/>
              </w:rPr>
            </w:pPr>
            <w:del w:id="179" w:author="Claggett, Sally -FS" w:date="2016-09-06T15:18:00Z">
              <w:r w:rsidRPr="00CF162C" w:rsidDel="001D2D83">
                <w:rPr>
                  <w:rFonts w:ascii="Arial Narrow" w:eastAsia="Times New Roman" w:hAnsi="Arial Narrow" w:cs="Times New Roman"/>
                  <w:sz w:val="20"/>
                  <w:szCs w:val="20"/>
                </w:rPr>
                <w:delText>Practice establish</w:delText>
              </w:r>
              <w:r w:rsidDel="001D2D83">
                <w:rPr>
                  <w:rFonts w:ascii="Arial Narrow" w:eastAsia="Times New Roman" w:hAnsi="Arial Narrow" w:cs="Times New Roman"/>
                  <w:sz w:val="20"/>
                  <w:szCs w:val="20"/>
                </w:rPr>
                <w:delText>es</w:delText>
              </w:r>
              <w:r w:rsidRPr="00CF162C" w:rsidDel="001D2D83">
                <w:rPr>
                  <w:rFonts w:ascii="Arial Narrow" w:eastAsia="Times New Roman" w:hAnsi="Arial Narrow" w:cs="Times New Roman"/>
                  <w:sz w:val="20"/>
                  <w:szCs w:val="20"/>
                </w:rPr>
                <w:delText xml:space="preserve"> </w:delText>
              </w:r>
              <w:r w:rsidDel="001D2D83">
                <w:rPr>
                  <w:rFonts w:ascii="Arial Narrow" w:eastAsia="Times New Roman" w:hAnsi="Arial Narrow" w:cs="Times New Roman"/>
                  <w:sz w:val="20"/>
                  <w:szCs w:val="20"/>
                </w:rPr>
                <w:delText>trees in the</w:delText>
              </w:r>
              <w:r w:rsidRPr="00CF162C" w:rsidDel="001D2D83">
                <w:rPr>
                  <w:rFonts w:ascii="Arial Narrow" w:eastAsia="Times New Roman" w:hAnsi="Arial Narrow" w:cs="Times New Roman"/>
                  <w:sz w:val="20"/>
                  <w:szCs w:val="20"/>
                </w:rPr>
                <w:delText xml:space="preserve"> riparian </w:delText>
              </w:r>
              <w:r w:rsidDel="001D2D83">
                <w:rPr>
                  <w:rFonts w:ascii="Arial Narrow" w:eastAsia="Times New Roman" w:hAnsi="Arial Narrow" w:cs="Times New Roman"/>
                  <w:sz w:val="20"/>
                  <w:szCs w:val="20"/>
                </w:rPr>
                <w:delText xml:space="preserve">zone, but not to width of 35 feet. </w:delText>
              </w:r>
            </w:del>
            <w:ins w:id="180" w:author="Claggett, Sally -FS" w:date="2016-09-06T18:09:00Z">
              <w:r w:rsidR="002046CA">
                <w:rPr>
                  <w:rFonts w:ascii="Arial Narrow" w:eastAsia="Times New Roman" w:hAnsi="Arial Narrow" w:cs="Times New Roman"/>
                  <w:sz w:val="20"/>
                  <w:szCs w:val="20"/>
                </w:rPr>
                <w:t>Facilitates</w:t>
              </w:r>
            </w:ins>
            <w:ins w:id="181" w:author="Claggett, Sally -FS" w:date="2016-09-06T17:55:00Z">
              <w:r w:rsidR="00377AF6">
                <w:rPr>
                  <w:rFonts w:ascii="Arial Narrow" w:eastAsia="Times New Roman" w:hAnsi="Arial Narrow" w:cs="Times New Roman"/>
                  <w:sz w:val="20"/>
                  <w:szCs w:val="20"/>
                </w:rPr>
                <w:t xml:space="preserve"> </w:t>
              </w:r>
            </w:ins>
            <w:ins w:id="182" w:author="Claggett, Sally -FS" w:date="2016-09-06T17:56:00Z">
              <w:r w:rsidR="00377AF6" w:rsidRPr="00CF162C">
                <w:rPr>
                  <w:rFonts w:ascii="Arial Narrow" w:eastAsia="Times New Roman" w:hAnsi="Arial Narrow" w:cs="Times New Roman"/>
                  <w:sz w:val="20"/>
                  <w:szCs w:val="20"/>
                </w:rPr>
                <w:t xml:space="preserve">the </w:t>
              </w:r>
              <w:r w:rsidR="00377AF6">
                <w:rPr>
                  <w:rFonts w:ascii="Arial Narrow" w:eastAsia="Times New Roman" w:hAnsi="Arial Narrow" w:cs="Times New Roman"/>
                  <w:sz w:val="20"/>
                  <w:szCs w:val="20"/>
                </w:rPr>
                <w:t>practice, protection,</w:t>
              </w:r>
              <w:r w:rsidR="00377AF6" w:rsidRPr="00CF162C">
                <w:rPr>
                  <w:rFonts w:ascii="Arial Narrow" w:eastAsia="Times New Roman" w:hAnsi="Arial Narrow" w:cs="Times New Roman"/>
                  <w:sz w:val="20"/>
                  <w:szCs w:val="20"/>
                </w:rPr>
                <w:t xml:space="preserve"> </w:t>
              </w:r>
              <w:r w:rsidR="00377AF6">
                <w:rPr>
                  <w:rFonts w:ascii="Arial Narrow" w:eastAsia="Times New Roman" w:hAnsi="Arial Narrow" w:cs="Times New Roman"/>
                  <w:sz w:val="20"/>
                  <w:szCs w:val="20"/>
                </w:rPr>
                <w:t>and/</w:t>
              </w:r>
              <w:r w:rsidR="00377AF6" w:rsidRPr="00CF162C">
                <w:rPr>
                  <w:rFonts w:ascii="Arial Narrow" w:eastAsia="Times New Roman" w:hAnsi="Arial Narrow" w:cs="Times New Roman"/>
                  <w:sz w:val="20"/>
                  <w:szCs w:val="20"/>
                </w:rPr>
                <w:t>or maintenance of</w:t>
              </w:r>
              <w:r w:rsidR="00377AF6">
                <w:rPr>
                  <w:rFonts w:ascii="Arial Narrow" w:eastAsia="Times New Roman" w:hAnsi="Arial Narrow" w:cs="Times New Roman"/>
                  <w:sz w:val="20"/>
                  <w:szCs w:val="20"/>
                </w:rPr>
                <w:t xml:space="preserve"> </w:t>
              </w:r>
              <w:r w:rsidR="002046CA">
                <w:rPr>
                  <w:rFonts w:ascii="Arial Narrow" w:eastAsia="Times New Roman" w:hAnsi="Arial Narrow" w:cs="Times New Roman"/>
                  <w:sz w:val="20"/>
                  <w:szCs w:val="20"/>
                </w:rPr>
                <w:t>riparian forest buffers</w:t>
              </w:r>
              <w:r w:rsidR="00377AF6">
                <w:rPr>
                  <w:rFonts w:ascii="Arial Narrow" w:eastAsia="Times New Roman" w:hAnsi="Arial Narrow" w:cs="Times New Roman"/>
                  <w:sz w:val="20"/>
                  <w:szCs w:val="20"/>
                </w:rPr>
                <w:t xml:space="preserve">.  </w:t>
              </w:r>
            </w:ins>
          </w:p>
        </w:tc>
      </w:tr>
      <w:tr w:rsidR="001D2D83" w:rsidRPr="00CF162C" w14:paraId="52811CC1" w14:textId="77777777" w:rsidTr="004C5701">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2629427E" w14:textId="77777777" w:rsidR="001D2D83" w:rsidRPr="00CF162C" w:rsidRDefault="001D2D83" w:rsidP="001D2D83">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2 Slight to Moderate Improvement</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17E8A14F" w14:textId="77777777" w:rsidR="001D2D83" w:rsidRPr="00CF162C" w:rsidRDefault="001D2D83" w:rsidP="001D2D83">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 xml:space="preserve">Somewhere between 1 and 3 </w:t>
            </w:r>
            <w:r w:rsidRPr="00CF162C">
              <w:rPr>
                <w:rFonts w:ascii="Arial Narrow" w:eastAsia="Times New Roman" w:hAnsi="Arial Narrow" w:cs="Times New Roman"/>
                <w:sz w:val="20"/>
                <w:szCs w:val="20"/>
              </w:rPr>
              <w:sym w:font="Wingdings" w:char="F0E0"/>
            </w:r>
            <w:r w:rsidRPr="00CF162C">
              <w:rPr>
                <w:rFonts w:ascii="Arial Narrow" w:eastAsia="Times New Roman" w:hAnsi="Arial Narrow" w:cs="Times New Roman"/>
                <w:sz w:val="20"/>
                <w:szCs w:val="20"/>
              </w:rPr>
              <w:t xml:space="preserve"> BPJ</w:t>
            </w:r>
          </w:p>
        </w:tc>
      </w:tr>
      <w:tr w:rsidR="001D2D83" w:rsidRPr="00CF162C" w14:paraId="7C3EC1DF" w14:textId="77777777" w:rsidTr="004C5701">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3E38F5C6" w14:textId="77777777" w:rsidR="001D2D83" w:rsidRPr="00CF162C" w:rsidRDefault="001D2D83" w:rsidP="001D2D83">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1 Slight Improvement</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2A3988B8" w14:textId="1545B5C6" w:rsidR="001D2D83" w:rsidRPr="00CF162C" w:rsidRDefault="001D2D83">
            <w:pPr>
              <w:rPr>
                <w:rFonts w:ascii="Arial Narrow" w:eastAsia="Times New Roman" w:hAnsi="Arial Narrow" w:cs="Times New Roman"/>
                <w:sz w:val="20"/>
                <w:szCs w:val="20"/>
              </w:rPr>
            </w:pPr>
            <w:del w:id="183" w:author="Claggett, Sally -FS" w:date="2016-09-06T15:19:00Z">
              <w:r w:rsidRPr="00CF162C" w:rsidDel="001D2D83">
                <w:rPr>
                  <w:rFonts w:ascii="Arial Narrow" w:eastAsia="Times New Roman" w:hAnsi="Arial Narrow" w:cs="Times New Roman"/>
                  <w:sz w:val="20"/>
                  <w:szCs w:val="20"/>
                </w:rPr>
                <w:delText>Practice improves the survival or maintenance of</w:delText>
              </w:r>
              <w:r w:rsidDel="001D2D83">
                <w:rPr>
                  <w:rFonts w:ascii="Arial Narrow" w:eastAsia="Times New Roman" w:hAnsi="Arial Narrow" w:cs="Times New Roman"/>
                  <w:sz w:val="20"/>
                  <w:szCs w:val="20"/>
                </w:rPr>
                <w:delText xml:space="preserve"> existing</w:delText>
              </w:r>
              <w:r w:rsidRPr="00CF162C" w:rsidDel="001D2D83">
                <w:rPr>
                  <w:rFonts w:ascii="Arial Narrow" w:eastAsia="Times New Roman" w:hAnsi="Arial Narrow" w:cs="Times New Roman"/>
                  <w:sz w:val="20"/>
                  <w:szCs w:val="20"/>
                </w:rPr>
                <w:delText xml:space="preserve"> buffer plantings</w:delText>
              </w:r>
              <w:r w:rsidDel="001D2D83">
                <w:rPr>
                  <w:rFonts w:ascii="Arial Narrow" w:eastAsia="Times New Roman" w:hAnsi="Arial Narrow" w:cs="Times New Roman"/>
                  <w:sz w:val="20"/>
                  <w:szCs w:val="20"/>
                </w:rPr>
                <w:delText xml:space="preserve"> </w:delText>
              </w:r>
              <w:r w:rsidRPr="00CF162C" w:rsidDel="001D2D83">
                <w:rPr>
                  <w:rFonts w:ascii="Arial Narrow" w:eastAsia="Times New Roman" w:hAnsi="Arial Narrow" w:cs="Times New Roman"/>
                  <w:sz w:val="20"/>
                  <w:szCs w:val="20"/>
                </w:rPr>
                <w:delText>or contributes to the permanence of riparian forest buffers.</w:delText>
              </w:r>
            </w:del>
            <w:ins w:id="184" w:author="Claggett, Sally -FS" w:date="2016-09-06T17:55:00Z">
              <w:r w:rsidR="00377AF6">
                <w:rPr>
                  <w:rFonts w:ascii="Arial Narrow" w:eastAsia="Times New Roman" w:hAnsi="Arial Narrow" w:cs="Times New Roman"/>
                  <w:sz w:val="20"/>
                  <w:szCs w:val="20"/>
                </w:rPr>
                <w:t>Potential</w:t>
              </w:r>
            </w:ins>
            <w:ins w:id="185" w:author="Claggett, Sally -FS" w:date="2016-09-06T15:19:00Z">
              <w:r>
                <w:rPr>
                  <w:rFonts w:ascii="Arial Narrow" w:eastAsia="Times New Roman" w:hAnsi="Arial Narrow" w:cs="Times New Roman"/>
                  <w:sz w:val="20"/>
                  <w:szCs w:val="20"/>
                </w:rPr>
                <w:t xml:space="preserve"> to </w:t>
              </w:r>
            </w:ins>
            <w:ins w:id="186" w:author="Claggett, Sally -FS" w:date="2016-09-06T18:10:00Z">
              <w:r w:rsidR="002046CA">
                <w:rPr>
                  <w:rFonts w:ascii="Arial Narrow" w:eastAsia="Times New Roman" w:hAnsi="Arial Narrow" w:cs="Times New Roman"/>
                  <w:sz w:val="20"/>
                  <w:szCs w:val="20"/>
                </w:rPr>
                <w:t>directly</w:t>
              </w:r>
            </w:ins>
            <w:ins w:id="187" w:author="Claggett, Sally -FS" w:date="2016-09-06T18:06:00Z">
              <w:r w:rsidR="002046CA">
                <w:rPr>
                  <w:rFonts w:ascii="Arial Narrow" w:eastAsia="Times New Roman" w:hAnsi="Arial Narrow" w:cs="Times New Roman"/>
                  <w:sz w:val="20"/>
                  <w:szCs w:val="20"/>
                </w:rPr>
                <w:t xml:space="preserve"> </w:t>
              </w:r>
            </w:ins>
            <w:ins w:id="188" w:author="Claggett, Sally -FS" w:date="2016-09-06T18:10:00Z">
              <w:r w:rsidR="002046CA">
                <w:rPr>
                  <w:rFonts w:ascii="Arial Narrow" w:eastAsia="Times New Roman" w:hAnsi="Arial Narrow" w:cs="Times New Roman"/>
                  <w:sz w:val="20"/>
                  <w:szCs w:val="20"/>
                </w:rPr>
                <w:t>improve</w:t>
              </w:r>
            </w:ins>
            <w:ins w:id="189" w:author="Claggett, Sally -FS" w:date="2016-09-06T18:06:00Z">
              <w:r w:rsidR="002046CA">
                <w:rPr>
                  <w:rFonts w:ascii="Arial Narrow" w:eastAsia="Times New Roman" w:hAnsi="Arial Narrow" w:cs="Times New Roman"/>
                  <w:sz w:val="20"/>
                  <w:szCs w:val="20"/>
                </w:rPr>
                <w:t xml:space="preserve"> the </w:t>
              </w:r>
            </w:ins>
            <w:ins w:id="190" w:author="Claggett, Sally -FS" w:date="2016-09-06T15:19:00Z">
              <w:r w:rsidR="002046CA">
                <w:rPr>
                  <w:rFonts w:ascii="Arial Narrow" w:eastAsia="Times New Roman" w:hAnsi="Arial Narrow" w:cs="Times New Roman"/>
                  <w:sz w:val="20"/>
                  <w:szCs w:val="20"/>
                </w:rPr>
                <w:t>restoration, main</w:t>
              </w:r>
            </w:ins>
            <w:ins w:id="191" w:author="Claggett, Sally -FS" w:date="2016-09-06T18:06:00Z">
              <w:r w:rsidR="002046CA">
                <w:rPr>
                  <w:rFonts w:ascii="Arial Narrow" w:eastAsia="Times New Roman" w:hAnsi="Arial Narrow" w:cs="Times New Roman"/>
                  <w:sz w:val="20"/>
                  <w:szCs w:val="20"/>
                </w:rPr>
                <w:t>tenance</w:t>
              </w:r>
            </w:ins>
            <w:ins w:id="192" w:author="Claggett, Sally -FS" w:date="2016-09-06T18:09:00Z">
              <w:r w:rsidR="002046CA">
                <w:rPr>
                  <w:rFonts w:ascii="Arial Narrow" w:eastAsia="Times New Roman" w:hAnsi="Arial Narrow" w:cs="Times New Roman"/>
                  <w:sz w:val="20"/>
                  <w:szCs w:val="20"/>
                </w:rPr>
                <w:t>,</w:t>
              </w:r>
            </w:ins>
            <w:ins w:id="193" w:author="Claggett, Sally -FS" w:date="2016-09-06T15:19:00Z">
              <w:r>
                <w:rPr>
                  <w:rFonts w:ascii="Arial Narrow" w:eastAsia="Times New Roman" w:hAnsi="Arial Narrow" w:cs="Times New Roman"/>
                  <w:sz w:val="20"/>
                  <w:szCs w:val="20"/>
                </w:rPr>
                <w:t xml:space="preserve"> or conserv</w:t>
              </w:r>
            </w:ins>
            <w:ins w:id="194" w:author="Claggett, Sally -FS" w:date="2016-09-06T18:06:00Z">
              <w:r w:rsidR="002046CA">
                <w:rPr>
                  <w:rFonts w:ascii="Arial Narrow" w:eastAsia="Times New Roman" w:hAnsi="Arial Narrow" w:cs="Times New Roman"/>
                  <w:sz w:val="20"/>
                  <w:szCs w:val="20"/>
                </w:rPr>
                <w:t>ation of</w:t>
              </w:r>
            </w:ins>
            <w:ins w:id="195" w:author="Claggett, Sally -FS" w:date="2016-09-06T15:19:00Z">
              <w:r>
                <w:rPr>
                  <w:rFonts w:ascii="Arial Narrow" w:eastAsia="Times New Roman" w:hAnsi="Arial Narrow" w:cs="Times New Roman"/>
                  <w:sz w:val="20"/>
                  <w:szCs w:val="20"/>
                </w:rPr>
                <w:t xml:space="preserve"> </w:t>
              </w:r>
            </w:ins>
            <w:ins w:id="196" w:author="Claggett, Sally -FS" w:date="2016-09-06T17:55:00Z">
              <w:r w:rsidR="00377AF6">
                <w:rPr>
                  <w:rFonts w:ascii="Arial Narrow" w:eastAsia="Times New Roman" w:hAnsi="Arial Narrow" w:cs="Times New Roman"/>
                  <w:sz w:val="20"/>
                  <w:szCs w:val="20"/>
                </w:rPr>
                <w:t xml:space="preserve">riparian forest </w:t>
              </w:r>
            </w:ins>
            <w:ins w:id="197" w:author="Claggett, Sally -FS" w:date="2016-09-06T15:19:00Z">
              <w:r>
                <w:rPr>
                  <w:rFonts w:ascii="Arial Narrow" w:eastAsia="Times New Roman" w:hAnsi="Arial Narrow" w:cs="Times New Roman"/>
                  <w:sz w:val="20"/>
                  <w:szCs w:val="20"/>
                </w:rPr>
                <w:t>buffer</w:t>
              </w:r>
            </w:ins>
            <w:ins w:id="198" w:author="Claggett, Sally -FS" w:date="2016-09-06T17:55:00Z">
              <w:r w:rsidR="00377AF6">
                <w:rPr>
                  <w:rFonts w:ascii="Arial Narrow" w:eastAsia="Times New Roman" w:hAnsi="Arial Narrow" w:cs="Times New Roman"/>
                  <w:sz w:val="20"/>
                  <w:szCs w:val="20"/>
                </w:rPr>
                <w:t>s</w:t>
              </w:r>
              <w:r w:rsidR="002046CA">
                <w:rPr>
                  <w:rFonts w:ascii="Arial Narrow" w:eastAsia="Times New Roman" w:hAnsi="Arial Narrow" w:cs="Times New Roman"/>
                  <w:sz w:val="20"/>
                  <w:szCs w:val="20"/>
                </w:rPr>
                <w:t xml:space="preserve">, </w:t>
              </w:r>
            </w:ins>
            <w:ins w:id="199" w:author="Claggett, Sally -FS" w:date="2016-09-06T18:06:00Z">
              <w:r w:rsidR="002046CA">
                <w:rPr>
                  <w:rFonts w:ascii="Arial Narrow" w:eastAsia="Times New Roman" w:hAnsi="Arial Narrow" w:cs="Times New Roman"/>
                  <w:sz w:val="20"/>
                  <w:szCs w:val="20"/>
                </w:rPr>
                <w:t xml:space="preserve">or </w:t>
              </w:r>
            </w:ins>
            <w:ins w:id="200" w:author="Claggett, Sally -FS" w:date="2016-09-06T17:55:00Z">
              <w:r w:rsidR="002046CA">
                <w:rPr>
                  <w:rFonts w:ascii="Arial Narrow" w:eastAsia="Times New Roman" w:hAnsi="Arial Narrow" w:cs="Times New Roman"/>
                  <w:sz w:val="20"/>
                  <w:szCs w:val="20"/>
                </w:rPr>
                <w:t>their functionality.</w:t>
              </w:r>
            </w:ins>
          </w:p>
        </w:tc>
      </w:tr>
      <w:tr w:rsidR="001D2D83" w:rsidRPr="00CF162C" w14:paraId="1DFD57FF" w14:textId="77777777" w:rsidTr="004C5701">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0EA08FB6" w14:textId="77777777" w:rsidR="001D2D83" w:rsidRPr="00CF162C" w:rsidRDefault="001D2D83" w:rsidP="001D2D83">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0 No Effect</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40B5EACC" w14:textId="77777777" w:rsidR="001D2D83" w:rsidRPr="00CF162C" w:rsidRDefault="001D2D83" w:rsidP="001D2D83">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Practice has no impact on riparian forest buffers.</w:t>
            </w:r>
          </w:p>
        </w:tc>
      </w:tr>
      <w:tr w:rsidR="001D2D83" w:rsidRPr="00CF162C" w14:paraId="26F76DF0" w14:textId="77777777" w:rsidTr="004C5701">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1B259AD8" w14:textId="77777777" w:rsidR="001D2D83" w:rsidRPr="00CF162C" w:rsidRDefault="001D2D83" w:rsidP="001D2D83">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-1 Slight Worsening</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0CB215B5" w14:textId="7A195A63" w:rsidR="001D2D83" w:rsidRPr="00CF162C" w:rsidRDefault="002046CA">
            <w:pPr>
              <w:rPr>
                <w:rFonts w:ascii="Arial Narrow" w:eastAsia="Times New Roman" w:hAnsi="Arial Narrow" w:cs="Times New Roman"/>
                <w:sz w:val="20"/>
                <w:szCs w:val="20"/>
              </w:rPr>
            </w:pPr>
            <w:ins w:id="201" w:author="Claggett, Sally -FS" w:date="2016-09-06T18:07:00Z">
              <w:r>
                <w:rPr>
                  <w:rFonts w:ascii="Arial Narrow" w:eastAsia="Times New Roman" w:hAnsi="Arial Narrow" w:cs="Times New Roman"/>
                  <w:sz w:val="20"/>
                  <w:szCs w:val="20"/>
                </w:rPr>
                <w:t>Potential</w:t>
              </w:r>
            </w:ins>
            <w:ins w:id="202" w:author="Claggett, Sally -FS" w:date="2016-09-06T18:05:00Z">
              <w:r>
                <w:rPr>
                  <w:rFonts w:ascii="Arial Narrow" w:eastAsia="Times New Roman" w:hAnsi="Arial Narrow" w:cs="Times New Roman"/>
                  <w:sz w:val="20"/>
                  <w:szCs w:val="20"/>
                </w:rPr>
                <w:t xml:space="preserve"> to</w:t>
              </w:r>
            </w:ins>
            <w:ins w:id="203" w:author="Claggett, Sally -FS" w:date="2016-09-06T17:56:00Z">
              <w:r w:rsidR="00377AF6">
                <w:rPr>
                  <w:rFonts w:ascii="Arial Narrow" w:eastAsia="Times New Roman" w:hAnsi="Arial Narrow" w:cs="Times New Roman"/>
                  <w:sz w:val="20"/>
                  <w:szCs w:val="20"/>
                </w:rPr>
                <w:t xml:space="preserve"> </w:t>
              </w:r>
            </w:ins>
            <w:ins w:id="204" w:author="Claggett, Sally -FS" w:date="2016-09-06T18:10:00Z">
              <w:r>
                <w:rPr>
                  <w:rFonts w:ascii="Arial Narrow" w:eastAsia="Times New Roman" w:hAnsi="Arial Narrow" w:cs="Times New Roman"/>
                  <w:sz w:val="20"/>
                  <w:szCs w:val="20"/>
                </w:rPr>
                <w:t>directly</w:t>
              </w:r>
            </w:ins>
            <w:ins w:id="205" w:author="Claggett, Sally -FS" w:date="2016-09-06T17:56:00Z">
              <w:r w:rsidR="00377AF6">
                <w:rPr>
                  <w:rFonts w:ascii="Arial Narrow" w:eastAsia="Times New Roman" w:hAnsi="Arial Narrow" w:cs="Times New Roman"/>
                  <w:sz w:val="20"/>
                  <w:szCs w:val="20"/>
                </w:rPr>
                <w:t xml:space="preserve"> </w:t>
              </w:r>
            </w:ins>
            <w:ins w:id="206" w:author="Claggett, Sally -FS" w:date="2016-09-06T18:06:00Z">
              <w:r>
                <w:rPr>
                  <w:rFonts w:ascii="Arial Narrow" w:eastAsia="Times New Roman" w:hAnsi="Arial Narrow" w:cs="Times New Roman"/>
                  <w:sz w:val="20"/>
                  <w:szCs w:val="20"/>
                </w:rPr>
                <w:t>impact</w:t>
              </w:r>
            </w:ins>
            <w:ins w:id="207" w:author="Claggett, Sally -FS" w:date="2016-09-06T17:56:00Z">
              <w:r w:rsidR="00377AF6">
                <w:rPr>
                  <w:rFonts w:ascii="Arial Narrow" w:eastAsia="Times New Roman" w:hAnsi="Arial Narrow" w:cs="Times New Roman"/>
                  <w:sz w:val="20"/>
                  <w:szCs w:val="20"/>
                </w:rPr>
                <w:t xml:space="preserve"> </w:t>
              </w:r>
            </w:ins>
            <w:ins w:id="208" w:author="Claggett, Sally -FS" w:date="2016-09-06T18:07:00Z">
              <w:r>
                <w:rPr>
                  <w:rFonts w:ascii="Arial Narrow" w:eastAsia="Times New Roman" w:hAnsi="Arial Narrow" w:cs="Times New Roman"/>
                  <w:sz w:val="20"/>
                  <w:szCs w:val="20"/>
                </w:rPr>
                <w:t>the restoration, maintenance, or conservation of riparian forest buffers, or their functionality.</w:t>
              </w:r>
            </w:ins>
            <w:del w:id="209" w:author="Claggett, Sally -FS" w:date="2016-09-06T17:56:00Z">
              <w:r w:rsidR="001D2D83" w:rsidRPr="00CF162C" w:rsidDel="00377AF6">
                <w:rPr>
                  <w:rFonts w:ascii="Arial Narrow" w:eastAsia="Times New Roman" w:hAnsi="Arial Narrow" w:cs="Times New Roman"/>
                  <w:sz w:val="20"/>
                  <w:szCs w:val="20"/>
                </w:rPr>
                <w:delText xml:space="preserve">Practice worsens the survival or maintenance of </w:delText>
              </w:r>
              <w:r w:rsidR="001D2D83" w:rsidDel="00377AF6">
                <w:rPr>
                  <w:rFonts w:ascii="Arial Narrow" w:eastAsia="Times New Roman" w:hAnsi="Arial Narrow" w:cs="Times New Roman"/>
                  <w:sz w:val="20"/>
                  <w:szCs w:val="20"/>
                </w:rPr>
                <w:delText xml:space="preserve">existing </w:delText>
              </w:r>
              <w:r w:rsidR="001D2D83" w:rsidRPr="00CF162C" w:rsidDel="00377AF6">
                <w:rPr>
                  <w:rFonts w:ascii="Arial Narrow" w:eastAsia="Times New Roman" w:hAnsi="Arial Narrow" w:cs="Times New Roman"/>
                  <w:sz w:val="20"/>
                  <w:szCs w:val="20"/>
                </w:rPr>
                <w:delText>buffer plantings or contributes to the transience of riparian forest buffers.</w:delText>
              </w:r>
            </w:del>
          </w:p>
        </w:tc>
      </w:tr>
      <w:tr w:rsidR="001D2D83" w:rsidRPr="00CF162C" w14:paraId="676747CB" w14:textId="77777777" w:rsidTr="004C5701">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7D4157F7" w14:textId="77777777" w:rsidR="001D2D83" w:rsidRPr="00CF162C" w:rsidRDefault="001D2D83" w:rsidP="001D2D83">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- 2 Slight to Moderate Worsening</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4ED89F62" w14:textId="77777777" w:rsidR="001D2D83" w:rsidRPr="00CF162C" w:rsidRDefault="001D2D83" w:rsidP="001D2D83">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 xml:space="preserve">Somewhere between -1 and -3 </w:t>
            </w:r>
            <w:r w:rsidRPr="00CF162C">
              <w:rPr>
                <w:rFonts w:ascii="Arial Narrow" w:eastAsia="Times New Roman" w:hAnsi="Arial Narrow" w:cs="Times New Roman"/>
                <w:sz w:val="20"/>
                <w:szCs w:val="20"/>
              </w:rPr>
              <w:sym w:font="Wingdings" w:char="F0E0"/>
            </w:r>
            <w:r w:rsidRPr="00CF162C">
              <w:rPr>
                <w:rFonts w:ascii="Arial Narrow" w:eastAsia="Times New Roman" w:hAnsi="Arial Narrow" w:cs="Times New Roman"/>
                <w:sz w:val="20"/>
                <w:szCs w:val="20"/>
              </w:rPr>
              <w:t xml:space="preserve"> BPJ</w:t>
            </w:r>
          </w:p>
        </w:tc>
      </w:tr>
      <w:tr w:rsidR="001D2D83" w:rsidRPr="00CF162C" w14:paraId="0F91953E" w14:textId="77777777" w:rsidTr="004C5701">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003A24BF" w14:textId="77777777" w:rsidR="001D2D83" w:rsidRPr="00CF162C" w:rsidRDefault="001D2D83" w:rsidP="001D2D83">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- 3 Moderate Worsening</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77CD07A4" w14:textId="407BC216" w:rsidR="002046CA" w:rsidRDefault="00377AF6" w:rsidP="00377AF6">
            <w:pPr>
              <w:rPr>
                <w:ins w:id="210" w:author="Claggett, Sally -FS" w:date="2016-09-06T18:05:00Z"/>
                <w:rFonts w:ascii="Arial Narrow" w:eastAsia="Times New Roman" w:hAnsi="Arial Narrow" w:cs="Times New Roman"/>
                <w:sz w:val="20"/>
                <w:szCs w:val="20"/>
              </w:rPr>
            </w:pPr>
            <w:ins w:id="211" w:author="Claggett, Sally -FS" w:date="2016-09-06T17:57:00Z">
              <w:r>
                <w:rPr>
                  <w:rFonts w:ascii="Arial Narrow" w:eastAsia="Times New Roman" w:hAnsi="Arial Narrow" w:cs="Times New Roman"/>
                  <w:sz w:val="20"/>
                  <w:szCs w:val="20"/>
                </w:rPr>
                <w:t xml:space="preserve">Indirectly </w:t>
              </w:r>
            </w:ins>
            <w:ins w:id="212" w:author="Claggett, Sally -FS" w:date="2016-09-06T18:08:00Z">
              <w:r w:rsidR="002046CA">
                <w:rPr>
                  <w:rFonts w:ascii="Arial Narrow" w:eastAsia="Times New Roman" w:hAnsi="Arial Narrow" w:cs="Times New Roman"/>
                  <w:sz w:val="20"/>
                  <w:szCs w:val="20"/>
                </w:rPr>
                <w:t>impacts</w:t>
              </w:r>
            </w:ins>
            <w:ins w:id="213" w:author="Claggett, Sally -FS" w:date="2016-09-06T17:57:00Z">
              <w:r>
                <w:rPr>
                  <w:rFonts w:ascii="Arial Narrow" w:eastAsia="Times New Roman" w:hAnsi="Arial Narrow" w:cs="Times New Roman"/>
                  <w:sz w:val="20"/>
                  <w:szCs w:val="20"/>
                </w:rPr>
                <w:t xml:space="preserve"> </w:t>
              </w:r>
            </w:ins>
            <w:ins w:id="214" w:author="Claggett, Sally -FS" w:date="2016-09-06T18:08:00Z">
              <w:r w:rsidR="002046CA">
                <w:rPr>
                  <w:rFonts w:ascii="Arial Narrow" w:eastAsia="Times New Roman" w:hAnsi="Arial Narrow" w:cs="Times New Roman"/>
                  <w:sz w:val="20"/>
                  <w:szCs w:val="20"/>
                </w:rPr>
                <w:t>the restoration, maintenance, or conservation of riparian forest buffers, or their functionality.</w:t>
              </w:r>
            </w:ins>
          </w:p>
          <w:p w14:paraId="51A05960" w14:textId="0FAB2561" w:rsidR="001D2D83" w:rsidRPr="00CF162C" w:rsidRDefault="00377AF6" w:rsidP="00377AF6">
            <w:pPr>
              <w:rPr>
                <w:rFonts w:ascii="Arial Narrow" w:eastAsia="Times New Roman" w:hAnsi="Arial Narrow" w:cs="Times New Roman"/>
                <w:sz w:val="20"/>
                <w:szCs w:val="20"/>
              </w:rPr>
            </w:pPr>
            <w:ins w:id="215" w:author="Claggett, Sally -FS" w:date="2016-09-06T17:58:00Z">
              <w:r>
                <w:rPr>
                  <w:rFonts w:ascii="Arial Narrow" w:eastAsia="Times New Roman" w:hAnsi="Arial Narrow" w:cs="Times New Roman"/>
                  <w:sz w:val="20"/>
                  <w:szCs w:val="20"/>
                </w:rPr>
                <w:t>.</w:t>
              </w:r>
            </w:ins>
            <w:ins w:id="216" w:author="Claggett, Sally -FS" w:date="2016-09-06T17:57:00Z">
              <w:r>
                <w:rPr>
                  <w:rFonts w:ascii="Arial Narrow" w:eastAsia="Times New Roman" w:hAnsi="Arial Narrow" w:cs="Times New Roman"/>
                  <w:sz w:val="20"/>
                  <w:szCs w:val="20"/>
                </w:rPr>
                <w:t xml:space="preserve">  </w:t>
              </w:r>
            </w:ins>
            <w:del w:id="217" w:author="Claggett, Sally -FS" w:date="2016-09-06T17:57:00Z">
              <w:r w:rsidR="001D2D83" w:rsidRPr="00CF162C" w:rsidDel="00377AF6">
                <w:rPr>
                  <w:rFonts w:ascii="Arial Narrow" w:eastAsia="Times New Roman" w:hAnsi="Arial Narrow" w:cs="Times New Roman"/>
                  <w:sz w:val="20"/>
                  <w:szCs w:val="20"/>
                </w:rPr>
                <w:delText xml:space="preserve">Practice </w:delText>
              </w:r>
              <w:r w:rsidR="001D2D83" w:rsidDel="00377AF6">
                <w:rPr>
                  <w:rFonts w:ascii="Arial Narrow" w:eastAsia="Times New Roman" w:hAnsi="Arial Narrow" w:cs="Times New Roman"/>
                  <w:sz w:val="20"/>
                  <w:szCs w:val="20"/>
                </w:rPr>
                <w:delText>removes trees in riparian buffer, but final width is &gt;35 feet.</w:delText>
              </w:r>
            </w:del>
          </w:p>
        </w:tc>
      </w:tr>
      <w:tr w:rsidR="001D2D83" w:rsidRPr="00CF162C" w14:paraId="5B8330B6" w14:textId="77777777" w:rsidTr="004C5701">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5F171375" w14:textId="77777777" w:rsidR="001D2D83" w:rsidRPr="00CF162C" w:rsidRDefault="001D2D83" w:rsidP="001D2D83">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- 4 Moderate to Substantial Worsening</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13526897" w14:textId="77777777" w:rsidR="001D2D83" w:rsidRPr="00CF162C" w:rsidRDefault="001D2D83" w:rsidP="001D2D83">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 xml:space="preserve">Somewhere between -3 and -5 </w:t>
            </w:r>
            <w:r w:rsidRPr="00CF162C">
              <w:rPr>
                <w:rFonts w:ascii="Arial Narrow" w:eastAsia="Times New Roman" w:hAnsi="Arial Narrow" w:cs="Times New Roman"/>
                <w:sz w:val="20"/>
                <w:szCs w:val="20"/>
              </w:rPr>
              <w:sym w:font="Wingdings" w:char="F0E0"/>
            </w:r>
            <w:r w:rsidRPr="00CF162C">
              <w:rPr>
                <w:rFonts w:ascii="Arial Narrow" w:eastAsia="Times New Roman" w:hAnsi="Arial Narrow" w:cs="Times New Roman"/>
                <w:sz w:val="20"/>
                <w:szCs w:val="20"/>
              </w:rPr>
              <w:t xml:space="preserve"> BPJ</w:t>
            </w:r>
          </w:p>
        </w:tc>
      </w:tr>
      <w:tr w:rsidR="001D2D83" w:rsidRPr="00CF162C" w14:paraId="65036869" w14:textId="77777777" w:rsidTr="004C5701">
        <w:trPr>
          <w:trHeight w:val="255"/>
          <w:jc w:val="center"/>
        </w:trPr>
        <w:tc>
          <w:tcPr>
            <w:tcW w:w="3474" w:type="dxa"/>
            <w:tcBorders>
              <w:top w:val="inset" w:sz="6" w:space="0" w:color="auto"/>
              <w:left w:val="inset" w:sz="6" w:space="0" w:color="auto"/>
              <w:bottom w:val="inset" w:sz="6" w:space="0" w:color="auto"/>
              <w:right w:val="inset" w:sz="6" w:space="0" w:color="auto"/>
            </w:tcBorders>
            <w:shd w:val="clear" w:color="000000" w:fill="auto"/>
            <w:hideMark/>
          </w:tcPr>
          <w:p w14:paraId="52F09760" w14:textId="77777777" w:rsidR="001D2D83" w:rsidRPr="00CF162C" w:rsidRDefault="001D2D83" w:rsidP="001D2D83">
            <w:pPr>
              <w:rPr>
                <w:rFonts w:ascii="Arial Narrow" w:eastAsia="Times New Roman" w:hAnsi="Arial Narrow" w:cs="Times New Roman"/>
                <w:sz w:val="20"/>
                <w:szCs w:val="20"/>
              </w:rPr>
            </w:pPr>
            <w:r w:rsidRPr="00CF162C">
              <w:rPr>
                <w:rFonts w:ascii="Arial Narrow" w:eastAsia="Times New Roman" w:hAnsi="Arial Narrow" w:cs="Times New Roman"/>
                <w:sz w:val="20"/>
                <w:szCs w:val="20"/>
              </w:rPr>
              <w:t>- 5 Substantial Worsening</w:t>
            </w:r>
          </w:p>
        </w:tc>
        <w:tc>
          <w:tcPr>
            <w:tcW w:w="6354" w:type="dxa"/>
            <w:tcBorders>
              <w:top w:val="inset" w:sz="6" w:space="0" w:color="auto"/>
              <w:left w:val="inset" w:sz="6" w:space="0" w:color="auto"/>
              <w:bottom w:val="inset" w:sz="6" w:space="0" w:color="auto"/>
              <w:right w:val="inset" w:sz="6" w:space="0" w:color="auto"/>
            </w:tcBorders>
            <w:shd w:val="clear" w:color="000000" w:fill="auto"/>
          </w:tcPr>
          <w:p w14:paraId="5343F909" w14:textId="77777777" w:rsidR="002046CA" w:rsidRDefault="001D2D83" w:rsidP="002046CA">
            <w:pPr>
              <w:rPr>
                <w:ins w:id="218" w:author="Claggett, Sally -FS" w:date="2016-09-06T18:08:00Z"/>
                <w:rFonts w:ascii="Arial Narrow" w:eastAsia="Times New Roman" w:hAnsi="Arial Narrow" w:cs="Times New Roman"/>
                <w:sz w:val="20"/>
                <w:szCs w:val="20"/>
              </w:rPr>
            </w:pPr>
            <w:r w:rsidRPr="00CF162C">
              <w:rPr>
                <w:rFonts w:ascii="Arial Narrow" w:eastAsia="Times New Roman" w:hAnsi="Arial Narrow" w:cs="Times New Roman"/>
                <w:sz w:val="20"/>
                <w:szCs w:val="20"/>
              </w:rPr>
              <w:t xml:space="preserve">Practice directly </w:t>
            </w:r>
            <w:ins w:id="219" w:author="Claggett, Sally -FS" w:date="2016-09-06T18:08:00Z">
              <w:r w:rsidR="002046CA">
                <w:rPr>
                  <w:rFonts w:ascii="Arial Narrow" w:eastAsia="Times New Roman" w:hAnsi="Arial Narrow" w:cs="Times New Roman"/>
                  <w:sz w:val="20"/>
                  <w:szCs w:val="20"/>
                </w:rPr>
                <w:t>impacts the restoration, maintenance, or conservation of riparian forest buffers, or their functionality.</w:t>
              </w:r>
            </w:ins>
          </w:p>
          <w:p w14:paraId="72EC0EDF" w14:textId="34704CED" w:rsidR="001D2D83" w:rsidRPr="00CF162C" w:rsidRDefault="001D2D83" w:rsidP="001D2D83">
            <w:pPr>
              <w:rPr>
                <w:rFonts w:ascii="Arial Narrow" w:eastAsia="Times New Roman" w:hAnsi="Arial Narrow" w:cs="Times New Roman"/>
                <w:sz w:val="20"/>
                <w:szCs w:val="20"/>
              </w:rPr>
            </w:pPr>
            <w:del w:id="220" w:author="Claggett, Sally -FS" w:date="2016-09-06T18:08:00Z">
              <w:r w:rsidRPr="00CF162C" w:rsidDel="002046CA">
                <w:rPr>
                  <w:rFonts w:ascii="Arial Narrow" w:eastAsia="Times New Roman" w:hAnsi="Arial Narrow" w:cs="Times New Roman"/>
                  <w:sz w:val="20"/>
                  <w:szCs w:val="20"/>
                </w:rPr>
                <w:delText>removes riparian forest buffer</w:delText>
              </w:r>
              <w:r w:rsidDel="002046CA">
                <w:rPr>
                  <w:rFonts w:ascii="Arial Narrow" w:eastAsia="Times New Roman" w:hAnsi="Arial Narrow" w:cs="Times New Roman"/>
                  <w:sz w:val="20"/>
                  <w:szCs w:val="20"/>
                </w:rPr>
                <w:delText xml:space="preserve"> to width of &gt; 35 feet to &lt;35 feet</w:delText>
              </w:r>
              <w:r w:rsidRPr="00CF162C" w:rsidDel="002046CA">
                <w:rPr>
                  <w:rFonts w:ascii="Arial Narrow" w:eastAsia="Times New Roman" w:hAnsi="Arial Narrow" w:cs="Times New Roman"/>
                  <w:sz w:val="20"/>
                  <w:szCs w:val="20"/>
                </w:rPr>
                <w:delText>.</w:delText>
              </w:r>
            </w:del>
          </w:p>
        </w:tc>
      </w:tr>
    </w:tbl>
    <w:p w14:paraId="32F06EE7" w14:textId="77777777" w:rsidR="007D421B" w:rsidRDefault="007D421B"/>
    <w:sectPr w:rsidR="007D421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30F1E7" w14:textId="77777777" w:rsidR="0089633B" w:rsidRDefault="0089633B">
      <w:r>
        <w:separator/>
      </w:r>
    </w:p>
  </w:endnote>
  <w:endnote w:type="continuationSeparator" w:id="0">
    <w:p w14:paraId="5C46205A" w14:textId="77777777" w:rsidR="0089633B" w:rsidRDefault="00896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4AB09A" w14:textId="77777777" w:rsidR="00A124C5" w:rsidRDefault="00A124C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3308208"/>
      <w:docPartObj>
        <w:docPartGallery w:val="Page Numbers (Bottom of Page)"/>
        <w:docPartUnique/>
      </w:docPartObj>
    </w:sdtPr>
    <w:sdtEndPr>
      <w:rPr>
        <w:noProof/>
      </w:rPr>
    </w:sdtEndPr>
    <w:sdtContent>
      <w:p w14:paraId="427C1809" w14:textId="77777777" w:rsidR="00B91F59" w:rsidRDefault="008F1465">
        <w:pPr>
          <w:pStyle w:val="Footer"/>
          <w:jc w:val="center"/>
        </w:pPr>
        <w:r>
          <w:fldChar w:fldCharType="begin"/>
        </w:r>
        <w:r>
          <w:instrText xml:space="preserve"> PAGE   \* MERGEFORMAT </w:instrText>
        </w:r>
        <w:r>
          <w:fldChar w:fldCharType="separate"/>
        </w:r>
        <w:r w:rsidR="00587A3E">
          <w:rPr>
            <w:noProof/>
          </w:rPr>
          <w:t>1</w:t>
        </w:r>
        <w:r>
          <w:rPr>
            <w:noProof/>
          </w:rPr>
          <w:fldChar w:fldCharType="end"/>
        </w:r>
      </w:p>
    </w:sdtContent>
  </w:sdt>
  <w:p w14:paraId="2DB2F11B" w14:textId="77777777" w:rsidR="00B91F59" w:rsidRDefault="00587A3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57B9BA" w14:textId="77777777" w:rsidR="00A124C5" w:rsidRDefault="00A124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322CFB" w14:textId="77777777" w:rsidR="0089633B" w:rsidRDefault="0089633B">
      <w:r>
        <w:separator/>
      </w:r>
    </w:p>
  </w:footnote>
  <w:footnote w:type="continuationSeparator" w:id="0">
    <w:p w14:paraId="0B027780" w14:textId="77777777" w:rsidR="0089633B" w:rsidRDefault="008963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344C34" w14:textId="6412CBD7" w:rsidR="00A124C5" w:rsidRDefault="00587A3E">
    <w:pPr>
      <w:pStyle w:val="Header"/>
    </w:pPr>
    <w:ins w:id="221" w:author="Claggett, Sally -FS" w:date="2016-09-06T18:29:00Z">
      <w:r>
        <w:rPr>
          <w:noProof/>
        </w:rPr>
        <w:pict w14:anchorId="78976B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018277" o:spid="_x0000_s2050" type="#_x0000_t136" style="position:absolute;margin-left:0;margin-top:0;width:471.3pt;height:188.5pt;rotation:315;z-index:-25165516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ins>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39C8EB" w14:textId="3121742F" w:rsidR="00A124C5" w:rsidRDefault="00587A3E">
    <w:pPr>
      <w:pStyle w:val="Header"/>
    </w:pPr>
    <w:ins w:id="222" w:author="Claggett, Sally -FS" w:date="2016-09-06T18:29:00Z">
      <w:r>
        <w:rPr>
          <w:noProof/>
        </w:rPr>
        <w:pict w14:anchorId="59DA92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018278" o:spid="_x0000_s2051" type="#_x0000_t136" style="position:absolute;margin-left:0;margin-top:0;width:471.3pt;height:188.5pt;rotation:315;z-index:-25165312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ins>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86322" w14:textId="4E28B7D4" w:rsidR="00A124C5" w:rsidRDefault="00587A3E">
    <w:pPr>
      <w:pStyle w:val="Header"/>
    </w:pPr>
    <w:ins w:id="223" w:author="Claggett, Sally -FS" w:date="2016-09-06T18:29:00Z">
      <w:r>
        <w:rPr>
          <w:noProof/>
        </w:rPr>
        <w:pict w14:anchorId="528833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018276" o:spid="_x0000_s2049" type="#_x0000_t136" style="position:absolute;margin-left:0;margin-top:0;width:471.3pt;height:188.5pt;rotation:315;z-index:-25165721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020DB"/>
    <w:multiLevelType w:val="hybridMultilevel"/>
    <w:tmpl w:val="761C8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DB7B01"/>
    <w:multiLevelType w:val="hybridMultilevel"/>
    <w:tmpl w:val="412E0BAA"/>
    <w:lvl w:ilvl="0" w:tplc="0409000F">
      <w:start w:val="1"/>
      <w:numFmt w:val="decimal"/>
      <w:lvlText w:val="%1."/>
      <w:lvlJc w:val="left"/>
      <w:pPr>
        <w:ind w:left="720" w:hanging="360"/>
      </w:pPr>
      <w:rPr>
        <w:rFonts w:hint="default"/>
      </w:rPr>
    </w:lvl>
    <w:lvl w:ilvl="1" w:tplc="CF0EEE08">
      <w:start w:val="5"/>
      <w:numFmt w:val="bullet"/>
      <w:lvlText w:val="–"/>
      <w:lvlJc w:val="left"/>
      <w:pPr>
        <w:ind w:left="1440" w:hanging="360"/>
      </w:pPr>
      <w:rPr>
        <w:rFonts w:ascii="Times New Roman" w:eastAsiaTheme="minorHAns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80741C"/>
    <w:multiLevelType w:val="hybridMultilevel"/>
    <w:tmpl w:val="48BEED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5D68E3"/>
    <w:multiLevelType w:val="hybridMultilevel"/>
    <w:tmpl w:val="4F501E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1C7B90"/>
    <w:multiLevelType w:val="hybridMultilevel"/>
    <w:tmpl w:val="4DE0EF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253992"/>
    <w:multiLevelType w:val="hybridMultilevel"/>
    <w:tmpl w:val="8E54D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D342A2"/>
    <w:multiLevelType w:val="hybridMultilevel"/>
    <w:tmpl w:val="FEFEEA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DB66A0"/>
    <w:multiLevelType w:val="hybridMultilevel"/>
    <w:tmpl w:val="75AA73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0"/>
  </w:num>
  <w:num w:numId="5">
    <w:abstractNumId w:val="4"/>
  </w:num>
  <w:num w:numId="6">
    <w:abstractNumId w:val="6"/>
  </w:num>
  <w:num w:numId="7">
    <w:abstractNumId w:val="2"/>
  </w:num>
  <w:num w:numId="8">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laggett, Sally -FS">
    <w15:presenceInfo w15:providerId="AD" w15:userId="S-1-5-21-2443529608-3098792306-3041422421-2732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trackRevision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D5D"/>
    <w:rsid w:val="000A1316"/>
    <w:rsid w:val="000D1552"/>
    <w:rsid w:val="00107886"/>
    <w:rsid w:val="00135894"/>
    <w:rsid w:val="00177FEB"/>
    <w:rsid w:val="001A4EB6"/>
    <w:rsid w:val="001D2D83"/>
    <w:rsid w:val="002046CA"/>
    <w:rsid w:val="002451F9"/>
    <w:rsid w:val="002A3232"/>
    <w:rsid w:val="0030750D"/>
    <w:rsid w:val="00344FD1"/>
    <w:rsid w:val="00346CC9"/>
    <w:rsid w:val="00377AF6"/>
    <w:rsid w:val="003E30B4"/>
    <w:rsid w:val="00421A21"/>
    <w:rsid w:val="00473389"/>
    <w:rsid w:val="004F0771"/>
    <w:rsid w:val="004F3FD0"/>
    <w:rsid w:val="00506A5B"/>
    <w:rsid w:val="0051514F"/>
    <w:rsid w:val="005728C6"/>
    <w:rsid w:val="0058061C"/>
    <w:rsid w:val="00587A3E"/>
    <w:rsid w:val="006A23BA"/>
    <w:rsid w:val="006C4DAF"/>
    <w:rsid w:val="007A0D08"/>
    <w:rsid w:val="007B657C"/>
    <w:rsid w:val="007D2A37"/>
    <w:rsid w:val="007D421B"/>
    <w:rsid w:val="007F0F82"/>
    <w:rsid w:val="0086597A"/>
    <w:rsid w:val="0089633B"/>
    <w:rsid w:val="008F1465"/>
    <w:rsid w:val="009551EF"/>
    <w:rsid w:val="00A10CA7"/>
    <w:rsid w:val="00A124C5"/>
    <w:rsid w:val="00AE7C6A"/>
    <w:rsid w:val="00B24629"/>
    <w:rsid w:val="00CF162C"/>
    <w:rsid w:val="00D96D5D"/>
    <w:rsid w:val="00E45702"/>
    <w:rsid w:val="00EA11AC"/>
    <w:rsid w:val="00F74CDC"/>
    <w:rsid w:val="00FB69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FC1D215"/>
  <w15:docId w15:val="{2872272F-D750-43B7-8551-0FD772AA3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D5D"/>
  </w:style>
  <w:style w:type="paragraph" w:styleId="Heading1">
    <w:name w:val="heading 1"/>
    <w:basedOn w:val="Normal"/>
    <w:next w:val="Normal"/>
    <w:link w:val="Heading1Char"/>
    <w:uiPriority w:val="9"/>
    <w:qFormat/>
    <w:rsid w:val="00CF162C"/>
    <w:pPr>
      <w:spacing w:before="480"/>
      <w:contextualSpacing/>
      <w:outlineLvl w:val="0"/>
    </w:pPr>
    <w:rPr>
      <w:rFonts w:ascii="Calibri Light" w:eastAsiaTheme="majorEastAsia" w:hAnsi="Calibri Light" w:cstheme="majorBidi"/>
      <w:b/>
      <w:bCs/>
      <w:color w:val="0070C0"/>
      <w:sz w:val="28"/>
      <w:szCs w:val="28"/>
    </w:rPr>
  </w:style>
  <w:style w:type="paragraph" w:styleId="Heading2">
    <w:name w:val="heading 2"/>
    <w:basedOn w:val="Normal"/>
    <w:next w:val="Normal"/>
    <w:link w:val="Heading2Char"/>
    <w:uiPriority w:val="9"/>
    <w:unhideWhenUsed/>
    <w:qFormat/>
    <w:rsid w:val="00CF162C"/>
    <w:pPr>
      <w:spacing w:before="200"/>
      <w:outlineLvl w:val="1"/>
    </w:pPr>
    <w:rPr>
      <w:rFonts w:ascii="Calibri Light" w:eastAsiaTheme="majorEastAsia" w:hAnsi="Calibri Light" w:cstheme="majorBidi"/>
      <w:bCs/>
      <w:color w:val="4F81BD" w:themeColor="accent1"/>
      <w:sz w:val="26"/>
      <w:szCs w:val="26"/>
    </w:rPr>
  </w:style>
  <w:style w:type="paragraph" w:styleId="Heading3">
    <w:name w:val="heading 3"/>
    <w:basedOn w:val="Normal"/>
    <w:next w:val="Normal"/>
    <w:link w:val="Heading3Char"/>
    <w:uiPriority w:val="9"/>
    <w:semiHidden/>
    <w:unhideWhenUsed/>
    <w:qFormat/>
    <w:rsid w:val="007A0D08"/>
    <w:pPr>
      <w:spacing w:before="20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7A0D08"/>
    <w:p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unhideWhenUsed/>
    <w:qFormat/>
    <w:rsid w:val="007A0D08"/>
    <w:pPr>
      <w:spacing w:before="20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7A0D08"/>
    <w:p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7A0D08"/>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A0D08"/>
    <w:pPr>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7A0D08"/>
    <w:pPr>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162C"/>
    <w:rPr>
      <w:rFonts w:ascii="Calibri Light" w:eastAsiaTheme="majorEastAsia" w:hAnsi="Calibri Light" w:cstheme="majorBidi"/>
      <w:b/>
      <w:bCs/>
      <w:color w:val="0070C0"/>
      <w:sz w:val="28"/>
      <w:szCs w:val="28"/>
    </w:rPr>
  </w:style>
  <w:style w:type="character" w:customStyle="1" w:styleId="Heading2Char">
    <w:name w:val="Heading 2 Char"/>
    <w:basedOn w:val="DefaultParagraphFont"/>
    <w:link w:val="Heading2"/>
    <w:uiPriority w:val="9"/>
    <w:rsid w:val="00CF162C"/>
    <w:rPr>
      <w:rFonts w:ascii="Calibri Light" w:eastAsiaTheme="majorEastAsia" w:hAnsi="Calibri Light" w:cstheme="majorBidi"/>
      <w:bCs/>
      <w:color w:val="4F81BD" w:themeColor="accent1"/>
      <w:sz w:val="26"/>
      <w:szCs w:val="26"/>
    </w:rPr>
  </w:style>
  <w:style w:type="character" w:customStyle="1" w:styleId="Heading3Char">
    <w:name w:val="Heading 3 Char"/>
    <w:basedOn w:val="DefaultParagraphFont"/>
    <w:link w:val="Heading3"/>
    <w:uiPriority w:val="9"/>
    <w:semiHidden/>
    <w:rsid w:val="007A0D08"/>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7A0D08"/>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7A0D08"/>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7A0D08"/>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7A0D0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A0D08"/>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7A0D08"/>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7A0D08"/>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7A0D08"/>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7A0D08"/>
    <w:pPr>
      <w:spacing w:after="600"/>
    </w:pPr>
    <w:rPr>
      <w:rFonts w:asciiTheme="majorHAnsi" w:eastAsiaTheme="majorEastAsia" w:hAnsiTheme="majorHAnsi" w:cstheme="majorBidi"/>
      <w:i/>
      <w:iCs/>
      <w:spacing w:val="13"/>
      <w:szCs w:val="24"/>
    </w:rPr>
  </w:style>
  <w:style w:type="character" w:customStyle="1" w:styleId="SubtitleChar">
    <w:name w:val="Subtitle Char"/>
    <w:basedOn w:val="DefaultParagraphFont"/>
    <w:link w:val="Subtitle"/>
    <w:uiPriority w:val="11"/>
    <w:rsid w:val="007A0D08"/>
    <w:rPr>
      <w:rFonts w:asciiTheme="majorHAnsi" w:eastAsiaTheme="majorEastAsia" w:hAnsiTheme="majorHAnsi" w:cstheme="majorBidi"/>
      <w:i/>
      <w:iCs/>
      <w:spacing w:val="13"/>
      <w:sz w:val="24"/>
      <w:szCs w:val="24"/>
    </w:rPr>
  </w:style>
  <w:style w:type="character" w:styleId="Strong">
    <w:name w:val="Strong"/>
    <w:uiPriority w:val="22"/>
    <w:qFormat/>
    <w:rsid w:val="007A0D08"/>
    <w:rPr>
      <w:b/>
      <w:bCs/>
    </w:rPr>
  </w:style>
  <w:style w:type="character" w:styleId="Emphasis">
    <w:name w:val="Emphasis"/>
    <w:uiPriority w:val="20"/>
    <w:qFormat/>
    <w:rsid w:val="007A0D08"/>
    <w:rPr>
      <w:b/>
      <w:bCs/>
      <w:i/>
      <w:iCs/>
      <w:spacing w:val="10"/>
      <w:bdr w:val="none" w:sz="0" w:space="0" w:color="auto"/>
      <w:shd w:val="clear" w:color="auto" w:fill="auto"/>
    </w:rPr>
  </w:style>
  <w:style w:type="paragraph" w:styleId="NoSpacing">
    <w:name w:val="No Spacing"/>
    <w:basedOn w:val="Normal"/>
    <w:link w:val="NoSpacingChar"/>
    <w:uiPriority w:val="1"/>
    <w:qFormat/>
    <w:rsid w:val="007A0D08"/>
  </w:style>
  <w:style w:type="character" w:customStyle="1" w:styleId="NoSpacingChar">
    <w:name w:val="No Spacing Char"/>
    <w:basedOn w:val="DefaultParagraphFont"/>
    <w:link w:val="NoSpacing"/>
    <w:uiPriority w:val="1"/>
    <w:rsid w:val="007A0D08"/>
  </w:style>
  <w:style w:type="paragraph" w:styleId="ListParagraph">
    <w:name w:val="List Paragraph"/>
    <w:basedOn w:val="Normal"/>
    <w:uiPriority w:val="34"/>
    <w:qFormat/>
    <w:rsid w:val="007A0D08"/>
    <w:pPr>
      <w:ind w:left="720"/>
      <w:contextualSpacing/>
    </w:pPr>
  </w:style>
  <w:style w:type="paragraph" w:styleId="Quote">
    <w:name w:val="Quote"/>
    <w:basedOn w:val="Normal"/>
    <w:next w:val="Normal"/>
    <w:link w:val="QuoteChar"/>
    <w:uiPriority w:val="29"/>
    <w:qFormat/>
    <w:rsid w:val="007A0D08"/>
    <w:pPr>
      <w:spacing w:before="200"/>
      <w:ind w:left="360" w:right="360"/>
    </w:pPr>
    <w:rPr>
      <w:i/>
      <w:iCs/>
    </w:rPr>
  </w:style>
  <w:style w:type="character" w:customStyle="1" w:styleId="QuoteChar">
    <w:name w:val="Quote Char"/>
    <w:basedOn w:val="DefaultParagraphFont"/>
    <w:link w:val="Quote"/>
    <w:uiPriority w:val="29"/>
    <w:rsid w:val="007A0D08"/>
    <w:rPr>
      <w:i/>
      <w:iCs/>
    </w:rPr>
  </w:style>
  <w:style w:type="paragraph" w:styleId="IntenseQuote">
    <w:name w:val="Intense Quote"/>
    <w:basedOn w:val="Normal"/>
    <w:next w:val="Normal"/>
    <w:link w:val="IntenseQuoteChar"/>
    <w:uiPriority w:val="30"/>
    <w:qFormat/>
    <w:rsid w:val="007A0D08"/>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7A0D08"/>
    <w:rPr>
      <w:b/>
      <w:bCs/>
      <w:i/>
      <w:iCs/>
    </w:rPr>
  </w:style>
  <w:style w:type="character" w:styleId="SubtleEmphasis">
    <w:name w:val="Subtle Emphasis"/>
    <w:uiPriority w:val="19"/>
    <w:qFormat/>
    <w:rsid w:val="007A0D08"/>
    <w:rPr>
      <w:i/>
      <w:iCs/>
    </w:rPr>
  </w:style>
  <w:style w:type="character" w:styleId="IntenseEmphasis">
    <w:name w:val="Intense Emphasis"/>
    <w:uiPriority w:val="21"/>
    <w:qFormat/>
    <w:rsid w:val="007A0D08"/>
    <w:rPr>
      <w:b/>
      <w:bCs/>
    </w:rPr>
  </w:style>
  <w:style w:type="character" w:styleId="SubtleReference">
    <w:name w:val="Subtle Reference"/>
    <w:uiPriority w:val="31"/>
    <w:qFormat/>
    <w:rsid w:val="007A0D08"/>
    <w:rPr>
      <w:smallCaps/>
    </w:rPr>
  </w:style>
  <w:style w:type="character" w:styleId="IntenseReference">
    <w:name w:val="Intense Reference"/>
    <w:uiPriority w:val="32"/>
    <w:qFormat/>
    <w:rsid w:val="007A0D08"/>
    <w:rPr>
      <w:smallCaps/>
      <w:spacing w:val="5"/>
      <w:u w:val="single"/>
    </w:rPr>
  </w:style>
  <w:style w:type="character" w:styleId="BookTitle">
    <w:name w:val="Book Title"/>
    <w:uiPriority w:val="33"/>
    <w:qFormat/>
    <w:rsid w:val="007A0D08"/>
    <w:rPr>
      <w:i/>
      <w:iCs/>
      <w:smallCaps/>
      <w:spacing w:val="5"/>
    </w:rPr>
  </w:style>
  <w:style w:type="paragraph" w:styleId="TOCHeading">
    <w:name w:val="TOC Heading"/>
    <w:basedOn w:val="Heading1"/>
    <w:next w:val="Normal"/>
    <w:uiPriority w:val="39"/>
    <w:semiHidden/>
    <w:unhideWhenUsed/>
    <w:qFormat/>
    <w:rsid w:val="007A0D08"/>
    <w:pPr>
      <w:outlineLvl w:val="9"/>
    </w:pPr>
    <w:rPr>
      <w:lang w:bidi="en-US"/>
    </w:rPr>
  </w:style>
  <w:style w:type="paragraph" w:customStyle="1" w:styleId="Default">
    <w:name w:val="Default"/>
    <w:rsid w:val="00D96D5D"/>
    <w:pPr>
      <w:autoSpaceDE w:val="0"/>
      <w:autoSpaceDN w:val="0"/>
      <w:adjustRightInd w:val="0"/>
    </w:pPr>
    <w:rPr>
      <w:rFonts w:ascii="Calibri" w:hAnsi="Calibri" w:cs="Calibri"/>
      <w:color w:val="000000"/>
      <w:szCs w:val="24"/>
    </w:rPr>
  </w:style>
  <w:style w:type="paragraph" w:styleId="Footer">
    <w:name w:val="footer"/>
    <w:basedOn w:val="Normal"/>
    <w:link w:val="FooterChar"/>
    <w:uiPriority w:val="99"/>
    <w:unhideWhenUsed/>
    <w:rsid w:val="00D96D5D"/>
    <w:pPr>
      <w:tabs>
        <w:tab w:val="center" w:pos="4680"/>
        <w:tab w:val="right" w:pos="9360"/>
      </w:tabs>
    </w:pPr>
  </w:style>
  <w:style w:type="character" w:customStyle="1" w:styleId="FooterChar">
    <w:name w:val="Footer Char"/>
    <w:basedOn w:val="DefaultParagraphFont"/>
    <w:link w:val="Footer"/>
    <w:uiPriority w:val="99"/>
    <w:rsid w:val="00D96D5D"/>
  </w:style>
  <w:style w:type="character" w:styleId="CommentReference">
    <w:name w:val="annotation reference"/>
    <w:basedOn w:val="DefaultParagraphFont"/>
    <w:uiPriority w:val="99"/>
    <w:semiHidden/>
    <w:unhideWhenUsed/>
    <w:rsid w:val="00D96D5D"/>
    <w:rPr>
      <w:sz w:val="16"/>
      <w:szCs w:val="16"/>
    </w:rPr>
  </w:style>
  <w:style w:type="paragraph" w:styleId="CommentText">
    <w:name w:val="annotation text"/>
    <w:basedOn w:val="Normal"/>
    <w:link w:val="CommentTextChar"/>
    <w:uiPriority w:val="99"/>
    <w:semiHidden/>
    <w:unhideWhenUsed/>
    <w:rsid w:val="00D96D5D"/>
    <w:rPr>
      <w:sz w:val="20"/>
      <w:szCs w:val="20"/>
    </w:rPr>
  </w:style>
  <w:style w:type="character" w:customStyle="1" w:styleId="CommentTextChar">
    <w:name w:val="Comment Text Char"/>
    <w:basedOn w:val="DefaultParagraphFont"/>
    <w:link w:val="CommentText"/>
    <w:uiPriority w:val="99"/>
    <w:semiHidden/>
    <w:rsid w:val="00D96D5D"/>
    <w:rPr>
      <w:sz w:val="20"/>
      <w:szCs w:val="20"/>
    </w:rPr>
  </w:style>
  <w:style w:type="paragraph" w:styleId="BalloonText">
    <w:name w:val="Balloon Text"/>
    <w:basedOn w:val="Normal"/>
    <w:link w:val="BalloonTextChar"/>
    <w:uiPriority w:val="99"/>
    <w:semiHidden/>
    <w:unhideWhenUsed/>
    <w:rsid w:val="00D96D5D"/>
    <w:rPr>
      <w:rFonts w:ascii="Tahoma" w:hAnsi="Tahoma" w:cs="Tahoma"/>
      <w:sz w:val="16"/>
      <w:szCs w:val="16"/>
    </w:rPr>
  </w:style>
  <w:style w:type="character" w:customStyle="1" w:styleId="BalloonTextChar">
    <w:name w:val="Balloon Text Char"/>
    <w:basedOn w:val="DefaultParagraphFont"/>
    <w:link w:val="BalloonText"/>
    <w:uiPriority w:val="99"/>
    <w:semiHidden/>
    <w:rsid w:val="00D96D5D"/>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0A1316"/>
    <w:rPr>
      <w:b/>
      <w:bCs/>
    </w:rPr>
  </w:style>
  <w:style w:type="character" w:customStyle="1" w:styleId="CommentSubjectChar">
    <w:name w:val="Comment Subject Char"/>
    <w:basedOn w:val="CommentTextChar"/>
    <w:link w:val="CommentSubject"/>
    <w:uiPriority w:val="99"/>
    <w:semiHidden/>
    <w:rsid w:val="000A1316"/>
    <w:rPr>
      <w:b/>
      <w:bCs/>
      <w:sz w:val="20"/>
      <w:szCs w:val="20"/>
    </w:rPr>
  </w:style>
  <w:style w:type="paragraph" w:styleId="Header">
    <w:name w:val="header"/>
    <w:basedOn w:val="Normal"/>
    <w:link w:val="HeaderChar"/>
    <w:uiPriority w:val="99"/>
    <w:unhideWhenUsed/>
    <w:rsid w:val="00A124C5"/>
    <w:pPr>
      <w:tabs>
        <w:tab w:val="center" w:pos="4680"/>
        <w:tab w:val="right" w:pos="9360"/>
      </w:tabs>
    </w:pPr>
  </w:style>
  <w:style w:type="character" w:customStyle="1" w:styleId="HeaderChar">
    <w:name w:val="Header Char"/>
    <w:basedOn w:val="DefaultParagraphFont"/>
    <w:link w:val="Header"/>
    <w:uiPriority w:val="99"/>
    <w:rsid w:val="00A124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1074</Words>
  <Characters>6128</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dc:creator>
  <cp:lastModifiedBy>Katherine Wares</cp:lastModifiedBy>
  <cp:revision>2</cp:revision>
  <dcterms:created xsi:type="dcterms:W3CDTF">2016-09-07T13:05:00Z</dcterms:created>
  <dcterms:modified xsi:type="dcterms:W3CDTF">2016-09-07T13:05:00Z</dcterms:modified>
</cp:coreProperties>
</file>