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197C55" w14:textId="0B8E3F12" w:rsidR="00CD1C20" w:rsidRDefault="00CD1C20" w:rsidP="00F1713E">
      <w:pPr>
        <w:jc w:val="center"/>
        <w:rPr>
          <w:b/>
        </w:rPr>
      </w:pPr>
      <w:r>
        <w:rPr>
          <w:b/>
        </w:rPr>
        <w:t>Enhance Partnering, Leadership and Management Goal Implementation Team</w:t>
      </w:r>
      <w:r w:rsidR="001F2776">
        <w:rPr>
          <w:b/>
        </w:rPr>
        <w:t xml:space="preserve"> (GIT 6)</w:t>
      </w:r>
    </w:p>
    <w:p w14:paraId="5BC3A0FE" w14:textId="5DB628D0" w:rsidR="00F1713E" w:rsidRPr="005B5EC9" w:rsidRDefault="00CD1C20" w:rsidP="00F1713E">
      <w:pPr>
        <w:jc w:val="center"/>
        <w:rPr>
          <w:b/>
        </w:rPr>
      </w:pPr>
      <w:r>
        <w:rPr>
          <w:b/>
        </w:rPr>
        <w:t xml:space="preserve">Proposal to Establish a </w:t>
      </w:r>
      <w:r w:rsidR="002A4B49">
        <w:rPr>
          <w:b/>
        </w:rPr>
        <w:t>Budget and Finance</w:t>
      </w:r>
      <w:r w:rsidR="002A4B49" w:rsidRPr="005B5EC9">
        <w:rPr>
          <w:b/>
        </w:rPr>
        <w:t xml:space="preserve"> </w:t>
      </w:r>
      <w:r w:rsidR="00F1713E" w:rsidRPr="005B5EC9">
        <w:rPr>
          <w:b/>
        </w:rPr>
        <w:t>Workgroup</w:t>
      </w:r>
    </w:p>
    <w:p w14:paraId="6885A3DB" w14:textId="77777777" w:rsidR="00C7470B" w:rsidRDefault="00E453AE" w:rsidP="008103E5">
      <w:pPr>
        <w:jc w:val="center"/>
      </w:pPr>
      <w:r>
        <w:t>Chesapeake Bay Program</w:t>
      </w:r>
    </w:p>
    <w:p w14:paraId="69EBF4AE" w14:textId="509AF019" w:rsidR="00E453AE" w:rsidRDefault="00096778" w:rsidP="008103E5">
      <w:pPr>
        <w:jc w:val="center"/>
      </w:pPr>
      <w:del w:id="0" w:author="Allen, Greg" w:date="2016-01-04T09:56:00Z">
        <w:r w:rsidDel="00CF5161">
          <w:delText>December 8</w:delText>
        </w:r>
        <w:r w:rsidR="008C1DA1" w:rsidDel="00CF5161">
          <w:delText>, 2015</w:delText>
        </w:r>
      </w:del>
      <w:ins w:id="1" w:author="Allen, Greg" w:date="2016-01-04T09:56:00Z">
        <w:r w:rsidR="00CF5161">
          <w:t>January 4, 2016</w:t>
        </w:r>
      </w:ins>
    </w:p>
    <w:p w14:paraId="1C16952C" w14:textId="5F3A2F50" w:rsidR="001205D2" w:rsidRDefault="001205D2" w:rsidP="008103E5">
      <w:pPr>
        <w:jc w:val="center"/>
      </w:pPr>
    </w:p>
    <w:p w14:paraId="29658A49" w14:textId="77777777" w:rsidR="008103E5" w:rsidRDefault="008103E5" w:rsidP="008103E5">
      <w:pPr>
        <w:jc w:val="center"/>
      </w:pPr>
    </w:p>
    <w:p w14:paraId="3776C911" w14:textId="5635E781" w:rsidR="00CD1C20" w:rsidRPr="00B71B5F" w:rsidRDefault="00CD1C20" w:rsidP="00B40DAE">
      <w:r>
        <w:rPr>
          <w:b/>
        </w:rPr>
        <w:t xml:space="preserve">Workgroup Purpose:  </w:t>
      </w:r>
      <w:r w:rsidRPr="00B71B5F">
        <w:t xml:space="preserve">Support the Chesapeake Bay Program </w:t>
      </w:r>
      <w:r w:rsidR="00135BBC">
        <w:t xml:space="preserve">(CBP) </w:t>
      </w:r>
      <w:r w:rsidRPr="00B71B5F">
        <w:t xml:space="preserve">in achieving the goals established in the Chesapeake Watershed Agreement by </w:t>
      </w:r>
      <w:r w:rsidR="009577C6">
        <w:t xml:space="preserve">serving as </w:t>
      </w:r>
      <w:r w:rsidRPr="00B71B5F">
        <w:t xml:space="preserve">a </w:t>
      </w:r>
      <w:r w:rsidR="005C377B" w:rsidRPr="00B71B5F">
        <w:t>focal</w:t>
      </w:r>
      <w:r w:rsidRPr="00B71B5F">
        <w:t xml:space="preserve"> point for coordination, innovation, and </w:t>
      </w:r>
      <w:r w:rsidR="00720654">
        <w:t xml:space="preserve">accurate </w:t>
      </w:r>
      <w:r w:rsidRPr="00B71B5F">
        <w:t>reporting related to budget</w:t>
      </w:r>
      <w:r w:rsidR="00135BBC">
        <w:t>ing</w:t>
      </w:r>
      <w:r w:rsidRPr="00B71B5F">
        <w:t xml:space="preserve"> and program finance.</w:t>
      </w:r>
    </w:p>
    <w:p w14:paraId="630C7401" w14:textId="77777777" w:rsidR="00CD1C20" w:rsidRDefault="00CD1C20" w:rsidP="00B40DAE">
      <w:pPr>
        <w:rPr>
          <w:b/>
        </w:rPr>
      </w:pPr>
    </w:p>
    <w:p w14:paraId="6FCB3A9A" w14:textId="77777777" w:rsidR="005C377B" w:rsidRDefault="005C377B" w:rsidP="00B40DAE">
      <w:pPr>
        <w:rPr>
          <w:b/>
        </w:rPr>
      </w:pPr>
      <w:r>
        <w:rPr>
          <w:b/>
        </w:rPr>
        <w:t>Guiding Principles:</w:t>
      </w:r>
    </w:p>
    <w:p w14:paraId="629429E4" w14:textId="77777777" w:rsidR="009577C6" w:rsidRPr="005C377B" w:rsidRDefault="009577C6" w:rsidP="009577C6">
      <w:pPr>
        <w:pStyle w:val="ListParagraph"/>
        <w:numPr>
          <w:ilvl w:val="0"/>
          <w:numId w:val="9"/>
        </w:numPr>
      </w:pPr>
      <w:r>
        <w:t>The workgroup will have a defined set of responsibilities and work activities that will be reviewed and approved through the CBP management structure</w:t>
      </w:r>
    </w:p>
    <w:p w14:paraId="69180B15" w14:textId="77777777" w:rsidR="005C377B" w:rsidRDefault="005C377B" w:rsidP="00B71B5F">
      <w:pPr>
        <w:pStyle w:val="ListParagraph"/>
        <w:numPr>
          <w:ilvl w:val="0"/>
          <w:numId w:val="9"/>
        </w:numPr>
        <w:rPr>
          <w:ins w:id="2" w:author="Allen, Greg" w:date="2016-01-04T09:59:00Z"/>
        </w:rPr>
      </w:pPr>
      <w:r w:rsidRPr="00B71B5F">
        <w:t>The workgroup will not infringe on the fi</w:t>
      </w:r>
      <w:r w:rsidR="00135BBC">
        <w:t>scal</w:t>
      </w:r>
      <w:r w:rsidRPr="00B71B5F">
        <w:t xml:space="preserve"> discretion of partners with regard to their organization’s budgets and spending</w:t>
      </w:r>
      <w:r w:rsidR="00EE62E1">
        <w:t xml:space="preserve"> decisions</w:t>
      </w:r>
    </w:p>
    <w:p w14:paraId="557D5801" w14:textId="11649CCD" w:rsidR="00CF5161" w:rsidRPr="00B71B5F" w:rsidRDefault="00CF5161" w:rsidP="00B71B5F">
      <w:pPr>
        <w:pStyle w:val="ListParagraph"/>
        <w:numPr>
          <w:ilvl w:val="0"/>
          <w:numId w:val="9"/>
        </w:numPr>
      </w:pPr>
      <w:ins w:id="3" w:author="Allen, Greg" w:date="2016-01-04T09:59:00Z">
        <w:r>
          <w:t>The workgroup will begin with the first priorities listed below and decide on additional work activities following the April 2016 Finance Symposium to ensure appropriate coordination</w:t>
        </w:r>
      </w:ins>
      <w:ins w:id="4" w:author="Allen, Greg" w:date="2016-01-04T12:19:00Z">
        <w:r w:rsidR="004A5762">
          <w:t xml:space="preserve"> with symposium outcomes</w:t>
        </w:r>
      </w:ins>
    </w:p>
    <w:p w14:paraId="4D5FBE5F" w14:textId="77777777" w:rsidR="005C377B" w:rsidRPr="00B71B5F" w:rsidRDefault="005C377B" w:rsidP="00B40DAE"/>
    <w:p w14:paraId="6D171E5F" w14:textId="77777777" w:rsidR="00B40DAE" w:rsidRPr="00F1713E" w:rsidRDefault="00B40DAE" w:rsidP="00B40DAE">
      <w:pPr>
        <w:rPr>
          <w:b/>
        </w:rPr>
      </w:pPr>
      <w:r w:rsidRPr="00F1713E">
        <w:rPr>
          <w:b/>
        </w:rPr>
        <w:t>Scope</w:t>
      </w:r>
    </w:p>
    <w:p w14:paraId="2AF516E1" w14:textId="26CAFC06" w:rsidR="005B5EC9" w:rsidRDefault="00135BBC" w:rsidP="00AC207C">
      <w:pPr>
        <w:rPr>
          <w:ins w:id="5" w:author="Allen, Greg" w:date="2016-01-04T09:57:00Z"/>
        </w:rPr>
      </w:pPr>
      <w:r>
        <w:t>The following work categories are proposed for consideration</w:t>
      </w:r>
      <w:r w:rsidR="001F2776">
        <w:t xml:space="preserve"> as the workgroup</w:t>
      </w:r>
      <w:r w:rsidR="004309B4">
        <w:t>’</w:t>
      </w:r>
      <w:r w:rsidR="001F2776">
        <w:t>s charge is developed</w:t>
      </w:r>
      <w:r w:rsidR="00DC30E4">
        <w:t>:</w:t>
      </w:r>
    </w:p>
    <w:p w14:paraId="62F9D090" w14:textId="77777777" w:rsidR="00CF5161" w:rsidRDefault="00CF5161" w:rsidP="00AC207C">
      <w:pPr>
        <w:rPr>
          <w:ins w:id="6" w:author="Allen, Greg" w:date="2016-01-04T09:57:00Z"/>
        </w:rPr>
      </w:pPr>
    </w:p>
    <w:p w14:paraId="24C30A38" w14:textId="50B556AE" w:rsidR="00CF5161" w:rsidRPr="0008573C" w:rsidRDefault="00CF5161" w:rsidP="00AC207C">
      <w:pPr>
        <w:rPr>
          <w:ins w:id="7" w:author="Allen, Greg" w:date="2016-01-04T09:58:00Z"/>
          <w:u w:val="single"/>
          <w:rPrChange w:id="8" w:author="Allen, Greg" w:date="2016-01-04T12:30:00Z">
            <w:rPr>
              <w:ins w:id="9" w:author="Allen, Greg" w:date="2016-01-04T09:58:00Z"/>
            </w:rPr>
          </w:rPrChange>
        </w:rPr>
      </w:pPr>
      <w:ins w:id="10" w:author="Allen, Greg" w:date="2016-01-04T09:57:00Z">
        <w:r w:rsidRPr="0008573C">
          <w:rPr>
            <w:u w:val="single"/>
            <w:rPrChange w:id="11" w:author="Allen, Greg" w:date="2016-01-04T12:30:00Z">
              <w:rPr/>
            </w:rPrChange>
          </w:rPr>
          <w:t>First priorities</w:t>
        </w:r>
      </w:ins>
      <w:ins w:id="12" w:author="Allen, Greg" w:date="2016-01-04T15:02:00Z">
        <w:r w:rsidR="002568E8">
          <w:rPr>
            <w:u w:val="single"/>
          </w:rPr>
          <w:t>:</w:t>
        </w:r>
      </w:ins>
    </w:p>
    <w:p w14:paraId="45AE1B02" w14:textId="52ABD8B9" w:rsidR="00CF5161" w:rsidRDefault="00CF5161" w:rsidP="00CF5161">
      <w:pPr>
        <w:pStyle w:val="ListParagraph"/>
        <w:numPr>
          <w:ilvl w:val="0"/>
          <w:numId w:val="11"/>
        </w:numPr>
        <w:rPr>
          <w:ins w:id="13" w:author="Allen, Greg" w:date="2016-01-04T09:58:00Z"/>
        </w:rPr>
        <w:pPrChange w:id="14" w:author="Allen, Greg" w:date="2016-01-04T09:58:00Z">
          <w:pPr/>
        </w:pPrChange>
      </w:pPr>
      <w:moveToRangeStart w:id="15" w:author="Allen, Greg" w:date="2016-01-04T09:58:00Z" w:name="move439664844"/>
      <w:moveTo w:id="16" w:author="Allen, Greg" w:date="2016-01-04T09:58:00Z">
        <w:r w:rsidRPr="00AC207C">
          <w:t xml:space="preserve">Provide support and assistance to </w:t>
        </w:r>
        <w:r>
          <w:t xml:space="preserve">CBP </w:t>
        </w:r>
        <w:r w:rsidRPr="00AC207C">
          <w:t>partners related to sources of information useful in identifying funding for Work Plan activities</w:t>
        </w:r>
        <w:r>
          <w:t xml:space="preserve"> and </w:t>
        </w:r>
        <w:del w:id="17" w:author="Allen, Greg" w:date="2016-01-04T14:59:00Z">
          <w:r w:rsidDel="00B01205">
            <w:delText xml:space="preserve">advocating for </w:delText>
          </w:r>
        </w:del>
      </w:moveTo>
      <w:ins w:id="18" w:author="Allen, Greg" w:date="2016-01-04T14:59:00Z">
        <w:r w:rsidR="00B01205">
          <w:t xml:space="preserve">helping to identify </w:t>
        </w:r>
      </w:ins>
      <w:moveTo w:id="19" w:author="Allen, Greg" w:date="2016-01-04T09:58:00Z">
        <w:r>
          <w:t xml:space="preserve">additional resources from key sources including but not limited to federal and jurisdiction </w:t>
        </w:r>
        <w:del w:id="20" w:author="Allen, Greg" w:date="2016-01-04T15:00:00Z">
          <w:r w:rsidDel="00B01205">
            <w:delText>sources</w:delText>
          </w:r>
        </w:del>
      </w:moveTo>
      <w:ins w:id="21" w:author="Allen, Greg" w:date="2016-01-04T15:00:00Z">
        <w:r w:rsidR="00B01205">
          <w:t>agencies</w:t>
        </w:r>
      </w:ins>
      <w:moveTo w:id="22" w:author="Allen, Greg" w:date="2016-01-04T09:58:00Z">
        <w:r w:rsidRPr="00AC207C">
          <w:t>.</w:t>
        </w:r>
      </w:moveTo>
      <w:moveToRangeEnd w:id="15"/>
    </w:p>
    <w:p w14:paraId="2E167F71" w14:textId="466CC2E3" w:rsidR="00CF5161" w:rsidRDefault="00CF5161" w:rsidP="00CF5161">
      <w:pPr>
        <w:pStyle w:val="ListParagraph"/>
        <w:numPr>
          <w:ilvl w:val="0"/>
          <w:numId w:val="11"/>
        </w:numPr>
        <w:rPr>
          <w:ins w:id="23" w:author="Allen, Greg" w:date="2016-01-04T10:02:00Z"/>
        </w:rPr>
        <w:pPrChange w:id="24" w:author="Allen, Greg" w:date="2016-01-04T09:58:00Z">
          <w:pPr/>
        </w:pPrChange>
      </w:pPr>
      <w:moveToRangeStart w:id="25" w:author="Allen, Greg" w:date="2016-01-04T09:58:00Z" w:name="move439664866"/>
      <w:moveTo w:id="26" w:author="Allen, Greg" w:date="2016-01-04T09:58:00Z">
        <w:r>
          <w:t>Coordinating the appropriate partnership response to requests for accurate, consistently-reported budget and funding information to support partnership needs such as the Chesapeake Bay Accountability and Recovery Act (CBARA), work plans, and providing data needed to support the ChesapeakeStat suite of accountability products.</w:t>
        </w:r>
      </w:moveTo>
      <w:moveToRangeEnd w:id="25"/>
    </w:p>
    <w:p w14:paraId="0439CA1E" w14:textId="77777777" w:rsidR="00CF5161" w:rsidRDefault="00CF5161" w:rsidP="00CF5161">
      <w:pPr>
        <w:pStyle w:val="ListParagraph"/>
        <w:ind w:left="1440"/>
        <w:pPrChange w:id="27" w:author="Allen, Greg" w:date="2016-01-04T10:02:00Z">
          <w:pPr/>
        </w:pPrChange>
      </w:pPr>
    </w:p>
    <w:p w14:paraId="177B6CAA" w14:textId="57CB2940" w:rsidR="00432577" w:rsidRPr="0008573C" w:rsidRDefault="00CF5161" w:rsidP="00AC207C">
      <w:pPr>
        <w:rPr>
          <w:u w:val="single"/>
          <w:rPrChange w:id="28" w:author="Allen, Greg" w:date="2016-01-04T12:30:00Z">
            <w:rPr/>
          </w:rPrChange>
        </w:rPr>
      </w:pPr>
      <w:ins w:id="29" w:author="Allen, Greg" w:date="2016-01-04T10:01:00Z">
        <w:r w:rsidRPr="0008573C">
          <w:rPr>
            <w:u w:val="single"/>
            <w:rPrChange w:id="30" w:author="Allen, Greg" w:date="2016-01-04T12:30:00Z">
              <w:rPr/>
            </w:rPrChange>
          </w:rPr>
          <w:t>Other possible</w:t>
        </w:r>
      </w:ins>
      <w:ins w:id="31" w:author="Allen, Greg" w:date="2016-01-04T10:02:00Z">
        <w:r w:rsidRPr="0008573C">
          <w:rPr>
            <w:u w:val="single"/>
            <w:rPrChange w:id="32" w:author="Allen, Greg" w:date="2016-01-04T12:30:00Z">
              <w:rPr/>
            </w:rPrChange>
          </w:rPr>
          <w:t xml:space="preserve"> work activities</w:t>
        </w:r>
      </w:ins>
      <w:ins w:id="33" w:author="Allen, Greg" w:date="2016-01-04T15:00:00Z">
        <w:r w:rsidR="00B01205">
          <w:rPr>
            <w:u w:val="single"/>
          </w:rPr>
          <w:t xml:space="preserve"> (to be considered after the April 2016 Finance Symposium)</w:t>
        </w:r>
      </w:ins>
      <w:ins w:id="34" w:author="Allen, Greg" w:date="2016-01-04T15:02:00Z">
        <w:r w:rsidR="002568E8">
          <w:rPr>
            <w:u w:val="single"/>
          </w:rPr>
          <w:t>:</w:t>
        </w:r>
      </w:ins>
      <w:ins w:id="35" w:author="Allen, Greg" w:date="2016-01-04T10:01:00Z">
        <w:r w:rsidRPr="0008573C">
          <w:rPr>
            <w:u w:val="single"/>
            <w:rPrChange w:id="36" w:author="Allen, Greg" w:date="2016-01-04T12:30:00Z">
              <w:rPr/>
            </w:rPrChange>
          </w:rPr>
          <w:t xml:space="preserve"> </w:t>
        </w:r>
      </w:ins>
    </w:p>
    <w:p w14:paraId="75046EB3" w14:textId="416A11B8" w:rsidR="00432577" w:rsidRPr="00432577" w:rsidRDefault="00432577" w:rsidP="00B71B5F">
      <w:pPr>
        <w:ind w:left="360"/>
        <w:rPr>
          <w:b/>
        </w:rPr>
      </w:pPr>
      <w:r w:rsidRPr="00432577">
        <w:rPr>
          <w:b/>
        </w:rPr>
        <w:t xml:space="preserve">Category 1: </w:t>
      </w:r>
      <w:r w:rsidR="00CD1C20">
        <w:t xml:space="preserve">Chesapeake </w:t>
      </w:r>
      <w:r w:rsidR="008D51A0" w:rsidRPr="008D51A0">
        <w:t>Watershed Agreement</w:t>
      </w:r>
      <w:r w:rsidR="00E25A5C">
        <w:t xml:space="preserve"> Support</w:t>
      </w:r>
    </w:p>
    <w:p w14:paraId="4617CB07" w14:textId="1D368AB3" w:rsidR="008D51A0" w:rsidRDefault="008D51A0" w:rsidP="00B71B5F">
      <w:pPr>
        <w:pStyle w:val="ListParagraph"/>
        <w:numPr>
          <w:ilvl w:val="0"/>
          <w:numId w:val="7"/>
        </w:numPr>
        <w:ind w:left="1080"/>
      </w:pPr>
      <w:r>
        <w:t xml:space="preserve">Tracking finance-related commitments in the </w:t>
      </w:r>
      <w:r w:rsidR="00261F2B">
        <w:t>Chesapeake Watershed</w:t>
      </w:r>
      <w:r>
        <w:t xml:space="preserve"> Agreement.</w:t>
      </w:r>
    </w:p>
    <w:p w14:paraId="19D4AB14" w14:textId="77777777" w:rsidR="005E5F76" w:rsidDel="004A5762" w:rsidRDefault="005E5F76" w:rsidP="00B71B5F">
      <w:pPr>
        <w:pStyle w:val="ListParagraph"/>
        <w:numPr>
          <w:ilvl w:val="0"/>
          <w:numId w:val="7"/>
        </w:numPr>
        <w:ind w:left="1080"/>
        <w:rPr>
          <w:del w:id="37" w:author="Allen, Greg" w:date="2016-01-04T12:20:00Z"/>
        </w:rPr>
      </w:pPr>
      <w:r>
        <w:t xml:space="preserve">Coordinating and facilitating a process for distribution of </w:t>
      </w:r>
      <w:r w:rsidR="009577C6">
        <w:t xml:space="preserve">discretionary </w:t>
      </w:r>
      <w:r>
        <w:t xml:space="preserve">GIT Funding. </w:t>
      </w:r>
    </w:p>
    <w:p w14:paraId="0EB3E873" w14:textId="1891E159" w:rsidR="00E25A5C" w:rsidRDefault="00E25A5C" w:rsidP="004A5762">
      <w:pPr>
        <w:pStyle w:val="ListParagraph"/>
        <w:numPr>
          <w:ilvl w:val="0"/>
          <w:numId w:val="7"/>
        </w:numPr>
        <w:ind w:left="1080"/>
        <w:pPrChange w:id="38" w:author="Allen, Greg" w:date="2016-01-04T12:20:00Z">
          <w:pPr>
            <w:pStyle w:val="ListParagraph"/>
            <w:numPr>
              <w:numId w:val="7"/>
            </w:numPr>
            <w:ind w:left="1080" w:hanging="360"/>
          </w:pPr>
        </w:pPrChange>
      </w:pPr>
      <w:moveFromRangeStart w:id="39" w:author="Allen, Greg" w:date="2016-01-04T09:58:00Z" w:name="move439664844"/>
      <w:moveFrom w:id="40" w:author="Allen, Greg" w:date="2016-01-04T09:58:00Z">
        <w:r w:rsidRPr="00AC207C" w:rsidDel="00CF5161">
          <w:t xml:space="preserve">Provide support and assistance to </w:t>
        </w:r>
        <w:r w:rsidR="00261F2B" w:rsidDel="00CF5161">
          <w:t xml:space="preserve">CBP </w:t>
        </w:r>
        <w:r w:rsidRPr="00AC207C" w:rsidDel="00CF5161">
          <w:t>partners related to sources of information useful in identifying funding for Work Plan activities</w:t>
        </w:r>
        <w:r w:rsidR="00541293" w:rsidDel="00CF5161">
          <w:t xml:space="preserve"> and advocating for additional resources from key sources including but not limited to federal and jurisdiction </w:t>
        </w:r>
        <w:r w:rsidR="001D25FF" w:rsidDel="00CF5161">
          <w:t>sources</w:t>
        </w:r>
        <w:r w:rsidRPr="00AC207C" w:rsidDel="00CF5161">
          <w:t xml:space="preserve">. </w:t>
        </w:r>
      </w:moveFrom>
      <w:moveFromRangeEnd w:id="39"/>
    </w:p>
    <w:p w14:paraId="26E93083" w14:textId="77777777" w:rsidR="008D51A0" w:rsidRDefault="008D51A0" w:rsidP="00B71B5F">
      <w:pPr>
        <w:ind w:left="360"/>
      </w:pPr>
    </w:p>
    <w:p w14:paraId="5AF6D5EC" w14:textId="77777777" w:rsidR="00432577" w:rsidRPr="00432577" w:rsidRDefault="00432577" w:rsidP="00B71B5F">
      <w:pPr>
        <w:ind w:left="360"/>
        <w:rPr>
          <w:b/>
        </w:rPr>
      </w:pPr>
      <w:r w:rsidRPr="00432577">
        <w:rPr>
          <w:b/>
        </w:rPr>
        <w:t>Category 2:</w:t>
      </w:r>
      <w:r w:rsidR="00B40AFA">
        <w:rPr>
          <w:b/>
        </w:rPr>
        <w:t xml:space="preserve"> </w:t>
      </w:r>
      <w:r w:rsidR="005C1149">
        <w:t>Innovation in Finance and Organizational Improvement</w:t>
      </w:r>
    </w:p>
    <w:p w14:paraId="39A4E59F" w14:textId="77777777" w:rsidR="005E5F76" w:rsidRDefault="005E5F76" w:rsidP="00B71B5F">
      <w:pPr>
        <w:pStyle w:val="ListParagraph"/>
        <w:numPr>
          <w:ilvl w:val="0"/>
          <w:numId w:val="6"/>
        </w:numPr>
        <w:ind w:left="1080"/>
      </w:pPr>
      <w:r>
        <w:t>Serving as a resource for stakeholders and the interested public on matters of funding and innovative environmental finance for Chesapeake Bay watershed restoration and protection.</w:t>
      </w:r>
    </w:p>
    <w:p w14:paraId="0609DA8F" w14:textId="77777777" w:rsidR="005E5F76" w:rsidRDefault="005E5F76" w:rsidP="00B71B5F">
      <w:pPr>
        <w:pStyle w:val="ListParagraph"/>
        <w:numPr>
          <w:ilvl w:val="0"/>
          <w:numId w:val="6"/>
        </w:numPr>
        <w:ind w:left="1080"/>
      </w:pPr>
      <w:r>
        <w:t>Providing input on scope and implementation of CBP grant-funded projects focused on funding and financing issues.</w:t>
      </w:r>
    </w:p>
    <w:p w14:paraId="4312529A" w14:textId="6C3F2355" w:rsidR="00432577" w:rsidRDefault="005E5F76" w:rsidP="00B71B5F">
      <w:pPr>
        <w:pStyle w:val="ListParagraph"/>
        <w:numPr>
          <w:ilvl w:val="0"/>
          <w:numId w:val="6"/>
        </w:numPr>
        <w:ind w:left="1080"/>
      </w:pPr>
      <w:r>
        <w:t xml:space="preserve">Promoting </w:t>
      </w:r>
      <w:r w:rsidR="00957CDD">
        <w:t xml:space="preserve">discussion </w:t>
      </w:r>
      <w:r>
        <w:t>among CBP partners</w:t>
      </w:r>
      <w:r w:rsidR="00957CDD">
        <w:t xml:space="preserve"> about individual funding and opportunities for collaboration where needs are identified</w:t>
      </w:r>
      <w:r>
        <w:t>.</w:t>
      </w:r>
      <w:r w:rsidR="00957CDD">
        <w:t xml:space="preserve"> </w:t>
      </w:r>
    </w:p>
    <w:p w14:paraId="30F7AFB1" w14:textId="77777777" w:rsidR="008D51A0" w:rsidRDefault="008D51A0" w:rsidP="00B71B5F">
      <w:pPr>
        <w:ind w:left="360"/>
        <w:rPr>
          <w:ins w:id="41" w:author="Allen, Greg" w:date="2016-01-04T15:01:00Z"/>
        </w:rPr>
      </w:pPr>
    </w:p>
    <w:p w14:paraId="6C6D4F44" w14:textId="77777777" w:rsidR="00B01205" w:rsidRDefault="00B01205" w:rsidP="00B71B5F">
      <w:pPr>
        <w:ind w:left="360"/>
        <w:rPr>
          <w:ins w:id="42" w:author="Allen, Greg" w:date="2016-01-04T15:01:00Z"/>
        </w:rPr>
      </w:pPr>
    </w:p>
    <w:p w14:paraId="3886C2B7" w14:textId="77777777" w:rsidR="00B01205" w:rsidRDefault="00B01205" w:rsidP="00B71B5F">
      <w:pPr>
        <w:ind w:left="360"/>
      </w:pPr>
    </w:p>
    <w:p w14:paraId="74E49EA0" w14:textId="4055192C" w:rsidR="005254DB" w:rsidRDefault="00432577" w:rsidP="005254DB">
      <w:pPr>
        <w:ind w:left="360"/>
        <w:rPr>
          <w:ins w:id="43" w:author="Allen, Greg" w:date="2016-01-04T12:28:00Z"/>
        </w:rPr>
      </w:pPr>
      <w:r w:rsidRPr="00432577">
        <w:rPr>
          <w:b/>
        </w:rPr>
        <w:lastRenderedPageBreak/>
        <w:t>Category 3:</w:t>
      </w:r>
      <w:r w:rsidR="008D51A0">
        <w:rPr>
          <w:b/>
        </w:rPr>
        <w:t xml:space="preserve"> </w:t>
      </w:r>
      <w:r w:rsidR="005254DB">
        <w:t>Reporting and Communication</w:t>
      </w:r>
    </w:p>
    <w:p w14:paraId="24E8A63F" w14:textId="77777777" w:rsidR="00B01205" w:rsidRPr="00B01205" w:rsidRDefault="0008573C" w:rsidP="0008573C">
      <w:pPr>
        <w:pStyle w:val="ListParagraph"/>
        <w:numPr>
          <w:ilvl w:val="0"/>
          <w:numId w:val="10"/>
        </w:numPr>
        <w:rPr>
          <w:ins w:id="44" w:author="Allen, Greg" w:date="2016-01-04T15:01:00Z"/>
          <w:b/>
          <w:rPrChange w:id="45" w:author="Allen, Greg" w:date="2016-01-04T15:01:00Z">
            <w:rPr>
              <w:ins w:id="46" w:author="Allen, Greg" w:date="2016-01-04T15:01:00Z"/>
            </w:rPr>
          </w:rPrChange>
        </w:rPr>
        <w:pPrChange w:id="47" w:author="Allen, Greg" w:date="2016-01-04T12:28:00Z">
          <w:pPr>
            <w:pStyle w:val="ListParagraph"/>
            <w:numPr>
              <w:numId w:val="10"/>
            </w:numPr>
            <w:ind w:left="1080" w:hanging="360"/>
          </w:pPr>
        </w:pPrChange>
      </w:pPr>
      <w:moveToRangeStart w:id="48" w:author="Allen, Greg" w:date="2016-01-04T12:28:00Z" w:name="move439673861"/>
      <w:moveTo w:id="49" w:author="Allen, Greg" w:date="2016-01-04T12:28:00Z">
        <w:r>
          <w:t>Identifying opportunities for including and improving funding information in other CBP products.</w:t>
        </w:r>
      </w:moveTo>
    </w:p>
    <w:p w14:paraId="70DC28C2" w14:textId="0C3E8878" w:rsidR="0008573C" w:rsidRPr="005254DB" w:rsidDel="0008573C" w:rsidRDefault="0008573C" w:rsidP="00B01205">
      <w:pPr>
        <w:pStyle w:val="ListParagraph"/>
        <w:ind w:left="1080"/>
        <w:rPr>
          <w:del w:id="50" w:author="Allen, Greg" w:date="2016-01-04T12:28:00Z"/>
          <w:moveTo w:id="51" w:author="Allen, Greg" w:date="2016-01-04T12:28:00Z"/>
          <w:b/>
        </w:rPr>
        <w:pPrChange w:id="52" w:author="Allen, Greg" w:date="2016-01-04T15:01:00Z">
          <w:pPr>
            <w:pStyle w:val="ListParagraph"/>
            <w:numPr>
              <w:numId w:val="10"/>
            </w:numPr>
            <w:ind w:left="1080" w:hanging="360"/>
          </w:pPr>
        </w:pPrChange>
      </w:pPr>
      <w:moveTo w:id="53" w:author="Allen, Greg" w:date="2016-01-04T12:28:00Z">
        <w:del w:id="54" w:author="Allen, Greg" w:date="2016-01-04T12:29:00Z">
          <w:r w:rsidDel="0008573C">
            <w:br/>
          </w:r>
        </w:del>
      </w:moveTo>
    </w:p>
    <w:moveToRangeEnd w:id="48"/>
    <w:p w14:paraId="56809C5F" w14:textId="77777777" w:rsidR="0008573C" w:rsidDel="0008573C" w:rsidRDefault="0008573C" w:rsidP="00B01205">
      <w:pPr>
        <w:ind w:left="1080"/>
        <w:rPr>
          <w:del w:id="55" w:author="Allen, Greg" w:date="2016-01-04T12:28:00Z"/>
        </w:rPr>
        <w:pPrChange w:id="56" w:author="Allen, Greg" w:date="2016-01-04T15:01:00Z">
          <w:pPr>
            <w:ind w:left="360"/>
          </w:pPr>
        </w:pPrChange>
      </w:pPr>
    </w:p>
    <w:p w14:paraId="6324125E" w14:textId="77777777" w:rsidR="005254DB" w:rsidDel="004A5762" w:rsidRDefault="005254DB" w:rsidP="00B01205">
      <w:pPr>
        <w:ind w:left="1080"/>
        <w:rPr>
          <w:del w:id="57" w:author="Allen, Greg" w:date="2016-01-04T12:20:00Z"/>
        </w:rPr>
        <w:pPrChange w:id="58" w:author="Allen, Greg" w:date="2016-01-04T15:01:00Z">
          <w:pPr>
            <w:ind w:left="360"/>
          </w:pPr>
        </w:pPrChange>
      </w:pPr>
    </w:p>
    <w:p w14:paraId="57FD083C" w14:textId="7E43D316" w:rsidR="005254DB" w:rsidRDefault="005254DB" w:rsidP="00B01205">
      <w:pPr>
        <w:pStyle w:val="ListParagraph"/>
        <w:ind w:left="1080"/>
        <w:pPrChange w:id="59" w:author="Allen, Greg" w:date="2016-01-04T15:01:00Z">
          <w:pPr>
            <w:pStyle w:val="ListParagraph"/>
            <w:numPr>
              <w:numId w:val="10"/>
            </w:numPr>
            <w:ind w:left="1080" w:hanging="360"/>
          </w:pPr>
        </w:pPrChange>
      </w:pPr>
      <w:moveFromRangeStart w:id="60" w:author="Allen, Greg" w:date="2016-01-04T09:58:00Z" w:name="move439664866"/>
      <w:moveFrom w:id="61" w:author="Allen, Greg" w:date="2016-01-04T09:58:00Z">
        <w:r w:rsidDel="00CF5161">
          <w:t xml:space="preserve">Coordinating the appropriate partnership response to requests for accurate, consistently-reported budget and funding information to support partnership needs such as the Chesapeake Bay Accountability and Recovery Act (CBARA), work plans, and providing data needed to support the ChesapeakeStat suite of accountability products. </w:t>
        </w:r>
      </w:moveFrom>
      <w:moveFromRangeEnd w:id="60"/>
    </w:p>
    <w:p w14:paraId="08DB267B" w14:textId="27AE9D7A" w:rsidR="001D25FF" w:rsidRPr="005254DB" w:rsidDel="0008573C" w:rsidRDefault="005254DB" w:rsidP="005254DB">
      <w:pPr>
        <w:pStyle w:val="ListParagraph"/>
        <w:numPr>
          <w:ilvl w:val="0"/>
          <w:numId w:val="10"/>
        </w:numPr>
        <w:rPr>
          <w:moveFrom w:id="62" w:author="Allen, Greg" w:date="2016-01-04T12:28:00Z"/>
          <w:b/>
        </w:rPr>
      </w:pPr>
      <w:moveFromRangeStart w:id="63" w:author="Allen, Greg" w:date="2016-01-04T12:28:00Z" w:name="move439673861"/>
      <w:moveFrom w:id="64" w:author="Allen, Greg" w:date="2016-01-04T12:28:00Z">
        <w:r w:rsidDel="0008573C">
          <w:t>Identifying opportunities for including and improving funding information in other CBP products.</w:t>
        </w:r>
        <w:r w:rsidDel="0008573C">
          <w:br/>
        </w:r>
      </w:moveFrom>
    </w:p>
    <w:moveFromRangeEnd w:id="63"/>
    <w:p w14:paraId="5A5FEA9D" w14:textId="77777777" w:rsidR="00B40DAE" w:rsidRDefault="00B40DAE" w:rsidP="00B40DAE">
      <w:pPr>
        <w:rPr>
          <w:u w:val="single"/>
        </w:rPr>
      </w:pPr>
      <w:r w:rsidRPr="00F1713E">
        <w:rPr>
          <w:b/>
        </w:rPr>
        <w:t>Workgroup Development</w:t>
      </w:r>
    </w:p>
    <w:p w14:paraId="2CB87023" w14:textId="00EDC62B" w:rsidR="007F304C" w:rsidRDefault="007F304C" w:rsidP="00F1713E">
      <w:pPr>
        <w:pStyle w:val="ListParagraph"/>
        <w:numPr>
          <w:ilvl w:val="0"/>
          <w:numId w:val="2"/>
        </w:numPr>
        <w:ind w:left="360"/>
      </w:pPr>
      <w:r>
        <w:t xml:space="preserve">The workgroup </w:t>
      </w:r>
      <w:del w:id="65" w:author="Allen, Greg" w:date="2016-01-04T12:29:00Z">
        <w:r w:rsidDel="0008573C">
          <w:delText>sh</w:delText>
        </w:r>
      </w:del>
      <w:ins w:id="66" w:author="Allen, Greg" w:date="2016-01-04T12:29:00Z">
        <w:r w:rsidR="0008573C">
          <w:t>w</w:t>
        </w:r>
      </w:ins>
      <w:r>
        <w:t xml:space="preserve">ould </w:t>
      </w:r>
      <w:ins w:id="67" w:author="Allen, Greg" w:date="2016-01-04T12:33:00Z">
        <w:r w:rsidR="00335980">
          <w:t xml:space="preserve">structurally located </w:t>
        </w:r>
      </w:ins>
      <w:del w:id="68" w:author="Allen, Greg" w:date="2016-01-04T12:33:00Z">
        <w:r w:rsidDel="00335980">
          <w:delText xml:space="preserve">be </w:delText>
        </w:r>
      </w:del>
      <w:del w:id="69" w:author="Allen, Greg" w:date="2016-01-04T12:29:00Z">
        <w:r w:rsidDel="0008573C">
          <w:delText>part of</w:delText>
        </w:r>
      </w:del>
      <w:ins w:id="70" w:author="Allen, Greg" w:date="2016-01-04T12:29:00Z">
        <w:r w:rsidR="0008573C">
          <w:t>under</w:t>
        </w:r>
      </w:ins>
      <w:r>
        <w:t xml:space="preserve"> GIT 6</w:t>
      </w:r>
      <w:r w:rsidR="00E16849">
        <w:t>.</w:t>
      </w:r>
    </w:p>
    <w:p w14:paraId="7768C565" w14:textId="2337732F" w:rsidR="00B40DAE" w:rsidRPr="00B40DAE" w:rsidRDefault="007F304C" w:rsidP="00B40DAE">
      <w:pPr>
        <w:pStyle w:val="ListParagraph"/>
        <w:numPr>
          <w:ilvl w:val="0"/>
          <w:numId w:val="2"/>
        </w:numPr>
        <w:ind w:left="360"/>
      </w:pPr>
      <w:r>
        <w:t xml:space="preserve">The workgroup should </w:t>
      </w:r>
      <w:r w:rsidR="009E1D61" w:rsidRPr="009E1D61">
        <w:t xml:space="preserve">be open to representatives of all CBP signatory partners and the advisory committees. </w:t>
      </w:r>
      <w:r w:rsidR="00D37087">
        <w:t>It should also include</w:t>
      </w:r>
      <w:r w:rsidR="00EE62E1">
        <w:t xml:space="preserve"> experts in finance and budget management</w:t>
      </w:r>
      <w:r w:rsidR="00F1713E">
        <w:t xml:space="preserve">.  The </w:t>
      </w:r>
      <w:r w:rsidR="00EE62E1">
        <w:t xml:space="preserve">members </w:t>
      </w:r>
      <w:r w:rsidR="00F1713E">
        <w:t>should have a personal or professional interest in funding issues.</w:t>
      </w:r>
    </w:p>
    <w:p w14:paraId="6B164B7C" w14:textId="77777777" w:rsidR="001F2776" w:rsidRDefault="001F2776" w:rsidP="00B40DAE">
      <w:pPr>
        <w:rPr>
          <w:b/>
        </w:rPr>
      </w:pPr>
    </w:p>
    <w:p w14:paraId="09699DDE" w14:textId="77777777" w:rsidR="002C475A" w:rsidRDefault="002C475A" w:rsidP="00B40DAE">
      <w:pPr>
        <w:rPr>
          <w:u w:val="single"/>
        </w:rPr>
      </w:pPr>
      <w:r w:rsidRPr="00F1713E">
        <w:rPr>
          <w:b/>
        </w:rPr>
        <w:t>Next Steps</w:t>
      </w:r>
    </w:p>
    <w:p w14:paraId="4FA320B1" w14:textId="0F1C8F19" w:rsidR="001205D2" w:rsidRDefault="00096778" w:rsidP="00F1713E">
      <w:pPr>
        <w:pStyle w:val="ListParagraph"/>
        <w:numPr>
          <w:ilvl w:val="0"/>
          <w:numId w:val="3"/>
        </w:numPr>
        <w:ind w:left="360"/>
      </w:pPr>
      <w:r>
        <w:t xml:space="preserve">Comments from </w:t>
      </w:r>
      <w:r w:rsidR="001205D2">
        <w:t>GIT Chairs</w:t>
      </w:r>
      <w:r w:rsidR="00135BBC">
        <w:t xml:space="preserve"> and heads-up to the Environmental Finance Center</w:t>
      </w:r>
      <w:ins w:id="71" w:author="Allen, Greg" w:date="2016-01-04T12:30:00Z">
        <w:r w:rsidR="0008573C">
          <w:t xml:space="preserve"> (completed)</w:t>
        </w:r>
      </w:ins>
      <w:r w:rsidR="001205D2">
        <w:t xml:space="preserve">. </w:t>
      </w:r>
    </w:p>
    <w:p w14:paraId="4029F55A" w14:textId="3CD802EA" w:rsidR="008C1DA1" w:rsidRDefault="008C1DA1" w:rsidP="00F1713E">
      <w:pPr>
        <w:pStyle w:val="ListParagraph"/>
        <w:numPr>
          <w:ilvl w:val="0"/>
          <w:numId w:val="3"/>
        </w:numPr>
        <w:ind w:left="360"/>
      </w:pPr>
      <w:r>
        <w:t>Discussion with M</w:t>
      </w:r>
      <w:r w:rsidR="00EE62E1">
        <w:t xml:space="preserve">anagement </w:t>
      </w:r>
      <w:r>
        <w:t>B</w:t>
      </w:r>
      <w:r w:rsidR="00EE62E1">
        <w:t>oard</w:t>
      </w:r>
      <w:ins w:id="72" w:author="Allen, Greg" w:date="2016-01-04T12:33:00Z">
        <w:r w:rsidR="00335980">
          <w:t xml:space="preserve"> (ongoing)</w:t>
        </w:r>
      </w:ins>
      <w:r w:rsidR="00E16849">
        <w:t>.</w:t>
      </w:r>
    </w:p>
    <w:p w14:paraId="453E9B9E" w14:textId="75A0CA36" w:rsidR="0030661E" w:rsidRDefault="00F1713E" w:rsidP="00F1713E">
      <w:pPr>
        <w:pStyle w:val="ListParagraph"/>
        <w:numPr>
          <w:ilvl w:val="0"/>
          <w:numId w:val="3"/>
        </w:numPr>
        <w:ind w:left="360"/>
        <w:rPr>
          <w:ins w:id="73" w:author="Allen, Greg" w:date="2016-01-04T15:04:00Z"/>
        </w:rPr>
      </w:pPr>
      <w:del w:id="74" w:author="Allen, Greg" w:date="2016-01-04T12:31:00Z">
        <w:r w:rsidDel="0008573C">
          <w:delText xml:space="preserve">Upon approval for </w:delText>
        </w:r>
      </w:del>
      <w:ins w:id="75" w:author="Allen, Greg" w:date="2016-01-04T12:31:00Z">
        <w:r w:rsidR="0008573C">
          <w:t xml:space="preserve">If consensus </w:t>
        </w:r>
      </w:ins>
      <w:ins w:id="76" w:author="Allen, Greg" w:date="2016-01-04T15:03:00Z">
        <w:r w:rsidR="0030661E">
          <w:t xml:space="preserve">is </w:t>
        </w:r>
      </w:ins>
      <w:ins w:id="77" w:author="Allen, Greg" w:date="2016-01-04T12:31:00Z">
        <w:r w:rsidR="0008573C">
          <w:t xml:space="preserve">reached on </w:t>
        </w:r>
      </w:ins>
      <w:del w:id="78" w:author="Allen, Greg" w:date="2016-01-04T12:31:00Z">
        <w:r w:rsidDel="0008573C">
          <w:delText xml:space="preserve">the </w:delText>
        </w:r>
      </w:del>
      <w:r>
        <w:t xml:space="preserve">creation of a workgroup, the </w:t>
      </w:r>
      <w:del w:id="79" w:author="Allen, Greg" w:date="2016-01-04T12:32:00Z">
        <w:r w:rsidDel="0008573C">
          <w:delText xml:space="preserve">workgroup’s first order of business </w:delText>
        </w:r>
        <w:r w:rsidR="00520BD5" w:rsidDel="0008573C">
          <w:delText xml:space="preserve">would </w:delText>
        </w:r>
        <w:r w:rsidDel="0008573C">
          <w:delText xml:space="preserve">be </w:delText>
        </w:r>
        <w:r w:rsidR="00520BD5" w:rsidDel="0008573C">
          <w:delText xml:space="preserve">deciding on which of the proposed activities would be most beneficial to the CBP followed by </w:delText>
        </w:r>
      </w:del>
      <w:ins w:id="80" w:author="Allen, Greg" w:date="2016-01-04T12:32:00Z">
        <w:r w:rsidR="0008573C">
          <w:t>MB and GIT 6 would move forward with membership criteria and workgroup formation</w:t>
        </w:r>
      </w:ins>
      <w:ins w:id="81" w:author="Allen, Greg" w:date="2016-01-04T15:04:00Z">
        <w:r w:rsidR="0030661E">
          <w:t>.</w:t>
        </w:r>
      </w:ins>
    </w:p>
    <w:p w14:paraId="24B64960" w14:textId="4620DBE5" w:rsidR="0003150E" w:rsidRPr="0003150E" w:rsidRDefault="00F1713E" w:rsidP="00F1713E">
      <w:pPr>
        <w:pStyle w:val="ListParagraph"/>
        <w:numPr>
          <w:ilvl w:val="0"/>
          <w:numId w:val="3"/>
        </w:numPr>
        <w:ind w:left="360"/>
      </w:pPr>
      <w:del w:id="82" w:author="Allen, Greg" w:date="2016-01-04T15:04:00Z">
        <w:r w:rsidDel="0030661E">
          <w:delText>d</w:delText>
        </w:r>
      </w:del>
      <w:ins w:id="83" w:author="Allen, Greg" w:date="2016-01-04T15:04:00Z">
        <w:r w:rsidR="0030661E">
          <w:t>D</w:t>
        </w:r>
      </w:ins>
      <w:r>
        <w:t>evelop</w:t>
      </w:r>
      <w:r w:rsidR="00520BD5">
        <w:t>ment of</w:t>
      </w:r>
      <w:r>
        <w:t xml:space="preserve"> a workplan with clear objectives and linkages to </w:t>
      </w:r>
      <w:r w:rsidR="00520BD5">
        <w:t xml:space="preserve">CBP </w:t>
      </w:r>
      <w:r>
        <w:t>management strategies</w:t>
      </w:r>
      <w:ins w:id="84" w:author="Allen, Greg" w:date="2016-01-04T12:34:00Z">
        <w:r w:rsidR="00335980">
          <w:t xml:space="preserve"> and the priorities listed above.</w:t>
        </w:r>
      </w:ins>
      <w:bookmarkStart w:id="85" w:name="_GoBack"/>
      <w:bookmarkEnd w:id="85"/>
      <w:del w:id="86" w:author="Allen, Greg" w:date="2016-01-04T12:34:00Z">
        <w:r w:rsidDel="00335980">
          <w:delText>.</w:delText>
        </w:r>
      </w:del>
    </w:p>
    <w:sectPr w:rsidR="0003150E" w:rsidRPr="0003150E" w:rsidSect="0008573C">
      <w:headerReference w:type="default" r:id="rId8"/>
      <w:footerReference w:type="default" r:id="rId9"/>
      <w:pgSz w:w="12240" w:h="15840"/>
      <w:pgMar w:top="1440" w:right="1440" w:bottom="720" w:left="1440" w:header="720" w:footer="720" w:gutter="0"/>
      <w:cols w:space="720"/>
      <w:docGrid w:linePitch="360"/>
      <w:sectPrChange w:id="88" w:author="Allen, Greg" w:date="2016-01-04T12:28:00Z">
        <w:sectPr w:rsidR="0003150E" w:rsidRPr="0003150E" w:rsidSect="0008573C">
          <w:pgMar w:top="1440" w:right="1440" w:bottom="1440" w:left="1440" w:header="720" w:footer="720"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1E03FE" w14:textId="77777777" w:rsidR="00162C97" w:rsidRDefault="00162C97" w:rsidP="001205D2">
      <w:r>
        <w:separator/>
      </w:r>
    </w:p>
  </w:endnote>
  <w:endnote w:type="continuationSeparator" w:id="0">
    <w:p w14:paraId="7F7F12FD" w14:textId="77777777" w:rsidR="00162C97" w:rsidRDefault="00162C97" w:rsidP="00120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662305"/>
      <w:docPartObj>
        <w:docPartGallery w:val="Page Numbers (Bottom of Page)"/>
        <w:docPartUnique/>
      </w:docPartObj>
    </w:sdtPr>
    <w:sdtEndPr>
      <w:rPr>
        <w:noProof/>
      </w:rPr>
    </w:sdtEndPr>
    <w:sdtContent>
      <w:p w14:paraId="7420BE3F" w14:textId="77777777" w:rsidR="00EE62E1" w:rsidRDefault="00EE62E1">
        <w:pPr>
          <w:pStyle w:val="Footer"/>
          <w:jc w:val="right"/>
        </w:pPr>
        <w:r>
          <w:fldChar w:fldCharType="begin"/>
        </w:r>
        <w:r>
          <w:instrText xml:space="preserve"> PAGE   \* MERGEFORMAT </w:instrText>
        </w:r>
        <w:r>
          <w:fldChar w:fldCharType="separate"/>
        </w:r>
        <w:r w:rsidR="0030661E">
          <w:rPr>
            <w:noProof/>
          </w:rPr>
          <w:t>1</w:t>
        </w:r>
        <w:r>
          <w:rPr>
            <w:noProof/>
          </w:rPr>
          <w:fldChar w:fldCharType="end"/>
        </w:r>
      </w:p>
    </w:sdtContent>
  </w:sdt>
  <w:p w14:paraId="272F5D3E" w14:textId="77777777" w:rsidR="00EE62E1" w:rsidRDefault="00EE62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8E5544" w14:textId="77777777" w:rsidR="00162C97" w:rsidRDefault="00162C97" w:rsidP="001205D2">
      <w:r>
        <w:separator/>
      </w:r>
    </w:p>
  </w:footnote>
  <w:footnote w:type="continuationSeparator" w:id="0">
    <w:p w14:paraId="2FF9CB1E" w14:textId="77777777" w:rsidR="00162C97" w:rsidRDefault="00162C97" w:rsidP="001205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EFE9E" w14:textId="49F1EA51" w:rsidR="00CD1C20" w:rsidRDefault="00CD1C20">
    <w:pPr>
      <w:pStyle w:val="Header"/>
    </w:pPr>
    <w:r w:rsidRPr="001205D2">
      <w:rPr>
        <w:b/>
      </w:rPr>
      <w:t>DRAFT</w:t>
    </w:r>
    <w:r>
      <w:t xml:space="preserve"> – For discussion only</w:t>
    </w:r>
    <w:ins w:id="87" w:author="Allen, Greg" w:date="2016-01-04T12:29:00Z">
      <w:r w:rsidR="0008573C">
        <w:t xml:space="preserve"> 1-4-16</w:t>
      </w:r>
    </w:ins>
  </w:p>
  <w:sdt>
    <w:sdtPr>
      <w:id w:val="-1392958169"/>
      <w:docPartObj>
        <w:docPartGallery w:val="Watermarks"/>
        <w:docPartUnique/>
      </w:docPartObj>
    </w:sdtPr>
    <w:sdtEndPr/>
    <w:sdtContent>
      <w:p w14:paraId="763AE7AF" w14:textId="77777777" w:rsidR="001205D2" w:rsidRDefault="00162C97">
        <w:pPr>
          <w:pStyle w:val="Header"/>
        </w:pPr>
        <w:r>
          <w:rPr>
            <w:noProof/>
          </w:rPr>
          <w:pict w14:anchorId="55CE44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4482D"/>
    <w:multiLevelType w:val="hybridMultilevel"/>
    <w:tmpl w:val="33DA80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D7898"/>
    <w:multiLevelType w:val="hybridMultilevel"/>
    <w:tmpl w:val="46C8C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314AB"/>
    <w:multiLevelType w:val="hybridMultilevel"/>
    <w:tmpl w:val="361C5A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1A2345"/>
    <w:multiLevelType w:val="hybridMultilevel"/>
    <w:tmpl w:val="A6D0EF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991093A"/>
    <w:multiLevelType w:val="hybridMultilevel"/>
    <w:tmpl w:val="6F34915E"/>
    <w:lvl w:ilvl="0" w:tplc="04090015">
      <w:start w:val="1"/>
      <w:numFmt w:val="upperLetter"/>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E17204B"/>
    <w:multiLevelType w:val="hybridMultilevel"/>
    <w:tmpl w:val="230E1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E5F8D"/>
    <w:multiLevelType w:val="hybridMultilevel"/>
    <w:tmpl w:val="FDA8C5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514EDC"/>
    <w:multiLevelType w:val="hybridMultilevel"/>
    <w:tmpl w:val="33DA80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5900E3"/>
    <w:multiLevelType w:val="hybridMultilevel"/>
    <w:tmpl w:val="6F28F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C12397"/>
    <w:multiLevelType w:val="hybridMultilevel"/>
    <w:tmpl w:val="AC0A89A2"/>
    <w:lvl w:ilvl="0" w:tplc="90A8299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3002181"/>
    <w:multiLevelType w:val="hybridMultilevel"/>
    <w:tmpl w:val="FDA8C5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1"/>
  </w:num>
  <w:num w:numId="4">
    <w:abstractNumId w:val="7"/>
  </w:num>
  <w:num w:numId="5">
    <w:abstractNumId w:val="0"/>
  </w:num>
  <w:num w:numId="6">
    <w:abstractNumId w:val="2"/>
  </w:num>
  <w:num w:numId="7">
    <w:abstractNumId w:val="6"/>
  </w:num>
  <w:num w:numId="8">
    <w:abstractNumId w:val="10"/>
  </w:num>
  <w:num w:numId="9">
    <w:abstractNumId w:val="5"/>
  </w:num>
  <w:num w:numId="10">
    <w:abstractNumId w:val="9"/>
  </w:num>
  <w:num w:numId="11">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len, Greg">
    <w15:presenceInfo w15:providerId="AD" w15:userId="S-1-5-21-1339303556-449845944-1601390327-869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E"/>
    <w:rsid w:val="0003150E"/>
    <w:rsid w:val="0008573C"/>
    <w:rsid w:val="00096778"/>
    <w:rsid w:val="001205D2"/>
    <w:rsid w:val="00135BBC"/>
    <w:rsid w:val="00162C97"/>
    <w:rsid w:val="00197FF5"/>
    <w:rsid w:val="001D03F6"/>
    <w:rsid w:val="001D25FF"/>
    <w:rsid w:val="001F2776"/>
    <w:rsid w:val="002039C3"/>
    <w:rsid w:val="002416D5"/>
    <w:rsid w:val="00255BB3"/>
    <w:rsid w:val="002568E8"/>
    <w:rsid w:val="00261F2B"/>
    <w:rsid w:val="002A4B49"/>
    <w:rsid w:val="002C475A"/>
    <w:rsid w:val="0030661E"/>
    <w:rsid w:val="0030662D"/>
    <w:rsid w:val="00335980"/>
    <w:rsid w:val="00423C0C"/>
    <w:rsid w:val="004309B4"/>
    <w:rsid w:val="00432577"/>
    <w:rsid w:val="004A47B0"/>
    <w:rsid w:val="004A5762"/>
    <w:rsid w:val="00520BD5"/>
    <w:rsid w:val="005254DB"/>
    <w:rsid w:val="00541293"/>
    <w:rsid w:val="005B5EC9"/>
    <w:rsid w:val="005C1149"/>
    <w:rsid w:val="005C377B"/>
    <w:rsid w:val="005E5F76"/>
    <w:rsid w:val="0068580E"/>
    <w:rsid w:val="00686491"/>
    <w:rsid w:val="00720654"/>
    <w:rsid w:val="0075255B"/>
    <w:rsid w:val="0077701C"/>
    <w:rsid w:val="007A5E61"/>
    <w:rsid w:val="007F06D2"/>
    <w:rsid w:val="007F304C"/>
    <w:rsid w:val="008103E5"/>
    <w:rsid w:val="00850DB5"/>
    <w:rsid w:val="008C1DA1"/>
    <w:rsid w:val="008D1B6F"/>
    <w:rsid w:val="008D51A0"/>
    <w:rsid w:val="009577C6"/>
    <w:rsid w:val="00957CDD"/>
    <w:rsid w:val="0096396D"/>
    <w:rsid w:val="00985AD3"/>
    <w:rsid w:val="009E1D61"/>
    <w:rsid w:val="00A51E30"/>
    <w:rsid w:val="00AC207C"/>
    <w:rsid w:val="00AD6D34"/>
    <w:rsid w:val="00AF6560"/>
    <w:rsid w:val="00B01205"/>
    <w:rsid w:val="00B40AFA"/>
    <w:rsid w:val="00B40DAE"/>
    <w:rsid w:val="00B414E1"/>
    <w:rsid w:val="00B71B5F"/>
    <w:rsid w:val="00BB4762"/>
    <w:rsid w:val="00BC3803"/>
    <w:rsid w:val="00BE6999"/>
    <w:rsid w:val="00C64FC4"/>
    <w:rsid w:val="00C7470B"/>
    <w:rsid w:val="00CA120F"/>
    <w:rsid w:val="00CD1C20"/>
    <w:rsid w:val="00CF5161"/>
    <w:rsid w:val="00D37087"/>
    <w:rsid w:val="00DC30E4"/>
    <w:rsid w:val="00E16849"/>
    <w:rsid w:val="00E25A5C"/>
    <w:rsid w:val="00E324F0"/>
    <w:rsid w:val="00E453AE"/>
    <w:rsid w:val="00EE62E1"/>
    <w:rsid w:val="00F1713E"/>
    <w:rsid w:val="00F86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3D59D50"/>
  <w15:docId w15:val="{202CD545-BA21-41A2-881F-FE1720299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47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EC9"/>
    <w:pPr>
      <w:ind w:left="720"/>
      <w:contextualSpacing/>
    </w:pPr>
  </w:style>
  <w:style w:type="paragraph" w:styleId="BalloonText">
    <w:name w:val="Balloon Text"/>
    <w:basedOn w:val="Normal"/>
    <w:link w:val="BalloonTextChar"/>
    <w:uiPriority w:val="99"/>
    <w:semiHidden/>
    <w:unhideWhenUsed/>
    <w:rsid w:val="008C1D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DA1"/>
    <w:rPr>
      <w:rFonts w:ascii="Segoe UI" w:hAnsi="Segoe UI" w:cs="Segoe UI"/>
      <w:sz w:val="18"/>
      <w:szCs w:val="18"/>
    </w:rPr>
  </w:style>
  <w:style w:type="paragraph" w:styleId="Header">
    <w:name w:val="header"/>
    <w:basedOn w:val="Normal"/>
    <w:link w:val="HeaderChar"/>
    <w:uiPriority w:val="99"/>
    <w:unhideWhenUsed/>
    <w:rsid w:val="001205D2"/>
    <w:pPr>
      <w:tabs>
        <w:tab w:val="center" w:pos="4680"/>
        <w:tab w:val="right" w:pos="9360"/>
      </w:tabs>
    </w:pPr>
  </w:style>
  <w:style w:type="character" w:customStyle="1" w:styleId="HeaderChar">
    <w:name w:val="Header Char"/>
    <w:basedOn w:val="DefaultParagraphFont"/>
    <w:link w:val="Header"/>
    <w:uiPriority w:val="99"/>
    <w:rsid w:val="001205D2"/>
  </w:style>
  <w:style w:type="paragraph" w:styleId="Footer">
    <w:name w:val="footer"/>
    <w:basedOn w:val="Normal"/>
    <w:link w:val="FooterChar"/>
    <w:uiPriority w:val="99"/>
    <w:unhideWhenUsed/>
    <w:rsid w:val="001205D2"/>
    <w:pPr>
      <w:tabs>
        <w:tab w:val="center" w:pos="4680"/>
        <w:tab w:val="right" w:pos="9360"/>
      </w:tabs>
    </w:pPr>
  </w:style>
  <w:style w:type="character" w:customStyle="1" w:styleId="FooterChar">
    <w:name w:val="Footer Char"/>
    <w:basedOn w:val="DefaultParagraphFont"/>
    <w:link w:val="Footer"/>
    <w:uiPriority w:val="99"/>
    <w:rsid w:val="001205D2"/>
  </w:style>
  <w:style w:type="character" w:styleId="CommentReference">
    <w:name w:val="annotation reference"/>
    <w:basedOn w:val="DefaultParagraphFont"/>
    <w:uiPriority w:val="99"/>
    <w:semiHidden/>
    <w:unhideWhenUsed/>
    <w:rsid w:val="00957CDD"/>
    <w:rPr>
      <w:sz w:val="16"/>
      <w:szCs w:val="16"/>
    </w:rPr>
  </w:style>
  <w:style w:type="paragraph" w:styleId="CommentText">
    <w:name w:val="annotation text"/>
    <w:basedOn w:val="Normal"/>
    <w:link w:val="CommentTextChar"/>
    <w:uiPriority w:val="99"/>
    <w:semiHidden/>
    <w:unhideWhenUsed/>
    <w:rsid w:val="00957CDD"/>
    <w:rPr>
      <w:sz w:val="20"/>
      <w:szCs w:val="20"/>
    </w:rPr>
  </w:style>
  <w:style w:type="character" w:customStyle="1" w:styleId="CommentTextChar">
    <w:name w:val="Comment Text Char"/>
    <w:basedOn w:val="DefaultParagraphFont"/>
    <w:link w:val="CommentText"/>
    <w:uiPriority w:val="99"/>
    <w:semiHidden/>
    <w:rsid w:val="00957CDD"/>
    <w:rPr>
      <w:sz w:val="20"/>
      <w:szCs w:val="20"/>
    </w:rPr>
  </w:style>
  <w:style w:type="paragraph" w:styleId="CommentSubject">
    <w:name w:val="annotation subject"/>
    <w:basedOn w:val="CommentText"/>
    <w:next w:val="CommentText"/>
    <w:link w:val="CommentSubjectChar"/>
    <w:uiPriority w:val="99"/>
    <w:semiHidden/>
    <w:unhideWhenUsed/>
    <w:rsid w:val="00957CDD"/>
    <w:rPr>
      <w:b/>
      <w:bCs/>
    </w:rPr>
  </w:style>
  <w:style w:type="character" w:customStyle="1" w:styleId="CommentSubjectChar">
    <w:name w:val="Comment Subject Char"/>
    <w:basedOn w:val="CommentTextChar"/>
    <w:link w:val="CommentSubject"/>
    <w:uiPriority w:val="99"/>
    <w:semiHidden/>
    <w:rsid w:val="00957C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34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73B07-A836-49A6-98BF-34348BDD8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2</Pages>
  <Words>631</Words>
  <Characters>3601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4224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kdebell</dc:creator>
  <cp:lastModifiedBy>Allen, Greg</cp:lastModifiedBy>
  <cp:revision>9</cp:revision>
  <cp:lastPrinted>2016-01-04T17:34:00Z</cp:lastPrinted>
  <dcterms:created xsi:type="dcterms:W3CDTF">2016-01-04T17:19:00Z</dcterms:created>
  <dcterms:modified xsi:type="dcterms:W3CDTF">2016-01-04T20:05:00Z</dcterms:modified>
</cp:coreProperties>
</file>