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7E90F" w14:textId="77777777" w:rsidR="001D45AD" w:rsidRDefault="001D45AD"/>
    <w:tbl>
      <w:tblPr>
        <w:tblStyle w:val="TableGrid"/>
        <w:tblpPr w:leftFromText="180" w:rightFromText="180" w:vertAnchor="page" w:horzAnchor="margin" w:tblpXSpec="center" w:tblpY="17"/>
        <w:tblW w:w="12240" w:type="dxa"/>
        <w:tblBorders>
          <w:top w:val="single" w:sz="36" w:space="0" w:color="auto"/>
          <w:insideH w:val="none" w:sz="0" w:space="0" w:color="auto"/>
          <w:insideV w:val="none" w:sz="0" w:space="0" w:color="auto"/>
        </w:tblBorders>
        <w:tblLook w:val="04A0" w:firstRow="1" w:lastRow="0" w:firstColumn="1" w:lastColumn="0" w:noHBand="0" w:noVBand="1"/>
      </w:tblPr>
      <w:tblGrid>
        <w:gridCol w:w="12240"/>
      </w:tblGrid>
      <w:tr w:rsidR="001D45AD" w14:paraId="1AF4B6A9" w14:textId="77777777" w:rsidTr="00134E4C">
        <w:trPr>
          <w:trHeight w:val="2431"/>
        </w:trPr>
        <w:tc>
          <w:tcPr>
            <w:tcW w:w="12240" w:type="dxa"/>
            <w:shd w:val="clear" w:color="auto" w:fill="B3D5AB" w:themeFill="accent4" w:themeFillTint="66"/>
          </w:tcPr>
          <w:p w14:paraId="1254B932" w14:textId="77777777" w:rsidR="001D45AD" w:rsidRDefault="001D45AD" w:rsidP="001D45AD">
            <w:pPr>
              <w:pStyle w:val="Title"/>
              <w:rPr>
                <w:b/>
                <w:color w:val="005C00"/>
              </w:rPr>
            </w:pPr>
          </w:p>
          <w:p w14:paraId="57517759" w14:textId="77777777" w:rsidR="0003779F" w:rsidRDefault="0003779F" w:rsidP="0003779F"/>
          <w:p w14:paraId="6B5C7668" w14:textId="77777777" w:rsidR="0003779F" w:rsidRDefault="0003779F" w:rsidP="0003779F"/>
          <w:p w14:paraId="55377542" w14:textId="77777777" w:rsidR="0003779F" w:rsidRDefault="0003779F" w:rsidP="0003779F"/>
          <w:p w14:paraId="4B9A3A05" w14:textId="77777777" w:rsidR="0003779F" w:rsidRPr="0003779F" w:rsidRDefault="0003779F" w:rsidP="0003779F"/>
          <w:p w14:paraId="76B0B1DF" w14:textId="77777777" w:rsidR="00134E4C" w:rsidRDefault="003310C0" w:rsidP="00134E4C">
            <w:pPr>
              <w:pStyle w:val="Title"/>
              <w:rPr>
                <w:b/>
                <w:color w:val="005C00"/>
              </w:rPr>
            </w:pPr>
            <w:r>
              <w:rPr>
                <w:b/>
                <w:color w:val="005C00"/>
              </w:rPr>
              <w:t>Local Leadership</w:t>
            </w:r>
            <w:r w:rsidR="00134E4C">
              <w:rPr>
                <w:b/>
                <w:color w:val="005C00"/>
              </w:rPr>
              <w:t xml:space="preserve"> Outcome</w:t>
            </w:r>
          </w:p>
          <w:p w14:paraId="73A4B2F7" w14:textId="77777777" w:rsidR="00134E4C" w:rsidRDefault="00134E4C" w:rsidP="00134E4C">
            <w:pPr>
              <w:pStyle w:val="Title"/>
              <w:rPr>
                <w:i/>
                <w:color w:val="005C00"/>
                <w:sz w:val="28"/>
              </w:rPr>
            </w:pPr>
            <w:r w:rsidRPr="00EF1639">
              <w:rPr>
                <w:i/>
                <w:color w:val="005C00"/>
                <w:sz w:val="28"/>
              </w:rPr>
              <w:t>Management Strategy</w:t>
            </w:r>
          </w:p>
          <w:p w14:paraId="1072B0C9" w14:textId="77777777" w:rsidR="001D45AD" w:rsidRPr="001D45AD" w:rsidRDefault="001D45AD" w:rsidP="001D45AD"/>
        </w:tc>
      </w:tr>
    </w:tbl>
    <w:p w14:paraId="3910283E" w14:textId="77777777" w:rsidR="0003779F" w:rsidRDefault="0003779F" w:rsidP="0098324B">
      <w:pPr>
        <w:pStyle w:val="NoSpacing"/>
        <w:rPr>
          <w:i/>
        </w:rPr>
      </w:pPr>
    </w:p>
    <w:p w14:paraId="3BE4AADD" w14:textId="64E0E3E7" w:rsidR="00134E4C" w:rsidRDefault="00785AF5" w:rsidP="005546A3">
      <w:pPr>
        <w:pStyle w:val="NoSpacing"/>
        <w:jc w:val="center"/>
        <w:rPr>
          <w:rFonts w:cs="Roboto-Black"/>
          <w:b/>
          <w:sz w:val="28"/>
          <w:szCs w:val="28"/>
        </w:rPr>
      </w:pPr>
      <w:r w:rsidRPr="00785AF5">
        <w:rPr>
          <w:rFonts w:cs="Roboto-Black"/>
          <w:b/>
          <w:noProof/>
          <w:sz w:val="28"/>
          <w:szCs w:val="28"/>
          <w:lang w:eastAsia="en-US"/>
        </w:rPr>
        <w:drawing>
          <wp:inline distT="0" distB="0" distL="0" distR="0" wp14:anchorId="6EDEBF70" wp14:editId="2FD764D2">
            <wp:extent cx="4671969" cy="3105150"/>
            <wp:effectExtent l="0" t="0" r="0" b="0"/>
            <wp:docPr id="4" name="Picture 4" descr="C:\Users\swatters\Desktop\4117422309_e8caebf09d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atters\Desktop\4117422309_e8caebf09d_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2243" cy="3105332"/>
                    </a:xfrm>
                    <a:prstGeom prst="rect">
                      <a:avLst/>
                    </a:prstGeom>
                    <a:noFill/>
                    <a:ln>
                      <a:noFill/>
                    </a:ln>
                  </pic:spPr>
                </pic:pic>
              </a:graphicData>
            </a:graphic>
          </wp:inline>
        </w:drawing>
      </w:r>
    </w:p>
    <w:p w14:paraId="4E7BC00B" w14:textId="77777777" w:rsidR="00A1015B" w:rsidRDefault="00A1015B" w:rsidP="00134E4C">
      <w:pPr>
        <w:pStyle w:val="NoSpacing"/>
        <w:rPr>
          <w:rFonts w:cs="Roboto-Black"/>
          <w:b/>
          <w:sz w:val="28"/>
          <w:szCs w:val="28"/>
        </w:rPr>
      </w:pPr>
    </w:p>
    <w:p w14:paraId="7C834514" w14:textId="77777777" w:rsidR="00134E4C" w:rsidRPr="00EF1639" w:rsidRDefault="00134E4C" w:rsidP="00134E4C">
      <w:pPr>
        <w:pStyle w:val="NoSpacing"/>
        <w:rPr>
          <w:b/>
          <w:sz w:val="24"/>
        </w:rPr>
      </w:pPr>
      <w:r w:rsidRPr="00EF1639">
        <w:rPr>
          <w:rFonts w:cs="Roboto-Black"/>
          <w:b/>
          <w:sz w:val="28"/>
          <w:szCs w:val="28"/>
        </w:rPr>
        <w:t>Introduction</w:t>
      </w:r>
      <w:r w:rsidRPr="00EF1639">
        <w:rPr>
          <w:b/>
          <w:sz w:val="24"/>
        </w:rPr>
        <w:t xml:space="preserve"> </w:t>
      </w:r>
    </w:p>
    <w:p w14:paraId="683DA53B" w14:textId="77777777" w:rsidR="00476C5E" w:rsidRDefault="00476C5E" w:rsidP="00476C5E">
      <w:pPr>
        <w:rPr>
          <w:ins w:id="0" w:author="Watterson, Samantha" w:date="2015-06-01T15:06:00Z"/>
        </w:rPr>
      </w:pPr>
      <w:ins w:id="1" w:author="Watterson, Samantha" w:date="2015-06-01T15:06:00Z">
        <w:r>
          <w:rPr>
            <w:sz w:val="21"/>
            <w:szCs w:val="21"/>
          </w:rPr>
          <w:t xml:space="preserve">There are more than 1,800 units of local government in the Chesapeake Bay watershed, some of which are already taking steps to restore and protect their local rivers and streams. </w:t>
        </w:r>
        <w:r>
          <w:t>Additionally</w:t>
        </w:r>
        <w:r w:rsidRPr="00FA5B66">
          <w:t xml:space="preserve">, </w:t>
        </w:r>
        <w:r>
          <w:t xml:space="preserve">there are </w:t>
        </w:r>
        <w:r w:rsidRPr="00FA5B66">
          <w:t xml:space="preserve">more than 600 local conservation and watershed organizations educating and empowering citizens </w:t>
        </w:r>
        <w:r>
          <w:t xml:space="preserve">and local leaders </w:t>
        </w:r>
        <w:r w:rsidRPr="00FA5B66">
          <w:t>to restore and protect local streams and rivers.</w:t>
        </w:r>
        <w:r>
          <w:t xml:space="preserve"> </w:t>
        </w:r>
      </w:ins>
    </w:p>
    <w:p w14:paraId="1FF8B622" w14:textId="77777777" w:rsidR="00476C5E" w:rsidRDefault="00476C5E" w:rsidP="00476C5E">
      <w:pPr>
        <w:spacing w:after="0"/>
        <w:rPr>
          <w:ins w:id="2" w:author="Watterson, Samantha" w:date="2015-06-01T15:06:00Z"/>
          <w:sz w:val="21"/>
          <w:szCs w:val="21"/>
        </w:rPr>
      </w:pPr>
      <w:ins w:id="3" w:author="Watterson, Samantha" w:date="2015-06-01T15:06:00Z">
        <w:r>
          <w:t>The Chesapeake Bay Watershed Agreement acknowledges their important roles and commits to</w:t>
        </w:r>
        <w:r>
          <w:rPr>
            <w:sz w:val="21"/>
            <w:szCs w:val="21"/>
          </w:rPr>
          <w:t xml:space="preserve"> increase the knowledge and capacity of local officials on issues related to water resources and in the implementation of economic and policy incentives that will support local conservation actions. </w:t>
        </w:r>
      </w:ins>
    </w:p>
    <w:p w14:paraId="236FE6D5" w14:textId="77777777" w:rsidR="00476C5E" w:rsidRPr="00FA5B66" w:rsidRDefault="00476C5E" w:rsidP="00476C5E">
      <w:pPr>
        <w:spacing w:after="0"/>
        <w:rPr>
          <w:ins w:id="4" w:author="Watterson, Samantha" w:date="2015-06-01T15:06:00Z"/>
        </w:rPr>
      </w:pPr>
    </w:p>
    <w:p w14:paraId="16F740DD" w14:textId="77777777" w:rsidR="00476C5E" w:rsidRPr="00FA5B66" w:rsidRDefault="00476C5E" w:rsidP="00476C5E">
      <w:pPr>
        <w:rPr>
          <w:ins w:id="5" w:author="Watterson, Samantha" w:date="2015-06-01T15:06:00Z"/>
        </w:rPr>
      </w:pPr>
      <w:ins w:id="6" w:author="Watterson, Samantha" w:date="2015-06-01T15:06:00Z">
        <w:r w:rsidRPr="00FA5B66">
          <w:t xml:space="preserve">On December 3, 2014, </w:t>
        </w:r>
        <w:r>
          <w:t xml:space="preserve">approximately 60 </w:t>
        </w:r>
        <w:r w:rsidRPr="00FA5B66">
          <w:t xml:space="preserve">local appointed and elected officials, senior local government </w:t>
        </w:r>
        <w:r>
          <w:t>staff</w:t>
        </w:r>
        <w:r w:rsidRPr="00FA5B66">
          <w:t xml:space="preserve">, </w:t>
        </w:r>
        <w:r>
          <w:t>experts in</w:t>
        </w:r>
        <w:r w:rsidRPr="00FA5B66">
          <w:t xml:space="preserve"> </w:t>
        </w:r>
        <w:r>
          <w:t xml:space="preserve">leadership </w:t>
        </w:r>
        <w:r w:rsidRPr="00FA5B66">
          <w:t>training</w:t>
        </w:r>
        <w:r>
          <w:t>,</w:t>
        </w:r>
        <w:r w:rsidRPr="00FA5B66">
          <w:t xml:space="preserve"> and other</w:t>
        </w:r>
        <w:r>
          <w:t xml:space="preserve"> stakeholders</w:t>
        </w:r>
        <w:r w:rsidRPr="00FA5B66">
          <w:t xml:space="preserve"> participated in a workshop in Laurel, Maryland</w:t>
        </w:r>
        <w:r>
          <w:t>. The purpose was to share descriptions of successful watershed protection and restoration efforts, identify gaps in information and resources, and recommend actions to increase the knowledge and capacity of local officials to manage natural resources more effectively.</w:t>
        </w:r>
        <w:r w:rsidRPr="00FA5B66">
          <w:t xml:space="preserve"> </w:t>
        </w:r>
      </w:ins>
    </w:p>
    <w:p w14:paraId="26801CB4" w14:textId="77777777" w:rsidR="00476C5E" w:rsidRDefault="00476C5E" w:rsidP="00476C5E">
      <w:pPr>
        <w:spacing w:after="0"/>
        <w:rPr>
          <w:ins w:id="7" w:author="Watterson, Samantha" w:date="2015-06-01T15:06:00Z"/>
        </w:rPr>
      </w:pPr>
      <w:ins w:id="8" w:author="Watterson, Samantha" w:date="2015-06-01T15:06:00Z">
        <w:r w:rsidRPr="00FA5B66">
          <w:t>Local Government Advisory Committee (LGAC) members and other officials participating in the workshop stressed that local officials are diverse in experience, values and agendas; and that the</w:t>
        </w:r>
        <w:r>
          <w:t xml:space="preserve"> communities they serve </w:t>
        </w:r>
        <w:r w:rsidRPr="00FA5B66">
          <w:t xml:space="preserve">vary in resource capacity. Increasing knowledge about the Chesapeake Bay </w:t>
        </w:r>
        <w:r w:rsidRPr="00FA5B66">
          <w:lastRenderedPageBreak/>
          <w:t>watershed</w:t>
        </w:r>
        <w:r>
          <w:t>, the complexities of its issues,</w:t>
        </w:r>
        <w:r w:rsidRPr="00FA5B66">
          <w:t xml:space="preserve"> and relating the value of healthy waters to local priorities such as land use policies, community health, economic development and tourism will be important to enticing engagement of the uncommitted. Turnover is significant among local officials</w:t>
        </w:r>
        <w:r>
          <w:t xml:space="preserve"> and key staff</w:t>
        </w:r>
        <w:r w:rsidRPr="00FA5B66">
          <w:t xml:space="preserve"> in some jurisdictions. This means it will be important to create and nurture a watershed culture of excellence that showcases and promotes local efforts, applauds local initiatives, and provides easy access to action-oriented conservation and restoration models for local officials to adapt and replicate.</w:t>
        </w:r>
      </w:ins>
    </w:p>
    <w:p w14:paraId="1BD9E4A2" w14:textId="77777777" w:rsidR="00476C5E" w:rsidRDefault="00476C5E" w:rsidP="00476C5E">
      <w:pPr>
        <w:spacing w:after="0"/>
        <w:rPr>
          <w:ins w:id="9" w:author="Watterson, Samantha" w:date="2015-06-01T15:06:00Z"/>
        </w:rPr>
      </w:pPr>
    </w:p>
    <w:p w14:paraId="1124DA05" w14:textId="77777777" w:rsidR="00476C5E" w:rsidRPr="00FA5B66" w:rsidRDefault="00476C5E" w:rsidP="00476C5E">
      <w:pPr>
        <w:rPr>
          <w:ins w:id="10" w:author="Watterson, Samantha" w:date="2015-06-01T15:06:00Z"/>
        </w:rPr>
      </w:pPr>
      <w:ins w:id="11" w:author="Watterson, Samantha" w:date="2015-06-01T15:06:00Z">
        <w:r>
          <w:t xml:space="preserve">This information was instrumental in the development of this Management Strategy, which outlines our </w:t>
        </w:r>
        <w:r>
          <w:rPr>
            <w:sz w:val="21"/>
            <w:szCs w:val="21"/>
          </w:rPr>
          <w:t>plan to achieve the Local Leadership outcome.   It includes developing and expanding training and leadership opportunities, facilitating peer to peer interactions among local officials, improving the availability and accessibility of informational resources, and identifying and improving key sources of information for local leaders.</w:t>
        </w:r>
      </w:ins>
    </w:p>
    <w:p w14:paraId="4DCCAA03" w14:textId="77777777" w:rsidR="00476C5E" w:rsidRDefault="00476C5E" w:rsidP="00476C5E">
      <w:pPr>
        <w:spacing w:after="0"/>
        <w:rPr>
          <w:ins w:id="12" w:author="Watterson, Samantha" w:date="2015-06-01T15:06:00Z"/>
          <w:sz w:val="21"/>
          <w:szCs w:val="21"/>
        </w:rPr>
      </w:pPr>
      <w:ins w:id="13" w:author="Watterson, Samantha" w:date="2015-06-01T15:06:00Z">
        <w:r>
          <w:rPr>
            <w:sz w:val="21"/>
            <w:szCs w:val="21"/>
          </w:rPr>
          <w:t xml:space="preserve">By working together to engage and facilitate local governments and others, we will leverage resources and ensure better outcomes. </w:t>
        </w:r>
      </w:ins>
    </w:p>
    <w:p w14:paraId="52FDFD5C" w14:textId="4B443E1C" w:rsidR="009578D6" w:rsidRPr="006B2E9A" w:rsidDel="00476C5E" w:rsidRDefault="009578D6" w:rsidP="00FA5B66">
      <w:pPr>
        <w:spacing w:after="0"/>
        <w:rPr>
          <w:del w:id="14" w:author="Watterson, Samantha" w:date="2015-06-01T15:06:00Z"/>
        </w:rPr>
      </w:pPr>
      <w:bookmarkStart w:id="15" w:name="_GoBack"/>
      <w:bookmarkEnd w:id="15"/>
      <w:del w:id="16" w:author="Watterson, Samantha" w:date="2015-06-01T15:06:00Z">
        <w:r w:rsidRPr="006B2E9A" w:rsidDel="00476C5E">
          <w:delText>The long-term success of Chesapeake Bay conservation, restoration and protection efforts depend</w:delText>
        </w:r>
        <w:r w:rsidR="004B3505" w:rsidRPr="006B2E9A" w:rsidDel="00476C5E">
          <w:delText>s</w:delText>
        </w:r>
        <w:r w:rsidRPr="006B2E9A" w:rsidDel="00476C5E">
          <w:delText xml:space="preserve"> heavily on engaged citizen stewards and the leadership of local public officials. </w:delText>
        </w:r>
        <w:r w:rsidR="004A799A" w:rsidRPr="006B2E9A" w:rsidDel="00476C5E">
          <w:delText>The Chesapeake Bay Watershed Agreement acknowledges their important roles and commits partners to building the knowledge and capacity of local</w:delText>
        </w:r>
        <w:r w:rsidR="00062C0B" w:rsidRPr="006B2E9A" w:rsidDel="00476C5E">
          <w:delText xml:space="preserve"> leaders and</w:delText>
        </w:r>
        <w:r w:rsidR="004A799A" w:rsidRPr="006B2E9A" w:rsidDel="00476C5E">
          <w:delText xml:space="preserve"> stewards. </w:delText>
        </w:r>
      </w:del>
      <w:del w:id="17" w:author="Watterson, Samantha" w:date="2015-05-28T09:35:00Z">
        <w:r w:rsidRPr="006B2E9A" w:rsidDel="00AF48F0">
          <w:delText>Currently</w:delText>
        </w:r>
      </w:del>
      <w:del w:id="18" w:author="Watterson, Samantha" w:date="2015-06-01T15:06:00Z">
        <w:r w:rsidRPr="006B2E9A" w:rsidDel="00476C5E">
          <w:delText xml:space="preserve">, </w:delText>
        </w:r>
        <w:r w:rsidRPr="00335C95" w:rsidDel="00476C5E">
          <w:delText xml:space="preserve">more than 600 local conservation and watershed organizations </w:delText>
        </w:r>
      </w:del>
      <w:del w:id="19" w:author="Watterson, Samantha" w:date="2015-05-28T09:35:00Z">
        <w:r w:rsidRPr="008D4EEB" w:rsidDel="00AF48F0">
          <w:delText>in the Ba</w:delText>
        </w:r>
        <w:r w:rsidRPr="006B2E9A" w:rsidDel="00AF48F0">
          <w:delText xml:space="preserve">y </w:delText>
        </w:r>
        <w:r w:rsidR="006819B9" w:rsidRPr="006B2E9A" w:rsidDel="00AF48F0">
          <w:delText>r</w:delText>
        </w:r>
        <w:r w:rsidRPr="006B2E9A" w:rsidDel="00AF48F0">
          <w:delText xml:space="preserve">egion are </w:delText>
        </w:r>
      </w:del>
      <w:del w:id="20" w:author="Watterson, Samantha" w:date="2015-06-01T15:06:00Z">
        <w:r w:rsidRPr="006B2E9A" w:rsidDel="00476C5E">
          <w:delText>educating and empowering citizens to restore and protect local streams and rivers.</w:delText>
        </w:r>
      </w:del>
      <w:del w:id="21" w:author="Watterson, Samantha" w:date="2015-05-28T09:33:00Z">
        <w:r w:rsidRPr="006B2E9A" w:rsidDel="00AF48F0">
          <w:delText xml:space="preserve"> </w:delText>
        </w:r>
      </w:del>
      <w:del w:id="22" w:author="Watterson, Samantha" w:date="2015-06-01T15:06:00Z">
        <w:r w:rsidRPr="006B2E9A" w:rsidDel="00476C5E">
          <w:delText>Building a larger, broader</w:delText>
        </w:r>
        <w:r w:rsidR="004A799A" w:rsidRPr="006B2E9A" w:rsidDel="00476C5E">
          <w:delText>,</w:delText>
        </w:r>
        <w:r w:rsidRPr="00335C95" w:rsidDel="00476C5E">
          <w:delText xml:space="preserve"> more diverse </w:delText>
        </w:r>
        <w:r w:rsidR="0074246B" w:rsidRPr="008D4EEB" w:rsidDel="00476C5E">
          <w:delText xml:space="preserve">and educated </w:delText>
        </w:r>
        <w:r w:rsidRPr="008D4EEB" w:rsidDel="00476C5E">
          <w:delText xml:space="preserve">constituency of stewards is vital to achieving </w:delText>
        </w:r>
        <w:r w:rsidR="0077572B" w:rsidRPr="006B2E9A" w:rsidDel="00476C5E">
          <w:delText xml:space="preserve">long-term </w:delText>
        </w:r>
        <w:r w:rsidRPr="006B2E9A" w:rsidDel="00476C5E">
          <w:delText xml:space="preserve">environmental protection and ultimately restoration of the Bay. </w:delText>
        </w:r>
      </w:del>
    </w:p>
    <w:p w14:paraId="74ED9E3E" w14:textId="140FA652" w:rsidR="009578D6" w:rsidRPr="00FA5B66" w:rsidDel="00476C5E" w:rsidRDefault="009578D6" w:rsidP="00FA5B66">
      <w:pPr>
        <w:spacing w:after="0"/>
        <w:rPr>
          <w:del w:id="23" w:author="Watterson, Samantha" w:date="2015-06-01T15:06:00Z"/>
        </w:rPr>
      </w:pPr>
    </w:p>
    <w:p w14:paraId="5ADC98F9" w14:textId="6C6CD414" w:rsidR="009578D6" w:rsidRPr="00FA5B66" w:rsidDel="00476C5E" w:rsidRDefault="009578D6" w:rsidP="00FA5B66">
      <w:pPr>
        <w:spacing w:after="0"/>
        <w:rPr>
          <w:del w:id="24" w:author="Watterson, Samantha" w:date="2015-06-01T15:06:00Z"/>
        </w:rPr>
      </w:pPr>
      <w:del w:id="25" w:author="Watterson, Samantha" w:date="2015-06-01T15:06:00Z">
        <w:r w:rsidRPr="00FA5B66" w:rsidDel="00476C5E">
          <w:delText>On December 3, 2014</w:delText>
        </w:r>
        <w:r w:rsidR="006819B9" w:rsidRPr="00FA5B66" w:rsidDel="00476C5E">
          <w:delText>,</w:delText>
        </w:r>
        <w:r w:rsidRPr="00FA5B66" w:rsidDel="00476C5E">
          <w:delText xml:space="preserve"> </w:delText>
        </w:r>
        <w:r w:rsidR="0077572B" w:rsidDel="00476C5E">
          <w:delText xml:space="preserve">approximately 60 </w:delText>
        </w:r>
        <w:r w:rsidRPr="00FA5B66" w:rsidDel="00476C5E">
          <w:delText xml:space="preserve">local appointed and elected officials, senior local government resource managers, </w:delText>
        </w:r>
        <w:r w:rsidR="0074246B" w:rsidDel="00476C5E">
          <w:delText>experts in</w:delText>
        </w:r>
        <w:r w:rsidRPr="00FA5B66" w:rsidDel="00476C5E">
          <w:delText xml:space="preserve"> </w:delText>
        </w:r>
        <w:r w:rsidR="0074246B" w:rsidDel="00476C5E">
          <w:delText xml:space="preserve">leadership </w:delText>
        </w:r>
        <w:r w:rsidRPr="00FA5B66" w:rsidDel="00476C5E">
          <w:delText>training</w:delText>
        </w:r>
        <w:r w:rsidR="0077572B" w:rsidDel="00476C5E">
          <w:delText>,</w:delText>
        </w:r>
        <w:r w:rsidRPr="00FA5B66" w:rsidDel="00476C5E">
          <w:delText xml:space="preserve"> and other</w:delText>
        </w:r>
        <w:r w:rsidR="0077572B" w:rsidDel="00476C5E">
          <w:delText xml:space="preserve"> stakeholders</w:delText>
        </w:r>
        <w:r w:rsidRPr="00FA5B66" w:rsidDel="00476C5E">
          <w:delText xml:space="preserve"> participated in a workshop in Laurel, M</w:delText>
        </w:r>
        <w:r w:rsidR="006819B9" w:rsidRPr="00FA5B66" w:rsidDel="00476C5E">
          <w:delText>aryland</w:delText>
        </w:r>
        <w:r w:rsidR="0077572B" w:rsidDel="00476C5E">
          <w:delText>. The purpose was to share descriptions of successful watershed protection and restoration efforts, identify gaps in information and resources, and recommend actions to increase the knowledge and capacity of local officials to manage natural resources more effectively.</w:delText>
        </w:r>
        <w:r w:rsidRPr="00FA5B66" w:rsidDel="00476C5E">
          <w:delText xml:space="preserve"> </w:delText>
        </w:r>
        <w:r w:rsidR="00CB7417" w:rsidDel="00476C5E">
          <w:delText>The information gathered at t</w:delText>
        </w:r>
        <w:r w:rsidR="0034280B" w:rsidDel="00476C5E">
          <w:delText xml:space="preserve">his workshop </w:delText>
        </w:r>
        <w:r w:rsidR="00CB7417" w:rsidDel="00476C5E">
          <w:delText>was instrumental in the development of this management strategy.</w:delText>
        </w:r>
      </w:del>
    </w:p>
    <w:p w14:paraId="5BE56A63" w14:textId="2610F54F" w:rsidR="009578D6" w:rsidRPr="00FA5B66" w:rsidDel="00476C5E" w:rsidRDefault="009578D6" w:rsidP="00FA5B66">
      <w:pPr>
        <w:spacing w:after="0"/>
        <w:rPr>
          <w:del w:id="26" w:author="Watterson, Samantha" w:date="2015-06-01T15:06:00Z"/>
        </w:rPr>
      </w:pPr>
    </w:p>
    <w:p w14:paraId="0B2F4151" w14:textId="0D71F7D7" w:rsidR="009578D6" w:rsidRPr="00FA5B66" w:rsidDel="00476C5E" w:rsidRDefault="009578D6" w:rsidP="00FA5B66">
      <w:pPr>
        <w:spacing w:after="0"/>
        <w:rPr>
          <w:del w:id="27" w:author="Watterson, Samantha" w:date="2015-06-01T15:06:00Z"/>
        </w:rPr>
      </w:pPr>
      <w:del w:id="28" w:author="Watterson, Samantha" w:date="2015-06-01T15:06:00Z">
        <w:r w:rsidRPr="00FA5B66" w:rsidDel="00476C5E">
          <w:delText>Local Government Advisory Committee (LGAC) members and other officials participating in the workshop stressed that local officials are diverse in experience, values and agendas; and that the</w:delText>
        </w:r>
        <w:r w:rsidR="0074246B" w:rsidDel="00476C5E">
          <w:delText xml:space="preserve"> communities they serve </w:delText>
        </w:r>
        <w:r w:rsidRPr="00FA5B66" w:rsidDel="00476C5E">
          <w:delText>vary in resource capacity.</w:delText>
        </w:r>
        <w:r w:rsidR="006819B9" w:rsidRPr="00FA5B66" w:rsidDel="00476C5E">
          <w:delText xml:space="preserve"> </w:delText>
        </w:r>
        <w:r w:rsidRPr="00FA5B66" w:rsidDel="00476C5E">
          <w:delText>Increasing knowledge about the Chesapeake Bay watershed</w:delText>
        </w:r>
        <w:r w:rsidR="0074246B" w:rsidDel="00476C5E">
          <w:delText>, the complexities of its issues,</w:delText>
        </w:r>
        <w:r w:rsidRPr="00FA5B66" w:rsidDel="00476C5E">
          <w:delText xml:space="preserve"> and relating the value of healthy waters to local priorities such as land use policies, community health, economic development and tourism will be important to enticing engagement of the uncommitted. Turnover is significant among local officials</w:delText>
        </w:r>
        <w:r w:rsidR="0074246B" w:rsidDel="00476C5E">
          <w:delText xml:space="preserve"> and key staff</w:delText>
        </w:r>
        <w:r w:rsidRPr="00FA5B66" w:rsidDel="00476C5E">
          <w:delText xml:space="preserve"> in some </w:delText>
        </w:r>
        <w:r w:rsidR="006819B9" w:rsidRPr="00FA5B66" w:rsidDel="00476C5E">
          <w:delText>jurisdictions. This</w:delText>
        </w:r>
        <w:r w:rsidRPr="00FA5B66" w:rsidDel="00476C5E">
          <w:delText xml:space="preserve"> means it will be important to create and nurture a watershed culture of excellence that showcases and promotes local efforts, applauds local initiatives, and provides easy access to action-oriented conservation and restoration models for local officials to adapt and replicate.</w:delText>
        </w:r>
      </w:del>
    </w:p>
    <w:p w14:paraId="2EE982BD" w14:textId="77777777" w:rsidR="00142890" w:rsidRDefault="00142890" w:rsidP="00134E4C">
      <w:pPr>
        <w:autoSpaceDE w:val="0"/>
        <w:autoSpaceDN w:val="0"/>
        <w:adjustRightInd w:val="0"/>
        <w:spacing w:after="0" w:line="240" w:lineRule="auto"/>
        <w:rPr>
          <w:rFonts w:cs="JansonTextLTStd-Roman"/>
        </w:rPr>
      </w:pPr>
    </w:p>
    <w:p w14:paraId="4F495CFC" w14:textId="77777777" w:rsidR="00486372" w:rsidRPr="0048230A" w:rsidRDefault="004E05C2" w:rsidP="00FA5B66">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48230A">
        <w:rPr>
          <w:rFonts w:cs="Roboto-Black"/>
          <w:b/>
          <w:color w:val="005C00"/>
          <w:sz w:val="28"/>
          <w:szCs w:val="28"/>
        </w:rPr>
        <w:t>Goal, Outcome</w:t>
      </w:r>
      <w:r w:rsidR="00EF1639" w:rsidRPr="0048230A">
        <w:rPr>
          <w:rFonts w:cs="Roboto-Black"/>
          <w:b/>
          <w:color w:val="005C00"/>
          <w:sz w:val="28"/>
          <w:szCs w:val="28"/>
        </w:rPr>
        <w:t xml:space="preserve"> and </w:t>
      </w:r>
      <w:r w:rsidRPr="0048230A">
        <w:rPr>
          <w:rFonts w:cs="Roboto-Black"/>
          <w:b/>
          <w:color w:val="005C00"/>
          <w:sz w:val="28"/>
          <w:szCs w:val="28"/>
        </w:rPr>
        <w:t xml:space="preserve">Baseline </w:t>
      </w:r>
    </w:p>
    <w:p w14:paraId="4C80FE99" w14:textId="77777777" w:rsidR="00650168" w:rsidRPr="004E05C2" w:rsidRDefault="00650168" w:rsidP="00650168">
      <w:pPr>
        <w:pStyle w:val="NoSpacing"/>
        <w:ind w:left="90"/>
        <w:rPr>
          <w:rFonts w:cs="JansonTextLTStd-Roman"/>
          <w:sz w:val="21"/>
          <w:szCs w:val="21"/>
        </w:rPr>
      </w:pPr>
      <w:r w:rsidRPr="00922730">
        <w:rPr>
          <w:rFonts w:cs="JansonTextLTStd-Roman"/>
        </w:rPr>
        <w:t>This</w:t>
      </w:r>
      <w:r w:rsidRPr="004E05C2">
        <w:rPr>
          <w:rFonts w:cs="JansonTextLTStd-Roman"/>
          <w:sz w:val="21"/>
          <w:szCs w:val="21"/>
        </w:rPr>
        <w:t xml:space="preserve"> management strategy </w:t>
      </w:r>
      <w:r>
        <w:rPr>
          <w:rFonts w:cs="JansonTextLTStd-Roman"/>
          <w:sz w:val="21"/>
          <w:szCs w:val="21"/>
        </w:rPr>
        <w:t>identifies</w:t>
      </w:r>
      <w:r w:rsidRPr="004E05C2">
        <w:rPr>
          <w:rFonts w:cs="JansonTextLTStd-Roman"/>
          <w:sz w:val="21"/>
          <w:szCs w:val="21"/>
        </w:rPr>
        <w:t xml:space="preserve"> approaches for</w:t>
      </w:r>
      <w:r>
        <w:rPr>
          <w:rFonts w:cs="JansonTextLTStd-Roman"/>
          <w:sz w:val="21"/>
          <w:szCs w:val="21"/>
        </w:rPr>
        <w:t xml:space="preserve"> </w:t>
      </w:r>
      <w:r w:rsidRPr="004E05C2">
        <w:rPr>
          <w:rFonts w:cs="JansonTextLTStd-Roman"/>
          <w:sz w:val="21"/>
          <w:szCs w:val="21"/>
        </w:rPr>
        <w:t>achieving the following goal and outcome:</w:t>
      </w:r>
    </w:p>
    <w:p w14:paraId="0BB3FF43" w14:textId="77777777" w:rsidR="00FA5B66" w:rsidRPr="004E05C2" w:rsidRDefault="00FA5B66" w:rsidP="00FA5B66">
      <w:pPr>
        <w:autoSpaceDE w:val="0"/>
        <w:autoSpaceDN w:val="0"/>
        <w:adjustRightInd w:val="0"/>
        <w:spacing w:after="0" w:line="240" w:lineRule="auto"/>
        <w:rPr>
          <w:rFonts w:cs="JansonTextLTStd-Roman"/>
          <w:sz w:val="21"/>
          <w:szCs w:val="21"/>
        </w:rPr>
      </w:pPr>
    </w:p>
    <w:p w14:paraId="1354725A" w14:textId="77777777" w:rsidR="00FA5B66" w:rsidRDefault="00FA5B66" w:rsidP="00FA5B66">
      <w:pPr>
        <w:pStyle w:val="NoSpacing"/>
        <w:ind w:left="90"/>
      </w:pPr>
      <w:r w:rsidRPr="00B52670">
        <w:rPr>
          <w:b/>
        </w:rPr>
        <w:t>Stewardship Goal</w:t>
      </w:r>
      <w:r>
        <w:t xml:space="preserve">: Increase the number and the diversity of local citizen stewards and local </w:t>
      </w:r>
      <w:r w:rsidRPr="00922730">
        <w:rPr>
          <w:rFonts w:cs="JansonTextLTStd-Roman"/>
        </w:rPr>
        <w:t>governments</w:t>
      </w:r>
      <w:r>
        <w:t xml:space="preserve"> that actively support and carry out the conservation and restoration activities that </w:t>
      </w:r>
      <w:r w:rsidRPr="00922730">
        <w:rPr>
          <w:rFonts w:cs="JansonTextLTStd-Roman"/>
        </w:rPr>
        <w:t>achieve</w:t>
      </w:r>
      <w:r>
        <w:t xml:space="preserve"> healthy local streams, rivers and a vibrant Chesapeake Bay.  </w:t>
      </w:r>
    </w:p>
    <w:p w14:paraId="29B3A556" w14:textId="77777777" w:rsidR="00FA5B66" w:rsidRDefault="00FA5B66" w:rsidP="00FA5B66">
      <w:pPr>
        <w:pStyle w:val="NoSpacing"/>
        <w:ind w:left="90"/>
        <w:rPr>
          <w:rFonts w:cs="JansonTextLTStd-Roman"/>
        </w:rPr>
      </w:pPr>
    </w:p>
    <w:p w14:paraId="6BDAA862" w14:textId="77777777" w:rsidR="00650168" w:rsidRPr="00650168" w:rsidRDefault="00650168" w:rsidP="00650168">
      <w:pPr>
        <w:pStyle w:val="NoSpacing"/>
        <w:ind w:left="90"/>
      </w:pPr>
      <w:r>
        <w:rPr>
          <w:b/>
        </w:rPr>
        <w:t xml:space="preserve">Local Leadership </w:t>
      </w:r>
      <w:r w:rsidR="00FA5B66" w:rsidRPr="00CF4A26">
        <w:rPr>
          <w:b/>
        </w:rPr>
        <w:t>Outcome</w:t>
      </w:r>
      <w:r w:rsidR="00FA5B66">
        <w:t>:</w:t>
      </w:r>
      <w:r w:rsidR="00FA5B66" w:rsidRPr="006B36E1">
        <w:t xml:space="preserve"> </w:t>
      </w:r>
      <w:r w:rsidRPr="00650168">
        <w:t>Continually increase the knowledge and capacity of local officials on issues related to water resources and in the implementation of economic and policy incentives that will supp</w:t>
      </w:r>
      <w:r>
        <w:t>ort local conservation actions.</w:t>
      </w:r>
    </w:p>
    <w:p w14:paraId="3E7AB721" w14:textId="77777777" w:rsidR="00FA5B66" w:rsidRDefault="00FA5B66" w:rsidP="00FA5B66">
      <w:pPr>
        <w:pStyle w:val="NoSpacing"/>
        <w:ind w:left="360"/>
      </w:pPr>
    </w:p>
    <w:p w14:paraId="04D04CD3" w14:textId="2C02DF6D" w:rsidR="00773D62" w:rsidRPr="0075498D" w:rsidRDefault="009578D6" w:rsidP="005462FC">
      <w:pPr>
        <w:pStyle w:val="NoSpacing"/>
        <w:ind w:left="90"/>
        <w:rPr>
          <w:rFonts w:cs="Times New Roman"/>
        </w:rPr>
      </w:pPr>
      <w:r w:rsidRPr="0075498D">
        <w:rPr>
          <w:rFonts w:cs="Times New Roman"/>
        </w:rPr>
        <w:t xml:space="preserve">For the purposes of this management strategy, the term “local officials” includes elected and appointed officials and senior staff in local government. </w:t>
      </w:r>
      <w:r w:rsidR="005462FC">
        <w:rPr>
          <w:rFonts w:cs="Times New Roman"/>
        </w:rPr>
        <w:t xml:space="preserve"> T</w:t>
      </w:r>
      <w:r w:rsidR="009E633D">
        <w:rPr>
          <w:rFonts w:cs="Times New Roman"/>
        </w:rPr>
        <w:t>he term</w:t>
      </w:r>
      <w:r w:rsidR="00773D62">
        <w:rPr>
          <w:rFonts w:cs="Times New Roman"/>
        </w:rPr>
        <w:t xml:space="preserve"> </w:t>
      </w:r>
      <w:r w:rsidR="00C7374D">
        <w:rPr>
          <w:rFonts w:cs="Times New Roman"/>
        </w:rPr>
        <w:t>“</w:t>
      </w:r>
      <w:r w:rsidR="00773D62">
        <w:rPr>
          <w:rFonts w:cs="Times New Roman"/>
        </w:rPr>
        <w:t>capacity</w:t>
      </w:r>
      <w:r w:rsidR="00C7374D">
        <w:rPr>
          <w:rFonts w:cs="Times New Roman"/>
        </w:rPr>
        <w:t>”</w:t>
      </w:r>
      <w:r w:rsidR="00773D62">
        <w:rPr>
          <w:rFonts w:cs="Times New Roman"/>
        </w:rPr>
        <w:t xml:space="preserve"> </w:t>
      </w:r>
      <w:r w:rsidR="00FE25C1">
        <w:rPr>
          <w:rFonts w:cs="Times New Roman"/>
        </w:rPr>
        <w:t xml:space="preserve">is defined as </w:t>
      </w:r>
      <w:r w:rsidR="00AC0762">
        <w:t>the</w:t>
      </w:r>
      <w:r w:rsidR="00FE25C1">
        <w:t xml:space="preserve"> ability to achieve measureable and sustainable results.</w:t>
      </w:r>
      <w:r w:rsidR="00A3361E">
        <w:t xml:space="preserve"> Specifically, capacity building </w:t>
      </w:r>
      <w:r w:rsidR="00C03460">
        <w:t>refers to</w:t>
      </w:r>
      <w:r w:rsidR="00A3361E">
        <w:t xml:space="preserve"> enhancing appropriate skills, attitudes, and knowledge to</w:t>
      </w:r>
      <w:r w:rsidR="00062C0B">
        <w:t xml:space="preserve"> help</w:t>
      </w:r>
      <w:r w:rsidR="00A3361E">
        <w:t xml:space="preserve"> local officials </w:t>
      </w:r>
      <w:r w:rsidR="00062C0B">
        <w:t xml:space="preserve">be </w:t>
      </w:r>
      <w:r w:rsidR="00A3361E">
        <w:t xml:space="preserve">more effective in </w:t>
      </w:r>
      <w:r w:rsidR="00141460">
        <w:t xml:space="preserve">adopting </w:t>
      </w:r>
      <w:r w:rsidR="00667768">
        <w:t>economic and policy incentives</w:t>
      </w:r>
      <w:r w:rsidR="00A671BE">
        <w:t xml:space="preserve"> </w:t>
      </w:r>
      <w:r w:rsidR="00C03460">
        <w:t>while</w:t>
      </w:r>
      <w:r w:rsidR="00A671BE">
        <w:t xml:space="preserve"> understanding obstacles that inhibit </w:t>
      </w:r>
      <w:r w:rsidR="00141460">
        <w:t>their adoption</w:t>
      </w:r>
      <w:r w:rsidR="00A3361E">
        <w:t>.</w:t>
      </w:r>
    </w:p>
    <w:p w14:paraId="461FFA57" w14:textId="77777777" w:rsidR="009578D6" w:rsidRDefault="009578D6" w:rsidP="009578D6">
      <w:pPr>
        <w:pStyle w:val="NoSpacing"/>
        <w:rPr>
          <w:rFonts w:cs="Times New Roman"/>
        </w:rPr>
      </w:pPr>
    </w:p>
    <w:p w14:paraId="53D3C494" w14:textId="77777777" w:rsidR="00650168" w:rsidRDefault="00650168" w:rsidP="00650168">
      <w:pPr>
        <w:pStyle w:val="NoSpacing"/>
        <w:ind w:left="90"/>
        <w:rPr>
          <w:b/>
        </w:rPr>
      </w:pPr>
      <w:r>
        <w:rPr>
          <w:b/>
        </w:rPr>
        <w:t xml:space="preserve">Baseline and </w:t>
      </w:r>
      <w:r w:rsidRPr="00CF4A26">
        <w:rPr>
          <w:b/>
        </w:rPr>
        <w:t>Current Condition</w:t>
      </w:r>
      <w:r>
        <w:rPr>
          <w:b/>
        </w:rPr>
        <w:t xml:space="preserve">: </w:t>
      </w:r>
    </w:p>
    <w:p w14:paraId="11A0BB4C" w14:textId="53431626" w:rsidR="00B82009" w:rsidRDefault="009578D6" w:rsidP="00FA5B66">
      <w:pPr>
        <w:pStyle w:val="NoSpacing"/>
        <w:ind w:left="90"/>
        <w:rPr>
          <w:rFonts w:cs="Times New Roman"/>
        </w:rPr>
      </w:pPr>
      <w:r w:rsidRPr="00FA5B66">
        <w:rPr>
          <w:rFonts w:cs="JansonTextLTStd-Roman"/>
        </w:rPr>
        <w:t>According</w:t>
      </w:r>
      <w:r w:rsidRPr="0075498D">
        <w:rPr>
          <w:rFonts w:cs="Times New Roman"/>
        </w:rPr>
        <w:t xml:space="preserve"> to LGAC members and signatory repr</w:t>
      </w:r>
      <w:r w:rsidR="00EC1AF0">
        <w:rPr>
          <w:rFonts w:cs="Times New Roman"/>
        </w:rPr>
        <w:t>esentatives, local official</w:t>
      </w:r>
      <w:r w:rsidRPr="0075498D">
        <w:rPr>
          <w:rFonts w:cs="Times New Roman"/>
        </w:rPr>
        <w:t>s</w:t>
      </w:r>
      <w:r w:rsidR="00EC1AF0">
        <w:rPr>
          <w:rFonts w:cs="Times New Roman"/>
        </w:rPr>
        <w:t>’</w:t>
      </w:r>
      <w:r w:rsidRPr="0075498D">
        <w:rPr>
          <w:rFonts w:cs="Times New Roman"/>
        </w:rPr>
        <w:t xml:space="preserve"> knowledge of watershed issues and capacity to implement watershed restoration and protection initiatives varies quite dramatically throughout the watershed. The outcome measure has not been developed; therefore, currently there is no identified baseline. </w:t>
      </w:r>
    </w:p>
    <w:p w14:paraId="5E3E1FDC" w14:textId="77777777" w:rsidR="00B82009" w:rsidRDefault="00B82009" w:rsidP="00FA5B66">
      <w:pPr>
        <w:pStyle w:val="NoSpacing"/>
        <w:ind w:left="90"/>
        <w:rPr>
          <w:rFonts w:cs="Times New Roman"/>
        </w:rPr>
      </w:pPr>
    </w:p>
    <w:p w14:paraId="1CD24FC9" w14:textId="0C7564B4" w:rsidR="009578D6" w:rsidRDefault="009578D6" w:rsidP="00C92673">
      <w:pPr>
        <w:pStyle w:val="NoSpacing"/>
        <w:ind w:left="90"/>
        <w:rPr>
          <w:rFonts w:cs="Times New Roman"/>
        </w:rPr>
      </w:pPr>
      <w:r w:rsidRPr="0075498D">
        <w:rPr>
          <w:rFonts w:cs="Times New Roman"/>
        </w:rPr>
        <w:t>The monitoring and assessing progress sections of this management strategy will relate back to th</w:t>
      </w:r>
      <w:r w:rsidR="00A13D48">
        <w:rPr>
          <w:rFonts w:cs="Times New Roman"/>
        </w:rPr>
        <w:t xml:space="preserve">ese </w:t>
      </w:r>
      <w:r w:rsidRPr="0075498D">
        <w:rPr>
          <w:rFonts w:cs="Times New Roman"/>
        </w:rPr>
        <w:t>same metrics.</w:t>
      </w:r>
      <w:r w:rsidR="005918AE">
        <w:rPr>
          <w:rFonts w:cs="Times New Roman"/>
        </w:rPr>
        <w:t xml:space="preserve"> The development of this baseline will involve multiple factors, including the knowledge and capacity among local leaders. Measuring knowledge and capacity of local officials is problematic. This might be accomplished by a self-evaluation survey provided to local officials. Given turnover rates among local officials in some jurisdictions, results would reflect only a moment in time. Public opinion polls may</w:t>
      </w:r>
      <w:r w:rsidR="00A13D48">
        <w:rPr>
          <w:rFonts w:cs="Times New Roman"/>
        </w:rPr>
        <w:t xml:space="preserve"> also</w:t>
      </w:r>
      <w:r w:rsidR="005918AE">
        <w:rPr>
          <w:rFonts w:cs="Times New Roman"/>
        </w:rPr>
        <w:t xml:space="preserve"> be a useful tool in determining baseline for knowledge and capacity. </w:t>
      </w:r>
      <w:r w:rsidRPr="0075498D">
        <w:rPr>
          <w:rFonts w:cs="Times New Roman"/>
        </w:rPr>
        <w:t xml:space="preserve">The Chesapeake Bay Program is currently funding an effort to explore the development of these metrics. </w:t>
      </w:r>
    </w:p>
    <w:p w14:paraId="5A23B587" w14:textId="77777777" w:rsidR="009578D6" w:rsidRDefault="009578D6" w:rsidP="0019458C">
      <w:pPr>
        <w:autoSpaceDE w:val="0"/>
        <w:autoSpaceDN w:val="0"/>
        <w:adjustRightInd w:val="0"/>
        <w:spacing w:after="0" w:line="240" w:lineRule="auto"/>
      </w:pPr>
    </w:p>
    <w:p w14:paraId="26F7D4C3" w14:textId="77777777" w:rsidR="00EF1639" w:rsidRPr="00F33E85" w:rsidRDefault="00EF1639" w:rsidP="00FA5B66">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F33E85">
        <w:rPr>
          <w:rFonts w:cs="Roboto-Black"/>
          <w:b/>
          <w:color w:val="005C00"/>
          <w:sz w:val="28"/>
          <w:szCs w:val="28"/>
        </w:rPr>
        <w:t>Participating Partners</w:t>
      </w:r>
    </w:p>
    <w:p w14:paraId="0CA9F2B7" w14:textId="77777777" w:rsidR="005B7101" w:rsidRDefault="005B7101" w:rsidP="00FA5B66">
      <w:pPr>
        <w:pStyle w:val="NoSpacing"/>
        <w:ind w:left="90"/>
      </w:pPr>
      <w:r w:rsidRPr="00C92673">
        <w:rPr>
          <w:b/>
        </w:rPr>
        <w:t>Team Lead:</w:t>
      </w:r>
      <w:r>
        <w:t xml:space="preserve"> Enhance Partnering and Leadership Goal Implementation Team</w:t>
      </w:r>
    </w:p>
    <w:p w14:paraId="6ED120F5" w14:textId="77777777" w:rsidR="00484B6B" w:rsidRPr="00C92673" w:rsidRDefault="00484B6B" w:rsidP="00484B6B">
      <w:pPr>
        <w:pStyle w:val="NoSpacing"/>
        <w:ind w:left="90"/>
        <w:rPr>
          <w:b/>
        </w:rPr>
      </w:pPr>
    </w:p>
    <w:p w14:paraId="67EA45F8" w14:textId="77777777" w:rsidR="009345EF" w:rsidRPr="00BD5259" w:rsidRDefault="009345EF" w:rsidP="00FA5B66">
      <w:pPr>
        <w:pStyle w:val="NoSpacing"/>
        <w:ind w:left="90"/>
      </w:pPr>
      <w:r w:rsidRPr="00BD5259">
        <w:t>The following partners have participated in the development of this strategy.</w:t>
      </w:r>
      <w:r w:rsidR="00EA7D54" w:rsidRPr="00BD5259">
        <w:t xml:space="preserve"> A workplan to accompany this management strategy will be completed six months after this document is finalized.  It will identify specific partner </w:t>
      </w:r>
      <w:r w:rsidR="00E75F63" w:rsidRPr="00BD5259">
        <w:t xml:space="preserve">commitments </w:t>
      </w:r>
      <w:r w:rsidR="00EA7D54" w:rsidRPr="00BD5259">
        <w:t>for implementing the strategy.</w:t>
      </w:r>
    </w:p>
    <w:p w14:paraId="218B3BBF" w14:textId="77777777" w:rsidR="009345EF" w:rsidRDefault="009345EF" w:rsidP="00AE7E70">
      <w:pPr>
        <w:pStyle w:val="NoSpacing"/>
        <w:ind w:left="360"/>
        <w:rPr>
          <w:color w:val="FF0000"/>
        </w:rPr>
      </w:pPr>
    </w:p>
    <w:p w14:paraId="757FE381" w14:textId="6DD8B62B" w:rsidR="009A4652" w:rsidRPr="00650168" w:rsidRDefault="009A4652" w:rsidP="00FA5B66">
      <w:pPr>
        <w:pStyle w:val="NoSpacing"/>
        <w:ind w:left="90"/>
        <w:rPr>
          <w:b/>
          <w:szCs w:val="24"/>
        </w:rPr>
        <w:sectPr w:rsidR="009A4652" w:rsidRPr="00650168" w:rsidSect="001D45AD">
          <w:headerReference w:type="default" r:id="rId9"/>
          <w:footerReference w:type="default" r:id="rId10"/>
          <w:footerReference w:type="first" r:id="rId11"/>
          <w:pgSz w:w="12240" w:h="15840"/>
          <w:pgMar w:top="1440" w:right="1440" w:bottom="1440" w:left="1440" w:header="720" w:footer="720" w:gutter="0"/>
          <w:cols w:space="720"/>
          <w:titlePg/>
          <w:docGrid w:linePitch="299"/>
        </w:sectPr>
      </w:pPr>
      <w:r w:rsidRPr="00650168">
        <w:rPr>
          <w:b/>
        </w:rPr>
        <w:t>Chesapeake Bay Watershed Agreement Signatori</w:t>
      </w:r>
      <w:r w:rsidR="001973A4">
        <w:rPr>
          <w:b/>
        </w:rPr>
        <w:t>es</w:t>
      </w:r>
      <w:r w:rsidR="003A332F">
        <w:rPr>
          <w:b/>
        </w:rPr>
        <w:t xml:space="preserve"> and Advisory Committees</w:t>
      </w:r>
      <w:r w:rsidR="001973A4">
        <w:rPr>
          <w:b/>
        </w:rPr>
        <w:t xml:space="preserve"> Participating in Strategy Development</w:t>
      </w:r>
    </w:p>
    <w:p w14:paraId="4647B2E4" w14:textId="77777777" w:rsidR="00F33E85" w:rsidRPr="00BD5259" w:rsidRDefault="00BD5259" w:rsidP="00AE7E70">
      <w:pPr>
        <w:pStyle w:val="NoSpacing"/>
        <w:numPr>
          <w:ilvl w:val="0"/>
          <w:numId w:val="15"/>
        </w:numPr>
        <w:ind w:left="900" w:right="-270" w:hanging="180"/>
        <w:rPr>
          <w:szCs w:val="24"/>
        </w:rPr>
      </w:pPr>
      <w:r w:rsidRPr="00BD5259">
        <w:rPr>
          <w:rFonts w:cs="JansonTextLTStd-Roman"/>
        </w:rPr>
        <w:lastRenderedPageBreak/>
        <w:t>State of Maryland</w:t>
      </w:r>
    </w:p>
    <w:p w14:paraId="47A6A560" w14:textId="77777777" w:rsidR="00F33E85" w:rsidRDefault="00BD5259" w:rsidP="00AE7E70">
      <w:pPr>
        <w:pStyle w:val="NoSpacing"/>
        <w:numPr>
          <w:ilvl w:val="0"/>
          <w:numId w:val="15"/>
        </w:numPr>
        <w:ind w:left="900" w:right="-270" w:hanging="180"/>
        <w:rPr>
          <w:szCs w:val="24"/>
        </w:rPr>
      </w:pPr>
      <w:r>
        <w:rPr>
          <w:szCs w:val="24"/>
        </w:rPr>
        <w:t>Commonwealth of Virginia</w:t>
      </w:r>
    </w:p>
    <w:p w14:paraId="5F2337D4" w14:textId="77777777" w:rsidR="00BD5259" w:rsidRPr="008E0F68" w:rsidRDefault="00BD5259" w:rsidP="00AE7E70">
      <w:pPr>
        <w:pStyle w:val="NoSpacing"/>
        <w:numPr>
          <w:ilvl w:val="0"/>
          <w:numId w:val="15"/>
        </w:numPr>
        <w:ind w:left="900" w:right="-270" w:hanging="180"/>
        <w:rPr>
          <w:szCs w:val="24"/>
        </w:rPr>
      </w:pPr>
      <w:r>
        <w:rPr>
          <w:szCs w:val="24"/>
        </w:rPr>
        <w:t>District of Columbia</w:t>
      </w:r>
    </w:p>
    <w:p w14:paraId="6521A5B1" w14:textId="77777777" w:rsidR="00BD5259" w:rsidRDefault="00BD5259" w:rsidP="00BD5259">
      <w:pPr>
        <w:pStyle w:val="NoSpacing"/>
        <w:numPr>
          <w:ilvl w:val="0"/>
          <w:numId w:val="15"/>
        </w:numPr>
        <w:ind w:left="900" w:right="-270" w:hanging="180"/>
        <w:rPr>
          <w:szCs w:val="24"/>
        </w:rPr>
      </w:pPr>
      <w:r>
        <w:rPr>
          <w:szCs w:val="24"/>
        </w:rPr>
        <w:t>Commonwealth of Pennsylvania</w:t>
      </w:r>
    </w:p>
    <w:p w14:paraId="56DE63CC" w14:textId="77777777" w:rsidR="00BD5259" w:rsidRDefault="00BD5259" w:rsidP="00BD5259">
      <w:pPr>
        <w:pStyle w:val="NoSpacing"/>
        <w:numPr>
          <w:ilvl w:val="0"/>
          <w:numId w:val="15"/>
        </w:numPr>
        <w:ind w:left="900" w:right="-270" w:hanging="180"/>
        <w:rPr>
          <w:szCs w:val="24"/>
        </w:rPr>
      </w:pPr>
      <w:r>
        <w:rPr>
          <w:szCs w:val="24"/>
        </w:rPr>
        <w:t>State of Delaware</w:t>
      </w:r>
    </w:p>
    <w:p w14:paraId="2CA2D4EB" w14:textId="5A81CF17" w:rsidR="003E5065" w:rsidRDefault="007B771A" w:rsidP="00BD5259">
      <w:pPr>
        <w:pStyle w:val="NoSpacing"/>
        <w:numPr>
          <w:ilvl w:val="0"/>
          <w:numId w:val="15"/>
        </w:numPr>
        <w:ind w:left="900" w:right="-270" w:hanging="180"/>
        <w:rPr>
          <w:szCs w:val="24"/>
        </w:rPr>
      </w:pPr>
      <w:r>
        <w:rPr>
          <w:szCs w:val="24"/>
        </w:rPr>
        <w:t>State of West Virginia</w:t>
      </w:r>
    </w:p>
    <w:p w14:paraId="18920219" w14:textId="77777777" w:rsidR="00C92673" w:rsidRDefault="00BD5259" w:rsidP="00C92673">
      <w:pPr>
        <w:pStyle w:val="NoSpacing"/>
        <w:numPr>
          <w:ilvl w:val="0"/>
          <w:numId w:val="15"/>
        </w:numPr>
        <w:ind w:left="900" w:right="-270" w:hanging="180"/>
        <w:rPr>
          <w:szCs w:val="24"/>
        </w:rPr>
      </w:pPr>
      <w:r w:rsidRPr="003E5065">
        <w:rPr>
          <w:szCs w:val="24"/>
        </w:rPr>
        <w:lastRenderedPageBreak/>
        <w:t>Chesapeake Bay Commission</w:t>
      </w:r>
    </w:p>
    <w:p w14:paraId="076B83F9" w14:textId="34672FEE" w:rsidR="00F33E85" w:rsidRPr="00C92673" w:rsidRDefault="00BD5259" w:rsidP="00C92673">
      <w:pPr>
        <w:pStyle w:val="NoSpacing"/>
        <w:numPr>
          <w:ilvl w:val="0"/>
          <w:numId w:val="15"/>
        </w:numPr>
        <w:ind w:left="900" w:right="-270" w:hanging="180"/>
        <w:rPr>
          <w:szCs w:val="24"/>
        </w:rPr>
      </w:pPr>
      <w:r w:rsidRPr="00C92673">
        <w:rPr>
          <w:szCs w:val="24"/>
        </w:rPr>
        <w:t>US Environmental Protection Agency</w:t>
      </w:r>
    </w:p>
    <w:p w14:paraId="42B29709" w14:textId="77777777" w:rsidR="00F33E85" w:rsidRPr="00BD5259" w:rsidRDefault="00BD5259" w:rsidP="00310B5E">
      <w:pPr>
        <w:pStyle w:val="NoSpacing"/>
        <w:numPr>
          <w:ilvl w:val="0"/>
          <w:numId w:val="15"/>
        </w:numPr>
        <w:tabs>
          <w:tab w:val="left" w:pos="720"/>
        </w:tabs>
        <w:ind w:right="-270" w:hanging="270"/>
      </w:pPr>
      <w:r w:rsidRPr="00BD5259">
        <w:rPr>
          <w:szCs w:val="24"/>
        </w:rPr>
        <w:t>National Oceanographic Atmospheric Administration</w:t>
      </w:r>
    </w:p>
    <w:p w14:paraId="58591B38" w14:textId="77777777" w:rsidR="00BD5259" w:rsidRPr="00BD5259" w:rsidRDefault="00BD5259" w:rsidP="00310B5E">
      <w:pPr>
        <w:pStyle w:val="NoSpacing"/>
        <w:numPr>
          <w:ilvl w:val="0"/>
          <w:numId w:val="15"/>
        </w:numPr>
        <w:tabs>
          <w:tab w:val="left" w:pos="720"/>
        </w:tabs>
        <w:ind w:right="-270" w:hanging="270"/>
      </w:pPr>
      <w:r>
        <w:rPr>
          <w:szCs w:val="24"/>
        </w:rPr>
        <w:t>US Army Corps of Engineers</w:t>
      </w:r>
    </w:p>
    <w:p w14:paraId="6D762336" w14:textId="77777777" w:rsidR="00BD5259" w:rsidRPr="00805C14" w:rsidRDefault="00BD5259" w:rsidP="00310B5E">
      <w:pPr>
        <w:pStyle w:val="NoSpacing"/>
        <w:numPr>
          <w:ilvl w:val="0"/>
          <w:numId w:val="15"/>
        </w:numPr>
        <w:tabs>
          <w:tab w:val="left" w:pos="720"/>
        </w:tabs>
        <w:ind w:right="-270" w:hanging="270"/>
      </w:pPr>
      <w:r>
        <w:rPr>
          <w:szCs w:val="24"/>
        </w:rPr>
        <w:t>Fish and Wildlife Service</w:t>
      </w:r>
    </w:p>
    <w:p w14:paraId="6831AFB9" w14:textId="77777777" w:rsidR="00805C14" w:rsidRDefault="00805C14" w:rsidP="00310B5E">
      <w:pPr>
        <w:pStyle w:val="NoSpacing"/>
        <w:numPr>
          <w:ilvl w:val="0"/>
          <w:numId w:val="15"/>
        </w:numPr>
        <w:tabs>
          <w:tab w:val="left" w:pos="720"/>
        </w:tabs>
        <w:ind w:right="-270" w:hanging="270"/>
      </w:pPr>
      <w:r>
        <w:lastRenderedPageBreak/>
        <w:t>Local Government Advisory Committee</w:t>
      </w:r>
    </w:p>
    <w:p w14:paraId="552F35A1" w14:textId="77777777" w:rsidR="00805C14" w:rsidRPr="008E0F68" w:rsidRDefault="00805C14" w:rsidP="00310B5E">
      <w:pPr>
        <w:pStyle w:val="NoSpacing"/>
        <w:numPr>
          <w:ilvl w:val="0"/>
          <w:numId w:val="15"/>
        </w:numPr>
        <w:tabs>
          <w:tab w:val="left" w:pos="720"/>
        </w:tabs>
        <w:ind w:right="-270" w:hanging="270"/>
      </w:pPr>
      <w:r>
        <w:t>Citizens Advisory Committee</w:t>
      </w:r>
    </w:p>
    <w:p w14:paraId="0F295122" w14:textId="77777777" w:rsidR="00F33E85" w:rsidRDefault="00F33E85" w:rsidP="00A74DBA">
      <w:pPr>
        <w:pStyle w:val="ListParagraph"/>
        <w:ind w:left="630" w:hanging="180"/>
        <w:rPr>
          <w:rFonts w:ascii="Times New Roman" w:hAnsi="Times New Roman" w:cs="Times New Roman"/>
          <w:b/>
          <w:sz w:val="24"/>
        </w:rPr>
      </w:pPr>
    </w:p>
    <w:p w14:paraId="3F1A518E" w14:textId="77777777" w:rsidR="0018414A" w:rsidRDefault="0018414A" w:rsidP="00A74DBA">
      <w:pPr>
        <w:pStyle w:val="ListParagraph"/>
        <w:ind w:left="630" w:hanging="180"/>
        <w:rPr>
          <w:rFonts w:ascii="Times New Roman" w:hAnsi="Times New Roman" w:cs="Times New Roman"/>
          <w:b/>
          <w:sz w:val="24"/>
        </w:rPr>
        <w:sectPr w:rsidR="0018414A" w:rsidSect="00F33E85">
          <w:type w:val="continuous"/>
          <w:pgSz w:w="12240" w:h="15840"/>
          <w:pgMar w:top="1440" w:right="1440" w:bottom="1440" w:left="1440" w:header="720" w:footer="720" w:gutter="0"/>
          <w:cols w:num="2" w:space="720"/>
        </w:sectPr>
      </w:pPr>
    </w:p>
    <w:p w14:paraId="6FB78402" w14:textId="77777777" w:rsidR="009A4652" w:rsidRDefault="009A4652" w:rsidP="00F33E85">
      <w:pPr>
        <w:pStyle w:val="NoSpacing"/>
        <w:ind w:left="360"/>
        <w:rPr>
          <w:b/>
        </w:rPr>
      </w:pPr>
    </w:p>
    <w:p w14:paraId="6E502F3E" w14:textId="77777777" w:rsidR="009A4652" w:rsidRPr="003310C0" w:rsidRDefault="00BD5259" w:rsidP="00FA5B66">
      <w:pPr>
        <w:pStyle w:val="NoSpacing"/>
        <w:ind w:left="90"/>
        <w:rPr>
          <w:b/>
          <w:color w:val="FF0000"/>
        </w:rPr>
      </w:pPr>
      <w:r w:rsidRPr="003310C0">
        <w:rPr>
          <w:b/>
        </w:rPr>
        <w:t>Other Key</w:t>
      </w:r>
      <w:r w:rsidR="009A4652" w:rsidRPr="003310C0">
        <w:rPr>
          <w:b/>
        </w:rPr>
        <w:t xml:space="preserve"> Participants </w:t>
      </w:r>
    </w:p>
    <w:p w14:paraId="21727F7E" w14:textId="77777777" w:rsidR="00BD5259" w:rsidRPr="0075498D" w:rsidRDefault="00BD5259" w:rsidP="00FA5B66">
      <w:pPr>
        <w:pStyle w:val="NoSpacing"/>
        <w:ind w:left="90"/>
        <w:rPr>
          <w:rFonts w:cs="Times New Roman"/>
        </w:rPr>
      </w:pPr>
    </w:p>
    <w:p w14:paraId="34054204" w14:textId="460D46DC" w:rsidR="00BD66FF" w:rsidRPr="0075498D" w:rsidRDefault="00BD5259" w:rsidP="00D440AA">
      <w:pPr>
        <w:pStyle w:val="NoSpacing"/>
        <w:ind w:left="90"/>
        <w:rPr>
          <w:rFonts w:cs="Times New Roman"/>
        </w:rPr>
      </w:pPr>
      <w:r w:rsidRPr="0075498D">
        <w:rPr>
          <w:rFonts w:cs="Times New Roman"/>
        </w:rPr>
        <w:t>The December</w:t>
      </w:r>
      <w:r w:rsidR="007908A1">
        <w:rPr>
          <w:rFonts w:cs="Times New Roman"/>
        </w:rPr>
        <w:t xml:space="preserve"> 2014</w:t>
      </w:r>
      <w:r w:rsidRPr="0075498D">
        <w:rPr>
          <w:rFonts w:cs="Times New Roman"/>
        </w:rPr>
        <w:t xml:space="preserve"> Local Leadership Workshop brought together nearly 60 local officials, senior local </w:t>
      </w:r>
      <w:r w:rsidRPr="00FA5B66">
        <w:rPr>
          <w:rFonts w:cs="JansonTextLTStd-Roman"/>
        </w:rPr>
        <w:t>government</w:t>
      </w:r>
      <w:r w:rsidRPr="0075498D">
        <w:rPr>
          <w:rFonts w:cs="Times New Roman"/>
        </w:rPr>
        <w:t xml:space="preserve"> program managers and many other stakeholders. Most of the workshop participants agreed to continue to support outcome development and implementation efforts.</w:t>
      </w:r>
      <w:r w:rsidR="003F2820">
        <w:rPr>
          <w:rFonts w:cs="Times New Roman"/>
        </w:rPr>
        <w:t xml:space="preserve"> A list of workshop </w:t>
      </w:r>
      <w:r w:rsidR="0055555A">
        <w:rPr>
          <w:rFonts w:cs="Times New Roman"/>
        </w:rPr>
        <w:t>and follow-</w:t>
      </w:r>
      <w:r w:rsidR="00E83412">
        <w:rPr>
          <w:rFonts w:cs="Times New Roman"/>
        </w:rPr>
        <w:t xml:space="preserve">up meeting </w:t>
      </w:r>
      <w:r w:rsidR="003F2820">
        <w:rPr>
          <w:rFonts w:cs="Times New Roman"/>
        </w:rPr>
        <w:t xml:space="preserve">participants and the organizations or localities that they represent is listed in Appendix A. </w:t>
      </w:r>
      <w:r w:rsidR="00E44AAA">
        <w:rPr>
          <w:rFonts w:cs="Times New Roman"/>
        </w:rPr>
        <w:t xml:space="preserve">This management strategy reflects the recommendations of these stakeholders. </w:t>
      </w:r>
      <w:r w:rsidR="001E1787">
        <w:rPr>
          <w:rFonts w:cs="Times New Roman"/>
        </w:rPr>
        <w:t xml:space="preserve">The workplan will determine the specific actions that signatories and stakeholders will take to implement this strategy for the next two years. </w:t>
      </w:r>
    </w:p>
    <w:p w14:paraId="48C252FE" w14:textId="77777777" w:rsidR="00BD66FF" w:rsidRDefault="00BD66FF" w:rsidP="00C92673">
      <w:pPr>
        <w:pStyle w:val="NoSpacing"/>
        <w:rPr>
          <w:b/>
        </w:rPr>
      </w:pPr>
    </w:p>
    <w:p w14:paraId="61F6B54F" w14:textId="77777777" w:rsidR="00B67CD1" w:rsidRDefault="004E05C2" w:rsidP="00FA5B66">
      <w:pPr>
        <w:pStyle w:val="NoSpacing"/>
        <w:ind w:left="90"/>
        <w:rPr>
          <w:b/>
        </w:rPr>
      </w:pPr>
      <w:r w:rsidRPr="00F33E85">
        <w:rPr>
          <w:b/>
        </w:rPr>
        <w:t xml:space="preserve">Local </w:t>
      </w:r>
      <w:r w:rsidR="00F7090A">
        <w:rPr>
          <w:b/>
        </w:rPr>
        <w:t>E</w:t>
      </w:r>
      <w:r w:rsidRPr="00F33E85">
        <w:rPr>
          <w:b/>
        </w:rPr>
        <w:t>ngagement</w:t>
      </w:r>
    </w:p>
    <w:p w14:paraId="50968C23" w14:textId="77777777" w:rsidR="00A043B9" w:rsidRDefault="00A043B9" w:rsidP="00B23478">
      <w:pPr>
        <w:pStyle w:val="NoSpacing"/>
        <w:ind w:left="90"/>
        <w:rPr>
          <w:rFonts w:cs="Times New Roman"/>
        </w:rPr>
      </w:pPr>
      <w:r>
        <w:rPr>
          <w:rFonts w:cs="Times New Roman"/>
        </w:rPr>
        <w:t xml:space="preserve">The success of Chesapeake Bay restoration efforts relies </w:t>
      </w:r>
      <w:r w:rsidR="00062C0B">
        <w:rPr>
          <w:rFonts w:cs="Times New Roman"/>
        </w:rPr>
        <w:t xml:space="preserve">on </w:t>
      </w:r>
      <w:r>
        <w:rPr>
          <w:rFonts w:cs="Times New Roman"/>
        </w:rPr>
        <w:t xml:space="preserve">the ability to increase the knowledge and capacity of local leaders. During the last decade, federal and state regulations were significant in guiding Chesapeake Bay Program efforts. Continued progress in the watershed will depend on voluntary, informed actions by local officials, watershed associations, nongovernmental organizations, grassroots leaders, and individual citizen stewards. Working together to identify specific, critical roles for local leaders in a culture of mutual respect, and ensuring local knowledge and capacity are sufficient will become increasingly important. </w:t>
      </w:r>
    </w:p>
    <w:p w14:paraId="3A8AFEE5" w14:textId="77777777" w:rsidR="00A043B9" w:rsidRDefault="00A043B9" w:rsidP="00B23478">
      <w:pPr>
        <w:pStyle w:val="NoSpacing"/>
        <w:ind w:left="90"/>
        <w:rPr>
          <w:rFonts w:cs="Times New Roman"/>
        </w:rPr>
      </w:pPr>
    </w:p>
    <w:p w14:paraId="01616B6A" w14:textId="5E23EDE5" w:rsidR="00B23478" w:rsidRDefault="003310C0" w:rsidP="00B23478">
      <w:pPr>
        <w:pStyle w:val="NoSpacing"/>
        <w:ind w:left="90"/>
        <w:rPr>
          <w:rFonts w:cs="Times New Roman"/>
        </w:rPr>
      </w:pPr>
      <w:r w:rsidRPr="0075498D">
        <w:rPr>
          <w:rFonts w:cs="Times New Roman"/>
        </w:rPr>
        <w:t>The nature of this outcome and resulting strategy is the building of knowledge and capacity of local officials; hence there is a specific, critical role for local government officials and associated local leaders</w:t>
      </w:r>
      <w:r w:rsidR="00961E71">
        <w:rPr>
          <w:rFonts w:cs="Times New Roman"/>
        </w:rPr>
        <w:t xml:space="preserve"> in </w:t>
      </w:r>
      <w:r w:rsidR="00EF4396">
        <w:rPr>
          <w:rFonts w:cs="Times New Roman"/>
        </w:rPr>
        <w:t>advising the G</w:t>
      </w:r>
      <w:r w:rsidR="000C4585">
        <w:rPr>
          <w:rFonts w:cs="Times New Roman"/>
        </w:rPr>
        <w:t xml:space="preserve">oal </w:t>
      </w:r>
      <w:r w:rsidR="00EF4396">
        <w:rPr>
          <w:rFonts w:cs="Times New Roman"/>
        </w:rPr>
        <w:t>I</w:t>
      </w:r>
      <w:r w:rsidR="000C4585">
        <w:rPr>
          <w:rFonts w:cs="Times New Roman"/>
        </w:rPr>
        <w:t xml:space="preserve">mplementation </w:t>
      </w:r>
      <w:r w:rsidR="00EF4396">
        <w:rPr>
          <w:rFonts w:cs="Times New Roman"/>
        </w:rPr>
        <w:t>T</w:t>
      </w:r>
      <w:r w:rsidR="000C4585">
        <w:rPr>
          <w:rFonts w:cs="Times New Roman"/>
        </w:rPr>
        <w:t>eam</w:t>
      </w:r>
      <w:r w:rsidR="00EF4396">
        <w:rPr>
          <w:rFonts w:cs="Times New Roman"/>
        </w:rPr>
        <w:t xml:space="preserve"> on</w:t>
      </w:r>
      <w:r w:rsidR="00961E71">
        <w:rPr>
          <w:rFonts w:cs="Times New Roman"/>
        </w:rPr>
        <w:t xml:space="preserve"> </w:t>
      </w:r>
      <w:r w:rsidR="00EF4396">
        <w:rPr>
          <w:rFonts w:cs="Times New Roman"/>
        </w:rPr>
        <w:t>management strategy development</w:t>
      </w:r>
      <w:r w:rsidRPr="0075498D">
        <w:rPr>
          <w:rFonts w:cs="Times New Roman"/>
        </w:rPr>
        <w:t xml:space="preserve">. </w:t>
      </w:r>
      <w:r w:rsidR="00B23478" w:rsidRPr="00FA5B66">
        <w:rPr>
          <w:rFonts w:cs="JansonTextLTStd-Roman"/>
        </w:rPr>
        <w:t>The</w:t>
      </w:r>
      <w:r w:rsidR="00B23478" w:rsidRPr="0075498D">
        <w:rPr>
          <w:rFonts w:cs="Times New Roman"/>
        </w:rPr>
        <w:t xml:space="preserve"> management strategy includes the recommended actions identified by local officials</w:t>
      </w:r>
      <w:r w:rsidR="00BB0B56">
        <w:rPr>
          <w:rFonts w:cs="Times New Roman"/>
        </w:rPr>
        <w:t xml:space="preserve"> from across the watershed who participated in the </w:t>
      </w:r>
      <w:r w:rsidR="00B23478" w:rsidRPr="0075498D">
        <w:rPr>
          <w:rFonts w:cs="Times New Roman"/>
        </w:rPr>
        <w:t>December</w:t>
      </w:r>
      <w:r w:rsidR="005462FC">
        <w:rPr>
          <w:rFonts w:cs="Times New Roman"/>
        </w:rPr>
        <w:t xml:space="preserve"> 2014</w:t>
      </w:r>
      <w:r w:rsidR="00BB0B56">
        <w:rPr>
          <w:rFonts w:cs="Times New Roman"/>
        </w:rPr>
        <w:t xml:space="preserve"> workshop</w:t>
      </w:r>
      <w:r w:rsidR="000C4585">
        <w:rPr>
          <w:rFonts w:cs="Times New Roman"/>
        </w:rPr>
        <w:t xml:space="preserve"> and follow-up meetings</w:t>
      </w:r>
      <w:r w:rsidR="00BB0B56">
        <w:rPr>
          <w:rFonts w:cs="Times New Roman"/>
        </w:rPr>
        <w:t>.</w:t>
      </w:r>
    </w:p>
    <w:p w14:paraId="11627B48" w14:textId="77777777" w:rsidR="000C4585" w:rsidRDefault="000C4585" w:rsidP="00B23478">
      <w:pPr>
        <w:pStyle w:val="NoSpacing"/>
        <w:ind w:left="90"/>
        <w:rPr>
          <w:rFonts w:cs="Times New Roman"/>
        </w:rPr>
      </w:pPr>
    </w:p>
    <w:p w14:paraId="0A202E5C" w14:textId="128736AD" w:rsidR="003310C0" w:rsidRDefault="003310C0" w:rsidP="00FA5B66">
      <w:pPr>
        <w:pStyle w:val="NoSpacing"/>
        <w:ind w:left="90"/>
        <w:rPr>
          <w:rFonts w:cs="Times New Roman"/>
        </w:rPr>
      </w:pPr>
      <w:r w:rsidRPr="0075498D">
        <w:rPr>
          <w:rFonts w:cs="Times New Roman"/>
        </w:rPr>
        <w:t>Additionally, watershed associations, nongovernmental organizations</w:t>
      </w:r>
      <w:r w:rsidR="00A043B9">
        <w:rPr>
          <w:rFonts w:cs="Times New Roman"/>
        </w:rPr>
        <w:t>,</w:t>
      </w:r>
      <w:r w:rsidRPr="0075498D">
        <w:rPr>
          <w:rFonts w:cs="Times New Roman"/>
        </w:rPr>
        <w:t xml:space="preserve"> and other </w:t>
      </w:r>
      <w:del w:id="31" w:author="Watterson, Samantha" w:date="2015-06-01T11:50:00Z">
        <w:r w:rsidRPr="0075498D" w:rsidDel="006B2E9A">
          <w:rPr>
            <w:rFonts w:cs="Times New Roman"/>
          </w:rPr>
          <w:delText>local</w:delText>
        </w:r>
      </w:del>
      <w:r w:rsidR="00FE4E33">
        <w:rPr>
          <w:rFonts w:cs="Times New Roman"/>
        </w:rPr>
        <w:t xml:space="preserve"> community</w:t>
      </w:r>
      <w:ins w:id="32" w:author="Watterson, Samantha" w:date="2015-06-01T11:50:00Z">
        <w:r w:rsidR="006B2E9A">
          <w:rPr>
            <w:rFonts w:cs="Times New Roman"/>
          </w:rPr>
          <w:t>-based</w:t>
        </w:r>
      </w:ins>
      <w:r w:rsidR="00FE4E33">
        <w:rPr>
          <w:rFonts w:cs="Times New Roman"/>
        </w:rPr>
        <w:t xml:space="preserve"> and under-represented</w:t>
      </w:r>
      <w:r w:rsidRPr="0075498D">
        <w:rPr>
          <w:rFonts w:cs="Times New Roman"/>
        </w:rPr>
        <w:t xml:space="preserve"> groups </w:t>
      </w:r>
      <w:ins w:id="33" w:author="Watterson, Samantha" w:date="2015-06-01T11:50:00Z">
        <w:r w:rsidR="006B2E9A">
          <w:rPr>
            <w:rFonts w:cs="Times New Roman"/>
          </w:rPr>
          <w:t xml:space="preserve">will </w:t>
        </w:r>
      </w:ins>
      <w:r w:rsidRPr="0075498D">
        <w:rPr>
          <w:rFonts w:cs="Times New Roman"/>
        </w:rPr>
        <w:t>play</w:t>
      </w:r>
      <w:del w:id="34" w:author="Watterson, Samantha" w:date="2015-06-01T11:50:00Z">
        <w:r w:rsidRPr="0075498D" w:rsidDel="006B2E9A">
          <w:rPr>
            <w:rFonts w:cs="Times New Roman"/>
          </w:rPr>
          <w:delText xml:space="preserve"> a</w:delText>
        </w:r>
      </w:del>
      <w:r w:rsidRPr="0075498D">
        <w:rPr>
          <w:rFonts w:cs="Times New Roman"/>
        </w:rPr>
        <w:t xml:space="preserve"> critical role</w:t>
      </w:r>
      <w:ins w:id="35" w:author="Watterson, Samantha" w:date="2015-06-01T11:50:00Z">
        <w:r w:rsidR="006B2E9A">
          <w:rPr>
            <w:rFonts w:cs="Times New Roman"/>
          </w:rPr>
          <w:t>s</w:t>
        </w:r>
      </w:ins>
      <w:r w:rsidRPr="0075498D">
        <w:rPr>
          <w:rFonts w:cs="Times New Roman"/>
        </w:rPr>
        <w:t xml:space="preserve"> in reaching local officials and building this constituency for conservation action.</w:t>
      </w:r>
      <w:r w:rsidR="00DF1751">
        <w:rPr>
          <w:rFonts w:cs="Times New Roman"/>
        </w:rPr>
        <w:t xml:space="preserve"> </w:t>
      </w:r>
      <w:r w:rsidR="008E6F39">
        <w:rPr>
          <w:rFonts w:cs="Times New Roman"/>
        </w:rPr>
        <w:t xml:space="preserve"> </w:t>
      </w:r>
      <w:r w:rsidR="000C4585">
        <w:rPr>
          <w:rFonts w:cs="Times New Roman"/>
        </w:rPr>
        <w:t>Therefore</w:t>
      </w:r>
      <w:r w:rsidR="003B7582">
        <w:rPr>
          <w:rFonts w:cs="Times New Roman"/>
        </w:rPr>
        <w:t>,</w:t>
      </w:r>
      <w:r w:rsidR="000C4585">
        <w:rPr>
          <w:rFonts w:cs="Times New Roman"/>
        </w:rPr>
        <w:t xml:space="preserve"> it will continue to be important</w:t>
      </w:r>
      <w:ins w:id="36" w:author="Watterson, Samantha" w:date="2015-06-01T11:51:00Z">
        <w:r w:rsidR="006B2E9A">
          <w:rPr>
            <w:rFonts w:cs="Times New Roman"/>
          </w:rPr>
          <w:t xml:space="preserve"> that actions are compatible and key stakeholders engaged when the Citizen Stewardship and Diversity management strategies are implemented.</w:t>
        </w:r>
      </w:ins>
      <w:r w:rsidR="000C4585">
        <w:rPr>
          <w:rFonts w:cs="Times New Roman"/>
        </w:rPr>
        <w:t xml:space="preserve"> </w:t>
      </w:r>
      <w:del w:id="37" w:author="Watterson, Samantha" w:date="2015-06-01T11:51:00Z">
        <w:r w:rsidR="000C4585" w:rsidDel="006B2E9A">
          <w:rPr>
            <w:rFonts w:cs="Times New Roman"/>
          </w:rPr>
          <w:delText xml:space="preserve">to work closely with the Citizen Stewardship and Diversity </w:delText>
        </w:r>
        <w:r w:rsidR="003B7582" w:rsidDel="006B2E9A">
          <w:rPr>
            <w:rFonts w:cs="Times New Roman"/>
          </w:rPr>
          <w:delText>m</w:delText>
        </w:r>
        <w:r w:rsidR="000C4585" w:rsidDel="006B2E9A">
          <w:rPr>
            <w:rFonts w:cs="Times New Roman"/>
          </w:rPr>
          <w:delText xml:space="preserve">anagement </w:delText>
        </w:r>
        <w:r w:rsidR="003B7582" w:rsidDel="006B2E9A">
          <w:rPr>
            <w:rFonts w:cs="Times New Roman"/>
          </w:rPr>
          <w:delText>s</w:delText>
        </w:r>
        <w:r w:rsidR="000C4585" w:rsidDel="006B2E9A">
          <w:rPr>
            <w:rFonts w:cs="Times New Roman"/>
          </w:rPr>
          <w:delText>trategy implementation and with the stakeholders identified through each of those strategies.</w:delText>
        </w:r>
      </w:del>
    </w:p>
    <w:p w14:paraId="0F9F3D0E" w14:textId="77777777" w:rsidR="000C4585" w:rsidRDefault="000C4585" w:rsidP="00FA5B66">
      <w:pPr>
        <w:pStyle w:val="NoSpacing"/>
        <w:ind w:left="90"/>
        <w:rPr>
          <w:rFonts w:cs="Times New Roman"/>
        </w:rPr>
      </w:pPr>
    </w:p>
    <w:p w14:paraId="13BDEE9D" w14:textId="75A695CC" w:rsidR="0024401E" w:rsidRPr="00C92673" w:rsidRDefault="000C4585" w:rsidP="00C92673">
      <w:pPr>
        <w:pStyle w:val="NoSpacing"/>
        <w:ind w:left="90"/>
        <w:rPr>
          <w:rFonts w:cs="Times New Roman"/>
        </w:rPr>
      </w:pPr>
      <w:r>
        <w:rPr>
          <w:rFonts w:cs="Times New Roman"/>
        </w:rPr>
        <w:t xml:space="preserve">During the implementation of this strategy, local officials’ involvement is </w:t>
      </w:r>
      <w:r w:rsidR="00CC0550">
        <w:rPr>
          <w:rFonts w:cs="Times New Roman"/>
        </w:rPr>
        <w:t>important</w:t>
      </w:r>
      <w:r>
        <w:rPr>
          <w:rFonts w:cs="Times New Roman"/>
        </w:rPr>
        <w:t xml:space="preserve"> to achieving this outcome.  Remaining involved in advising workplan development and identifying adjustments to our approach is c</w:t>
      </w:r>
      <w:r w:rsidR="00CC0550">
        <w:rPr>
          <w:rFonts w:cs="Times New Roman"/>
        </w:rPr>
        <w:t>ritical</w:t>
      </w:r>
      <w:r>
        <w:rPr>
          <w:rFonts w:cs="Times New Roman"/>
        </w:rPr>
        <w:t>.  Likewise, participating in the training and peer-to-peer activities, both as leaders and as learners, using the information provided, and continually offering suggestions for improvement are all critical to the success of this outcome.</w:t>
      </w:r>
    </w:p>
    <w:p w14:paraId="7877B467" w14:textId="77777777" w:rsidR="0024401E" w:rsidRPr="0008686F" w:rsidRDefault="0024401E" w:rsidP="00F33E85">
      <w:pPr>
        <w:pStyle w:val="NoSpacing"/>
        <w:ind w:left="360"/>
        <w:rPr>
          <w:rFonts w:ascii="Times New Roman" w:hAnsi="Times New Roman" w:cs="Times New Roman"/>
          <w:b/>
          <w:sz w:val="24"/>
        </w:rPr>
      </w:pPr>
    </w:p>
    <w:p w14:paraId="2350DC8A" w14:textId="77777777" w:rsidR="00B67CD1" w:rsidRPr="00B67CD1"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 xml:space="preserve">Factors </w:t>
      </w:r>
      <w:r w:rsidR="00B67CD1">
        <w:rPr>
          <w:rFonts w:cs="Roboto-Black"/>
          <w:b/>
          <w:color w:val="005C00"/>
          <w:sz w:val="28"/>
          <w:szCs w:val="28"/>
        </w:rPr>
        <w:t>I</w:t>
      </w:r>
      <w:r w:rsidRPr="00B67CD1">
        <w:rPr>
          <w:rFonts w:cs="Roboto-Black"/>
          <w:b/>
          <w:color w:val="005C00"/>
          <w:sz w:val="28"/>
          <w:szCs w:val="28"/>
        </w:rPr>
        <w:t xml:space="preserve">nfluencing </w:t>
      </w:r>
      <w:r w:rsidR="00FA5B66">
        <w:rPr>
          <w:rFonts w:cs="Roboto-Black"/>
          <w:b/>
          <w:color w:val="005C00"/>
          <w:sz w:val="28"/>
          <w:szCs w:val="28"/>
        </w:rPr>
        <w:t>Success</w:t>
      </w:r>
    </w:p>
    <w:p w14:paraId="70295D31" w14:textId="6D52C562" w:rsidR="003310C0" w:rsidRPr="0075498D" w:rsidRDefault="003310C0" w:rsidP="00FA5B66">
      <w:pPr>
        <w:pStyle w:val="NoSpacing"/>
        <w:ind w:left="90"/>
        <w:rPr>
          <w:rFonts w:cs="Times New Roman"/>
        </w:rPr>
      </w:pPr>
      <w:r w:rsidRPr="00650168">
        <w:rPr>
          <w:rFonts w:ascii="Calibri" w:eastAsia="Times New Roman" w:hAnsi="Calibri" w:cs="Times New Roman"/>
        </w:rPr>
        <w:t>The</w:t>
      </w:r>
      <w:r w:rsidRPr="0075498D">
        <w:rPr>
          <w:rFonts w:cs="Times New Roman"/>
        </w:rPr>
        <w:t xml:space="preserve"> </w:t>
      </w:r>
      <w:r w:rsidR="00EA3A4A">
        <w:rPr>
          <w:rFonts w:cs="Times New Roman"/>
        </w:rPr>
        <w:t xml:space="preserve">Chesapeake Bay </w:t>
      </w:r>
      <w:r w:rsidRPr="0075498D">
        <w:rPr>
          <w:rFonts w:cs="Times New Roman"/>
        </w:rPr>
        <w:t>watershed is vast</w:t>
      </w:r>
      <w:ins w:id="38" w:author="Watterson, Samantha" w:date="2015-06-01T11:52:00Z">
        <w:r w:rsidR="006B2E9A">
          <w:rPr>
            <w:rFonts w:cs="Times New Roman"/>
          </w:rPr>
          <w:t>,</w:t>
        </w:r>
      </w:ins>
      <w:del w:id="39" w:author="Watterson, Samantha" w:date="2015-06-01T11:52:00Z">
        <w:r w:rsidRPr="0075498D" w:rsidDel="006B2E9A">
          <w:rPr>
            <w:rFonts w:cs="Times New Roman"/>
          </w:rPr>
          <w:delText xml:space="preserve"> and </w:delText>
        </w:r>
      </w:del>
      <w:r w:rsidRPr="0075498D">
        <w:rPr>
          <w:rFonts w:cs="Times New Roman"/>
        </w:rPr>
        <w:t xml:space="preserve">its </w:t>
      </w:r>
      <w:r w:rsidR="00EF0034">
        <w:rPr>
          <w:rFonts w:cs="Times New Roman"/>
        </w:rPr>
        <w:t xml:space="preserve">geology </w:t>
      </w:r>
      <w:ins w:id="40" w:author="Watterson, Samantha" w:date="2015-06-01T11:52:00Z">
        <w:r w:rsidR="006B2E9A">
          <w:rPr>
            <w:rFonts w:cs="Times New Roman"/>
          </w:rPr>
          <w:t xml:space="preserve">complex, </w:t>
        </w:r>
      </w:ins>
      <w:r w:rsidR="00EF0034">
        <w:rPr>
          <w:rFonts w:cs="Times New Roman"/>
        </w:rPr>
        <w:t xml:space="preserve">and </w:t>
      </w:r>
      <w:ins w:id="41" w:author="Watterson, Samantha" w:date="2015-06-01T11:52:00Z">
        <w:r w:rsidR="006B2E9A">
          <w:rPr>
            <w:rFonts w:cs="Times New Roman"/>
          </w:rPr>
          <w:t xml:space="preserve">its </w:t>
        </w:r>
      </w:ins>
      <w:r w:rsidR="00EF0034">
        <w:rPr>
          <w:rFonts w:cs="Times New Roman"/>
        </w:rPr>
        <w:t>population</w:t>
      </w:r>
      <w:r w:rsidR="0020752C">
        <w:rPr>
          <w:rFonts w:cs="Times New Roman"/>
        </w:rPr>
        <w:t xml:space="preserve"> diverse</w:t>
      </w:r>
      <w:r w:rsidRPr="0075498D">
        <w:rPr>
          <w:rFonts w:cs="Times New Roman"/>
        </w:rPr>
        <w:t xml:space="preserve">.  </w:t>
      </w:r>
    </w:p>
    <w:p w14:paraId="7DE91071" w14:textId="77777777" w:rsidR="003310C0" w:rsidRPr="0075498D" w:rsidRDefault="003310C0" w:rsidP="00FA5B66">
      <w:pPr>
        <w:pStyle w:val="NoSpacing"/>
        <w:ind w:left="90"/>
        <w:rPr>
          <w:rFonts w:cs="Times New Roman"/>
        </w:rPr>
      </w:pPr>
    </w:p>
    <w:p w14:paraId="7128B1C3" w14:textId="525DBA98" w:rsidR="003310C0" w:rsidRPr="0075498D" w:rsidRDefault="003310C0" w:rsidP="00FA5B66">
      <w:pPr>
        <w:pStyle w:val="NoSpacing"/>
        <w:ind w:left="90"/>
        <w:rPr>
          <w:rFonts w:cs="Times New Roman"/>
        </w:rPr>
      </w:pPr>
      <w:r w:rsidRPr="00650168">
        <w:rPr>
          <w:rFonts w:ascii="Calibri" w:eastAsia="Times New Roman" w:hAnsi="Calibri" w:cs="Times New Roman"/>
        </w:rPr>
        <w:lastRenderedPageBreak/>
        <w:t>Local</w:t>
      </w:r>
      <w:r w:rsidRPr="0075498D">
        <w:rPr>
          <w:rFonts w:cs="Times New Roman"/>
        </w:rPr>
        <w:t xml:space="preserve"> officials differ in recognition of long-term effects of public policy and mirror the range of personal and political goals which characterize the American public. Turnover rates among elected and appointed officials are unpredictable, complicating return on investment from training. Availability of resources - defined as expertise, time, staff and funds - vary widely.  Some local officials are technically sophisticated; others do not use </w:t>
      </w:r>
      <w:r w:rsidR="00C3696A">
        <w:rPr>
          <w:rFonts w:cs="Times New Roman"/>
        </w:rPr>
        <w:t>technology</w:t>
      </w:r>
      <w:r w:rsidRPr="0075498D">
        <w:rPr>
          <w:rFonts w:cs="Times New Roman"/>
        </w:rPr>
        <w:t xml:space="preserve">. </w:t>
      </w:r>
      <w:r w:rsidR="00F75877">
        <w:rPr>
          <w:rFonts w:cs="Times New Roman"/>
        </w:rPr>
        <w:t>E</w:t>
      </w:r>
      <w:r w:rsidRPr="0075498D">
        <w:rPr>
          <w:rFonts w:cs="Times New Roman"/>
        </w:rPr>
        <w:t>nvironmental issues are</w:t>
      </w:r>
      <w:r w:rsidR="00F75877">
        <w:rPr>
          <w:rFonts w:cs="Times New Roman"/>
        </w:rPr>
        <w:t xml:space="preserve"> often</w:t>
      </w:r>
      <w:r w:rsidRPr="0075498D">
        <w:rPr>
          <w:rFonts w:cs="Times New Roman"/>
        </w:rPr>
        <w:t xml:space="preserve"> not routinely addressed in capital planning and annual budgets.   </w:t>
      </w:r>
    </w:p>
    <w:p w14:paraId="413889A4" w14:textId="77777777" w:rsidR="003310C0" w:rsidRPr="0075498D" w:rsidRDefault="003310C0" w:rsidP="00FA5B66">
      <w:pPr>
        <w:pStyle w:val="NoSpacing"/>
        <w:ind w:left="90"/>
        <w:rPr>
          <w:rFonts w:cs="Times New Roman"/>
        </w:rPr>
      </w:pPr>
    </w:p>
    <w:p w14:paraId="31051F89" w14:textId="661D091E" w:rsidR="003310C0" w:rsidRPr="0075498D" w:rsidRDefault="000B0B50" w:rsidP="00FA5B66">
      <w:pPr>
        <w:pStyle w:val="NoSpacing"/>
        <w:ind w:left="90"/>
        <w:rPr>
          <w:rFonts w:cs="Times New Roman"/>
        </w:rPr>
      </w:pPr>
      <w:r w:rsidRPr="00650168">
        <w:rPr>
          <w:rFonts w:ascii="Calibri" w:eastAsia="Times New Roman" w:hAnsi="Calibri" w:cs="Times New Roman"/>
        </w:rPr>
        <w:t>S</w:t>
      </w:r>
      <w:r w:rsidR="003310C0" w:rsidRPr="00650168">
        <w:rPr>
          <w:rFonts w:ascii="Calibri" w:eastAsia="Times New Roman" w:hAnsi="Calibri" w:cs="Times New Roman"/>
        </w:rPr>
        <w:t>ome</w:t>
      </w:r>
      <w:r w:rsidR="003310C0" w:rsidRPr="0075498D">
        <w:rPr>
          <w:rFonts w:cs="Times New Roman"/>
        </w:rPr>
        <w:t xml:space="preserve"> local officials are already committed </w:t>
      </w:r>
      <w:r w:rsidR="00F75877">
        <w:rPr>
          <w:rFonts w:cs="Times New Roman"/>
        </w:rPr>
        <w:t>s</w:t>
      </w:r>
      <w:r w:rsidR="003310C0" w:rsidRPr="0075498D">
        <w:rPr>
          <w:rFonts w:cs="Times New Roman"/>
        </w:rPr>
        <w:t>tewards of local resources and the Bay. Others will become committed if they recognize the correlation between local waters</w:t>
      </w:r>
      <w:r w:rsidR="00F75877">
        <w:rPr>
          <w:rFonts w:cs="Times New Roman"/>
        </w:rPr>
        <w:t>,</w:t>
      </w:r>
      <w:r w:rsidR="003310C0" w:rsidRPr="0075498D">
        <w:rPr>
          <w:rFonts w:cs="Times New Roman"/>
        </w:rPr>
        <w:t xml:space="preserve"> a healthy Bay</w:t>
      </w:r>
      <w:r w:rsidR="00F75877">
        <w:rPr>
          <w:rFonts w:cs="Times New Roman"/>
        </w:rPr>
        <w:t>,</w:t>
      </w:r>
      <w:r w:rsidR="003310C0" w:rsidRPr="0075498D">
        <w:rPr>
          <w:rFonts w:cs="Times New Roman"/>
        </w:rPr>
        <w:t xml:space="preserve"> and individualized local priorities such as economic development</w:t>
      </w:r>
      <w:r w:rsidR="00EC62D9">
        <w:rPr>
          <w:rFonts w:cs="Times New Roman"/>
        </w:rPr>
        <w:t>,</w:t>
      </w:r>
      <w:r w:rsidR="003310C0" w:rsidRPr="0075498D">
        <w:rPr>
          <w:rFonts w:cs="Times New Roman"/>
        </w:rPr>
        <w:t xml:space="preserve"> tourism</w:t>
      </w:r>
      <w:r w:rsidR="00EC62D9">
        <w:rPr>
          <w:rFonts w:cs="Times New Roman"/>
        </w:rPr>
        <w:t>, and job development</w:t>
      </w:r>
      <w:r w:rsidR="003310C0" w:rsidRPr="0075498D">
        <w:rPr>
          <w:rFonts w:cs="Times New Roman"/>
        </w:rPr>
        <w:t>.  The general electorate, particularly in coastal communities, is becoming more aware of rising sea levels and recurrent flooding</w:t>
      </w:r>
      <w:r w:rsidR="00F75877">
        <w:rPr>
          <w:rFonts w:cs="Times New Roman"/>
        </w:rPr>
        <w:t>, but do not necessarily link those events to environment-related best practices</w:t>
      </w:r>
      <w:r w:rsidR="003310C0" w:rsidRPr="0075498D">
        <w:rPr>
          <w:rFonts w:cs="Times New Roman"/>
        </w:rPr>
        <w:t xml:space="preserve">.  </w:t>
      </w:r>
    </w:p>
    <w:p w14:paraId="2C97A522" w14:textId="77777777" w:rsidR="00FA5B66" w:rsidRDefault="00FA5B66" w:rsidP="00FA5B66">
      <w:pPr>
        <w:pStyle w:val="NoSpacing"/>
        <w:ind w:left="90"/>
        <w:rPr>
          <w:rFonts w:cs="Times New Roman"/>
        </w:rPr>
      </w:pPr>
    </w:p>
    <w:p w14:paraId="50A6E570" w14:textId="7BBF19D1" w:rsidR="003310C0" w:rsidRDefault="003310C0" w:rsidP="00FA5B66">
      <w:pPr>
        <w:pStyle w:val="NoSpacing"/>
        <w:ind w:left="90"/>
        <w:rPr>
          <w:rFonts w:cs="Times New Roman"/>
        </w:rPr>
      </w:pPr>
      <w:r w:rsidRPr="00650168">
        <w:rPr>
          <w:rFonts w:ascii="Calibri" w:eastAsia="Times New Roman" w:hAnsi="Calibri" w:cs="Times New Roman"/>
        </w:rPr>
        <w:t>The</w:t>
      </w:r>
      <w:r w:rsidRPr="0075498D">
        <w:rPr>
          <w:rFonts w:cs="Times New Roman"/>
        </w:rPr>
        <w:t xml:space="preserve"> following have been identified as key factors influencing </w:t>
      </w:r>
      <w:r w:rsidR="008761C3">
        <w:rPr>
          <w:rFonts w:cs="Times New Roman"/>
        </w:rPr>
        <w:t xml:space="preserve">the </w:t>
      </w:r>
      <w:r w:rsidRPr="0075498D">
        <w:rPr>
          <w:rFonts w:cs="Times New Roman"/>
        </w:rPr>
        <w:t>ability</w:t>
      </w:r>
      <w:r w:rsidR="00EC1AF0">
        <w:rPr>
          <w:rFonts w:cs="Times New Roman"/>
        </w:rPr>
        <w:t xml:space="preserve"> to</w:t>
      </w:r>
      <w:ins w:id="42" w:author="Watterson, Samantha" w:date="2015-06-01T11:53:00Z">
        <w:r w:rsidR="00335C95">
          <w:rPr>
            <w:rFonts w:cs="Times New Roman"/>
          </w:rPr>
          <w:t xml:space="preserve"> achieve</w:t>
        </w:r>
      </w:ins>
      <w:del w:id="43" w:author="Watterson, Samantha" w:date="2015-06-01T11:53:00Z">
        <w:r w:rsidR="00EC1AF0" w:rsidDel="00335C95">
          <w:rPr>
            <w:rFonts w:cs="Times New Roman"/>
          </w:rPr>
          <w:delText xml:space="preserve"> meet</w:delText>
        </w:r>
      </w:del>
      <w:r w:rsidR="00EC1AF0">
        <w:rPr>
          <w:rFonts w:cs="Times New Roman"/>
        </w:rPr>
        <w:t xml:space="preserve"> the </w:t>
      </w:r>
      <w:r w:rsidR="00BE283C">
        <w:rPr>
          <w:rFonts w:cs="Times New Roman"/>
        </w:rPr>
        <w:t>Local Leadership outcome. They</w:t>
      </w:r>
      <w:r w:rsidR="00EC1AF0">
        <w:rPr>
          <w:rFonts w:cs="Times New Roman"/>
        </w:rPr>
        <w:t xml:space="preserve"> are listed</w:t>
      </w:r>
      <w:r w:rsidR="00BE283C">
        <w:rPr>
          <w:rFonts w:cs="Times New Roman"/>
        </w:rPr>
        <w:t>,</w:t>
      </w:r>
      <w:r w:rsidR="00EC1AF0">
        <w:rPr>
          <w:rFonts w:cs="Times New Roman"/>
        </w:rPr>
        <w:t xml:space="preserve"> beginning with the</w:t>
      </w:r>
      <w:r w:rsidRPr="0075498D">
        <w:rPr>
          <w:rFonts w:cs="Times New Roman"/>
        </w:rPr>
        <w:t xml:space="preserve"> most critical </w:t>
      </w:r>
      <w:r w:rsidR="00BE283C">
        <w:rPr>
          <w:rFonts w:cs="Times New Roman"/>
        </w:rPr>
        <w:t>factor</w:t>
      </w:r>
      <w:r w:rsidR="0077133D">
        <w:rPr>
          <w:rFonts w:cs="Times New Roman"/>
        </w:rPr>
        <w:t>.</w:t>
      </w:r>
    </w:p>
    <w:p w14:paraId="2DBCDC98" w14:textId="77777777" w:rsidR="00650168" w:rsidRPr="0075498D" w:rsidRDefault="00650168" w:rsidP="00FA5B66">
      <w:pPr>
        <w:pStyle w:val="NoSpacing"/>
        <w:ind w:left="90"/>
        <w:rPr>
          <w:rFonts w:cs="Times New Roman"/>
        </w:rPr>
      </w:pPr>
    </w:p>
    <w:p w14:paraId="41678411" w14:textId="77777777" w:rsidR="003310C0" w:rsidRPr="0075498D" w:rsidRDefault="003310C0" w:rsidP="003310C0">
      <w:pPr>
        <w:pStyle w:val="ListParagraph"/>
        <w:numPr>
          <w:ilvl w:val="0"/>
          <w:numId w:val="26"/>
        </w:numPr>
        <w:rPr>
          <w:rFonts w:cs="Times New Roman"/>
        </w:rPr>
      </w:pPr>
      <w:r w:rsidRPr="0075498D">
        <w:rPr>
          <w:rFonts w:cs="Times New Roman"/>
        </w:rPr>
        <w:t>Competing interests for resources</w:t>
      </w:r>
      <w:r w:rsidR="00DB403E">
        <w:rPr>
          <w:rFonts w:cs="Times New Roman"/>
        </w:rPr>
        <w:t xml:space="preserve"> </w:t>
      </w:r>
      <w:r w:rsidR="00EC1AF0">
        <w:rPr>
          <w:rFonts w:cs="Times New Roman"/>
        </w:rPr>
        <w:t>(</w:t>
      </w:r>
      <w:r w:rsidRPr="0075498D">
        <w:rPr>
          <w:rFonts w:cs="Times New Roman"/>
        </w:rPr>
        <w:t>people</w:t>
      </w:r>
      <w:r w:rsidR="00DB403E">
        <w:rPr>
          <w:rFonts w:cs="Times New Roman"/>
        </w:rPr>
        <w:t xml:space="preserve">, </w:t>
      </w:r>
      <w:r w:rsidR="00B6166D">
        <w:rPr>
          <w:rFonts w:cs="Times New Roman"/>
        </w:rPr>
        <w:t xml:space="preserve">time, </w:t>
      </w:r>
      <w:r w:rsidRPr="0075498D">
        <w:rPr>
          <w:rFonts w:cs="Times New Roman"/>
        </w:rPr>
        <w:t>money</w:t>
      </w:r>
      <w:r w:rsidR="00EC1AF0">
        <w:rPr>
          <w:rFonts w:cs="Times New Roman"/>
        </w:rPr>
        <w:t>)</w:t>
      </w:r>
      <w:r w:rsidR="00DB403E">
        <w:rPr>
          <w:rFonts w:cs="Times New Roman"/>
        </w:rPr>
        <w:t xml:space="preserve"> </w:t>
      </w:r>
      <w:r w:rsidRPr="0075498D">
        <w:rPr>
          <w:rFonts w:cs="Times New Roman"/>
        </w:rPr>
        <w:t xml:space="preserve">and </w:t>
      </w:r>
      <w:r w:rsidR="000773A0">
        <w:rPr>
          <w:rFonts w:cs="Times New Roman"/>
        </w:rPr>
        <w:t xml:space="preserve">for the </w:t>
      </w:r>
      <w:r w:rsidRPr="0075498D">
        <w:rPr>
          <w:rFonts w:cs="Times New Roman"/>
        </w:rPr>
        <w:t xml:space="preserve">attention of local officials. </w:t>
      </w:r>
    </w:p>
    <w:p w14:paraId="3B4259A4" w14:textId="2F6961D8" w:rsidR="003310C0" w:rsidRPr="0075498D" w:rsidRDefault="007A5E7C" w:rsidP="003310C0">
      <w:pPr>
        <w:pStyle w:val="ListParagraph"/>
        <w:numPr>
          <w:ilvl w:val="0"/>
          <w:numId w:val="26"/>
        </w:numPr>
        <w:rPr>
          <w:rFonts w:cs="Times New Roman"/>
        </w:rPr>
      </w:pPr>
      <w:r>
        <w:rPr>
          <w:rFonts w:cs="Times New Roman"/>
        </w:rPr>
        <w:t>A</w:t>
      </w:r>
      <w:r w:rsidR="003310C0" w:rsidRPr="0075498D">
        <w:rPr>
          <w:rFonts w:cs="Times New Roman"/>
        </w:rPr>
        <w:t>ccurate measure</w:t>
      </w:r>
      <w:r w:rsidR="000773A0">
        <w:rPr>
          <w:rFonts w:cs="Times New Roman"/>
        </w:rPr>
        <w:t xml:space="preserve">ment </w:t>
      </w:r>
      <w:r w:rsidR="003310C0" w:rsidRPr="0075498D">
        <w:rPr>
          <w:rFonts w:cs="Times New Roman"/>
        </w:rPr>
        <w:t xml:space="preserve">and </w:t>
      </w:r>
      <w:r w:rsidRPr="0075498D">
        <w:rPr>
          <w:rFonts w:cs="Times New Roman"/>
        </w:rPr>
        <w:t>clear communica</w:t>
      </w:r>
      <w:r>
        <w:rPr>
          <w:rFonts w:cs="Times New Roman"/>
        </w:rPr>
        <w:t>tion</w:t>
      </w:r>
      <w:r w:rsidR="000773A0">
        <w:rPr>
          <w:rFonts w:cs="Times New Roman"/>
        </w:rPr>
        <w:t xml:space="preserve"> </w:t>
      </w:r>
      <w:r w:rsidR="00EC62D9">
        <w:rPr>
          <w:rFonts w:cs="Times New Roman"/>
        </w:rPr>
        <w:t xml:space="preserve">of </w:t>
      </w:r>
      <w:r w:rsidR="003310C0" w:rsidRPr="0075498D">
        <w:rPr>
          <w:rFonts w:cs="Times New Roman"/>
        </w:rPr>
        <w:t>positive change</w:t>
      </w:r>
      <w:r w:rsidR="000773A0">
        <w:rPr>
          <w:rFonts w:cs="Times New Roman"/>
        </w:rPr>
        <w:t>s</w:t>
      </w:r>
      <w:r w:rsidR="003310C0" w:rsidRPr="0075498D">
        <w:rPr>
          <w:rFonts w:cs="Times New Roman"/>
        </w:rPr>
        <w:t xml:space="preserve"> in the watershed from natural resource, economic, and cultural perspective</w:t>
      </w:r>
      <w:r w:rsidR="000773A0">
        <w:rPr>
          <w:rFonts w:cs="Times New Roman"/>
        </w:rPr>
        <w:t>s</w:t>
      </w:r>
      <w:r w:rsidR="003310C0" w:rsidRPr="0075498D">
        <w:rPr>
          <w:rFonts w:cs="Times New Roman"/>
        </w:rPr>
        <w:t xml:space="preserve">. </w:t>
      </w:r>
    </w:p>
    <w:p w14:paraId="7B75BDC5" w14:textId="77777777" w:rsidR="003310C0" w:rsidRPr="0075498D" w:rsidRDefault="003310C0" w:rsidP="003310C0">
      <w:pPr>
        <w:pStyle w:val="ListParagraph"/>
        <w:numPr>
          <w:ilvl w:val="0"/>
          <w:numId w:val="26"/>
        </w:numPr>
        <w:rPr>
          <w:rFonts w:cs="Times New Roman"/>
        </w:rPr>
      </w:pPr>
      <w:r w:rsidRPr="0075498D">
        <w:rPr>
          <w:rFonts w:cs="Times New Roman"/>
        </w:rPr>
        <w:t xml:space="preserve">Size, geography and civic </w:t>
      </w:r>
      <w:r w:rsidR="000773A0">
        <w:rPr>
          <w:rFonts w:cs="Times New Roman"/>
        </w:rPr>
        <w:t xml:space="preserve">and political </w:t>
      </w:r>
      <w:r w:rsidRPr="0075498D">
        <w:rPr>
          <w:rFonts w:cs="Times New Roman"/>
        </w:rPr>
        <w:t xml:space="preserve">complexity of the watershed </w:t>
      </w:r>
      <w:r w:rsidR="000773A0">
        <w:rPr>
          <w:rFonts w:cs="Times New Roman"/>
        </w:rPr>
        <w:t>which creates</w:t>
      </w:r>
      <w:r w:rsidRPr="0075498D">
        <w:rPr>
          <w:rFonts w:cs="Times New Roman"/>
        </w:rPr>
        <w:t xml:space="preserve"> di</w:t>
      </w:r>
      <w:r w:rsidR="000773A0">
        <w:rPr>
          <w:rFonts w:cs="Times New Roman"/>
        </w:rPr>
        <w:t xml:space="preserve">stinct </w:t>
      </w:r>
      <w:r w:rsidRPr="0075498D">
        <w:rPr>
          <w:rFonts w:cs="Times New Roman"/>
        </w:rPr>
        <w:t>regional needs</w:t>
      </w:r>
      <w:r w:rsidR="000773A0">
        <w:rPr>
          <w:rFonts w:cs="Times New Roman"/>
        </w:rPr>
        <w:t>.</w:t>
      </w:r>
      <w:r w:rsidRPr="0075498D">
        <w:rPr>
          <w:rFonts w:cs="Times New Roman"/>
        </w:rPr>
        <w:t xml:space="preserve">  </w:t>
      </w:r>
    </w:p>
    <w:p w14:paraId="6EFE1C8F" w14:textId="77777777" w:rsidR="003310C0" w:rsidRPr="0075498D" w:rsidRDefault="003310C0" w:rsidP="003310C0">
      <w:pPr>
        <w:pStyle w:val="ListParagraph"/>
        <w:numPr>
          <w:ilvl w:val="0"/>
          <w:numId w:val="26"/>
        </w:numPr>
        <w:spacing w:after="0"/>
        <w:jc w:val="both"/>
        <w:rPr>
          <w:rFonts w:cs="Times New Roman"/>
          <w:b/>
        </w:rPr>
      </w:pPr>
      <w:r w:rsidRPr="0075498D">
        <w:rPr>
          <w:rFonts w:cs="Times New Roman"/>
        </w:rPr>
        <w:t>Community support for protection and restoration activities</w:t>
      </w:r>
      <w:r w:rsidR="0078432A">
        <w:rPr>
          <w:rFonts w:cs="Times New Roman"/>
        </w:rPr>
        <w:t xml:space="preserve"> and coordinated public relations to keep the public informed</w:t>
      </w:r>
      <w:r w:rsidR="000773A0">
        <w:rPr>
          <w:rFonts w:cs="Times New Roman"/>
        </w:rPr>
        <w:t>.</w:t>
      </w:r>
      <w:r w:rsidRPr="0075498D">
        <w:rPr>
          <w:rFonts w:cs="Times New Roman"/>
          <w:b/>
        </w:rPr>
        <w:t xml:space="preserve"> </w:t>
      </w:r>
    </w:p>
    <w:p w14:paraId="259A8CAB" w14:textId="77777777" w:rsidR="003310C0" w:rsidRPr="0075498D" w:rsidRDefault="003310C0" w:rsidP="003310C0">
      <w:pPr>
        <w:pStyle w:val="ListParagraph"/>
        <w:numPr>
          <w:ilvl w:val="0"/>
          <w:numId w:val="26"/>
        </w:numPr>
        <w:rPr>
          <w:rFonts w:cs="Times New Roman"/>
        </w:rPr>
      </w:pPr>
      <w:r w:rsidRPr="0075498D">
        <w:rPr>
          <w:rFonts w:cs="Times New Roman"/>
        </w:rPr>
        <w:t>Wide disparity in level of existing knowledge and capacity among local officials</w:t>
      </w:r>
      <w:r w:rsidR="000773A0">
        <w:rPr>
          <w:rFonts w:cs="Times New Roman"/>
        </w:rPr>
        <w:t>.</w:t>
      </w:r>
      <w:r w:rsidRPr="0075498D">
        <w:rPr>
          <w:rFonts w:cs="Times New Roman"/>
        </w:rPr>
        <w:t xml:space="preserve"> </w:t>
      </w:r>
    </w:p>
    <w:p w14:paraId="35133332" w14:textId="77777777" w:rsidR="003310C0" w:rsidRPr="0075498D" w:rsidRDefault="003310C0" w:rsidP="003310C0">
      <w:pPr>
        <w:pStyle w:val="ListParagraph"/>
        <w:numPr>
          <w:ilvl w:val="0"/>
          <w:numId w:val="26"/>
        </w:numPr>
        <w:rPr>
          <w:rFonts w:cs="Times New Roman"/>
        </w:rPr>
      </w:pPr>
      <w:r w:rsidRPr="0075498D">
        <w:rPr>
          <w:rFonts w:cs="Times New Roman"/>
        </w:rPr>
        <w:t xml:space="preserve">Easy </w:t>
      </w:r>
      <w:r w:rsidR="00DB403E">
        <w:rPr>
          <w:rFonts w:cs="Times New Roman"/>
        </w:rPr>
        <w:t>a</w:t>
      </w:r>
      <w:r w:rsidRPr="0075498D">
        <w:rPr>
          <w:rFonts w:cs="Times New Roman"/>
        </w:rPr>
        <w:t>ccess to actionable and reliable information</w:t>
      </w:r>
      <w:r w:rsidR="000773A0">
        <w:rPr>
          <w:rFonts w:cs="Times New Roman"/>
        </w:rPr>
        <w:t>.</w:t>
      </w:r>
    </w:p>
    <w:p w14:paraId="3C9FCC0C" w14:textId="77777777" w:rsidR="003310C0" w:rsidRPr="0075498D" w:rsidRDefault="003310C0" w:rsidP="003310C0">
      <w:pPr>
        <w:pStyle w:val="ListParagraph"/>
        <w:numPr>
          <w:ilvl w:val="0"/>
          <w:numId w:val="26"/>
        </w:numPr>
        <w:rPr>
          <w:rFonts w:cs="Times New Roman"/>
        </w:rPr>
      </w:pPr>
      <w:r w:rsidRPr="0075498D">
        <w:rPr>
          <w:rFonts w:cs="Times New Roman"/>
        </w:rPr>
        <w:t>Political will</w:t>
      </w:r>
      <w:r w:rsidR="000773A0">
        <w:rPr>
          <w:rFonts w:cs="Times New Roman"/>
        </w:rPr>
        <w:t>.</w:t>
      </w:r>
    </w:p>
    <w:p w14:paraId="5963BBC1"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softHyphen/>
        <w:t>Consistent and focused state and federal program implementation at the local level.</w:t>
      </w:r>
    </w:p>
    <w:p w14:paraId="6226BB52" w14:textId="77777777" w:rsidR="003310C0" w:rsidRPr="0075498D" w:rsidRDefault="003310C0" w:rsidP="003310C0">
      <w:pPr>
        <w:pStyle w:val="ListParagraph"/>
        <w:numPr>
          <w:ilvl w:val="0"/>
          <w:numId w:val="26"/>
        </w:numPr>
        <w:rPr>
          <w:rFonts w:cs="Times New Roman"/>
        </w:rPr>
      </w:pPr>
      <w:r w:rsidRPr="0075498D">
        <w:rPr>
          <w:rFonts w:cs="Times New Roman"/>
        </w:rPr>
        <w:t>An historical lack of focus on conservation and natural resource issues.</w:t>
      </w:r>
      <w:r w:rsidRPr="0075498D" w:rsidDel="0097021F">
        <w:rPr>
          <w:rFonts w:cs="Times New Roman"/>
        </w:rPr>
        <w:t xml:space="preserve"> </w:t>
      </w:r>
    </w:p>
    <w:p w14:paraId="02ED1B53" w14:textId="77777777" w:rsidR="003310C0" w:rsidRPr="0075498D" w:rsidRDefault="003310C0" w:rsidP="003310C0">
      <w:pPr>
        <w:pStyle w:val="ListParagraph"/>
        <w:numPr>
          <w:ilvl w:val="0"/>
          <w:numId w:val="26"/>
        </w:numPr>
        <w:rPr>
          <w:rFonts w:cs="Times New Roman"/>
        </w:rPr>
      </w:pPr>
      <w:r w:rsidRPr="0075498D">
        <w:rPr>
          <w:rFonts w:cs="Times New Roman"/>
        </w:rPr>
        <w:t>Increased awareness of changing environmental conditions (e.g. climate change and flooding)</w:t>
      </w:r>
      <w:r w:rsidR="00EB00C1">
        <w:rPr>
          <w:rFonts w:cs="Times New Roman"/>
        </w:rPr>
        <w:t>.</w:t>
      </w:r>
      <w:r w:rsidRPr="0075498D">
        <w:rPr>
          <w:rFonts w:cs="Times New Roman"/>
        </w:rPr>
        <w:t xml:space="preserve">  </w:t>
      </w:r>
    </w:p>
    <w:p w14:paraId="5D3DED28" w14:textId="77777777" w:rsidR="003310C0" w:rsidRPr="0075498D" w:rsidRDefault="003310C0" w:rsidP="003310C0">
      <w:pPr>
        <w:pStyle w:val="ListParagraph"/>
        <w:numPr>
          <w:ilvl w:val="0"/>
          <w:numId w:val="26"/>
        </w:numPr>
        <w:rPr>
          <w:rFonts w:cs="Times New Roman"/>
        </w:rPr>
      </w:pPr>
      <w:r w:rsidRPr="0075498D">
        <w:rPr>
          <w:rFonts w:cs="Times New Roman"/>
        </w:rPr>
        <w:t>Local culture and societal norms relating to conservation actions</w:t>
      </w:r>
      <w:r w:rsidR="000773A0">
        <w:rPr>
          <w:rFonts w:cs="Times New Roman"/>
        </w:rPr>
        <w:t>.</w:t>
      </w:r>
      <w:r w:rsidRPr="0075498D">
        <w:rPr>
          <w:rFonts w:cs="Times New Roman"/>
        </w:rPr>
        <w:t xml:space="preserve">  </w:t>
      </w:r>
    </w:p>
    <w:p w14:paraId="2BC0059B"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t>Creating a culture of excellence</w:t>
      </w:r>
      <w:r w:rsidR="000773A0">
        <w:rPr>
          <w:rFonts w:cs="Times New Roman"/>
        </w:rPr>
        <w:t xml:space="preserve"> to showcase outstanding local leaders and initiatives.</w:t>
      </w:r>
    </w:p>
    <w:p w14:paraId="00A3CF46"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t>Available opportunities to increase knowledge at all levels of understanding</w:t>
      </w:r>
      <w:r w:rsidR="000773A0">
        <w:rPr>
          <w:rFonts w:cs="Times New Roman"/>
        </w:rPr>
        <w:t>.</w:t>
      </w:r>
    </w:p>
    <w:p w14:paraId="27535A3E" w14:textId="77777777" w:rsidR="003310C0" w:rsidRDefault="003310C0" w:rsidP="003310C0">
      <w:pPr>
        <w:pStyle w:val="ListParagraph"/>
        <w:numPr>
          <w:ilvl w:val="0"/>
          <w:numId w:val="26"/>
        </w:numPr>
        <w:spacing w:after="0"/>
        <w:jc w:val="both"/>
        <w:rPr>
          <w:rFonts w:cs="Times New Roman"/>
        </w:rPr>
      </w:pPr>
      <w:r w:rsidRPr="0075498D">
        <w:rPr>
          <w:rFonts w:cs="Times New Roman"/>
        </w:rPr>
        <w:t>Turnover rates of local elected and appointed officials</w:t>
      </w:r>
      <w:r w:rsidR="000773A0">
        <w:rPr>
          <w:rFonts w:cs="Times New Roman"/>
        </w:rPr>
        <w:t>.</w:t>
      </w:r>
    </w:p>
    <w:p w14:paraId="43B9BDA3" w14:textId="77777777" w:rsidR="00D954E9" w:rsidRPr="0075498D" w:rsidRDefault="00D954E9" w:rsidP="00C92673">
      <w:pPr>
        <w:pStyle w:val="ListParagraph"/>
        <w:spacing w:after="0"/>
        <w:jc w:val="both"/>
        <w:rPr>
          <w:rFonts w:cs="Times New Roman"/>
        </w:rPr>
      </w:pPr>
    </w:p>
    <w:p w14:paraId="51584116" w14:textId="77777777" w:rsidR="00A74DBA" w:rsidRDefault="008E0F68"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Pr>
          <w:rFonts w:cs="Roboto-Black"/>
          <w:b/>
          <w:color w:val="005C00"/>
          <w:sz w:val="28"/>
          <w:szCs w:val="28"/>
        </w:rPr>
        <w:t xml:space="preserve">Current </w:t>
      </w:r>
      <w:r w:rsidR="000B3F15">
        <w:rPr>
          <w:rFonts w:cs="Roboto-Black"/>
          <w:b/>
          <w:color w:val="005C00"/>
          <w:sz w:val="28"/>
          <w:szCs w:val="28"/>
        </w:rPr>
        <w:t>E</w:t>
      </w:r>
      <w:r>
        <w:rPr>
          <w:rFonts w:cs="Roboto-Black"/>
          <w:b/>
          <w:color w:val="005C00"/>
          <w:sz w:val="28"/>
          <w:szCs w:val="28"/>
        </w:rPr>
        <w:t xml:space="preserve">fforts and </w:t>
      </w:r>
      <w:r w:rsidR="000B3F15">
        <w:rPr>
          <w:rFonts w:cs="Roboto-Black"/>
          <w:b/>
          <w:color w:val="005C00"/>
          <w:sz w:val="28"/>
          <w:szCs w:val="28"/>
        </w:rPr>
        <w:t>G</w:t>
      </w:r>
      <w:r>
        <w:rPr>
          <w:rFonts w:cs="Roboto-Black"/>
          <w:b/>
          <w:color w:val="005C00"/>
          <w:sz w:val="28"/>
          <w:szCs w:val="28"/>
        </w:rPr>
        <w:t>aps</w:t>
      </w:r>
    </w:p>
    <w:p w14:paraId="41C5BEC9" w14:textId="78DB6139" w:rsidR="00332529" w:rsidRPr="0075498D" w:rsidRDefault="00332529" w:rsidP="00FA5B66">
      <w:pPr>
        <w:pStyle w:val="NoSpacing"/>
        <w:ind w:left="90"/>
        <w:rPr>
          <w:rFonts w:cs="Times New Roman"/>
        </w:rPr>
      </w:pPr>
      <w:r w:rsidRPr="0075498D">
        <w:rPr>
          <w:rFonts w:cs="Times New Roman"/>
        </w:rPr>
        <w:t xml:space="preserve">Multiple </w:t>
      </w:r>
      <w:r w:rsidR="0077133D">
        <w:rPr>
          <w:rFonts w:cs="Times New Roman"/>
        </w:rPr>
        <w:t xml:space="preserve">jurisdictions, </w:t>
      </w:r>
      <w:r w:rsidRPr="0075498D">
        <w:rPr>
          <w:rFonts w:cs="Times New Roman"/>
        </w:rPr>
        <w:t xml:space="preserve">organizations, </w:t>
      </w:r>
      <w:r w:rsidR="0077133D">
        <w:rPr>
          <w:rFonts w:cs="Times New Roman"/>
        </w:rPr>
        <w:t xml:space="preserve">and </w:t>
      </w:r>
      <w:r w:rsidRPr="0075498D">
        <w:rPr>
          <w:rFonts w:cs="Times New Roman"/>
        </w:rPr>
        <w:t>groups of citizens are already working to restore and protect the watershed. In many cases these efforts need to be enhanced, expanded and shared as models with other</w:t>
      </w:r>
      <w:r w:rsidR="0077133D">
        <w:rPr>
          <w:rFonts w:cs="Times New Roman"/>
        </w:rPr>
        <w:t>s</w:t>
      </w:r>
      <w:r w:rsidRPr="0075498D">
        <w:rPr>
          <w:rFonts w:cs="Times New Roman"/>
        </w:rPr>
        <w:t xml:space="preserve"> in the watershed.</w:t>
      </w:r>
      <w:r w:rsidRPr="0075498D">
        <w:rPr>
          <w:rFonts w:cs="Times New Roman"/>
          <w:b/>
        </w:rPr>
        <w:t xml:space="preserve"> </w:t>
      </w:r>
      <w:r w:rsidRPr="0075498D">
        <w:rPr>
          <w:rFonts w:cs="Times New Roman"/>
        </w:rPr>
        <w:t xml:space="preserve">Examples include:  </w:t>
      </w:r>
    </w:p>
    <w:p w14:paraId="5A34FE08" w14:textId="6D4E70DE" w:rsidR="00332529" w:rsidRPr="0075498D" w:rsidRDefault="00D954E9" w:rsidP="00650168">
      <w:pPr>
        <w:pStyle w:val="NoSpacing"/>
        <w:numPr>
          <w:ilvl w:val="0"/>
          <w:numId w:val="34"/>
        </w:numPr>
        <w:rPr>
          <w:rFonts w:cs="Times New Roman"/>
        </w:rPr>
      </w:pPr>
      <w:r>
        <w:rPr>
          <w:rFonts w:cs="Times New Roman"/>
        </w:rPr>
        <w:t>Chesapeake Bay Program</w:t>
      </w:r>
      <w:ins w:id="44" w:author="Watterson, Samantha" w:date="2015-06-01T11:53:00Z">
        <w:r w:rsidR="00335C95">
          <w:rPr>
            <w:rFonts w:cs="Times New Roman"/>
          </w:rPr>
          <w:t>-</w:t>
        </w:r>
      </w:ins>
      <w:del w:id="45" w:author="Watterson, Samantha" w:date="2015-06-01T11:53:00Z">
        <w:r w:rsidDel="00335C95">
          <w:rPr>
            <w:rFonts w:cs="Times New Roman"/>
          </w:rPr>
          <w:delText xml:space="preserve"> </w:delText>
        </w:r>
      </w:del>
      <w:r>
        <w:rPr>
          <w:rFonts w:cs="Times New Roman"/>
        </w:rPr>
        <w:t>funded p</w:t>
      </w:r>
      <w:r w:rsidR="00817931">
        <w:rPr>
          <w:rFonts w:cs="Times New Roman"/>
        </w:rPr>
        <w:t>roject by Environmental Leadership Strategies, LLC to identify leadership development programs to determine if and how a local leadership program should be offered through the Bay Program.</w:t>
      </w:r>
    </w:p>
    <w:p w14:paraId="5569E378" w14:textId="6F8832AF" w:rsidR="00820F29" w:rsidRPr="00820F29" w:rsidRDefault="00820F29">
      <w:pPr>
        <w:pStyle w:val="ListParagraph"/>
        <w:numPr>
          <w:ilvl w:val="0"/>
          <w:numId w:val="34"/>
        </w:numPr>
        <w:spacing w:after="0"/>
        <w:rPr>
          <w:ins w:id="46" w:author="Watterson, Samantha" w:date="2015-06-01T11:55:00Z"/>
        </w:rPr>
        <w:pPrChange w:id="47" w:author="Watterson, Samantha" w:date="2015-06-01T11:55:00Z">
          <w:pPr>
            <w:pStyle w:val="NoSpacing"/>
            <w:numPr>
              <w:numId w:val="34"/>
            </w:numPr>
            <w:ind w:left="720" w:hanging="360"/>
          </w:pPr>
        </w:pPrChange>
      </w:pPr>
      <w:ins w:id="48" w:author="Watterson, Samantha" w:date="2015-06-01T11:55:00Z">
        <w:r>
          <w:t>Chesapeake Bay Program-funded project by Tetratech to explore approaches for monitoring progress toward achieving the outcomes of increased knowledge and capacity for local officials.</w:t>
        </w:r>
      </w:ins>
    </w:p>
    <w:p w14:paraId="3E027104" w14:textId="092D5365" w:rsidR="00332529" w:rsidRDefault="00332529" w:rsidP="00650168">
      <w:pPr>
        <w:pStyle w:val="NoSpacing"/>
        <w:numPr>
          <w:ilvl w:val="0"/>
          <w:numId w:val="34"/>
        </w:numPr>
        <w:rPr>
          <w:rFonts w:cs="Times New Roman"/>
        </w:rPr>
      </w:pPr>
      <w:r w:rsidRPr="0075498D">
        <w:rPr>
          <w:rFonts w:cs="Times New Roman"/>
        </w:rPr>
        <w:lastRenderedPageBreak/>
        <w:t>State</w:t>
      </w:r>
      <w:r w:rsidR="00ED0F21">
        <w:rPr>
          <w:rFonts w:cs="Times New Roman"/>
        </w:rPr>
        <w:t>-</w:t>
      </w:r>
      <w:r w:rsidRPr="0075498D">
        <w:rPr>
          <w:rFonts w:cs="Times New Roman"/>
        </w:rPr>
        <w:t>by</w:t>
      </w:r>
      <w:r w:rsidR="00ED0F21">
        <w:rPr>
          <w:rFonts w:cs="Times New Roman"/>
        </w:rPr>
        <w:t>-</w:t>
      </w:r>
      <w:r w:rsidRPr="0075498D">
        <w:rPr>
          <w:rFonts w:cs="Times New Roman"/>
        </w:rPr>
        <w:t>state outreach</w:t>
      </w:r>
      <w:r w:rsidR="00ED0F21">
        <w:rPr>
          <w:rFonts w:cs="Times New Roman"/>
        </w:rPr>
        <w:t>,</w:t>
      </w:r>
      <w:r w:rsidRPr="0075498D">
        <w:rPr>
          <w:rFonts w:cs="Times New Roman"/>
        </w:rPr>
        <w:t xml:space="preserve"> training</w:t>
      </w:r>
      <w:r w:rsidR="00ED0F21">
        <w:rPr>
          <w:rFonts w:cs="Times New Roman"/>
        </w:rPr>
        <w:t>, and certification</w:t>
      </w:r>
      <w:r w:rsidRPr="0075498D">
        <w:rPr>
          <w:rFonts w:cs="Times New Roman"/>
        </w:rPr>
        <w:t xml:space="preserve"> via municipal org</w:t>
      </w:r>
      <w:r w:rsidR="00DB403E">
        <w:rPr>
          <w:rFonts w:cs="Times New Roman"/>
        </w:rPr>
        <w:t>anization</w:t>
      </w:r>
      <w:r w:rsidRPr="0075498D">
        <w:rPr>
          <w:rFonts w:cs="Times New Roman"/>
        </w:rPr>
        <w:t>s</w:t>
      </w:r>
      <w:r w:rsidR="00477E63">
        <w:rPr>
          <w:rFonts w:cs="Times New Roman"/>
        </w:rPr>
        <w:t xml:space="preserve"> and state associations</w:t>
      </w:r>
      <w:r w:rsidRPr="0075498D">
        <w:rPr>
          <w:rFonts w:cs="Times New Roman"/>
        </w:rPr>
        <w:t>, state</w:t>
      </w:r>
      <w:r w:rsidR="00ED0F21">
        <w:rPr>
          <w:rFonts w:cs="Times New Roman"/>
        </w:rPr>
        <w:t>-</w:t>
      </w:r>
      <w:r w:rsidRPr="0075498D">
        <w:rPr>
          <w:rFonts w:cs="Times New Roman"/>
        </w:rPr>
        <w:t xml:space="preserve">sponsored training and workshops for </w:t>
      </w:r>
      <w:r w:rsidR="00DB403E">
        <w:rPr>
          <w:rFonts w:cs="Times New Roman"/>
        </w:rPr>
        <w:t>s</w:t>
      </w:r>
      <w:r w:rsidRPr="0075498D">
        <w:rPr>
          <w:rFonts w:cs="Times New Roman"/>
        </w:rPr>
        <w:t>tormwater</w:t>
      </w:r>
      <w:r w:rsidR="00DB403E">
        <w:rPr>
          <w:rFonts w:cs="Times New Roman"/>
        </w:rPr>
        <w:t xml:space="preserve"> and</w:t>
      </w:r>
      <w:r w:rsidRPr="0075498D">
        <w:rPr>
          <w:rFonts w:cs="Times New Roman"/>
        </w:rPr>
        <w:t xml:space="preserve"> </w:t>
      </w:r>
      <w:r w:rsidR="00DB403E">
        <w:rPr>
          <w:rFonts w:cs="Times New Roman"/>
        </w:rPr>
        <w:t>g</w:t>
      </w:r>
      <w:r w:rsidRPr="0075498D">
        <w:rPr>
          <w:rFonts w:cs="Times New Roman"/>
        </w:rPr>
        <w:t xml:space="preserve">reen </w:t>
      </w:r>
      <w:r w:rsidR="00DB403E">
        <w:rPr>
          <w:rFonts w:cs="Times New Roman"/>
        </w:rPr>
        <w:t>i</w:t>
      </w:r>
      <w:r w:rsidRPr="0075498D">
        <w:rPr>
          <w:rFonts w:cs="Times New Roman"/>
        </w:rPr>
        <w:t>nfrastructure</w:t>
      </w:r>
      <w:r w:rsidR="00B6166D">
        <w:rPr>
          <w:rFonts w:cs="Times New Roman"/>
        </w:rPr>
        <w:t>.</w:t>
      </w:r>
    </w:p>
    <w:p w14:paraId="7EB686CF" w14:textId="77777777" w:rsidR="00ED0F21" w:rsidRPr="0075498D" w:rsidRDefault="00ED0F21" w:rsidP="00650168">
      <w:pPr>
        <w:pStyle w:val="NoSpacing"/>
        <w:numPr>
          <w:ilvl w:val="0"/>
          <w:numId w:val="34"/>
        </w:numPr>
        <w:rPr>
          <w:rFonts w:cs="Times New Roman"/>
        </w:rPr>
      </w:pPr>
      <w:r>
        <w:rPr>
          <w:rFonts w:cs="Times New Roman"/>
        </w:rPr>
        <w:t>Environment-focused forums, such as those provided by VACo and MACo.</w:t>
      </w:r>
    </w:p>
    <w:p w14:paraId="3B5EA3AB" w14:textId="2AE50410" w:rsidR="007C40D1" w:rsidRPr="007C40D1" w:rsidRDefault="00332529" w:rsidP="007C40D1">
      <w:pPr>
        <w:pStyle w:val="NoSpacing"/>
        <w:numPr>
          <w:ilvl w:val="0"/>
          <w:numId w:val="34"/>
        </w:numPr>
        <w:rPr>
          <w:rFonts w:cs="Times New Roman"/>
        </w:rPr>
      </w:pPr>
      <w:r w:rsidRPr="0075498D">
        <w:rPr>
          <w:rFonts w:cs="Times New Roman"/>
        </w:rPr>
        <w:t>Training</w:t>
      </w:r>
      <w:r w:rsidR="00C20867">
        <w:rPr>
          <w:rFonts w:cs="Times New Roman"/>
        </w:rPr>
        <w:t xml:space="preserve"> provided by the</w:t>
      </w:r>
      <w:r w:rsidRPr="0075498D">
        <w:rPr>
          <w:rFonts w:cs="Times New Roman"/>
        </w:rPr>
        <w:t xml:space="preserve"> Watershed Stewards Academy</w:t>
      </w:r>
      <w:r w:rsidR="00DB403E">
        <w:rPr>
          <w:rFonts w:cs="Times New Roman"/>
        </w:rPr>
        <w:t xml:space="preserve"> (WSA)</w:t>
      </w:r>
      <w:r w:rsidRPr="0075498D">
        <w:rPr>
          <w:rFonts w:cs="Times New Roman"/>
        </w:rPr>
        <w:t xml:space="preserve">, Natural Resources Leadership Institutes (NRLI), </w:t>
      </w:r>
      <w:r w:rsidR="00C20867">
        <w:rPr>
          <w:rFonts w:cs="Times New Roman"/>
        </w:rPr>
        <w:t xml:space="preserve">and </w:t>
      </w:r>
      <w:r w:rsidRPr="0075498D">
        <w:rPr>
          <w:rFonts w:cs="Times New Roman"/>
        </w:rPr>
        <w:t xml:space="preserve">Soil and Water Conservation Districts. </w:t>
      </w:r>
    </w:p>
    <w:p w14:paraId="38B9A353" w14:textId="704D9818" w:rsidR="00332529" w:rsidRPr="0075498D" w:rsidRDefault="00332529" w:rsidP="00650168">
      <w:pPr>
        <w:pStyle w:val="NoSpacing"/>
        <w:numPr>
          <w:ilvl w:val="0"/>
          <w:numId w:val="34"/>
        </w:numPr>
        <w:rPr>
          <w:rFonts w:cs="Times New Roman"/>
        </w:rPr>
      </w:pPr>
      <w:r w:rsidRPr="0075498D">
        <w:rPr>
          <w:rFonts w:cs="Times New Roman"/>
        </w:rPr>
        <w:t>Peer</w:t>
      </w:r>
      <w:r w:rsidR="00477E63">
        <w:rPr>
          <w:rFonts w:cs="Times New Roman"/>
        </w:rPr>
        <w:t>-</w:t>
      </w:r>
      <w:r w:rsidRPr="0075498D">
        <w:rPr>
          <w:rFonts w:cs="Times New Roman"/>
        </w:rPr>
        <w:t>to</w:t>
      </w:r>
      <w:r w:rsidR="00477E63">
        <w:rPr>
          <w:rFonts w:cs="Times New Roman"/>
        </w:rPr>
        <w:t>-</w:t>
      </w:r>
      <w:r w:rsidRPr="0075498D">
        <w:rPr>
          <w:rFonts w:cs="Times New Roman"/>
        </w:rPr>
        <w:t>peer outreach and networking</w:t>
      </w:r>
      <w:r w:rsidR="00477E63">
        <w:rPr>
          <w:rFonts w:cs="Times New Roman"/>
        </w:rPr>
        <w:t xml:space="preserve"> through</w:t>
      </w:r>
      <w:r w:rsidRPr="0075498D">
        <w:rPr>
          <w:rFonts w:cs="Times New Roman"/>
        </w:rPr>
        <w:t xml:space="preserve"> LGAC, Chesapeake Bay Watershed Forum, Stormwater Partners Retreat, Agricultural Networking Forum, Environmental Finance Workshops, Choose Clean water</w:t>
      </w:r>
      <w:r w:rsidR="0088416E">
        <w:rPr>
          <w:rFonts w:cs="Times New Roman"/>
        </w:rPr>
        <w:t>,</w:t>
      </w:r>
      <w:r w:rsidRPr="0075498D">
        <w:rPr>
          <w:rFonts w:cs="Times New Roman"/>
        </w:rPr>
        <w:t xml:space="preserve"> and Water Resources Education Network conferences.</w:t>
      </w:r>
    </w:p>
    <w:p w14:paraId="44BB7694" w14:textId="6BD0B1C0" w:rsidR="00332529" w:rsidRPr="0075498D" w:rsidRDefault="00332529" w:rsidP="00650168">
      <w:pPr>
        <w:pStyle w:val="NoSpacing"/>
        <w:numPr>
          <w:ilvl w:val="0"/>
          <w:numId w:val="34"/>
        </w:numPr>
        <w:rPr>
          <w:rFonts w:cs="Times New Roman"/>
        </w:rPr>
      </w:pPr>
      <w:r w:rsidRPr="0075498D">
        <w:rPr>
          <w:rFonts w:cs="Times New Roman"/>
        </w:rPr>
        <w:t>Field opportunities for local officials</w:t>
      </w:r>
      <w:r w:rsidR="00477E63">
        <w:rPr>
          <w:rFonts w:cs="Times New Roman"/>
        </w:rPr>
        <w:t xml:space="preserve"> such as</w:t>
      </w:r>
      <w:r w:rsidRPr="0075498D">
        <w:rPr>
          <w:rFonts w:cs="Times New Roman"/>
        </w:rPr>
        <w:t xml:space="preserve"> LGAC tours, Chesapeake Bay Foundation’s “Farmers to the Bay,” </w:t>
      </w:r>
      <w:r w:rsidR="00477E63">
        <w:rPr>
          <w:rFonts w:cs="Times New Roman"/>
        </w:rPr>
        <w:t xml:space="preserve">and the </w:t>
      </w:r>
      <w:r w:rsidRPr="0075498D">
        <w:rPr>
          <w:rFonts w:cs="Times New Roman"/>
        </w:rPr>
        <w:t>Allison Ferguson Foundation</w:t>
      </w:r>
      <w:r w:rsidR="00477E63">
        <w:rPr>
          <w:rFonts w:cs="Times New Roman"/>
        </w:rPr>
        <w:t>’s</w:t>
      </w:r>
      <w:r w:rsidRPr="0075498D">
        <w:rPr>
          <w:rFonts w:cs="Times New Roman"/>
        </w:rPr>
        <w:t xml:space="preserve"> meaningful watershed trips.  </w:t>
      </w:r>
    </w:p>
    <w:p w14:paraId="0E8EDB81" w14:textId="3524C839" w:rsidR="00332529" w:rsidRPr="0075498D" w:rsidRDefault="00332529" w:rsidP="00650168">
      <w:pPr>
        <w:pStyle w:val="NoSpacing"/>
        <w:numPr>
          <w:ilvl w:val="0"/>
          <w:numId w:val="34"/>
        </w:numPr>
        <w:rPr>
          <w:rFonts w:cs="Times New Roman"/>
        </w:rPr>
      </w:pPr>
      <w:r w:rsidRPr="0075498D">
        <w:rPr>
          <w:rFonts w:cs="Times New Roman"/>
        </w:rPr>
        <w:t>Websites and webinars</w:t>
      </w:r>
      <w:r w:rsidR="00477E63">
        <w:rPr>
          <w:rFonts w:cs="Times New Roman"/>
        </w:rPr>
        <w:t xml:space="preserve"> offered by the</w:t>
      </w:r>
      <w:r w:rsidRPr="0075498D">
        <w:rPr>
          <w:rFonts w:cs="Times New Roman"/>
        </w:rPr>
        <w:t xml:space="preserve"> Bay Program, Chesapeake Stormwater Network</w:t>
      </w:r>
      <w:r w:rsidR="00477E63">
        <w:rPr>
          <w:rFonts w:cs="Times New Roman"/>
        </w:rPr>
        <w:t>, and others</w:t>
      </w:r>
      <w:r w:rsidRPr="0075498D">
        <w:rPr>
          <w:rFonts w:cs="Times New Roman"/>
        </w:rPr>
        <w:t xml:space="preserve">. </w:t>
      </w:r>
    </w:p>
    <w:p w14:paraId="1987A461" w14:textId="77777777" w:rsidR="000E7D90" w:rsidRPr="000E7D90" w:rsidRDefault="001219E5" w:rsidP="00650168">
      <w:pPr>
        <w:pStyle w:val="NoSpacing"/>
        <w:ind w:left="90"/>
        <w:rPr>
          <w:szCs w:val="24"/>
        </w:rPr>
      </w:pPr>
      <w:r>
        <w:rPr>
          <w:rFonts w:cs="JansonTextLTStd-Roman"/>
          <w:i/>
          <w:color w:val="7030A0"/>
        </w:rPr>
        <w:t xml:space="preserve">  </w:t>
      </w:r>
    </w:p>
    <w:p w14:paraId="03B9DFC7" w14:textId="77777777" w:rsidR="00332529" w:rsidRPr="0075498D" w:rsidRDefault="00332529" w:rsidP="00650168">
      <w:pPr>
        <w:pStyle w:val="NoSpacing"/>
        <w:ind w:left="360"/>
        <w:rPr>
          <w:rFonts w:cs="Times New Roman"/>
          <w:b/>
        </w:rPr>
      </w:pPr>
      <w:r w:rsidRPr="0075498D">
        <w:rPr>
          <w:rFonts w:cs="Times New Roman"/>
          <w:b/>
        </w:rPr>
        <w:t xml:space="preserve">Gaps </w:t>
      </w:r>
    </w:p>
    <w:p w14:paraId="0CCA9429" w14:textId="77777777" w:rsidR="00332529" w:rsidRPr="0075498D" w:rsidRDefault="00332529" w:rsidP="00650168">
      <w:pPr>
        <w:pStyle w:val="NoSpacing"/>
        <w:ind w:left="360"/>
        <w:rPr>
          <w:rFonts w:cs="Times New Roman"/>
        </w:rPr>
      </w:pPr>
      <w:r w:rsidRPr="00FA5B66">
        <w:rPr>
          <w:rFonts w:cs="Times New Roman"/>
        </w:rPr>
        <w:t>Information</w:t>
      </w:r>
      <w:r w:rsidRPr="0075498D">
        <w:rPr>
          <w:rFonts w:eastAsia="Calibri" w:cs="Times New Roman"/>
        </w:rPr>
        <w:t xml:space="preserve"> and resources are necessary to increase the number of local officials and watershed residents committed to responsible natural resource management.  In reviewing current efforts, the following gaps were identified: </w:t>
      </w:r>
    </w:p>
    <w:p w14:paraId="52A2AB94" w14:textId="77777777" w:rsidR="00332529" w:rsidRDefault="00332529" w:rsidP="00650168">
      <w:pPr>
        <w:pStyle w:val="NoSpacing"/>
        <w:numPr>
          <w:ilvl w:val="0"/>
          <w:numId w:val="34"/>
        </w:numPr>
        <w:ind w:left="990"/>
        <w:rPr>
          <w:rFonts w:cs="Times New Roman"/>
        </w:rPr>
      </w:pPr>
      <w:r w:rsidRPr="0075498D">
        <w:rPr>
          <w:rFonts w:cs="Times New Roman"/>
        </w:rPr>
        <w:t xml:space="preserve">Inadequate sharing of knowledge and information among jurisdictional agencies, conservation organizations and local officials. </w:t>
      </w:r>
    </w:p>
    <w:p w14:paraId="459D3FEE" w14:textId="77777777" w:rsidR="000A6F57" w:rsidRPr="0075498D" w:rsidRDefault="000A6F57" w:rsidP="00650168">
      <w:pPr>
        <w:pStyle w:val="NoSpacing"/>
        <w:numPr>
          <w:ilvl w:val="0"/>
          <w:numId w:val="34"/>
        </w:numPr>
        <w:ind w:left="990"/>
        <w:rPr>
          <w:rFonts w:cs="Times New Roman"/>
        </w:rPr>
      </w:pPr>
      <w:r>
        <w:rPr>
          <w:rFonts w:cs="Times New Roman"/>
        </w:rPr>
        <w:t>Lack of a repository of information accessible to local officials and from trusted sources.</w:t>
      </w:r>
    </w:p>
    <w:p w14:paraId="3CAA6E45"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Minimal </w:t>
      </w:r>
      <w:r w:rsidRPr="00650168">
        <w:rPr>
          <w:rFonts w:cs="Times New Roman"/>
        </w:rPr>
        <w:t xml:space="preserve">outreach </w:t>
      </w:r>
      <w:r w:rsidRPr="0075498D">
        <w:rPr>
          <w:rFonts w:cs="Times New Roman"/>
        </w:rPr>
        <w:t>to those outside the natural resources network.</w:t>
      </w:r>
    </w:p>
    <w:p w14:paraId="71551A9D" w14:textId="77777777" w:rsidR="00332529" w:rsidRPr="0075498D" w:rsidRDefault="00332529" w:rsidP="00650168">
      <w:pPr>
        <w:pStyle w:val="NoSpacing"/>
        <w:numPr>
          <w:ilvl w:val="0"/>
          <w:numId w:val="34"/>
        </w:numPr>
        <w:ind w:left="990"/>
        <w:rPr>
          <w:rFonts w:cs="Times New Roman"/>
        </w:rPr>
      </w:pPr>
      <w:r w:rsidRPr="0075498D">
        <w:rPr>
          <w:rFonts w:cs="Times New Roman"/>
        </w:rPr>
        <w:t>Lack of awareness about training offerings, training funds, and how to access them.</w:t>
      </w:r>
    </w:p>
    <w:p w14:paraId="68EAF929"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Lack of time and funds for local officials to travel for training.  </w:t>
      </w:r>
    </w:p>
    <w:p w14:paraId="19658B1D" w14:textId="77777777" w:rsidR="00332529" w:rsidRPr="0075498D" w:rsidRDefault="00332529" w:rsidP="00650168">
      <w:pPr>
        <w:pStyle w:val="NoSpacing"/>
        <w:numPr>
          <w:ilvl w:val="0"/>
          <w:numId w:val="34"/>
        </w:numPr>
        <w:ind w:left="990"/>
        <w:rPr>
          <w:rFonts w:cs="Times New Roman"/>
        </w:rPr>
      </w:pPr>
      <w:r w:rsidRPr="0075498D">
        <w:rPr>
          <w:rFonts w:cs="Times New Roman"/>
        </w:rPr>
        <w:t>Lack of information about financing options for local environment projects.</w:t>
      </w:r>
    </w:p>
    <w:p w14:paraId="67969C9E"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No widely endorsed </w:t>
      </w:r>
      <w:r w:rsidRPr="0068591C">
        <w:rPr>
          <w:rFonts w:cs="Times New Roman"/>
        </w:rPr>
        <w:t>sources of information</w:t>
      </w:r>
      <w:r w:rsidRPr="00650168">
        <w:rPr>
          <w:rFonts w:cs="Times New Roman"/>
        </w:rPr>
        <w:t xml:space="preserve"> </w:t>
      </w:r>
      <w:r w:rsidRPr="0075498D">
        <w:rPr>
          <w:rFonts w:cs="Times New Roman"/>
        </w:rPr>
        <w:t>to enable local officials to identify and replicate action-oriented programs that have been successful in other jurisdictions.</w:t>
      </w:r>
    </w:p>
    <w:p w14:paraId="1803455F" w14:textId="77777777" w:rsidR="00332529" w:rsidRPr="0075498D" w:rsidRDefault="00332529" w:rsidP="00650168">
      <w:pPr>
        <w:pStyle w:val="NoSpacing"/>
        <w:numPr>
          <w:ilvl w:val="0"/>
          <w:numId w:val="34"/>
        </w:numPr>
        <w:ind w:left="990"/>
        <w:rPr>
          <w:rFonts w:cs="Times New Roman"/>
        </w:rPr>
      </w:pPr>
      <w:r w:rsidRPr="0075498D">
        <w:rPr>
          <w:rFonts w:cs="Times New Roman"/>
        </w:rPr>
        <w:t>No baseline curriculum for the watershed</w:t>
      </w:r>
      <w:r w:rsidR="00B6166D">
        <w:rPr>
          <w:rFonts w:cs="Times New Roman"/>
        </w:rPr>
        <w:t>.</w:t>
      </w:r>
    </w:p>
    <w:p w14:paraId="50891D89" w14:textId="77777777" w:rsidR="00332529" w:rsidRPr="0075498D" w:rsidRDefault="00332529" w:rsidP="00650168">
      <w:pPr>
        <w:pStyle w:val="NoSpacing"/>
        <w:numPr>
          <w:ilvl w:val="0"/>
          <w:numId w:val="34"/>
        </w:numPr>
        <w:ind w:left="990"/>
        <w:rPr>
          <w:rFonts w:cs="Times New Roman"/>
        </w:rPr>
      </w:pPr>
      <w:r w:rsidRPr="0068591C">
        <w:rPr>
          <w:rFonts w:cs="Times New Roman"/>
        </w:rPr>
        <w:t>Success stories</w:t>
      </w:r>
      <w:r w:rsidRPr="00650168">
        <w:rPr>
          <w:rFonts w:cs="Times New Roman"/>
        </w:rPr>
        <w:t xml:space="preserve"> </w:t>
      </w:r>
      <w:r w:rsidRPr="0075498D">
        <w:rPr>
          <w:rFonts w:cs="Times New Roman"/>
        </w:rPr>
        <w:t xml:space="preserve">and committed local </w:t>
      </w:r>
      <w:r w:rsidR="00210B17">
        <w:rPr>
          <w:rFonts w:cs="Times New Roman"/>
        </w:rPr>
        <w:t>s</w:t>
      </w:r>
      <w:r w:rsidRPr="0075498D">
        <w:rPr>
          <w:rFonts w:cs="Times New Roman"/>
        </w:rPr>
        <w:t>tewards visible only with</w:t>
      </w:r>
      <w:r w:rsidR="009602EC">
        <w:rPr>
          <w:rFonts w:cs="Times New Roman"/>
        </w:rPr>
        <w:t>in</w:t>
      </w:r>
      <w:r w:rsidRPr="0075498D">
        <w:rPr>
          <w:rFonts w:cs="Times New Roman"/>
        </w:rPr>
        <w:t xml:space="preserve"> the already</w:t>
      </w:r>
      <w:r w:rsidR="00210B17">
        <w:rPr>
          <w:rFonts w:cs="Times New Roman"/>
        </w:rPr>
        <w:t xml:space="preserve"> </w:t>
      </w:r>
      <w:r w:rsidRPr="0075498D">
        <w:rPr>
          <w:rFonts w:cs="Times New Roman"/>
        </w:rPr>
        <w:t>committed conservation community.</w:t>
      </w:r>
    </w:p>
    <w:p w14:paraId="373EEA4F" w14:textId="77777777" w:rsidR="00332529" w:rsidRPr="0075498D" w:rsidRDefault="00332529" w:rsidP="00650168">
      <w:pPr>
        <w:pStyle w:val="NoSpacing"/>
        <w:numPr>
          <w:ilvl w:val="0"/>
          <w:numId w:val="34"/>
        </w:numPr>
        <w:ind w:left="990"/>
        <w:rPr>
          <w:rFonts w:cs="Times New Roman"/>
        </w:rPr>
      </w:pPr>
      <w:r w:rsidRPr="0075498D">
        <w:rPr>
          <w:rFonts w:cs="Times New Roman"/>
        </w:rPr>
        <w:t>Inconsistent focus on natural resource management in educational seminars, conducted by municipal and state associations, for local elected officials.</w:t>
      </w:r>
    </w:p>
    <w:p w14:paraId="03AFB4DD" w14:textId="5F21F8C3" w:rsidR="00332529" w:rsidRPr="0075498D" w:rsidRDefault="00FA4475" w:rsidP="00650168">
      <w:pPr>
        <w:pStyle w:val="NoSpacing"/>
        <w:numPr>
          <w:ilvl w:val="0"/>
          <w:numId w:val="34"/>
        </w:numPr>
        <w:ind w:left="990"/>
        <w:rPr>
          <w:rFonts w:cs="Times New Roman"/>
        </w:rPr>
      </w:pPr>
      <w:r>
        <w:rPr>
          <w:rFonts w:cs="Times New Roman"/>
        </w:rPr>
        <w:t xml:space="preserve">Inconsistent </w:t>
      </w:r>
      <w:r w:rsidR="00332529" w:rsidRPr="0075498D">
        <w:rPr>
          <w:rFonts w:cs="Times New Roman"/>
        </w:rPr>
        <w:t>environment-focused training and information</w:t>
      </w:r>
      <w:r>
        <w:rPr>
          <w:rFonts w:cs="Times New Roman"/>
        </w:rPr>
        <w:t xml:space="preserve"> delivered through Planning District Commissions</w:t>
      </w:r>
      <w:r w:rsidR="00332529" w:rsidRPr="0075498D">
        <w:rPr>
          <w:rFonts w:cs="Times New Roman"/>
        </w:rPr>
        <w:t>.</w:t>
      </w:r>
    </w:p>
    <w:p w14:paraId="06BA45CD" w14:textId="0AAA8FAA" w:rsidR="00332529" w:rsidRDefault="008761C3" w:rsidP="00650168">
      <w:pPr>
        <w:pStyle w:val="NoSpacing"/>
        <w:numPr>
          <w:ilvl w:val="0"/>
          <w:numId w:val="34"/>
        </w:numPr>
        <w:ind w:left="990"/>
        <w:rPr>
          <w:rFonts w:cs="Times New Roman"/>
        </w:rPr>
      </w:pPr>
      <w:r>
        <w:rPr>
          <w:rFonts w:cs="Times New Roman"/>
        </w:rPr>
        <w:t>I</w:t>
      </w:r>
      <w:r w:rsidR="00332529" w:rsidRPr="0075498D">
        <w:rPr>
          <w:rFonts w:cs="Times New Roman"/>
        </w:rPr>
        <w:t>nconsistent prioritizing and funding environment-related initiatives</w:t>
      </w:r>
      <w:r>
        <w:rPr>
          <w:rFonts w:cs="Times New Roman"/>
        </w:rPr>
        <w:t xml:space="preserve"> by the state</w:t>
      </w:r>
      <w:r w:rsidR="00332529" w:rsidRPr="0075498D">
        <w:rPr>
          <w:rFonts w:cs="Times New Roman"/>
        </w:rPr>
        <w:t>.</w:t>
      </w:r>
    </w:p>
    <w:p w14:paraId="33146FD6" w14:textId="77777777" w:rsidR="008E1E7A" w:rsidRPr="0075498D" w:rsidRDefault="008E1E7A" w:rsidP="00650168">
      <w:pPr>
        <w:pStyle w:val="NoSpacing"/>
        <w:numPr>
          <w:ilvl w:val="0"/>
          <w:numId w:val="34"/>
        </w:numPr>
        <w:ind w:left="990"/>
        <w:rPr>
          <w:rFonts w:cs="Times New Roman"/>
        </w:rPr>
      </w:pPr>
      <w:r w:rsidRPr="008E1E7A">
        <w:rPr>
          <w:rFonts w:cs="Times New Roman"/>
        </w:rPr>
        <w:t>No current baseline related to local officials’ knowledge of watershed issues and capacity to implement watershed restoration and protection initiatives.</w:t>
      </w:r>
    </w:p>
    <w:p w14:paraId="32133E95" w14:textId="77777777" w:rsidR="003E2F78" w:rsidRDefault="003E2F78" w:rsidP="00650168">
      <w:pPr>
        <w:pStyle w:val="NoSpacing"/>
        <w:ind w:left="90"/>
        <w:rPr>
          <w:b/>
          <w:szCs w:val="24"/>
          <w:u w:val="single"/>
        </w:rPr>
      </w:pPr>
    </w:p>
    <w:p w14:paraId="41D9986A" w14:textId="77777777" w:rsidR="00332529" w:rsidRDefault="00332529" w:rsidP="00650168">
      <w:pPr>
        <w:pStyle w:val="NoSpacing"/>
        <w:ind w:left="90"/>
        <w:rPr>
          <w:b/>
          <w:szCs w:val="24"/>
          <w:u w:val="single"/>
        </w:rPr>
      </w:pPr>
    </w:p>
    <w:p w14:paraId="53B8E091" w14:textId="77777777" w:rsidR="0066147D" w:rsidRDefault="00920D35" w:rsidP="00C92673">
      <w:pPr>
        <w:pStyle w:val="NoSpacing"/>
        <w:rPr>
          <w:b/>
          <w:szCs w:val="24"/>
          <w:u w:val="single"/>
        </w:rPr>
      </w:pPr>
      <w:r w:rsidRPr="00920D35">
        <w:rPr>
          <w:b/>
          <w:szCs w:val="24"/>
          <w:u w:val="single"/>
        </w:rPr>
        <w:t>Actions, Tools and Support to Empower Local Government and Others</w:t>
      </w:r>
    </w:p>
    <w:p w14:paraId="768BEE25" w14:textId="583D35DB" w:rsidR="00CB60F6" w:rsidRDefault="00CB60F6" w:rsidP="00FA5B66">
      <w:pPr>
        <w:pStyle w:val="NoSpacing"/>
        <w:ind w:left="90"/>
      </w:pPr>
      <w:r w:rsidRPr="00FA5B66">
        <w:rPr>
          <w:rFonts w:eastAsia="Calibri"/>
        </w:rPr>
        <w:t>Stakeholders</w:t>
      </w:r>
      <w:r w:rsidRPr="0075498D">
        <w:t xml:space="preserve"> identified a variety </w:t>
      </w:r>
      <w:r w:rsidR="00AE572D">
        <w:t>of</w:t>
      </w:r>
      <w:r w:rsidRPr="0075498D">
        <w:t xml:space="preserve"> actions, tools, </w:t>
      </w:r>
      <w:r w:rsidR="00AE572D">
        <w:t>and</w:t>
      </w:r>
      <w:r w:rsidRPr="0075498D">
        <w:t xml:space="preserve"> technical support need</w:t>
      </w:r>
      <w:r w:rsidR="00AE572D">
        <w:t>ed</w:t>
      </w:r>
      <w:r w:rsidRPr="0075498D">
        <w:t xml:space="preserve"> to increase knowledge and capacity of local officials. This management strategy as a whole addresses th</w:t>
      </w:r>
      <w:r w:rsidR="00AE572D">
        <w:t>ese actions, tools, and suppor</w:t>
      </w:r>
      <w:ins w:id="49" w:author="Watterson, Samantha" w:date="2015-06-01T11:54:00Z">
        <w:r w:rsidR="00335C95">
          <w:t>.</w:t>
        </w:r>
      </w:ins>
      <w:del w:id="50" w:author="Watterson, Samantha" w:date="2015-06-01T11:54:00Z">
        <w:r w:rsidR="00AE572D" w:rsidDel="00335C95">
          <w:delText>t and</w:delText>
        </w:r>
      </w:del>
      <w:r w:rsidR="00AE572D">
        <w:t xml:space="preserve"> </w:t>
      </w:r>
      <w:del w:id="51" w:author="Watterson, Samantha" w:date="2015-06-01T11:54:00Z">
        <w:r w:rsidR="00AE572D" w:rsidDel="00335C95">
          <w:delText>m</w:delText>
        </w:r>
        <w:r w:rsidRPr="0075498D" w:rsidDel="00335C95">
          <w:delText>any</w:delText>
        </w:r>
      </w:del>
      <w:ins w:id="52" w:author="Watterson, Samantha" w:date="2015-06-01T11:54:00Z">
        <w:r w:rsidR="00335C95">
          <w:t>Many</w:t>
        </w:r>
      </w:ins>
      <w:r w:rsidRPr="0075498D">
        <w:t xml:space="preserve"> are identified in current </w:t>
      </w:r>
      <w:r w:rsidR="008E1E7A">
        <w:t>efforts</w:t>
      </w:r>
      <w:r w:rsidR="008E1E7A" w:rsidRPr="0075498D">
        <w:t xml:space="preserve"> </w:t>
      </w:r>
      <w:r w:rsidRPr="0075498D">
        <w:t>and gaps.</w:t>
      </w:r>
    </w:p>
    <w:p w14:paraId="713BE89D" w14:textId="77777777" w:rsidR="00650168" w:rsidRDefault="00650168" w:rsidP="00FA5B66">
      <w:pPr>
        <w:pStyle w:val="NoSpacing"/>
        <w:ind w:left="90"/>
      </w:pPr>
    </w:p>
    <w:p w14:paraId="2257D3E3" w14:textId="77777777" w:rsidR="00C2007F"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Management Approach</w:t>
      </w:r>
      <w:r w:rsidR="00C2007F">
        <w:rPr>
          <w:rFonts w:cs="Roboto-Black"/>
          <w:b/>
          <w:color w:val="005C00"/>
          <w:sz w:val="28"/>
          <w:szCs w:val="28"/>
        </w:rPr>
        <w:t>es</w:t>
      </w:r>
    </w:p>
    <w:p w14:paraId="1E6860E4" w14:textId="09BA18E9" w:rsidR="00BE10EA" w:rsidRPr="00BE10EA" w:rsidRDefault="00BE10EA" w:rsidP="00FA5B66">
      <w:pPr>
        <w:pStyle w:val="NoSpacing"/>
        <w:ind w:left="90"/>
        <w:rPr>
          <w:rFonts w:cs="Times New Roman"/>
        </w:rPr>
      </w:pPr>
      <w:r w:rsidRPr="00650168">
        <w:rPr>
          <w:rFonts w:cs="Times New Roman"/>
        </w:rPr>
        <w:lastRenderedPageBreak/>
        <w:t xml:space="preserve">In developing the local leadership management strategy, several approaches were identified as critical to expanding the knowledge and capacity of local officials. These approaches were developed by </w:t>
      </w:r>
      <w:r w:rsidR="00156DD6">
        <w:rPr>
          <w:rFonts w:cs="Times New Roman"/>
        </w:rPr>
        <w:t xml:space="preserve">signatories and </w:t>
      </w:r>
      <w:r w:rsidRPr="00650168">
        <w:rPr>
          <w:rFonts w:cs="Times New Roman"/>
        </w:rPr>
        <w:t>a group of local officials and educators. Specific suggestions for programs were provided</w:t>
      </w:r>
      <w:ins w:id="53" w:author="Watterson, Samantha" w:date="2015-06-01T13:00:00Z">
        <w:r w:rsidR="00EF0AC6">
          <w:rPr>
            <w:rFonts w:cs="Times New Roman"/>
          </w:rPr>
          <w:t xml:space="preserve"> by local officials and educators</w:t>
        </w:r>
      </w:ins>
      <w:r w:rsidR="00156DD6">
        <w:rPr>
          <w:rFonts w:cs="Times New Roman"/>
        </w:rPr>
        <w:t xml:space="preserve"> that </w:t>
      </w:r>
      <w:r w:rsidRPr="00650168">
        <w:rPr>
          <w:rFonts w:cs="Times New Roman"/>
        </w:rPr>
        <w:t>warrant further</w:t>
      </w:r>
      <w:r w:rsidRPr="00BE10EA">
        <w:t xml:space="preserve"> discussion </w:t>
      </w:r>
      <w:r w:rsidR="00156DD6">
        <w:t>among stakeholders as</w:t>
      </w:r>
      <w:r w:rsidR="0067660F">
        <w:t xml:space="preserve"> </w:t>
      </w:r>
      <w:r w:rsidRPr="00BE10EA">
        <w:t xml:space="preserve">to their feasibility and order of priority given the reality of limited resources. </w:t>
      </w:r>
      <w:ins w:id="54" w:author="Watterson, Samantha" w:date="2015-06-01T13:01:00Z">
        <w:r w:rsidR="00EF0AC6">
          <w:t xml:space="preserve"> Local officials will continue to be engaged in the consideration of </w:t>
        </w:r>
      </w:ins>
      <w:del w:id="55" w:author="Watterson, Samantha" w:date="2015-06-01T13:01:00Z">
        <w:r w:rsidR="008C22D2" w:rsidDel="00EF0AC6">
          <w:delText xml:space="preserve">We will continue to engage with local officials to consider </w:delText>
        </w:r>
      </w:del>
      <w:r w:rsidR="008C22D2">
        <w:t>specific suggestions</w:t>
      </w:r>
      <w:ins w:id="56" w:author="Watterson, Samantha" w:date="2015-06-01T13:01:00Z">
        <w:r w:rsidR="00EF0AC6">
          <w:t xml:space="preserve"> during the development of the workplan, </w:t>
        </w:r>
      </w:ins>
      <w:del w:id="57" w:author="Watterson, Samantha" w:date="2015-06-01T13:01:00Z">
        <w:r w:rsidR="00062C0B" w:rsidDel="00EF0AC6">
          <w:delText>. In particular, we plan to further engage stakeholders</w:delText>
        </w:r>
        <w:r w:rsidR="008C22D2" w:rsidDel="00EF0AC6">
          <w:delText xml:space="preserve"> during the development of the workplan</w:delText>
        </w:r>
        <w:r w:rsidRPr="00BE10EA" w:rsidDel="00EF0AC6">
          <w:delText xml:space="preserve"> </w:delText>
        </w:r>
      </w:del>
      <w:r w:rsidRPr="00BE10EA">
        <w:t>which will be completed by the end of 2015.</w:t>
      </w:r>
    </w:p>
    <w:p w14:paraId="2559D1DD" w14:textId="77777777" w:rsidR="00CB60F6" w:rsidRPr="0075498D" w:rsidRDefault="00CB60F6" w:rsidP="00CB60F6">
      <w:pPr>
        <w:pStyle w:val="NoSpacing"/>
        <w:rPr>
          <w:rFonts w:cs="Times New Roman"/>
        </w:rPr>
      </w:pPr>
    </w:p>
    <w:p w14:paraId="01D4C642" w14:textId="249E8EB1" w:rsidR="00CB60F6" w:rsidRDefault="00CB60F6" w:rsidP="00FA5B66">
      <w:pPr>
        <w:pStyle w:val="NoSpacing"/>
        <w:ind w:left="90"/>
        <w:rPr>
          <w:rFonts w:ascii="Times New Roman" w:hAnsi="Times New Roman" w:cs="Times New Roman"/>
          <w:sz w:val="24"/>
        </w:rPr>
      </w:pPr>
      <w:r w:rsidRPr="0075498D">
        <w:rPr>
          <w:rFonts w:cs="Times New Roman"/>
        </w:rPr>
        <w:t xml:space="preserve">The following management approaches set a framework for </w:t>
      </w:r>
      <w:r w:rsidR="00210B17">
        <w:rPr>
          <w:rFonts w:cs="Times New Roman"/>
        </w:rPr>
        <w:t xml:space="preserve">the </w:t>
      </w:r>
      <w:r w:rsidRPr="0075498D">
        <w:rPr>
          <w:rFonts w:cs="Times New Roman"/>
        </w:rPr>
        <w:t>Bay Program</w:t>
      </w:r>
      <w:r w:rsidR="0068591C">
        <w:rPr>
          <w:rFonts w:cs="Times New Roman"/>
        </w:rPr>
        <w:t xml:space="preserve"> </w:t>
      </w:r>
      <w:r w:rsidRPr="0075498D">
        <w:rPr>
          <w:rFonts w:cs="Times New Roman"/>
        </w:rPr>
        <w:t xml:space="preserve">to identify knowledge and capacity building </w:t>
      </w:r>
      <w:r w:rsidR="00223121" w:rsidRPr="0075498D">
        <w:rPr>
          <w:rFonts w:cs="Times New Roman"/>
        </w:rPr>
        <w:t>resources</w:t>
      </w:r>
      <w:r w:rsidR="00223121">
        <w:rPr>
          <w:rFonts w:cs="Times New Roman"/>
        </w:rPr>
        <w:t xml:space="preserve">, </w:t>
      </w:r>
      <w:del w:id="58" w:author="Watterson, Samantha" w:date="2015-06-01T13:02:00Z">
        <w:r w:rsidRPr="0075498D" w:rsidDel="00ED36CB">
          <w:rPr>
            <w:rFonts w:cs="Times New Roman"/>
          </w:rPr>
          <w:delText xml:space="preserve">and </w:delText>
        </w:r>
      </w:del>
      <w:r w:rsidRPr="0075498D">
        <w:rPr>
          <w:rFonts w:cs="Times New Roman"/>
        </w:rPr>
        <w:t>programs already in place</w:t>
      </w:r>
      <w:r w:rsidR="00223121">
        <w:rPr>
          <w:rFonts w:cs="Times New Roman"/>
        </w:rPr>
        <w:t xml:space="preserve">, </w:t>
      </w:r>
      <w:r w:rsidRPr="0075498D">
        <w:rPr>
          <w:rFonts w:cs="Times New Roman"/>
        </w:rPr>
        <w:t>an</w:t>
      </w:r>
      <w:r w:rsidR="00223121">
        <w:rPr>
          <w:rFonts w:cs="Times New Roman"/>
        </w:rPr>
        <w:t>d opportunities</w:t>
      </w:r>
      <w:r w:rsidRPr="0075498D">
        <w:rPr>
          <w:rFonts w:cs="Times New Roman"/>
        </w:rPr>
        <w:t xml:space="preserve"> to</w:t>
      </w:r>
      <w:r w:rsidR="00223121">
        <w:rPr>
          <w:rFonts w:cs="Times New Roman"/>
        </w:rPr>
        <w:t xml:space="preserve"> enhance, expand, or replicate effective programs.</w:t>
      </w:r>
      <w:r w:rsidRPr="0075498D">
        <w:rPr>
          <w:rFonts w:cs="Times New Roman"/>
        </w:rPr>
        <w:t xml:space="preserve"> In some </w:t>
      </w:r>
      <w:r w:rsidRPr="00FA5B66">
        <w:rPr>
          <w:rFonts w:eastAsia="Calibri"/>
        </w:rPr>
        <w:t>instances</w:t>
      </w:r>
      <w:r w:rsidRPr="0075498D">
        <w:rPr>
          <w:rFonts w:cs="Times New Roman"/>
        </w:rPr>
        <w:t xml:space="preserve"> th</w:t>
      </w:r>
      <w:r w:rsidR="00223121">
        <w:rPr>
          <w:rFonts w:cs="Times New Roman"/>
        </w:rPr>
        <w:t>e</w:t>
      </w:r>
      <w:r w:rsidRPr="0075498D">
        <w:rPr>
          <w:rFonts w:cs="Times New Roman"/>
        </w:rPr>
        <w:t xml:space="preserve"> partnership </w:t>
      </w:r>
      <w:r w:rsidR="001D5D16">
        <w:rPr>
          <w:rFonts w:cs="Times New Roman"/>
        </w:rPr>
        <w:t xml:space="preserve">may </w:t>
      </w:r>
      <w:r w:rsidRPr="0075498D">
        <w:rPr>
          <w:rFonts w:cs="Times New Roman"/>
        </w:rPr>
        <w:t>consider establishing new programs. Lastly, these management actions should all be considered on a state</w:t>
      </w:r>
      <w:r w:rsidR="00210B17">
        <w:rPr>
          <w:rFonts w:cs="Times New Roman"/>
        </w:rPr>
        <w:t>-</w:t>
      </w:r>
      <w:r w:rsidRPr="0075498D">
        <w:rPr>
          <w:rFonts w:cs="Times New Roman"/>
        </w:rPr>
        <w:t>by</w:t>
      </w:r>
      <w:r w:rsidR="00210B17">
        <w:rPr>
          <w:rFonts w:cs="Times New Roman"/>
        </w:rPr>
        <w:t>-</w:t>
      </w:r>
      <w:r w:rsidRPr="0075498D">
        <w:rPr>
          <w:rFonts w:cs="Times New Roman"/>
        </w:rPr>
        <w:t>state and region</w:t>
      </w:r>
      <w:r w:rsidR="00210B17">
        <w:rPr>
          <w:rFonts w:cs="Times New Roman"/>
        </w:rPr>
        <w:t>-</w:t>
      </w:r>
      <w:r w:rsidRPr="0075498D">
        <w:rPr>
          <w:rFonts w:cs="Times New Roman"/>
        </w:rPr>
        <w:t>by</w:t>
      </w:r>
      <w:r w:rsidR="00210B17">
        <w:rPr>
          <w:rFonts w:cs="Times New Roman"/>
        </w:rPr>
        <w:t>-</w:t>
      </w:r>
      <w:r w:rsidRPr="0075498D">
        <w:rPr>
          <w:rFonts w:cs="Times New Roman"/>
        </w:rPr>
        <w:t>region basis</w:t>
      </w:r>
      <w:ins w:id="59" w:author="Watterson, Samantha" w:date="2015-06-01T13:03:00Z">
        <w:r w:rsidR="00ED36CB">
          <w:rPr>
            <w:rFonts w:cs="Times New Roman"/>
          </w:rPr>
          <w:t>,</w:t>
        </w:r>
      </w:ins>
      <w:r w:rsidRPr="0075498D">
        <w:rPr>
          <w:rFonts w:cs="Times New Roman"/>
        </w:rPr>
        <w:t xml:space="preserve"> given the variety of local needs, priorities and approaches to resources management. In addition, continually increasing the knowledge and capacity</w:t>
      </w:r>
      <w:ins w:id="60" w:author="Watterson, Samantha" w:date="2015-06-01T13:03:00Z">
        <w:r w:rsidR="00ED36CB">
          <w:rPr>
            <w:rFonts w:cs="Times New Roman"/>
          </w:rPr>
          <w:t xml:space="preserve"> may</w:t>
        </w:r>
      </w:ins>
      <w:r w:rsidRPr="0075498D">
        <w:rPr>
          <w:rFonts w:cs="Times New Roman"/>
        </w:rPr>
        <w:t xml:space="preserve"> require</w:t>
      </w:r>
      <w:ins w:id="61" w:author="Watterson, Samantha" w:date="2015-06-01T13:03:00Z">
        <w:r w:rsidR="00ED36CB">
          <w:rPr>
            <w:rFonts w:cs="Times New Roman"/>
          </w:rPr>
          <w:t xml:space="preserve"> establishment of</w:t>
        </w:r>
      </w:ins>
      <w:del w:id="62" w:author="Watterson, Samantha" w:date="2015-06-01T13:03:00Z">
        <w:r w:rsidRPr="0075498D" w:rsidDel="00ED36CB">
          <w:rPr>
            <w:rFonts w:cs="Times New Roman"/>
          </w:rPr>
          <w:delText>s us to institute</w:delText>
        </w:r>
      </w:del>
      <w:r w:rsidRPr="0075498D">
        <w:rPr>
          <w:rFonts w:cs="Times New Roman"/>
        </w:rPr>
        <w:t xml:space="preserve"> a system of learning for local officials</w:t>
      </w:r>
      <w:r w:rsidR="00210B17">
        <w:rPr>
          <w:rFonts w:cs="Times New Roman"/>
        </w:rPr>
        <w:t>.</w:t>
      </w:r>
      <w:r w:rsidRPr="0075498D">
        <w:rPr>
          <w:rFonts w:cs="Times New Roman"/>
        </w:rPr>
        <w:t xml:space="preserve"> </w:t>
      </w:r>
    </w:p>
    <w:p w14:paraId="5AC68394" w14:textId="77777777" w:rsidR="00CB60F6" w:rsidRDefault="00CB60F6" w:rsidP="00FA5B66">
      <w:pPr>
        <w:pStyle w:val="NoSpacing"/>
        <w:ind w:left="90"/>
        <w:rPr>
          <w:rFonts w:ascii="Times New Roman" w:hAnsi="Times New Roman" w:cs="Times New Roman"/>
          <w:sz w:val="24"/>
        </w:rPr>
      </w:pPr>
    </w:p>
    <w:p w14:paraId="0CB2A80D" w14:textId="77777777" w:rsidR="000C5296" w:rsidRPr="003A2E4D" w:rsidRDefault="0054611C" w:rsidP="00C92673">
      <w:pPr>
        <w:pStyle w:val="NoSpacing"/>
        <w:outlineLvl w:val="0"/>
        <w:rPr>
          <w:rFonts w:eastAsia="Calibri"/>
          <w:b/>
          <w:color w:val="000000"/>
          <w:sz w:val="24"/>
          <w:szCs w:val="24"/>
        </w:rPr>
      </w:pPr>
      <w:r w:rsidRPr="00223121">
        <w:rPr>
          <w:rFonts w:eastAsia="Calibri"/>
          <w:b/>
          <w:color w:val="000000"/>
          <w:sz w:val="24"/>
          <w:szCs w:val="24"/>
        </w:rPr>
        <w:t>1.</w:t>
      </w:r>
      <w:r>
        <w:rPr>
          <w:rFonts w:eastAsia="Calibri"/>
          <w:b/>
          <w:color w:val="000000"/>
          <w:sz w:val="24"/>
          <w:szCs w:val="24"/>
        </w:rPr>
        <w:t xml:space="preserve"> </w:t>
      </w:r>
      <w:r w:rsidR="000C5296" w:rsidRPr="003A2E4D">
        <w:rPr>
          <w:rFonts w:eastAsia="Calibri"/>
          <w:b/>
          <w:color w:val="000000"/>
          <w:sz w:val="24"/>
          <w:szCs w:val="24"/>
        </w:rPr>
        <w:t>Develop, enhance and expand training and leadership programs</w:t>
      </w:r>
    </w:p>
    <w:p w14:paraId="3CE5B8B0" w14:textId="768B0645" w:rsidR="000C5296" w:rsidRDefault="000C5296" w:rsidP="000C5296">
      <w:pPr>
        <w:pStyle w:val="NoSpacing"/>
        <w:ind w:left="90"/>
        <w:rPr>
          <w:rFonts w:eastAsia="Calibri"/>
          <w:color w:val="000000"/>
        </w:rPr>
      </w:pPr>
      <w:r>
        <w:rPr>
          <w:rFonts w:eastAsia="Calibri"/>
          <w:color w:val="000000"/>
        </w:rPr>
        <w:t xml:space="preserve">Local leaders have many </w:t>
      </w:r>
      <w:r w:rsidRPr="00A513D7">
        <w:rPr>
          <w:rFonts w:eastAsia="Calibri"/>
          <w:color w:val="000000"/>
        </w:rPr>
        <w:t xml:space="preserve">competing interests </w:t>
      </w:r>
      <w:r>
        <w:rPr>
          <w:rFonts w:eastAsia="Calibri"/>
          <w:color w:val="000000"/>
        </w:rPr>
        <w:t>vying for their attention</w:t>
      </w:r>
      <w:ins w:id="63" w:author="Watterson, Samantha" w:date="2015-06-01T13:04:00Z">
        <w:r w:rsidR="00B500BF">
          <w:rPr>
            <w:rFonts w:eastAsia="Calibri"/>
            <w:color w:val="000000"/>
          </w:rPr>
          <w:t xml:space="preserve"> and often limited time and resources. </w:t>
        </w:r>
      </w:ins>
      <w:del w:id="64" w:author="Watterson, Samantha" w:date="2015-06-01T13:04:00Z">
        <w:r w:rsidDel="00B500BF">
          <w:rPr>
            <w:rFonts w:eastAsia="Calibri"/>
            <w:color w:val="000000"/>
          </w:rPr>
          <w:delText>, an</w:delText>
        </w:r>
        <w:r w:rsidRPr="00A513D7" w:rsidDel="00B500BF">
          <w:rPr>
            <w:rFonts w:eastAsia="Calibri"/>
            <w:color w:val="000000"/>
          </w:rPr>
          <w:delText>d</w:delText>
        </w:r>
        <w:r w:rsidDel="00B500BF">
          <w:rPr>
            <w:rFonts w:eastAsia="Calibri"/>
            <w:color w:val="000000"/>
          </w:rPr>
          <w:delText>,</w:delText>
        </w:r>
        <w:r w:rsidRPr="00A513D7" w:rsidDel="00B500BF">
          <w:rPr>
            <w:rFonts w:eastAsia="Calibri"/>
            <w:color w:val="000000"/>
          </w:rPr>
          <w:delText xml:space="preserve"> in many cases</w:delText>
        </w:r>
        <w:r w:rsidDel="00B500BF">
          <w:rPr>
            <w:rFonts w:eastAsia="Calibri"/>
            <w:color w:val="000000"/>
          </w:rPr>
          <w:delText>,</w:delText>
        </w:r>
        <w:r w:rsidRPr="00A513D7" w:rsidDel="00B500BF">
          <w:rPr>
            <w:rFonts w:eastAsia="Calibri"/>
            <w:color w:val="000000"/>
          </w:rPr>
          <w:delText xml:space="preserve"> </w:delText>
        </w:r>
        <w:r w:rsidDel="00B500BF">
          <w:rPr>
            <w:rFonts w:eastAsia="Calibri"/>
            <w:color w:val="000000"/>
          </w:rPr>
          <w:delText xml:space="preserve">they have </w:delText>
        </w:r>
        <w:r w:rsidRPr="00A513D7" w:rsidDel="00B500BF">
          <w:rPr>
            <w:rFonts w:eastAsia="Calibri"/>
            <w:color w:val="000000"/>
          </w:rPr>
          <w:delText xml:space="preserve">limited </w:delText>
        </w:r>
        <w:r w:rsidDel="00B500BF">
          <w:rPr>
            <w:rFonts w:eastAsia="Calibri"/>
            <w:color w:val="000000"/>
          </w:rPr>
          <w:delText xml:space="preserve">time and </w:delText>
        </w:r>
        <w:r w:rsidRPr="00A513D7" w:rsidDel="00B500BF">
          <w:rPr>
            <w:rFonts w:eastAsia="Calibri"/>
            <w:color w:val="000000"/>
          </w:rPr>
          <w:delText>resources</w:delText>
        </w:r>
        <w:r w:rsidDel="00B500BF">
          <w:rPr>
            <w:rFonts w:eastAsia="Calibri"/>
            <w:color w:val="000000"/>
          </w:rPr>
          <w:delText xml:space="preserve"> to expand their knowledge. </w:delText>
        </w:r>
      </w:del>
      <w:r>
        <w:rPr>
          <w:rFonts w:eastAsia="Calibri"/>
          <w:color w:val="000000"/>
        </w:rPr>
        <w:t xml:space="preserve">Given this situation, it was recognized that </w:t>
      </w:r>
      <w:r w:rsidRPr="00A513D7">
        <w:rPr>
          <w:rFonts w:eastAsia="Calibri"/>
          <w:color w:val="000000"/>
        </w:rPr>
        <w:t xml:space="preserve">training and leadership programs </w:t>
      </w:r>
      <w:r>
        <w:rPr>
          <w:rFonts w:eastAsia="Calibri"/>
          <w:color w:val="000000"/>
        </w:rPr>
        <w:t xml:space="preserve">can </w:t>
      </w:r>
      <w:r w:rsidRPr="00A513D7">
        <w:rPr>
          <w:rFonts w:eastAsia="Calibri"/>
          <w:color w:val="000000"/>
        </w:rPr>
        <w:t xml:space="preserve">play a </w:t>
      </w:r>
      <w:r w:rsidRPr="00650168">
        <w:rPr>
          <w:rFonts w:cs="Times New Roman"/>
        </w:rPr>
        <w:t>key</w:t>
      </w:r>
      <w:r w:rsidRPr="00A513D7">
        <w:rPr>
          <w:rFonts w:eastAsia="Calibri"/>
          <w:color w:val="000000"/>
        </w:rPr>
        <w:t xml:space="preserve"> role in increasing the knowledge and capacity of local government officials to achieve local and regional goals for environmental conservation and restoration. </w:t>
      </w:r>
      <w:r>
        <w:rPr>
          <w:rFonts w:eastAsia="Calibri"/>
          <w:color w:val="000000"/>
        </w:rPr>
        <w:t xml:space="preserve">There is also a constant turnover of local officials throughout the watershed and, hence, a need for training programs to be offered on a </w:t>
      </w:r>
      <w:del w:id="65" w:author="Watterson, Samantha" w:date="2015-06-01T13:04:00Z">
        <w:r w:rsidDel="00B500BF">
          <w:rPr>
            <w:rFonts w:eastAsia="Calibri"/>
            <w:color w:val="000000"/>
          </w:rPr>
          <w:delText xml:space="preserve">consistent </w:delText>
        </w:r>
      </w:del>
      <w:ins w:id="66" w:author="Watterson, Samantha" w:date="2015-06-01T13:04:00Z">
        <w:r w:rsidR="00B500BF">
          <w:rPr>
            <w:rFonts w:eastAsia="Calibri"/>
            <w:color w:val="000000"/>
          </w:rPr>
          <w:t xml:space="preserve">recurring </w:t>
        </w:r>
      </w:ins>
      <w:r>
        <w:rPr>
          <w:rFonts w:eastAsia="Calibri"/>
          <w:color w:val="000000"/>
        </w:rPr>
        <w:t xml:space="preserve">basis. </w:t>
      </w:r>
      <w:r w:rsidRPr="00A513D7">
        <w:rPr>
          <w:rFonts w:eastAsia="Calibri"/>
          <w:color w:val="000000"/>
        </w:rPr>
        <w:t>Increasing the frequency</w:t>
      </w:r>
      <w:r>
        <w:rPr>
          <w:rFonts w:eastAsia="Calibri"/>
          <w:color w:val="000000"/>
        </w:rPr>
        <w:t xml:space="preserve"> and </w:t>
      </w:r>
      <w:r w:rsidRPr="00A513D7">
        <w:rPr>
          <w:rFonts w:eastAsia="Calibri"/>
          <w:color w:val="000000"/>
        </w:rPr>
        <w:t xml:space="preserve">consistency </w:t>
      </w:r>
      <w:r>
        <w:rPr>
          <w:rFonts w:eastAsia="Calibri"/>
          <w:color w:val="000000"/>
        </w:rPr>
        <w:t xml:space="preserve">of </w:t>
      </w:r>
      <w:ins w:id="67" w:author="Watterson, Samantha" w:date="2015-06-01T13:04:00Z">
        <w:r w:rsidR="00B500BF">
          <w:rPr>
            <w:rFonts w:eastAsia="Calibri"/>
            <w:color w:val="000000"/>
          </w:rPr>
          <w:t xml:space="preserve">core </w:t>
        </w:r>
      </w:ins>
      <w:r>
        <w:rPr>
          <w:rFonts w:eastAsia="Calibri"/>
          <w:color w:val="000000"/>
        </w:rPr>
        <w:t>trai</w:t>
      </w:r>
      <w:r w:rsidRPr="00A513D7">
        <w:rPr>
          <w:rFonts w:eastAsia="Calibri"/>
          <w:color w:val="000000"/>
        </w:rPr>
        <w:t xml:space="preserve">ning on a </w:t>
      </w:r>
      <w:r>
        <w:rPr>
          <w:rFonts w:eastAsia="Calibri"/>
          <w:color w:val="000000"/>
        </w:rPr>
        <w:t>B</w:t>
      </w:r>
      <w:r w:rsidRPr="00A513D7">
        <w:rPr>
          <w:rFonts w:eastAsia="Calibri"/>
          <w:color w:val="000000"/>
        </w:rPr>
        <w:t>ay</w:t>
      </w:r>
      <w:r>
        <w:rPr>
          <w:rFonts w:eastAsia="Calibri"/>
          <w:color w:val="000000"/>
        </w:rPr>
        <w:t>-</w:t>
      </w:r>
      <w:r w:rsidRPr="00A513D7">
        <w:rPr>
          <w:rFonts w:eastAsia="Calibri"/>
          <w:color w:val="000000"/>
        </w:rPr>
        <w:t xml:space="preserve">wide and regional basis </w:t>
      </w:r>
      <w:r>
        <w:rPr>
          <w:rFonts w:eastAsia="Calibri"/>
          <w:color w:val="000000"/>
        </w:rPr>
        <w:t>can</w:t>
      </w:r>
      <w:del w:id="68" w:author="Watterson, Samantha" w:date="2015-06-01T13:05:00Z">
        <w:r w:rsidDel="00B500BF">
          <w:rPr>
            <w:rFonts w:eastAsia="Calibri"/>
            <w:color w:val="000000"/>
          </w:rPr>
          <w:delText xml:space="preserve"> also</w:delText>
        </w:r>
      </w:del>
      <w:r>
        <w:rPr>
          <w:rFonts w:eastAsia="Calibri"/>
          <w:color w:val="000000"/>
        </w:rPr>
        <w:t xml:space="preserve"> </w:t>
      </w:r>
      <w:r w:rsidRPr="00A513D7">
        <w:rPr>
          <w:rFonts w:eastAsia="Calibri"/>
          <w:color w:val="000000"/>
        </w:rPr>
        <w:t>address the wide disparity in knowledge and capacity</w:t>
      </w:r>
      <w:r>
        <w:rPr>
          <w:rFonts w:eastAsia="Calibri"/>
          <w:color w:val="000000"/>
        </w:rPr>
        <w:t xml:space="preserve"> that currently exists, </w:t>
      </w:r>
      <w:ins w:id="69" w:author="Watterson, Samantha" w:date="2015-06-01T13:05:00Z">
        <w:r w:rsidR="00B500BF">
          <w:rPr>
            <w:rFonts w:eastAsia="Calibri"/>
            <w:color w:val="000000"/>
          </w:rPr>
          <w:t>as well as provide opportunities to</w:t>
        </w:r>
      </w:ins>
      <w:del w:id="70" w:author="Watterson, Samantha" w:date="2015-06-01T13:05:00Z">
        <w:r w:rsidRPr="00A513D7" w:rsidDel="00B500BF">
          <w:rPr>
            <w:rFonts w:eastAsia="Calibri"/>
            <w:color w:val="000000"/>
          </w:rPr>
          <w:delText xml:space="preserve">and </w:delText>
        </w:r>
        <w:r w:rsidDel="00B500BF">
          <w:rPr>
            <w:rFonts w:eastAsia="Calibri"/>
            <w:color w:val="000000"/>
          </w:rPr>
          <w:delText>can</w:delText>
        </w:r>
      </w:del>
      <w:r>
        <w:rPr>
          <w:rFonts w:eastAsia="Calibri"/>
          <w:color w:val="000000"/>
        </w:rPr>
        <w:t xml:space="preserve"> </w:t>
      </w:r>
      <w:r w:rsidRPr="00A513D7">
        <w:rPr>
          <w:rFonts w:eastAsia="Calibri"/>
          <w:color w:val="000000"/>
        </w:rPr>
        <w:t>focus on specific region by region complexities and unique solutions</w:t>
      </w:r>
      <w:del w:id="71" w:author="Watterson, Samantha" w:date="2015-06-01T13:05:00Z">
        <w:r w:rsidRPr="00A513D7" w:rsidDel="00B500BF">
          <w:rPr>
            <w:rFonts w:eastAsia="Calibri"/>
            <w:color w:val="000000"/>
          </w:rPr>
          <w:delText xml:space="preserve"> and</w:delText>
        </w:r>
      </w:del>
      <w:ins w:id="72" w:author="Watterson, Samantha" w:date="2015-06-01T13:06:00Z">
        <w:r w:rsidR="00B500BF">
          <w:rPr>
            <w:rFonts w:eastAsia="Calibri"/>
            <w:color w:val="000000"/>
          </w:rPr>
          <w:t xml:space="preserve"> </w:t>
        </w:r>
      </w:ins>
      <w:del w:id="73" w:author="Watterson, Samantha" w:date="2015-06-01T13:05:00Z">
        <w:r w:rsidRPr="00A513D7" w:rsidDel="00B500BF">
          <w:rPr>
            <w:rFonts w:eastAsia="Calibri"/>
            <w:color w:val="000000"/>
          </w:rPr>
          <w:delText xml:space="preserve"> </w:delText>
        </w:r>
      </w:del>
      <w:del w:id="74" w:author="Watterson, Samantha" w:date="2015-06-01T13:06:00Z">
        <w:r w:rsidRPr="00A513D7" w:rsidDel="00547D47">
          <w:rPr>
            <w:rFonts w:eastAsia="Calibri"/>
            <w:color w:val="000000"/>
          </w:rPr>
          <w:delText>information</w:delText>
        </w:r>
      </w:del>
      <w:ins w:id="75" w:author="Watterson, Samantha" w:date="2015-06-01T13:06:00Z">
        <w:r w:rsidR="00547D47">
          <w:rPr>
            <w:rFonts w:eastAsia="Calibri"/>
            <w:color w:val="000000"/>
          </w:rPr>
          <w:t>to</w:t>
        </w:r>
        <w:r w:rsidR="00547D47" w:rsidRPr="00A513D7">
          <w:rPr>
            <w:rFonts w:eastAsia="Calibri"/>
            <w:color w:val="000000"/>
          </w:rPr>
          <w:t xml:space="preserve"> informatio</w:t>
        </w:r>
        <w:r w:rsidR="00547D47">
          <w:rPr>
            <w:rFonts w:eastAsia="Calibri"/>
            <w:color w:val="000000"/>
          </w:rPr>
          <w:t>nal</w:t>
        </w:r>
      </w:ins>
      <w:r w:rsidRPr="00A513D7">
        <w:rPr>
          <w:rFonts w:eastAsia="Calibri"/>
          <w:color w:val="000000"/>
        </w:rPr>
        <w:t xml:space="preserve"> needs</w:t>
      </w:r>
      <w:r>
        <w:rPr>
          <w:rFonts w:eastAsia="Calibri"/>
          <w:color w:val="000000"/>
        </w:rPr>
        <w:t xml:space="preserve">. </w:t>
      </w:r>
      <w:r w:rsidRPr="005D6B9B">
        <w:t xml:space="preserve">These training opportunities </w:t>
      </w:r>
      <w:r>
        <w:t xml:space="preserve">can also </w:t>
      </w:r>
      <w:r w:rsidRPr="005D6B9B">
        <w:t xml:space="preserve">serve the important role of </w:t>
      </w:r>
      <w:r w:rsidRPr="007B771A">
        <w:t>identifying</w:t>
      </w:r>
      <w:r>
        <w:rPr>
          <w:color w:val="3366FF"/>
        </w:rPr>
        <w:t xml:space="preserve"> </w:t>
      </w:r>
      <w:r w:rsidRPr="005D6B9B">
        <w:t xml:space="preserve">approaches </w:t>
      </w:r>
      <w:r w:rsidRPr="007B771A">
        <w:t xml:space="preserve">that </w:t>
      </w:r>
      <w:r>
        <w:t>address local priorities while improving the local environment, which, in turn, improves the health of the Bay.</w:t>
      </w:r>
    </w:p>
    <w:p w14:paraId="53EB1A18" w14:textId="77777777" w:rsidR="000C5296" w:rsidRDefault="000C5296" w:rsidP="000C5296">
      <w:pPr>
        <w:pStyle w:val="NoSpacing"/>
        <w:ind w:left="90"/>
        <w:rPr>
          <w:rFonts w:eastAsia="Calibri"/>
          <w:color w:val="000000"/>
        </w:rPr>
      </w:pPr>
    </w:p>
    <w:p w14:paraId="7D54E29B" w14:textId="3AB60110" w:rsidR="000C5296" w:rsidRDefault="000C5296" w:rsidP="000C5296">
      <w:pPr>
        <w:pStyle w:val="NoSpacing"/>
        <w:ind w:left="90"/>
        <w:rPr>
          <w:rFonts w:eastAsia="Calibri"/>
          <w:color w:val="000000"/>
        </w:rPr>
      </w:pPr>
      <w:r>
        <w:rPr>
          <w:rFonts w:eastAsia="Calibri"/>
          <w:color w:val="000000"/>
        </w:rPr>
        <w:t>To he</w:t>
      </w:r>
      <w:r w:rsidR="006A5AC4">
        <w:rPr>
          <w:rFonts w:eastAsia="Calibri"/>
          <w:color w:val="000000"/>
        </w:rPr>
        <w:t>lp Bay Program partners, th</w:t>
      </w:r>
      <w:ins w:id="76" w:author="Watterson, Samantha" w:date="2015-06-01T13:06:00Z">
        <w:r w:rsidR="00547D47">
          <w:rPr>
            <w:rFonts w:eastAsia="Calibri"/>
            <w:color w:val="000000"/>
          </w:rPr>
          <w:t>e Enhance Partnering and Leadership</w:t>
        </w:r>
      </w:ins>
      <w:del w:id="77" w:author="Watterson, Samantha" w:date="2015-06-01T13:06:00Z">
        <w:r w:rsidR="006A5AC4" w:rsidDel="00547D47">
          <w:rPr>
            <w:rFonts w:eastAsia="Calibri"/>
            <w:color w:val="000000"/>
          </w:rPr>
          <w:delText>is</w:delText>
        </w:r>
      </w:del>
      <w:r w:rsidR="006A5AC4">
        <w:rPr>
          <w:rFonts w:eastAsia="Calibri"/>
          <w:color w:val="000000"/>
        </w:rPr>
        <w:t xml:space="preserve"> Goal T</w:t>
      </w:r>
      <w:r>
        <w:rPr>
          <w:rFonts w:eastAsia="Calibri"/>
          <w:color w:val="000000"/>
        </w:rPr>
        <w:t>eam</w:t>
      </w:r>
      <w:ins w:id="78" w:author="Watterson, Samantha" w:date="2015-06-01T13:07:00Z">
        <w:r w:rsidR="00547D47">
          <w:rPr>
            <w:rFonts w:eastAsia="Calibri"/>
            <w:color w:val="000000"/>
          </w:rPr>
          <w:t xml:space="preserve"> (Partnering and Leadership Goal Team),</w:t>
        </w:r>
      </w:ins>
      <w:r>
        <w:rPr>
          <w:rFonts w:eastAsia="Calibri"/>
          <w:color w:val="000000"/>
        </w:rPr>
        <w:t xml:space="preserve"> and stakeholders determine if, and how, a local leadership program focused on watershed and Bay restoration should be offered, the </w:t>
      </w:r>
      <w:r w:rsidR="008761C3">
        <w:rPr>
          <w:rFonts w:eastAsia="Calibri"/>
          <w:color w:val="000000"/>
        </w:rPr>
        <w:t xml:space="preserve">Chesapeake </w:t>
      </w:r>
      <w:r>
        <w:rPr>
          <w:rFonts w:eastAsia="Calibri"/>
          <w:color w:val="000000"/>
        </w:rPr>
        <w:t>Bay Program Office funded a project to review leadership programs both in and outside of the watershed</w:t>
      </w:r>
      <w:r w:rsidR="00223121">
        <w:rPr>
          <w:rFonts w:eastAsia="Calibri"/>
          <w:color w:val="000000"/>
        </w:rPr>
        <w:t>. This project</w:t>
      </w:r>
      <w:ins w:id="79" w:author="Watterson, Samantha" w:date="2015-06-01T13:07:00Z">
        <w:r w:rsidR="00547D47">
          <w:rPr>
            <w:rFonts w:eastAsia="Calibri"/>
            <w:color w:val="000000"/>
          </w:rPr>
          <w:t xml:space="preserve">, titled, “Assessment of Local Leadership Development Programs,” </w:t>
        </w:r>
      </w:ins>
      <w:del w:id="80" w:author="Watterson, Samantha" w:date="2015-06-01T13:07:00Z">
        <w:r w:rsidR="00223121" w:rsidDel="00547D47">
          <w:rPr>
            <w:rFonts w:eastAsia="Calibri"/>
            <w:color w:val="000000"/>
          </w:rPr>
          <w:delText xml:space="preserve"> </w:delText>
        </w:r>
      </w:del>
      <w:r w:rsidR="00223121">
        <w:rPr>
          <w:rFonts w:eastAsia="Calibri"/>
          <w:color w:val="000000"/>
        </w:rPr>
        <w:t>will</w:t>
      </w:r>
      <w:del w:id="81" w:author="Watterson, Samantha" w:date="2015-06-01T13:07:00Z">
        <w:r w:rsidR="00223121" w:rsidDel="00547D47">
          <w:rPr>
            <w:rFonts w:eastAsia="Calibri"/>
            <w:color w:val="000000"/>
          </w:rPr>
          <w:delText xml:space="preserve"> also</w:delText>
        </w:r>
      </w:del>
      <w:r>
        <w:rPr>
          <w:rFonts w:eastAsia="Calibri"/>
          <w:color w:val="000000"/>
        </w:rPr>
        <w:t xml:space="preserve"> identify a model that could increase knowledge and capacity of local leaders to take action to support watershed restoration efforts. The results of this project will help the Goal Team and stakeholders further develop this management approach</w:t>
      </w:r>
      <w:del w:id="82" w:author="Watterson, Samantha" w:date="2015-06-01T13:08:00Z">
        <w:r w:rsidDel="006A1FA9">
          <w:rPr>
            <w:rFonts w:eastAsia="Calibri"/>
            <w:color w:val="000000"/>
          </w:rPr>
          <w:delText>,</w:delText>
        </w:r>
      </w:del>
      <w:r>
        <w:rPr>
          <w:rFonts w:eastAsia="Calibri"/>
          <w:color w:val="000000"/>
        </w:rPr>
        <w:t xml:space="preserve"> and p</w:t>
      </w:r>
      <w:r w:rsidRPr="00650168">
        <w:rPr>
          <w:rFonts w:cs="Times New Roman"/>
        </w:rPr>
        <w:t>rovide recommendations to be used</w:t>
      </w:r>
      <w:r w:rsidR="00223121">
        <w:rPr>
          <w:rFonts w:cs="Times New Roman"/>
        </w:rPr>
        <w:t xml:space="preserve"> in the development of the two-</w:t>
      </w:r>
      <w:r w:rsidRPr="00650168">
        <w:rPr>
          <w:rFonts w:cs="Times New Roman"/>
        </w:rPr>
        <w:t>year workplan</w:t>
      </w:r>
      <w:r>
        <w:rPr>
          <w:rFonts w:cs="Times New Roman"/>
        </w:rPr>
        <w:t>.</w:t>
      </w:r>
    </w:p>
    <w:p w14:paraId="3C8656FC" w14:textId="77777777" w:rsidR="000C5296" w:rsidRDefault="000C5296" w:rsidP="000C5296">
      <w:pPr>
        <w:pStyle w:val="NoSpacing"/>
        <w:ind w:left="90"/>
        <w:rPr>
          <w:rFonts w:eastAsia="Calibri"/>
          <w:color w:val="000000"/>
        </w:rPr>
      </w:pPr>
    </w:p>
    <w:p w14:paraId="08C3D2FF" w14:textId="7B3F9797" w:rsidR="00D132CB" w:rsidRDefault="006A1FA9">
      <w:pPr>
        <w:pStyle w:val="NoSpacing"/>
        <w:ind w:left="90"/>
        <w:rPr>
          <w:rFonts w:eastAsia="Calibri"/>
          <w:color w:val="000000"/>
        </w:rPr>
      </w:pPr>
      <w:ins w:id="83" w:author="Watterson, Samantha" w:date="2015-06-01T13:08:00Z">
        <w:r>
          <w:rPr>
            <w:rFonts w:eastAsia="Calibri"/>
            <w:color w:val="000000"/>
          </w:rPr>
          <w:t>To accomplish its objectives, the project has assembled an experienced team to work with the Partnering and Leadership Goal Team, signatories, and other partners to:</w:t>
        </w:r>
      </w:ins>
      <w:del w:id="84" w:author="Watterson, Samantha" w:date="2015-06-01T13:08:00Z">
        <w:r w:rsidR="000C5296" w:rsidDel="006A1FA9">
          <w:rPr>
            <w:rFonts w:eastAsia="Calibri"/>
            <w:color w:val="000000"/>
          </w:rPr>
          <w:delText>The project, titled Assessment of Local Leadership Development Programs, assembled an experienced team to:</w:delText>
        </w:r>
      </w:del>
      <w:r w:rsidR="000C5296">
        <w:rPr>
          <w:rFonts w:eastAsia="Calibri"/>
          <w:color w:val="000000"/>
        </w:rPr>
        <w:t xml:space="preserve"> </w:t>
      </w:r>
    </w:p>
    <w:p w14:paraId="5B82451F" w14:textId="78663A86" w:rsidR="00D132CB" w:rsidRPr="00C92673" w:rsidRDefault="000C5296" w:rsidP="00C92673">
      <w:pPr>
        <w:pStyle w:val="NoSpacing"/>
        <w:numPr>
          <w:ilvl w:val="0"/>
          <w:numId w:val="40"/>
        </w:numPr>
        <w:rPr>
          <w:rFonts w:eastAsia="Calibri"/>
          <w:color w:val="000000"/>
        </w:rPr>
      </w:pPr>
      <w:del w:id="85" w:author="Watterson, Samantha" w:date="2015-06-01T13:11:00Z">
        <w:r w:rsidRPr="00650168" w:rsidDel="005B6D8E">
          <w:rPr>
            <w:rFonts w:cs="Times New Roman"/>
          </w:rPr>
          <w:delText xml:space="preserve">Work with </w:delText>
        </w:r>
        <w:r w:rsidDel="005B6D8E">
          <w:rPr>
            <w:rFonts w:cs="Times New Roman"/>
          </w:rPr>
          <w:delText xml:space="preserve">the Partnering and Leadership Goal Team, signatories and other </w:delText>
        </w:r>
        <w:r w:rsidR="00D132CB" w:rsidDel="005B6D8E">
          <w:rPr>
            <w:rFonts w:cs="Times New Roman"/>
          </w:rPr>
          <w:delText xml:space="preserve">partners </w:delText>
        </w:r>
      </w:del>
      <w:ins w:id="86" w:author="Watterson, Samantha" w:date="2015-06-01T13:11:00Z">
        <w:r w:rsidR="005B6D8E">
          <w:rPr>
            <w:rFonts w:cs="Times New Roman"/>
          </w:rPr>
          <w:t>I</w:t>
        </w:r>
      </w:ins>
      <w:del w:id="87" w:author="Watterson, Samantha" w:date="2015-06-01T13:11:00Z">
        <w:r w:rsidR="00D132CB" w:rsidDel="005B6D8E">
          <w:rPr>
            <w:rFonts w:cs="Times New Roman"/>
          </w:rPr>
          <w:delText>to i</w:delText>
        </w:r>
      </w:del>
      <w:r w:rsidR="00D132CB">
        <w:rPr>
          <w:rFonts w:cs="Times New Roman"/>
        </w:rPr>
        <w:t>dentify</w:t>
      </w:r>
      <w:ins w:id="88" w:author="Watterson, Samantha" w:date="2015-06-01T13:12:00Z">
        <w:r w:rsidR="005B6D8E">
          <w:rPr>
            <w:rFonts w:cs="Times New Roman"/>
          </w:rPr>
          <w:t xml:space="preserve"> and interview</w:t>
        </w:r>
      </w:ins>
      <w:r w:rsidR="00D132CB">
        <w:rPr>
          <w:rFonts w:cs="Times New Roman"/>
        </w:rPr>
        <w:t xml:space="preserve"> 20</w:t>
      </w:r>
      <w:r>
        <w:rPr>
          <w:rFonts w:cs="Times New Roman"/>
        </w:rPr>
        <w:t xml:space="preserve"> local leaders </w:t>
      </w:r>
      <w:ins w:id="89" w:author="Watterson, Samantha" w:date="2015-06-01T13:12:00Z">
        <w:r w:rsidR="005B6D8E">
          <w:rPr>
            <w:rFonts w:cs="Times New Roman"/>
          </w:rPr>
          <w:t>within</w:t>
        </w:r>
      </w:ins>
      <w:del w:id="90" w:author="Watterson, Samantha" w:date="2015-06-01T13:12:00Z">
        <w:r w:rsidDel="005B6D8E">
          <w:rPr>
            <w:rFonts w:cs="Times New Roman"/>
          </w:rPr>
          <w:delText>from</w:delText>
        </w:r>
      </w:del>
      <w:r>
        <w:rPr>
          <w:rFonts w:cs="Times New Roman"/>
        </w:rPr>
        <w:t xml:space="preserve"> the watershed </w:t>
      </w:r>
      <w:del w:id="91" w:author="Watterson, Samantha" w:date="2015-06-01T13:12:00Z">
        <w:r w:rsidDel="005B6D8E">
          <w:rPr>
            <w:rFonts w:cs="Times New Roman"/>
          </w:rPr>
          <w:delText>to interview to help</w:delText>
        </w:r>
      </w:del>
      <w:ins w:id="92" w:author="Watterson, Samantha" w:date="2015-06-01T13:12:00Z">
        <w:r w:rsidR="005B6D8E">
          <w:rPr>
            <w:rFonts w:cs="Times New Roman"/>
          </w:rPr>
          <w:t>to understand</w:t>
        </w:r>
      </w:ins>
      <w:r>
        <w:rPr>
          <w:rFonts w:cs="Times New Roman"/>
        </w:rPr>
        <w:t xml:space="preserve"> </w:t>
      </w:r>
      <w:del w:id="93" w:author="Watterson, Samantha" w:date="2015-06-01T13:12:00Z">
        <w:r w:rsidDel="005B6D8E">
          <w:rPr>
            <w:rFonts w:cs="Times New Roman"/>
          </w:rPr>
          <w:delText xml:space="preserve">the </w:delText>
        </w:r>
        <w:r w:rsidDel="005B6D8E">
          <w:rPr>
            <w:rFonts w:cs="Times New Roman"/>
          </w:rPr>
          <w:lastRenderedPageBreak/>
          <w:delText xml:space="preserve">research team understand </w:delText>
        </w:r>
      </w:del>
      <w:r>
        <w:rPr>
          <w:rFonts w:cs="Times New Roman"/>
        </w:rPr>
        <w:t>the areas of greatest concern and identify gaps in knowledge and current leadership training.</w:t>
      </w:r>
    </w:p>
    <w:p w14:paraId="2FA290DA" w14:textId="61E8A0E8" w:rsidR="00D132CB" w:rsidRDefault="005B6D8E" w:rsidP="00C92673">
      <w:pPr>
        <w:pStyle w:val="NoSpacing"/>
        <w:numPr>
          <w:ilvl w:val="0"/>
          <w:numId w:val="40"/>
        </w:numPr>
        <w:rPr>
          <w:rFonts w:eastAsia="Calibri"/>
          <w:color w:val="000000"/>
        </w:rPr>
      </w:pPr>
      <w:ins w:id="94" w:author="Watterson, Samantha" w:date="2015-06-01T13:12:00Z">
        <w:r>
          <w:rPr>
            <w:rFonts w:cs="Times New Roman"/>
          </w:rPr>
          <w:t xml:space="preserve">Develop a list of the top </w:t>
        </w:r>
      </w:ins>
      <w:del w:id="95" w:author="Watterson, Samantha" w:date="2015-06-01T13:12:00Z">
        <w:r w:rsidR="000C5296" w:rsidRPr="00D132CB" w:rsidDel="005B6D8E">
          <w:rPr>
            <w:rFonts w:cs="Times New Roman"/>
          </w:rPr>
          <w:delText xml:space="preserve">Work with the abovementioned group to identify the top </w:delText>
        </w:r>
      </w:del>
      <w:r w:rsidR="000C5296" w:rsidRPr="00D132CB">
        <w:rPr>
          <w:rFonts w:cs="Times New Roman"/>
        </w:rPr>
        <w:t>twenty leadership programs for initial review.</w:t>
      </w:r>
    </w:p>
    <w:p w14:paraId="0A9BC5D4" w14:textId="77777777" w:rsidR="00D132CB" w:rsidRDefault="000C5296" w:rsidP="00C92673">
      <w:pPr>
        <w:pStyle w:val="NoSpacing"/>
        <w:numPr>
          <w:ilvl w:val="0"/>
          <w:numId w:val="40"/>
        </w:numPr>
        <w:rPr>
          <w:rFonts w:eastAsia="Calibri"/>
          <w:color w:val="000000"/>
        </w:rPr>
      </w:pPr>
      <w:r w:rsidRPr="00D132CB">
        <w:rPr>
          <w:rFonts w:cs="Times New Roman"/>
        </w:rPr>
        <w:t>Evaluate utility and measure effectiveness of the top ten most relevant training and leadership programs to determine whether they address the needs of the Bay Program.</w:t>
      </w:r>
    </w:p>
    <w:p w14:paraId="15010633" w14:textId="77777777" w:rsidR="00D132CB" w:rsidRPr="00C92673" w:rsidRDefault="000C5296" w:rsidP="00C92673">
      <w:pPr>
        <w:pStyle w:val="NoSpacing"/>
        <w:numPr>
          <w:ilvl w:val="0"/>
          <w:numId w:val="40"/>
        </w:numPr>
        <w:rPr>
          <w:rFonts w:eastAsia="Calibri"/>
          <w:color w:val="000000"/>
        </w:rPr>
      </w:pPr>
      <w:r w:rsidRPr="00D132CB">
        <w:rPr>
          <w:rFonts w:cs="Times New Roman"/>
        </w:rPr>
        <w:t>Provide three recommendations for local leadership training and an estimated budget for each.</w:t>
      </w:r>
    </w:p>
    <w:p w14:paraId="63577E22" w14:textId="77777777" w:rsidR="000C5296" w:rsidRPr="00C92673" w:rsidRDefault="000C5296" w:rsidP="00C92673">
      <w:pPr>
        <w:pStyle w:val="NoSpacing"/>
        <w:numPr>
          <w:ilvl w:val="0"/>
          <w:numId w:val="40"/>
        </w:numPr>
        <w:rPr>
          <w:rFonts w:eastAsia="Calibri"/>
          <w:color w:val="000000"/>
        </w:rPr>
      </w:pPr>
      <w:r w:rsidRPr="00D132CB">
        <w:rPr>
          <w:rFonts w:cs="Times New Roman"/>
        </w:rPr>
        <w:t xml:space="preserve">Identify a local leadership development program or model that could increase stewardship and watershed restoration efforts.  </w:t>
      </w:r>
    </w:p>
    <w:p w14:paraId="2E8ED39E" w14:textId="77777777" w:rsidR="000C5296" w:rsidRDefault="000C5296" w:rsidP="000C5296">
      <w:pPr>
        <w:pStyle w:val="NoSpacing"/>
        <w:rPr>
          <w:rFonts w:cs="Times New Roman"/>
        </w:rPr>
      </w:pPr>
    </w:p>
    <w:p w14:paraId="38591224" w14:textId="24F8C6F6" w:rsidR="000C5296" w:rsidRDefault="000C5296" w:rsidP="000C5296">
      <w:pPr>
        <w:pStyle w:val="NoSpacing"/>
        <w:rPr>
          <w:rFonts w:cs="Times New Roman"/>
        </w:rPr>
      </w:pPr>
      <w:r w:rsidRPr="00650168">
        <w:rPr>
          <w:rFonts w:cs="Times New Roman"/>
        </w:rPr>
        <w:t xml:space="preserve">Based on these recommendations, the Bay Program will work with state, federal and NGO partners to enhance and expand training opportunities </w:t>
      </w:r>
      <w:ins w:id="96" w:author="Watterson, Samantha" w:date="2015-06-01T13:13:00Z">
        <w:r w:rsidR="00F94CB0">
          <w:rPr>
            <w:rFonts w:cs="Times New Roman"/>
          </w:rPr>
          <w:t xml:space="preserve">through </w:t>
        </w:r>
      </w:ins>
      <w:del w:id="97" w:author="Watterson, Samantha" w:date="2015-06-01T13:13:00Z">
        <w:r w:rsidRPr="00650168" w:rsidDel="00F94CB0">
          <w:rPr>
            <w:rFonts w:cs="Times New Roman"/>
          </w:rPr>
          <w:delText>topically and in frequency based upon geographic and regional needs</w:delText>
        </w:r>
        <w:r w:rsidDel="00F94CB0">
          <w:rPr>
            <w:rFonts w:cs="Times New Roman"/>
          </w:rPr>
          <w:delText xml:space="preserve"> either through </w:delText>
        </w:r>
      </w:del>
      <w:r>
        <w:rPr>
          <w:rFonts w:cs="Times New Roman"/>
        </w:rPr>
        <w:t xml:space="preserve">development of a local leadership training program or </w:t>
      </w:r>
      <w:r w:rsidRPr="00650168">
        <w:rPr>
          <w:rFonts w:cs="Times New Roman"/>
        </w:rPr>
        <w:t>through existing</w:t>
      </w:r>
      <w:del w:id="98" w:author="Watterson, Samantha" w:date="2015-06-01T13:13:00Z">
        <w:r w:rsidRPr="00650168" w:rsidDel="00F94CB0">
          <w:rPr>
            <w:rFonts w:cs="Times New Roman"/>
          </w:rPr>
          <w:delText xml:space="preserve"> grant</w:delText>
        </w:r>
      </w:del>
      <w:r w:rsidRPr="00650168">
        <w:rPr>
          <w:rFonts w:cs="Times New Roman"/>
        </w:rPr>
        <w:t xml:space="preserve"> programs, outreach activities and other mechanisms. Bay Program grants (e.g.</w:t>
      </w:r>
      <w:r w:rsidR="00D132CB">
        <w:rPr>
          <w:rFonts w:cs="Times New Roman"/>
        </w:rPr>
        <w:t>,</w:t>
      </w:r>
      <w:r w:rsidRPr="00650168">
        <w:rPr>
          <w:rFonts w:cs="Times New Roman"/>
        </w:rPr>
        <w:t xml:space="preserve"> local government funding, NFWF) should be considered as potential </w:t>
      </w:r>
      <w:del w:id="99" w:author="Watterson, Samantha" w:date="2015-06-01T13:13:00Z">
        <w:r w:rsidRPr="00650168" w:rsidDel="00F94CB0">
          <w:rPr>
            <w:rFonts w:cs="Times New Roman"/>
          </w:rPr>
          <w:delText>sources for expanding these programs</w:delText>
        </w:r>
      </w:del>
      <w:ins w:id="100" w:author="Watterson, Samantha" w:date="2015-06-01T13:13:00Z">
        <w:r w:rsidR="00F94CB0">
          <w:rPr>
            <w:rFonts w:cs="Times New Roman"/>
          </w:rPr>
          <w:t>funding sources</w:t>
        </w:r>
      </w:ins>
      <w:r w:rsidRPr="00650168">
        <w:rPr>
          <w:rFonts w:cs="Times New Roman"/>
        </w:rPr>
        <w:t>.</w:t>
      </w:r>
    </w:p>
    <w:p w14:paraId="4C19BC54" w14:textId="77777777" w:rsidR="00F77DA3" w:rsidRDefault="00F77DA3" w:rsidP="000C5296">
      <w:pPr>
        <w:pStyle w:val="NoSpacing"/>
        <w:rPr>
          <w:rFonts w:cs="Times New Roman"/>
        </w:rPr>
      </w:pPr>
    </w:p>
    <w:p w14:paraId="125AC6C6" w14:textId="77777777" w:rsidR="00F77DA3" w:rsidRPr="00650168" w:rsidRDefault="00F77DA3" w:rsidP="000C5296">
      <w:pPr>
        <w:pStyle w:val="NoSpacing"/>
        <w:rPr>
          <w:rFonts w:cs="Times New Roman"/>
        </w:rPr>
      </w:pPr>
      <w:r w:rsidRPr="00C92673">
        <w:rPr>
          <w:rFonts w:cs="Times New Roman"/>
          <w:u w:val="single"/>
        </w:rPr>
        <w:t>Additional opportunities to be explored include</w:t>
      </w:r>
      <w:r>
        <w:rPr>
          <w:rFonts w:cs="Times New Roman"/>
        </w:rPr>
        <w:t>: a circuit rider for water resources leadership programs; a municipal online training center; adding a citizen stewardship component to existing leadership programs; and development of a core natural resources education curriculum for newly elected leaders.</w:t>
      </w:r>
    </w:p>
    <w:p w14:paraId="3F884EC1" w14:textId="77777777" w:rsidR="000C5296" w:rsidRDefault="000C5296" w:rsidP="00FA5B66">
      <w:pPr>
        <w:pStyle w:val="NoSpacing"/>
        <w:ind w:left="90"/>
        <w:rPr>
          <w:rFonts w:ascii="Times New Roman" w:hAnsi="Times New Roman" w:cs="Times New Roman"/>
          <w:sz w:val="24"/>
        </w:rPr>
      </w:pPr>
    </w:p>
    <w:p w14:paraId="3C31001C" w14:textId="77777777" w:rsidR="00CB60F6" w:rsidRPr="00A513D7" w:rsidRDefault="00CB60F6" w:rsidP="00FA5B66">
      <w:pPr>
        <w:pStyle w:val="NoSpacing"/>
        <w:ind w:left="90"/>
        <w:rPr>
          <w:rFonts w:eastAsia="Calibri"/>
          <w:color w:val="000000"/>
        </w:rPr>
      </w:pPr>
    </w:p>
    <w:p w14:paraId="3EDE0EB5" w14:textId="77777777"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2. </w:t>
      </w:r>
      <w:r w:rsidR="00CB60F6" w:rsidRPr="00C92673">
        <w:rPr>
          <w:rFonts w:eastAsia="Calibri"/>
          <w:b/>
          <w:color w:val="000000"/>
          <w:sz w:val="24"/>
          <w:szCs w:val="24"/>
        </w:rPr>
        <w:t>Increase peer to peer knowled</w:t>
      </w:r>
      <w:r w:rsidR="00650168" w:rsidRPr="00C92673">
        <w:rPr>
          <w:rFonts w:eastAsia="Calibri"/>
          <w:b/>
          <w:color w:val="000000"/>
          <w:sz w:val="24"/>
          <w:szCs w:val="24"/>
        </w:rPr>
        <w:t>ge transfer for local officials</w:t>
      </w:r>
    </w:p>
    <w:p w14:paraId="67E71C1B" w14:textId="2923BF19" w:rsidR="00CB60F6" w:rsidRPr="00A513D7" w:rsidRDefault="00CB60F6" w:rsidP="00FA5B66">
      <w:pPr>
        <w:pStyle w:val="NoSpacing"/>
        <w:ind w:left="90"/>
        <w:rPr>
          <w:rFonts w:eastAsia="Calibri"/>
          <w:color w:val="000000"/>
        </w:rPr>
      </w:pPr>
      <w:r w:rsidRPr="00A513D7">
        <w:rPr>
          <w:rFonts w:eastAsia="Calibri"/>
          <w:color w:val="000000"/>
        </w:rPr>
        <w:t xml:space="preserve">Recognizing that many people acquire knowledge directly from their interactions with other individuals, this approach seeks to pair </w:t>
      </w:r>
      <w:r w:rsidR="00EA3A9A" w:rsidRPr="00A513D7">
        <w:rPr>
          <w:rFonts w:eastAsia="Calibri"/>
          <w:color w:val="000000"/>
        </w:rPr>
        <w:t>e</w:t>
      </w:r>
      <w:r w:rsidR="00EA3A9A">
        <w:rPr>
          <w:rFonts w:eastAsia="Calibri"/>
          <w:color w:val="000000"/>
        </w:rPr>
        <w:t>xperienced</w:t>
      </w:r>
      <w:r w:rsidR="00EA3A9A" w:rsidRPr="00A513D7">
        <w:rPr>
          <w:rFonts w:eastAsia="Calibri"/>
          <w:color w:val="000000"/>
        </w:rPr>
        <w:t xml:space="preserve"> </w:t>
      </w:r>
      <w:r w:rsidRPr="00A513D7">
        <w:rPr>
          <w:rFonts w:eastAsia="Calibri"/>
          <w:color w:val="000000"/>
        </w:rPr>
        <w:t xml:space="preserve">leaders with </w:t>
      </w:r>
      <w:r w:rsidR="00FE4E33">
        <w:rPr>
          <w:rFonts w:eastAsia="Calibri"/>
          <w:color w:val="000000"/>
        </w:rPr>
        <w:t xml:space="preserve">diverse </w:t>
      </w:r>
      <w:r w:rsidRPr="00A513D7">
        <w:rPr>
          <w:rFonts w:eastAsia="Calibri"/>
          <w:color w:val="000000"/>
        </w:rPr>
        <w:t>emerging leaders</w:t>
      </w:r>
      <w:r w:rsidR="00EA3A9A">
        <w:rPr>
          <w:rFonts w:eastAsia="Calibri"/>
          <w:color w:val="000000"/>
        </w:rPr>
        <w:t>,</w:t>
      </w:r>
      <w:r w:rsidRPr="00A513D7">
        <w:rPr>
          <w:rFonts w:eastAsia="Calibri"/>
          <w:color w:val="000000"/>
        </w:rPr>
        <w:t xml:space="preserve"> or to pair a community w</w:t>
      </w:r>
      <w:ins w:id="101" w:author="Watterson, Samantha" w:date="2015-06-01T13:14:00Z">
        <w:r w:rsidR="004D3A2A">
          <w:rPr>
            <w:rFonts w:eastAsia="Calibri"/>
            <w:color w:val="000000"/>
          </w:rPr>
          <w:t>hich</w:t>
        </w:r>
      </w:ins>
      <w:del w:id="102" w:author="Watterson, Samantha" w:date="2015-06-01T13:14:00Z">
        <w:r w:rsidRPr="00A513D7" w:rsidDel="004D3A2A">
          <w:rPr>
            <w:rFonts w:eastAsia="Calibri"/>
            <w:color w:val="000000"/>
          </w:rPr>
          <w:delText>ho</w:delText>
        </w:r>
      </w:del>
      <w:r w:rsidRPr="00A513D7">
        <w:rPr>
          <w:rFonts w:eastAsia="Calibri"/>
          <w:color w:val="000000"/>
        </w:rPr>
        <w:t xml:space="preserve"> has experienced success with one</w:t>
      </w:r>
      <w:del w:id="103" w:author="Watterson, Samantha" w:date="2015-06-01T13:14:00Z">
        <w:r w:rsidRPr="00A513D7" w:rsidDel="004D3A2A">
          <w:rPr>
            <w:rFonts w:eastAsia="Calibri"/>
            <w:color w:val="000000"/>
          </w:rPr>
          <w:delText xml:space="preserve"> who is</w:delText>
        </w:r>
      </w:del>
      <w:r w:rsidRPr="00A513D7">
        <w:rPr>
          <w:rFonts w:eastAsia="Calibri"/>
          <w:color w:val="000000"/>
        </w:rPr>
        <w:t xml:space="preserve"> in the early phase of implementation. Peer</w:t>
      </w:r>
      <w:r w:rsidR="00310B5E">
        <w:rPr>
          <w:rFonts w:eastAsia="Calibri"/>
          <w:color w:val="000000"/>
        </w:rPr>
        <w:t>-</w:t>
      </w:r>
      <w:r w:rsidRPr="00A513D7">
        <w:rPr>
          <w:rFonts w:eastAsia="Calibri"/>
          <w:color w:val="000000"/>
        </w:rPr>
        <w:t>to</w:t>
      </w:r>
      <w:r w:rsidR="00310B5E">
        <w:rPr>
          <w:rFonts w:eastAsia="Calibri"/>
          <w:color w:val="000000"/>
        </w:rPr>
        <w:t>-</w:t>
      </w:r>
      <w:r w:rsidRPr="00A513D7">
        <w:rPr>
          <w:rFonts w:eastAsia="Calibri"/>
          <w:color w:val="000000"/>
        </w:rPr>
        <w:t xml:space="preserve">peer programs </w:t>
      </w:r>
      <w:r w:rsidR="00664B8E">
        <w:rPr>
          <w:rFonts w:eastAsia="Calibri"/>
          <w:color w:val="000000"/>
        </w:rPr>
        <w:t xml:space="preserve">can provide resource recommendations, share lessons learned, and encourage local leaders where the political environment is challenging. </w:t>
      </w:r>
      <w:r w:rsidRPr="00A513D7">
        <w:rPr>
          <w:rFonts w:eastAsia="Calibri"/>
          <w:color w:val="000000"/>
        </w:rPr>
        <w:t>To further address resources and regional complexities, peer</w:t>
      </w:r>
      <w:r w:rsidR="00310B5E">
        <w:rPr>
          <w:rFonts w:eastAsia="Calibri"/>
          <w:color w:val="000000"/>
        </w:rPr>
        <w:t>-</w:t>
      </w:r>
      <w:r w:rsidRPr="00A513D7">
        <w:rPr>
          <w:rFonts w:eastAsia="Calibri"/>
          <w:color w:val="000000"/>
        </w:rPr>
        <w:t>to</w:t>
      </w:r>
      <w:r w:rsidR="00310B5E">
        <w:rPr>
          <w:rFonts w:eastAsia="Calibri"/>
          <w:color w:val="000000"/>
        </w:rPr>
        <w:t>-</w:t>
      </w:r>
      <w:r w:rsidRPr="00A513D7">
        <w:rPr>
          <w:rFonts w:eastAsia="Calibri"/>
          <w:color w:val="000000"/>
        </w:rPr>
        <w:t>peer programs can be delivered in the form of road shows where representatives of successful models</w:t>
      </w:r>
      <w:r w:rsidR="000A021B">
        <w:rPr>
          <w:rFonts w:eastAsia="Calibri"/>
          <w:color w:val="000000"/>
        </w:rPr>
        <w:t xml:space="preserve"> </w:t>
      </w:r>
      <w:r w:rsidRPr="00A513D7">
        <w:rPr>
          <w:rFonts w:eastAsia="Calibri"/>
          <w:color w:val="000000"/>
        </w:rPr>
        <w:t>travel t</w:t>
      </w:r>
      <w:r w:rsidR="000A021B">
        <w:rPr>
          <w:rFonts w:eastAsia="Calibri"/>
          <w:color w:val="000000"/>
        </w:rPr>
        <w:t>o other</w:t>
      </w:r>
      <w:r w:rsidRPr="00A513D7">
        <w:rPr>
          <w:rFonts w:eastAsia="Calibri"/>
          <w:color w:val="000000"/>
        </w:rPr>
        <w:t xml:space="preserve"> region</w:t>
      </w:r>
      <w:r w:rsidR="000A021B">
        <w:rPr>
          <w:rFonts w:eastAsia="Calibri"/>
          <w:color w:val="000000"/>
        </w:rPr>
        <w:t>s</w:t>
      </w:r>
      <w:r w:rsidRPr="00A513D7">
        <w:rPr>
          <w:rFonts w:eastAsia="Calibri"/>
          <w:color w:val="000000"/>
        </w:rPr>
        <w:t xml:space="preserve"> of the watershed to focus on a specific solution relevant to the needs of that particular region. Steps to achieve this action may include:</w:t>
      </w:r>
    </w:p>
    <w:p w14:paraId="282E164C" w14:textId="77777777" w:rsidR="00CB60F6" w:rsidRPr="0024401E" w:rsidRDefault="00CB60F6" w:rsidP="0024401E">
      <w:pPr>
        <w:pStyle w:val="NoSpacing"/>
        <w:numPr>
          <w:ilvl w:val="0"/>
          <w:numId w:val="34"/>
        </w:numPr>
        <w:rPr>
          <w:rFonts w:cs="Times New Roman"/>
        </w:rPr>
      </w:pPr>
      <w:r w:rsidRPr="0024401E">
        <w:rPr>
          <w:rFonts w:cs="Times New Roman"/>
        </w:rPr>
        <w:t>Review existing local officials</w:t>
      </w:r>
      <w:r w:rsidR="0024401E">
        <w:rPr>
          <w:rFonts w:cs="Times New Roman"/>
        </w:rPr>
        <w:t>’</w:t>
      </w:r>
      <w:r w:rsidRPr="0024401E">
        <w:rPr>
          <w:rFonts w:cs="Times New Roman"/>
        </w:rPr>
        <w:t xml:space="preserve"> peer</w:t>
      </w:r>
      <w:r w:rsidR="00310B5E" w:rsidRPr="0024401E">
        <w:rPr>
          <w:rFonts w:cs="Times New Roman"/>
        </w:rPr>
        <w:t>-</w:t>
      </w:r>
      <w:r w:rsidRPr="0024401E">
        <w:rPr>
          <w:rFonts w:cs="Times New Roman"/>
        </w:rPr>
        <w:t>to</w:t>
      </w:r>
      <w:r w:rsidR="00310B5E" w:rsidRPr="0024401E">
        <w:rPr>
          <w:rFonts w:cs="Times New Roman"/>
        </w:rPr>
        <w:t>-</w:t>
      </w:r>
      <w:r w:rsidRPr="0024401E">
        <w:rPr>
          <w:rFonts w:cs="Times New Roman"/>
        </w:rPr>
        <w:t>peer networking models</w:t>
      </w:r>
      <w:r w:rsidR="00310B5E" w:rsidRPr="0024401E">
        <w:rPr>
          <w:rFonts w:cs="Times New Roman"/>
        </w:rPr>
        <w:t>, both</w:t>
      </w:r>
      <w:r w:rsidR="0068591C" w:rsidRPr="0024401E">
        <w:rPr>
          <w:rFonts w:cs="Times New Roman"/>
        </w:rPr>
        <w:t xml:space="preserve"> </w:t>
      </w:r>
      <w:r w:rsidRPr="0024401E">
        <w:rPr>
          <w:rFonts w:cs="Times New Roman"/>
        </w:rPr>
        <w:t xml:space="preserve">inside and beyond </w:t>
      </w:r>
      <w:r w:rsidR="00310B5E" w:rsidRPr="0024401E">
        <w:rPr>
          <w:rFonts w:cs="Times New Roman"/>
        </w:rPr>
        <w:t>the</w:t>
      </w:r>
      <w:r w:rsidRPr="0024401E">
        <w:rPr>
          <w:rFonts w:cs="Times New Roman"/>
        </w:rPr>
        <w:t xml:space="preserve"> watershed</w:t>
      </w:r>
      <w:r w:rsidR="00310B5E" w:rsidRPr="0024401E">
        <w:rPr>
          <w:rFonts w:cs="Times New Roman"/>
        </w:rPr>
        <w:t>,</w:t>
      </w:r>
      <w:r w:rsidRPr="0024401E">
        <w:rPr>
          <w:rFonts w:cs="Times New Roman"/>
        </w:rPr>
        <w:t xml:space="preserve"> and identify lessons learned and areas needing improvement. </w:t>
      </w:r>
    </w:p>
    <w:p w14:paraId="0B1A16F6" w14:textId="77777777" w:rsidR="00CB60F6" w:rsidRPr="0024401E" w:rsidRDefault="00CB60F6" w:rsidP="0024401E">
      <w:pPr>
        <w:pStyle w:val="NoSpacing"/>
        <w:numPr>
          <w:ilvl w:val="0"/>
          <w:numId w:val="34"/>
        </w:numPr>
        <w:rPr>
          <w:rFonts w:cs="Times New Roman"/>
        </w:rPr>
      </w:pPr>
      <w:r w:rsidRPr="0024401E">
        <w:rPr>
          <w:rFonts w:cs="Times New Roman"/>
        </w:rPr>
        <w:t xml:space="preserve">Work with state and NGO partners and </w:t>
      </w:r>
      <w:r w:rsidR="00310B5E" w:rsidRPr="0024401E">
        <w:rPr>
          <w:rFonts w:cs="Times New Roman"/>
        </w:rPr>
        <w:t>LGAC</w:t>
      </w:r>
      <w:r w:rsidRPr="0024401E">
        <w:rPr>
          <w:rFonts w:cs="Times New Roman"/>
        </w:rPr>
        <w:t xml:space="preserve"> to coordinate and expand existing peer</w:t>
      </w:r>
      <w:r w:rsidR="00310B5E" w:rsidRPr="0024401E">
        <w:rPr>
          <w:rFonts w:cs="Times New Roman"/>
        </w:rPr>
        <w:t>-</w:t>
      </w:r>
      <w:r w:rsidRPr="0024401E">
        <w:rPr>
          <w:rFonts w:cs="Times New Roman"/>
        </w:rPr>
        <w:t>to</w:t>
      </w:r>
      <w:r w:rsidR="00310B5E" w:rsidRPr="0024401E">
        <w:rPr>
          <w:rFonts w:cs="Times New Roman"/>
        </w:rPr>
        <w:t>-</w:t>
      </w:r>
      <w:r w:rsidRPr="0024401E">
        <w:rPr>
          <w:rFonts w:cs="Times New Roman"/>
        </w:rPr>
        <w:t xml:space="preserve">peer forums including evaluating and identifying resource needs. </w:t>
      </w:r>
    </w:p>
    <w:p w14:paraId="02EF9B6F" w14:textId="372F1510" w:rsidR="000A021B" w:rsidRDefault="00CB60F6">
      <w:pPr>
        <w:pStyle w:val="NoSpacing"/>
        <w:numPr>
          <w:ilvl w:val="0"/>
          <w:numId w:val="34"/>
        </w:numPr>
        <w:rPr>
          <w:rFonts w:cs="Times New Roman"/>
        </w:rPr>
      </w:pPr>
      <w:r w:rsidRPr="0024401E">
        <w:rPr>
          <w:rFonts w:cs="Times New Roman"/>
        </w:rPr>
        <w:t>Evaluate and catalogue lessons learned and</w:t>
      </w:r>
      <w:r w:rsidR="000A021B">
        <w:rPr>
          <w:rFonts w:cs="Times New Roman"/>
        </w:rPr>
        <w:t xml:space="preserve"> use them to continuously improved peer-to-peer models.</w:t>
      </w:r>
    </w:p>
    <w:p w14:paraId="3D2AB06A" w14:textId="5381B011" w:rsidR="00CB60F6" w:rsidRPr="000A021B" w:rsidRDefault="001D5348">
      <w:pPr>
        <w:pStyle w:val="NoSpacing"/>
        <w:numPr>
          <w:ilvl w:val="0"/>
          <w:numId w:val="34"/>
        </w:numPr>
        <w:rPr>
          <w:rFonts w:cs="Times New Roman"/>
        </w:rPr>
      </w:pPr>
      <w:r w:rsidRPr="000A021B">
        <w:rPr>
          <w:rFonts w:cs="Times New Roman"/>
        </w:rPr>
        <w:t xml:space="preserve">Tailor messages </w:t>
      </w:r>
      <w:r w:rsidR="00E62B8E" w:rsidRPr="000A021B">
        <w:rPr>
          <w:rFonts w:cs="Times New Roman"/>
        </w:rPr>
        <w:t>to local officials</w:t>
      </w:r>
      <w:del w:id="104" w:author="Watterson, Samantha" w:date="2015-06-01T13:15:00Z">
        <w:r w:rsidR="00E62B8E" w:rsidRPr="000A021B" w:rsidDel="004D3A2A">
          <w:rPr>
            <w:rFonts w:cs="Times New Roman"/>
          </w:rPr>
          <w:delText xml:space="preserve"> </w:delText>
        </w:r>
      </w:del>
      <w:ins w:id="105" w:author="Watterson, Samantha" w:date="2015-06-01T13:15:00Z">
        <w:r w:rsidR="004D3A2A">
          <w:rPr>
            <w:rFonts w:cs="Times New Roman"/>
          </w:rPr>
          <w:t>, as required</w:t>
        </w:r>
      </w:ins>
      <w:del w:id="106" w:author="Watterson, Samantha" w:date="2015-06-01T13:15:00Z">
        <w:r w:rsidR="00E62B8E" w:rsidRPr="000A021B" w:rsidDel="004D3A2A">
          <w:rPr>
            <w:rFonts w:cs="Times New Roman"/>
          </w:rPr>
          <w:delText>that have a variety of</w:delText>
        </w:r>
        <w:r w:rsidRPr="000A021B" w:rsidDel="004D3A2A">
          <w:rPr>
            <w:rFonts w:cs="Times New Roman"/>
          </w:rPr>
          <w:delText xml:space="preserve"> leve</w:delText>
        </w:r>
        <w:r w:rsidR="009A6A4A" w:rsidRPr="000A021B" w:rsidDel="004D3A2A">
          <w:rPr>
            <w:rFonts w:cs="Times New Roman"/>
          </w:rPr>
          <w:delText xml:space="preserve">ls </w:delText>
        </w:r>
        <w:r w:rsidR="003017D2" w:rsidRPr="000A021B" w:rsidDel="004D3A2A">
          <w:rPr>
            <w:rFonts w:cs="Times New Roman"/>
          </w:rPr>
          <w:delText>of knowledge and engagement</w:delText>
        </w:r>
      </w:del>
      <w:r w:rsidR="003017D2" w:rsidRPr="000A021B">
        <w:rPr>
          <w:rFonts w:cs="Times New Roman"/>
        </w:rPr>
        <w:t>.</w:t>
      </w:r>
      <w:r w:rsidR="00CB60F6" w:rsidRPr="000A021B">
        <w:rPr>
          <w:rFonts w:cs="Times New Roman"/>
        </w:rPr>
        <w:t xml:space="preserve"> </w:t>
      </w:r>
    </w:p>
    <w:p w14:paraId="29BEAA1A" w14:textId="77777777" w:rsidR="0024401E" w:rsidRDefault="0024401E" w:rsidP="0024401E">
      <w:pPr>
        <w:pStyle w:val="NoSpacing"/>
        <w:ind w:left="360"/>
        <w:rPr>
          <w:rFonts w:eastAsia="Calibri"/>
          <w:color w:val="000000"/>
          <w:u w:val="single"/>
        </w:rPr>
      </w:pPr>
    </w:p>
    <w:p w14:paraId="12907EE4" w14:textId="60214F27" w:rsidR="00CB60F6" w:rsidRPr="00A513D7" w:rsidRDefault="00CD3D19" w:rsidP="00C92673">
      <w:pPr>
        <w:pStyle w:val="NoSpacing"/>
        <w:rPr>
          <w:rFonts w:eastAsia="Calibri"/>
          <w:color w:val="000000"/>
        </w:rPr>
      </w:pPr>
      <w:r w:rsidRPr="002C1C3A">
        <w:rPr>
          <w:rFonts w:cs="Times New Roman"/>
          <w:u w:val="single"/>
        </w:rPr>
        <w:t>Additional opportunities to be explored include</w:t>
      </w:r>
      <w:r w:rsidR="00CB60F6" w:rsidRPr="00A513D7">
        <w:rPr>
          <w:rFonts w:eastAsia="Calibri"/>
          <w:color w:val="000000"/>
        </w:rPr>
        <w:t>: Develop</w:t>
      </w:r>
      <w:r w:rsidR="008907AA">
        <w:rPr>
          <w:rFonts w:eastAsia="Calibri"/>
          <w:color w:val="000000"/>
        </w:rPr>
        <w:t xml:space="preserve">ment of </w:t>
      </w:r>
      <w:r w:rsidR="0053164E">
        <w:rPr>
          <w:rFonts w:eastAsia="Calibri"/>
          <w:color w:val="000000"/>
        </w:rPr>
        <w:t xml:space="preserve">a </w:t>
      </w:r>
      <w:r w:rsidR="0053164E" w:rsidRPr="00A513D7">
        <w:rPr>
          <w:rFonts w:eastAsia="Calibri"/>
          <w:color w:val="000000"/>
        </w:rPr>
        <w:t>formal</w:t>
      </w:r>
      <w:r w:rsidR="00CB60F6" w:rsidRPr="00A513D7">
        <w:rPr>
          <w:rFonts w:eastAsia="Calibri"/>
          <w:color w:val="000000"/>
        </w:rPr>
        <w:t xml:space="preserve"> peer</w:t>
      </w:r>
      <w:r w:rsidR="00310B5E">
        <w:rPr>
          <w:rFonts w:eastAsia="Calibri"/>
          <w:color w:val="000000"/>
        </w:rPr>
        <w:t>-</w:t>
      </w:r>
      <w:r w:rsidR="00CB60F6" w:rsidRPr="00A513D7">
        <w:rPr>
          <w:rFonts w:eastAsia="Calibri"/>
          <w:color w:val="000000"/>
        </w:rPr>
        <w:t>to</w:t>
      </w:r>
      <w:r w:rsidR="00310B5E">
        <w:rPr>
          <w:rFonts w:eastAsia="Calibri"/>
          <w:color w:val="000000"/>
        </w:rPr>
        <w:t>-</w:t>
      </w:r>
      <w:r w:rsidR="00CB60F6" w:rsidRPr="00A513D7">
        <w:rPr>
          <w:rFonts w:eastAsia="Calibri"/>
          <w:color w:val="000000"/>
        </w:rPr>
        <w:t xml:space="preserve">peer program across jurisdictions; </w:t>
      </w:r>
      <w:r w:rsidR="005C4DBC">
        <w:rPr>
          <w:rFonts w:eastAsia="Calibri"/>
          <w:color w:val="000000"/>
        </w:rPr>
        <w:t xml:space="preserve">formalize networking within existing </w:t>
      </w:r>
      <w:r w:rsidR="00CB60F6" w:rsidRPr="00A513D7">
        <w:rPr>
          <w:rFonts w:eastAsia="Calibri"/>
          <w:color w:val="000000"/>
        </w:rPr>
        <w:t xml:space="preserve">technical, professional and volunteer groups; </w:t>
      </w:r>
      <w:r w:rsidR="005C4DBC">
        <w:rPr>
          <w:rFonts w:eastAsia="Calibri"/>
          <w:color w:val="000000"/>
        </w:rPr>
        <w:t xml:space="preserve">development of </w:t>
      </w:r>
      <w:r w:rsidR="00CB60F6" w:rsidRPr="00A513D7">
        <w:rPr>
          <w:rFonts w:eastAsia="Calibri"/>
          <w:color w:val="000000"/>
        </w:rPr>
        <w:t xml:space="preserve">metrics to assess benefits of this approach; </w:t>
      </w:r>
      <w:ins w:id="107" w:author="Watterson, Samantha" w:date="2015-06-01T13:15:00Z">
        <w:r w:rsidR="00002238">
          <w:rPr>
            <w:rFonts w:eastAsia="Calibri"/>
            <w:color w:val="000000"/>
          </w:rPr>
          <w:t>share recommendations from</w:t>
        </w:r>
      </w:ins>
      <w:del w:id="108" w:author="Watterson, Samantha" w:date="2015-06-01T13:15:00Z">
        <w:r w:rsidR="00CB60F6" w:rsidRPr="00A513D7" w:rsidDel="00002238">
          <w:rPr>
            <w:rFonts w:eastAsia="Calibri"/>
            <w:color w:val="000000"/>
          </w:rPr>
          <w:delText>utilize</w:delText>
        </w:r>
      </w:del>
      <w:r w:rsidR="00CB60F6" w:rsidRPr="00A513D7">
        <w:rPr>
          <w:rFonts w:eastAsia="Calibri"/>
          <w:color w:val="000000"/>
        </w:rPr>
        <w:t xml:space="preserve"> early adopters </w:t>
      </w:r>
      <w:del w:id="109" w:author="Watterson, Samantha" w:date="2015-06-01T13:15:00Z">
        <w:r w:rsidR="00CB60F6" w:rsidRPr="00A513D7" w:rsidDel="00002238">
          <w:rPr>
            <w:rFonts w:eastAsia="Calibri"/>
            <w:color w:val="000000"/>
          </w:rPr>
          <w:delText>approach for</w:delText>
        </w:r>
      </w:del>
      <w:ins w:id="110" w:author="Watterson, Samantha" w:date="2015-06-01T13:15:00Z">
        <w:r w:rsidR="00002238">
          <w:rPr>
            <w:rFonts w:eastAsia="Calibri"/>
            <w:color w:val="000000"/>
          </w:rPr>
          <w:t>with</w:t>
        </w:r>
      </w:ins>
      <w:r w:rsidR="00CB60F6" w:rsidRPr="00A513D7">
        <w:rPr>
          <w:rFonts w:eastAsia="Calibri"/>
          <w:color w:val="000000"/>
        </w:rPr>
        <w:t xml:space="preserve"> communities willing to do peer</w:t>
      </w:r>
      <w:r w:rsidR="00310B5E">
        <w:rPr>
          <w:rFonts w:eastAsia="Calibri"/>
          <w:color w:val="000000"/>
        </w:rPr>
        <w:t>-</w:t>
      </w:r>
      <w:r w:rsidR="00CB60F6" w:rsidRPr="00A513D7">
        <w:rPr>
          <w:rFonts w:eastAsia="Calibri"/>
          <w:color w:val="000000"/>
        </w:rPr>
        <w:t>to</w:t>
      </w:r>
      <w:r w:rsidR="00310B5E">
        <w:rPr>
          <w:rFonts w:eastAsia="Calibri"/>
          <w:color w:val="000000"/>
        </w:rPr>
        <w:t>-</w:t>
      </w:r>
      <w:r w:rsidR="00CB60F6" w:rsidRPr="00A513D7">
        <w:rPr>
          <w:rFonts w:eastAsia="Calibri"/>
          <w:color w:val="000000"/>
        </w:rPr>
        <w:t xml:space="preserve">peer outreach </w:t>
      </w:r>
    </w:p>
    <w:p w14:paraId="4C60A354" w14:textId="77777777" w:rsidR="00FA5B66" w:rsidRDefault="00FA5B66" w:rsidP="00FA5B66">
      <w:pPr>
        <w:pStyle w:val="NoSpacing"/>
        <w:ind w:left="90"/>
        <w:rPr>
          <w:rFonts w:eastAsia="Calibri"/>
          <w:u w:val="single"/>
        </w:rPr>
      </w:pPr>
    </w:p>
    <w:p w14:paraId="3266B7B1" w14:textId="01642105"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3. </w:t>
      </w:r>
      <w:r w:rsidR="00650168" w:rsidRPr="00C92673">
        <w:rPr>
          <w:rFonts w:eastAsia="Calibri"/>
          <w:b/>
          <w:color w:val="000000"/>
          <w:sz w:val="24"/>
          <w:szCs w:val="24"/>
        </w:rPr>
        <w:t>Improve</w:t>
      </w:r>
      <w:r w:rsidR="003D46F5">
        <w:rPr>
          <w:rFonts w:eastAsia="Calibri"/>
          <w:b/>
          <w:color w:val="000000"/>
          <w:sz w:val="24"/>
          <w:szCs w:val="24"/>
        </w:rPr>
        <w:t xml:space="preserve"> transfer of knowledge to locals</w:t>
      </w:r>
      <w:r w:rsidR="00650168" w:rsidRPr="00C92673">
        <w:rPr>
          <w:rFonts w:eastAsia="Calibri"/>
          <w:b/>
          <w:color w:val="000000"/>
          <w:sz w:val="24"/>
          <w:szCs w:val="24"/>
        </w:rPr>
        <w:t xml:space="preserve"> </w:t>
      </w:r>
    </w:p>
    <w:p w14:paraId="29A1C38A" w14:textId="79535FBB" w:rsidR="00CB60F6" w:rsidRPr="00A513D7" w:rsidRDefault="00CB60F6" w:rsidP="00FA5B66">
      <w:pPr>
        <w:pStyle w:val="NoSpacing"/>
        <w:ind w:left="90"/>
        <w:rPr>
          <w:rFonts w:eastAsia="Calibri"/>
        </w:rPr>
      </w:pPr>
      <w:r w:rsidRPr="00A513D7">
        <w:rPr>
          <w:rFonts w:eastAsia="Calibri"/>
        </w:rPr>
        <w:t xml:space="preserve">While there is a </w:t>
      </w:r>
      <w:r w:rsidR="00310B5E">
        <w:rPr>
          <w:rFonts w:eastAsia="Calibri"/>
        </w:rPr>
        <w:t>lot</w:t>
      </w:r>
      <w:r w:rsidRPr="00A513D7">
        <w:rPr>
          <w:rFonts w:eastAsia="Calibri"/>
        </w:rPr>
        <w:t xml:space="preserve"> of available information</w:t>
      </w:r>
      <w:r w:rsidR="00310B5E">
        <w:rPr>
          <w:rFonts w:eastAsia="Calibri"/>
        </w:rPr>
        <w:t>,</w:t>
      </w:r>
      <w:r w:rsidRPr="00A513D7">
        <w:rPr>
          <w:rFonts w:eastAsia="Calibri"/>
        </w:rPr>
        <w:t xml:space="preserve"> local officials express concern that the information is not readily accessible and </w:t>
      </w:r>
      <w:r w:rsidR="00E43C45">
        <w:rPr>
          <w:rFonts w:eastAsia="Calibri"/>
        </w:rPr>
        <w:t>not in</w:t>
      </w:r>
      <w:r w:rsidRPr="00A513D7">
        <w:rPr>
          <w:rFonts w:eastAsia="Calibri"/>
        </w:rPr>
        <w:t xml:space="preserve"> a form that is easy to interpret. This approach addresses the need to improve </w:t>
      </w:r>
      <w:r w:rsidRPr="00C92673">
        <w:rPr>
          <w:rFonts w:eastAsia="Calibri"/>
        </w:rPr>
        <w:t>access</w:t>
      </w:r>
      <w:r w:rsidRPr="00A513D7">
        <w:rPr>
          <w:rFonts w:eastAsia="Calibri"/>
        </w:rPr>
        <w:t xml:space="preserve"> to existing information to local officials and members of the public necessary to build community support. This may include expanded availability of online resources. Steps to achieve this action may include:</w:t>
      </w:r>
    </w:p>
    <w:p w14:paraId="3DD74E7D" w14:textId="0DB2A31D" w:rsidR="00CB60F6" w:rsidRDefault="00CB60F6" w:rsidP="0024401E">
      <w:pPr>
        <w:pStyle w:val="NoSpacing"/>
        <w:numPr>
          <w:ilvl w:val="0"/>
          <w:numId w:val="34"/>
        </w:numPr>
        <w:rPr>
          <w:ins w:id="111" w:author="Watterson, Samantha" w:date="2015-06-01T13:17:00Z"/>
          <w:rFonts w:cs="Times New Roman"/>
        </w:rPr>
      </w:pPr>
      <w:r w:rsidRPr="0024401E">
        <w:rPr>
          <w:rFonts w:cs="Times New Roman"/>
        </w:rPr>
        <w:t xml:space="preserve">Identify </w:t>
      </w:r>
      <w:del w:id="112" w:author="Watterson, Samantha" w:date="2015-06-01T13:16:00Z">
        <w:r w:rsidRPr="0024401E" w:rsidDel="00EE5B1B">
          <w:rPr>
            <w:rFonts w:cs="Times New Roman"/>
          </w:rPr>
          <w:delText>existing methods and outreach mechanisms</w:delText>
        </w:r>
      </w:del>
      <w:ins w:id="113" w:author="Watterson, Samantha" w:date="2015-06-01T13:16:00Z">
        <w:r w:rsidR="00EE5B1B">
          <w:rPr>
            <w:rFonts w:cs="Times New Roman"/>
          </w:rPr>
          <w:t>communication and outreach methods</w:t>
        </w:r>
      </w:ins>
      <w:r w:rsidRPr="0024401E">
        <w:rPr>
          <w:rFonts w:cs="Times New Roman"/>
        </w:rPr>
        <w:t xml:space="preserve"> used by states, federal agencies, </w:t>
      </w:r>
      <w:ins w:id="114" w:author="Watterson, Samantha" w:date="2015-06-01T13:16:00Z">
        <w:r w:rsidR="00EE5B1B">
          <w:rPr>
            <w:rFonts w:cs="Times New Roman"/>
          </w:rPr>
          <w:t xml:space="preserve">and </w:t>
        </w:r>
      </w:ins>
      <w:r w:rsidRPr="0024401E">
        <w:rPr>
          <w:rFonts w:cs="Times New Roman"/>
        </w:rPr>
        <w:t>NGOs to reach local officials</w:t>
      </w:r>
      <w:ins w:id="115" w:author="Watterson, Samantha" w:date="2015-06-01T13:17:00Z">
        <w:r w:rsidR="00EE5B1B">
          <w:rPr>
            <w:rFonts w:cs="Times New Roman"/>
          </w:rPr>
          <w:t>.</w:t>
        </w:r>
      </w:ins>
      <w:del w:id="116" w:author="Watterson, Samantha" w:date="2015-06-01T13:17:00Z">
        <w:r w:rsidRPr="0024401E" w:rsidDel="00EE5B1B">
          <w:rPr>
            <w:rFonts w:cs="Times New Roman"/>
          </w:rPr>
          <w:delText xml:space="preserve"> and</w:delText>
        </w:r>
      </w:del>
      <w:del w:id="117" w:author="Watterson, Samantha" w:date="2015-06-01T13:16:00Z">
        <w:r w:rsidRPr="0024401E" w:rsidDel="00EE5B1B">
          <w:rPr>
            <w:rFonts w:cs="Times New Roman"/>
          </w:rPr>
          <w:delText xml:space="preserve"> determine ways to enhance and improve these approaches</w:delText>
        </w:r>
      </w:del>
      <w:del w:id="118" w:author="Watterson, Samantha" w:date="2015-06-01T13:17:00Z">
        <w:r w:rsidRPr="0024401E" w:rsidDel="00EE5B1B">
          <w:rPr>
            <w:rFonts w:cs="Times New Roman"/>
          </w:rPr>
          <w:delText xml:space="preserve">. </w:delText>
        </w:r>
      </w:del>
    </w:p>
    <w:p w14:paraId="7E03AC3F" w14:textId="3788C84F" w:rsidR="00EE5B1B" w:rsidRPr="0024401E" w:rsidRDefault="00EE5B1B" w:rsidP="0024401E">
      <w:pPr>
        <w:pStyle w:val="NoSpacing"/>
        <w:numPr>
          <w:ilvl w:val="0"/>
          <w:numId w:val="34"/>
        </w:numPr>
        <w:rPr>
          <w:rFonts w:cs="Times New Roman"/>
        </w:rPr>
      </w:pPr>
      <w:ins w:id="119" w:author="Watterson, Samantha" w:date="2015-06-01T13:17:00Z">
        <w:r>
          <w:rPr>
            <w:rFonts w:cs="Times New Roman"/>
          </w:rPr>
          <w:t>D</w:t>
        </w:r>
        <w:r w:rsidRPr="0024401E">
          <w:rPr>
            <w:rFonts w:cs="Times New Roman"/>
          </w:rPr>
          <w:t>etermine ways to enhance and improve these approaches</w:t>
        </w:r>
      </w:ins>
    </w:p>
    <w:p w14:paraId="07EAE496" w14:textId="26BF5EEC" w:rsidR="00CB60F6" w:rsidRPr="0024401E" w:rsidRDefault="00CB60F6" w:rsidP="0024401E">
      <w:pPr>
        <w:pStyle w:val="NoSpacing"/>
        <w:numPr>
          <w:ilvl w:val="0"/>
          <w:numId w:val="34"/>
        </w:numPr>
        <w:rPr>
          <w:rFonts w:cs="Times New Roman"/>
        </w:rPr>
      </w:pPr>
      <w:r w:rsidRPr="0024401E">
        <w:rPr>
          <w:rFonts w:cs="Times New Roman"/>
        </w:rPr>
        <w:t xml:space="preserve">Establish best practices for </w:t>
      </w:r>
      <w:r w:rsidR="00DF1D6A">
        <w:rPr>
          <w:rFonts w:cs="Times New Roman"/>
        </w:rPr>
        <w:t>providing information to</w:t>
      </w:r>
      <w:r w:rsidRPr="0024401E">
        <w:rPr>
          <w:rFonts w:cs="Times New Roman"/>
        </w:rPr>
        <w:t xml:space="preserve"> less engaged </w:t>
      </w:r>
      <w:del w:id="120" w:author="Watterson, Samantha" w:date="2015-06-01T13:17:00Z">
        <w:r w:rsidRPr="0024401E" w:rsidDel="00171922">
          <w:rPr>
            <w:rFonts w:cs="Times New Roman"/>
          </w:rPr>
          <w:delText>municipalities and local audience</w:delText>
        </w:r>
        <w:r w:rsidR="00DF1D6A" w:rsidDel="00171922">
          <w:rPr>
            <w:rFonts w:cs="Times New Roman"/>
          </w:rPr>
          <w:delText>s.</w:delText>
        </w:r>
      </w:del>
      <w:ins w:id="121" w:author="Watterson, Samantha" w:date="2015-06-01T13:17:00Z">
        <w:r w:rsidR="00171922">
          <w:rPr>
            <w:rFonts w:cs="Times New Roman"/>
          </w:rPr>
          <w:t>communities.</w:t>
        </w:r>
      </w:ins>
    </w:p>
    <w:p w14:paraId="594FF36E" w14:textId="7A15E678" w:rsidR="00CB60F6" w:rsidRDefault="00CB60F6" w:rsidP="0024401E">
      <w:pPr>
        <w:pStyle w:val="NoSpacing"/>
        <w:numPr>
          <w:ilvl w:val="0"/>
          <w:numId w:val="34"/>
        </w:numPr>
        <w:rPr>
          <w:rFonts w:eastAsia="Calibri"/>
        </w:rPr>
      </w:pPr>
      <w:r w:rsidRPr="0024401E">
        <w:rPr>
          <w:rFonts w:cs="Times New Roman"/>
        </w:rPr>
        <w:t xml:space="preserve">Periodically review </w:t>
      </w:r>
      <w:ins w:id="122" w:author="Watterson, Samantha" w:date="2015-06-01T13:17:00Z">
        <w:r w:rsidR="00171922">
          <w:rPr>
            <w:rFonts w:cs="Times New Roman"/>
          </w:rPr>
          <w:t xml:space="preserve">and continually </w:t>
        </w:r>
      </w:ins>
      <w:del w:id="123" w:author="Watterson, Samantha" w:date="2015-06-01T13:17:00Z">
        <w:r w:rsidRPr="0024401E" w:rsidDel="00171922">
          <w:rPr>
            <w:rFonts w:cs="Times New Roman"/>
          </w:rPr>
          <w:delText xml:space="preserve">approaches and identify ways to continually </w:delText>
        </w:r>
      </w:del>
      <w:r w:rsidRPr="0024401E">
        <w:rPr>
          <w:rFonts w:cs="Times New Roman"/>
        </w:rPr>
        <w:t>improve these approaches b</w:t>
      </w:r>
      <w:r w:rsidRPr="00A513D7">
        <w:rPr>
          <w:rFonts w:eastAsia="Calibri"/>
        </w:rPr>
        <w:t xml:space="preserve">ased upon needs of local officials. </w:t>
      </w:r>
    </w:p>
    <w:p w14:paraId="45C5F1CE" w14:textId="52F8CB8B" w:rsidR="00835CB5" w:rsidRPr="00894D02" w:rsidRDefault="00835CB5" w:rsidP="00894D02">
      <w:pPr>
        <w:pStyle w:val="NoSpacing"/>
        <w:numPr>
          <w:ilvl w:val="0"/>
          <w:numId w:val="34"/>
        </w:numPr>
        <w:rPr>
          <w:rFonts w:eastAsia="Calibri"/>
        </w:rPr>
      </w:pPr>
      <w:r w:rsidRPr="0024401E">
        <w:rPr>
          <w:rFonts w:cs="Times New Roman"/>
        </w:rPr>
        <w:t>Assure that information is delivered in a way that is relevant and clear to local official</w:t>
      </w:r>
      <w:r w:rsidR="00687A14">
        <w:rPr>
          <w:rFonts w:cs="Times New Roman"/>
        </w:rPr>
        <w:t>s</w:t>
      </w:r>
      <w:r w:rsidR="00872538">
        <w:rPr>
          <w:rFonts w:eastAsia="Calibri"/>
        </w:rPr>
        <w:t>.</w:t>
      </w:r>
    </w:p>
    <w:p w14:paraId="55DA3E2E" w14:textId="77777777" w:rsidR="00CB60F6" w:rsidRPr="00A513D7" w:rsidRDefault="00CB60F6" w:rsidP="00650168">
      <w:pPr>
        <w:pStyle w:val="NoSpacing"/>
        <w:ind w:left="90"/>
        <w:rPr>
          <w:rFonts w:eastAsia="Calibri"/>
          <w:color w:val="000000"/>
        </w:rPr>
      </w:pPr>
    </w:p>
    <w:p w14:paraId="30905C74" w14:textId="5CC11772" w:rsidR="00CB60F6" w:rsidRPr="00A513D7" w:rsidRDefault="00CD3D19" w:rsidP="00C92673">
      <w:pPr>
        <w:pStyle w:val="NoSpacing"/>
        <w:rPr>
          <w:rFonts w:eastAsia="Calibri"/>
          <w:color w:val="000000"/>
        </w:rPr>
      </w:pPr>
      <w:r w:rsidRPr="002C1C3A">
        <w:rPr>
          <w:rFonts w:cs="Times New Roman"/>
          <w:u w:val="single"/>
        </w:rPr>
        <w:t>Additional opportunities to be explored include</w:t>
      </w:r>
      <w:r w:rsidR="00CB60F6" w:rsidRPr="00A513D7">
        <w:rPr>
          <w:rFonts w:eastAsia="Calibri"/>
          <w:color w:val="000000"/>
        </w:rPr>
        <w:t>:  Increase collaboration regionally; provide funding for municipal</w:t>
      </w:r>
      <w:r w:rsidR="00310B5E">
        <w:rPr>
          <w:rFonts w:eastAsia="Calibri"/>
          <w:color w:val="000000"/>
        </w:rPr>
        <w:t xml:space="preserve"> and</w:t>
      </w:r>
      <w:r w:rsidR="0068591C">
        <w:rPr>
          <w:rFonts w:eastAsia="Calibri"/>
          <w:color w:val="000000"/>
        </w:rPr>
        <w:t xml:space="preserve"> </w:t>
      </w:r>
      <w:r w:rsidR="00CB60F6" w:rsidRPr="00A513D7">
        <w:rPr>
          <w:rFonts w:eastAsia="Calibri"/>
          <w:color w:val="000000"/>
        </w:rPr>
        <w:t xml:space="preserve">regional visioning sessions; identify local organizations to assist with knowledge transfer; </w:t>
      </w:r>
      <w:r w:rsidR="001C435E">
        <w:rPr>
          <w:rFonts w:eastAsia="Calibri"/>
          <w:color w:val="000000"/>
        </w:rPr>
        <w:t>identify</w:t>
      </w:r>
      <w:r w:rsidR="001C435E" w:rsidRPr="00A513D7">
        <w:rPr>
          <w:rFonts w:eastAsia="Calibri"/>
          <w:color w:val="000000"/>
        </w:rPr>
        <w:t xml:space="preserve"> </w:t>
      </w:r>
      <w:r w:rsidR="00CB60F6" w:rsidRPr="00A513D7">
        <w:rPr>
          <w:rFonts w:eastAsia="Calibri"/>
          <w:color w:val="000000"/>
        </w:rPr>
        <w:t xml:space="preserve">techniques to address knowledge gaps; </w:t>
      </w:r>
      <w:del w:id="124" w:author="Watterson, Samantha" w:date="2015-06-01T13:17:00Z">
        <w:r w:rsidR="00CB60F6" w:rsidRPr="00A513D7" w:rsidDel="00C5767A">
          <w:rPr>
            <w:rFonts w:eastAsia="Calibri"/>
            <w:color w:val="000000"/>
          </w:rPr>
          <w:delText xml:space="preserve">better </w:delText>
        </w:r>
      </w:del>
      <w:r w:rsidR="00CB60F6" w:rsidRPr="00A513D7">
        <w:rPr>
          <w:rFonts w:eastAsia="Calibri"/>
          <w:color w:val="000000"/>
        </w:rPr>
        <w:t>establish teaching/training relationship</w:t>
      </w:r>
      <w:ins w:id="125" w:author="Watterson, Samantha" w:date="2015-06-01T13:18:00Z">
        <w:r w:rsidR="00C5767A">
          <w:rPr>
            <w:rFonts w:eastAsia="Calibri"/>
            <w:color w:val="000000"/>
          </w:rPr>
          <w:t>s</w:t>
        </w:r>
      </w:ins>
      <w:r w:rsidR="00CB60F6" w:rsidRPr="00A513D7">
        <w:rPr>
          <w:rFonts w:eastAsia="Calibri"/>
          <w:color w:val="000000"/>
        </w:rPr>
        <w:t xml:space="preserve"> with universities and community colleges.</w:t>
      </w:r>
    </w:p>
    <w:p w14:paraId="2D379DA4" w14:textId="77777777" w:rsidR="00FA5B66" w:rsidRDefault="00FA5B66" w:rsidP="00FA5B66">
      <w:pPr>
        <w:pStyle w:val="NoSpacing"/>
        <w:ind w:left="90"/>
        <w:rPr>
          <w:rFonts w:eastAsia="Calibri"/>
          <w:u w:val="single"/>
        </w:rPr>
      </w:pPr>
    </w:p>
    <w:p w14:paraId="49A76BB4" w14:textId="77777777"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4. </w:t>
      </w:r>
      <w:r w:rsidR="00CB60F6" w:rsidRPr="00C92673">
        <w:rPr>
          <w:rFonts w:eastAsia="Calibri"/>
          <w:b/>
          <w:color w:val="000000"/>
          <w:sz w:val="24"/>
          <w:szCs w:val="24"/>
        </w:rPr>
        <w:t>Identify and improve key kn</w:t>
      </w:r>
      <w:r w:rsidR="00650168" w:rsidRPr="00C92673">
        <w:rPr>
          <w:rFonts w:eastAsia="Calibri"/>
          <w:b/>
          <w:color w:val="000000"/>
          <w:sz w:val="24"/>
          <w:szCs w:val="24"/>
        </w:rPr>
        <w:t>owledge and information sources</w:t>
      </w:r>
    </w:p>
    <w:p w14:paraId="36DBAB0A" w14:textId="74133E80" w:rsidR="004118A5" w:rsidRDefault="00CB60F6" w:rsidP="00FA5B66">
      <w:pPr>
        <w:pStyle w:val="NoSpacing"/>
        <w:ind w:left="90"/>
        <w:rPr>
          <w:rFonts w:eastAsia="Calibri"/>
        </w:rPr>
      </w:pPr>
      <w:r w:rsidRPr="00A513D7">
        <w:rPr>
          <w:rFonts w:eastAsia="Calibri"/>
        </w:rPr>
        <w:t xml:space="preserve">Local officials’ information needs differ from those of the general public or the scientific community. Development of key information sources will be created as part of this approach. </w:t>
      </w:r>
      <w:del w:id="126" w:author="Watterson, Samantha" w:date="2015-06-01T13:18:00Z">
        <w:r w:rsidRPr="00A513D7" w:rsidDel="00722736">
          <w:rPr>
            <w:rFonts w:eastAsia="Calibri"/>
          </w:rPr>
          <w:delText>However</w:delText>
        </w:r>
      </w:del>
      <w:ins w:id="127" w:author="Watterson, Samantha" w:date="2015-06-01T13:18:00Z">
        <w:r w:rsidR="00722736">
          <w:rPr>
            <w:rFonts w:eastAsia="Calibri"/>
          </w:rPr>
          <w:t>Additionally</w:t>
        </w:r>
      </w:ins>
      <w:r w:rsidRPr="00A513D7">
        <w:rPr>
          <w:rFonts w:eastAsia="Calibri"/>
        </w:rPr>
        <w:t xml:space="preserve">, this approach </w:t>
      </w:r>
      <w:ins w:id="128" w:author="Watterson, Samantha" w:date="2015-06-01T13:18:00Z">
        <w:r w:rsidR="00722736">
          <w:rPr>
            <w:rFonts w:eastAsia="Calibri"/>
          </w:rPr>
          <w:t xml:space="preserve">will </w:t>
        </w:r>
      </w:ins>
      <w:del w:id="129" w:author="Watterson, Samantha" w:date="2015-06-01T13:18:00Z">
        <w:r w:rsidRPr="00A513D7" w:rsidDel="00722736">
          <w:rPr>
            <w:rFonts w:eastAsia="Calibri"/>
          </w:rPr>
          <w:delText xml:space="preserve">should also </w:delText>
        </w:r>
      </w:del>
      <w:r w:rsidRPr="00A513D7">
        <w:rPr>
          <w:rFonts w:eastAsia="Calibri"/>
        </w:rPr>
        <w:t xml:space="preserve">address </w:t>
      </w:r>
      <w:del w:id="130" w:author="Watterson, Samantha" w:date="2015-06-01T13:18:00Z">
        <w:r w:rsidRPr="00A513D7" w:rsidDel="00722736">
          <w:rPr>
            <w:rFonts w:eastAsia="Calibri"/>
          </w:rPr>
          <w:delText>developing the</w:delText>
        </w:r>
      </w:del>
      <w:ins w:id="131" w:author="Watterson, Samantha" w:date="2015-06-01T13:18:00Z">
        <w:r w:rsidR="00722736">
          <w:rPr>
            <w:rFonts w:eastAsia="Calibri"/>
          </w:rPr>
          <w:t>modifying</w:t>
        </w:r>
      </w:ins>
      <w:r w:rsidRPr="00A513D7">
        <w:rPr>
          <w:rFonts w:eastAsia="Calibri"/>
        </w:rPr>
        <w:t xml:space="preserve"> similar messages </w:t>
      </w:r>
      <w:del w:id="132" w:author="Watterson, Samantha" w:date="2015-06-01T13:19:00Z">
        <w:r w:rsidRPr="00A513D7" w:rsidDel="00722736">
          <w:rPr>
            <w:rFonts w:eastAsia="Calibri"/>
          </w:rPr>
          <w:delText>for public consumption</w:delText>
        </w:r>
      </w:del>
      <w:ins w:id="133" w:author="Watterson, Samantha" w:date="2015-06-01T13:19:00Z">
        <w:r w:rsidR="00722736">
          <w:rPr>
            <w:rFonts w:eastAsia="Calibri"/>
          </w:rPr>
          <w:t>for different audiences</w:t>
        </w:r>
      </w:ins>
      <w:r w:rsidRPr="00A513D7">
        <w:rPr>
          <w:rFonts w:eastAsia="Calibri"/>
        </w:rPr>
        <w:t xml:space="preserve"> in order to build community support and address political obstacles perceived by local decision makers. This approach addresses the need for messaging targeted to local officials. </w:t>
      </w:r>
      <w:r w:rsidR="00205EC6">
        <w:rPr>
          <w:rFonts w:eastAsia="Calibri"/>
        </w:rPr>
        <w:t>While message</w:t>
      </w:r>
      <w:r w:rsidR="00687A14">
        <w:rPr>
          <w:rFonts w:eastAsia="Calibri"/>
        </w:rPr>
        <w:t>s</w:t>
      </w:r>
      <w:r w:rsidR="00205EC6">
        <w:rPr>
          <w:rFonts w:eastAsia="Calibri"/>
        </w:rPr>
        <w:t xml:space="preserve"> for local officials and the general public may be similar, content tone and presentation should be distinct. Local officials need to know what is proposed or required, resources provided, deadlines, responsibilities, and how actions will support local priorities. Effective public communication is clear, brief and contextual; addresses</w:t>
      </w:r>
      <w:del w:id="134" w:author="Watterson, Samantha" w:date="2015-06-01T13:19:00Z">
        <w:r w:rsidR="00205EC6" w:rsidDel="004C6BCE">
          <w:rPr>
            <w:rFonts w:eastAsia="Calibri"/>
          </w:rPr>
          <w:delText>,</w:delText>
        </w:r>
      </w:del>
      <w:r w:rsidR="00205EC6">
        <w:rPr>
          <w:rFonts w:eastAsia="Calibri"/>
        </w:rPr>
        <w:t xml:space="preserve"> obstacles perceived by local leaders; and builds community support. </w:t>
      </w:r>
    </w:p>
    <w:p w14:paraId="243D5F86" w14:textId="77777777" w:rsidR="004118A5" w:rsidRDefault="004118A5" w:rsidP="00FA5B66">
      <w:pPr>
        <w:pStyle w:val="NoSpacing"/>
        <w:ind w:left="90"/>
        <w:rPr>
          <w:rFonts w:eastAsia="Calibri"/>
        </w:rPr>
      </w:pPr>
    </w:p>
    <w:p w14:paraId="618656B1" w14:textId="77777777" w:rsidR="00CB60F6" w:rsidRPr="00A513D7" w:rsidRDefault="00CB60F6" w:rsidP="00FA5B66">
      <w:pPr>
        <w:pStyle w:val="NoSpacing"/>
        <w:ind w:left="90"/>
        <w:rPr>
          <w:rFonts w:eastAsia="Calibri"/>
        </w:rPr>
      </w:pPr>
      <w:r w:rsidRPr="00A513D7">
        <w:rPr>
          <w:rFonts w:eastAsia="Calibri"/>
        </w:rPr>
        <w:t>Steps to achieve this action may include:</w:t>
      </w:r>
    </w:p>
    <w:p w14:paraId="79B8BB49" w14:textId="42271A83" w:rsidR="00205EC6" w:rsidRDefault="00CB60F6">
      <w:pPr>
        <w:pStyle w:val="NoSpacing"/>
        <w:numPr>
          <w:ilvl w:val="0"/>
          <w:numId w:val="34"/>
        </w:numPr>
        <w:rPr>
          <w:rFonts w:cs="Times New Roman"/>
        </w:rPr>
      </w:pPr>
      <w:r w:rsidRPr="0024401E">
        <w:rPr>
          <w:rFonts w:cs="Times New Roman"/>
        </w:rPr>
        <w:t xml:space="preserve">Identify and prioritize </w:t>
      </w:r>
      <w:r w:rsidR="00205EC6">
        <w:rPr>
          <w:rFonts w:cs="Times New Roman"/>
        </w:rPr>
        <w:t>types of</w:t>
      </w:r>
      <w:r w:rsidR="00205EC6" w:rsidRPr="0024401E">
        <w:rPr>
          <w:rFonts w:cs="Times New Roman"/>
        </w:rPr>
        <w:t xml:space="preserve"> </w:t>
      </w:r>
      <w:r w:rsidRPr="0024401E">
        <w:rPr>
          <w:rFonts w:cs="Times New Roman"/>
        </w:rPr>
        <w:t xml:space="preserve">information and information sources </w:t>
      </w:r>
      <w:r w:rsidR="00205EC6">
        <w:rPr>
          <w:rFonts w:cs="Times New Roman"/>
        </w:rPr>
        <w:t xml:space="preserve">beneficial to local officials from their perspectives, such as flooding resiliency, </w:t>
      </w:r>
      <w:r w:rsidR="009B2A6D">
        <w:rPr>
          <w:rFonts w:cs="Times New Roman"/>
        </w:rPr>
        <w:t xml:space="preserve">land use policies that promote sustainable development, </w:t>
      </w:r>
      <w:r w:rsidR="00205EC6">
        <w:rPr>
          <w:rFonts w:cs="Times New Roman"/>
        </w:rPr>
        <w:t xml:space="preserve">community benefits from stormwater management, and cost-benefits of green canopy. </w:t>
      </w:r>
    </w:p>
    <w:p w14:paraId="7CF9310C" w14:textId="0825B7F5" w:rsidR="00205EC6" w:rsidRDefault="00205EC6">
      <w:pPr>
        <w:pStyle w:val="NoSpacing"/>
        <w:numPr>
          <w:ilvl w:val="0"/>
          <w:numId w:val="34"/>
        </w:numPr>
        <w:rPr>
          <w:rFonts w:eastAsia="Calibri"/>
        </w:rPr>
      </w:pPr>
      <w:r>
        <w:rPr>
          <w:rFonts w:cs="Times New Roman"/>
        </w:rPr>
        <w:t>Deliver the information in a manner that is collegial, clear, and relevant.</w:t>
      </w:r>
      <w:r w:rsidR="00C92673">
        <w:rPr>
          <w:rFonts w:cs="Times New Roman"/>
        </w:rPr>
        <w:t xml:space="preserve"> </w:t>
      </w:r>
      <w:del w:id="135" w:author="Watterson, Samantha" w:date="2015-06-01T13:20:00Z">
        <w:r w:rsidR="00CB60F6" w:rsidRPr="0024401E" w:rsidDel="003D4480">
          <w:rPr>
            <w:rFonts w:cs="Times New Roman"/>
          </w:rPr>
          <w:delText>Continue to improve and develop key messages (state or regionally determined) to build knowledge</w:delText>
        </w:r>
        <w:r w:rsidR="00CB60F6" w:rsidRPr="00A513D7" w:rsidDel="003D4480">
          <w:rPr>
            <w:rFonts w:eastAsia="Calibri"/>
          </w:rPr>
          <w:delText xml:space="preserve"> and capacity for local officials</w:delText>
        </w:r>
        <w:r w:rsidR="00310B5E" w:rsidDel="003D4480">
          <w:rPr>
            <w:rFonts w:eastAsia="Calibri"/>
          </w:rPr>
          <w:delText>.</w:delText>
        </w:r>
        <w:r w:rsidR="00CB60F6" w:rsidRPr="00A513D7" w:rsidDel="003D4480">
          <w:rPr>
            <w:rFonts w:eastAsia="Calibri"/>
          </w:rPr>
          <w:delText xml:space="preserve"> </w:delText>
        </w:r>
      </w:del>
    </w:p>
    <w:p w14:paraId="489686F5" w14:textId="77777777" w:rsidR="00205EC6" w:rsidRPr="00205EC6" w:rsidRDefault="00205EC6">
      <w:pPr>
        <w:pStyle w:val="NoSpacing"/>
        <w:numPr>
          <w:ilvl w:val="0"/>
          <w:numId w:val="34"/>
        </w:numPr>
        <w:rPr>
          <w:rFonts w:eastAsia="Calibri"/>
        </w:rPr>
      </w:pPr>
      <w:r>
        <w:rPr>
          <w:rFonts w:eastAsia="Calibri"/>
        </w:rPr>
        <w:t xml:space="preserve">Continuously evaluate communications from the perspective of the message intended versus the message as it was received. </w:t>
      </w:r>
    </w:p>
    <w:p w14:paraId="51C440F1" w14:textId="77777777" w:rsidR="000A6ED1" w:rsidRDefault="00E94844" w:rsidP="0024401E">
      <w:pPr>
        <w:pStyle w:val="NoSpacing"/>
        <w:numPr>
          <w:ilvl w:val="0"/>
          <w:numId w:val="34"/>
        </w:numPr>
        <w:rPr>
          <w:rFonts w:eastAsia="Calibri"/>
        </w:rPr>
      </w:pPr>
      <w:r>
        <w:rPr>
          <w:rFonts w:cs="Times New Roman"/>
        </w:rPr>
        <w:lastRenderedPageBreak/>
        <w:t>Identify cost effective approaches, specifically approaches that prioritize a higher ease of implementation.</w:t>
      </w:r>
    </w:p>
    <w:p w14:paraId="70FC3284" w14:textId="77777777" w:rsidR="0024401E" w:rsidRDefault="0024401E" w:rsidP="0024401E">
      <w:pPr>
        <w:pStyle w:val="NoSpacing"/>
        <w:ind w:left="360"/>
        <w:rPr>
          <w:rFonts w:eastAsia="Calibri"/>
          <w:color w:val="000000"/>
          <w:u w:val="single"/>
        </w:rPr>
      </w:pPr>
    </w:p>
    <w:p w14:paraId="162AF169" w14:textId="0F2F702D" w:rsidR="00CB60F6" w:rsidRPr="00A513D7" w:rsidRDefault="00CD3D19" w:rsidP="00C92673">
      <w:pPr>
        <w:pStyle w:val="NoSpacing"/>
        <w:rPr>
          <w:rFonts w:eastAsia="Calibri"/>
          <w:color w:val="000000"/>
        </w:rPr>
      </w:pPr>
      <w:r w:rsidRPr="002C1C3A">
        <w:rPr>
          <w:rFonts w:cs="Times New Roman"/>
          <w:u w:val="single"/>
        </w:rPr>
        <w:t>Additional opportunities to be explored include</w:t>
      </w:r>
      <w:r w:rsidR="00CB60F6" w:rsidRPr="00A513D7">
        <w:rPr>
          <w:rFonts w:eastAsia="Calibri"/>
          <w:color w:val="000000"/>
        </w:rPr>
        <w:t xml:space="preserve">:  News </w:t>
      </w:r>
      <w:r w:rsidR="00310B5E">
        <w:rPr>
          <w:rFonts w:eastAsia="Calibri"/>
          <w:color w:val="000000"/>
        </w:rPr>
        <w:t>r</w:t>
      </w:r>
      <w:r w:rsidR="00CB60F6" w:rsidRPr="00A513D7">
        <w:rPr>
          <w:rFonts w:eastAsia="Calibri"/>
          <w:color w:val="000000"/>
        </w:rPr>
        <w:t>eleases targeted to local officials; case studies of economic justifications for restoration</w:t>
      </w:r>
      <w:r w:rsidR="006602BD">
        <w:rPr>
          <w:rFonts w:eastAsia="Calibri"/>
          <w:color w:val="000000"/>
        </w:rPr>
        <w:t xml:space="preserve">; information related to </w:t>
      </w:r>
      <w:r w:rsidR="00C531CA">
        <w:rPr>
          <w:rFonts w:eastAsia="Calibri"/>
          <w:color w:val="000000"/>
        </w:rPr>
        <w:t>the activities of state and local governments to meet the TMDL and other Bay restoration requirements</w:t>
      </w:r>
      <w:r w:rsidR="00151D89">
        <w:rPr>
          <w:rFonts w:eastAsia="Calibri"/>
          <w:color w:val="000000"/>
        </w:rPr>
        <w:t>.</w:t>
      </w:r>
    </w:p>
    <w:p w14:paraId="087BFB93" w14:textId="77777777" w:rsidR="00CB60F6" w:rsidRPr="000B3F15" w:rsidRDefault="00CB60F6" w:rsidP="00650168">
      <w:pPr>
        <w:pStyle w:val="NoSpacing"/>
        <w:ind w:left="90"/>
        <w:rPr>
          <w:rFonts w:cs="JansonTextLTStd-Roman"/>
        </w:rPr>
      </w:pPr>
    </w:p>
    <w:p w14:paraId="5AD5FFDE" w14:textId="77777777" w:rsidR="004E05C2" w:rsidRDefault="004E05C2" w:rsidP="00650168">
      <w:pPr>
        <w:pStyle w:val="NoSpacing"/>
        <w:ind w:left="90"/>
        <w:rPr>
          <w:rFonts w:ascii="Times New Roman" w:hAnsi="Times New Roman" w:cs="Times New Roman"/>
        </w:rPr>
      </w:pPr>
    </w:p>
    <w:p w14:paraId="5EC5BE57" w14:textId="77777777" w:rsidR="00C24094" w:rsidRPr="00315077" w:rsidRDefault="00C24094" w:rsidP="00C24094">
      <w:pPr>
        <w:pStyle w:val="NoSpacing"/>
        <w:ind w:left="90"/>
        <w:rPr>
          <w:b/>
          <w:szCs w:val="24"/>
          <w:u w:val="single"/>
        </w:rPr>
      </w:pPr>
      <w:r w:rsidRPr="00315077">
        <w:rPr>
          <w:b/>
          <w:szCs w:val="24"/>
          <w:u w:val="single"/>
        </w:rPr>
        <w:t>Cross-Outcome Collaboration</w:t>
      </w:r>
      <w:r>
        <w:rPr>
          <w:b/>
          <w:szCs w:val="24"/>
          <w:u w:val="single"/>
        </w:rPr>
        <w:t xml:space="preserve"> and Multiple Benefits</w:t>
      </w:r>
    </w:p>
    <w:p w14:paraId="74A8619C" w14:textId="66436741" w:rsidR="00802219" w:rsidRPr="0075498D" w:rsidRDefault="00802219" w:rsidP="00802219">
      <w:pPr>
        <w:pStyle w:val="NoSpacing"/>
        <w:ind w:left="90"/>
        <w:rPr>
          <w:rFonts w:eastAsia="Calibri"/>
        </w:rPr>
      </w:pPr>
      <w:r w:rsidRPr="0075498D">
        <w:rPr>
          <w:rFonts w:eastAsia="Calibri"/>
        </w:rPr>
        <w:t xml:space="preserve">The Chesapeake Bay Watershed Agreement is complex with intersecting goals and </w:t>
      </w:r>
      <w:r w:rsidRPr="00650168">
        <w:rPr>
          <w:rFonts w:cs="Times New Roman"/>
        </w:rPr>
        <w:t>outcomes</w:t>
      </w:r>
      <w:r w:rsidRPr="0075498D">
        <w:rPr>
          <w:rFonts w:eastAsia="Calibri"/>
        </w:rPr>
        <w:t>. To establish a culture of excellence across the watershed, th</w:t>
      </w:r>
      <w:r w:rsidR="00470DC3">
        <w:rPr>
          <w:rFonts w:eastAsia="Calibri"/>
        </w:rPr>
        <w:t>e Local Leadership</w:t>
      </w:r>
      <w:r w:rsidRPr="0075498D">
        <w:rPr>
          <w:rFonts w:eastAsia="Calibri"/>
        </w:rPr>
        <w:t xml:space="preserve"> outcome depends on the achievement of other outcomes</w:t>
      </w:r>
      <w:r w:rsidR="008A5C0B">
        <w:rPr>
          <w:rFonts w:eastAsia="Calibri"/>
        </w:rPr>
        <w:t>, including Citizen Stewardship, Diversity, and Environmental Literacy. Local officials</w:t>
      </w:r>
      <w:r w:rsidRPr="0075498D">
        <w:rPr>
          <w:rFonts w:eastAsia="Calibri"/>
        </w:rPr>
        <w:t xml:space="preserve"> react to the </w:t>
      </w:r>
      <w:del w:id="136" w:author="Watterson, Samantha" w:date="2015-06-01T13:20:00Z">
        <w:r w:rsidRPr="0075498D" w:rsidDel="00207C83">
          <w:rPr>
            <w:rFonts w:eastAsia="Calibri"/>
          </w:rPr>
          <w:delText xml:space="preserve"> </w:delText>
        </w:r>
      </w:del>
      <w:r w:rsidRPr="0075498D">
        <w:rPr>
          <w:rFonts w:eastAsia="Calibri"/>
        </w:rPr>
        <w:t xml:space="preserve">needs of their </w:t>
      </w:r>
      <w:r w:rsidR="00226415">
        <w:rPr>
          <w:rFonts w:eastAsia="Calibri"/>
        </w:rPr>
        <w:t xml:space="preserve">diverse </w:t>
      </w:r>
      <w:r w:rsidRPr="0075498D">
        <w:rPr>
          <w:rFonts w:eastAsia="Calibri"/>
        </w:rPr>
        <w:t xml:space="preserve">constituents, so a culture of stewardship at the grassroots level is </w:t>
      </w:r>
      <w:ins w:id="137" w:author="Watterson, Samantha" w:date="2015-06-01T13:21:00Z">
        <w:r w:rsidR="002619FA">
          <w:rPr>
            <w:rFonts w:eastAsia="Calibri"/>
          </w:rPr>
          <w:t xml:space="preserve">also </w:t>
        </w:r>
      </w:ins>
      <w:r w:rsidRPr="0075498D">
        <w:rPr>
          <w:rFonts w:eastAsia="Calibri"/>
        </w:rPr>
        <w:t>important to the success of this outcome.</w:t>
      </w:r>
      <w:r w:rsidR="00226415">
        <w:rPr>
          <w:rFonts w:eastAsia="Calibri"/>
        </w:rPr>
        <w:t xml:space="preserve"> A</w:t>
      </w:r>
      <w:r w:rsidR="00226415" w:rsidRPr="0075498D">
        <w:rPr>
          <w:rFonts w:eastAsia="Calibri"/>
        </w:rPr>
        <w:t xml:space="preserve">n environmentally literate electorate </w:t>
      </w:r>
      <w:ins w:id="138" w:author="Watterson, Samantha" w:date="2015-06-01T13:21:00Z">
        <w:r w:rsidR="002619FA">
          <w:rPr>
            <w:rFonts w:eastAsia="Calibri"/>
          </w:rPr>
          <w:t>can help</w:t>
        </w:r>
      </w:ins>
      <w:del w:id="139" w:author="Watterson, Samantha" w:date="2015-06-01T13:21:00Z">
        <w:r w:rsidR="00226415" w:rsidRPr="0075498D" w:rsidDel="002619FA">
          <w:rPr>
            <w:rFonts w:eastAsia="Calibri"/>
          </w:rPr>
          <w:delText>helps</w:delText>
        </w:r>
      </w:del>
      <w:r w:rsidR="00226415" w:rsidRPr="0075498D">
        <w:rPr>
          <w:rFonts w:eastAsia="Calibri"/>
        </w:rPr>
        <w:t xml:space="preserve"> drive the success of increasing citizen </w:t>
      </w:r>
      <w:r w:rsidR="00226415" w:rsidRPr="00650168">
        <w:rPr>
          <w:rFonts w:cs="Times New Roman"/>
        </w:rPr>
        <w:t>stewardship</w:t>
      </w:r>
      <w:r w:rsidR="00226415" w:rsidRPr="0075498D">
        <w:rPr>
          <w:rFonts w:eastAsia="Calibri"/>
        </w:rPr>
        <w:t xml:space="preserve"> and engaging local leaders. </w:t>
      </w:r>
      <w:r w:rsidRPr="0075498D">
        <w:rPr>
          <w:rFonts w:eastAsia="Calibri"/>
        </w:rPr>
        <w:t xml:space="preserve"> </w:t>
      </w:r>
    </w:p>
    <w:p w14:paraId="6771AA9E" w14:textId="77777777" w:rsidR="00802219" w:rsidRDefault="00802219" w:rsidP="00C92673">
      <w:pPr>
        <w:pStyle w:val="NoSpacing"/>
        <w:rPr>
          <w:rFonts w:eastAsia="Calibri"/>
        </w:rPr>
      </w:pPr>
    </w:p>
    <w:p w14:paraId="0EAB4B30" w14:textId="0184A7E2" w:rsidR="00E61DE0" w:rsidRDefault="00BB6290" w:rsidP="00C92673">
      <w:pPr>
        <w:pStyle w:val="NoSpacing"/>
        <w:ind w:left="90"/>
        <w:rPr>
          <w:rFonts w:eastAsia="Calibri"/>
        </w:rPr>
      </w:pPr>
      <w:del w:id="140" w:author="Watterson, Samantha" w:date="2015-06-01T13:21:00Z">
        <w:r w:rsidDel="002619FA">
          <w:rPr>
            <w:rFonts w:eastAsia="Calibri"/>
          </w:rPr>
          <w:delText>Conversely, m</w:delText>
        </w:r>
        <w:r w:rsidR="00802219" w:rsidRPr="0075498D" w:rsidDel="002619FA">
          <w:rPr>
            <w:rFonts w:eastAsia="Calibri"/>
          </w:rPr>
          <w:delText>any</w:delText>
        </w:r>
      </w:del>
      <w:ins w:id="141" w:author="Watterson, Samantha" w:date="2015-06-01T13:21:00Z">
        <w:r w:rsidR="002619FA">
          <w:rPr>
            <w:rFonts w:eastAsia="Calibri"/>
          </w:rPr>
          <w:t>Many</w:t>
        </w:r>
      </w:ins>
      <w:del w:id="142" w:author="Watterson, Samantha" w:date="2015-06-01T13:21:00Z">
        <w:r w:rsidR="00802219" w:rsidRPr="0075498D" w:rsidDel="002619FA">
          <w:rPr>
            <w:rFonts w:eastAsia="Calibri"/>
          </w:rPr>
          <w:delText xml:space="preserve"> of the</w:delText>
        </w:r>
      </w:del>
      <w:r w:rsidR="00802219" w:rsidRPr="0075498D">
        <w:rPr>
          <w:rFonts w:eastAsia="Calibri"/>
        </w:rPr>
        <w:t xml:space="preserve"> other goals and outcomes</w:t>
      </w:r>
      <w:r w:rsidR="00470DC3">
        <w:rPr>
          <w:rFonts w:eastAsia="Calibri"/>
        </w:rPr>
        <w:t>, including</w:t>
      </w:r>
      <w:ins w:id="143" w:author="Watterson, Samantha" w:date="2015-06-01T13:21:00Z">
        <w:r w:rsidR="002619FA">
          <w:rPr>
            <w:rFonts w:eastAsia="Calibri"/>
          </w:rPr>
          <w:t xml:space="preserve"> outcomes for</w:t>
        </w:r>
      </w:ins>
      <w:r w:rsidR="00531521">
        <w:rPr>
          <w:rFonts w:eastAsia="Calibri"/>
        </w:rPr>
        <w:t xml:space="preserve"> the Urban Tree Canopy, Water Quality, and Land Use Options and Evaluation, among other outcomes, </w:t>
      </w:r>
      <w:r w:rsidR="00802219" w:rsidRPr="0075498D">
        <w:rPr>
          <w:rFonts w:eastAsia="Calibri"/>
        </w:rPr>
        <w:t>rely on local implementation of actions</w:t>
      </w:r>
      <w:r w:rsidR="00470DC3">
        <w:rPr>
          <w:rFonts w:eastAsia="Calibri"/>
        </w:rPr>
        <w:t xml:space="preserve"> and increased knowledge and capacity of local officials</w:t>
      </w:r>
      <w:r w:rsidR="00802219" w:rsidRPr="0075498D">
        <w:rPr>
          <w:rFonts w:eastAsia="Calibri"/>
        </w:rPr>
        <w:t xml:space="preserve">. </w:t>
      </w:r>
      <w:r w:rsidR="00470DC3">
        <w:rPr>
          <w:rFonts w:eastAsia="Calibri"/>
        </w:rPr>
        <w:t xml:space="preserve">When a strong culture of excellence in natural resource management exists among local officials, it will provide the framework for action necessary to achieve the vision articulated in the Chesapeake Bay Watershed Agreement. </w:t>
      </w:r>
      <w:r w:rsidR="002C0B05">
        <w:rPr>
          <w:rFonts w:eastAsia="Calibri"/>
        </w:rPr>
        <w:t xml:space="preserve">Therefore, </w:t>
      </w:r>
      <w:ins w:id="144" w:author="Watterson, Samantha" w:date="2015-06-01T13:22:00Z">
        <w:r w:rsidR="002619FA">
          <w:rPr>
            <w:rFonts w:eastAsia="Calibri"/>
          </w:rPr>
          <w:t>the Partnering and Leadership Goal Team is</w:t>
        </w:r>
      </w:ins>
      <w:del w:id="145" w:author="Watterson, Samantha" w:date="2015-06-01T13:22:00Z">
        <w:r w:rsidR="002C0B05" w:rsidDel="002619FA">
          <w:rPr>
            <w:rFonts w:eastAsia="Calibri"/>
          </w:rPr>
          <w:delText>we are</w:delText>
        </w:r>
      </w:del>
      <w:r w:rsidR="002C0B05">
        <w:rPr>
          <w:rFonts w:eastAsia="Calibri"/>
        </w:rPr>
        <w:t xml:space="preserve"> cross-collaborating with the following goals teams that are responsible for outcomes</w:t>
      </w:r>
      <w:r w:rsidR="00E61DE0">
        <w:rPr>
          <w:rFonts w:eastAsia="Calibri"/>
        </w:rPr>
        <w:t xml:space="preserve"> that depend on strong local leaders</w:t>
      </w:r>
      <w:r w:rsidR="002C0B05">
        <w:rPr>
          <w:rFonts w:eastAsia="Calibri"/>
        </w:rPr>
        <w:t xml:space="preserve">: </w:t>
      </w:r>
    </w:p>
    <w:p w14:paraId="4736DE32" w14:textId="77777777" w:rsidR="00C92673" w:rsidRDefault="00C92673" w:rsidP="00C92673">
      <w:pPr>
        <w:pStyle w:val="NoSpacing"/>
        <w:rPr>
          <w:rFonts w:eastAsia="Calibri"/>
        </w:rPr>
      </w:pPr>
    </w:p>
    <w:p w14:paraId="5A905A1E" w14:textId="77777777" w:rsidR="00FF4173" w:rsidRPr="00FF4173" w:rsidRDefault="00802219" w:rsidP="00C92673">
      <w:pPr>
        <w:pStyle w:val="NoSpacing"/>
        <w:numPr>
          <w:ilvl w:val="0"/>
          <w:numId w:val="43"/>
        </w:numPr>
        <w:rPr>
          <w:rFonts w:cs="Times New Roman"/>
        </w:rPr>
      </w:pPr>
      <w:r w:rsidRPr="0075498D">
        <w:rPr>
          <w:rFonts w:cs="Times New Roman"/>
        </w:rPr>
        <w:t xml:space="preserve">Sustainable Fisheries </w:t>
      </w:r>
      <w:r w:rsidR="00FF4173">
        <w:rPr>
          <w:rFonts w:cs="Times New Roman"/>
        </w:rPr>
        <w:t>Goal Team</w:t>
      </w:r>
      <w:r w:rsidR="00EB1ACE">
        <w:rPr>
          <w:rFonts w:cs="Times New Roman"/>
        </w:rPr>
        <w:t xml:space="preserve"> (Oyster Outcome)</w:t>
      </w:r>
    </w:p>
    <w:p w14:paraId="6EDE2316" w14:textId="77777777" w:rsidR="00802219" w:rsidRPr="0075498D" w:rsidRDefault="00FF4173" w:rsidP="00802219">
      <w:pPr>
        <w:pStyle w:val="NoSpacing"/>
        <w:numPr>
          <w:ilvl w:val="0"/>
          <w:numId w:val="34"/>
        </w:numPr>
        <w:rPr>
          <w:rFonts w:cs="Times New Roman"/>
        </w:rPr>
      </w:pPr>
      <w:r>
        <w:rPr>
          <w:rFonts w:cs="Times New Roman"/>
        </w:rPr>
        <w:t xml:space="preserve">Protect and Restore Vital </w:t>
      </w:r>
      <w:r w:rsidR="00802219" w:rsidRPr="0075498D">
        <w:rPr>
          <w:rFonts w:cs="Times New Roman"/>
        </w:rPr>
        <w:t>Habitat</w:t>
      </w:r>
      <w:r>
        <w:rPr>
          <w:rFonts w:cs="Times New Roman"/>
        </w:rPr>
        <w:t>s</w:t>
      </w:r>
      <w:r w:rsidR="00802219" w:rsidRPr="0075498D">
        <w:rPr>
          <w:rFonts w:cs="Times New Roman"/>
        </w:rPr>
        <w:t xml:space="preserve"> </w:t>
      </w:r>
      <w:r>
        <w:rPr>
          <w:rFonts w:cs="Times New Roman"/>
        </w:rPr>
        <w:t>Goal Team</w:t>
      </w:r>
      <w:r w:rsidR="00EB1ACE">
        <w:rPr>
          <w:rFonts w:cs="Times New Roman"/>
        </w:rPr>
        <w:t xml:space="preserve"> (SAV Outcome)</w:t>
      </w:r>
    </w:p>
    <w:p w14:paraId="5AF4FC4D" w14:textId="77777777" w:rsidR="00802219" w:rsidRPr="0075498D" w:rsidRDefault="00FF4173" w:rsidP="00802219">
      <w:pPr>
        <w:pStyle w:val="NoSpacing"/>
        <w:numPr>
          <w:ilvl w:val="0"/>
          <w:numId w:val="34"/>
        </w:numPr>
        <w:rPr>
          <w:rFonts w:cs="Times New Roman"/>
        </w:rPr>
      </w:pPr>
      <w:r>
        <w:rPr>
          <w:rFonts w:cs="Times New Roman"/>
        </w:rPr>
        <w:t xml:space="preserve">Protect and Restore </w:t>
      </w:r>
      <w:r w:rsidR="00802219" w:rsidRPr="0075498D">
        <w:rPr>
          <w:rFonts w:cs="Times New Roman"/>
        </w:rPr>
        <w:t xml:space="preserve">Water Quality </w:t>
      </w:r>
      <w:r>
        <w:rPr>
          <w:rFonts w:cs="Times New Roman"/>
        </w:rPr>
        <w:t>Goal Team</w:t>
      </w:r>
      <w:r w:rsidR="00EB1ACE">
        <w:rPr>
          <w:rFonts w:cs="Times New Roman"/>
        </w:rPr>
        <w:t xml:space="preserve"> (2017 WIP, 2025 WIP Outcomes</w:t>
      </w:r>
      <w:r w:rsidR="00B9506E">
        <w:rPr>
          <w:rFonts w:cs="Times New Roman"/>
        </w:rPr>
        <w:t>, Urban Tree Canopy and Riparian Forest Buffer Outcomes</w:t>
      </w:r>
      <w:r w:rsidR="00EB1ACE">
        <w:rPr>
          <w:rFonts w:cs="Times New Roman"/>
        </w:rPr>
        <w:t>)</w:t>
      </w:r>
    </w:p>
    <w:p w14:paraId="037FF2D0" w14:textId="334D93F3" w:rsidR="00802219" w:rsidRPr="0075498D" w:rsidRDefault="00FF4173" w:rsidP="00802219">
      <w:pPr>
        <w:pStyle w:val="NoSpacing"/>
        <w:numPr>
          <w:ilvl w:val="0"/>
          <w:numId w:val="34"/>
        </w:numPr>
        <w:rPr>
          <w:rFonts w:cs="Times New Roman"/>
        </w:rPr>
      </w:pPr>
      <w:r>
        <w:rPr>
          <w:rFonts w:cs="Times New Roman"/>
        </w:rPr>
        <w:t>Maintain Healthy</w:t>
      </w:r>
      <w:r w:rsidR="00802219" w:rsidRPr="0075498D">
        <w:rPr>
          <w:rFonts w:cs="Times New Roman"/>
        </w:rPr>
        <w:t xml:space="preserve"> Watersheds</w:t>
      </w:r>
      <w:r w:rsidRPr="00FF4173">
        <w:rPr>
          <w:rFonts w:cs="Times New Roman"/>
        </w:rPr>
        <w:t xml:space="preserve"> </w:t>
      </w:r>
      <w:r>
        <w:rPr>
          <w:rFonts w:cs="Times New Roman"/>
        </w:rPr>
        <w:t>Goal Team</w:t>
      </w:r>
      <w:r w:rsidR="00802219" w:rsidRPr="0075498D">
        <w:rPr>
          <w:rFonts w:cs="Times New Roman"/>
        </w:rPr>
        <w:t xml:space="preserve"> </w:t>
      </w:r>
      <w:r w:rsidR="00EB1ACE">
        <w:rPr>
          <w:rFonts w:cs="Times New Roman"/>
        </w:rPr>
        <w:t>(Land Use Methods and Metrics Outcome</w:t>
      </w:r>
      <w:r w:rsidR="00B9506E">
        <w:rPr>
          <w:rFonts w:cs="Times New Roman"/>
        </w:rPr>
        <w:t>, Healthy Waters Outcome</w:t>
      </w:r>
      <w:r w:rsidR="00EB1ACE">
        <w:rPr>
          <w:rFonts w:cs="Times New Roman"/>
        </w:rPr>
        <w:t>)</w:t>
      </w:r>
    </w:p>
    <w:p w14:paraId="4084F2D0" w14:textId="6F2E4303" w:rsidR="00802219" w:rsidRPr="00223121" w:rsidRDefault="00802219" w:rsidP="00223121">
      <w:pPr>
        <w:pStyle w:val="NoSpacing"/>
        <w:numPr>
          <w:ilvl w:val="0"/>
          <w:numId w:val="34"/>
        </w:numPr>
        <w:rPr>
          <w:rFonts w:cs="Times New Roman"/>
        </w:rPr>
      </w:pPr>
      <w:r w:rsidRPr="0075498D">
        <w:rPr>
          <w:rFonts w:cs="Times New Roman"/>
        </w:rPr>
        <w:t xml:space="preserve">Foster Chesapeake Stewardship </w:t>
      </w:r>
      <w:r w:rsidR="00FF4173">
        <w:rPr>
          <w:rFonts w:cs="Times New Roman"/>
        </w:rPr>
        <w:t>Goal Team</w:t>
      </w:r>
      <w:r w:rsidR="00EB1ACE">
        <w:rPr>
          <w:rFonts w:cs="Times New Roman"/>
        </w:rPr>
        <w:t xml:space="preserve"> (Citizen Stewardship Outcome</w:t>
      </w:r>
      <w:r w:rsidR="00B9506E">
        <w:rPr>
          <w:rFonts w:cs="Times New Roman"/>
        </w:rPr>
        <w:t>, Environmental Literacy Outcome, Public Access Outcome, Land Conservation Outcome</w:t>
      </w:r>
      <w:r w:rsidR="00EB1ACE">
        <w:rPr>
          <w:rFonts w:cs="Times New Roman"/>
        </w:rPr>
        <w:t>)</w:t>
      </w:r>
    </w:p>
    <w:p w14:paraId="4763F2C6" w14:textId="77777777" w:rsidR="00802219" w:rsidRDefault="00802219" w:rsidP="00802219">
      <w:pPr>
        <w:pStyle w:val="NoSpacing"/>
        <w:numPr>
          <w:ilvl w:val="0"/>
          <w:numId w:val="34"/>
        </w:numPr>
        <w:rPr>
          <w:rFonts w:cs="Times New Roman"/>
        </w:rPr>
      </w:pPr>
      <w:r w:rsidRPr="0075498D">
        <w:rPr>
          <w:rFonts w:cs="Times New Roman"/>
        </w:rPr>
        <w:t>Diversity Action Team</w:t>
      </w:r>
      <w:r w:rsidR="00FF4173" w:rsidRPr="00FF4173">
        <w:rPr>
          <w:rFonts w:cs="Times New Roman"/>
        </w:rPr>
        <w:t xml:space="preserve"> </w:t>
      </w:r>
      <w:r w:rsidR="00FF4173">
        <w:rPr>
          <w:rFonts w:cs="Times New Roman"/>
        </w:rPr>
        <w:t>Goal Team</w:t>
      </w:r>
      <w:r w:rsidR="00EB1ACE">
        <w:rPr>
          <w:rFonts w:cs="Times New Roman"/>
        </w:rPr>
        <w:t xml:space="preserve"> (Diversity Outcome)</w:t>
      </w:r>
    </w:p>
    <w:p w14:paraId="726630EE" w14:textId="77777777" w:rsidR="00C92673" w:rsidRPr="0075498D" w:rsidRDefault="00C92673" w:rsidP="00C92673">
      <w:pPr>
        <w:pStyle w:val="NoSpacing"/>
        <w:ind w:left="720"/>
        <w:rPr>
          <w:rFonts w:cs="Times New Roman"/>
        </w:rPr>
      </w:pPr>
    </w:p>
    <w:p w14:paraId="2E442CD3" w14:textId="317E4055" w:rsidR="00C70116" w:rsidRPr="00A34611" w:rsidRDefault="00C70116" w:rsidP="00F9631B">
      <w:pPr>
        <w:pStyle w:val="NoSpacing"/>
        <w:ind w:left="90"/>
        <w:rPr>
          <w:rFonts w:eastAsia="Calibri"/>
        </w:rPr>
      </w:pPr>
      <w:r w:rsidRPr="00A34611">
        <w:rPr>
          <w:rFonts w:eastAsia="Calibri"/>
        </w:rPr>
        <w:t>Information and resources are necessary to</w:t>
      </w:r>
      <w:r w:rsidR="00D63DF7">
        <w:rPr>
          <w:rFonts w:eastAsia="Calibri"/>
        </w:rPr>
        <w:t xml:space="preserve"> close the gap and</w:t>
      </w:r>
      <w:r w:rsidRPr="00A34611">
        <w:rPr>
          <w:rFonts w:eastAsia="Calibri"/>
        </w:rPr>
        <w:t xml:space="preserve"> increase the number of local officials and watershed residents committed to responsible natural resource management</w:t>
      </w:r>
      <w:r w:rsidR="00D63DF7">
        <w:rPr>
          <w:rFonts w:eastAsia="Calibri"/>
        </w:rPr>
        <w:t xml:space="preserve">. </w:t>
      </w:r>
      <w:r w:rsidRPr="00A34611">
        <w:rPr>
          <w:rFonts w:eastAsia="Calibri"/>
        </w:rPr>
        <w:t xml:space="preserve">In order to support conservation actions, </w:t>
      </w:r>
      <w:r w:rsidR="00D63DF7">
        <w:rPr>
          <w:rFonts w:eastAsia="Calibri"/>
        </w:rPr>
        <w:t>and accept</w:t>
      </w:r>
      <w:r w:rsidRPr="00A34611">
        <w:rPr>
          <w:rFonts w:eastAsia="Calibri"/>
        </w:rPr>
        <w:t xml:space="preserve"> responsibility for implementation, local officials need to possess at least a basic understanding of </w:t>
      </w:r>
      <w:r w:rsidR="00D63DF7">
        <w:rPr>
          <w:rFonts w:eastAsia="Calibri"/>
        </w:rPr>
        <w:t>key environmental issues and concepts</w:t>
      </w:r>
      <w:r w:rsidRPr="00A34611">
        <w:rPr>
          <w:rFonts w:eastAsia="Calibri"/>
        </w:rPr>
        <w:t xml:space="preserve">. </w:t>
      </w:r>
      <w:r w:rsidR="00755756">
        <w:rPr>
          <w:rFonts w:eastAsia="Calibri"/>
        </w:rPr>
        <w:t xml:space="preserve">There are several management strategies that identify the need to increase local officials’ knowledge as being necessary to achieve their desired outcome. </w:t>
      </w:r>
      <w:r w:rsidRPr="00A34611">
        <w:rPr>
          <w:rFonts w:eastAsia="Calibri"/>
        </w:rPr>
        <w:t xml:space="preserve">Steps to achieve this action may include:   </w:t>
      </w:r>
    </w:p>
    <w:p w14:paraId="087879BD" w14:textId="14BDE911" w:rsidR="00C70116" w:rsidRPr="0024401E" w:rsidRDefault="00C70116" w:rsidP="0024401E">
      <w:pPr>
        <w:pStyle w:val="NoSpacing"/>
        <w:numPr>
          <w:ilvl w:val="0"/>
          <w:numId w:val="34"/>
        </w:numPr>
        <w:rPr>
          <w:rFonts w:cs="Times New Roman"/>
        </w:rPr>
      </w:pPr>
      <w:r w:rsidRPr="0024401E">
        <w:rPr>
          <w:rFonts w:cs="Times New Roman"/>
        </w:rPr>
        <w:t>Coordinate development of two</w:t>
      </w:r>
      <w:r w:rsidR="00310B5E" w:rsidRPr="0024401E">
        <w:rPr>
          <w:rFonts w:cs="Times New Roman"/>
        </w:rPr>
        <w:t>-</w:t>
      </w:r>
      <w:r w:rsidRPr="0024401E">
        <w:rPr>
          <w:rFonts w:cs="Times New Roman"/>
        </w:rPr>
        <w:t xml:space="preserve">year workplans for Citizen Stewardship, Diversity, </w:t>
      </w:r>
      <w:r w:rsidR="0053164E" w:rsidRPr="0024401E">
        <w:rPr>
          <w:rFonts w:cs="Times New Roman"/>
        </w:rPr>
        <w:t>and Environmental</w:t>
      </w:r>
      <w:r w:rsidRPr="0024401E">
        <w:rPr>
          <w:rFonts w:cs="Times New Roman"/>
        </w:rPr>
        <w:t xml:space="preserve"> Literacy</w:t>
      </w:r>
      <w:r w:rsidR="00755756">
        <w:rPr>
          <w:rFonts w:cs="Times New Roman"/>
        </w:rPr>
        <w:t xml:space="preserve"> with the Local Leadership</w:t>
      </w:r>
      <w:r w:rsidRPr="0024401E">
        <w:rPr>
          <w:rFonts w:cs="Times New Roman"/>
        </w:rPr>
        <w:t xml:space="preserve"> management strateg</w:t>
      </w:r>
      <w:r w:rsidR="00755756">
        <w:rPr>
          <w:rFonts w:cs="Times New Roman"/>
        </w:rPr>
        <w:t>y</w:t>
      </w:r>
      <w:r w:rsidRPr="0024401E">
        <w:rPr>
          <w:rFonts w:cs="Times New Roman"/>
        </w:rPr>
        <w:t xml:space="preserve"> to ensure actions are compl</w:t>
      </w:r>
      <w:r w:rsidR="0056715B">
        <w:rPr>
          <w:rFonts w:cs="Times New Roman"/>
        </w:rPr>
        <w:t>e</w:t>
      </w:r>
      <w:r w:rsidRPr="0024401E">
        <w:rPr>
          <w:rFonts w:cs="Times New Roman"/>
        </w:rPr>
        <w:t>mentary.</w:t>
      </w:r>
    </w:p>
    <w:p w14:paraId="10E30E65" w14:textId="24FD7214" w:rsidR="00C70116" w:rsidRPr="0024401E" w:rsidRDefault="00C70116" w:rsidP="0024401E">
      <w:pPr>
        <w:pStyle w:val="NoSpacing"/>
        <w:numPr>
          <w:ilvl w:val="0"/>
          <w:numId w:val="34"/>
        </w:numPr>
        <w:rPr>
          <w:rFonts w:cs="Times New Roman"/>
        </w:rPr>
      </w:pPr>
      <w:r w:rsidRPr="0024401E">
        <w:rPr>
          <w:rFonts w:cs="Times New Roman"/>
        </w:rPr>
        <w:lastRenderedPageBreak/>
        <w:t xml:space="preserve">Review </w:t>
      </w:r>
      <w:r w:rsidR="00755756">
        <w:rPr>
          <w:rFonts w:cs="Times New Roman"/>
        </w:rPr>
        <w:t xml:space="preserve">other </w:t>
      </w:r>
      <w:r w:rsidRPr="0024401E">
        <w:rPr>
          <w:rFonts w:cs="Times New Roman"/>
        </w:rPr>
        <w:t xml:space="preserve">management strategies for </w:t>
      </w:r>
      <w:r w:rsidR="00755756">
        <w:rPr>
          <w:rFonts w:cs="Times New Roman"/>
        </w:rPr>
        <w:t>opportunities</w:t>
      </w:r>
      <w:r w:rsidRPr="0024401E">
        <w:rPr>
          <w:rFonts w:cs="Times New Roman"/>
        </w:rPr>
        <w:t xml:space="preserve"> to </w:t>
      </w:r>
      <w:r w:rsidR="00755756">
        <w:rPr>
          <w:rFonts w:cs="Times New Roman"/>
        </w:rPr>
        <w:t xml:space="preserve">engage </w:t>
      </w:r>
      <w:r w:rsidRPr="0024401E">
        <w:rPr>
          <w:rFonts w:cs="Times New Roman"/>
        </w:rPr>
        <w:t>local officials increase their capacity to achieve</w:t>
      </w:r>
      <w:r w:rsidR="00755756">
        <w:rPr>
          <w:rFonts w:cs="Times New Roman"/>
        </w:rPr>
        <w:t>, as appropriate</w:t>
      </w:r>
      <w:r w:rsidRPr="0024401E">
        <w:rPr>
          <w:rFonts w:cs="Times New Roman"/>
        </w:rPr>
        <w:t>.</w:t>
      </w:r>
    </w:p>
    <w:p w14:paraId="71ABFE26" w14:textId="7D87AE71" w:rsidR="00C70116" w:rsidRPr="0024401E" w:rsidRDefault="00C70116" w:rsidP="0024401E">
      <w:pPr>
        <w:pStyle w:val="NoSpacing"/>
        <w:numPr>
          <w:ilvl w:val="0"/>
          <w:numId w:val="34"/>
        </w:numPr>
        <w:rPr>
          <w:rFonts w:cs="Times New Roman"/>
        </w:rPr>
      </w:pPr>
      <w:r w:rsidRPr="0024401E">
        <w:rPr>
          <w:rFonts w:cs="Times New Roman"/>
        </w:rPr>
        <w:t xml:space="preserve">Periodically assess </w:t>
      </w:r>
      <w:r w:rsidR="00310B5E" w:rsidRPr="0024401E">
        <w:rPr>
          <w:rFonts w:cs="Times New Roman"/>
        </w:rPr>
        <w:t xml:space="preserve">Chesapeake </w:t>
      </w:r>
      <w:r w:rsidRPr="0024401E">
        <w:rPr>
          <w:rFonts w:cs="Times New Roman"/>
        </w:rPr>
        <w:t>Bay</w:t>
      </w:r>
      <w:r w:rsidR="00310B5E" w:rsidRPr="0024401E">
        <w:rPr>
          <w:rFonts w:cs="Times New Roman"/>
        </w:rPr>
        <w:t xml:space="preserve"> Watershed</w:t>
      </w:r>
      <w:r w:rsidRPr="0024401E">
        <w:rPr>
          <w:rFonts w:cs="Times New Roman"/>
        </w:rPr>
        <w:t xml:space="preserve"> Agreement goals </w:t>
      </w:r>
      <w:r w:rsidR="00755756">
        <w:rPr>
          <w:rFonts w:cs="Times New Roman"/>
        </w:rPr>
        <w:t>to</w:t>
      </w:r>
      <w:r w:rsidRPr="0024401E">
        <w:rPr>
          <w:rFonts w:cs="Times New Roman"/>
        </w:rPr>
        <w:t xml:space="preserve"> identify information sharing </w:t>
      </w:r>
      <w:r w:rsidR="00755756">
        <w:rPr>
          <w:rFonts w:cs="Times New Roman"/>
        </w:rPr>
        <w:t>and</w:t>
      </w:r>
      <w:r w:rsidRPr="0024401E">
        <w:rPr>
          <w:rFonts w:cs="Times New Roman"/>
        </w:rPr>
        <w:t xml:space="preserve"> knowledge transfer needs</w:t>
      </w:r>
      <w:r w:rsidR="00755756">
        <w:rPr>
          <w:rFonts w:cs="Times New Roman"/>
        </w:rPr>
        <w:t>.</w:t>
      </w:r>
    </w:p>
    <w:p w14:paraId="6E41E041" w14:textId="77777777" w:rsidR="0086272B" w:rsidRPr="00062C0B" w:rsidRDefault="00755756" w:rsidP="0024401E">
      <w:pPr>
        <w:pStyle w:val="NoSpacing"/>
        <w:numPr>
          <w:ilvl w:val="0"/>
          <w:numId w:val="34"/>
        </w:numPr>
      </w:pPr>
      <w:r>
        <w:rPr>
          <w:rFonts w:cs="Times New Roman"/>
        </w:rPr>
        <w:t xml:space="preserve">Incorporate results into the two-year workplans. </w:t>
      </w:r>
    </w:p>
    <w:p w14:paraId="7044FF8B" w14:textId="77777777" w:rsidR="0086272B" w:rsidRDefault="0086272B" w:rsidP="00C92673">
      <w:pPr>
        <w:pStyle w:val="NoSpacing"/>
        <w:rPr>
          <w:rFonts w:cs="Times New Roman"/>
        </w:rPr>
      </w:pPr>
    </w:p>
    <w:p w14:paraId="220C60EC" w14:textId="77777777" w:rsidR="0086272B" w:rsidRDefault="0086272B" w:rsidP="0086272B">
      <w:pPr>
        <w:pStyle w:val="NoSpacing"/>
        <w:ind w:left="90"/>
        <w:rPr>
          <w:b/>
          <w:szCs w:val="24"/>
          <w:u w:val="single"/>
        </w:rPr>
      </w:pPr>
      <w:r w:rsidRPr="00A34611">
        <w:rPr>
          <w:b/>
          <w:szCs w:val="24"/>
          <w:u w:val="single"/>
        </w:rPr>
        <w:t>Approaches Targeted to Local Participation</w:t>
      </w:r>
    </w:p>
    <w:p w14:paraId="4FEF0717" w14:textId="3645DB26" w:rsidR="0086272B" w:rsidRPr="00A513D7" w:rsidRDefault="0086272B" w:rsidP="0086272B">
      <w:pPr>
        <w:pStyle w:val="NoSpacing"/>
        <w:ind w:left="90"/>
      </w:pPr>
      <w:r>
        <w:t>All of the approaches cited above are intended to facilitate local participation</w:t>
      </w:r>
      <w:ins w:id="146" w:author="Watterson, Samantha" w:date="2015-06-01T13:23:00Z">
        <w:r w:rsidR="001C54CD">
          <w:t xml:space="preserve"> and develop local leaders who can participate more fully in implementing the</w:t>
        </w:r>
      </w:ins>
      <w:del w:id="147" w:author="Watterson, Samantha" w:date="2015-06-01T13:23:00Z">
        <w:r w:rsidDel="001C54CD">
          <w:delText>. This will develop local leaders who are enabled to more fully participate in other</w:delText>
        </w:r>
      </w:del>
      <w:r>
        <w:t xml:space="preserve"> management strategies. To facilitate greater local participation from under-served and under-represented communities, the Local Leadership Workgroup will work closely with the Diversity Action Team to identify non-traditional partners and conduits for achieving the outcome. Additional actions, tools, or technical support needed to empower local governments to participate in achieving the outcome will be identified in the workplan. </w:t>
      </w:r>
    </w:p>
    <w:p w14:paraId="4E1F9658" w14:textId="77777777" w:rsidR="00315077" w:rsidRPr="00CC0A99" w:rsidRDefault="00315077" w:rsidP="00C92673">
      <w:pPr>
        <w:pStyle w:val="NoSpacing"/>
        <w:rPr>
          <w:rFonts w:ascii="Times New Roman" w:hAnsi="Times New Roman" w:cs="Times New Roman"/>
        </w:rPr>
      </w:pPr>
    </w:p>
    <w:p w14:paraId="2CD79CDD" w14:textId="77777777" w:rsidR="003A1057"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Monitoring Progress</w:t>
      </w:r>
      <w:r w:rsidR="00B07344">
        <w:rPr>
          <w:rFonts w:cs="Roboto-Black"/>
          <w:b/>
          <w:color w:val="005C00"/>
          <w:sz w:val="28"/>
          <w:szCs w:val="28"/>
        </w:rPr>
        <w:t xml:space="preserve"> </w:t>
      </w:r>
    </w:p>
    <w:p w14:paraId="66A99D87" w14:textId="7C7F4A5C" w:rsidR="00A513D7" w:rsidRPr="0075498D" w:rsidRDefault="00A513D7" w:rsidP="00FA5B66">
      <w:pPr>
        <w:pStyle w:val="NoSpacing"/>
        <w:ind w:left="90"/>
        <w:rPr>
          <w:rFonts w:cs="Times New Roman"/>
        </w:rPr>
      </w:pPr>
      <w:r w:rsidRPr="0075498D">
        <w:rPr>
          <w:rFonts w:cs="Times New Roman"/>
        </w:rPr>
        <w:t xml:space="preserve">Prior to beginning this effort, </w:t>
      </w:r>
      <w:r w:rsidR="00481951">
        <w:rPr>
          <w:rFonts w:cs="Times New Roman"/>
        </w:rPr>
        <w:t xml:space="preserve">a baseline and </w:t>
      </w:r>
      <w:r w:rsidRPr="0075498D">
        <w:rPr>
          <w:rFonts w:cs="Times New Roman"/>
        </w:rPr>
        <w:t>success criteria will be established and</w:t>
      </w:r>
      <w:r w:rsidR="00A51D54">
        <w:rPr>
          <w:rFonts w:cs="Times New Roman"/>
        </w:rPr>
        <w:t xml:space="preserve"> </w:t>
      </w:r>
      <w:r w:rsidRPr="0075498D">
        <w:rPr>
          <w:rFonts w:cs="Times New Roman"/>
        </w:rPr>
        <w:t xml:space="preserve">metrics </w:t>
      </w:r>
      <w:r w:rsidR="00481951">
        <w:rPr>
          <w:rFonts w:cs="Times New Roman"/>
        </w:rPr>
        <w:t>developed</w:t>
      </w:r>
      <w:r w:rsidRPr="0075498D">
        <w:rPr>
          <w:rFonts w:cs="Times New Roman"/>
        </w:rPr>
        <w:t xml:space="preserve"> to determine progress.</w:t>
      </w:r>
      <w:r w:rsidR="00870581">
        <w:rPr>
          <w:rFonts w:cs="Times New Roman"/>
        </w:rPr>
        <w:t xml:space="preserve"> Making this information available to a diversity of constituents, especially those at the community level, will prepare groups and individuals to understand where there is a need to encourage policy change.</w:t>
      </w:r>
      <w:r w:rsidRPr="0075498D">
        <w:rPr>
          <w:rFonts w:cs="Times New Roman"/>
        </w:rPr>
        <w:t xml:space="preserve"> </w:t>
      </w:r>
      <w:r w:rsidR="00465F65">
        <w:rPr>
          <w:rFonts w:cs="Times New Roman"/>
        </w:rPr>
        <w:t>(</w:t>
      </w:r>
      <w:r w:rsidRPr="0075498D">
        <w:rPr>
          <w:rFonts w:cs="Times New Roman"/>
        </w:rPr>
        <w:t>The following tools and resources have been identified to assist in progress monitoring.</w:t>
      </w:r>
      <w:r w:rsidR="00465F65">
        <w:rPr>
          <w:rFonts w:cs="Times New Roman"/>
        </w:rPr>
        <w:t>)</w:t>
      </w:r>
    </w:p>
    <w:p w14:paraId="140D3CAE" w14:textId="77777777" w:rsidR="00A513D7" w:rsidRDefault="00A513D7" w:rsidP="0024401E">
      <w:pPr>
        <w:pStyle w:val="NoSpacing"/>
        <w:numPr>
          <w:ilvl w:val="0"/>
          <w:numId w:val="34"/>
        </w:numPr>
        <w:rPr>
          <w:rFonts w:cs="Times New Roman"/>
        </w:rPr>
      </w:pPr>
      <w:r w:rsidRPr="0075498D">
        <w:rPr>
          <w:rFonts w:cs="Times New Roman"/>
        </w:rPr>
        <w:t>Utilize surveying instruments such as before and after training surveys</w:t>
      </w:r>
      <w:r w:rsidR="009602EC">
        <w:rPr>
          <w:rFonts w:cs="Times New Roman"/>
        </w:rPr>
        <w:t>.</w:t>
      </w:r>
    </w:p>
    <w:p w14:paraId="5ADDA39F" w14:textId="5CD5F00B" w:rsidR="007B771A" w:rsidRPr="0075498D" w:rsidRDefault="007B771A" w:rsidP="0024401E">
      <w:pPr>
        <w:pStyle w:val="NoSpacing"/>
        <w:numPr>
          <w:ilvl w:val="0"/>
          <w:numId w:val="34"/>
        </w:numPr>
        <w:rPr>
          <w:rFonts w:cs="Times New Roman"/>
        </w:rPr>
      </w:pPr>
      <w:r>
        <w:rPr>
          <w:rFonts w:cs="Times New Roman"/>
        </w:rPr>
        <w:t>Explore innovate approaches to gain baseline data (e.g. trivia contests, games, creative phone apps)</w:t>
      </w:r>
      <w:r w:rsidR="009602EC">
        <w:rPr>
          <w:rFonts w:cs="Times New Roman"/>
        </w:rPr>
        <w:t>.</w:t>
      </w:r>
    </w:p>
    <w:p w14:paraId="03DADE63" w14:textId="77777777" w:rsidR="00A513D7" w:rsidRPr="0075498D" w:rsidRDefault="00A513D7" w:rsidP="0024401E">
      <w:pPr>
        <w:pStyle w:val="NoSpacing"/>
        <w:numPr>
          <w:ilvl w:val="0"/>
          <w:numId w:val="34"/>
        </w:numPr>
        <w:rPr>
          <w:rFonts w:cs="Times New Roman"/>
        </w:rPr>
      </w:pPr>
      <w:r w:rsidRPr="0075498D">
        <w:rPr>
          <w:rFonts w:cs="Times New Roman"/>
        </w:rPr>
        <w:t xml:space="preserve">Consider basic tracking using number of contacts and meetings. </w:t>
      </w:r>
    </w:p>
    <w:p w14:paraId="7E922459" w14:textId="77777777" w:rsidR="00A513D7" w:rsidRPr="0075498D" w:rsidRDefault="00A513D7" w:rsidP="0024401E">
      <w:pPr>
        <w:pStyle w:val="NoSpacing"/>
        <w:numPr>
          <w:ilvl w:val="0"/>
          <w:numId w:val="34"/>
        </w:numPr>
        <w:rPr>
          <w:rFonts w:cs="Times New Roman"/>
        </w:rPr>
      </w:pPr>
      <w:r w:rsidRPr="0075498D">
        <w:rPr>
          <w:rFonts w:cs="Times New Roman"/>
        </w:rPr>
        <w:t>Utilize social network diagrams technique and social media for determining progress</w:t>
      </w:r>
      <w:r w:rsidR="009602EC">
        <w:rPr>
          <w:rFonts w:cs="Times New Roman"/>
        </w:rPr>
        <w:t>.</w:t>
      </w:r>
    </w:p>
    <w:p w14:paraId="478966DD" w14:textId="5035D1C3" w:rsidR="00A513D7" w:rsidRPr="0075498D" w:rsidRDefault="00A513D7" w:rsidP="0024401E">
      <w:pPr>
        <w:pStyle w:val="NoSpacing"/>
        <w:numPr>
          <w:ilvl w:val="0"/>
          <w:numId w:val="34"/>
        </w:numPr>
        <w:rPr>
          <w:rFonts w:cs="Times New Roman"/>
        </w:rPr>
      </w:pPr>
      <w:r w:rsidRPr="0075498D">
        <w:rPr>
          <w:rFonts w:cs="Times New Roman"/>
        </w:rPr>
        <w:t>Track the number of people going through the leadership academies</w:t>
      </w:r>
      <w:ins w:id="148" w:author="Watterson, Samantha" w:date="2015-06-01T13:23:00Z">
        <w:r w:rsidR="007F6F40">
          <w:rPr>
            <w:rFonts w:cs="Times New Roman"/>
          </w:rPr>
          <w:t>.</w:t>
        </w:r>
      </w:ins>
      <w:del w:id="149" w:author="Watterson, Samantha" w:date="2015-06-01T13:23:00Z">
        <w:r w:rsidRPr="0075498D" w:rsidDel="007F6F40">
          <w:rPr>
            <w:rFonts w:cs="Times New Roman"/>
          </w:rPr>
          <w:delText xml:space="preserve"> as one mode of progress monitoring. </w:delText>
        </w:r>
      </w:del>
    </w:p>
    <w:p w14:paraId="7D3C01ED" w14:textId="77777777" w:rsidR="00A513D7" w:rsidRPr="0075498D" w:rsidRDefault="00A513D7" w:rsidP="0024401E">
      <w:pPr>
        <w:pStyle w:val="NoSpacing"/>
        <w:numPr>
          <w:ilvl w:val="0"/>
          <w:numId w:val="34"/>
        </w:numPr>
        <w:rPr>
          <w:rFonts w:cs="Times New Roman"/>
        </w:rPr>
      </w:pPr>
      <w:r w:rsidRPr="0075498D">
        <w:rPr>
          <w:rFonts w:cs="Times New Roman"/>
        </w:rPr>
        <w:t xml:space="preserve">Use the Chesapeake Stormwater Network annual survey of members to assess programming. </w:t>
      </w:r>
    </w:p>
    <w:p w14:paraId="0222D28B" w14:textId="77777777" w:rsidR="00A513D7" w:rsidRPr="0075498D" w:rsidRDefault="00A513D7" w:rsidP="0024401E">
      <w:pPr>
        <w:pStyle w:val="NoSpacing"/>
        <w:numPr>
          <w:ilvl w:val="0"/>
          <w:numId w:val="34"/>
        </w:numPr>
        <w:rPr>
          <w:rFonts w:cs="Times New Roman"/>
        </w:rPr>
      </w:pPr>
      <w:r w:rsidRPr="0075498D">
        <w:rPr>
          <w:rFonts w:cs="Times New Roman"/>
        </w:rPr>
        <w:t xml:space="preserve">Determine the different mechanisms for the different categories of local officials (e.g., elected </w:t>
      </w:r>
      <w:r w:rsidR="005F020B">
        <w:rPr>
          <w:rFonts w:cs="Times New Roman"/>
        </w:rPr>
        <w:t>versus</w:t>
      </w:r>
      <w:r w:rsidRPr="0075498D">
        <w:rPr>
          <w:rFonts w:cs="Times New Roman"/>
        </w:rPr>
        <w:t xml:space="preserve"> senior staff)</w:t>
      </w:r>
      <w:r w:rsidR="009602EC">
        <w:rPr>
          <w:rFonts w:cs="Times New Roman"/>
        </w:rPr>
        <w:t>.</w:t>
      </w:r>
    </w:p>
    <w:p w14:paraId="0CF3D246" w14:textId="49175AE3" w:rsidR="00A513D7" w:rsidRPr="0024401E" w:rsidRDefault="00A513D7" w:rsidP="0024401E">
      <w:pPr>
        <w:pStyle w:val="NoSpacing"/>
        <w:numPr>
          <w:ilvl w:val="0"/>
          <w:numId w:val="34"/>
        </w:numPr>
        <w:rPr>
          <w:rFonts w:cs="Times New Roman"/>
        </w:rPr>
      </w:pPr>
      <w:r w:rsidRPr="0024401E">
        <w:rPr>
          <w:rFonts w:cs="Times New Roman"/>
        </w:rPr>
        <w:t xml:space="preserve">Count how many exchanges </w:t>
      </w:r>
      <w:ins w:id="150" w:author="Watterson, Samantha" w:date="2015-06-01T13:23:00Z">
        <w:r w:rsidR="007F6F40">
          <w:rPr>
            <w:rFonts w:cs="Times New Roman"/>
          </w:rPr>
          <w:t>occur</w:t>
        </w:r>
      </w:ins>
      <w:del w:id="151" w:author="Watterson, Samantha" w:date="2015-06-01T13:23:00Z">
        <w:r w:rsidRPr="0024401E" w:rsidDel="007F6F40">
          <w:rPr>
            <w:rFonts w:cs="Times New Roman"/>
          </w:rPr>
          <w:delText>happened</w:delText>
        </w:r>
      </w:del>
      <w:r w:rsidRPr="0024401E">
        <w:rPr>
          <w:rFonts w:cs="Times New Roman"/>
        </w:rPr>
        <w:t>,</w:t>
      </w:r>
      <w:del w:id="152" w:author="Watterson, Samantha" w:date="2015-06-01T13:24:00Z">
        <w:r w:rsidRPr="0024401E" w:rsidDel="007F6F40">
          <w:rPr>
            <w:rFonts w:cs="Times New Roman"/>
          </w:rPr>
          <w:delText xml:space="preserve"> how many</w:delText>
        </w:r>
      </w:del>
      <w:r w:rsidRPr="0024401E">
        <w:rPr>
          <w:rFonts w:cs="Times New Roman"/>
        </w:rPr>
        <w:t xml:space="preserve"> commitments made</w:t>
      </w:r>
      <w:ins w:id="153" w:author="Watterson, Samantha" w:date="2015-06-01T13:24:00Z">
        <w:r w:rsidR="007F6F40">
          <w:rPr>
            <w:rFonts w:cs="Times New Roman"/>
          </w:rPr>
          <w:t>,</w:t>
        </w:r>
      </w:ins>
      <w:r w:rsidRPr="0024401E">
        <w:rPr>
          <w:rFonts w:cs="Times New Roman"/>
        </w:rPr>
        <w:t xml:space="preserve"> and </w:t>
      </w:r>
      <w:ins w:id="154" w:author="Watterson, Samantha" w:date="2015-06-01T13:24:00Z">
        <w:r w:rsidR="007F6F40">
          <w:rPr>
            <w:rFonts w:cs="Times New Roman"/>
          </w:rPr>
          <w:t xml:space="preserve">commitments </w:t>
        </w:r>
      </w:ins>
      <w:r w:rsidRPr="0024401E">
        <w:rPr>
          <w:rFonts w:cs="Times New Roman"/>
        </w:rPr>
        <w:t>completed</w:t>
      </w:r>
      <w:r w:rsidR="009602EC" w:rsidRPr="0024401E">
        <w:rPr>
          <w:rFonts w:cs="Times New Roman"/>
        </w:rPr>
        <w:t>.</w:t>
      </w:r>
    </w:p>
    <w:p w14:paraId="00D68E9E" w14:textId="77777777" w:rsidR="009602EC" w:rsidRPr="0024401E" w:rsidRDefault="00A513D7" w:rsidP="0024401E">
      <w:pPr>
        <w:pStyle w:val="NoSpacing"/>
        <w:numPr>
          <w:ilvl w:val="0"/>
          <w:numId w:val="34"/>
        </w:numPr>
        <w:rPr>
          <w:rFonts w:cs="Times New Roman"/>
        </w:rPr>
      </w:pPr>
      <w:r w:rsidRPr="0024401E">
        <w:rPr>
          <w:rFonts w:cs="Times New Roman"/>
        </w:rPr>
        <w:t>Count the number of municipalities that have built-in requirements for certification or training</w:t>
      </w:r>
      <w:r w:rsidR="009602EC" w:rsidRPr="0024401E">
        <w:rPr>
          <w:rFonts w:cs="Times New Roman"/>
        </w:rPr>
        <w:t>.</w:t>
      </w:r>
    </w:p>
    <w:p w14:paraId="4229FCEF" w14:textId="608F8607" w:rsidR="00A513D7" w:rsidRPr="0024401E" w:rsidRDefault="00A513D7" w:rsidP="0024401E">
      <w:pPr>
        <w:pStyle w:val="NoSpacing"/>
        <w:numPr>
          <w:ilvl w:val="0"/>
          <w:numId w:val="34"/>
        </w:numPr>
        <w:rPr>
          <w:rFonts w:cs="Times New Roman"/>
        </w:rPr>
      </w:pPr>
      <w:r w:rsidRPr="0024401E">
        <w:rPr>
          <w:rFonts w:cs="Times New Roman"/>
        </w:rPr>
        <w:t xml:space="preserve">Track the number of </w:t>
      </w:r>
      <w:r w:rsidR="0029215F">
        <w:rPr>
          <w:rFonts w:cs="Times New Roman"/>
        </w:rPr>
        <w:t>l</w:t>
      </w:r>
      <w:r w:rsidRPr="0024401E">
        <w:rPr>
          <w:rFonts w:cs="Times New Roman"/>
        </w:rPr>
        <w:t>ocal officials</w:t>
      </w:r>
      <w:r w:rsidR="005F020B" w:rsidRPr="0024401E">
        <w:rPr>
          <w:rFonts w:cs="Times New Roman"/>
        </w:rPr>
        <w:t xml:space="preserve"> and</w:t>
      </w:r>
      <w:r w:rsidR="0068591C" w:rsidRPr="0024401E">
        <w:rPr>
          <w:rFonts w:cs="Times New Roman"/>
        </w:rPr>
        <w:t xml:space="preserve"> </w:t>
      </w:r>
      <w:r w:rsidRPr="0024401E">
        <w:rPr>
          <w:rFonts w:cs="Times New Roman"/>
        </w:rPr>
        <w:t xml:space="preserve">mentors </w:t>
      </w:r>
      <w:r w:rsidR="0029215F">
        <w:rPr>
          <w:rFonts w:cs="Times New Roman"/>
        </w:rPr>
        <w:t>participating in a mentoring</w:t>
      </w:r>
      <w:r w:rsidRPr="0024401E">
        <w:rPr>
          <w:rFonts w:cs="Times New Roman"/>
        </w:rPr>
        <w:t xml:space="preserve"> program and track how many maintain their</w:t>
      </w:r>
      <w:ins w:id="155" w:author="Watterson, Samantha" w:date="2015-06-01T13:38:00Z">
        <w:r w:rsidR="00F27215">
          <w:rPr>
            <w:rFonts w:cs="Times New Roman"/>
          </w:rPr>
          <w:t xml:space="preserve"> relationship</w:t>
        </w:r>
        <w:r w:rsidR="00E77B6D">
          <w:rPr>
            <w:rFonts w:cs="Times New Roman"/>
          </w:rPr>
          <w:t>s</w:t>
        </w:r>
      </w:ins>
      <w:del w:id="156" w:author="Watterson, Samantha" w:date="2015-06-01T13:38:00Z">
        <w:r w:rsidRPr="0024401E" w:rsidDel="00AB7677">
          <w:rPr>
            <w:rFonts w:cs="Times New Roman"/>
          </w:rPr>
          <w:delText xml:space="preserve"> mentorship</w:delText>
        </w:r>
      </w:del>
      <w:r w:rsidR="009602EC" w:rsidRPr="0024401E">
        <w:rPr>
          <w:rFonts w:cs="Times New Roman"/>
        </w:rPr>
        <w:t>.</w:t>
      </w:r>
    </w:p>
    <w:p w14:paraId="5FD93A96" w14:textId="77777777" w:rsidR="00A513D7" w:rsidRDefault="00A513D7" w:rsidP="0024401E">
      <w:pPr>
        <w:pStyle w:val="NoSpacing"/>
        <w:numPr>
          <w:ilvl w:val="0"/>
          <w:numId w:val="34"/>
        </w:numPr>
        <w:rPr>
          <w:rFonts w:cs="Times New Roman"/>
        </w:rPr>
      </w:pPr>
      <w:r w:rsidRPr="0075498D">
        <w:rPr>
          <w:rFonts w:cs="Times New Roman"/>
        </w:rPr>
        <w:t xml:space="preserve">Include an estimated number of educational programs, online resources, etc. Connect this back to the baseline of the range of methods for increasing knowledge and capacity. </w:t>
      </w:r>
    </w:p>
    <w:p w14:paraId="2BA98222" w14:textId="77777777" w:rsidR="008E46E8" w:rsidRDefault="00CD582E" w:rsidP="0024401E">
      <w:pPr>
        <w:pStyle w:val="NoSpacing"/>
        <w:numPr>
          <w:ilvl w:val="0"/>
          <w:numId w:val="34"/>
        </w:numPr>
        <w:rPr>
          <w:rFonts w:cs="Times New Roman"/>
        </w:rPr>
      </w:pPr>
      <w:r>
        <w:rPr>
          <w:rFonts w:cs="Times New Roman"/>
        </w:rPr>
        <w:t>Use existing</w:t>
      </w:r>
      <w:r w:rsidR="00534757">
        <w:rPr>
          <w:rFonts w:cs="Times New Roman"/>
        </w:rPr>
        <w:t xml:space="preserve"> research that measures local knowledge </w:t>
      </w:r>
      <w:r w:rsidR="007C65A7">
        <w:rPr>
          <w:rFonts w:cs="Times New Roman"/>
        </w:rPr>
        <w:t>base</w:t>
      </w:r>
      <w:r w:rsidR="008E46E8">
        <w:rPr>
          <w:rFonts w:cs="Times New Roman"/>
        </w:rPr>
        <w:t>.</w:t>
      </w:r>
    </w:p>
    <w:p w14:paraId="20F20C93" w14:textId="77777777" w:rsidR="00CD582E" w:rsidRPr="0075498D" w:rsidRDefault="008E46E8" w:rsidP="0024401E">
      <w:pPr>
        <w:pStyle w:val="NoSpacing"/>
        <w:numPr>
          <w:ilvl w:val="0"/>
          <w:numId w:val="34"/>
        </w:numPr>
        <w:rPr>
          <w:rFonts w:cs="Times New Roman"/>
        </w:rPr>
      </w:pPr>
      <w:r>
        <w:rPr>
          <w:rFonts w:cs="Times New Roman"/>
        </w:rPr>
        <w:t xml:space="preserve">Review metrics </w:t>
      </w:r>
      <w:r w:rsidR="00F46F79">
        <w:rPr>
          <w:rFonts w:cs="Times New Roman"/>
        </w:rPr>
        <w:t xml:space="preserve">used by </w:t>
      </w:r>
      <w:r w:rsidR="00CE3B0F">
        <w:rPr>
          <w:rFonts w:cs="Times New Roman"/>
        </w:rPr>
        <w:t>local leadership</w:t>
      </w:r>
      <w:r w:rsidR="00F46F79">
        <w:rPr>
          <w:rFonts w:cs="Times New Roman"/>
        </w:rPr>
        <w:t xml:space="preserve"> programs</w:t>
      </w:r>
      <w:r w:rsidR="007C65A7">
        <w:rPr>
          <w:rFonts w:cs="Times New Roman"/>
        </w:rPr>
        <w:t xml:space="preserve"> </w:t>
      </w:r>
      <w:r w:rsidR="00CE3B0F">
        <w:rPr>
          <w:rFonts w:cs="Times New Roman"/>
        </w:rPr>
        <w:t xml:space="preserve">to determine success. </w:t>
      </w:r>
    </w:p>
    <w:p w14:paraId="00D91C0D" w14:textId="77777777" w:rsidR="001219E5" w:rsidRPr="000B3F15" w:rsidRDefault="001219E5" w:rsidP="001219E5">
      <w:pPr>
        <w:pStyle w:val="NoSpacing"/>
        <w:ind w:left="360"/>
        <w:rPr>
          <w:rFonts w:cs="JansonTextLTStd-Roman"/>
        </w:rPr>
      </w:pPr>
      <w:r w:rsidRPr="00142890">
        <w:rPr>
          <w:rFonts w:cs="JansonTextLTStd-Roman"/>
          <w:i/>
          <w:color w:val="7030A0"/>
        </w:rPr>
        <w:t xml:space="preserve"> </w:t>
      </w:r>
    </w:p>
    <w:p w14:paraId="2415DE7D" w14:textId="77777777" w:rsidR="003A1057" w:rsidRPr="0048230A"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Assessing Progress</w:t>
      </w:r>
      <w:r w:rsidRPr="0048230A">
        <w:rPr>
          <w:rFonts w:ascii="Times New Roman" w:hAnsi="Times New Roman" w:cs="Times New Roman"/>
          <w:b/>
          <w:bCs/>
          <w:sz w:val="24"/>
        </w:rPr>
        <w:t xml:space="preserve"> </w:t>
      </w:r>
    </w:p>
    <w:p w14:paraId="76052AFD" w14:textId="10C8AE29" w:rsidR="00F8465F" w:rsidRDefault="00A513D7" w:rsidP="00FA5B66">
      <w:pPr>
        <w:pStyle w:val="NoSpacing"/>
        <w:ind w:left="90"/>
        <w:rPr>
          <w:rFonts w:cs="Times New Roman"/>
        </w:rPr>
      </w:pPr>
      <w:r w:rsidRPr="00FA5B66">
        <w:t>Progress</w:t>
      </w:r>
      <w:r w:rsidRPr="0075498D">
        <w:rPr>
          <w:rFonts w:cs="Times New Roman"/>
        </w:rPr>
        <w:t xml:space="preserve"> in the building of knowledge and capacity in local officials will be assessed every two years. At </w:t>
      </w:r>
      <w:r w:rsidR="00F8465F">
        <w:rPr>
          <w:rFonts w:cs="Times New Roman"/>
        </w:rPr>
        <w:t>the</w:t>
      </w:r>
      <w:r w:rsidRPr="0075498D">
        <w:rPr>
          <w:rFonts w:cs="Times New Roman"/>
        </w:rPr>
        <w:t xml:space="preserve"> December workshop, many officials agreed to participate in this initial effort to determine success</w:t>
      </w:r>
      <w:r w:rsidR="00F8465F">
        <w:rPr>
          <w:rFonts w:cs="Times New Roman"/>
        </w:rPr>
        <w:t xml:space="preserve"> </w:t>
      </w:r>
      <w:r w:rsidR="00F8465F">
        <w:rPr>
          <w:rFonts w:cs="Times New Roman"/>
        </w:rPr>
        <w:lastRenderedPageBreak/>
        <w:t>factors</w:t>
      </w:r>
      <w:r w:rsidRPr="0075498D">
        <w:rPr>
          <w:rFonts w:cs="Times New Roman"/>
        </w:rPr>
        <w:t xml:space="preserve"> and </w:t>
      </w:r>
      <w:r w:rsidR="00F8465F">
        <w:rPr>
          <w:rFonts w:cs="Times New Roman"/>
        </w:rPr>
        <w:t>develop</w:t>
      </w:r>
      <w:r w:rsidRPr="0075498D">
        <w:rPr>
          <w:rFonts w:cs="Times New Roman"/>
        </w:rPr>
        <w:t xml:space="preserve"> progress criteria</w:t>
      </w:r>
      <w:ins w:id="157" w:author="Watterson, Samantha" w:date="2015-06-01T13:39:00Z">
        <w:r w:rsidR="00E77B6D">
          <w:rPr>
            <w:rFonts w:cs="Times New Roman"/>
          </w:rPr>
          <w:t>. H</w:t>
        </w:r>
      </w:ins>
      <w:del w:id="158" w:author="Watterson, Samantha" w:date="2015-06-01T13:39:00Z">
        <w:r w:rsidRPr="0075498D" w:rsidDel="00E77B6D">
          <w:rPr>
            <w:rFonts w:cs="Times New Roman"/>
          </w:rPr>
          <w:delText>, h</w:delText>
        </w:r>
      </w:del>
      <w:r w:rsidRPr="0075498D">
        <w:rPr>
          <w:rFonts w:cs="Times New Roman"/>
        </w:rPr>
        <w:t xml:space="preserve">ence direct </w:t>
      </w:r>
      <w:ins w:id="159" w:author="Watterson, Samantha" w:date="2015-06-01T13:39:00Z">
        <w:r w:rsidR="00E77B6D">
          <w:rPr>
            <w:rFonts w:cs="Times New Roman"/>
          </w:rPr>
          <w:t>participation with localities continues.</w:t>
        </w:r>
      </w:ins>
      <w:del w:id="160" w:author="Watterson, Samantha" w:date="2015-06-01T13:39:00Z">
        <w:r w:rsidRPr="0075498D" w:rsidDel="00E77B6D">
          <w:rPr>
            <w:rFonts w:cs="Times New Roman"/>
          </w:rPr>
          <w:delText>involvement with our target audience is existing.</w:delText>
        </w:r>
      </w:del>
      <w:r w:rsidRPr="0075498D">
        <w:rPr>
          <w:rFonts w:cs="Times New Roman"/>
        </w:rPr>
        <w:t xml:space="preserve"> </w:t>
      </w:r>
    </w:p>
    <w:p w14:paraId="3F4F1F7D" w14:textId="77777777" w:rsidR="00F8465F" w:rsidRDefault="00F8465F" w:rsidP="00FA5B66">
      <w:pPr>
        <w:pStyle w:val="NoSpacing"/>
        <w:ind w:left="90"/>
        <w:rPr>
          <w:rFonts w:cs="Times New Roman"/>
        </w:rPr>
      </w:pPr>
    </w:p>
    <w:p w14:paraId="5977CC1C" w14:textId="117D7C8B" w:rsidR="00A513D7" w:rsidRPr="00A1015B" w:rsidRDefault="00A513D7" w:rsidP="00FA5B66">
      <w:pPr>
        <w:pStyle w:val="NoSpacing"/>
        <w:ind w:left="90"/>
        <w:rPr>
          <w:rFonts w:cs="Times New Roman"/>
        </w:rPr>
      </w:pPr>
      <w:r w:rsidRPr="0075498D">
        <w:rPr>
          <w:rFonts w:cs="Times New Roman"/>
        </w:rPr>
        <w:t xml:space="preserve">Throughout the initial assessment period, local officials will be a part of the process to determine how progress is determined including criteria, scope, scale and adaptive management techniques utilized. It is anticipated that this strategy may require </w:t>
      </w:r>
      <w:r w:rsidR="00F8465F">
        <w:rPr>
          <w:rFonts w:cs="Times New Roman"/>
        </w:rPr>
        <w:t>one</w:t>
      </w:r>
      <w:r w:rsidRPr="0075498D">
        <w:rPr>
          <w:rFonts w:cs="Times New Roman"/>
        </w:rPr>
        <w:t xml:space="preserve"> or more two</w:t>
      </w:r>
      <w:ins w:id="161" w:author="Watterson, Samantha" w:date="2015-06-01T13:40:00Z">
        <w:r w:rsidR="00D4135D">
          <w:rPr>
            <w:rFonts w:cs="Times New Roman"/>
          </w:rPr>
          <w:t>-</w:t>
        </w:r>
      </w:ins>
      <w:del w:id="162" w:author="Watterson, Samantha" w:date="2015-06-01T13:40:00Z">
        <w:r w:rsidRPr="0075498D" w:rsidDel="00D4135D">
          <w:rPr>
            <w:rFonts w:cs="Times New Roman"/>
          </w:rPr>
          <w:delText xml:space="preserve"> </w:delText>
        </w:r>
      </w:del>
      <w:r w:rsidRPr="0075498D">
        <w:rPr>
          <w:rFonts w:cs="Times New Roman"/>
        </w:rPr>
        <w:t>year cycles to fully determine whether the initial effort has been successful.</w:t>
      </w:r>
    </w:p>
    <w:p w14:paraId="63DE35DF" w14:textId="77777777" w:rsidR="00B6166D" w:rsidRPr="000B3F15" w:rsidRDefault="00B6166D" w:rsidP="0048230A">
      <w:pPr>
        <w:pStyle w:val="NoSpacing"/>
        <w:ind w:left="720"/>
        <w:rPr>
          <w:rFonts w:cs="JansonTextLTStd-Roman"/>
        </w:rPr>
      </w:pPr>
    </w:p>
    <w:p w14:paraId="5EC594D6" w14:textId="77777777" w:rsidR="003A1057" w:rsidRPr="0048230A" w:rsidRDefault="00FA5B66" w:rsidP="00FA5B66">
      <w:pPr>
        <w:numPr>
          <w:ilvl w:val="0"/>
          <w:numId w:val="24"/>
        </w:numPr>
        <w:autoSpaceDE w:val="0"/>
        <w:autoSpaceDN w:val="0"/>
        <w:adjustRightInd w:val="0"/>
        <w:spacing w:after="0" w:line="240" w:lineRule="auto"/>
        <w:ind w:left="0" w:hanging="540"/>
        <w:contextualSpacing/>
        <w:rPr>
          <w:rFonts w:cs="Roboto-Black"/>
          <w:b/>
          <w:color w:val="005C00"/>
          <w:sz w:val="28"/>
          <w:szCs w:val="28"/>
        </w:rPr>
      </w:pPr>
      <w:r>
        <w:rPr>
          <w:rFonts w:cs="Roboto-Black"/>
          <w:b/>
          <w:color w:val="005C00"/>
          <w:sz w:val="28"/>
          <w:szCs w:val="28"/>
        </w:rPr>
        <w:t>Adaptively Managing</w:t>
      </w:r>
      <w:r w:rsidR="004E05C2" w:rsidRPr="0048230A">
        <w:rPr>
          <w:rFonts w:ascii="Times New Roman" w:hAnsi="Times New Roman" w:cs="Times New Roman"/>
          <w:sz w:val="24"/>
        </w:rPr>
        <w:t xml:space="preserve"> </w:t>
      </w:r>
    </w:p>
    <w:p w14:paraId="5CEBB400" w14:textId="77777777" w:rsidR="0066147D" w:rsidRPr="0048230A" w:rsidRDefault="00A513D7" w:rsidP="00FA5B66">
      <w:pPr>
        <w:pStyle w:val="NoSpacing"/>
        <w:ind w:left="90"/>
        <w:rPr>
          <w:rFonts w:cs="JansonTextLTStd-Roman"/>
        </w:rPr>
      </w:pPr>
      <w:r>
        <w:t>Following the first two</w:t>
      </w:r>
      <w:r w:rsidR="005F020B">
        <w:t>-</w:t>
      </w:r>
      <w:r>
        <w:t xml:space="preserve">year </w:t>
      </w:r>
      <w:r w:rsidRPr="0075498D">
        <w:rPr>
          <w:rFonts w:cs="Times New Roman"/>
        </w:rPr>
        <w:t>review period and based on the information obtained through surveys and other assessment criteria, programmatic changes will occur</w:t>
      </w:r>
      <w:r w:rsidR="00F8465F">
        <w:rPr>
          <w:rFonts w:cs="Times New Roman"/>
        </w:rPr>
        <w:t>. The purpose will be</w:t>
      </w:r>
      <w:r w:rsidRPr="0075498D">
        <w:rPr>
          <w:rFonts w:cs="Times New Roman"/>
        </w:rPr>
        <w:t xml:space="preserve"> to maximize the effectiveness of the methods utilized for local leadership knowledge and capacity building </w:t>
      </w:r>
      <w:r w:rsidR="00F8465F">
        <w:rPr>
          <w:rFonts w:cs="Times New Roman"/>
        </w:rPr>
        <w:t xml:space="preserve">and achieve </w:t>
      </w:r>
      <w:r w:rsidRPr="0075498D">
        <w:rPr>
          <w:rFonts w:cs="Times New Roman"/>
        </w:rPr>
        <w:t>program success.</w:t>
      </w:r>
      <w:r w:rsidR="0066147D" w:rsidRPr="00142890">
        <w:rPr>
          <w:rFonts w:cs="JansonTextLTStd-Roman"/>
          <w:i/>
          <w:color w:val="7030A0"/>
        </w:rPr>
        <w:t xml:space="preserve"> </w:t>
      </w:r>
    </w:p>
    <w:p w14:paraId="5965512B" w14:textId="77777777" w:rsidR="0048230A" w:rsidRPr="0066147D" w:rsidRDefault="0048230A" w:rsidP="0048230A">
      <w:pPr>
        <w:pStyle w:val="NoSpacing"/>
        <w:ind w:left="720"/>
        <w:rPr>
          <w:rFonts w:cs="JansonTextLTStd-Roman"/>
        </w:rPr>
      </w:pPr>
    </w:p>
    <w:p w14:paraId="1EE7D16A" w14:textId="77777777" w:rsidR="003A1057" w:rsidRPr="0048230A"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Biennial Workplan</w:t>
      </w:r>
      <w:r w:rsidRPr="0048230A">
        <w:rPr>
          <w:rFonts w:ascii="Times New Roman" w:hAnsi="Times New Roman" w:cs="Times New Roman"/>
          <w:b/>
          <w:bCs/>
          <w:i/>
          <w:iCs/>
          <w:sz w:val="24"/>
        </w:rPr>
        <w:t xml:space="preserve"> </w:t>
      </w:r>
      <w:r w:rsidRPr="0048230A">
        <w:rPr>
          <w:rFonts w:ascii="Times New Roman" w:hAnsi="Times New Roman" w:cs="Times New Roman"/>
          <w:sz w:val="24"/>
        </w:rPr>
        <w:t xml:space="preserve"> </w:t>
      </w:r>
    </w:p>
    <w:p w14:paraId="3E598D79" w14:textId="7FA9A426" w:rsidR="003A1057" w:rsidRPr="00CC0A99" w:rsidRDefault="00B9506E" w:rsidP="00C92673">
      <w:pPr>
        <w:pStyle w:val="NoSpacing"/>
      </w:pPr>
      <w:r>
        <w:t xml:space="preserve">This Management Strategy outlines the approach the Chesapeake Bay Program Partners will be taking between now and 2025.  </w:t>
      </w:r>
      <w:r w:rsidR="00CC0A99">
        <w:t>B</w:t>
      </w:r>
      <w:r w:rsidR="003A1057" w:rsidRPr="003A1057">
        <w:t>iennial workplans</w:t>
      </w:r>
      <w:r>
        <w:t>, focusing on the priorities and resources available to all participating signatories and partners for the following two years</w:t>
      </w:r>
      <w:r w:rsidR="00CC0A99">
        <w:t xml:space="preserve"> </w:t>
      </w:r>
      <w:r w:rsidR="003A1057" w:rsidRPr="003A1057">
        <w:t xml:space="preserve">will be developed </w:t>
      </w:r>
      <w:r>
        <w:t xml:space="preserve">for each Management Strategy </w:t>
      </w:r>
      <w:r w:rsidR="003A1057" w:rsidRPr="003A1057">
        <w:t xml:space="preserve">by December 2015. </w:t>
      </w:r>
      <w:r>
        <w:t>They</w:t>
      </w:r>
      <w:r w:rsidR="00CC0A99">
        <w:t xml:space="preserve"> will include the following information: </w:t>
      </w:r>
    </w:p>
    <w:p w14:paraId="0C953D1E" w14:textId="6090471B" w:rsidR="00CC0A99" w:rsidRDefault="00CC0A99" w:rsidP="00CC0A99">
      <w:pPr>
        <w:pStyle w:val="NoSpacing"/>
        <w:numPr>
          <w:ilvl w:val="0"/>
          <w:numId w:val="21"/>
        </w:numPr>
        <w:ind w:left="720"/>
      </w:pPr>
      <w:del w:id="163" w:author="Watterson, Samantha" w:date="2015-06-01T13:40:00Z">
        <w:r w:rsidDel="00D4135D">
          <w:delText>Each key</w:delText>
        </w:r>
      </w:del>
      <w:ins w:id="164" w:author="Watterson, Samantha" w:date="2015-06-01T13:40:00Z">
        <w:r w:rsidR="00D4135D">
          <w:t>Key</w:t>
        </w:r>
      </w:ins>
      <w:r>
        <w:t xml:space="preserve"> action</w:t>
      </w:r>
      <w:ins w:id="165" w:author="Watterson, Samantha" w:date="2015-06-01T13:40:00Z">
        <w:r w:rsidR="00D4135D">
          <w:t>s</w:t>
        </w:r>
      </w:ins>
    </w:p>
    <w:p w14:paraId="5456596D" w14:textId="297D47CC" w:rsidR="00CC0A99" w:rsidRDefault="00CC0A99" w:rsidP="00CC0A99">
      <w:pPr>
        <w:pStyle w:val="NoSpacing"/>
        <w:numPr>
          <w:ilvl w:val="0"/>
          <w:numId w:val="21"/>
        </w:numPr>
        <w:ind w:left="720"/>
      </w:pPr>
      <w:r>
        <w:t xml:space="preserve">Timeline for </w:t>
      </w:r>
      <w:del w:id="166" w:author="Watterson, Samantha" w:date="2015-06-01T13:41:00Z">
        <w:r w:rsidDel="00D4135D">
          <w:delText xml:space="preserve">the </w:delText>
        </w:r>
      </w:del>
      <w:ins w:id="167" w:author="Watterson, Samantha" w:date="2015-06-01T13:41:00Z">
        <w:r w:rsidR="00D4135D">
          <w:t xml:space="preserve">each </w:t>
        </w:r>
      </w:ins>
      <w:r>
        <w:t>action</w:t>
      </w:r>
    </w:p>
    <w:p w14:paraId="0FB186EA" w14:textId="4638372C" w:rsidR="00CC0A99" w:rsidRDefault="00CC0A99" w:rsidP="00CC0A99">
      <w:pPr>
        <w:pStyle w:val="NoSpacing"/>
        <w:numPr>
          <w:ilvl w:val="0"/>
          <w:numId w:val="21"/>
        </w:numPr>
        <w:ind w:left="720"/>
      </w:pPr>
      <w:r>
        <w:t>Expected outcome</w:t>
      </w:r>
      <w:ins w:id="168" w:author="Watterson, Samantha" w:date="2015-06-01T13:41:00Z">
        <w:r w:rsidR="00D4135D">
          <w:t>s</w:t>
        </w:r>
      </w:ins>
    </w:p>
    <w:p w14:paraId="28916A18" w14:textId="77777777" w:rsidR="00CC0A99" w:rsidRDefault="00CC0A99" w:rsidP="00CC0A99">
      <w:pPr>
        <w:pStyle w:val="NoSpacing"/>
        <w:numPr>
          <w:ilvl w:val="0"/>
          <w:numId w:val="21"/>
        </w:numPr>
        <w:ind w:left="720"/>
      </w:pPr>
      <w:r>
        <w:t>Partners responsible for each action</w:t>
      </w:r>
    </w:p>
    <w:p w14:paraId="2942A87B" w14:textId="75A9798F" w:rsidR="002149D6" w:rsidRDefault="00CC0A99" w:rsidP="00C92673">
      <w:pPr>
        <w:pStyle w:val="NoSpacing"/>
        <w:numPr>
          <w:ilvl w:val="0"/>
          <w:numId w:val="21"/>
        </w:numPr>
        <w:ind w:left="720"/>
      </w:pPr>
      <w:r>
        <w:t>Estimated resources</w:t>
      </w:r>
      <w:ins w:id="169" w:author="Watterson, Samantha" w:date="2015-06-01T13:41:00Z">
        <w:r w:rsidR="00D4135D">
          <w:t xml:space="preserve"> required</w:t>
        </w:r>
      </w:ins>
    </w:p>
    <w:p w14:paraId="6FBFF265" w14:textId="77777777" w:rsidR="00C92673" w:rsidRDefault="00C92673" w:rsidP="00C92673">
      <w:pPr>
        <w:pStyle w:val="NoSpacing"/>
        <w:ind w:left="720"/>
      </w:pPr>
    </w:p>
    <w:p w14:paraId="7D464162" w14:textId="4EEFFBAA" w:rsidR="00CC5C4C" w:rsidRDefault="00300E2C" w:rsidP="00C92673">
      <w:pPr>
        <w:pStyle w:val="NoSpacing"/>
      </w:pPr>
      <w:r>
        <w:t>Throughout the workplan and its implementation,</w:t>
      </w:r>
      <w:ins w:id="170" w:author="Watterson, Samantha" w:date="2015-06-01T13:41:00Z">
        <w:r w:rsidR="00160D1E">
          <w:t xml:space="preserve"> there will be</w:t>
        </w:r>
      </w:ins>
      <w:r>
        <w:t xml:space="preserve"> targeted outreach </w:t>
      </w:r>
      <w:del w:id="171" w:author="Watterson, Samantha" w:date="2015-06-01T13:41:00Z">
        <w:r w:rsidDel="00160D1E">
          <w:delText xml:space="preserve">will be conducted </w:delText>
        </w:r>
      </w:del>
      <w:r>
        <w:t>to township, municipal</w:t>
      </w:r>
      <w:ins w:id="172" w:author="Watterson, Samantha" w:date="2015-06-01T13:41:00Z">
        <w:r w:rsidR="00160D1E">
          <w:t xml:space="preserve"> and </w:t>
        </w:r>
      </w:ins>
      <w:del w:id="173" w:author="Watterson, Samantha" w:date="2015-06-01T13:41:00Z">
        <w:r w:rsidDel="00160D1E">
          <w:delText xml:space="preserve">, </w:delText>
        </w:r>
      </w:del>
      <w:r>
        <w:t xml:space="preserve">county associations, and other groups as they are identified. </w:t>
      </w:r>
    </w:p>
    <w:p w14:paraId="0B47507B" w14:textId="77777777" w:rsidR="003F2820" w:rsidRDefault="003F2820" w:rsidP="003F2820">
      <w:pPr>
        <w:pStyle w:val="NoSpacing"/>
      </w:pPr>
    </w:p>
    <w:p w14:paraId="49E7262C" w14:textId="77777777" w:rsidR="003F2820" w:rsidRPr="00C92673" w:rsidRDefault="003F2820" w:rsidP="003F2820">
      <w:pPr>
        <w:pStyle w:val="NoSpacing"/>
        <w:rPr>
          <w:b/>
          <w:color w:val="006600"/>
          <w:sz w:val="28"/>
          <w:szCs w:val="28"/>
        </w:rPr>
      </w:pPr>
      <w:r w:rsidRPr="00C92673">
        <w:rPr>
          <w:b/>
          <w:color w:val="006600"/>
          <w:sz w:val="28"/>
          <w:szCs w:val="28"/>
        </w:rPr>
        <w:t>Appendix A</w:t>
      </w:r>
    </w:p>
    <w:p w14:paraId="43B03542" w14:textId="77777777" w:rsidR="003F2820" w:rsidRDefault="00894D02" w:rsidP="003F2820">
      <w:pPr>
        <w:pStyle w:val="NoSpacing"/>
      </w:pPr>
      <w:r>
        <w:t>The following is a</w:t>
      </w:r>
      <w:r w:rsidR="003F2820">
        <w:t xml:space="preserve"> list of the </w:t>
      </w:r>
      <w:r>
        <w:t>individuals</w:t>
      </w:r>
      <w:r w:rsidR="00F073DC">
        <w:t xml:space="preserve"> who have participated in the development of this management strategy through input at stakeholder </w:t>
      </w:r>
      <w:r>
        <w:t>meetings.</w:t>
      </w:r>
    </w:p>
    <w:p w14:paraId="59F8058F" w14:textId="77777777" w:rsidR="0093042A" w:rsidRPr="00EE2D80" w:rsidRDefault="0093042A" w:rsidP="0093042A">
      <w:pPr>
        <w:pStyle w:val="ListParagraph"/>
        <w:numPr>
          <w:ilvl w:val="0"/>
          <w:numId w:val="36"/>
        </w:numPr>
        <w:spacing w:after="0" w:line="240" w:lineRule="auto"/>
      </w:pPr>
      <w:r w:rsidRPr="00EE2D80">
        <w:t>Randy Bartlett, Fairfax Department of Public Works and Environmental Services</w:t>
      </w:r>
    </w:p>
    <w:p w14:paraId="1AFA1DF6" w14:textId="77777777" w:rsidR="0093042A" w:rsidRPr="00EE2D80" w:rsidRDefault="0093042A" w:rsidP="0093042A">
      <w:pPr>
        <w:pStyle w:val="ListParagraph"/>
        <w:numPr>
          <w:ilvl w:val="0"/>
          <w:numId w:val="36"/>
        </w:numPr>
        <w:spacing w:after="0" w:line="240" w:lineRule="auto"/>
      </w:pPr>
      <w:r w:rsidRPr="00EE2D80">
        <w:t>Don Baugh, Chesapeake Bay Commission</w:t>
      </w:r>
    </w:p>
    <w:p w14:paraId="085C2623" w14:textId="77777777" w:rsidR="0093042A" w:rsidRPr="00EE2D80" w:rsidRDefault="0093042A" w:rsidP="0093042A">
      <w:pPr>
        <w:pStyle w:val="ListParagraph"/>
        <w:numPr>
          <w:ilvl w:val="0"/>
          <w:numId w:val="36"/>
        </w:numPr>
        <w:spacing w:after="0" w:line="240" w:lineRule="auto"/>
      </w:pPr>
      <w:r w:rsidRPr="00EE2D80">
        <w:t>Chris Beacraft, MD Department of Natural Resources</w:t>
      </w:r>
    </w:p>
    <w:p w14:paraId="522FAFEE" w14:textId="77777777" w:rsidR="0093042A" w:rsidRPr="00EE2D80" w:rsidRDefault="0093042A" w:rsidP="0093042A">
      <w:pPr>
        <w:pStyle w:val="ListParagraph"/>
        <w:numPr>
          <w:ilvl w:val="0"/>
          <w:numId w:val="36"/>
        </w:numPr>
        <w:spacing w:after="0" w:line="240" w:lineRule="auto"/>
      </w:pPr>
      <w:r w:rsidRPr="00EE2D80">
        <w:t>Gem Bingol, Piedmont Environmental Council</w:t>
      </w:r>
    </w:p>
    <w:p w14:paraId="0A7D258A" w14:textId="77777777" w:rsidR="0093042A" w:rsidRPr="00EE2D80" w:rsidRDefault="0093042A" w:rsidP="0093042A">
      <w:pPr>
        <w:pStyle w:val="ListParagraph"/>
        <w:numPr>
          <w:ilvl w:val="0"/>
          <w:numId w:val="36"/>
        </w:numPr>
        <w:spacing w:after="0" w:line="240" w:lineRule="auto"/>
      </w:pPr>
      <w:r w:rsidRPr="00EE2D80">
        <w:t>Carin Bisland, EPA Chesapeake Bay Program Office</w:t>
      </w:r>
    </w:p>
    <w:p w14:paraId="7E15DE12" w14:textId="77777777" w:rsidR="0093042A" w:rsidRPr="00EE2D80" w:rsidRDefault="0093042A" w:rsidP="0093042A">
      <w:pPr>
        <w:pStyle w:val="ListParagraph"/>
        <w:numPr>
          <w:ilvl w:val="0"/>
          <w:numId w:val="36"/>
        </w:numPr>
        <w:spacing w:after="0" w:line="240" w:lineRule="auto"/>
      </w:pPr>
      <w:r w:rsidRPr="00EE2D80">
        <w:t>Jessica Blackburn, Alliance for the Chesapeake Bay and Chesapeake Bay Citizens Advisory Committee Coordinator</w:t>
      </w:r>
    </w:p>
    <w:p w14:paraId="27F5488F" w14:textId="77777777" w:rsidR="0093042A" w:rsidRPr="00EE2D80" w:rsidRDefault="0093042A" w:rsidP="0093042A">
      <w:pPr>
        <w:pStyle w:val="ListParagraph"/>
        <w:numPr>
          <w:ilvl w:val="0"/>
          <w:numId w:val="36"/>
        </w:numPr>
        <w:spacing w:after="0" w:line="240" w:lineRule="auto"/>
      </w:pPr>
      <w:r w:rsidRPr="00EE2D80">
        <w:t>Heidi Bonnaffon, Metropolitan Washington Council of Governments</w:t>
      </w:r>
    </w:p>
    <w:p w14:paraId="07ED5EB5" w14:textId="77777777" w:rsidR="0093042A" w:rsidRPr="00EE2D80" w:rsidRDefault="0093042A" w:rsidP="0093042A">
      <w:pPr>
        <w:pStyle w:val="ListParagraph"/>
        <w:numPr>
          <w:ilvl w:val="0"/>
          <w:numId w:val="36"/>
        </w:numPr>
        <w:spacing w:after="0" w:line="240" w:lineRule="auto"/>
      </w:pPr>
      <w:r w:rsidRPr="00EE2D80">
        <w:t>Bevin Buchheister, Chesapeake Bay Commission</w:t>
      </w:r>
    </w:p>
    <w:p w14:paraId="3857078B" w14:textId="77777777" w:rsidR="0093042A" w:rsidRPr="00EE2D80" w:rsidRDefault="0093042A" w:rsidP="0093042A">
      <w:pPr>
        <w:pStyle w:val="ListParagraph"/>
        <w:numPr>
          <w:ilvl w:val="0"/>
          <w:numId w:val="36"/>
        </w:numPr>
        <w:spacing w:after="0" w:line="240" w:lineRule="auto"/>
      </w:pPr>
      <w:r w:rsidRPr="00EE2D80">
        <w:t>Janine Burns, Mathews County, VA Supervisor and Chesapeake Bay Local Government Advisory Committee Chair</w:t>
      </w:r>
    </w:p>
    <w:p w14:paraId="7DC92567" w14:textId="77777777" w:rsidR="0093042A" w:rsidRPr="00EE2D80" w:rsidRDefault="0093042A" w:rsidP="0093042A">
      <w:pPr>
        <w:pStyle w:val="ListParagraph"/>
        <w:numPr>
          <w:ilvl w:val="0"/>
          <w:numId w:val="36"/>
        </w:numPr>
        <w:spacing w:after="0" w:line="240" w:lineRule="auto"/>
      </w:pPr>
      <w:r w:rsidRPr="00EE2D80">
        <w:t>Dennis Buttorf, Jersey Shore, PA Mayor</w:t>
      </w:r>
    </w:p>
    <w:p w14:paraId="28ACCC51" w14:textId="77777777" w:rsidR="0093042A" w:rsidRPr="00EE2D80" w:rsidRDefault="0093042A" w:rsidP="0093042A">
      <w:pPr>
        <w:pStyle w:val="ListParagraph"/>
        <w:numPr>
          <w:ilvl w:val="0"/>
          <w:numId w:val="36"/>
        </w:numPr>
        <w:spacing w:after="0" w:line="240" w:lineRule="auto"/>
      </w:pPr>
      <w:r w:rsidRPr="00EE2D80">
        <w:t>Jim Caldwell, Howard County Office of Environmental Sustainability</w:t>
      </w:r>
    </w:p>
    <w:p w14:paraId="0827087C" w14:textId="77777777" w:rsidR="0093042A" w:rsidRPr="00EE2D80" w:rsidRDefault="0093042A" w:rsidP="0093042A">
      <w:pPr>
        <w:pStyle w:val="ListParagraph"/>
        <w:numPr>
          <w:ilvl w:val="0"/>
          <w:numId w:val="36"/>
        </w:numPr>
        <w:spacing w:after="0" w:line="240" w:lineRule="auto"/>
      </w:pPr>
      <w:r w:rsidRPr="00EE2D80">
        <w:lastRenderedPageBreak/>
        <w:t>Trish Carothers, Susquehanna Greenway Partnership</w:t>
      </w:r>
    </w:p>
    <w:p w14:paraId="5C7D3458" w14:textId="77777777" w:rsidR="0093042A" w:rsidRPr="00EE2D80" w:rsidRDefault="0093042A" w:rsidP="0093042A">
      <w:pPr>
        <w:pStyle w:val="ListParagraph"/>
        <w:numPr>
          <w:ilvl w:val="0"/>
          <w:numId w:val="36"/>
        </w:numPr>
        <w:spacing w:after="0" w:line="240" w:lineRule="auto"/>
      </w:pPr>
      <w:r w:rsidRPr="00EE2D80">
        <w:t>Mark Charles, City of Rockville, MD</w:t>
      </w:r>
    </w:p>
    <w:p w14:paraId="4A4DEFC1" w14:textId="77777777" w:rsidR="0093042A" w:rsidRPr="00EE2D80" w:rsidRDefault="0093042A" w:rsidP="0093042A">
      <w:pPr>
        <w:pStyle w:val="ListParagraph"/>
        <w:numPr>
          <w:ilvl w:val="0"/>
          <w:numId w:val="36"/>
        </w:numPr>
        <w:spacing w:after="0" w:line="240" w:lineRule="auto"/>
      </w:pPr>
      <w:r w:rsidRPr="00EE2D80">
        <w:t>Alexandra Chiaruttini, Stock and Leader, Attorneys at Law</w:t>
      </w:r>
    </w:p>
    <w:p w14:paraId="2AF3AC83" w14:textId="77777777" w:rsidR="0093042A" w:rsidRPr="00EE2D80" w:rsidRDefault="0093042A" w:rsidP="0093042A">
      <w:pPr>
        <w:pStyle w:val="ListParagraph"/>
        <w:numPr>
          <w:ilvl w:val="0"/>
          <w:numId w:val="36"/>
        </w:numPr>
        <w:spacing w:after="0" w:line="240" w:lineRule="auto"/>
      </w:pPr>
      <w:r w:rsidRPr="00EE2D80">
        <w:t>Sandy Coyman, Talbot County, MD Department of Planning (retired)</w:t>
      </w:r>
    </w:p>
    <w:p w14:paraId="612DD88F" w14:textId="77777777" w:rsidR="0093042A" w:rsidRPr="00EE2D80" w:rsidRDefault="0093042A" w:rsidP="0093042A">
      <w:pPr>
        <w:pStyle w:val="ListParagraph"/>
        <w:numPr>
          <w:ilvl w:val="0"/>
          <w:numId w:val="36"/>
        </w:numPr>
        <w:spacing w:after="0" w:line="240" w:lineRule="auto"/>
      </w:pPr>
      <w:r w:rsidRPr="00EE2D80">
        <w:t>Meo Curtis, Montgomery County, MD Department of Environmental Protection</w:t>
      </w:r>
    </w:p>
    <w:p w14:paraId="36D9BDEA" w14:textId="77777777" w:rsidR="0093042A" w:rsidRPr="00EE2D80" w:rsidRDefault="0093042A" w:rsidP="0093042A">
      <w:pPr>
        <w:pStyle w:val="ListParagraph"/>
        <w:numPr>
          <w:ilvl w:val="0"/>
          <w:numId w:val="36"/>
        </w:numPr>
        <w:spacing w:after="0" w:line="240" w:lineRule="auto"/>
      </w:pPr>
      <w:r w:rsidRPr="00EE2D80">
        <w:t>Philip Cwiek, US Army Corps of Engineers</w:t>
      </w:r>
    </w:p>
    <w:p w14:paraId="5A579D49" w14:textId="77777777" w:rsidR="0093042A" w:rsidRPr="00EE2D80" w:rsidRDefault="0093042A" w:rsidP="0093042A">
      <w:pPr>
        <w:pStyle w:val="ListParagraph"/>
        <w:numPr>
          <w:ilvl w:val="0"/>
          <w:numId w:val="36"/>
        </w:numPr>
        <w:spacing w:after="0" w:line="240" w:lineRule="auto"/>
      </w:pPr>
      <w:r w:rsidRPr="00EE2D80">
        <w:t>Diane Davis, DC Department of the Environment</w:t>
      </w:r>
    </w:p>
    <w:p w14:paraId="6E39ED35" w14:textId="77777777" w:rsidR="0093042A" w:rsidRPr="00EE2D80" w:rsidRDefault="0093042A" w:rsidP="0093042A">
      <w:pPr>
        <w:pStyle w:val="ListParagraph"/>
        <w:numPr>
          <w:ilvl w:val="0"/>
          <w:numId w:val="36"/>
        </w:numPr>
        <w:spacing w:after="0" w:line="240" w:lineRule="auto"/>
      </w:pPr>
      <w:r w:rsidRPr="00EE2D80">
        <w:t>Jacob Day, Salisbury, MD City Council President</w:t>
      </w:r>
    </w:p>
    <w:p w14:paraId="3F4DF57A" w14:textId="77777777" w:rsidR="0093042A" w:rsidRPr="00EE2D80" w:rsidRDefault="0093042A" w:rsidP="0093042A">
      <w:pPr>
        <w:pStyle w:val="ListParagraph"/>
        <w:numPr>
          <w:ilvl w:val="0"/>
          <w:numId w:val="36"/>
        </w:numPr>
        <w:spacing w:after="0" w:line="240" w:lineRule="auto"/>
      </w:pPr>
      <w:r w:rsidRPr="00EE2D80">
        <w:t xml:space="preserve">Nissa Dean, Alliance for the Chesapeake Bay </w:t>
      </w:r>
    </w:p>
    <w:p w14:paraId="2CCF2077" w14:textId="77777777" w:rsidR="0093042A" w:rsidRPr="00EE2D80" w:rsidRDefault="00916C25" w:rsidP="0093042A">
      <w:pPr>
        <w:pStyle w:val="ListParagraph"/>
        <w:numPr>
          <w:ilvl w:val="0"/>
          <w:numId w:val="36"/>
        </w:numPr>
        <w:spacing w:after="0" w:line="240" w:lineRule="auto"/>
      </w:pPr>
      <w:r>
        <w:t>Nick DiPasquale</w:t>
      </w:r>
      <w:r w:rsidR="0093042A" w:rsidRPr="00EE2D80">
        <w:t>, EPA Chesapeake Bay Program Office</w:t>
      </w:r>
    </w:p>
    <w:p w14:paraId="211D3239" w14:textId="77777777" w:rsidR="0093042A" w:rsidRPr="00EE2D80" w:rsidRDefault="0093042A" w:rsidP="0093042A">
      <w:pPr>
        <w:pStyle w:val="ListParagraph"/>
        <w:numPr>
          <w:ilvl w:val="0"/>
          <w:numId w:val="36"/>
        </w:numPr>
        <w:spacing w:after="0" w:line="240" w:lineRule="auto"/>
      </w:pPr>
      <w:r w:rsidRPr="00EE2D80">
        <w:t>Lindsay Dodd, DE-MD Agribusiness Association</w:t>
      </w:r>
    </w:p>
    <w:p w14:paraId="781C8900" w14:textId="77777777" w:rsidR="0093042A" w:rsidRPr="00EE2D80" w:rsidRDefault="0093042A" w:rsidP="0093042A">
      <w:pPr>
        <w:pStyle w:val="ListParagraph"/>
        <w:numPr>
          <w:ilvl w:val="0"/>
          <w:numId w:val="36"/>
        </w:numPr>
        <w:spacing w:after="0" w:line="240" w:lineRule="auto"/>
      </w:pPr>
      <w:r w:rsidRPr="00EE2D80">
        <w:t>Deborah Ealer, North Middleton Township, PA Township Manager</w:t>
      </w:r>
    </w:p>
    <w:p w14:paraId="79C0AC19" w14:textId="77777777" w:rsidR="0093042A" w:rsidRPr="00EE2D80" w:rsidRDefault="0093042A" w:rsidP="0093042A">
      <w:pPr>
        <w:pStyle w:val="ListParagraph"/>
        <w:numPr>
          <w:ilvl w:val="0"/>
          <w:numId w:val="36"/>
        </w:numPr>
        <w:spacing w:after="0" w:line="240" w:lineRule="auto"/>
      </w:pPr>
      <w:r w:rsidRPr="00EE2D80">
        <w:t>Suzanne Etgen, Watershed Stewards Academy</w:t>
      </w:r>
    </w:p>
    <w:p w14:paraId="6F9738E2" w14:textId="77777777" w:rsidR="0093042A" w:rsidRPr="00EE2D80" w:rsidRDefault="0093042A" w:rsidP="0093042A">
      <w:pPr>
        <w:pStyle w:val="ListParagraph"/>
        <w:numPr>
          <w:ilvl w:val="0"/>
          <w:numId w:val="36"/>
        </w:numPr>
        <w:spacing w:after="0" w:line="240" w:lineRule="auto"/>
      </w:pPr>
      <w:r w:rsidRPr="00EE2D80">
        <w:t>Greg Evans, VA Dept. of Agriculture and Forestry</w:t>
      </w:r>
    </w:p>
    <w:p w14:paraId="176E3568" w14:textId="77777777" w:rsidR="0093042A" w:rsidRPr="00EE2D80" w:rsidRDefault="0093042A" w:rsidP="0093042A">
      <w:pPr>
        <w:pStyle w:val="ListParagraph"/>
        <w:numPr>
          <w:ilvl w:val="0"/>
          <w:numId w:val="36"/>
        </w:numPr>
        <w:spacing w:after="0" w:line="240" w:lineRule="auto"/>
      </w:pPr>
      <w:r w:rsidRPr="00EE2D80">
        <w:t>Andy Fellows, College Park, MD Mayor</w:t>
      </w:r>
    </w:p>
    <w:p w14:paraId="7A03A1A2" w14:textId="77777777" w:rsidR="0093042A" w:rsidRPr="00EE2D80" w:rsidRDefault="0093042A" w:rsidP="0093042A">
      <w:pPr>
        <w:pStyle w:val="ListParagraph"/>
        <w:numPr>
          <w:ilvl w:val="0"/>
          <w:numId w:val="36"/>
        </w:numPr>
        <w:spacing w:after="0" w:line="240" w:lineRule="auto"/>
      </w:pPr>
      <w:r w:rsidRPr="00EE2D80">
        <w:t>Erik Fisher, Chesapeake Bay Foundation</w:t>
      </w:r>
    </w:p>
    <w:p w14:paraId="785CAF4C" w14:textId="77777777" w:rsidR="0093042A" w:rsidRPr="00EE2D80" w:rsidRDefault="0093042A" w:rsidP="0093042A">
      <w:pPr>
        <w:pStyle w:val="ListParagraph"/>
        <w:numPr>
          <w:ilvl w:val="0"/>
          <w:numId w:val="36"/>
        </w:numPr>
        <w:spacing w:after="0" w:line="240" w:lineRule="auto"/>
      </w:pPr>
      <w:r w:rsidRPr="00EE2D80">
        <w:t>Mike Foreman, VA Department of Recreation and Conservation</w:t>
      </w:r>
    </w:p>
    <w:p w14:paraId="16BDE2BC" w14:textId="77777777" w:rsidR="0093042A" w:rsidRPr="00EE2D80" w:rsidRDefault="0093042A" w:rsidP="0093042A">
      <w:pPr>
        <w:pStyle w:val="ListParagraph"/>
        <w:numPr>
          <w:ilvl w:val="0"/>
          <w:numId w:val="36"/>
        </w:numPr>
        <w:spacing w:after="0" w:line="240" w:lineRule="auto"/>
      </w:pPr>
      <w:r w:rsidRPr="00EE2D80">
        <w:t>Kathleen Freeman, Caroline County, MD Department of Planning, Codes, &amp; Engineering</w:t>
      </w:r>
    </w:p>
    <w:p w14:paraId="0DAFFDF9" w14:textId="77777777" w:rsidR="0093042A" w:rsidRPr="00EE2D80" w:rsidRDefault="0093042A" w:rsidP="0093042A">
      <w:pPr>
        <w:pStyle w:val="ListParagraph"/>
        <w:numPr>
          <w:ilvl w:val="0"/>
          <w:numId w:val="36"/>
        </w:numPr>
        <w:spacing w:after="0" w:line="240" w:lineRule="auto"/>
      </w:pPr>
      <w:r w:rsidRPr="00EE2D80">
        <w:t>Kate Fritz, South River Federation</w:t>
      </w:r>
    </w:p>
    <w:p w14:paraId="33AEEB5C" w14:textId="77777777" w:rsidR="0093042A" w:rsidRPr="00EE2D80" w:rsidRDefault="0093042A" w:rsidP="0093042A">
      <w:pPr>
        <w:pStyle w:val="ListParagraph"/>
        <w:numPr>
          <w:ilvl w:val="0"/>
          <w:numId w:val="36"/>
        </w:numPr>
        <w:spacing w:after="0" w:line="240" w:lineRule="auto"/>
      </w:pPr>
      <w:r w:rsidRPr="00EE2D80">
        <w:t xml:space="preserve">Jack Frye, Chesapeake Bay </w:t>
      </w:r>
      <w:r w:rsidR="006C3BA8">
        <w:t>Commission</w:t>
      </w:r>
    </w:p>
    <w:p w14:paraId="58880136" w14:textId="77777777" w:rsidR="0093042A" w:rsidRPr="00EE2D80" w:rsidRDefault="0093042A" w:rsidP="0093042A">
      <w:pPr>
        <w:pStyle w:val="ListParagraph"/>
        <w:numPr>
          <w:ilvl w:val="0"/>
          <w:numId w:val="36"/>
        </w:numPr>
        <w:spacing w:after="0" w:line="240" w:lineRule="auto"/>
      </w:pPr>
      <w:r w:rsidRPr="00EE2D80">
        <w:t>Mary Gattis, Alliance for the Chesapeake Bay and Local Government Advisory Committee Coordinator</w:t>
      </w:r>
    </w:p>
    <w:p w14:paraId="74A357D2" w14:textId="77777777" w:rsidR="0093042A" w:rsidRPr="00EE2D80" w:rsidRDefault="0093042A" w:rsidP="0093042A">
      <w:pPr>
        <w:pStyle w:val="ListParagraph"/>
        <w:numPr>
          <w:ilvl w:val="0"/>
          <w:numId w:val="36"/>
        </w:numPr>
        <w:spacing w:after="0" w:line="240" w:lineRule="auto"/>
      </w:pPr>
      <w:r w:rsidRPr="00EE2D80">
        <w:t>Alan Girard, Chesapeake Bay Foundation</w:t>
      </w:r>
    </w:p>
    <w:p w14:paraId="396D0003" w14:textId="77777777" w:rsidR="0093042A" w:rsidRPr="00EE2D80" w:rsidRDefault="0093042A" w:rsidP="0093042A">
      <w:pPr>
        <w:pStyle w:val="ListParagraph"/>
        <w:numPr>
          <w:ilvl w:val="0"/>
          <w:numId w:val="36"/>
        </w:numPr>
        <w:spacing w:after="0" w:line="240" w:lineRule="auto"/>
      </w:pPr>
      <w:r w:rsidRPr="00EE2D80">
        <w:t>Jacqueline Goodall, Forest Heights, MD Mayor</w:t>
      </w:r>
    </w:p>
    <w:p w14:paraId="25A63C26" w14:textId="77777777" w:rsidR="0093042A" w:rsidRPr="00EE2D80" w:rsidRDefault="0093042A" w:rsidP="0093042A">
      <w:pPr>
        <w:pStyle w:val="ListParagraph"/>
        <w:numPr>
          <w:ilvl w:val="0"/>
          <w:numId w:val="36"/>
        </w:numPr>
        <w:spacing w:after="0" w:line="240" w:lineRule="auto"/>
      </w:pPr>
      <w:r w:rsidRPr="00EE2D80">
        <w:t>Norman Goulet, Northern Virginia Regional Commission</w:t>
      </w:r>
    </w:p>
    <w:p w14:paraId="755E3519" w14:textId="77777777" w:rsidR="0093042A" w:rsidRPr="00EE2D80" w:rsidRDefault="0093042A" w:rsidP="0093042A">
      <w:pPr>
        <w:pStyle w:val="ListParagraph"/>
        <w:numPr>
          <w:ilvl w:val="0"/>
          <w:numId w:val="36"/>
        </w:numPr>
        <w:spacing w:after="0" w:line="240" w:lineRule="auto"/>
      </w:pPr>
      <w:r w:rsidRPr="00EE2D80">
        <w:t xml:space="preserve">Leslie Grunden, Caroline County, MD Department of Planning, Codes, &amp; Engineering </w:t>
      </w:r>
    </w:p>
    <w:p w14:paraId="3A28023C" w14:textId="77777777" w:rsidR="0093042A" w:rsidRPr="00EE2D80" w:rsidRDefault="0093042A" w:rsidP="0093042A">
      <w:pPr>
        <w:pStyle w:val="ListParagraph"/>
        <w:numPr>
          <w:ilvl w:val="0"/>
          <w:numId w:val="36"/>
        </w:numPr>
        <w:spacing w:after="0" w:line="240" w:lineRule="auto"/>
      </w:pPr>
      <w:r w:rsidRPr="00EE2D80">
        <w:t>Joe Grzeika, King George County, VA Board Member</w:t>
      </w:r>
    </w:p>
    <w:p w14:paraId="2BEA7EE8" w14:textId="77777777" w:rsidR="0093042A" w:rsidRPr="00EE2D80" w:rsidRDefault="0093042A" w:rsidP="0093042A">
      <w:pPr>
        <w:pStyle w:val="ListParagraph"/>
        <w:numPr>
          <w:ilvl w:val="0"/>
          <w:numId w:val="36"/>
        </w:numPr>
        <w:spacing w:after="0" w:line="240" w:lineRule="auto"/>
      </w:pPr>
      <w:r w:rsidRPr="00EE2D80">
        <w:t>Peter Hill, DC Department of the Environment</w:t>
      </w:r>
    </w:p>
    <w:p w14:paraId="5E134C37" w14:textId="77777777" w:rsidR="0093042A" w:rsidRPr="00EE2D80" w:rsidRDefault="0093042A" w:rsidP="0093042A">
      <w:pPr>
        <w:pStyle w:val="ListParagraph"/>
        <w:numPr>
          <w:ilvl w:val="0"/>
          <w:numId w:val="36"/>
        </w:numPr>
        <w:spacing w:after="0" w:line="240" w:lineRule="auto"/>
      </w:pPr>
      <w:r w:rsidRPr="00EE2D80">
        <w:t>Ruth Hocker, Lancaster, PA Director of Public Works</w:t>
      </w:r>
    </w:p>
    <w:p w14:paraId="255FD431" w14:textId="77777777" w:rsidR="0093042A" w:rsidRPr="00EE2D80" w:rsidRDefault="0093042A" w:rsidP="0093042A">
      <w:pPr>
        <w:pStyle w:val="ListParagraph"/>
        <w:numPr>
          <w:ilvl w:val="0"/>
          <w:numId w:val="36"/>
        </w:numPr>
        <w:spacing w:after="0" w:line="240" w:lineRule="auto"/>
      </w:pPr>
      <w:r w:rsidRPr="00EE2D80">
        <w:t>Steve Hubble, Stafford County, VA Department of Public Works</w:t>
      </w:r>
    </w:p>
    <w:p w14:paraId="685C1917" w14:textId="77777777" w:rsidR="0093042A" w:rsidRPr="00EE2D80" w:rsidRDefault="0093042A" w:rsidP="0093042A">
      <w:pPr>
        <w:pStyle w:val="ListParagraph"/>
        <w:numPr>
          <w:ilvl w:val="0"/>
          <w:numId w:val="36"/>
        </w:numPr>
        <w:spacing w:after="0" w:line="240" w:lineRule="auto"/>
      </w:pPr>
      <w:r w:rsidRPr="00EE2D80">
        <w:t>Elizabeth Johnson, Middle Peninsula Planning District Commission</w:t>
      </w:r>
    </w:p>
    <w:p w14:paraId="303B7786" w14:textId="77777777" w:rsidR="0093042A" w:rsidRPr="00EE2D80" w:rsidRDefault="0093042A" w:rsidP="0093042A">
      <w:pPr>
        <w:pStyle w:val="ListParagraph"/>
        <w:numPr>
          <w:ilvl w:val="0"/>
          <w:numId w:val="36"/>
        </w:numPr>
        <w:spacing w:after="0" w:line="240" w:lineRule="auto"/>
      </w:pPr>
      <w:r w:rsidRPr="00EE2D80">
        <w:t>Charlotte Katzenmoyer, Lancaster, PA Director of Public Works</w:t>
      </w:r>
    </w:p>
    <w:p w14:paraId="7465264B" w14:textId="77777777" w:rsidR="0093042A" w:rsidRPr="00EE2D80" w:rsidRDefault="0093042A" w:rsidP="0093042A">
      <w:pPr>
        <w:pStyle w:val="ListParagraph"/>
        <w:numPr>
          <w:ilvl w:val="0"/>
          <w:numId w:val="36"/>
        </w:numPr>
        <w:spacing w:after="0" w:line="240" w:lineRule="auto"/>
      </w:pPr>
      <w:r w:rsidRPr="00EE2D80">
        <w:t>Donnelle Keech, The Nature Conservancy</w:t>
      </w:r>
    </w:p>
    <w:p w14:paraId="677B0A8C" w14:textId="77777777" w:rsidR="0093042A" w:rsidRPr="00EE2D80" w:rsidRDefault="0093042A" w:rsidP="0093042A">
      <w:pPr>
        <w:pStyle w:val="ListParagraph"/>
        <w:numPr>
          <w:ilvl w:val="0"/>
          <w:numId w:val="36"/>
        </w:numPr>
        <w:spacing w:after="0" w:line="240" w:lineRule="auto"/>
      </w:pPr>
      <w:r w:rsidRPr="00EE2D80">
        <w:t>Les Knapp, Maryland Association of Counties</w:t>
      </w:r>
    </w:p>
    <w:p w14:paraId="76508E13" w14:textId="77777777" w:rsidR="0093042A" w:rsidRPr="00EE2D80" w:rsidRDefault="0093042A" w:rsidP="0093042A">
      <w:pPr>
        <w:pStyle w:val="ListParagraph"/>
        <w:numPr>
          <w:ilvl w:val="0"/>
          <w:numId w:val="36"/>
        </w:numPr>
        <w:spacing w:after="0" w:line="240" w:lineRule="auto"/>
      </w:pPr>
      <w:r w:rsidRPr="00EE2D80">
        <w:t>Ed Knittel, PA State Association of Boroughs</w:t>
      </w:r>
    </w:p>
    <w:p w14:paraId="0B675A5A" w14:textId="77777777" w:rsidR="0093042A" w:rsidRPr="00EE2D80" w:rsidRDefault="0093042A" w:rsidP="0093042A">
      <w:pPr>
        <w:pStyle w:val="ListParagraph"/>
        <w:numPr>
          <w:ilvl w:val="0"/>
          <w:numId w:val="36"/>
        </w:numPr>
        <w:spacing w:after="0" w:line="240" w:lineRule="auto"/>
      </w:pPr>
      <w:r w:rsidRPr="00EE2D80">
        <w:t>Larry Land, Virginia Association of Counties</w:t>
      </w:r>
    </w:p>
    <w:p w14:paraId="1701F475" w14:textId="77777777" w:rsidR="0093042A" w:rsidRPr="00EE2D80" w:rsidRDefault="0093042A" w:rsidP="0093042A">
      <w:pPr>
        <w:pStyle w:val="ListParagraph"/>
        <w:numPr>
          <w:ilvl w:val="0"/>
          <w:numId w:val="36"/>
        </w:numPr>
        <w:spacing w:after="0" w:line="240" w:lineRule="auto"/>
      </w:pPr>
      <w:r w:rsidRPr="00EE2D80">
        <w:t>Ernie Lehman, North Old Town Independent Citizens Civic Association (Alexandria, VA)</w:t>
      </w:r>
    </w:p>
    <w:p w14:paraId="410BE41A" w14:textId="77777777" w:rsidR="0093042A" w:rsidRPr="00EE2D80" w:rsidRDefault="0093042A" w:rsidP="0093042A">
      <w:pPr>
        <w:pStyle w:val="ListParagraph"/>
        <w:numPr>
          <w:ilvl w:val="0"/>
          <w:numId w:val="36"/>
        </w:numPr>
        <w:spacing w:after="0" w:line="240" w:lineRule="auto"/>
      </w:pPr>
      <w:r w:rsidRPr="00EE2D80">
        <w:t>Megan Lehman, Lycoming County, PA Department of Planning and Community Development</w:t>
      </w:r>
    </w:p>
    <w:p w14:paraId="003A8ABF" w14:textId="77777777" w:rsidR="0093042A" w:rsidRPr="00EE2D80" w:rsidRDefault="0093042A" w:rsidP="0093042A">
      <w:pPr>
        <w:pStyle w:val="ListParagraph"/>
        <w:numPr>
          <w:ilvl w:val="0"/>
          <w:numId w:val="36"/>
        </w:numPr>
        <w:spacing w:after="0" w:line="240" w:lineRule="auto"/>
      </w:pPr>
      <w:r w:rsidRPr="00EE2D80">
        <w:t>Joe Lerch, VA Municipal League</w:t>
      </w:r>
    </w:p>
    <w:p w14:paraId="60E977EF" w14:textId="77777777" w:rsidR="0093042A" w:rsidRPr="00EE2D80" w:rsidRDefault="0093042A" w:rsidP="0093042A">
      <w:pPr>
        <w:pStyle w:val="ListParagraph"/>
        <w:numPr>
          <w:ilvl w:val="0"/>
          <w:numId w:val="36"/>
        </w:numPr>
        <w:spacing w:after="0" w:line="240" w:lineRule="auto"/>
      </w:pPr>
      <w:r w:rsidRPr="00EE2D80">
        <w:t>Rhonda Manning, PA Department of Environmental Protection</w:t>
      </w:r>
    </w:p>
    <w:p w14:paraId="77AAEEA7" w14:textId="77777777" w:rsidR="0093042A" w:rsidRPr="00EE2D80" w:rsidRDefault="0093042A" w:rsidP="0093042A">
      <w:pPr>
        <w:pStyle w:val="ListParagraph"/>
        <w:numPr>
          <w:ilvl w:val="0"/>
          <w:numId w:val="36"/>
        </w:numPr>
        <w:spacing w:after="0" w:line="240" w:lineRule="auto"/>
      </w:pPr>
      <w:r w:rsidRPr="00EE2D80">
        <w:t xml:space="preserve">Stuart McKenzie, Northern Neck Planning District </w:t>
      </w:r>
    </w:p>
    <w:p w14:paraId="73927B4B" w14:textId="77777777" w:rsidR="0093042A" w:rsidRPr="00EE2D80" w:rsidRDefault="0093042A" w:rsidP="0093042A">
      <w:pPr>
        <w:pStyle w:val="ListParagraph"/>
        <w:numPr>
          <w:ilvl w:val="0"/>
          <w:numId w:val="36"/>
        </w:numPr>
        <w:spacing w:after="0" w:line="240" w:lineRule="auto"/>
      </w:pPr>
      <w:r w:rsidRPr="00EE2D80">
        <w:t xml:space="preserve">Erik Michelson, Anne Arundel County, MD Department of Public Works </w:t>
      </w:r>
    </w:p>
    <w:p w14:paraId="5590EB8C" w14:textId="77777777" w:rsidR="0093042A" w:rsidRPr="00EE2D80" w:rsidRDefault="0093042A" w:rsidP="0093042A">
      <w:pPr>
        <w:pStyle w:val="ListParagraph"/>
        <w:numPr>
          <w:ilvl w:val="0"/>
          <w:numId w:val="36"/>
        </w:numPr>
        <w:spacing w:after="0" w:line="240" w:lineRule="auto"/>
      </w:pPr>
      <w:r w:rsidRPr="00EE2D80">
        <w:t>Shannon Moore, Frederick County, MD Sustainability and Environmental Resources</w:t>
      </w:r>
    </w:p>
    <w:p w14:paraId="33A94B14" w14:textId="77777777" w:rsidR="0093042A" w:rsidRPr="00EE2D80" w:rsidRDefault="0093042A" w:rsidP="0093042A">
      <w:pPr>
        <w:pStyle w:val="ListParagraph"/>
        <w:numPr>
          <w:ilvl w:val="0"/>
          <w:numId w:val="36"/>
        </w:numPr>
        <w:spacing w:after="0" w:line="240" w:lineRule="auto"/>
      </w:pPr>
      <w:r w:rsidRPr="00EE2D80">
        <w:t>Ellen Moyer, Former Mayor of Annapolis, MD and Former Chair of Chesapeake Bay Local Government Advisory Committee</w:t>
      </w:r>
    </w:p>
    <w:p w14:paraId="00B2035B" w14:textId="77777777" w:rsidR="0093042A" w:rsidRPr="00EE2D80" w:rsidRDefault="0093042A" w:rsidP="0093042A">
      <w:pPr>
        <w:pStyle w:val="ListParagraph"/>
        <w:numPr>
          <w:ilvl w:val="0"/>
          <w:numId w:val="36"/>
        </w:numPr>
        <w:spacing w:after="0" w:line="240" w:lineRule="auto"/>
      </w:pPr>
      <w:r w:rsidRPr="00EE2D80">
        <w:lastRenderedPageBreak/>
        <w:t>Jennifer Nelson, Sussex Conservation District (DE)</w:t>
      </w:r>
    </w:p>
    <w:p w14:paraId="4837594E" w14:textId="77777777" w:rsidR="0093042A" w:rsidRPr="00EE2D80" w:rsidRDefault="0093042A" w:rsidP="0093042A">
      <w:pPr>
        <w:pStyle w:val="ListParagraph"/>
        <w:numPr>
          <w:ilvl w:val="0"/>
          <w:numId w:val="36"/>
        </w:numPr>
        <w:spacing w:after="0" w:line="240" w:lineRule="auto"/>
      </w:pPr>
      <w:r w:rsidRPr="00EE2D80">
        <w:t>Nancy Nunn, Harry H. Hughes Center for Agro-Ecology</w:t>
      </w:r>
    </w:p>
    <w:p w14:paraId="0E69D55D" w14:textId="77777777" w:rsidR="0093042A" w:rsidRPr="00EE2D80" w:rsidRDefault="0093042A" w:rsidP="0093042A">
      <w:pPr>
        <w:pStyle w:val="ListParagraph"/>
        <w:numPr>
          <w:ilvl w:val="0"/>
          <w:numId w:val="36"/>
        </w:numPr>
        <w:spacing w:after="0" w:line="240" w:lineRule="auto"/>
      </w:pPr>
      <w:r w:rsidRPr="00EE2D80">
        <w:t>Sammy Orlando, National Oceanic and Atmospheric Administration</w:t>
      </w:r>
    </w:p>
    <w:p w14:paraId="0D2B0F6E" w14:textId="77777777" w:rsidR="0093042A" w:rsidRPr="00EE2D80" w:rsidRDefault="0093042A" w:rsidP="0093042A">
      <w:pPr>
        <w:pStyle w:val="ListParagraph"/>
        <w:numPr>
          <w:ilvl w:val="0"/>
          <w:numId w:val="36"/>
        </w:numPr>
        <w:spacing w:after="0" w:line="240" w:lineRule="auto"/>
      </w:pPr>
      <w:r w:rsidRPr="00EE2D80">
        <w:t>Reggie Parrish, EPA Chesapeake Bay Program Office</w:t>
      </w:r>
    </w:p>
    <w:p w14:paraId="47FB9CBE" w14:textId="77777777" w:rsidR="0093042A" w:rsidRPr="00EE2D80" w:rsidRDefault="0093042A" w:rsidP="0093042A">
      <w:pPr>
        <w:pStyle w:val="ListParagraph"/>
        <w:numPr>
          <w:ilvl w:val="0"/>
          <w:numId w:val="36"/>
        </w:numPr>
        <w:spacing w:after="0" w:line="240" w:lineRule="auto"/>
      </w:pPr>
      <w:r w:rsidRPr="00EE2D80">
        <w:t xml:space="preserve">Matthew Pennington, WV Eastern Panhandle Planning and Development Council </w:t>
      </w:r>
    </w:p>
    <w:p w14:paraId="1AB8FE31" w14:textId="77777777" w:rsidR="0093042A" w:rsidRPr="00EE2D80" w:rsidRDefault="0093042A" w:rsidP="0093042A">
      <w:pPr>
        <w:pStyle w:val="ListParagraph"/>
        <w:numPr>
          <w:ilvl w:val="0"/>
          <w:numId w:val="36"/>
        </w:numPr>
        <w:spacing w:after="0" w:line="240" w:lineRule="auto"/>
      </w:pPr>
      <w:r w:rsidRPr="00EE2D80">
        <w:t xml:space="preserve">Julie Pippel, Washington County, MD Division of </w:t>
      </w:r>
      <w:r w:rsidR="00916C25" w:rsidRPr="00EE2D80">
        <w:t>Environmental</w:t>
      </w:r>
      <w:r w:rsidRPr="00EE2D80">
        <w:t xml:space="preserve"> Management Director</w:t>
      </w:r>
    </w:p>
    <w:p w14:paraId="45FC571F" w14:textId="77777777" w:rsidR="0093042A" w:rsidRPr="00EE2D80" w:rsidRDefault="0093042A" w:rsidP="0093042A">
      <w:pPr>
        <w:pStyle w:val="ListParagraph"/>
        <w:numPr>
          <w:ilvl w:val="0"/>
          <w:numId w:val="36"/>
        </w:numPr>
        <w:spacing w:after="0" w:line="240" w:lineRule="auto"/>
      </w:pPr>
      <w:r w:rsidRPr="00EE2D80">
        <w:t>Gwyn Rowland, Susquehanna River Basin Commission</w:t>
      </w:r>
    </w:p>
    <w:p w14:paraId="7CA71860" w14:textId="77777777" w:rsidR="0093042A" w:rsidRPr="00EE2D80" w:rsidRDefault="0093042A" w:rsidP="0093042A">
      <w:pPr>
        <w:pStyle w:val="ListParagraph"/>
        <w:numPr>
          <w:ilvl w:val="0"/>
          <w:numId w:val="36"/>
        </w:numPr>
        <w:spacing w:after="0" w:line="240" w:lineRule="auto"/>
      </w:pPr>
      <w:r w:rsidRPr="00EE2D80">
        <w:t xml:space="preserve">Matt Royer, Penn State Agriculture ad Environment Center </w:t>
      </w:r>
    </w:p>
    <w:p w14:paraId="315F0C18" w14:textId="77777777" w:rsidR="0093042A" w:rsidRPr="00EE2D80" w:rsidRDefault="0093042A" w:rsidP="0093042A">
      <w:pPr>
        <w:pStyle w:val="ListParagraph"/>
        <w:numPr>
          <w:ilvl w:val="0"/>
          <w:numId w:val="36"/>
        </w:numPr>
        <w:spacing w:after="0" w:line="240" w:lineRule="auto"/>
      </w:pPr>
      <w:r w:rsidRPr="00EE2D80">
        <w:t>Steven Saari, DC Department of the Environment</w:t>
      </w:r>
    </w:p>
    <w:p w14:paraId="265FB9E1" w14:textId="77777777" w:rsidR="0093042A" w:rsidRPr="00EE2D80" w:rsidRDefault="0093042A" w:rsidP="0093042A">
      <w:pPr>
        <w:pStyle w:val="ListParagraph"/>
        <w:numPr>
          <w:ilvl w:val="0"/>
          <w:numId w:val="36"/>
        </w:numPr>
        <w:spacing w:after="0" w:line="240" w:lineRule="auto"/>
      </w:pPr>
      <w:r w:rsidRPr="00EE2D80">
        <w:t>Paul Santay, Stafford County, VA Department of Public Works</w:t>
      </w:r>
    </w:p>
    <w:p w14:paraId="416AB951" w14:textId="77777777" w:rsidR="0093042A" w:rsidRPr="00EE2D80" w:rsidRDefault="0093042A" w:rsidP="0093042A">
      <w:pPr>
        <w:pStyle w:val="ListParagraph"/>
        <w:numPr>
          <w:ilvl w:val="0"/>
          <w:numId w:val="36"/>
        </w:numPr>
        <w:spacing w:after="0" w:line="240" w:lineRule="auto"/>
      </w:pPr>
      <w:r w:rsidRPr="00EE2D80">
        <w:t>James Shallenberger, Susquehanna River Basin Commission</w:t>
      </w:r>
    </w:p>
    <w:p w14:paraId="36542454" w14:textId="77777777" w:rsidR="0093042A" w:rsidRPr="00EE2D80" w:rsidRDefault="0093042A" w:rsidP="0093042A">
      <w:pPr>
        <w:pStyle w:val="ListParagraph"/>
        <w:numPr>
          <w:ilvl w:val="0"/>
          <w:numId w:val="36"/>
        </w:numPr>
        <w:spacing w:after="0" w:line="240" w:lineRule="auto"/>
      </w:pPr>
      <w:r w:rsidRPr="00EE2D80">
        <w:t>Pam Shellenberger, PA Chapter of the American Planning Association</w:t>
      </w:r>
    </w:p>
    <w:p w14:paraId="5502846E" w14:textId="77777777" w:rsidR="0093042A" w:rsidRPr="00EE2D80" w:rsidRDefault="0093042A" w:rsidP="0093042A">
      <w:pPr>
        <w:pStyle w:val="ListParagraph"/>
        <w:numPr>
          <w:ilvl w:val="0"/>
          <w:numId w:val="36"/>
        </w:numPr>
        <w:spacing w:after="0" w:line="240" w:lineRule="auto"/>
      </w:pPr>
      <w:r w:rsidRPr="00EE2D80">
        <w:t>Tanya Spano, Metropolitan Washington Council of Governments</w:t>
      </w:r>
    </w:p>
    <w:p w14:paraId="5C9F489A" w14:textId="77777777" w:rsidR="0093042A" w:rsidRPr="00EE2D80" w:rsidRDefault="0093042A" w:rsidP="0093042A">
      <w:pPr>
        <w:pStyle w:val="ListParagraph"/>
        <w:numPr>
          <w:ilvl w:val="0"/>
          <w:numId w:val="36"/>
        </w:numPr>
        <w:spacing w:after="0" w:line="240" w:lineRule="auto"/>
      </w:pPr>
      <w:r w:rsidRPr="00EE2D80">
        <w:t>Phillip Stafford ,MD Department of Natural Resources</w:t>
      </w:r>
    </w:p>
    <w:p w14:paraId="65B11136" w14:textId="24ABF312" w:rsidR="0093042A" w:rsidRPr="00EE2D80" w:rsidRDefault="0093042A" w:rsidP="0093042A">
      <w:pPr>
        <w:pStyle w:val="ListParagraph"/>
        <w:numPr>
          <w:ilvl w:val="0"/>
          <w:numId w:val="36"/>
        </w:numPr>
        <w:spacing w:after="0" w:line="240" w:lineRule="auto"/>
      </w:pPr>
      <w:r w:rsidRPr="00EE2D80">
        <w:t xml:space="preserve">Charlie Stek, </w:t>
      </w:r>
      <w:r w:rsidR="0086334D" w:rsidRPr="00EE2D80">
        <w:t>Chesapeake Bay C</w:t>
      </w:r>
      <w:r w:rsidR="0086334D">
        <w:t>itizens Advisory Committee Chair</w:t>
      </w:r>
    </w:p>
    <w:p w14:paraId="54EE3994" w14:textId="77777777" w:rsidR="0093042A" w:rsidRPr="00EE2D80" w:rsidRDefault="0093042A" w:rsidP="0093042A">
      <w:pPr>
        <w:pStyle w:val="ListParagraph"/>
        <w:numPr>
          <w:ilvl w:val="0"/>
          <w:numId w:val="36"/>
        </w:numPr>
        <w:spacing w:after="0" w:line="240" w:lineRule="auto"/>
      </w:pPr>
      <w:r w:rsidRPr="00EE2D80">
        <w:t xml:space="preserve">Christopher Thompson, Lancaster County, PA Conservation District </w:t>
      </w:r>
    </w:p>
    <w:p w14:paraId="5223D15C" w14:textId="77777777" w:rsidR="0093042A" w:rsidRPr="00EE2D80" w:rsidRDefault="0093042A" w:rsidP="0093042A">
      <w:pPr>
        <w:pStyle w:val="ListParagraph"/>
        <w:numPr>
          <w:ilvl w:val="0"/>
          <w:numId w:val="36"/>
        </w:numPr>
        <w:spacing w:after="0" w:line="240" w:lineRule="auto"/>
      </w:pPr>
      <w:r w:rsidRPr="00EE2D80">
        <w:t>Joanne Throwe, Environmental Finance Center</w:t>
      </w:r>
    </w:p>
    <w:p w14:paraId="43239428" w14:textId="77777777" w:rsidR="0093042A" w:rsidRPr="00EE2D80" w:rsidRDefault="0093042A" w:rsidP="0093042A">
      <w:pPr>
        <w:pStyle w:val="ListParagraph"/>
        <w:numPr>
          <w:ilvl w:val="0"/>
          <w:numId w:val="36"/>
        </w:numPr>
        <w:spacing w:after="0" w:line="240" w:lineRule="auto"/>
      </w:pPr>
      <w:r w:rsidRPr="00EE2D80">
        <w:t>Jennifer Walls, DE Department of Natural Resources and Environmental Control</w:t>
      </w:r>
    </w:p>
    <w:p w14:paraId="46F7A549" w14:textId="77777777" w:rsidR="0093042A" w:rsidRPr="00EE2D80" w:rsidRDefault="0093042A" w:rsidP="0093042A">
      <w:pPr>
        <w:pStyle w:val="ListParagraph"/>
        <w:numPr>
          <w:ilvl w:val="0"/>
          <w:numId w:val="36"/>
        </w:numPr>
        <w:spacing w:after="0" w:line="240" w:lineRule="auto"/>
      </w:pPr>
      <w:r w:rsidRPr="00EE2D80">
        <w:t>Wendy Walsh, Tioga County, NY Soil and Water Conservation District</w:t>
      </w:r>
    </w:p>
    <w:p w14:paraId="258CCACC" w14:textId="77777777" w:rsidR="0093042A" w:rsidRPr="00EE2D80" w:rsidRDefault="0093042A" w:rsidP="0093042A">
      <w:pPr>
        <w:pStyle w:val="ListParagraph"/>
        <w:numPr>
          <w:ilvl w:val="0"/>
          <w:numId w:val="36"/>
        </w:numPr>
        <w:spacing w:after="0" w:line="240" w:lineRule="auto"/>
      </w:pPr>
      <w:r w:rsidRPr="00EE2D80">
        <w:t>Tim Ware, George Washington Regional Commission</w:t>
      </w:r>
    </w:p>
    <w:p w14:paraId="254CAF74" w14:textId="77777777" w:rsidR="0093042A" w:rsidRPr="00EE2D80" w:rsidRDefault="0093042A" w:rsidP="0093042A">
      <w:pPr>
        <w:pStyle w:val="ListParagraph"/>
        <w:numPr>
          <w:ilvl w:val="0"/>
          <w:numId w:val="36"/>
        </w:numPr>
        <w:spacing w:after="0" w:line="240" w:lineRule="auto"/>
      </w:pPr>
      <w:r w:rsidRPr="00EE2D80">
        <w:t>Matt Weir, Derry Township, PA Supervisor</w:t>
      </w:r>
    </w:p>
    <w:p w14:paraId="09F3C997" w14:textId="77777777" w:rsidR="0093042A" w:rsidRPr="00EE2D80" w:rsidRDefault="0093042A" w:rsidP="0093042A">
      <w:pPr>
        <w:pStyle w:val="ListParagraph"/>
        <w:numPr>
          <w:ilvl w:val="0"/>
          <w:numId w:val="36"/>
        </w:numPr>
        <w:spacing w:after="0" w:line="240" w:lineRule="auto"/>
      </w:pPr>
      <w:r w:rsidRPr="00EE2D80">
        <w:t>James Wheeler, PA State Association of Township Supervisors</w:t>
      </w:r>
    </w:p>
    <w:p w14:paraId="68894E2A" w14:textId="77777777" w:rsidR="0093042A" w:rsidRDefault="0093042A" w:rsidP="0093042A">
      <w:pPr>
        <w:pStyle w:val="ListParagraph"/>
        <w:numPr>
          <w:ilvl w:val="0"/>
          <w:numId w:val="36"/>
        </w:numPr>
        <w:spacing w:after="0" w:line="240" w:lineRule="auto"/>
      </w:pPr>
      <w:r w:rsidRPr="00EE2D80">
        <w:t>Julie Winters, EPA Chesapeake Bay Program Office</w:t>
      </w:r>
    </w:p>
    <w:p w14:paraId="768896D1" w14:textId="77777777" w:rsidR="00F073DC" w:rsidRDefault="00F073DC" w:rsidP="00C92673">
      <w:pPr>
        <w:pStyle w:val="NoSpacing"/>
        <w:ind w:left="360"/>
      </w:pPr>
    </w:p>
    <w:p w14:paraId="710ECFE7" w14:textId="77777777" w:rsidR="003F2820" w:rsidRDefault="003F2820" w:rsidP="00F073DC">
      <w:pPr>
        <w:pStyle w:val="NoSpacing"/>
      </w:pPr>
    </w:p>
    <w:p w14:paraId="604AB40C" w14:textId="77777777" w:rsidR="00F073DC" w:rsidRPr="003F2820" w:rsidRDefault="00F073DC" w:rsidP="00F073DC">
      <w:pPr>
        <w:pStyle w:val="NoSpacing"/>
      </w:pPr>
    </w:p>
    <w:sectPr w:rsidR="00F073DC" w:rsidRPr="003F2820" w:rsidSect="00F33E85">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15E79" w14:textId="77777777" w:rsidR="00E14387" w:rsidRDefault="00E14387" w:rsidP="0098324B">
      <w:pPr>
        <w:spacing w:after="0" w:line="240" w:lineRule="auto"/>
      </w:pPr>
      <w:r>
        <w:separator/>
      </w:r>
    </w:p>
  </w:endnote>
  <w:endnote w:type="continuationSeparator" w:id="0">
    <w:p w14:paraId="02D70BF7" w14:textId="77777777" w:rsidR="00E14387" w:rsidRDefault="00E14387" w:rsidP="0098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Roboto-Black">
    <w:panose1 w:val="00000000000000000000"/>
    <w:charset w:val="00"/>
    <w:family w:val="swiss"/>
    <w:notTrueType/>
    <w:pitch w:val="default"/>
    <w:sig w:usb0="00000003" w:usb1="00000000" w:usb2="00000000" w:usb3="00000000" w:csb0="00000001"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94497"/>
      <w:docPartObj>
        <w:docPartGallery w:val="Page Numbers (Bottom of Page)"/>
        <w:docPartUnique/>
      </w:docPartObj>
    </w:sdtPr>
    <w:sdtEndPr>
      <w:rPr>
        <w:noProof/>
      </w:rPr>
    </w:sdtEndPr>
    <w:sdtContent>
      <w:p w14:paraId="16E6D868" w14:textId="77777777" w:rsidR="00310B5E" w:rsidRDefault="00310B5E" w:rsidP="00755AC6">
        <w:pPr>
          <w:pStyle w:val="Footer"/>
          <w:jc w:val="center"/>
          <w:rPr>
            <w:noProof/>
          </w:rPr>
        </w:pPr>
        <w:r>
          <w:rPr>
            <w:noProof/>
            <w:lang w:eastAsia="en-US"/>
          </w:rPr>
          <mc:AlternateContent>
            <mc:Choice Requires="wps">
              <w:drawing>
                <wp:anchor distT="0" distB="0" distL="114300" distR="114300" simplePos="0" relativeHeight="251656192" behindDoc="0" locked="0" layoutInCell="1" allowOverlap="1" wp14:anchorId="462240FB" wp14:editId="2B23B54D">
                  <wp:simplePos x="0" y="0"/>
                  <wp:positionH relativeFrom="page">
                    <wp:posOffset>0</wp:posOffset>
                  </wp:positionH>
                  <wp:positionV relativeFrom="paragraph">
                    <wp:posOffset>-114935</wp:posOffset>
                  </wp:positionV>
                  <wp:extent cx="7753350" cy="28575"/>
                  <wp:effectExtent l="19050" t="19050" r="19050" b="28575"/>
                  <wp:wrapNone/>
                  <wp:docPr id="3" name="Straight Connector 3"/>
                  <wp:cNvGraphicFramePr/>
                  <a:graphic xmlns:a="http://schemas.openxmlformats.org/drawingml/2006/main">
                    <a:graphicData uri="http://schemas.microsoft.com/office/word/2010/wordprocessingShape">
                      <wps:wsp>
                        <wps:cNvCnPr/>
                        <wps:spPr>
                          <a:xfrm>
                            <a:off x="0" y="0"/>
                            <a:ext cx="7753350" cy="28575"/>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326EEA" id="Straight Connector 3" o:spid="_x0000_s1026" style="position:absolute;z-index:251656192;visibility:visible;mso-wrap-style:square;mso-wrap-distance-left:9pt;mso-wrap-distance-top:0;mso-wrap-distance-right:9pt;mso-wrap-distance-bottom:0;mso-position-horizontal:absolute;mso-position-horizontal-relative:page;mso-position-vertical:absolute;mso-position-vertical-relative:text" from="0,-9.05pt" to="61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" strokecolor="#005c00" strokeweight="3pt">
                  <v:stroke joinstyle="miter"/>
                  <w10:wrap anchorx="page"/>
                </v:line>
              </w:pict>
            </mc:Fallback>
          </mc:AlternateContent>
        </w:r>
        <w:r>
          <w:fldChar w:fldCharType="begin"/>
        </w:r>
        <w:r>
          <w:instrText xml:space="preserve"> PAGE   \* MERGEFORMAT </w:instrText>
        </w:r>
        <w:r>
          <w:fldChar w:fldCharType="separate"/>
        </w:r>
        <w:r w:rsidR="005C625A">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E28BF" w14:textId="77777777" w:rsidR="00310B5E" w:rsidRDefault="00310B5E">
    <w:pPr>
      <w:pStyle w:val="Footer"/>
    </w:pPr>
    <w:r>
      <w:rPr>
        <w:noProof/>
        <w:lang w:eastAsia="en-US"/>
      </w:rPr>
      <mc:AlternateContent>
        <mc:Choice Requires="wps">
          <w:drawing>
            <wp:anchor distT="0" distB="0" distL="114300" distR="114300" simplePos="0" relativeHeight="251658240" behindDoc="0" locked="0" layoutInCell="1" allowOverlap="1" wp14:anchorId="13EF15D4" wp14:editId="56252B19">
              <wp:simplePos x="0" y="0"/>
              <wp:positionH relativeFrom="page">
                <wp:posOffset>31898</wp:posOffset>
              </wp:positionH>
              <wp:positionV relativeFrom="paragraph">
                <wp:posOffset>19050</wp:posOffset>
              </wp:positionV>
              <wp:extent cx="772987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EE0DA" id="Straight Connector 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pt,1.5pt" to="61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" strokecolor="#005c00" strokeweight="3pt">
              <v:stroke joinstyle="miter"/>
              <w10:wrap anchorx="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ACD88" w14:textId="77777777" w:rsidR="00E14387" w:rsidRDefault="00E14387" w:rsidP="0098324B">
      <w:pPr>
        <w:spacing w:after="0" w:line="240" w:lineRule="auto"/>
      </w:pPr>
      <w:r>
        <w:separator/>
      </w:r>
    </w:p>
  </w:footnote>
  <w:footnote w:type="continuationSeparator" w:id="0">
    <w:p w14:paraId="35FE8FDB" w14:textId="77777777" w:rsidR="00E14387" w:rsidRDefault="00E14387" w:rsidP="00983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2240" w:type="dxa"/>
      <w:tblInd w:w="-1445" w:type="dxa"/>
      <w:shd w:val="clear" w:color="auto" w:fill="8DC182" w:themeFill="accent4" w:themeFillTint="99"/>
      <w:tblLook w:val="04A0" w:firstRow="1" w:lastRow="0" w:firstColumn="1" w:lastColumn="0" w:noHBand="0" w:noVBand="1"/>
    </w:tblPr>
    <w:tblGrid>
      <w:gridCol w:w="12240"/>
    </w:tblGrid>
    <w:tr w:rsidR="00310B5E" w14:paraId="33DF583E" w14:textId="77777777" w:rsidTr="00755AC6">
      <w:trPr>
        <w:trHeight w:val="540"/>
      </w:trPr>
      <w:tc>
        <w:tcPr>
          <w:tcW w:w="12240" w:type="dxa"/>
          <w:tcBorders>
            <w:top w:val="nil"/>
            <w:left w:val="nil"/>
            <w:bottom w:val="single" w:sz="4" w:space="0" w:color="auto"/>
            <w:right w:val="nil"/>
          </w:tcBorders>
          <w:shd w:val="clear" w:color="auto" w:fill="B3D5AB" w:themeFill="accent4" w:themeFillTint="66"/>
        </w:tcPr>
        <w:p w14:paraId="0D764143" w14:textId="77777777" w:rsidR="00310B5E" w:rsidRDefault="00310B5E" w:rsidP="0098324B"/>
        <w:p w14:paraId="0CB26BD4" w14:textId="3CF88909" w:rsidR="00310B5E" w:rsidRDefault="00310B5E" w:rsidP="00071BDA">
          <w:r w:rsidRPr="00486372">
            <w:rPr>
              <w:b/>
            </w:rPr>
            <w:t xml:space="preserve">Chesapeake Bay </w:t>
          </w:r>
          <w:r>
            <w:rPr>
              <w:b/>
            </w:rPr>
            <w:t xml:space="preserve">Management </w:t>
          </w:r>
          <w:r w:rsidRPr="00486372">
            <w:rPr>
              <w:b/>
            </w:rPr>
            <w:t>Strategy</w:t>
          </w:r>
          <w:r>
            <w:t xml:space="preserve">: Local Leadership Outcome                                                                           </w:t>
          </w:r>
          <w:ins w:id="29" w:author="Watterson, Samantha" w:date="2015-06-01T11:54:00Z">
            <w:r w:rsidR="008D4EEB">
              <w:t>June 1</w:t>
            </w:r>
          </w:ins>
          <w:del w:id="30" w:author="Watterson, Samantha" w:date="2015-06-01T11:54:00Z">
            <w:r w:rsidR="00071BDA" w:rsidDel="008D4EEB">
              <w:delText xml:space="preserve">May </w:delText>
            </w:r>
            <w:r w:rsidR="000C5296" w:rsidDel="008D4EEB">
              <w:delText>2</w:delText>
            </w:r>
            <w:r w:rsidR="00CF2421" w:rsidDel="008D4EEB">
              <w:delText>2</w:delText>
            </w:r>
          </w:del>
          <w:r>
            <w:t>, 2015 -  DRAFT</w:t>
          </w:r>
        </w:p>
      </w:tc>
    </w:tr>
  </w:tbl>
  <w:p w14:paraId="1A490D28" w14:textId="77777777" w:rsidR="00310B5E" w:rsidRDefault="005C625A" w:rsidP="0098324B">
    <w:sdt>
      <w:sdtPr>
        <w:id w:val="2100280769"/>
        <w:docPartObj>
          <w:docPartGallery w:val="Watermarks"/>
          <w:docPartUnique/>
        </w:docPartObj>
      </w:sdtPr>
      <w:sdtEndPr/>
      <w:sdtContent>
        <w:r>
          <w:rPr>
            <w:noProof/>
          </w:rPr>
          <w:pict w14:anchorId="0B0C37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10B5E">
      <w:rPr>
        <w:noProof/>
        <w:lang w:eastAsia="en-US"/>
      </w:rPr>
      <mc:AlternateContent>
        <mc:Choice Requires="wps">
          <w:drawing>
            <wp:anchor distT="0" distB="0" distL="114300" distR="114300" simplePos="0" relativeHeight="251657216" behindDoc="0" locked="0" layoutInCell="1" allowOverlap="1" wp14:anchorId="6EAC04CA" wp14:editId="5840B9BC">
              <wp:simplePos x="0" y="0"/>
              <wp:positionH relativeFrom="page">
                <wp:posOffset>22387</wp:posOffset>
              </wp:positionH>
              <wp:positionV relativeFrom="paragraph">
                <wp:posOffset>-390525</wp:posOffset>
              </wp:positionV>
              <wp:extent cx="772987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C8927F" id="Straight Connector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75pt,-30.75pt" to="610.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" strokecolor="#005c00" strokeweight="3pt">
              <v:stroke joinstyle="miter"/>
              <w10:wrap anchorx="page"/>
            </v:line>
          </w:pict>
        </mc:Fallback>
      </mc:AlternateContent>
    </w:r>
  </w:p>
  <w:p w14:paraId="7F8A67B5" w14:textId="77777777" w:rsidR="00310B5E" w:rsidRDefault="00310B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0247D"/>
    <w:multiLevelType w:val="hybridMultilevel"/>
    <w:tmpl w:val="FE02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7396A"/>
    <w:multiLevelType w:val="hybridMultilevel"/>
    <w:tmpl w:val="99FA9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896F78"/>
    <w:multiLevelType w:val="hybridMultilevel"/>
    <w:tmpl w:val="258CD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C4720"/>
    <w:multiLevelType w:val="hybridMultilevel"/>
    <w:tmpl w:val="D1204A9A"/>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0E340511"/>
    <w:multiLevelType w:val="hybridMultilevel"/>
    <w:tmpl w:val="2460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58299E"/>
    <w:multiLevelType w:val="hybridMultilevel"/>
    <w:tmpl w:val="A7389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D1A2BF6"/>
    <w:multiLevelType w:val="hybridMultilevel"/>
    <w:tmpl w:val="91EC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79616D"/>
    <w:multiLevelType w:val="hybridMultilevel"/>
    <w:tmpl w:val="D5780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F60467"/>
    <w:multiLevelType w:val="hybridMultilevel"/>
    <w:tmpl w:val="0634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06F5C"/>
    <w:multiLevelType w:val="multilevel"/>
    <w:tmpl w:val="BBC05B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9014713"/>
    <w:multiLevelType w:val="hybridMultilevel"/>
    <w:tmpl w:val="B01EE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6B0088"/>
    <w:multiLevelType w:val="hybridMultilevel"/>
    <w:tmpl w:val="039E07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322B6297"/>
    <w:multiLevelType w:val="hybridMultilevel"/>
    <w:tmpl w:val="017C2D8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6">
    <w:nsid w:val="342655F0"/>
    <w:multiLevelType w:val="hybridMultilevel"/>
    <w:tmpl w:val="612A097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3A2B3373"/>
    <w:multiLevelType w:val="hybridMultilevel"/>
    <w:tmpl w:val="D0B8C7E0"/>
    <w:lvl w:ilvl="0" w:tplc="5C686B0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3FCF28EF"/>
    <w:multiLevelType w:val="hybridMultilevel"/>
    <w:tmpl w:val="4A6C8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5C6CDA"/>
    <w:multiLevelType w:val="hybridMultilevel"/>
    <w:tmpl w:val="4E407BD8"/>
    <w:lvl w:ilvl="0" w:tplc="853241B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040A6F"/>
    <w:multiLevelType w:val="hybridMultilevel"/>
    <w:tmpl w:val="00283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227892"/>
    <w:multiLevelType w:val="hybridMultilevel"/>
    <w:tmpl w:val="3222C2EE"/>
    <w:lvl w:ilvl="0" w:tplc="2B00F7FC">
      <w:start w:val="21"/>
      <w:numFmt w:val="bullet"/>
      <w:lvlText w:val="-"/>
      <w:lvlJc w:val="left"/>
      <w:pPr>
        <w:ind w:left="1068" w:hanging="360"/>
      </w:pPr>
      <w:rPr>
        <w:rFonts w:ascii="Calibri" w:eastAsiaTheme="minorEastAsia" w:hAnsi="Calibri"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54E77269"/>
    <w:multiLevelType w:val="hybridMultilevel"/>
    <w:tmpl w:val="25D26B56"/>
    <w:lvl w:ilvl="0" w:tplc="3E1664CC">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A91678"/>
    <w:multiLevelType w:val="hybridMultilevel"/>
    <w:tmpl w:val="530C4C24"/>
    <w:lvl w:ilvl="0" w:tplc="C8146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E4D7244"/>
    <w:multiLevelType w:val="hybridMultilevel"/>
    <w:tmpl w:val="F0E89A08"/>
    <w:lvl w:ilvl="0" w:tplc="289690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EBA45A9"/>
    <w:multiLevelType w:val="hybridMultilevel"/>
    <w:tmpl w:val="542800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7">
    <w:nsid w:val="662A31B4"/>
    <w:multiLevelType w:val="hybridMultilevel"/>
    <w:tmpl w:val="4EF0B13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nsid w:val="70292AAE"/>
    <w:multiLevelType w:val="hybridMultilevel"/>
    <w:tmpl w:val="1D70D87C"/>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9">
    <w:nsid w:val="748D12AF"/>
    <w:multiLevelType w:val="multilevel"/>
    <w:tmpl w:val="D820DC9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0">
    <w:nsid w:val="77E7304B"/>
    <w:multiLevelType w:val="hybridMultilevel"/>
    <w:tmpl w:val="C31A4D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9465728"/>
    <w:multiLevelType w:val="hybridMultilevel"/>
    <w:tmpl w:val="A8A2C350"/>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13"/>
  </w:num>
  <w:num w:numId="14">
    <w:abstractNumId w:val="4"/>
  </w:num>
  <w:num w:numId="15">
    <w:abstractNumId w:val="25"/>
  </w:num>
  <w:num w:numId="16">
    <w:abstractNumId w:val="8"/>
  </w:num>
  <w:num w:numId="17">
    <w:abstractNumId w:val="23"/>
  </w:num>
  <w:num w:numId="18">
    <w:abstractNumId w:val="21"/>
  </w:num>
  <w:num w:numId="19">
    <w:abstractNumId w:val="26"/>
  </w:num>
  <w:num w:numId="20">
    <w:abstractNumId w:val="1"/>
  </w:num>
  <w:num w:numId="21">
    <w:abstractNumId w:val="7"/>
  </w:num>
  <w:num w:numId="22">
    <w:abstractNumId w:val="29"/>
  </w:num>
  <w:num w:numId="23">
    <w:abstractNumId w:val="11"/>
  </w:num>
  <w:num w:numId="24">
    <w:abstractNumId w:val="24"/>
  </w:num>
  <w:num w:numId="25">
    <w:abstractNumId w:val="18"/>
  </w:num>
  <w:num w:numId="26">
    <w:abstractNumId w:val="19"/>
  </w:num>
  <w:num w:numId="27">
    <w:abstractNumId w:val="27"/>
  </w:num>
  <w:num w:numId="28">
    <w:abstractNumId w:val="28"/>
  </w:num>
  <w:num w:numId="29">
    <w:abstractNumId w:val="3"/>
  </w:num>
  <w:num w:numId="30">
    <w:abstractNumId w:val="2"/>
  </w:num>
  <w:num w:numId="31">
    <w:abstractNumId w:val="22"/>
  </w:num>
  <w:num w:numId="32">
    <w:abstractNumId w:val="30"/>
  </w:num>
  <w:num w:numId="33">
    <w:abstractNumId w:val="15"/>
  </w:num>
  <w:num w:numId="34">
    <w:abstractNumId w:val="20"/>
  </w:num>
  <w:num w:numId="35">
    <w:abstractNumId w:val="9"/>
  </w:num>
  <w:num w:numId="36">
    <w:abstractNumId w:val="5"/>
  </w:num>
  <w:num w:numId="37">
    <w:abstractNumId w:val="14"/>
  </w:num>
  <w:num w:numId="38">
    <w:abstractNumId w:val="0"/>
  </w:num>
  <w:num w:numId="39">
    <w:abstractNumId w:val="17"/>
  </w:num>
  <w:num w:numId="40">
    <w:abstractNumId w:val="16"/>
  </w:num>
  <w:num w:numId="41">
    <w:abstractNumId w:val="12"/>
  </w:num>
  <w:num w:numId="42">
    <w:abstractNumId w:val="31"/>
  </w:num>
  <w:num w:numId="4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2238"/>
    <w:rsid w:val="000321CD"/>
    <w:rsid w:val="0003779F"/>
    <w:rsid w:val="00061F35"/>
    <w:rsid w:val="00062C0B"/>
    <w:rsid w:val="00071BDA"/>
    <w:rsid w:val="000773A0"/>
    <w:rsid w:val="000A021B"/>
    <w:rsid w:val="000A6ED1"/>
    <w:rsid w:val="000A6F57"/>
    <w:rsid w:val="000B0B50"/>
    <w:rsid w:val="000B293F"/>
    <w:rsid w:val="000B3F15"/>
    <w:rsid w:val="000C4585"/>
    <w:rsid w:val="000C5296"/>
    <w:rsid w:val="000C7BE0"/>
    <w:rsid w:val="000E2484"/>
    <w:rsid w:val="000E7D90"/>
    <w:rsid w:val="000F5290"/>
    <w:rsid w:val="0010058B"/>
    <w:rsid w:val="001009C5"/>
    <w:rsid w:val="00110AEA"/>
    <w:rsid w:val="001146D5"/>
    <w:rsid w:val="001219E5"/>
    <w:rsid w:val="00134E4C"/>
    <w:rsid w:val="00141460"/>
    <w:rsid w:val="00142890"/>
    <w:rsid w:val="00144BBD"/>
    <w:rsid w:val="00151D89"/>
    <w:rsid w:val="001556CD"/>
    <w:rsid w:val="00156DD6"/>
    <w:rsid w:val="00160D1E"/>
    <w:rsid w:val="00171922"/>
    <w:rsid w:val="0018414A"/>
    <w:rsid w:val="00191C2D"/>
    <w:rsid w:val="0019458C"/>
    <w:rsid w:val="001973A4"/>
    <w:rsid w:val="001A0524"/>
    <w:rsid w:val="001B77EF"/>
    <w:rsid w:val="001C03FF"/>
    <w:rsid w:val="001C1696"/>
    <w:rsid w:val="001C435E"/>
    <w:rsid w:val="001C54CD"/>
    <w:rsid w:val="001C7CA3"/>
    <w:rsid w:val="001D0BC0"/>
    <w:rsid w:val="001D45AD"/>
    <w:rsid w:val="001D5348"/>
    <w:rsid w:val="001D5D16"/>
    <w:rsid w:val="001E1787"/>
    <w:rsid w:val="001F553C"/>
    <w:rsid w:val="00205EC6"/>
    <w:rsid w:val="0020752C"/>
    <w:rsid w:val="00207C83"/>
    <w:rsid w:val="00210B17"/>
    <w:rsid w:val="00214885"/>
    <w:rsid w:val="002149D6"/>
    <w:rsid w:val="00216725"/>
    <w:rsid w:val="00223121"/>
    <w:rsid w:val="00226415"/>
    <w:rsid w:val="00235435"/>
    <w:rsid w:val="0024401E"/>
    <w:rsid w:val="00245953"/>
    <w:rsid w:val="00260B4F"/>
    <w:rsid w:val="002619FA"/>
    <w:rsid w:val="00283D11"/>
    <w:rsid w:val="00291A80"/>
    <w:rsid w:val="0029215F"/>
    <w:rsid w:val="002A18C0"/>
    <w:rsid w:val="002A7C59"/>
    <w:rsid w:val="002C0B05"/>
    <w:rsid w:val="002C35E2"/>
    <w:rsid w:val="002D0BDF"/>
    <w:rsid w:val="002E53A0"/>
    <w:rsid w:val="002F3131"/>
    <w:rsid w:val="002F73F1"/>
    <w:rsid w:val="00300E2C"/>
    <w:rsid w:val="003017D2"/>
    <w:rsid w:val="00310B5E"/>
    <w:rsid w:val="00315077"/>
    <w:rsid w:val="003270AC"/>
    <w:rsid w:val="003310C0"/>
    <w:rsid w:val="00332529"/>
    <w:rsid w:val="00335C95"/>
    <w:rsid w:val="0034280B"/>
    <w:rsid w:val="00354CE4"/>
    <w:rsid w:val="00364786"/>
    <w:rsid w:val="00387BB9"/>
    <w:rsid w:val="003A1057"/>
    <w:rsid w:val="003A332F"/>
    <w:rsid w:val="003A43CE"/>
    <w:rsid w:val="003B301E"/>
    <w:rsid w:val="003B4D1E"/>
    <w:rsid w:val="003B7582"/>
    <w:rsid w:val="003D4480"/>
    <w:rsid w:val="003D46F5"/>
    <w:rsid w:val="003D5F60"/>
    <w:rsid w:val="003D77CD"/>
    <w:rsid w:val="003E2F78"/>
    <w:rsid w:val="003E5065"/>
    <w:rsid w:val="003F15BB"/>
    <w:rsid w:val="003F195B"/>
    <w:rsid w:val="003F2820"/>
    <w:rsid w:val="004118A5"/>
    <w:rsid w:val="00424709"/>
    <w:rsid w:val="0044362C"/>
    <w:rsid w:val="00443B5A"/>
    <w:rsid w:val="004523A2"/>
    <w:rsid w:val="00465F65"/>
    <w:rsid w:val="00470C48"/>
    <w:rsid w:val="00470C66"/>
    <w:rsid w:val="00470DC3"/>
    <w:rsid w:val="004717C2"/>
    <w:rsid w:val="004734D8"/>
    <w:rsid w:val="0047464E"/>
    <w:rsid w:val="00476C5E"/>
    <w:rsid w:val="00477E63"/>
    <w:rsid w:val="00481951"/>
    <w:rsid w:val="0048230A"/>
    <w:rsid w:val="00484B6B"/>
    <w:rsid w:val="00486372"/>
    <w:rsid w:val="004A799A"/>
    <w:rsid w:val="004B3505"/>
    <w:rsid w:val="004C6BCE"/>
    <w:rsid w:val="004D3797"/>
    <w:rsid w:val="004D3A2A"/>
    <w:rsid w:val="004D77AE"/>
    <w:rsid w:val="004E05C2"/>
    <w:rsid w:val="00510F96"/>
    <w:rsid w:val="00522751"/>
    <w:rsid w:val="00531521"/>
    <w:rsid w:val="0053164E"/>
    <w:rsid w:val="00534757"/>
    <w:rsid w:val="005407CD"/>
    <w:rsid w:val="005412CC"/>
    <w:rsid w:val="0054611C"/>
    <w:rsid w:val="005462FC"/>
    <w:rsid w:val="00547D47"/>
    <w:rsid w:val="005511A1"/>
    <w:rsid w:val="005546A3"/>
    <w:rsid w:val="0055555A"/>
    <w:rsid w:val="0056715B"/>
    <w:rsid w:val="005918AE"/>
    <w:rsid w:val="005A1BE0"/>
    <w:rsid w:val="005B6D8E"/>
    <w:rsid w:val="005B7101"/>
    <w:rsid w:val="005C3687"/>
    <w:rsid w:val="005C4DBC"/>
    <w:rsid w:val="005C625A"/>
    <w:rsid w:val="005D3DF0"/>
    <w:rsid w:val="005F020B"/>
    <w:rsid w:val="005F1032"/>
    <w:rsid w:val="00600385"/>
    <w:rsid w:val="00607B1D"/>
    <w:rsid w:val="00614F8E"/>
    <w:rsid w:val="006272E0"/>
    <w:rsid w:val="006361D7"/>
    <w:rsid w:val="00650168"/>
    <w:rsid w:val="006570F7"/>
    <w:rsid w:val="006602BD"/>
    <w:rsid w:val="0066147D"/>
    <w:rsid w:val="00661D33"/>
    <w:rsid w:val="006620D7"/>
    <w:rsid w:val="00664B8E"/>
    <w:rsid w:val="00667768"/>
    <w:rsid w:val="0067223B"/>
    <w:rsid w:val="0067660F"/>
    <w:rsid w:val="00677F76"/>
    <w:rsid w:val="006819B9"/>
    <w:rsid w:val="0068591C"/>
    <w:rsid w:val="00687A14"/>
    <w:rsid w:val="00691999"/>
    <w:rsid w:val="006A1FA9"/>
    <w:rsid w:val="006A5AC4"/>
    <w:rsid w:val="006B2557"/>
    <w:rsid w:val="006B2E9A"/>
    <w:rsid w:val="006B5CD4"/>
    <w:rsid w:val="006C3BA8"/>
    <w:rsid w:val="00713D93"/>
    <w:rsid w:val="00722736"/>
    <w:rsid w:val="00740031"/>
    <w:rsid w:val="00740DE0"/>
    <w:rsid w:val="0074246B"/>
    <w:rsid w:val="00755756"/>
    <w:rsid w:val="00755AC6"/>
    <w:rsid w:val="0075612C"/>
    <w:rsid w:val="0077133D"/>
    <w:rsid w:val="00773D62"/>
    <w:rsid w:val="0077572B"/>
    <w:rsid w:val="0078432A"/>
    <w:rsid w:val="00785AF5"/>
    <w:rsid w:val="007908A1"/>
    <w:rsid w:val="007A5E7C"/>
    <w:rsid w:val="007B0E29"/>
    <w:rsid w:val="007B771A"/>
    <w:rsid w:val="007C40D1"/>
    <w:rsid w:val="007C65A7"/>
    <w:rsid w:val="007D591B"/>
    <w:rsid w:val="007F30C1"/>
    <w:rsid w:val="007F6F40"/>
    <w:rsid w:val="00802219"/>
    <w:rsid w:val="00805C14"/>
    <w:rsid w:val="008152ED"/>
    <w:rsid w:val="00817931"/>
    <w:rsid w:val="00820E35"/>
    <w:rsid w:val="00820F29"/>
    <w:rsid w:val="00821CFF"/>
    <w:rsid w:val="00825358"/>
    <w:rsid w:val="0083275D"/>
    <w:rsid w:val="00835CB5"/>
    <w:rsid w:val="0086112F"/>
    <w:rsid w:val="0086272B"/>
    <w:rsid w:val="0086334D"/>
    <w:rsid w:val="00867EC1"/>
    <w:rsid w:val="00870581"/>
    <w:rsid w:val="00872538"/>
    <w:rsid w:val="008749DB"/>
    <w:rsid w:val="008761C3"/>
    <w:rsid w:val="00876A21"/>
    <w:rsid w:val="00877B28"/>
    <w:rsid w:val="0088416E"/>
    <w:rsid w:val="008907AA"/>
    <w:rsid w:val="00894D02"/>
    <w:rsid w:val="00894EF0"/>
    <w:rsid w:val="008A3858"/>
    <w:rsid w:val="008A44C2"/>
    <w:rsid w:val="008A5C0B"/>
    <w:rsid w:val="008A7A06"/>
    <w:rsid w:val="008B1DA5"/>
    <w:rsid w:val="008C22D2"/>
    <w:rsid w:val="008D220D"/>
    <w:rsid w:val="008D4EEB"/>
    <w:rsid w:val="008E0F68"/>
    <w:rsid w:val="008E13AD"/>
    <w:rsid w:val="008E1E7A"/>
    <w:rsid w:val="008E46E8"/>
    <w:rsid w:val="008E6E74"/>
    <w:rsid w:val="008E6F39"/>
    <w:rsid w:val="008F45F6"/>
    <w:rsid w:val="00916C25"/>
    <w:rsid w:val="00920D35"/>
    <w:rsid w:val="0093042A"/>
    <w:rsid w:val="009345EF"/>
    <w:rsid w:val="00940D7B"/>
    <w:rsid w:val="009463A6"/>
    <w:rsid w:val="009578D6"/>
    <w:rsid w:val="009602EC"/>
    <w:rsid w:val="00961E71"/>
    <w:rsid w:val="009636F5"/>
    <w:rsid w:val="0098324B"/>
    <w:rsid w:val="00993A1D"/>
    <w:rsid w:val="009A4652"/>
    <w:rsid w:val="009A6A4A"/>
    <w:rsid w:val="009B2A6D"/>
    <w:rsid w:val="009C13CD"/>
    <w:rsid w:val="009E633D"/>
    <w:rsid w:val="009F0FDA"/>
    <w:rsid w:val="009F612F"/>
    <w:rsid w:val="00A002E3"/>
    <w:rsid w:val="00A043B9"/>
    <w:rsid w:val="00A1015B"/>
    <w:rsid w:val="00A13D48"/>
    <w:rsid w:val="00A3361E"/>
    <w:rsid w:val="00A34611"/>
    <w:rsid w:val="00A513D7"/>
    <w:rsid w:val="00A51D54"/>
    <w:rsid w:val="00A523CD"/>
    <w:rsid w:val="00A65EA0"/>
    <w:rsid w:val="00A671BE"/>
    <w:rsid w:val="00A74DBA"/>
    <w:rsid w:val="00A754CA"/>
    <w:rsid w:val="00A84352"/>
    <w:rsid w:val="00A8690E"/>
    <w:rsid w:val="00AB7677"/>
    <w:rsid w:val="00AC0762"/>
    <w:rsid w:val="00AC112D"/>
    <w:rsid w:val="00AE0426"/>
    <w:rsid w:val="00AE1E33"/>
    <w:rsid w:val="00AE572D"/>
    <w:rsid w:val="00AE7E70"/>
    <w:rsid w:val="00AF48F0"/>
    <w:rsid w:val="00B00EC9"/>
    <w:rsid w:val="00B07344"/>
    <w:rsid w:val="00B11BAE"/>
    <w:rsid w:val="00B1693D"/>
    <w:rsid w:val="00B23478"/>
    <w:rsid w:val="00B500BF"/>
    <w:rsid w:val="00B6166D"/>
    <w:rsid w:val="00B63105"/>
    <w:rsid w:val="00B67CD1"/>
    <w:rsid w:val="00B82009"/>
    <w:rsid w:val="00B9506E"/>
    <w:rsid w:val="00BB0B56"/>
    <w:rsid w:val="00BB6290"/>
    <w:rsid w:val="00BC0DF0"/>
    <w:rsid w:val="00BC1399"/>
    <w:rsid w:val="00BD5259"/>
    <w:rsid w:val="00BD66FF"/>
    <w:rsid w:val="00BD674E"/>
    <w:rsid w:val="00BD7381"/>
    <w:rsid w:val="00BE10EA"/>
    <w:rsid w:val="00BE1F4A"/>
    <w:rsid w:val="00BE252E"/>
    <w:rsid w:val="00BE283C"/>
    <w:rsid w:val="00BF0FCF"/>
    <w:rsid w:val="00C03460"/>
    <w:rsid w:val="00C1063C"/>
    <w:rsid w:val="00C1541A"/>
    <w:rsid w:val="00C2007F"/>
    <w:rsid w:val="00C20867"/>
    <w:rsid w:val="00C23877"/>
    <w:rsid w:val="00C24094"/>
    <w:rsid w:val="00C279C3"/>
    <w:rsid w:val="00C3696A"/>
    <w:rsid w:val="00C403B3"/>
    <w:rsid w:val="00C4543E"/>
    <w:rsid w:val="00C45A31"/>
    <w:rsid w:val="00C531CA"/>
    <w:rsid w:val="00C5767A"/>
    <w:rsid w:val="00C605CE"/>
    <w:rsid w:val="00C60E1F"/>
    <w:rsid w:val="00C6796F"/>
    <w:rsid w:val="00C70116"/>
    <w:rsid w:val="00C7374D"/>
    <w:rsid w:val="00C92673"/>
    <w:rsid w:val="00C93A83"/>
    <w:rsid w:val="00CA3FA8"/>
    <w:rsid w:val="00CB07E3"/>
    <w:rsid w:val="00CB60F6"/>
    <w:rsid w:val="00CB7417"/>
    <w:rsid w:val="00CC0550"/>
    <w:rsid w:val="00CC0A99"/>
    <w:rsid w:val="00CC5C4C"/>
    <w:rsid w:val="00CD3D19"/>
    <w:rsid w:val="00CD582E"/>
    <w:rsid w:val="00CE02DC"/>
    <w:rsid w:val="00CE2C92"/>
    <w:rsid w:val="00CE3B0F"/>
    <w:rsid w:val="00CF2421"/>
    <w:rsid w:val="00CF3FAC"/>
    <w:rsid w:val="00CF4A26"/>
    <w:rsid w:val="00CF7A3D"/>
    <w:rsid w:val="00D12DC8"/>
    <w:rsid w:val="00D132CB"/>
    <w:rsid w:val="00D21FA1"/>
    <w:rsid w:val="00D223CE"/>
    <w:rsid w:val="00D27402"/>
    <w:rsid w:val="00D321E3"/>
    <w:rsid w:val="00D36290"/>
    <w:rsid w:val="00D4135D"/>
    <w:rsid w:val="00D440AA"/>
    <w:rsid w:val="00D5382F"/>
    <w:rsid w:val="00D63DF7"/>
    <w:rsid w:val="00D64B94"/>
    <w:rsid w:val="00D65133"/>
    <w:rsid w:val="00D85B4E"/>
    <w:rsid w:val="00D954E9"/>
    <w:rsid w:val="00DA294B"/>
    <w:rsid w:val="00DA578A"/>
    <w:rsid w:val="00DB19B2"/>
    <w:rsid w:val="00DB403E"/>
    <w:rsid w:val="00DC0608"/>
    <w:rsid w:val="00DE68B3"/>
    <w:rsid w:val="00DF1751"/>
    <w:rsid w:val="00DF1D6A"/>
    <w:rsid w:val="00DF40B4"/>
    <w:rsid w:val="00DF69CD"/>
    <w:rsid w:val="00E018D7"/>
    <w:rsid w:val="00E030E9"/>
    <w:rsid w:val="00E14387"/>
    <w:rsid w:val="00E255E5"/>
    <w:rsid w:val="00E272E3"/>
    <w:rsid w:val="00E34693"/>
    <w:rsid w:val="00E43C45"/>
    <w:rsid w:val="00E44AAA"/>
    <w:rsid w:val="00E44C7F"/>
    <w:rsid w:val="00E61DE0"/>
    <w:rsid w:val="00E62B8E"/>
    <w:rsid w:val="00E635F9"/>
    <w:rsid w:val="00E65909"/>
    <w:rsid w:val="00E71770"/>
    <w:rsid w:val="00E75F63"/>
    <w:rsid w:val="00E77B6D"/>
    <w:rsid w:val="00E83412"/>
    <w:rsid w:val="00E85D8C"/>
    <w:rsid w:val="00E94844"/>
    <w:rsid w:val="00EA3A4A"/>
    <w:rsid w:val="00EA3A9A"/>
    <w:rsid w:val="00EA65EA"/>
    <w:rsid w:val="00EA7D54"/>
    <w:rsid w:val="00EB00C1"/>
    <w:rsid w:val="00EB1ACE"/>
    <w:rsid w:val="00EC1AF0"/>
    <w:rsid w:val="00EC62D9"/>
    <w:rsid w:val="00ED0F21"/>
    <w:rsid w:val="00ED36CB"/>
    <w:rsid w:val="00EE14E0"/>
    <w:rsid w:val="00EE5972"/>
    <w:rsid w:val="00EE5B1B"/>
    <w:rsid w:val="00EF0034"/>
    <w:rsid w:val="00EF0AC6"/>
    <w:rsid w:val="00EF1639"/>
    <w:rsid w:val="00EF4396"/>
    <w:rsid w:val="00F073DC"/>
    <w:rsid w:val="00F2057C"/>
    <w:rsid w:val="00F237F4"/>
    <w:rsid w:val="00F27215"/>
    <w:rsid w:val="00F33E85"/>
    <w:rsid w:val="00F34ED2"/>
    <w:rsid w:val="00F46F79"/>
    <w:rsid w:val="00F56AE3"/>
    <w:rsid w:val="00F7090A"/>
    <w:rsid w:val="00F75877"/>
    <w:rsid w:val="00F77DA3"/>
    <w:rsid w:val="00F8465F"/>
    <w:rsid w:val="00F94CB0"/>
    <w:rsid w:val="00F962D1"/>
    <w:rsid w:val="00F9631B"/>
    <w:rsid w:val="00F97BC5"/>
    <w:rsid w:val="00FA4475"/>
    <w:rsid w:val="00FA5B66"/>
    <w:rsid w:val="00FA6FE5"/>
    <w:rsid w:val="00FD677A"/>
    <w:rsid w:val="00FE0223"/>
    <w:rsid w:val="00FE25C1"/>
    <w:rsid w:val="00FE4A3F"/>
    <w:rsid w:val="00FE4E33"/>
    <w:rsid w:val="00FF417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6CCB1D"/>
  <w15:chartTrackingRefBased/>
  <w15:docId w15:val="{758867FF-9B28-44BD-9AF6-CD085013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paragraph" w:customStyle="1" w:styleId="ParticipantEntry2">
    <w:name w:val="Participant Entry 2"/>
    <w:basedOn w:val="Heading5"/>
    <w:qFormat/>
    <w:rsid w:val="00CB60F6"/>
    <w:pPr>
      <w:keepNext w:val="0"/>
      <w:keepLines w:val="0"/>
      <w:numPr>
        <w:ilvl w:val="0"/>
        <w:numId w:val="0"/>
      </w:numPr>
      <w:spacing w:before="0" w:after="120" w:line="240" w:lineRule="auto"/>
      <w:ind w:left="634" w:firstLine="14"/>
    </w:pPr>
    <w:rPr>
      <w:rFonts w:ascii="Helvetica" w:eastAsia="Times New Roman" w:hAnsi="Helvetica" w:cs="Times New Roman"/>
      <w:color w:val="595959" w:themeColor="text1" w:themeTint="A6"/>
      <w:lang w:eastAsia="en-US"/>
    </w:rPr>
  </w:style>
  <w:style w:type="character" w:styleId="CommentReference">
    <w:name w:val="annotation reference"/>
    <w:basedOn w:val="DefaultParagraphFont"/>
    <w:uiPriority w:val="99"/>
    <w:semiHidden/>
    <w:unhideWhenUsed/>
    <w:rsid w:val="006819B9"/>
    <w:rPr>
      <w:sz w:val="16"/>
      <w:szCs w:val="16"/>
    </w:rPr>
  </w:style>
  <w:style w:type="paragraph" w:styleId="CommentText">
    <w:name w:val="annotation text"/>
    <w:basedOn w:val="Normal"/>
    <w:link w:val="CommentTextChar"/>
    <w:uiPriority w:val="99"/>
    <w:semiHidden/>
    <w:unhideWhenUsed/>
    <w:rsid w:val="006819B9"/>
    <w:pPr>
      <w:spacing w:line="240" w:lineRule="auto"/>
    </w:pPr>
    <w:rPr>
      <w:sz w:val="20"/>
      <w:szCs w:val="20"/>
    </w:rPr>
  </w:style>
  <w:style w:type="character" w:customStyle="1" w:styleId="CommentTextChar">
    <w:name w:val="Comment Text Char"/>
    <w:basedOn w:val="DefaultParagraphFont"/>
    <w:link w:val="CommentText"/>
    <w:uiPriority w:val="99"/>
    <w:semiHidden/>
    <w:rsid w:val="006819B9"/>
    <w:rPr>
      <w:sz w:val="20"/>
      <w:szCs w:val="20"/>
    </w:rPr>
  </w:style>
  <w:style w:type="paragraph" w:styleId="CommentSubject">
    <w:name w:val="annotation subject"/>
    <w:basedOn w:val="CommentText"/>
    <w:next w:val="CommentText"/>
    <w:link w:val="CommentSubjectChar"/>
    <w:uiPriority w:val="99"/>
    <w:semiHidden/>
    <w:unhideWhenUsed/>
    <w:rsid w:val="006819B9"/>
    <w:rPr>
      <w:b/>
      <w:bCs/>
    </w:rPr>
  </w:style>
  <w:style w:type="character" w:customStyle="1" w:styleId="CommentSubjectChar">
    <w:name w:val="Comment Subject Char"/>
    <w:basedOn w:val="CommentTextChar"/>
    <w:link w:val="CommentSubject"/>
    <w:uiPriority w:val="99"/>
    <w:semiHidden/>
    <w:rsid w:val="006819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644823534">
      <w:bodyDiv w:val="1"/>
      <w:marLeft w:val="0"/>
      <w:marRight w:val="0"/>
      <w:marTop w:val="0"/>
      <w:marBottom w:val="0"/>
      <w:divBdr>
        <w:top w:val="none" w:sz="0" w:space="0" w:color="auto"/>
        <w:left w:val="none" w:sz="0" w:space="0" w:color="auto"/>
        <w:bottom w:val="none" w:sz="0" w:space="0" w:color="auto"/>
        <w:right w:val="none" w:sz="0" w:space="0" w:color="auto"/>
      </w:divBdr>
    </w:div>
    <w:div w:id="1623340632">
      <w:bodyDiv w:val="1"/>
      <w:marLeft w:val="0"/>
      <w:marRight w:val="0"/>
      <w:marTop w:val="0"/>
      <w:marBottom w:val="0"/>
      <w:divBdr>
        <w:top w:val="none" w:sz="0" w:space="0" w:color="auto"/>
        <w:left w:val="none" w:sz="0" w:space="0" w:color="auto"/>
        <w:bottom w:val="none" w:sz="0" w:space="0" w:color="auto"/>
        <w:right w:val="none" w:sz="0" w:space="0" w:color="auto"/>
      </w:divBdr>
    </w:div>
    <w:div w:id="211439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TotalTime>
  <Pages>14</Pages>
  <Words>5841</Words>
  <Characters>33298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keywords/>
  <cp:lastModifiedBy>Watterson, Samantha</cp:lastModifiedBy>
  <cp:revision>2</cp:revision>
  <cp:lastPrinted>2015-05-19T17:25:00Z</cp:lastPrinted>
  <dcterms:created xsi:type="dcterms:W3CDTF">2015-06-01T19:11:00Z</dcterms:created>
  <dcterms:modified xsi:type="dcterms:W3CDTF">2015-06-01T19:11:00Z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