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6C4A9" w14:textId="1A4789B0" w:rsidR="00113D67" w:rsidRPr="002B5C0F" w:rsidRDefault="00113D67" w:rsidP="00113D67">
      <w:pPr>
        <w:pStyle w:val="Heading2"/>
        <w:jc w:val="center"/>
        <w:rPr>
          <w:rFonts w:ascii="Times New Roman" w:hAnsi="Times New Roman" w:cs="Times New Roman"/>
          <w:b/>
          <w:sz w:val="24"/>
          <w:szCs w:val="24"/>
          <w:u w:val="single"/>
        </w:rPr>
      </w:pPr>
      <w:bookmarkStart w:id="0" w:name="_GoBack"/>
      <w:bookmarkEnd w:id="0"/>
      <w:commentRangeStart w:id="1"/>
      <w:del w:id="2" w:author="McNally, Dianne" w:date="2018-08-31T15:00:00Z">
        <w:r w:rsidRPr="002B5C0F" w:rsidDel="00DF6382">
          <w:rPr>
            <w:rFonts w:ascii="Times New Roman" w:hAnsi="Times New Roman" w:cs="Times New Roman"/>
            <w:b/>
            <w:sz w:val="24"/>
            <w:szCs w:val="24"/>
            <w:u w:val="single"/>
          </w:rPr>
          <w:delText>Appendix B.  Programmatic Policy Approach: Guidance Example</w:delText>
        </w:r>
        <w:commentRangeEnd w:id="1"/>
        <w:r w:rsidR="00DF6382" w:rsidDel="00DF6382">
          <w:rPr>
            <w:rStyle w:val="CommentReference"/>
            <w:rFonts w:asciiTheme="minorHAnsi" w:eastAsiaTheme="minorHAnsi" w:hAnsiTheme="minorHAnsi" w:cstheme="minorBidi"/>
            <w:color w:val="auto"/>
          </w:rPr>
          <w:commentReference w:id="1"/>
        </w:r>
      </w:del>
      <w:ins w:id="3" w:author="McNally, Dianne" w:date="2018-08-31T15:00:00Z">
        <w:r w:rsidR="00DF6382">
          <w:rPr>
            <w:rFonts w:ascii="Times New Roman" w:hAnsi="Times New Roman" w:cs="Times New Roman"/>
            <w:b/>
            <w:sz w:val="24"/>
            <w:szCs w:val="24"/>
            <w:u w:val="single"/>
          </w:rPr>
          <w:t xml:space="preserve">Sample </w:t>
        </w:r>
      </w:ins>
      <w:ins w:id="4" w:author="McNally, Dianne" w:date="2018-08-31T15:01:00Z">
        <w:r w:rsidR="00DF6382">
          <w:rPr>
            <w:rFonts w:ascii="Times New Roman" w:hAnsi="Times New Roman" w:cs="Times New Roman"/>
            <w:b/>
            <w:sz w:val="24"/>
            <w:szCs w:val="24"/>
            <w:u w:val="single"/>
          </w:rPr>
          <w:t>Narrative Template</w:t>
        </w:r>
      </w:ins>
    </w:p>
    <w:p w14:paraId="39835027" w14:textId="55B567B1" w:rsidR="00113D67" w:rsidRPr="002B5C0F" w:rsidRDefault="00113D67" w:rsidP="00113D67">
      <w:pPr>
        <w:jc w:val="center"/>
        <w:rPr>
          <w:rFonts w:ascii="Times New Roman" w:hAnsi="Times New Roman" w:cs="Times New Roman"/>
          <w:i/>
          <w:sz w:val="24"/>
          <w:szCs w:val="24"/>
        </w:rPr>
      </w:pPr>
      <w:r w:rsidRPr="002B5C0F">
        <w:rPr>
          <w:rFonts w:ascii="Times New Roman" w:hAnsi="Times New Roman" w:cs="Times New Roman"/>
          <w:i/>
          <w:sz w:val="24"/>
          <w:szCs w:val="24"/>
        </w:rPr>
        <w:t>(</w:t>
      </w:r>
      <w:del w:id="5" w:author="McNally, Dianne" w:date="2018-08-31T15:01:00Z">
        <w:r w:rsidRPr="002B5C0F" w:rsidDel="00DF6382">
          <w:rPr>
            <w:rFonts w:ascii="Times New Roman" w:hAnsi="Times New Roman" w:cs="Times New Roman"/>
            <w:i/>
            <w:sz w:val="24"/>
            <w:szCs w:val="24"/>
          </w:rPr>
          <w:delText>Under d</w:delText>
        </w:r>
      </w:del>
      <w:ins w:id="6" w:author="McNally, Dianne" w:date="2018-08-31T15:01:00Z">
        <w:r w:rsidR="00DF6382">
          <w:rPr>
            <w:rFonts w:ascii="Times New Roman" w:hAnsi="Times New Roman" w:cs="Times New Roman"/>
            <w:i/>
            <w:sz w:val="24"/>
            <w:szCs w:val="24"/>
          </w:rPr>
          <w:t>D</w:t>
        </w:r>
      </w:ins>
      <w:r w:rsidRPr="002B5C0F">
        <w:rPr>
          <w:rFonts w:ascii="Times New Roman" w:hAnsi="Times New Roman" w:cs="Times New Roman"/>
          <w:i/>
          <w:sz w:val="24"/>
          <w:szCs w:val="24"/>
        </w:rPr>
        <w:t>evelop</w:t>
      </w:r>
      <w:ins w:id="7" w:author="McNally, Dianne" w:date="2018-08-31T15:01:00Z">
        <w:r w:rsidR="00DF6382">
          <w:rPr>
            <w:rFonts w:ascii="Times New Roman" w:hAnsi="Times New Roman" w:cs="Times New Roman"/>
            <w:i/>
            <w:sz w:val="24"/>
            <w:szCs w:val="24"/>
          </w:rPr>
          <w:t>ed</w:t>
        </w:r>
      </w:ins>
      <w:ins w:id="8" w:author="Jennifer.Dopkowski" w:date="2018-09-06T16:25:00Z">
        <w:r w:rsidR="00A50B7C">
          <w:rPr>
            <w:rFonts w:ascii="Times New Roman" w:hAnsi="Times New Roman" w:cs="Times New Roman"/>
            <w:i/>
            <w:sz w:val="24"/>
            <w:szCs w:val="24"/>
          </w:rPr>
          <w:t xml:space="preserve"> </w:t>
        </w:r>
      </w:ins>
      <w:del w:id="9" w:author="McNally, Dianne" w:date="2018-08-31T15:01:00Z">
        <w:r w:rsidRPr="002B5C0F" w:rsidDel="00DF6382">
          <w:rPr>
            <w:rFonts w:ascii="Times New Roman" w:hAnsi="Times New Roman" w:cs="Times New Roman"/>
            <w:i/>
            <w:sz w:val="24"/>
            <w:szCs w:val="24"/>
          </w:rPr>
          <w:delText xml:space="preserve">ment </w:delText>
        </w:r>
      </w:del>
      <w:r w:rsidRPr="002B5C0F">
        <w:rPr>
          <w:rFonts w:ascii="Times New Roman" w:hAnsi="Times New Roman" w:cs="Times New Roman"/>
          <w:i/>
          <w:sz w:val="24"/>
          <w:szCs w:val="24"/>
        </w:rPr>
        <w:t>by the Climate Resiliency Workgroup and Water Quality Goal Implementation Team)</w:t>
      </w:r>
      <w:del w:id="10" w:author="McNally, Dianne" w:date="2018-09-04T16:11:00Z">
        <w:r w:rsidRPr="002B5C0F" w:rsidDel="00A15701">
          <w:rPr>
            <w:rStyle w:val="FootnoteReference"/>
            <w:rFonts w:ascii="Times New Roman" w:hAnsi="Times New Roman" w:cs="Times New Roman"/>
            <w:i/>
            <w:sz w:val="24"/>
            <w:szCs w:val="24"/>
          </w:rPr>
          <w:footnoteReference w:id="1"/>
        </w:r>
      </w:del>
    </w:p>
    <w:p w14:paraId="7DA6A9F4" w14:textId="77777777" w:rsidR="00113D67" w:rsidRPr="002B5C0F" w:rsidRDefault="00113D67" w:rsidP="00113D67">
      <w:pPr>
        <w:rPr>
          <w:rFonts w:ascii="Times New Roman" w:hAnsi="Times New Roman" w:cs="Times New Roman"/>
          <w:b/>
          <w:i/>
          <w:sz w:val="24"/>
          <w:szCs w:val="24"/>
        </w:rPr>
      </w:pPr>
    </w:p>
    <w:p w14:paraId="7DD2E1E9" w14:textId="33A8B506" w:rsidR="00113D67" w:rsidRPr="00764BFC" w:rsidRDefault="00DF6382" w:rsidP="00113D67">
      <w:pPr>
        <w:rPr>
          <w:rFonts w:ascii="Times New Roman" w:hAnsi="Times New Roman" w:cs="Times New Roman"/>
          <w:b/>
          <w:i/>
          <w:sz w:val="24"/>
          <w:szCs w:val="24"/>
        </w:rPr>
      </w:pPr>
      <w:ins w:id="13" w:author="McNally, Dianne" w:date="2018-08-31T15:01:00Z">
        <w:r>
          <w:rPr>
            <w:rFonts w:ascii="Times New Roman" w:hAnsi="Times New Roman" w:cs="Times New Roman"/>
            <w:b/>
            <w:i/>
            <w:sz w:val="24"/>
            <w:szCs w:val="24"/>
          </w:rPr>
          <w:t xml:space="preserve">Background: </w:t>
        </w:r>
      </w:ins>
      <w:r w:rsidR="00113D67" w:rsidRPr="002B5C0F">
        <w:rPr>
          <w:rFonts w:ascii="Times New Roman" w:hAnsi="Times New Roman" w:cs="Times New Roman"/>
          <w:b/>
          <w:i/>
          <w:sz w:val="24"/>
          <w:szCs w:val="24"/>
        </w:rPr>
        <w:t xml:space="preserve">Programmatic “qualitative” </w:t>
      </w:r>
      <w:ins w:id="14" w:author="McNally, Dianne" w:date="2018-08-31T14:49:00Z">
        <w:r>
          <w:rPr>
            <w:rFonts w:ascii="Times New Roman" w:hAnsi="Times New Roman" w:cs="Times New Roman"/>
            <w:b/>
            <w:i/>
            <w:sz w:val="24"/>
            <w:szCs w:val="24"/>
          </w:rPr>
          <w:t xml:space="preserve">(and optional quantitative) </w:t>
        </w:r>
      </w:ins>
      <w:r w:rsidR="00113D67" w:rsidRPr="002B5C0F">
        <w:rPr>
          <w:rFonts w:ascii="Times New Roman" w:hAnsi="Times New Roman" w:cs="Times New Roman"/>
          <w:b/>
          <w:i/>
          <w:sz w:val="24"/>
          <w:szCs w:val="24"/>
        </w:rPr>
        <w:t>Policy</w:t>
      </w:r>
      <w:r w:rsidR="00113D67">
        <w:rPr>
          <w:rFonts w:ascii="Times New Roman" w:hAnsi="Times New Roman" w:cs="Times New Roman"/>
          <w:b/>
          <w:i/>
          <w:sz w:val="24"/>
          <w:szCs w:val="24"/>
        </w:rPr>
        <w:t xml:space="preserve"> Approach</w:t>
      </w:r>
      <w:r w:rsidR="00113D67" w:rsidRPr="00764BFC">
        <w:rPr>
          <w:rFonts w:ascii="Times New Roman" w:hAnsi="Times New Roman" w:cs="Times New Roman"/>
          <w:b/>
          <w:i/>
          <w:sz w:val="24"/>
          <w:szCs w:val="24"/>
        </w:rPr>
        <w:t>: Optimize Phase III WIP Development and Adaptively Manage BMP Implementation</w:t>
      </w:r>
    </w:p>
    <w:p w14:paraId="1E31939E" w14:textId="52BEF9A4" w:rsidR="00113D67" w:rsidRDefault="00113D67" w:rsidP="00113D67">
      <w:pPr>
        <w:rPr>
          <w:rFonts w:ascii="Times New Roman" w:hAnsi="Times New Roman" w:cs="Times New Roman"/>
          <w:sz w:val="24"/>
          <w:szCs w:val="24"/>
        </w:rPr>
      </w:pPr>
      <w:r w:rsidRPr="001A37C3">
        <w:rPr>
          <w:rFonts w:ascii="Times New Roman" w:hAnsi="Times New Roman" w:cs="Times New Roman"/>
          <w:i/>
          <w:sz w:val="24"/>
          <w:szCs w:val="24"/>
        </w:rPr>
        <w:t>Description:</w:t>
      </w:r>
      <w:r w:rsidRPr="001A37C3">
        <w:rPr>
          <w:rFonts w:ascii="Times New Roman" w:hAnsi="Times New Roman" w:cs="Times New Roman"/>
          <w:sz w:val="24"/>
          <w:szCs w:val="24"/>
        </w:rPr>
        <w:t xml:space="preserve"> </w:t>
      </w:r>
      <w:r w:rsidRPr="00400151">
        <w:rPr>
          <w:rFonts w:ascii="Times New Roman" w:hAnsi="Times New Roman" w:cs="Times New Roman"/>
          <w:sz w:val="24"/>
          <w:szCs w:val="24"/>
        </w:rPr>
        <w:t>Within a practical time-period applicable to an individual source sector, initiative or action</w:t>
      </w:r>
      <w:ins w:id="15" w:author="McNally, Dianne" w:date="2018-08-31T15:01:00Z">
        <w:r w:rsidR="00307FC6">
          <w:rPr>
            <w:rFonts w:ascii="Times New Roman" w:hAnsi="Times New Roman" w:cs="Times New Roman"/>
            <w:sz w:val="24"/>
            <w:szCs w:val="24"/>
          </w:rPr>
          <w:t xml:space="preserve"> but no later than 2022</w:t>
        </w:r>
      </w:ins>
      <w:r w:rsidRPr="00400151">
        <w:rPr>
          <w:rFonts w:ascii="Times New Roman" w:hAnsi="Times New Roman" w:cs="Times New Roman"/>
          <w:sz w:val="24"/>
          <w:szCs w:val="24"/>
        </w:rPr>
        <w:t xml:space="preserve">, the Partnership will consider new information on the performance of BMPs, including the contribution of seasonal, inter-annual climate variability, and weather extremes. Jurisdictions will assess this information and their support programs and adjust plans through the two-year milestone process to implement their Phase III WIPs to better mitigate anticipated increases in nitrogen, phosphorus, or sediment due to climate change. Jurisdictions will provide a narrative consistent with the </w:t>
      </w:r>
      <w:commentRangeStart w:id="16"/>
      <w:r w:rsidRPr="00400151">
        <w:rPr>
          <w:rFonts w:ascii="Times New Roman" w:hAnsi="Times New Roman" w:cs="Times New Roman"/>
          <w:sz w:val="24"/>
          <w:szCs w:val="24"/>
        </w:rPr>
        <w:t xml:space="preserve">Guiding Principles </w:t>
      </w:r>
      <w:commentRangeEnd w:id="16"/>
      <w:r w:rsidR="00307FC6">
        <w:rPr>
          <w:rStyle w:val="CommentReference"/>
        </w:rPr>
        <w:commentReference w:id="16"/>
      </w:r>
      <w:r w:rsidRPr="00400151">
        <w:rPr>
          <w:rFonts w:ascii="Times New Roman" w:hAnsi="Times New Roman" w:cs="Times New Roman"/>
          <w:sz w:val="24"/>
          <w:szCs w:val="24"/>
        </w:rPr>
        <w:t>that describes their programmatic commitments to address climate change in their Phase III WIPs.</w:t>
      </w:r>
    </w:p>
    <w:p w14:paraId="6EF8E47F" w14:textId="1F549D63" w:rsidR="00113D67" w:rsidRDefault="00113D67" w:rsidP="00113D67">
      <w:pPr>
        <w:rPr>
          <w:rFonts w:ascii="Times New Roman" w:hAnsi="Times New Roman" w:cs="Times New Roman"/>
          <w:sz w:val="24"/>
          <w:szCs w:val="24"/>
        </w:rPr>
      </w:pPr>
      <w:r w:rsidRPr="00400151">
        <w:rPr>
          <w:rFonts w:ascii="Times New Roman" w:hAnsi="Times New Roman" w:cs="Times New Roman"/>
          <w:i/>
          <w:sz w:val="24"/>
          <w:szCs w:val="24"/>
        </w:rPr>
        <w:t>Implementation Considerations:</w:t>
      </w:r>
      <w:r>
        <w:rPr>
          <w:rFonts w:ascii="Times New Roman" w:hAnsi="Times New Roman" w:cs="Times New Roman"/>
          <w:sz w:val="24"/>
          <w:szCs w:val="24"/>
        </w:rPr>
        <w:t xml:space="preserve"> </w:t>
      </w:r>
      <w:r w:rsidRPr="006D3B88">
        <w:rPr>
          <w:rFonts w:ascii="Times New Roman" w:hAnsi="Times New Roman" w:cs="Times New Roman"/>
          <w:sz w:val="24"/>
          <w:szCs w:val="24"/>
        </w:rPr>
        <w:t>The C</w:t>
      </w:r>
      <w:r>
        <w:rPr>
          <w:rFonts w:ascii="Times New Roman" w:hAnsi="Times New Roman" w:cs="Times New Roman"/>
          <w:sz w:val="24"/>
          <w:szCs w:val="24"/>
        </w:rPr>
        <w:t xml:space="preserve">BP’s </w:t>
      </w:r>
      <w:del w:id="17" w:author="McNally, Dianne" w:date="2018-08-31T15:14:00Z">
        <w:r w:rsidRPr="006D3B88" w:rsidDel="00CE556A">
          <w:rPr>
            <w:rFonts w:ascii="Times New Roman" w:hAnsi="Times New Roman" w:cs="Times New Roman"/>
            <w:sz w:val="24"/>
            <w:szCs w:val="24"/>
          </w:rPr>
          <w:delText>assess</w:delText>
        </w:r>
        <w:r w:rsidDel="00CE556A">
          <w:rPr>
            <w:rFonts w:ascii="Times New Roman" w:hAnsi="Times New Roman" w:cs="Times New Roman"/>
            <w:sz w:val="24"/>
            <w:szCs w:val="24"/>
          </w:rPr>
          <w:delText xml:space="preserve">ment of </w:delText>
        </w:r>
        <w:r w:rsidRPr="006D3B88" w:rsidDel="00CE556A">
          <w:rPr>
            <w:rFonts w:ascii="Times New Roman" w:hAnsi="Times New Roman" w:cs="Times New Roman"/>
            <w:sz w:val="24"/>
            <w:szCs w:val="24"/>
          </w:rPr>
          <w:delText xml:space="preserve">the projected impacts </w:delText>
        </w:r>
        <w:r w:rsidDel="00CE556A">
          <w:rPr>
            <w:rFonts w:ascii="Times New Roman" w:hAnsi="Times New Roman" w:cs="Times New Roman"/>
            <w:sz w:val="24"/>
            <w:szCs w:val="24"/>
          </w:rPr>
          <w:delText xml:space="preserve">and </w:delText>
        </w:r>
      </w:del>
      <w:ins w:id="18" w:author="McNally, Dianne" w:date="2018-08-31T15:14:00Z">
        <w:r w:rsidR="00CE556A">
          <w:rPr>
            <w:rFonts w:ascii="Times New Roman" w:hAnsi="Times New Roman" w:cs="Times New Roman"/>
            <w:sz w:val="24"/>
            <w:szCs w:val="24"/>
          </w:rPr>
          <w:t xml:space="preserve"> </w:t>
        </w:r>
        <w:r w:rsidR="00CE556A" w:rsidRPr="00CE556A">
          <w:rPr>
            <w:rFonts w:ascii="Times New Roman" w:hAnsi="Times New Roman" w:cs="Times New Roman"/>
            <w:i/>
            <w:sz w:val="24"/>
            <w:szCs w:val="24"/>
            <w:rPrChange w:id="19" w:author="McNally, Dianne" w:date="2018-08-31T15:14:00Z">
              <w:rPr>
                <w:rFonts w:ascii="Times New Roman" w:hAnsi="Times New Roman" w:cs="Times New Roman"/>
                <w:sz w:val="24"/>
                <w:szCs w:val="24"/>
              </w:rPr>
            </w:rPrChange>
          </w:rPr>
          <w:t>preliminary</w:t>
        </w:r>
        <w:r w:rsidR="00CE556A">
          <w:rPr>
            <w:rFonts w:ascii="Times New Roman" w:hAnsi="Times New Roman" w:cs="Times New Roman"/>
            <w:sz w:val="24"/>
            <w:szCs w:val="24"/>
          </w:rPr>
          <w:t xml:space="preserve"> </w:t>
        </w:r>
      </w:ins>
      <w:r w:rsidRPr="006D3B88">
        <w:rPr>
          <w:rFonts w:ascii="Times New Roman" w:hAnsi="Times New Roman" w:cs="Times New Roman"/>
          <w:sz w:val="24"/>
          <w:szCs w:val="24"/>
        </w:rPr>
        <w:t xml:space="preserve">modeling results of climate change in 2025 </w:t>
      </w:r>
      <w:del w:id="20" w:author="McNally, Dianne" w:date="2018-09-04T16:11:00Z">
        <w:r w:rsidRPr="006D3B88" w:rsidDel="00A15701">
          <w:rPr>
            <w:rFonts w:ascii="Times New Roman" w:hAnsi="Times New Roman" w:cs="Times New Roman"/>
            <w:sz w:val="24"/>
            <w:szCs w:val="24"/>
          </w:rPr>
          <w:delText xml:space="preserve">and 2050 for a range of scenarios </w:delText>
        </w:r>
      </w:del>
      <w:del w:id="21" w:author="McNally, Dianne" w:date="2018-08-31T14:47:00Z">
        <w:r w:rsidDel="00EC0323">
          <w:rPr>
            <w:rFonts w:ascii="Times New Roman" w:hAnsi="Times New Roman" w:cs="Times New Roman"/>
            <w:sz w:val="24"/>
            <w:szCs w:val="24"/>
          </w:rPr>
          <w:delText xml:space="preserve">would </w:delText>
        </w:r>
        <w:commentRangeStart w:id="22"/>
        <w:r w:rsidDel="00EC0323">
          <w:rPr>
            <w:rFonts w:ascii="Times New Roman" w:hAnsi="Times New Roman" w:cs="Times New Roman"/>
            <w:sz w:val="24"/>
            <w:szCs w:val="24"/>
          </w:rPr>
          <w:delText>be</w:delText>
        </w:r>
      </w:del>
      <w:ins w:id="23" w:author="McNally, Dianne" w:date="2018-08-31T14:47:00Z">
        <w:r w:rsidR="00EC0323">
          <w:rPr>
            <w:rFonts w:ascii="Times New Roman" w:hAnsi="Times New Roman" w:cs="Times New Roman"/>
            <w:sz w:val="24"/>
            <w:szCs w:val="24"/>
          </w:rPr>
          <w:t>were</w:t>
        </w:r>
      </w:ins>
      <w:r>
        <w:rPr>
          <w:rFonts w:ascii="Times New Roman" w:hAnsi="Times New Roman" w:cs="Times New Roman"/>
          <w:sz w:val="24"/>
          <w:szCs w:val="24"/>
        </w:rPr>
        <w:t xml:space="preserve"> relayed </w:t>
      </w:r>
      <w:commentRangeEnd w:id="22"/>
      <w:r w:rsidR="00DF6382">
        <w:rPr>
          <w:rStyle w:val="CommentReference"/>
        </w:rPr>
        <w:commentReference w:id="22"/>
      </w:r>
      <w:r>
        <w:rPr>
          <w:rFonts w:ascii="Times New Roman" w:hAnsi="Times New Roman" w:cs="Times New Roman"/>
          <w:sz w:val="24"/>
          <w:szCs w:val="24"/>
        </w:rPr>
        <w:t xml:space="preserve">to the </w:t>
      </w:r>
      <w:r w:rsidRPr="006D3B88">
        <w:rPr>
          <w:rFonts w:ascii="Times New Roman" w:hAnsi="Times New Roman" w:cs="Times New Roman"/>
          <w:sz w:val="24"/>
          <w:szCs w:val="24"/>
        </w:rPr>
        <w:t>jurisdictions</w:t>
      </w:r>
      <w:ins w:id="24" w:author="McNally, Dianne" w:date="2018-08-31T14:50:00Z">
        <w:r w:rsidR="00DF6382">
          <w:rPr>
            <w:rFonts w:ascii="Times New Roman" w:hAnsi="Times New Roman" w:cs="Times New Roman"/>
            <w:sz w:val="24"/>
            <w:szCs w:val="24"/>
          </w:rPr>
          <w:t xml:space="preserve"> at the March 2018 PSC meeting</w:t>
        </w:r>
      </w:ins>
      <w:r w:rsidRPr="006D3B88">
        <w:rPr>
          <w:rFonts w:ascii="Times New Roman" w:hAnsi="Times New Roman" w:cs="Times New Roman"/>
          <w:sz w:val="24"/>
          <w:szCs w:val="24"/>
        </w:rPr>
        <w:t>. The j</w:t>
      </w:r>
      <w:r>
        <w:rPr>
          <w:rFonts w:ascii="Times New Roman" w:hAnsi="Times New Roman" w:cs="Times New Roman"/>
          <w:sz w:val="24"/>
          <w:szCs w:val="24"/>
        </w:rPr>
        <w:t xml:space="preserve">urisdictions </w:t>
      </w:r>
      <w:ins w:id="25" w:author="Power, Lucinda" w:date="2018-09-03T18:52:00Z">
        <w:r w:rsidR="00C12EF6">
          <w:rPr>
            <w:rFonts w:ascii="Times New Roman" w:hAnsi="Times New Roman" w:cs="Times New Roman"/>
            <w:sz w:val="24"/>
            <w:szCs w:val="24"/>
          </w:rPr>
          <w:t>will</w:t>
        </w:r>
      </w:ins>
      <w:ins w:id="26" w:author="Jennifer.Dopkowski" w:date="2018-09-06T16:25:00Z">
        <w:r w:rsidR="00A50B7C">
          <w:rPr>
            <w:rFonts w:ascii="Times New Roman" w:hAnsi="Times New Roman" w:cs="Times New Roman"/>
            <w:sz w:val="24"/>
            <w:szCs w:val="24"/>
          </w:rPr>
          <w:t xml:space="preserve"> </w:t>
        </w:r>
      </w:ins>
      <w:ins w:id="27" w:author="McNally, Dianne" w:date="2018-08-31T14:52:00Z">
        <w:del w:id="28" w:author="Power, Lucinda" w:date="2018-09-03T18:52:00Z">
          <w:r w:rsidR="00DF6382" w:rsidDel="00C12EF6">
            <w:rPr>
              <w:rFonts w:ascii="Times New Roman" w:hAnsi="Times New Roman" w:cs="Times New Roman"/>
              <w:sz w:val="24"/>
              <w:szCs w:val="24"/>
            </w:rPr>
            <w:delText>c</w:delText>
          </w:r>
        </w:del>
      </w:ins>
      <w:del w:id="29" w:author="Power, Lucinda" w:date="2018-09-03T18:52:00Z">
        <w:r w:rsidDel="00C12EF6">
          <w:rPr>
            <w:rFonts w:ascii="Times New Roman" w:hAnsi="Times New Roman" w:cs="Times New Roman"/>
            <w:sz w:val="24"/>
            <w:szCs w:val="24"/>
          </w:rPr>
          <w:delText>would</w:delText>
        </w:r>
        <w:r w:rsidRPr="006D3B88" w:rsidDel="00C12EF6">
          <w:rPr>
            <w:rFonts w:ascii="Times New Roman" w:hAnsi="Times New Roman" w:cs="Times New Roman"/>
            <w:sz w:val="24"/>
            <w:szCs w:val="24"/>
          </w:rPr>
          <w:delText xml:space="preserve"> </w:delText>
        </w:r>
      </w:del>
      <w:ins w:id="30" w:author="Power, Lucinda" w:date="2018-08-16T11:49:00Z">
        <w:r w:rsidR="00822F5F">
          <w:rPr>
            <w:rFonts w:ascii="Times New Roman" w:hAnsi="Times New Roman" w:cs="Times New Roman"/>
            <w:sz w:val="24"/>
            <w:szCs w:val="24"/>
          </w:rPr>
          <w:t>document the</w:t>
        </w:r>
      </w:ins>
      <w:ins w:id="31" w:author="McNally, Dianne" w:date="2018-08-31T14:52:00Z">
        <w:r w:rsidR="00DF6382">
          <w:rPr>
            <w:rFonts w:ascii="Times New Roman" w:hAnsi="Times New Roman" w:cs="Times New Roman"/>
            <w:sz w:val="24"/>
            <w:szCs w:val="24"/>
          </w:rPr>
          <w:t>se</w:t>
        </w:r>
      </w:ins>
      <w:ins w:id="32" w:author="Power, Lucinda" w:date="2018-08-16T11:49:00Z">
        <w:r w:rsidR="00822F5F">
          <w:rPr>
            <w:rFonts w:ascii="Times New Roman" w:hAnsi="Times New Roman" w:cs="Times New Roman"/>
            <w:sz w:val="24"/>
            <w:szCs w:val="24"/>
          </w:rPr>
          <w:t xml:space="preserve"> </w:t>
        </w:r>
      </w:ins>
      <w:ins w:id="33" w:author="McNally, Dianne" w:date="2018-08-31T15:15:00Z">
        <w:r w:rsidR="00CE556A">
          <w:rPr>
            <w:rFonts w:ascii="Times New Roman" w:hAnsi="Times New Roman" w:cs="Times New Roman"/>
            <w:sz w:val="24"/>
            <w:szCs w:val="24"/>
          </w:rPr>
          <w:t xml:space="preserve">preliminary </w:t>
        </w:r>
      </w:ins>
      <w:ins w:id="34" w:author="Power, Lucinda" w:date="2018-08-16T11:49:00Z">
        <w:r w:rsidR="00822F5F">
          <w:rPr>
            <w:rFonts w:ascii="Times New Roman" w:hAnsi="Times New Roman" w:cs="Times New Roman"/>
            <w:sz w:val="24"/>
            <w:szCs w:val="24"/>
          </w:rPr>
          <w:t xml:space="preserve">numeric </w:t>
        </w:r>
      </w:ins>
      <w:ins w:id="35" w:author="McNally, Dianne" w:date="2018-08-31T14:53:00Z">
        <w:r w:rsidR="00DF6382">
          <w:rPr>
            <w:rFonts w:ascii="Times New Roman" w:hAnsi="Times New Roman" w:cs="Times New Roman"/>
            <w:sz w:val="24"/>
            <w:szCs w:val="24"/>
          </w:rPr>
          <w:t>targets</w:t>
        </w:r>
      </w:ins>
      <w:ins w:id="36" w:author="Power, Lucinda" w:date="2018-08-16T11:49:00Z">
        <w:del w:id="37" w:author="McNally, Dianne" w:date="2018-08-31T14:53:00Z">
          <w:r w:rsidR="00822F5F" w:rsidDel="00DF6382">
            <w:rPr>
              <w:rFonts w:ascii="Times New Roman" w:hAnsi="Times New Roman" w:cs="Times New Roman"/>
              <w:sz w:val="24"/>
              <w:szCs w:val="24"/>
            </w:rPr>
            <w:delText>results</w:delText>
          </w:r>
        </w:del>
        <w:r w:rsidR="00822F5F">
          <w:rPr>
            <w:rFonts w:ascii="Times New Roman" w:hAnsi="Times New Roman" w:cs="Times New Roman"/>
            <w:sz w:val="24"/>
            <w:szCs w:val="24"/>
          </w:rPr>
          <w:t xml:space="preserve"> in their respective Phase III WIPs and </w:t>
        </w:r>
      </w:ins>
      <w:ins w:id="38" w:author="McNally, Dianne" w:date="2018-08-31T15:15:00Z">
        <w:r w:rsidR="00CE556A">
          <w:rPr>
            <w:rFonts w:ascii="Times New Roman" w:hAnsi="Times New Roman" w:cs="Times New Roman"/>
            <w:sz w:val="24"/>
            <w:szCs w:val="24"/>
          </w:rPr>
          <w:t xml:space="preserve">will </w:t>
        </w:r>
      </w:ins>
      <w:r w:rsidRPr="006D3B88">
        <w:rPr>
          <w:rFonts w:ascii="Times New Roman" w:hAnsi="Times New Roman" w:cs="Times New Roman"/>
          <w:sz w:val="24"/>
          <w:szCs w:val="24"/>
        </w:rPr>
        <w:t>include a narrative strategy</w:t>
      </w:r>
      <w:del w:id="39" w:author="Power, Lucinda" w:date="2018-08-16T11:49:00Z">
        <w:r w:rsidRPr="006D3B88" w:rsidDel="00822F5F">
          <w:rPr>
            <w:rFonts w:ascii="Times New Roman" w:hAnsi="Times New Roman" w:cs="Times New Roman"/>
            <w:sz w:val="24"/>
            <w:szCs w:val="24"/>
          </w:rPr>
          <w:delText xml:space="preserve"> in their Phase III WIPs</w:delText>
        </w:r>
      </w:del>
      <w:r w:rsidRPr="006D3B88">
        <w:rPr>
          <w:rFonts w:ascii="Times New Roman" w:hAnsi="Times New Roman" w:cs="Times New Roman"/>
          <w:sz w:val="24"/>
          <w:szCs w:val="24"/>
        </w:rPr>
        <w:t xml:space="preserve">, outlining their programmatic and/or numeric commitments to address projected impacts consistent with the </w:t>
      </w:r>
      <w:r>
        <w:rPr>
          <w:rFonts w:ascii="Times New Roman" w:hAnsi="Times New Roman" w:cs="Times New Roman"/>
          <w:sz w:val="24"/>
          <w:szCs w:val="24"/>
        </w:rPr>
        <w:t>G</w:t>
      </w:r>
      <w:r w:rsidRPr="006D3B88">
        <w:rPr>
          <w:rFonts w:ascii="Times New Roman" w:hAnsi="Times New Roman" w:cs="Times New Roman"/>
          <w:sz w:val="24"/>
          <w:szCs w:val="24"/>
        </w:rPr>
        <w:t xml:space="preserve">uiding </w:t>
      </w:r>
      <w:r>
        <w:rPr>
          <w:rFonts w:ascii="Times New Roman" w:hAnsi="Times New Roman" w:cs="Times New Roman"/>
          <w:sz w:val="24"/>
          <w:szCs w:val="24"/>
        </w:rPr>
        <w:t>P</w:t>
      </w:r>
      <w:r w:rsidRPr="006D3B88">
        <w:rPr>
          <w:rFonts w:ascii="Times New Roman" w:hAnsi="Times New Roman" w:cs="Times New Roman"/>
          <w:sz w:val="24"/>
          <w:szCs w:val="24"/>
        </w:rPr>
        <w:t>rinciples, outlined below (approved by the PSC on December 13, 2016).</w:t>
      </w:r>
      <w:r w:rsidRPr="006D3B88">
        <w:rPr>
          <w:rStyle w:val="FootnoteReference"/>
          <w:rFonts w:ascii="Times New Roman" w:hAnsi="Times New Roman" w:cs="Times New Roman"/>
          <w:sz w:val="24"/>
          <w:szCs w:val="24"/>
        </w:rPr>
        <w:footnoteReference w:id="2"/>
      </w:r>
      <w:r w:rsidRPr="006D3B88">
        <w:rPr>
          <w:rFonts w:ascii="Times New Roman" w:hAnsi="Times New Roman" w:cs="Times New Roman"/>
          <w:sz w:val="24"/>
          <w:szCs w:val="24"/>
        </w:rPr>
        <w:t xml:space="preserve"> Narrative strategies </w:t>
      </w:r>
      <w:r>
        <w:rPr>
          <w:rFonts w:ascii="Times New Roman" w:hAnsi="Times New Roman" w:cs="Times New Roman"/>
          <w:sz w:val="24"/>
          <w:szCs w:val="24"/>
        </w:rPr>
        <w:t>could</w:t>
      </w:r>
      <w:r w:rsidRPr="006D3B88">
        <w:rPr>
          <w:rFonts w:ascii="Times New Roman" w:hAnsi="Times New Roman" w:cs="Times New Roman"/>
          <w:sz w:val="24"/>
          <w:szCs w:val="24"/>
        </w:rPr>
        <w:t xml:space="preserve"> vary across jurisdictions; however</w:t>
      </w:r>
      <w:r>
        <w:rPr>
          <w:rFonts w:ascii="Times New Roman" w:hAnsi="Times New Roman" w:cs="Times New Roman"/>
          <w:sz w:val="24"/>
          <w:szCs w:val="24"/>
        </w:rPr>
        <w:t>, by following a “narrative template,”</w:t>
      </w:r>
      <w:r w:rsidRPr="006D3B88">
        <w:rPr>
          <w:rFonts w:ascii="Times New Roman" w:hAnsi="Times New Roman" w:cs="Times New Roman"/>
          <w:sz w:val="24"/>
          <w:szCs w:val="24"/>
        </w:rPr>
        <w:t xml:space="preserve"> they could be standardized</w:t>
      </w:r>
      <w:r>
        <w:rPr>
          <w:rFonts w:ascii="Times New Roman" w:hAnsi="Times New Roman" w:cs="Times New Roman"/>
          <w:sz w:val="24"/>
          <w:szCs w:val="24"/>
        </w:rPr>
        <w:t xml:space="preserve"> or </w:t>
      </w:r>
      <w:r w:rsidRPr="006D3B88">
        <w:rPr>
          <w:rFonts w:ascii="Times New Roman" w:hAnsi="Times New Roman" w:cs="Times New Roman"/>
          <w:sz w:val="24"/>
          <w:szCs w:val="24"/>
        </w:rPr>
        <w:t>harmonized to provide for transparency, accountability, and consistency</w:t>
      </w:r>
      <w:r>
        <w:rPr>
          <w:rFonts w:ascii="Times New Roman" w:hAnsi="Times New Roman" w:cs="Times New Roman"/>
          <w:sz w:val="24"/>
          <w:szCs w:val="24"/>
        </w:rPr>
        <w:t xml:space="preserve">. </w:t>
      </w:r>
      <w:r w:rsidRPr="006D3B88">
        <w:rPr>
          <w:rFonts w:ascii="Times New Roman" w:hAnsi="Times New Roman" w:cs="Times New Roman"/>
          <w:sz w:val="24"/>
          <w:szCs w:val="24"/>
        </w:rPr>
        <w:t xml:space="preserve">EPA </w:t>
      </w:r>
      <w:r w:rsidR="00233971" w:rsidRPr="00233971">
        <w:rPr>
          <w:rFonts w:ascii="Times New Roman" w:hAnsi="Times New Roman" w:cs="Times New Roman"/>
          <w:color w:val="FF0000"/>
          <w:sz w:val="24"/>
          <w:szCs w:val="24"/>
        </w:rPr>
        <w:t>can</w:t>
      </w:r>
      <w:r w:rsidRPr="00233971">
        <w:rPr>
          <w:rFonts w:ascii="Times New Roman" w:hAnsi="Times New Roman" w:cs="Times New Roman"/>
          <w:color w:val="FF0000"/>
          <w:sz w:val="24"/>
          <w:szCs w:val="24"/>
        </w:rPr>
        <w:t xml:space="preserve"> </w:t>
      </w:r>
      <w:r w:rsidR="00233971" w:rsidRPr="00233971">
        <w:rPr>
          <w:rFonts w:ascii="Times New Roman" w:hAnsi="Times New Roman" w:cs="Times New Roman"/>
          <w:color w:val="FF0000"/>
          <w:sz w:val="24"/>
          <w:szCs w:val="24"/>
        </w:rPr>
        <w:t xml:space="preserve">potentially </w:t>
      </w:r>
      <w:del w:id="40" w:author="McNally, Dianne" w:date="2018-08-31T15:17:00Z">
        <w:r w:rsidRPr="006D3B88" w:rsidDel="00CE556A">
          <w:rPr>
            <w:rFonts w:ascii="Times New Roman" w:hAnsi="Times New Roman" w:cs="Times New Roman"/>
            <w:sz w:val="24"/>
            <w:szCs w:val="24"/>
          </w:rPr>
          <w:delText xml:space="preserve">potentially </w:delText>
        </w:r>
      </w:del>
      <w:r w:rsidRPr="006D3B88">
        <w:rPr>
          <w:rFonts w:ascii="Times New Roman" w:hAnsi="Times New Roman" w:cs="Times New Roman"/>
          <w:sz w:val="24"/>
          <w:szCs w:val="24"/>
        </w:rPr>
        <w:t xml:space="preserve">use </w:t>
      </w:r>
      <w:commentRangeStart w:id="41"/>
      <w:del w:id="42" w:author="McNally, Dianne" w:date="2018-08-31T14:53:00Z">
        <w:r w:rsidRPr="006D3B88" w:rsidDel="00DF6382">
          <w:rPr>
            <w:rFonts w:ascii="Times New Roman" w:hAnsi="Times New Roman" w:cs="Times New Roman"/>
            <w:sz w:val="24"/>
            <w:szCs w:val="24"/>
          </w:rPr>
          <w:delText>these elements</w:delText>
        </w:r>
      </w:del>
      <w:commentRangeEnd w:id="41"/>
      <w:r w:rsidR="00CE556A">
        <w:rPr>
          <w:rStyle w:val="CommentReference"/>
        </w:rPr>
        <w:commentReference w:id="41"/>
      </w:r>
      <w:ins w:id="43" w:author="McNally, Dianne" w:date="2018-08-31T14:53:00Z">
        <w:r w:rsidR="00DF6382">
          <w:rPr>
            <w:rFonts w:ascii="Times New Roman" w:hAnsi="Times New Roman" w:cs="Times New Roman"/>
            <w:sz w:val="24"/>
            <w:szCs w:val="24"/>
          </w:rPr>
          <w:t>the guiding principles</w:t>
        </w:r>
      </w:ins>
      <w:r w:rsidRPr="006D3B88">
        <w:rPr>
          <w:rFonts w:ascii="Times New Roman" w:hAnsi="Times New Roman" w:cs="Times New Roman"/>
          <w:sz w:val="24"/>
          <w:szCs w:val="24"/>
        </w:rPr>
        <w:t xml:space="preserve"> as a guide to evaluate the proposed narrative strategies in the Phase III WIPs. </w:t>
      </w:r>
    </w:p>
    <w:p w14:paraId="5D62BCA5" w14:textId="7318C56C" w:rsidR="00113D67" w:rsidRPr="006D3B88" w:rsidRDefault="00113D67" w:rsidP="00113D67">
      <w:pPr>
        <w:rPr>
          <w:rFonts w:ascii="Times New Roman" w:hAnsi="Times New Roman" w:cs="Times New Roman"/>
          <w:sz w:val="24"/>
          <w:szCs w:val="24"/>
        </w:rPr>
      </w:pPr>
      <w:commentRangeStart w:id="44"/>
      <w:r w:rsidRPr="006D3B88">
        <w:rPr>
          <w:rFonts w:ascii="Times New Roman" w:hAnsi="Times New Roman" w:cs="Times New Roman"/>
          <w:sz w:val="24"/>
          <w:szCs w:val="24"/>
        </w:rPr>
        <w:t xml:space="preserve">To inform implementation, </w:t>
      </w:r>
      <w:r>
        <w:rPr>
          <w:rFonts w:ascii="Times New Roman" w:hAnsi="Times New Roman" w:cs="Times New Roman"/>
          <w:sz w:val="24"/>
          <w:szCs w:val="24"/>
        </w:rPr>
        <w:t xml:space="preserve">over the longer-term, </w:t>
      </w:r>
      <w:del w:id="45" w:author="McNally, Dianne" w:date="2018-08-31T14:54:00Z">
        <w:r w:rsidRPr="006D3B88" w:rsidDel="00DF6382">
          <w:rPr>
            <w:rFonts w:ascii="Times New Roman" w:hAnsi="Times New Roman" w:cs="Times New Roman"/>
            <w:sz w:val="24"/>
            <w:szCs w:val="24"/>
          </w:rPr>
          <w:delText xml:space="preserve">it is expected that </w:delText>
        </w:r>
      </w:del>
      <w:r w:rsidRPr="006D3B88">
        <w:rPr>
          <w:rFonts w:ascii="Times New Roman" w:hAnsi="Times New Roman" w:cs="Times New Roman"/>
          <w:sz w:val="24"/>
          <w:szCs w:val="24"/>
        </w:rPr>
        <w:t xml:space="preserve">the Partnership </w:t>
      </w:r>
      <w:r w:rsidR="00FF692D" w:rsidRPr="00FF692D">
        <w:rPr>
          <w:rFonts w:ascii="Times New Roman" w:hAnsi="Times New Roman" w:cs="Times New Roman"/>
          <w:color w:val="FF0000"/>
          <w:sz w:val="24"/>
          <w:szCs w:val="24"/>
        </w:rPr>
        <w:t>expects</w:t>
      </w:r>
      <w:r w:rsidRPr="00FF692D">
        <w:rPr>
          <w:rFonts w:ascii="Times New Roman" w:hAnsi="Times New Roman" w:cs="Times New Roman"/>
          <w:color w:val="FF0000"/>
          <w:sz w:val="24"/>
          <w:szCs w:val="24"/>
        </w:rPr>
        <w:t xml:space="preserve"> to </w:t>
      </w:r>
      <w:r w:rsidRPr="006D3B88">
        <w:rPr>
          <w:rFonts w:ascii="Times New Roman" w:hAnsi="Times New Roman" w:cs="Times New Roman"/>
          <w:sz w:val="24"/>
          <w:szCs w:val="24"/>
        </w:rPr>
        <w:t xml:space="preserve">facilitate the collection and evaluation of BMP performance data. </w:t>
      </w:r>
      <w:del w:id="46" w:author="McNally, Dianne" w:date="2018-08-31T14:54:00Z">
        <w:r w:rsidRPr="006D3B88" w:rsidDel="00DF6382">
          <w:rPr>
            <w:rFonts w:ascii="Times New Roman" w:hAnsi="Times New Roman" w:cs="Times New Roman"/>
            <w:sz w:val="24"/>
            <w:szCs w:val="24"/>
          </w:rPr>
          <w:delText>This will enable t</w:delText>
        </w:r>
      </w:del>
      <w:ins w:id="47" w:author="McNally, Dianne" w:date="2018-08-31T14:54:00Z">
        <w:r w:rsidR="00DF6382">
          <w:rPr>
            <w:rFonts w:ascii="Times New Roman" w:hAnsi="Times New Roman" w:cs="Times New Roman"/>
            <w:sz w:val="24"/>
            <w:szCs w:val="24"/>
          </w:rPr>
          <w:t>T</w:t>
        </w:r>
      </w:ins>
      <w:r w:rsidRPr="006D3B88">
        <w:rPr>
          <w:rFonts w:ascii="Times New Roman" w:hAnsi="Times New Roman" w:cs="Times New Roman"/>
          <w:sz w:val="24"/>
          <w:szCs w:val="24"/>
        </w:rPr>
        <w:t xml:space="preserve">he </w:t>
      </w:r>
      <w:r>
        <w:rPr>
          <w:rFonts w:ascii="Times New Roman" w:hAnsi="Times New Roman" w:cs="Times New Roman"/>
          <w:sz w:val="24"/>
          <w:szCs w:val="24"/>
        </w:rPr>
        <w:t>P</w:t>
      </w:r>
      <w:r w:rsidRPr="006D3B88">
        <w:rPr>
          <w:rFonts w:ascii="Times New Roman" w:hAnsi="Times New Roman" w:cs="Times New Roman"/>
          <w:sz w:val="24"/>
          <w:szCs w:val="24"/>
        </w:rPr>
        <w:t xml:space="preserve">artnership </w:t>
      </w:r>
      <w:ins w:id="48" w:author="McNally, Dianne" w:date="2018-08-31T14:54:00Z">
        <w:r w:rsidR="00DF6382">
          <w:rPr>
            <w:rFonts w:ascii="Times New Roman" w:hAnsi="Times New Roman" w:cs="Times New Roman"/>
            <w:sz w:val="24"/>
            <w:szCs w:val="24"/>
          </w:rPr>
          <w:t xml:space="preserve">will </w:t>
        </w:r>
      </w:ins>
      <w:del w:id="49" w:author="McNally, Dianne" w:date="2018-08-31T14:54:00Z">
        <w:r w:rsidRPr="006D3B88" w:rsidDel="00DF6382">
          <w:rPr>
            <w:rFonts w:ascii="Times New Roman" w:hAnsi="Times New Roman" w:cs="Times New Roman"/>
            <w:sz w:val="24"/>
            <w:szCs w:val="24"/>
          </w:rPr>
          <w:delText xml:space="preserve">to </w:delText>
        </w:r>
      </w:del>
      <w:r w:rsidRPr="006D3B88">
        <w:rPr>
          <w:rFonts w:ascii="Times New Roman" w:hAnsi="Times New Roman" w:cs="Times New Roman"/>
          <w:sz w:val="24"/>
          <w:szCs w:val="24"/>
        </w:rPr>
        <w:t xml:space="preserve">learn more about BMP performance and the sensitivity of BMPs that are attributable to climate change, to allow for consideration of these factors while </w:t>
      </w:r>
      <w:r>
        <w:rPr>
          <w:rFonts w:ascii="Times New Roman" w:hAnsi="Times New Roman" w:cs="Times New Roman"/>
          <w:sz w:val="24"/>
          <w:szCs w:val="24"/>
        </w:rPr>
        <w:t>a</w:t>
      </w:r>
      <w:r w:rsidRPr="006D3B88">
        <w:rPr>
          <w:rFonts w:ascii="Times New Roman" w:hAnsi="Times New Roman" w:cs="Times New Roman"/>
          <w:sz w:val="24"/>
          <w:szCs w:val="24"/>
        </w:rPr>
        <w:t>daptively managing for long-term change. Periodically, in support of this action, the CBP Partnership</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through STAC working consultatively with CRWG, could </w:t>
      </w:r>
      <w:r w:rsidRPr="006D3B88">
        <w:rPr>
          <w:rFonts w:ascii="Times New Roman" w:hAnsi="Times New Roman" w:cs="Times New Roman"/>
          <w:sz w:val="24"/>
          <w:szCs w:val="24"/>
        </w:rPr>
        <w:t>compile and assess the latest climate and ecosystem science, research, or data</w:t>
      </w:r>
      <w:r>
        <w:rPr>
          <w:rFonts w:ascii="Times New Roman" w:hAnsi="Times New Roman" w:cs="Times New Roman"/>
          <w:sz w:val="24"/>
          <w:szCs w:val="24"/>
        </w:rPr>
        <w:t>,</w:t>
      </w:r>
      <w:r w:rsidRPr="006D3B88">
        <w:rPr>
          <w:rFonts w:ascii="Times New Roman" w:hAnsi="Times New Roman" w:cs="Times New Roman"/>
          <w:sz w:val="24"/>
          <w:szCs w:val="24"/>
        </w:rPr>
        <w:t xml:space="preserve"> and relay this information to</w:t>
      </w:r>
      <w:ins w:id="50" w:author="Power, Lucinda" w:date="2018-08-16T11:52:00Z">
        <w:r w:rsidR="007307F8">
          <w:rPr>
            <w:rFonts w:ascii="Times New Roman" w:hAnsi="Times New Roman" w:cs="Times New Roman"/>
            <w:sz w:val="24"/>
            <w:szCs w:val="24"/>
          </w:rPr>
          <w:t xml:space="preserve"> the</w:t>
        </w:r>
      </w:ins>
      <w:r w:rsidRPr="006D3B88">
        <w:rPr>
          <w:rFonts w:ascii="Times New Roman" w:hAnsi="Times New Roman" w:cs="Times New Roman"/>
          <w:sz w:val="24"/>
          <w:szCs w:val="24"/>
        </w:rPr>
        <w:t xml:space="preserve"> jurisdictions.   </w:t>
      </w:r>
      <w:commentRangeEnd w:id="44"/>
      <w:r w:rsidR="006E1030">
        <w:rPr>
          <w:rStyle w:val="CommentReference"/>
        </w:rPr>
        <w:commentReference w:id="44"/>
      </w:r>
    </w:p>
    <w:p w14:paraId="2FEBDDFC" w14:textId="44BB636C" w:rsidR="00113D67" w:rsidRPr="00CB7D4B" w:rsidRDefault="00113D67" w:rsidP="00113D67">
      <w:pPr>
        <w:rPr>
          <w:rFonts w:ascii="Times New Roman" w:hAnsi="Times New Roman" w:cs="Times New Roman"/>
          <w:i/>
          <w:sz w:val="24"/>
          <w:szCs w:val="24"/>
          <w:u w:val="single"/>
        </w:rPr>
      </w:pPr>
      <w:r>
        <w:rPr>
          <w:rFonts w:ascii="Times New Roman" w:hAnsi="Times New Roman" w:cs="Times New Roman"/>
          <w:i/>
          <w:sz w:val="24"/>
          <w:szCs w:val="24"/>
          <w:u w:val="single"/>
        </w:rPr>
        <w:t xml:space="preserve">Sample </w:t>
      </w:r>
      <w:r w:rsidRPr="00CB7D4B">
        <w:rPr>
          <w:rFonts w:ascii="Times New Roman" w:hAnsi="Times New Roman" w:cs="Times New Roman"/>
          <w:i/>
          <w:sz w:val="24"/>
          <w:szCs w:val="24"/>
          <w:u w:val="single"/>
        </w:rPr>
        <w:t xml:space="preserve">Narrative </w:t>
      </w:r>
      <w:ins w:id="51" w:author="McNally, Dianne" w:date="2018-08-31T15:26:00Z">
        <w:r w:rsidR="003833D4">
          <w:rPr>
            <w:rFonts w:ascii="Times New Roman" w:hAnsi="Times New Roman" w:cs="Times New Roman"/>
            <w:i/>
            <w:sz w:val="24"/>
            <w:szCs w:val="24"/>
            <w:u w:val="single"/>
          </w:rPr>
          <w:t xml:space="preserve">Phase III WIP </w:t>
        </w:r>
      </w:ins>
      <w:r w:rsidRPr="00CB7D4B">
        <w:rPr>
          <w:rFonts w:ascii="Times New Roman" w:hAnsi="Times New Roman" w:cs="Times New Roman"/>
          <w:i/>
          <w:sz w:val="24"/>
          <w:szCs w:val="24"/>
          <w:u w:val="single"/>
        </w:rPr>
        <w:t>Template:</w:t>
      </w:r>
    </w:p>
    <w:p w14:paraId="06AFD070" w14:textId="63E1FD4D" w:rsidR="00113D67" w:rsidRPr="007307F8" w:rsidRDefault="007307F8" w:rsidP="00113D67">
      <w:pPr>
        <w:pStyle w:val="ListParagraph"/>
        <w:numPr>
          <w:ilvl w:val="0"/>
          <w:numId w:val="4"/>
        </w:numPr>
        <w:rPr>
          <w:rFonts w:ascii="Times New Roman" w:hAnsi="Times New Roman" w:cs="Times New Roman"/>
          <w:b/>
          <w:sz w:val="24"/>
          <w:szCs w:val="24"/>
          <w:rPrChange w:id="52" w:author="Power, Lucinda" w:date="2018-08-16T11:52:00Z">
            <w:rPr>
              <w:rFonts w:ascii="Times New Roman" w:hAnsi="Times New Roman" w:cs="Times New Roman"/>
              <w:sz w:val="24"/>
              <w:szCs w:val="24"/>
            </w:rPr>
          </w:rPrChange>
        </w:rPr>
      </w:pPr>
      <w:ins w:id="53" w:author="Power, Lucinda" w:date="2018-08-16T12:00:00Z">
        <w:r>
          <w:rPr>
            <w:rFonts w:ascii="Times New Roman" w:hAnsi="Times New Roman" w:cs="Times New Roman"/>
            <w:b/>
            <w:sz w:val="24"/>
            <w:szCs w:val="24"/>
          </w:rPr>
          <w:t>Document</w:t>
        </w:r>
        <w:del w:id="54" w:author="McNally, Dianne" w:date="2018-08-31T15:28:00Z">
          <w:r w:rsidDel="003833D4">
            <w:rPr>
              <w:rFonts w:ascii="Times New Roman" w:hAnsi="Times New Roman" w:cs="Times New Roman"/>
              <w:b/>
              <w:sz w:val="24"/>
              <w:szCs w:val="24"/>
            </w:rPr>
            <w:delText>ing</w:delText>
          </w:r>
        </w:del>
        <w:r>
          <w:rPr>
            <w:rFonts w:ascii="Times New Roman" w:hAnsi="Times New Roman" w:cs="Times New Roman"/>
            <w:b/>
            <w:sz w:val="24"/>
            <w:szCs w:val="24"/>
          </w:rPr>
          <w:t xml:space="preserve"> </w:t>
        </w:r>
      </w:ins>
      <w:ins w:id="55" w:author="McNally, Dianne" w:date="2018-08-31T15:18:00Z">
        <w:r w:rsidR="00CE556A">
          <w:rPr>
            <w:rFonts w:ascii="Times New Roman" w:hAnsi="Times New Roman" w:cs="Times New Roman"/>
            <w:b/>
            <w:sz w:val="24"/>
            <w:szCs w:val="24"/>
          </w:rPr>
          <w:t xml:space="preserve">the preliminary </w:t>
        </w:r>
      </w:ins>
      <w:ins w:id="56" w:author="Power, Lucinda" w:date="2018-08-16T12:00:00Z">
        <w:r>
          <w:rPr>
            <w:rFonts w:ascii="Times New Roman" w:hAnsi="Times New Roman" w:cs="Times New Roman"/>
            <w:b/>
            <w:sz w:val="24"/>
            <w:szCs w:val="24"/>
          </w:rPr>
          <w:t xml:space="preserve">2025 Climate Change Impacts </w:t>
        </w:r>
      </w:ins>
      <w:del w:id="57" w:author="Power, Lucinda" w:date="2018-08-16T12:00:00Z">
        <w:r w:rsidR="00113D67" w:rsidRPr="007307F8" w:rsidDel="007307F8">
          <w:rPr>
            <w:rFonts w:ascii="Times New Roman" w:hAnsi="Times New Roman" w:cs="Times New Roman"/>
            <w:b/>
            <w:sz w:val="24"/>
            <w:szCs w:val="24"/>
            <w:rPrChange w:id="58" w:author="Power, Lucinda" w:date="2018-08-16T11:52:00Z">
              <w:rPr>
                <w:rFonts w:ascii="Times New Roman" w:hAnsi="Times New Roman" w:cs="Times New Roman"/>
                <w:sz w:val="24"/>
                <w:szCs w:val="24"/>
              </w:rPr>
            </w:rPrChange>
          </w:rPr>
          <w:delText>Scientific Assessment and Conclusions</w:delText>
        </w:r>
      </w:del>
    </w:p>
    <w:p w14:paraId="21DBFB88" w14:textId="54A93737" w:rsidR="00113D67" w:rsidRPr="006D3B88" w:rsidRDefault="00113D67" w:rsidP="00113D67">
      <w:pPr>
        <w:pStyle w:val="ListParagraph"/>
        <w:numPr>
          <w:ilvl w:val="0"/>
          <w:numId w:val="5"/>
        </w:numPr>
        <w:rPr>
          <w:rFonts w:ascii="Times New Roman" w:hAnsi="Times New Roman" w:cs="Times New Roman"/>
          <w:sz w:val="24"/>
          <w:szCs w:val="24"/>
        </w:rPr>
      </w:pPr>
      <w:r w:rsidRPr="00E966B4">
        <w:rPr>
          <w:rFonts w:ascii="Times New Roman" w:hAnsi="Times New Roman" w:cs="Times New Roman"/>
          <w:sz w:val="24"/>
          <w:szCs w:val="24"/>
        </w:rPr>
        <w:t xml:space="preserve">The </w:t>
      </w:r>
      <w:r>
        <w:rPr>
          <w:rFonts w:ascii="Times New Roman" w:hAnsi="Times New Roman" w:cs="Times New Roman"/>
          <w:sz w:val="24"/>
          <w:szCs w:val="24"/>
        </w:rPr>
        <w:t>CBP’s</w:t>
      </w:r>
      <w:r w:rsidRPr="00E966B4">
        <w:rPr>
          <w:rFonts w:ascii="Times New Roman" w:hAnsi="Times New Roman" w:cs="Times New Roman"/>
          <w:sz w:val="24"/>
          <w:szCs w:val="24"/>
        </w:rPr>
        <w:t xml:space="preserve"> </w:t>
      </w:r>
      <w:del w:id="59" w:author="McNally, Dianne" w:date="2018-09-04T16:14:00Z">
        <w:r w:rsidRPr="00E966B4" w:rsidDel="00E771D6">
          <w:rPr>
            <w:rFonts w:ascii="Times New Roman" w:hAnsi="Times New Roman" w:cs="Times New Roman"/>
            <w:sz w:val="24"/>
            <w:szCs w:val="24"/>
          </w:rPr>
          <w:delText xml:space="preserve">assessment of the </w:delText>
        </w:r>
        <w:commentRangeStart w:id="60"/>
        <w:r w:rsidRPr="00E966B4" w:rsidDel="00E771D6">
          <w:rPr>
            <w:rFonts w:ascii="Times New Roman" w:hAnsi="Times New Roman" w:cs="Times New Roman"/>
            <w:sz w:val="24"/>
            <w:szCs w:val="24"/>
          </w:rPr>
          <w:delText>projected impacts and modeling results</w:delText>
        </w:r>
      </w:del>
      <w:ins w:id="61" w:author="McNally, Dianne" w:date="2018-09-04T16:14:00Z">
        <w:r w:rsidR="00E771D6">
          <w:rPr>
            <w:rFonts w:ascii="Times New Roman" w:hAnsi="Times New Roman" w:cs="Times New Roman"/>
            <w:sz w:val="24"/>
            <w:szCs w:val="24"/>
          </w:rPr>
          <w:t xml:space="preserve">preliminary </w:t>
        </w:r>
      </w:ins>
      <w:ins w:id="62" w:author="McNally, Dianne" w:date="2018-09-04T16:15:00Z">
        <w:r w:rsidR="00E771D6" w:rsidRPr="006D3B88">
          <w:rPr>
            <w:rFonts w:ascii="Times New Roman" w:hAnsi="Times New Roman" w:cs="Times New Roman"/>
            <w:sz w:val="24"/>
            <w:szCs w:val="24"/>
          </w:rPr>
          <w:t xml:space="preserve">modeling results </w:t>
        </w:r>
      </w:ins>
      <w:del w:id="63" w:author="McNally, Dianne" w:date="2018-09-04T16:15:00Z">
        <w:r w:rsidRPr="00E966B4" w:rsidDel="00E771D6">
          <w:rPr>
            <w:rFonts w:ascii="Times New Roman" w:hAnsi="Times New Roman" w:cs="Times New Roman"/>
            <w:sz w:val="24"/>
            <w:szCs w:val="24"/>
          </w:rPr>
          <w:delText xml:space="preserve"> </w:delText>
        </w:r>
        <w:commentRangeEnd w:id="60"/>
        <w:r w:rsidR="00307FC6" w:rsidDel="00E771D6">
          <w:rPr>
            <w:rStyle w:val="CommentReference"/>
          </w:rPr>
          <w:commentReference w:id="60"/>
        </w:r>
      </w:del>
      <w:r w:rsidRPr="00E966B4">
        <w:rPr>
          <w:rFonts w:ascii="Times New Roman" w:hAnsi="Times New Roman" w:cs="Times New Roman"/>
          <w:sz w:val="24"/>
          <w:szCs w:val="24"/>
        </w:rPr>
        <w:t xml:space="preserve">of climate change in 2025 </w:t>
      </w:r>
      <w:del w:id="64" w:author="Power, Lucinda" w:date="2018-08-16T12:26:00Z">
        <w:r w:rsidRPr="00E966B4" w:rsidDel="007D7BA9">
          <w:rPr>
            <w:rFonts w:ascii="Times New Roman" w:hAnsi="Times New Roman" w:cs="Times New Roman"/>
            <w:sz w:val="24"/>
            <w:szCs w:val="24"/>
          </w:rPr>
          <w:delText xml:space="preserve">and 2050 for a range of scenarios </w:delText>
        </w:r>
      </w:del>
      <w:del w:id="65" w:author="McNally, Dianne" w:date="2018-08-31T14:56:00Z">
        <w:r w:rsidRPr="00E966B4" w:rsidDel="00DF6382">
          <w:rPr>
            <w:rFonts w:ascii="Times New Roman" w:hAnsi="Times New Roman" w:cs="Times New Roman"/>
            <w:sz w:val="24"/>
            <w:szCs w:val="24"/>
          </w:rPr>
          <w:delText>w</w:delText>
        </w:r>
      </w:del>
      <w:ins w:id="66" w:author="Power, Lucinda" w:date="2018-08-16T11:57:00Z">
        <w:del w:id="67" w:author="McNally, Dianne" w:date="2018-08-31T14:56:00Z">
          <w:r w:rsidR="007307F8" w:rsidDel="00DF6382">
            <w:rPr>
              <w:rFonts w:ascii="Times New Roman" w:hAnsi="Times New Roman" w:cs="Times New Roman"/>
              <w:sz w:val="24"/>
              <w:szCs w:val="24"/>
            </w:rPr>
            <w:delText>ill</w:delText>
          </w:r>
        </w:del>
      </w:ins>
      <w:ins w:id="68" w:author="McNally, Dianne" w:date="2018-08-31T14:56:00Z">
        <w:r w:rsidR="00DF6382">
          <w:rPr>
            <w:rFonts w:ascii="Times New Roman" w:hAnsi="Times New Roman" w:cs="Times New Roman"/>
            <w:sz w:val="24"/>
            <w:szCs w:val="24"/>
          </w:rPr>
          <w:t>were</w:t>
        </w:r>
      </w:ins>
      <w:del w:id="69" w:author="Power, Lucinda" w:date="2018-08-16T11:57:00Z">
        <w:r w:rsidRPr="00E966B4" w:rsidDel="007307F8">
          <w:rPr>
            <w:rFonts w:ascii="Times New Roman" w:hAnsi="Times New Roman" w:cs="Times New Roman"/>
            <w:sz w:val="24"/>
            <w:szCs w:val="24"/>
          </w:rPr>
          <w:delText>ould</w:delText>
        </w:r>
      </w:del>
      <w:r w:rsidRPr="00E966B4">
        <w:rPr>
          <w:rFonts w:ascii="Times New Roman" w:hAnsi="Times New Roman" w:cs="Times New Roman"/>
          <w:sz w:val="24"/>
          <w:szCs w:val="24"/>
        </w:rPr>
        <w:t xml:space="preserve"> </w:t>
      </w:r>
      <w:del w:id="70" w:author="McNally, Dianne" w:date="2018-08-31T14:56:00Z">
        <w:r w:rsidRPr="00E966B4" w:rsidDel="00DF6382">
          <w:rPr>
            <w:rFonts w:ascii="Times New Roman" w:hAnsi="Times New Roman" w:cs="Times New Roman"/>
            <w:sz w:val="24"/>
            <w:szCs w:val="24"/>
          </w:rPr>
          <w:delText xml:space="preserve">be </w:delText>
        </w:r>
      </w:del>
      <w:r w:rsidRPr="00E966B4">
        <w:rPr>
          <w:rFonts w:ascii="Times New Roman" w:hAnsi="Times New Roman" w:cs="Times New Roman"/>
          <w:sz w:val="24"/>
          <w:szCs w:val="24"/>
        </w:rPr>
        <w:t xml:space="preserve">relayed </w:t>
      </w:r>
      <w:r>
        <w:rPr>
          <w:rFonts w:ascii="Times New Roman" w:hAnsi="Times New Roman" w:cs="Times New Roman"/>
          <w:sz w:val="24"/>
          <w:szCs w:val="24"/>
        </w:rPr>
        <w:t xml:space="preserve">to </w:t>
      </w:r>
      <w:r w:rsidRPr="00E966B4">
        <w:rPr>
          <w:rFonts w:ascii="Times New Roman" w:hAnsi="Times New Roman" w:cs="Times New Roman"/>
          <w:sz w:val="24"/>
          <w:szCs w:val="24"/>
        </w:rPr>
        <w:t>the jurisdictions</w:t>
      </w:r>
      <w:ins w:id="71" w:author="McNally, Dianne" w:date="2018-08-31T15:19:00Z">
        <w:r w:rsidR="00CE556A">
          <w:rPr>
            <w:rFonts w:ascii="Times New Roman" w:hAnsi="Times New Roman" w:cs="Times New Roman"/>
            <w:sz w:val="24"/>
            <w:szCs w:val="24"/>
          </w:rPr>
          <w:t xml:space="preserve"> in the form of nutrient load projections</w:t>
        </w:r>
      </w:ins>
      <w:r w:rsidRPr="00E966B4">
        <w:rPr>
          <w:rFonts w:ascii="Times New Roman" w:hAnsi="Times New Roman" w:cs="Times New Roman"/>
          <w:sz w:val="24"/>
          <w:szCs w:val="24"/>
        </w:rPr>
        <w:t xml:space="preserve">. </w:t>
      </w:r>
      <w:r w:rsidR="00FF692D">
        <w:rPr>
          <w:rFonts w:ascii="Times New Roman" w:hAnsi="Times New Roman" w:cs="Times New Roman"/>
          <w:color w:val="FF0000"/>
          <w:sz w:val="24"/>
          <w:szCs w:val="24"/>
        </w:rPr>
        <w:t>If the capacity exists</w:t>
      </w:r>
      <w:r w:rsidRPr="006D3B88">
        <w:rPr>
          <w:rFonts w:ascii="Times New Roman" w:hAnsi="Times New Roman" w:cs="Times New Roman"/>
          <w:sz w:val="24"/>
          <w:szCs w:val="24"/>
        </w:rPr>
        <w:t xml:space="preserve">, jurisdictions </w:t>
      </w:r>
      <w:ins w:id="72" w:author="McNally, Dianne" w:date="2018-09-04T16:16:00Z">
        <w:r w:rsidR="00E771D6">
          <w:rPr>
            <w:rFonts w:ascii="Times New Roman" w:hAnsi="Times New Roman" w:cs="Times New Roman"/>
            <w:sz w:val="24"/>
            <w:szCs w:val="24"/>
          </w:rPr>
          <w:t xml:space="preserve">will </w:t>
        </w:r>
      </w:ins>
      <w:del w:id="73" w:author="Power, Lucinda" w:date="2018-08-16T12:27:00Z">
        <w:r w:rsidRPr="006D3B88" w:rsidDel="006E1030">
          <w:rPr>
            <w:rFonts w:ascii="Times New Roman" w:hAnsi="Times New Roman" w:cs="Times New Roman"/>
            <w:sz w:val="24"/>
            <w:szCs w:val="24"/>
          </w:rPr>
          <w:delText xml:space="preserve">should </w:delText>
        </w:r>
      </w:del>
      <w:ins w:id="74" w:author="Power, Lucinda" w:date="2018-08-16T12:27:00Z">
        <w:del w:id="75" w:author="McNally, Dianne" w:date="2018-08-31T15:19:00Z">
          <w:r w:rsidR="006E1030" w:rsidDel="00CE556A">
            <w:rPr>
              <w:rFonts w:ascii="Times New Roman" w:hAnsi="Times New Roman" w:cs="Times New Roman"/>
              <w:sz w:val="24"/>
              <w:szCs w:val="24"/>
            </w:rPr>
            <w:delText>will</w:delText>
          </w:r>
        </w:del>
        <w:r w:rsidR="006E1030" w:rsidRPr="006D3B88">
          <w:rPr>
            <w:rFonts w:ascii="Times New Roman" w:hAnsi="Times New Roman" w:cs="Times New Roman"/>
            <w:sz w:val="24"/>
            <w:szCs w:val="24"/>
          </w:rPr>
          <w:t xml:space="preserve"> </w:t>
        </w:r>
      </w:ins>
      <w:ins w:id="76" w:author="Power, Lucinda" w:date="2018-08-16T11:57:00Z">
        <w:r w:rsidR="007307F8">
          <w:rPr>
            <w:rFonts w:ascii="Times New Roman" w:hAnsi="Times New Roman" w:cs="Times New Roman"/>
            <w:sz w:val="24"/>
            <w:szCs w:val="24"/>
          </w:rPr>
          <w:t xml:space="preserve">document those numeric </w:t>
        </w:r>
      </w:ins>
      <w:ins w:id="77" w:author="Power, Lucinda" w:date="2018-08-16T12:26:00Z">
        <w:r w:rsidR="006E1030">
          <w:rPr>
            <w:rFonts w:ascii="Times New Roman" w:hAnsi="Times New Roman" w:cs="Times New Roman"/>
            <w:sz w:val="24"/>
            <w:szCs w:val="24"/>
          </w:rPr>
          <w:t xml:space="preserve">load projections due to 2025 climate change </w:t>
        </w:r>
      </w:ins>
      <w:ins w:id="78" w:author="Power, Lucinda" w:date="2018-08-16T11:57:00Z">
        <w:del w:id="79" w:author="Power, Lucinda" w:date="2018-08-16T12:27:00Z">
          <w:r w:rsidR="007307F8" w:rsidDel="006E1030">
            <w:rPr>
              <w:rFonts w:ascii="Times New Roman" w:hAnsi="Times New Roman" w:cs="Times New Roman"/>
              <w:sz w:val="24"/>
              <w:szCs w:val="24"/>
            </w:rPr>
            <w:delText xml:space="preserve">impacts </w:delText>
          </w:r>
        </w:del>
      </w:ins>
      <w:ins w:id="80" w:author="Power, Lucinda" w:date="2018-08-16T12:27:00Z">
        <w:r w:rsidR="006E1030">
          <w:rPr>
            <w:rFonts w:ascii="Times New Roman" w:hAnsi="Times New Roman" w:cs="Times New Roman"/>
            <w:sz w:val="24"/>
            <w:szCs w:val="24"/>
          </w:rPr>
          <w:t xml:space="preserve">impacts </w:t>
        </w:r>
      </w:ins>
      <w:ins w:id="81" w:author="Power, Lucinda" w:date="2018-08-16T11:57:00Z">
        <w:r w:rsidR="007307F8">
          <w:rPr>
            <w:rFonts w:ascii="Times New Roman" w:hAnsi="Times New Roman" w:cs="Times New Roman"/>
            <w:sz w:val="24"/>
            <w:szCs w:val="24"/>
          </w:rPr>
          <w:t>in their Phase III WIPs.</w:t>
        </w:r>
      </w:ins>
      <w:commentRangeStart w:id="82"/>
      <w:del w:id="83" w:author="Power, Lucinda" w:date="2018-08-16T11:58:00Z">
        <w:r w:rsidRPr="006D3B88" w:rsidDel="007307F8">
          <w:rPr>
            <w:rFonts w:ascii="Times New Roman" w:hAnsi="Times New Roman" w:cs="Times New Roman"/>
            <w:sz w:val="24"/>
            <w:szCs w:val="24"/>
          </w:rPr>
          <w:delText>describe method(s) for gathering and assessing additional scientific data and information.</w:delText>
        </w:r>
      </w:del>
      <w:del w:id="84" w:author="Power, Lucinda" w:date="2018-08-16T12:05:00Z">
        <w:r w:rsidRPr="006D3B88" w:rsidDel="00A30AEE">
          <w:rPr>
            <w:rFonts w:ascii="Times New Roman" w:hAnsi="Times New Roman" w:cs="Times New Roman"/>
            <w:sz w:val="24"/>
            <w:szCs w:val="24"/>
          </w:rPr>
          <w:delText xml:space="preserve"> </w:delText>
        </w:r>
      </w:del>
      <w:commentRangeEnd w:id="82"/>
      <w:r w:rsidR="007307F8">
        <w:rPr>
          <w:rStyle w:val="CommentReference"/>
        </w:rPr>
        <w:commentReference w:id="82"/>
      </w:r>
      <w:del w:id="85" w:author="Power, Lucinda" w:date="2018-08-16T12:03:00Z">
        <w:r w:rsidRPr="006D3B88" w:rsidDel="00940B6C">
          <w:rPr>
            <w:rFonts w:ascii="Times New Roman" w:hAnsi="Times New Roman" w:cs="Times New Roman"/>
            <w:sz w:val="24"/>
            <w:szCs w:val="24"/>
          </w:rPr>
          <w:delText>This element allows for flexibility in jurisdictions’ approaches to addressing climate change, and can incorporate local knowledge and information</w:delText>
        </w:r>
      </w:del>
      <w:del w:id="86" w:author="Power, Lucinda" w:date="2018-08-16T12:00:00Z">
        <w:r w:rsidRPr="006D3B88" w:rsidDel="007307F8">
          <w:rPr>
            <w:rFonts w:ascii="Times New Roman" w:hAnsi="Times New Roman" w:cs="Times New Roman"/>
            <w:sz w:val="24"/>
            <w:szCs w:val="24"/>
          </w:rPr>
          <w:delText xml:space="preserve"> where quantitative data may be lacking</w:delText>
        </w:r>
      </w:del>
      <w:del w:id="87" w:author="Power, Lucinda" w:date="2018-08-16T12:05:00Z">
        <w:r w:rsidRPr="006D3B88" w:rsidDel="00A30AEE">
          <w:rPr>
            <w:rFonts w:ascii="Times New Roman" w:hAnsi="Times New Roman" w:cs="Times New Roman"/>
            <w:sz w:val="24"/>
            <w:szCs w:val="24"/>
          </w:rPr>
          <w:delText>.</w:delText>
        </w:r>
      </w:del>
    </w:p>
    <w:p w14:paraId="0F4D55A5" w14:textId="39ED101B" w:rsidR="00940B6C" w:rsidRDefault="00940B6C">
      <w:pPr>
        <w:pStyle w:val="ListParagraph"/>
        <w:numPr>
          <w:ilvl w:val="0"/>
          <w:numId w:val="5"/>
        </w:numPr>
        <w:rPr>
          <w:ins w:id="88" w:author="Power, Lucinda" w:date="2018-08-16T12:04:00Z"/>
          <w:rFonts w:ascii="Times New Roman" w:hAnsi="Times New Roman" w:cs="Times New Roman"/>
          <w:sz w:val="24"/>
          <w:szCs w:val="24"/>
        </w:rPr>
        <w:pPrChange w:id="89" w:author="McNally, Dianne" w:date="2018-08-31T15:19:00Z">
          <w:pPr>
            <w:pStyle w:val="ListParagraph"/>
            <w:numPr>
              <w:ilvl w:val="1"/>
              <w:numId w:val="5"/>
            </w:numPr>
            <w:ind w:left="1440" w:hanging="360"/>
          </w:pPr>
        </w:pPrChange>
      </w:pPr>
      <w:ins w:id="90" w:author="Power, Lucinda" w:date="2018-08-16T12:04:00Z">
        <w:r>
          <w:rPr>
            <w:rFonts w:ascii="Times New Roman" w:hAnsi="Times New Roman" w:cs="Times New Roman"/>
            <w:sz w:val="24"/>
            <w:szCs w:val="24"/>
          </w:rPr>
          <w:t xml:space="preserve">Jurisdictions </w:t>
        </w:r>
      </w:ins>
      <w:ins w:id="91" w:author="Power, Lucinda" w:date="2018-08-16T12:03:00Z">
        <w:r w:rsidRPr="00940B6C">
          <w:rPr>
            <w:rFonts w:ascii="Times New Roman" w:hAnsi="Times New Roman" w:cs="Times New Roman"/>
            <w:sz w:val="24"/>
            <w:szCs w:val="24"/>
          </w:rPr>
          <w:t>commit</w:t>
        </w:r>
      </w:ins>
      <w:ins w:id="92" w:author="Power, Lucinda" w:date="2018-08-16T12:27:00Z">
        <w:r w:rsidR="006E1030">
          <w:rPr>
            <w:rFonts w:ascii="Times New Roman" w:hAnsi="Times New Roman" w:cs="Times New Roman"/>
            <w:sz w:val="24"/>
            <w:szCs w:val="24"/>
          </w:rPr>
          <w:t>ted</w:t>
        </w:r>
      </w:ins>
      <w:ins w:id="93" w:author="Power, Lucinda" w:date="2018-08-16T12:03:00Z">
        <w:r w:rsidRPr="00940B6C">
          <w:rPr>
            <w:rFonts w:ascii="Times New Roman" w:hAnsi="Times New Roman" w:cs="Times New Roman"/>
            <w:sz w:val="24"/>
            <w:szCs w:val="24"/>
          </w:rPr>
          <w:t xml:space="preserve"> to adopting climate change targets by 2021, employing the CBP partnership’s Phase 6 suite of models that factor in climate change and other relevant local information. </w:t>
        </w:r>
      </w:ins>
    </w:p>
    <w:p w14:paraId="24DB4820" w14:textId="7AB5E8C6" w:rsidR="00113D67" w:rsidRPr="006D3B88" w:rsidDel="00940B6C" w:rsidRDefault="00CE556A">
      <w:pPr>
        <w:pStyle w:val="ListParagraph"/>
        <w:numPr>
          <w:ilvl w:val="0"/>
          <w:numId w:val="5"/>
        </w:numPr>
        <w:rPr>
          <w:del w:id="94" w:author="Power, Lucinda" w:date="2018-08-16T12:04:00Z"/>
          <w:rFonts w:ascii="Times New Roman" w:hAnsi="Times New Roman" w:cs="Times New Roman"/>
          <w:sz w:val="24"/>
          <w:szCs w:val="24"/>
        </w:rPr>
        <w:pPrChange w:id="95" w:author="McNally, Dianne" w:date="2018-08-31T15:20:00Z">
          <w:pPr>
            <w:pStyle w:val="ListParagraph"/>
            <w:numPr>
              <w:ilvl w:val="1"/>
              <w:numId w:val="5"/>
            </w:numPr>
            <w:ind w:left="1440" w:hanging="360"/>
          </w:pPr>
        </w:pPrChange>
      </w:pPr>
      <w:ins w:id="96" w:author="McNally, Dianne" w:date="2018-08-31T15:20:00Z">
        <w:r>
          <w:rPr>
            <w:rFonts w:ascii="Times New Roman" w:hAnsi="Times New Roman" w:cs="Times New Roman"/>
            <w:sz w:val="24"/>
            <w:szCs w:val="24"/>
          </w:rPr>
          <w:t>c)</w:t>
        </w:r>
      </w:ins>
      <w:ins w:id="97" w:author="Power, Lucinda" w:date="2018-08-16T12:03:00Z">
        <w:r w:rsidR="00940B6C" w:rsidRPr="00940B6C">
          <w:rPr>
            <w:rFonts w:ascii="Times New Roman" w:hAnsi="Times New Roman" w:cs="Times New Roman"/>
            <w:sz w:val="24"/>
            <w:szCs w:val="24"/>
          </w:rPr>
          <w:t>The preliminary modeling estimates attributable to climate change by 2025 to be roughly an additional 9 million pounds of nitrogen and 0.5 million pounds of phosphorus.</w:t>
        </w:r>
      </w:ins>
      <w:del w:id="98" w:author="Power, Lucinda" w:date="2018-08-16T12:04:00Z">
        <w:r w:rsidR="00113D67" w:rsidRPr="006D3B88" w:rsidDel="00940B6C">
          <w:rPr>
            <w:rFonts w:ascii="Times New Roman" w:hAnsi="Times New Roman" w:cs="Times New Roman"/>
            <w:sz w:val="24"/>
            <w:szCs w:val="24"/>
          </w:rPr>
          <w:delText>Identify conclusions based on scientific assessments.</w:delText>
        </w:r>
      </w:del>
    </w:p>
    <w:p w14:paraId="0B6ABB69" w14:textId="77777777" w:rsidR="00113D67" w:rsidRPr="006D3B88" w:rsidRDefault="00113D67" w:rsidP="006E1030">
      <w:pPr>
        <w:pStyle w:val="ListParagraph"/>
        <w:numPr>
          <w:ilvl w:val="1"/>
          <w:numId w:val="5"/>
        </w:numPr>
        <w:rPr>
          <w:rFonts w:ascii="Times New Roman" w:hAnsi="Times New Roman" w:cs="Times New Roman"/>
          <w:sz w:val="24"/>
          <w:szCs w:val="24"/>
        </w:rPr>
      </w:pPr>
      <w:del w:id="99" w:author="Power, Lucinda" w:date="2018-08-16T12:04:00Z">
        <w:r w:rsidRPr="006D3B88" w:rsidDel="00940B6C">
          <w:rPr>
            <w:rFonts w:ascii="Times New Roman" w:hAnsi="Times New Roman" w:cs="Times New Roman"/>
            <w:sz w:val="24"/>
            <w:szCs w:val="24"/>
          </w:rPr>
          <w:delText>Address how the scientific conclusions guided their programmatic and/or numeric commitments</w:delText>
        </w:r>
        <w:r w:rsidDel="00940B6C">
          <w:rPr>
            <w:rFonts w:ascii="Times New Roman" w:hAnsi="Times New Roman" w:cs="Times New Roman"/>
            <w:sz w:val="24"/>
            <w:szCs w:val="24"/>
          </w:rPr>
          <w:delText>.</w:delText>
        </w:r>
      </w:del>
      <w:r>
        <w:rPr>
          <w:rFonts w:ascii="Times New Roman" w:hAnsi="Times New Roman" w:cs="Times New Roman"/>
          <w:sz w:val="24"/>
          <w:szCs w:val="24"/>
        </w:rPr>
        <w:t xml:space="preserve"> </w:t>
      </w:r>
      <w:del w:id="100" w:author="Power, Lucinda" w:date="2018-08-16T12:02:00Z">
        <w:r w:rsidDel="00940B6C">
          <w:rPr>
            <w:rFonts w:ascii="Times New Roman" w:hAnsi="Times New Roman" w:cs="Times New Roman"/>
            <w:sz w:val="24"/>
            <w:szCs w:val="24"/>
          </w:rPr>
          <w:delText>J</w:delText>
        </w:r>
        <w:r w:rsidRPr="006D3B88" w:rsidDel="00940B6C">
          <w:rPr>
            <w:rFonts w:ascii="Times New Roman" w:hAnsi="Times New Roman" w:cs="Times New Roman"/>
            <w:sz w:val="24"/>
            <w:szCs w:val="24"/>
          </w:rPr>
          <w:delText xml:space="preserve">urisdictions should use local expertise and knowledge along with the latest climate information and science to inform their programmatic and/or numeric commitments. </w:delText>
        </w:r>
      </w:del>
    </w:p>
    <w:p w14:paraId="18A45F13" w14:textId="77777777" w:rsidR="00113D67" w:rsidRPr="006D3B88" w:rsidRDefault="00113D67" w:rsidP="00113D67">
      <w:pPr>
        <w:pStyle w:val="ListParagraph"/>
        <w:rPr>
          <w:rFonts w:ascii="Times New Roman" w:hAnsi="Times New Roman" w:cs="Times New Roman"/>
          <w:sz w:val="24"/>
          <w:szCs w:val="24"/>
        </w:rPr>
      </w:pPr>
    </w:p>
    <w:p w14:paraId="74E00AA8" w14:textId="421C6891" w:rsidR="00113D67" w:rsidRPr="007307F8" w:rsidRDefault="00113D67" w:rsidP="00113D67">
      <w:pPr>
        <w:pStyle w:val="ListParagraph"/>
        <w:numPr>
          <w:ilvl w:val="0"/>
          <w:numId w:val="4"/>
        </w:numPr>
        <w:rPr>
          <w:rFonts w:ascii="Times New Roman" w:hAnsi="Times New Roman" w:cs="Times New Roman"/>
          <w:b/>
          <w:sz w:val="24"/>
          <w:szCs w:val="24"/>
          <w:rPrChange w:id="101" w:author="Power, Lucinda" w:date="2018-08-16T11:52:00Z">
            <w:rPr>
              <w:rFonts w:ascii="Times New Roman" w:hAnsi="Times New Roman" w:cs="Times New Roman"/>
              <w:sz w:val="24"/>
              <w:szCs w:val="24"/>
            </w:rPr>
          </w:rPrChange>
        </w:rPr>
      </w:pPr>
      <w:r w:rsidRPr="007307F8">
        <w:rPr>
          <w:rFonts w:ascii="Times New Roman" w:hAnsi="Times New Roman" w:cs="Times New Roman"/>
          <w:b/>
          <w:sz w:val="24"/>
          <w:szCs w:val="24"/>
          <w:rPrChange w:id="102" w:author="Power, Lucinda" w:date="2018-08-16T11:52:00Z">
            <w:rPr>
              <w:rFonts w:ascii="Times New Roman" w:hAnsi="Times New Roman" w:cs="Times New Roman"/>
              <w:sz w:val="24"/>
              <w:szCs w:val="24"/>
            </w:rPr>
          </w:rPrChange>
        </w:rPr>
        <w:t xml:space="preserve">Programmatic </w:t>
      </w:r>
      <w:commentRangeStart w:id="103"/>
      <w:ins w:id="104" w:author="McNally, Dianne" w:date="2018-08-31T15:03:00Z">
        <w:r w:rsidR="00307FC6">
          <w:rPr>
            <w:rFonts w:ascii="Times New Roman" w:hAnsi="Times New Roman" w:cs="Times New Roman"/>
            <w:b/>
            <w:sz w:val="24"/>
            <w:szCs w:val="24"/>
          </w:rPr>
          <w:t>(</w:t>
        </w:r>
      </w:ins>
      <w:ins w:id="105" w:author="Power, Lucinda" w:date="2018-08-16T12:07:00Z">
        <w:r w:rsidR="00A30AEE">
          <w:rPr>
            <w:rFonts w:ascii="Times New Roman" w:hAnsi="Times New Roman" w:cs="Times New Roman"/>
            <w:b/>
            <w:sz w:val="24"/>
            <w:szCs w:val="24"/>
          </w:rPr>
          <w:t>and</w:t>
        </w:r>
      </w:ins>
      <w:ins w:id="106" w:author="McNally, Dianne" w:date="2018-08-31T15:03:00Z">
        <w:r w:rsidR="00307FC6">
          <w:rPr>
            <w:rFonts w:ascii="Times New Roman" w:hAnsi="Times New Roman" w:cs="Times New Roman"/>
            <w:b/>
            <w:sz w:val="24"/>
            <w:szCs w:val="24"/>
          </w:rPr>
          <w:t xml:space="preserve"> optional</w:t>
        </w:r>
      </w:ins>
      <w:ins w:id="107" w:author="Power, Lucinda" w:date="2018-08-16T12:07:00Z">
        <w:del w:id="108" w:author="McNally, Dianne" w:date="2018-08-31T15:03:00Z">
          <w:r w:rsidR="00A30AEE" w:rsidDel="00307FC6">
            <w:rPr>
              <w:rFonts w:ascii="Times New Roman" w:hAnsi="Times New Roman" w:cs="Times New Roman"/>
              <w:b/>
              <w:sz w:val="24"/>
              <w:szCs w:val="24"/>
            </w:rPr>
            <w:delText>/or</w:delText>
          </w:r>
        </w:del>
        <w:r w:rsidR="00A30AEE">
          <w:rPr>
            <w:rFonts w:ascii="Times New Roman" w:hAnsi="Times New Roman" w:cs="Times New Roman"/>
            <w:b/>
            <w:sz w:val="24"/>
            <w:szCs w:val="24"/>
          </w:rPr>
          <w:t xml:space="preserve"> Numeric</w:t>
        </w:r>
      </w:ins>
      <w:ins w:id="109" w:author="McNally, Dianne" w:date="2018-08-31T15:03:00Z">
        <w:r w:rsidR="00307FC6">
          <w:rPr>
            <w:rFonts w:ascii="Times New Roman" w:hAnsi="Times New Roman" w:cs="Times New Roman"/>
            <w:b/>
            <w:sz w:val="24"/>
            <w:szCs w:val="24"/>
          </w:rPr>
          <w:t>)</w:t>
        </w:r>
      </w:ins>
      <w:ins w:id="110" w:author="Power, Lucinda" w:date="2018-08-16T12:07:00Z">
        <w:r w:rsidR="00A30AEE">
          <w:rPr>
            <w:rFonts w:ascii="Times New Roman" w:hAnsi="Times New Roman" w:cs="Times New Roman"/>
            <w:b/>
            <w:sz w:val="24"/>
            <w:szCs w:val="24"/>
          </w:rPr>
          <w:t xml:space="preserve"> </w:t>
        </w:r>
      </w:ins>
      <w:commentRangeEnd w:id="103"/>
      <w:r w:rsidR="00307FC6">
        <w:rPr>
          <w:rStyle w:val="CommentReference"/>
        </w:rPr>
        <w:commentReference w:id="103"/>
      </w:r>
      <w:del w:id="111" w:author="Power, Lucinda" w:date="2018-08-16T12:00:00Z">
        <w:r w:rsidRPr="007307F8" w:rsidDel="00940B6C">
          <w:rPr>
            <w:rFonts w:ascii="Times New Roman" w:hAnsi="Times New Roman" w:cs="Times New Roman"/>
            <w:b/>
            <w:sz w:val="24"/>
            <w:szCs w:val="24"/>
            <w:rPrChange w:id="112" w:author="Power, Lucinda" w:date="2018-08-16T11:52:00Z">
              <w:rPr>
                <w:rFonts w:ascii="Times New Roman" w:hAnsi="Times New Roman" w:cs="Times New Roman"/>
                <w:sz w:val="24"/>
                <w:szCs w:val="24"/>
              </w:rPr>
            </w:rPrChange>
          </w:rPr>
          <w:delText xml:space="preserve">and/or Numeric </w:delText>
        </w:r>
      </w:del>
      <w:r w:rsidRPr="007307F8">
        <w:rPr>
          <w:rFonts w:ascii="Times New Roman" w:hAnsi="Times New Roman" w:cs="Times New Roman"/>
          <w:b/>
          <w:sz w:val="24"/>
          <w:szCs w:val="24"/>
          <w:rPrChange w:id="113" w:author="Power, Lucinda" w:date="2018-08-16T11:52:00Z">
            <w:rPr>
              <w:rFonts w:ascii="Times New Roman" w:hAnsi="Times New Roman" w:cs="Times New Roman"/>
              <w:sz w:val="24"/>
              <w:szCs w:val="24"/>
            </w:rPr>
          </w:rPrChange>
        </w:rPr>
        <w:t>Commitments</w:t>
      </w:r>
    </w:p>
    <w:p w14:paraId="3CF2F8C1" w14:textId="5946D343" w:rsidR="00A30AEE" w:rsidRDefault="00940B6C" w:rsidP="00940B6C">
      <w:pPr>
        <w:pStyle w:val="ListParagraph"/>
        <w:numPr>
          <w:ilvl w:val="0"/>
          <w:numId w:val="3"/>
        </w:numPr>
        <w:rPr>
          <w:ins w:id="114" w:author="Power, Lucinda" w:date="2018-08-16T12:05:00Z"/>
          <w:rFonts w:ascii="Times New Roman" w:hAnsi="Times New Roman" w:cs="Times New Roman"/>
          <w:sz w:val="24"/>
          <w:szCs w:val="24"/>
        </w:rPr>
      </w:pPr>
      <w:ins w:id="115" w:author="Power, Lucinda" w:date="2018-08-16T12:01:00Z">
        <w:r>
          <w:rPr>
            <w:rFonts w:ascii="Times New Roman" w:hAnsi="Times New Roman" w:cs="Times New Roman"/>
            <w:sz w:val="24"/>
            <w:szCs w:val="24"/>
          </w:rPr>
          <w:t xml:space="preserve">Consistent with EPA’s Phase III WIP expectations document, </w:t>
        </w:r>
        <w:r w:rsidRPr="00940B6C">
          <w:rPr>
            <w:rFonts w:ascii="Times New Roman" w:hAnsi="Times New Roman" w:cs="Times New Roman"/>
            <w:sz w:val="24"/>
            <w:szCs w:val="24"/>
          </w:rPr>
          <w:t xml:space="preserve">describe current action plans and strategies </w:t>
        </w:r>
      </w:ins>
      <w:ins w:id="116" w:author="Power, Lucinda" w:date="2018-08-16T12:02:00Z">
        <w:r>
          <w:rPr>
            <w:rFonts w:ascii="Times New Roman" w:hAnsi="Times New Roman" w:cs="Times New Roman"/>
            <w:sz w:val="24"/>
            <w:szCs w:val="24"/>
          </w:rPr>
          <w:t xml:space="preserve">at both the state and local levels </w:t>
        </w:r>
      </w:ins>
      <w:ins w:id="117" w:author="Power, Lucinda" w:date="2018-08-16T12:01:00Z">
        <w:r w:rsidRPr="00940B6C">
          <w:rPr>
            <w:rFonts w:ascii="Times New Roman" w:hAnsi="Times New Roman" w:cs="Times New Roman"/>
            <w:sz w:val="24"/>
            <w:szCs w:val="24"/>
          </w:rPr>
          <w:t>to address climate change.</w:t>
        </w:r>
        <w:r>
          <w:rPr>
            <w:rFonts w:ascii="Times New Roman" w:hAnsi="Times New Roman" w:cs="Times New Roman"/>
            <w:sz w:val="24"/>
            <w:szCs w:val="24"/>
          </w:rPr>
          <w:t xml:space="preserve"> </w:t>
        </w:r>
      </w:ins>
      <w:ins w:id="118" w:author="Power, Lucinda" w:date="2018-08-16T12:03:00Z">
        <w:r>
          <w:rPr>
            <w:rFonts w:ascii="Times New Roman" w:hAnsi="Times New Roman" w:cs="Times New Roman"/>
            <w:sz w:val="24"/>
            <w:szCs w:val="24"/>
          </w:rPr>
          <w:t>J</w:t>
        </w:r>
        <w:r w:rsidRPr="006D3B88" w:rsidDel="00911CC5">
          <w:rPr>
            <w:rFonts w:ascii="Times New Roman" w:hAnsi="Times New Roman" w:cs="Times New Roman"/>
            <w:sz w:val="24"/>
            <w:szCs w:val="24"/>
          </w:rPr>
          <w:t xml:space="preserve">urisdictions </w:t>
        </w:r>
        <w:r w:rsidRPr="006D3B88">
          <w:rPr>
            <w:rFonts w:ascii="Times New Roman" w:hAnsi="Times New Roman" w:cs="Times New Roman"/>
            <w:sz w:val="24"/>
            <w:szCs w:val="24"/>
          </w:rPr>
          <w:t>should</w:t>
        </w:r>
        <w:r w:rsidRPr="006D3B88" w:rsidDel="00911CC5">
          <w:rPr>
            <w:rFonts w:ascii="Times New Roman" w:hAnsi="Times New Roman" w:cs="Times New Roman"/>
            <w:sz w:val="24"/>
            <w:szCs w:val="24"/>
          </w:rPr>
          <w:t xml:space="preserve"> use local expertise and knowledge along with the latest climate information and science to inform their programmatic</w:t>
        </w:r>
      </w:ins>
      <w:ins w:id="119" w:author="Power, Lucinda" w:date="2018-08-16T12:07:00Z">
        <w:r w:rsidR="00A30AEE">
          <w:rPr>
            <w:rFonts w:ascii="Times New Roman" w:hAnsi="Times New Roman" w:cs="Times New Roman"/>
            <w:sz w:val="24"/>
            <w:szCs w:val="24"/>
          </w:rPr>
          <w:t xml:space="preserve"> and/or numeric</w:t>
        </w:r>
      </w:ins>
      <w:ins w:id="120" w:author="Power, Lucinda" w:date="2018-08-16T12:03:00Z">
        <w:r w:rsidRPr="006D3B88" w:rsidDel="00911CC5">
          <w:rPr>
            <w:rFonts w:ascii="Times New Roman" w:hAnsi="Times New Roman" w:cs="Times New Roman"/>
            <w:sz w:val="24"/>
            <w:szCs w:val="24"/>
          </w:rPr>
          <w:t xml:space="preserve"> commitments.</w:t>
        </w:r>
        <w:r>
          <w:rPr>
            <w:rFonts w:ascii="Times New Roman" w:hAnsi="Times New Roman" w:cs="Times New Roman"/>
            <w:sz w:val="24"/>
            <w:szCs w:val="24"/>
          </w:rPr>
          <w:t xml:space="preserve"> </w:t>
        </w:r>
      </w:ins>
    </w:p>
    <w:p w14:paraId="1882793C" w14:textId="77777777" w:rsidR="00A30AEE" w:rsidRDefault="00113D67">
      <w:pPr>
        <w:pStyle w:val="ListParagraph"/>
        <w:numPr>
          <w:ilvl w:val="0"/>
          <w:numId w:val="3"/>
        </w:numPr>
        <w:rPr>
          <w:ins w:id="121" w:author="Power, Lucinda" w:date="2018-08-16T12:06:00Z"/>
          <w:rFonts w:ascii="Times New Roman" w:hAnsi="Times New Roman" w:cs="Times New Roman"/>
          <w:sz w:val="24"/>
          <w:szCs w:val="24"/>
        </w:rPr>
        <w:pPrChange w:id="122" w:author="McNally, Dianne" w:date="2018-08-31T15:21:00Z">
          <w:pPr>
            <w:pStyle w:val="ListParagraph"/>
            <w:numPr>
              <w:ilvl w:val="1"/>
              <w:numId w:val="3"/>
            </w:numPr>
            <w:ind w:left="1440" w:hanging="360"/>
          </w:pPr>
        </w:pPrChange>
      </w:pPr>
      <w:del w:id="123" w:author="Power, Lucinda" w:date="2018-08-16T12:03:00Z">
        <w:r w:rsidRPr="006D3B88" w:rsidDel="00940B6C">
          <w:rPr>
            <w:rFonts w:ascii="Times New Roman" w:hAnsi="Times New Roman" w:cs="Times New Roman"/>
            <w:sz w:val="24"/>
            <w:szCs w:val="24"/>
          </w:rPr>
          <w:delText xml:space="preserve">Outline programmatic </w:delText>
        </w:r>
      </w:del>
      <w:del w:id="124" w:author="Power, Lucinda" w:date="2018-08-16T12:01:00Z">
        <w:r w:rsidRPr="006D3B88" w:rsidDel="00940B6C">
          <w:rPr>
            <w:rFonts w:ascii="Times New Roman" w:hAnsi="Times New Roman" w:cs="Times New Roman"/>
            <w:sz w:val="24"/>
            <w:szCs w:val="24"/>
          </w:rPr>
          <w:delText xml:space="preserve">and/or numeric </w:delText>
        </w:r>
      </w:del>
      <w:del w:id="125" w:author="Power, Lucinda" w:date="2018-08-16T12:03:00Z">
        <w:r w:rsidRPr="006D3B88" w:rsidDel="00940B6C">
          <w:rPr>
            <w:rFonts w:ascii="Times New Roman" w:hAnsi="Times New Roman" w:cs="Times New Roman"/>
            <w:sz w:val="24"/>
            <w:szCs w:val="24"/>
          </w:rPr>
          <w:delText xml:space="preserve">commitments to address projected impacts consistent with the Climate Resiliency Guiding Principles. </w:delText>
        </w:r>
      </w:del>
      <w:r w:rsidRPr="006D3B88">
        <w:rPr>
          <w:rFonts w:ascii="Times New Roman" w:hAnsi="Times New Roman" w:cs="Times New Roman"/>
          <w:sz w:val="24"/>
          <w:szCs w:val="24"/>
        </w:rPr>
        <w:t xml:space="preserve">Commitments </w:t>
      </w:r>
      <w:r>
        <w:rPr>
          <w:rFonts w:ascii="Times New Roman" w:hAnsi="Times New Roman" w:cs="Times New Roman"/>
          <w:sz w:val="24"/>
          <w:szCs w:val="24"/>
        </w:rPr>
        <w:t>may</w:t>
      </w:r>
      <w:r w:rsidRPr="006D3B88">
        <w:rPr>
          <w:rFonts w:ascii="Times New Roman" w:hAnsi="Times New Roman" w:cs="Times New Roman"/>
          <w:sz w:val="24"/>
          <w:szCs w:val="24"/>
        </w:rPr>
        <w:t xml:space="preserve"> vary across jurisdictions but could include activities such as undertaking demonstration projects</w:t>
      </w:r>
      <w:r>
        <w:rPr>
          <w:rFonts w:ascii="Times New Roman" w:hAnsi="Times New Roman" w:cs="Times New Roman"/>
          <w:sz w:val="24"/>
          <w:szCs w:val="24"/>
        </w:rPr>
        <w:t>;</w:t>
      </w:r>
      <w:r w:rsidRPr="006D3B88">
        <w:rPr>
          <w:rFonts w:ascii="Times New Roman" w:hAnsi="Times New Roman" w:cs="Times New Roman"/>
          <w:sz w:val="24"/>
          <w:szCs w:val="24"/>
        </w:rPr>
        <w:t xml:space="preserve"> prioritizing implementation of climate-resilient BMPs; approaches for assessing vulnerability of planned BMPs; or enhancing plans, policies, regulations or on-the-ground efforts to address impacts</w:t>
      </w:r>
      <w:r>
        <w:rPr>
          <w:rFonts w:ascii="Times New Roman" w:hAnsi="Times New Roman" w:cs="Times New Roman"/>
          <w:sz w:val="24"/>
          <w:szCs w:val="24"/>
        </w:rPr>
        <w:t xml:space="preserve">, etc. </w:t>
      </w:r>
    </w:p>
    <w:p w14:paraId="5205B60F" w14:textId="5CE356B6" w:rsidR="007307F8" w:rsidRDefault="00113D67">
      <w:pPr>
        <w:pStyle w:val="ListParagraph"/>
        <w:numPr>
          <w:ilvl w:val="0"/>
          <w:numId w:val="3"/>
        </w:numPr>
        <w:rPr>
          <w:ins w:id="126" w:author="Power, Lucinda" w:date="2018-08-16T12:05:00Z"/>
          <w:rFonts w:ascii="Times New Roman" w:hAnsi="Times New Roman" w:cs="Times New Roman"/>
          <w:sz w:val="24"/>
          <w:szCs w:val="24"/>
        </w:rPr>
        <w:pPrChange w:id="127" w:author="McNally, Dianne" w:date="2018-08-31T15:21:00Z">
          <w:pPr>
            <w:pStyle w:val="ListParagraph"/>
            <w:numPr>
              <w:ilvl w:val="1"/>
              <w:numId w:val="3"/>
            </w:numPr>
            <w:ind w:left="1440" w:hanging="360"/>
          </w:pPr>
        </w:pPrChange>
      </w:pPr>
      <w:r w:rsidRPr="006D3B88">
        <w:rPr>
          <w:rFonts w:ascii="Times New Roman" w:hAnsi="Times New Roman" w:cs="Times New Roman"/>
          <w:sz w:val="24"/>
          <w:szCs w:val="24"/>
        </w:rPr>
        <w:t>Jurisdictions could also pursue BMPs with clear co-benefits and climate change</w:t>
      </w:r>
      <w:r>
        <w:rPr>
          <w:rFonts w:ascii="Times New Roman" w:hAnsi="Times New Roman" w:cs="Times New Roman"/>
          <w:sz w:val="24"/>
          <w:szCs w:val="24"/>
        </w:rPr>
        <w:t>-</w:t>
      </w:r>
      <w:r w:rsidRPr="006D3B88">
        <w:rPr>
          <w:rFonts w:ascii="Times New Roman" w:hAnsi="Times New Roman" w:cs="Times New Roman"/>
          <w:sz w:val="24"/>
          <w:szCs w:val="24"/>
        </w:rPr>
        <w:t xml:space="preserve">related positive impacts (e.g., habitat restoration and flood control). </w:t>
      </w:r>
    </w:p>
    <w:p w14:paraId="6CFD9367" w14:textId="302F544F" w:rsidR="00A30AEE" w:rsidRDefault="00CE556A" w:rsidP="00940B6C">
      <w:pPr>
        <w:pStyle w:val="ListParagraph"/>
        <w:numPr>
          <w:ilvl w:val="0"/>
          <w:numId w:val="3"/>
        </w:numPr>
        <w:rPr>
          <w:ins w:id="128" w:author="Power, Lucinda" w:date="2018-08-16T11:54:00Z"/>
          <w:rFonts w:ascii="Times New Roman" w:hAnsi="Times New Roman" w:cs="Times New Roman"/>
          <w:sz w:val="24"/>
          <w:szCs w:val="24"/>
        </w:rPr>
      </w:pPr>
      <w:ins w:id="129" w:author="McNally, Dianne" w:date="2018-08-31T15:21:00Z">
        <w:r>
          <w:rPr>
            <w:rFonts w:ascii="Times New Roman" w:hAnsi="Times New Roman" w:cs="Times New Roman"/>
            <w:sz w:val="24"/>
            <w:szCs w:val="24"/>
          </w:rPr>
          <w:t xml:space="preserve">If jurisdiction decides to make numeric commitments, </w:t>
        </w:r>
      </w:ins>
      <w:ins w:id="130" w:author="Power, Lucinda" w:date="2018-08-16T12:05:00Z">
        <w:r w:rsidR="00C12EF6">
          <w:rPr>
            <w:rFonts w:ascii="Times New Roman" w:hAnsi="Times New Roman" w:cs="Times New Roman"/>
            <w:sz w:val="24"/>
            <w:szCs w:val="24"/>
          </w:rPr>
          <w:t>j</w:t>
        </w:r>
        <w:r w:rsidR="00A30AEE">
          <w:rPr>
            <w:rFonts w:ascii="Times New Roman" w:hAnsi="Times New Roman" w:cs="Times New Roman"/>
            <w:sz w:val="24"/>
            <w:szCs w:val="24"/>
          </w:rPr>
          <w:t xml:space="preserve">urisdictions </w:t>
        </w:r>
        <w:del w:id="131" w:author="McNally, Dianne" w:date="2018-08-31T15:22:00Z">
          <w:r w:rsidR="00A30AEE" w:rsidDel="00CE556A">
            <w:rPr>
              <w:rFonts w:ascii="Times New Roman" w:hAnsi="Times New Roman" w:cs="Times New Roman"/>
              <w:sz w:val="24"/>
              <w:szCs w:val="24"/>
            </w:rPr>
            <w:delText xml:space="preserve">also </w:delText>
          </w:r>
        </w:del>
        <w:r w:rsidR="00A30AEE">
          <w:rPr>
            <w:rFonts w:ascii="Times New Roman" w:hAnsi="Times New Roman" w:cs="Times New Roman"/>
            <w:sz w:val="24"/>
            <w:szCs w:val="24"/>
          </w:rPr>
          <w:t xml:space="preserve">have the </w:t>
        </w:r>
      </w:ins>
      <w:ins w:id="132" w:author="Power, Lucinda" w:date="2018-08-16T12:06:00Z">
        <w:r w:rsidR="00A30AEE">
          <w:rPr>
            <w:rFonts w:ascii="Times New Roman" w:hAnsi="Times New Roman" w:cs="Times New Roman"/>
            <w:sz w:val="24"/>
            <w:szCs w:val="24"/>
          </w:rPr>
          <w:t>flexibility</w:t>
        </w:r>
      </w:ins>
      <w:ins w:id="133" w:author="Power, Lucinda" w:date="2018-08-16T12:05:00Z">
        <w:r w:rsidR="00A30AEE">
          <w:rPr>
            <w:rFonts w:ascii="Times New Roman" w:hAnsi="Times New Roman" w:cs="Times New Roman"/>
            <w:sz w:val="24"/>
            <w:szCs w:val="24"/>
          </w:rPr>
          <w:t xml:space="preserve"> </w:t>
        </w:r>
      </w:ins>
      <w:ins w:id="134" w:author="Power, Lucinda" w:date="2018-08-16T12:06:00Z">
        <w:r w:rsidR="006E1030">
          <w:rPr>
            <w:rFonts w:ascii="Times New Roman" w:hAnsi="Times New Roman" w:cs="Times New Roman"/>
            <w:sz w:val="24"/>
            <w:szCs w:val="24"/>
          </w:rPr>
          <w:t xml:space="preserve">to go beyond just documenting the load reductions </w:t>
        </w:r>
        <w:r w:rsidR="00A30AEE">
          <w:rPr>
            <w:rFonts w:ascii="Times New Roman" w:hAnsi="Times New Roman" w:cs="Times New Roman"/>
            <w:sz w:val="24"/>
            <w:szCs w:val="24"/>
          </w:rPr>
          <w:t xml:space="preserve">addressing </w:t>
        </w:r>
      </w:ins>
      <w:ins w:id="135" w:author="Power, Lucinda" w:date="2018-08-16T12:07:00Z">
        <w:r w:rsidR="00A30AEE">
          <w:rPr>
            <w:rFonts w:ascii="Times New Roman" w:hAnsi="Times New Roman" w:cs="Times New Roman"/>
            <w:sz w:val="24"/>
            <w:szCs w:val="24"/>
          </w:rPr>
          <w:t xml:space="preserve">additional loads due to 2025 climate change impacts.  </w:t>
        </w:r>
      </w:ins>
    </w:p>
    <w:p w14:paraId="40262DFF" w14:textId="77777777" w:rsidR="00113D67" w:rsidRPr="006D3B88" w:rsidRDefault="00113D67" w:rsidP="006E1030">
      <w:pPr>
        <w:pStyle w:val="ListParagraph"/>
        <w:rPr>
          <w:rFonts w:ascii="Times New Roman" w:hAnsi="Times New Roman" w:cs="Times New Roman"/>
          <w:sz w:val="24"/>
          <w:szCs w:val="24"/>
        </w:rPr>
      </w:pPr>
      <w:r w:rsidRPr="006D3B88">
        <w:rPr>
          <w:rFonts w:ascii="Times New Roman" w:hAnsi="Times New Roman" w:cs="Times New Roman"/>
          <w:sz w:val="24"/>
          <w:szCs w:val="24"/>
        </w:rPr>
        <w:t xml:space="preserve"> </w:t>
      </w:r>
    </w:p>
    <w:p w14:paraId="13BF7398" w14:textId="77777777" w:rsidR="00113D67" w:rsidRPr="007307F8" w:rsidRDefault="007307F8" w:rsidP="006E1030">
      <w:pPr>
        <w:pStyle w:val="ListParagraph"/>
        <w:numPr>
          <w:ilvl w:val="0"/>
          <w:numId w:val="11"/>
        </w:numPr>
        <w:spacing w:after="0" w:line="240" w:lineRule="auto"/>
        <w:rPr>
          <w:rFonts w:ascii="Times New Roman" w:hAnsi="Times New Roman" w:cs="Times New Roman"/>
          <w:b/>
          <w:sz w:val="24"/>
          <w:szCs w:val="24"/>
          <w:rPrChange w:id="136" w:author="Power, Lucinda" w:date="2018-08-16T11:54:00Z">
            <w:rPr>
              <w:rFonts w:ascii="Times New Roman" w:hAnsi="Times New Roman" w:cs="Times New Roman"/>
              <w:sz w:val="24"/>
              <w:szCs w:val="24"/>
            </w:rPr>
          </w:rPrChange>
        </w:rPr>
      </w:pPr>
      <w:ins w:id="137" w:author="Power, Lucinda" w:date="2018-08-16T11:54:00Z">
        <w:r>
          <w:rPr>
            <w:rFonts w:ascii="Times New Roman" w:hAnsi="Times New Roman" w:cs="Times New Roman"/>
            <w:b/>
            <w:sz w:val="24"/>
            <w:szCs w:val="24"/>
          </w:rPr>
          <w:t xml:space="preserve">      </w:t>
        </w:r>
      </w:ins>
      <w:del w:id="138" w:author="Power, Lucinda" w:date="2018-08-16T11:53:00Z">
        <w:r w:rsidR="00113D67" w:rsidRPr="007307F8" w:rsidDel="007307F8">
          <w:rPr>
            <w:rFonts w:ascii="Times New Roman" w:hAnsi="Times New Roman" w:cs="Times New Roman"/>
            <w:b/>
            <w:sz w:val="24"/>
            <w:szCs w:val="24"/>
            <w:rPrChange w:id="139" w:author="Power, Lucinda" w:date="2018-08-16T11:54:00Z">
              <w:rPr>
                <w:rFonts w:ascii="Times New Roman" w:hAnsi="Times New Roman" w:cs="Times New Roman"/>
                <w:sz w:val="24"/>
                <w:szCs w:val="24"/>
              </w:rPr>
            </w:rPrChange>
          </w:rPr>
          <w:delText xml:space="preserve">III: </w:delText>
        </w:r>
      </w:del>
      <w:commentRangeStart w:id="140"/>
      <w:r w:rsidR="00113D67" w:rsidRPr="007307F8">
        <w:rPr>
          <w:rFonts w:ascii="Times New Roman" w:hAnsi="Times New Roman" w:cs="Times New Roman"/>
          <w:b/>
          <w:sz w:val="24"/>
          <w:szCs w:val="24"/>
          <w:rPrChange w:id="141" w:author="Power, Lucinda" w:date="2018-08-16T11:54:00Z">
            <w:rPr>
              <w:rFonts w:ascii="Times New Roman" w:hAnsi="Times New Roman" w:cs="Times New Roman"/>
              <w:sz w:val="24"/>
              <w:szCs w:val="24"/>
            </w:rPr>
          </w:rPrChange>
        </w:rPr>
        <w:t>Phase III WIP Development: Planning and Scoping</w:t>
      </w:r>
      <w:r w:rsidR="00113D67" w:rsidRPr="007307F8">
        <w:rPr>
          <w:rStyle w:val="FootnoteReference"/>
          <w:rFonts w:ascii="Times New Roman" w:hAnsi="Times New Roman" w:cs="Times New Roman"/>
          <w:b/>
          <w:sz w:val="24"/>
          <w:szCs w:val="24"/>
          <w:rPrChange w:id="142" w:author="Power, Lucinda" w:date="2018-08-16T11:52:00Z">
            <w:rPr>
              <w:rStyle w:val="FootnoteReference"/>
              <w:rFonts w:ascii="Times New Roman" w:hAnsi="Times New Roman" w:cs="Times New Roman"/>
              <w:sz w:val="24"/>
              <w:szCs w:val="24"/>
            </w:rPr>
          </w:rPrChange>
        </w:rPr>
        <w:footnoteReference w:id="3"/>
      </w:r>
      <w:commentRangeEnd w:id="140"/>
      <w:r w:rsidR="003833D4">
        <w:rPr>
          <w:rStyle w:val="CommentReference"/>
        </w:rPr>
        <w:commentReference w:id="140"/>
      </w:r>
    </w:p>
    <w:p w14:paraId="32C24D89" w14:textId="36FD33D0" w:rsidR="00113D67" w:rsidRPr="006D3B88" w:rsidRDefault="006E1030" w:rsidP="00113D67">
      <w:pPr>
        <w:pStyle w:val="ListParagraph"/>
        <w:numPr>
          <w:ilvl w:val="0"/>
          <w:numId w:val="6"/>
        </w:numPr>
        <w:spacing w:after="0" w:line="240" w:lineRule="auto"/>
        <w:rPr>
          <w:rFonts w:ascii="Times New Roman" w:hAnsi="Times New Roman" w:cs="Times New Roman"/>
          <w:b/>
          <w:sz w:val="24"/>
          <w:szCs w:val="24"/>
        </w:rPr>
      </w:pPr>
      <w:ins w:id="143" w:author="Power, Lucinda" w:date="2018-08-16T12:33:00Z">
        <w:r>
          <w:rPr>
            <w:rFonts w:ascii="Times New Roman" w:hAnsi="Times New Roman" w:cs="Times New Roman"/>
            <w:sz w:val="24"/>
            <w:szCs w:val="24"/>
          </w:rPr>
          <w:t>In developing their narrative strategies, j</w:t>
        </w:r>
      </w:ins>
      <w:ins w:id="144" w:author="Power, Lucinda" w:date="2018-08-16T12:32:00Z">
        <w:r>
          <w:rPr>
            <w:rFonts w:ascii="Times New Roman" w:hAnsi="Times New Roman" w:cs="Times New Roman"/>
            <w:sz w:val="24"/>
            <w:szCs w:val="24"/>
          </w:rPr>
          <w:t xml:space="preserve">urisdictions should consider the following </w:t>
        </w:r>
      </w:ins>
      <w:del w:id="145" w:author="Power, Lucinda" w:date="2018-08-16T12:33:00Z">
        <w:r w:rsidR="00113D67" w:rsidRPr="006D3B88" w:rsidDel="006E1030">
          <w:rPr>
            <w:rFonts w:ascii="Times New Roman" w:hAnsi="Times New Roman" w:cs="Times New Roman"/>
            <w:sz w:val="24"/>
            <w:szCs w:val="24"/>
          </w:rPr>
          <w:delText>Describe the process used to guide Phase III WIP development</w:delText>
        </w:r>
      </w:del>
      <w:ins w:id="146" w:author="Power, Lucinda" w:date="2018-08-16T12:09:00Z">
        <w:del w:id="147" w:author="Power, Lucinda" w:date="2018-08-16T12:33:00Z">
          <w:r w:rsidR="00A30AEE" w:rsidDel="006E1030">
            <w:rPr>
              <w:rFonts w:ascii="Times New Roman" w:hAnsi="Times New Roman" w:cs="Times New Roman"/>
              <w:sz w:val="24"/>
              <w:szCs w:val="24"/>
            </w:rPr>
            <w:delText xml:space="preserve"> when addressing climate change</w:delText>
          </w:r>
        </w:del>
      </w:ins>
      <w:del w:id="148" w:author="Power, Lucinda" w:date="2018-08-16T12:33:00Z">
        <w:r w:rsidR="00113D67" w:rsidRPr="006D3B88" w:rsidDel="006E1030">
          <w:rPr>
            <w:rFonts w:ascii="Times New Roman" w:hAnsi="Times New Roman" w:cs="Times New Roman"/>
            <w:sz w:val="24"/>
            <w:szCs w:val="24"/>
          </w:rPr>
          <w:delText xml:space="preserve">, in accordance with the </w:delText>
        </w:r>
      </w:del>
      <w:r w:rsidR="00113D67" w:rsidRPr="006D3B88">
        <w:rPr>
          <w:rFonts w:ascii="Times New Roman" w:hAnsi="Times New Roman" w:cs="Times New Roman"/>
          <w:sz w:val="24"/>
          <w:szCs w:val="24"/>
        </w:rPr>
        <w:t>approved Climate Resiliency Guiding Principles</w:t>
      </w:r>
      <w:del w:id="149" w:author="Power, Lucinda" w:date="2018-08-16T12:33:00Z">
        <w:r w:rsidR="00113D67" w:rsidRPr="006D3B88" w:rsidDel="006E1030">
          <w:rPr>
            <w:rFonts w:ascii="Times New Roman" w:hAnsi="Times New Roman" w:cs="Times New Roman"/>
            <w:sz w:val="24"/>
            <w:szCs w:val="24"/>
          </w:rPr>
          <w:delText xml:space="preserve"> for WIP Development</w:delText>
        </w:r>
      </w:del>
      <w:r w:rsidR="00113D67" w:rsidRPr="006D3B88">
        <w:rPr>
          <w:rFonts w:ascii="Times New Roman" w:hAnsi="Times New Roman" w:cs="Times New Roman"/>
          <w:sz w:val="24"/>
          <w:szCs w:val="24"/>
        </w:rPr>
        <w:t xml:space="preserve">: </w:t>
      </w:r>
    </w:p>
    <w:p w14:paraId="632546E7" w14:textId="77777777" w:rsidR="00113D67" w:rsidRPr="006D3B88" w:rsidRDefault="00113D67" w:rsidP="00113D67">
      <w:pPr>
        <w:numPr>
          <w:ilvl w:val="0"/>
          <w:numId w:val="1"/>
        </w:numPr>
        <w:spacing w:after="0" w:line="240" w:lineRule="auto"/>
        <w:rPr>
          <w:rFonts w:ascii="Times New Roman" w:hAnsi="Times New Roman" w:cs="Times New Roman"/>
          <w:sz w:val="24"/>
          <w:szCs w:val="24"/>
        </w:rPr>
      </w:pPr>
      <w:r w:rsidRPr="006D3B88">
        <w:rPr>
          <w:rFonts w:ascii="Times New Roman" w:hAnsi="Times New Roman" w:cs="Times New Roman"/>
          <w:i/>
          <w:sz w:val="24"/>
          <w:szCs w:val="24"/>
        </w:rPr>
        <w:t>Capitalize on “Co-Benefits”</w:t>
      </w:r>
      <w:r w:rsidRPr="006D3B88">
        <w:rPr>
          <w:rFonts w:ascii="Times New Roman" w:hAnsi="Times New Roman" w:cs="Times New Roman"/>
          <w:sz w:val="24"/>
          <w:szCs w:val="24"/>
        </w:rPr>
        <w:t xml:space="preserve"> – maximize BMP selection to increase climate or coastal resiliency, soil health, flood attenuation, habitat restoration, carbon sequestration, or socio-economic and quality of life benefits. </w:t>
      </w:r>
    </w:p>
    <w:p w14:paraId="281DE65C" w14:textId="573BBB42" w:rsidR="00113D67" w:rsidRPr="006D3B88" w:rsidRDefault="00113D67" w:rsidP="00113D67">
      <w:pPr>
        <w:numPr>
          <w:ilvl w:val="0"/>
          <w:numId w:val="1"/>
        </w:numPr>
        <w:spacing w:after="0" w:line="240" w:lineRule="auto"/>
        <w:rPr>
          <w:rFonts w:ascii="Times New Roman" w:hAnsi="Times New Roman" w:cs="Times New Roman"/>
          <w:sz w:val="24"/>
          <w:szCs w:val="24"/>
        </w:rPr>
      </w:pPr>
      <w:r w:rsidRPr="006D3B88">
        <w:rPr>
          <w:rFonts w:ascii="Times New Roman" w:hAnsi="Times New Roman" w:cs="Times New Roman"/>
          <w:i/>
          <w:sz w:val="24"/>
          <w:szCs w:val="24"/>
        </w:rPr>
        <w:t>Account for and integrate planning and consideration of existing</w:t>
      </w:r>
      <w:del w:id="150" w:author="Power, Lucinda" w:date="2018-08-16T12:08:00Z">
        <w:r w:rsidRPr="006D3B88" w:rsidDel="00A30AEE">
          <w:rPr>
            <w:rFonts w:ascii="Times New Roman" w:hAnsi="Times New Roman" w:cs="Times New Roman"/>
            <w:i/>
            <w:sz w:val="24"/>
            <w:szCs w:val="24"/>
          </w:rPr>
          <w:delText xml:space="preserve"> </w:delText>
        </w:r>
      </w:del>
      <w:r w:rsidRPr="006D3B88">
        <w:rPr>
          <w:rFonts w:ascii="Times New Roman" w:hAnsi="Times New Roman" w:cs="Times New Roman"/>
          <w:i/>
          <w:sz w:val="24"/>
          <w:szCs w:val="24"/>
        </w:rPr>
        <w:t xml:space="preserve"> stressors</w:t>
      </w:r>
      <w:r w:rsidRPr="006D3B88">
        <w:rPr>
          <w:rFonts w:ascii="Times New Roman" w:hAnsi="Times New Roman" w:cs="Times New Roman"/>
          <w:sz w:val="24"/>
          <w:szCs w:val="24"/>
        </w:rPr>
        <w:t xml:space="preserve"> – consider existing stressors such as future increase in the amount of paved or impervious area, future population growth, and land-use change in establishing reduction targets or selection/prioritizing BMPs. </w:t>
      </w:r>
    </w:p>
    <w:p w14:paraId="1E1B141E" w14:textId="2D199D2A" w:rsidR="00113D67" w:rsidRPr="006D3B88" w:rsidRDefault="00113D67" w:rsidP="00113D67">
      <w:pPr>
        <w:numPr>
          <w:ilvl w:val="0"/>
          <w:numId w:val="1"/>
        </w:numPr>
        <w:spacing w:after="0" w:line="240" w:lineRule="auto"/>
        <w:rPr>
          <w:rFonts w:ascii="Times New Roman" w:hAnsi="Times New Roman" w:cs="Times New Roman"/>
          <w:sz w:val="24"/>
          <w:szCs w:val="24"/>
        </w:rPr>
      </w:pPr>
      <w:r w:rsidRPr="006D3B88">
        <w:rPr>
          <w:rFonts w:ascii="Times New Roman" w:hAnsi="Times New Roman" w:cs="Times New Roman"/>
          <w:i/>
          <w:sz w:val="24"/>
          <w:szCs w:val="24"/>
        </w:rPr>
        <w:t>Align with existing climate resiliency plans and strategies</w:t>
      </w:r>
      <w:r w:rsidRPr="006D3B88">
        <w:rPr>
          <w:rFonts w:ascii="Times New Roman" w:hAnsi="Times New Roman" w:cs="Times New Roman"/>
          <w:sz w:val="24"/>
          <w:szCs w:val="24"/>
        </w:rPr>
        <w:t xml:space="preserve"> </w:t>
      </w:r>
      <w:r w:rsidR="00FF692D" w:rsidRPr="00FF692D">
        <w:rPr>
          <w:rFonts w:ascii="Times New Roman" w:hAnsi="Times New Roman" w:cs="Times New Roman"/>
          <w:color w:val="FF0000"/>
          <w:sz w:val="24"/>
          <w:szCs w:val="24"/>
        </w:rPr>
        <w:t>where feasible</w:t>
      </w:r>
      <w:r w:rsidRPr="006D3B88">
        <w:rPr>
          <w:rFonts w:ascii="Times New Roman" w:hAnsi="Times New Roman" w:cs="Times New Roman"/>
          <w:sz w:val="24"/>
          <w:szCs w:val="24"/>
        </w:rPr>
        <w:t xml:space="preserve">– align with implementation of existing greenhouse gas reduction strategies; coastal/climate adaptation strategies; hazard mitigation plans; floodplain management programs; </w:t>
      </w:r>
      <w:r w:rsidR="00233971" w:rsidRPr="00233971">
        <w:rPr>
          <w:rFonts w:ascii="Times New Roman" w:hAnsi="Times New Roman" w:cs="Times New Roman"/>
          <w:color w:val="FF0000"/>
          <w:sz w:val="24"/>
          <w:szCs w:val="24"/>
        </w:rPr>
        <w:t>DoD Installation Natural Resource Management Plans (INRMPs);</w:t>
      </w:r>
      <w:r w:rsidR="00233971">
        <w:rPr>
          <w:rFonts w:ascii="Times New Roman" w:hAnsi="Times New Roman" w:cs="Times New Roman"/>
          <w:sz w:val="24"/>
          <w:szCs w:val="24"/>
        </w:rPr>
        <w:t xml:space="preserve"> </w:t>
      </w:r>
      <w:r w:rsidRPr="006D3B88">
        <w:rPr>
          <w:rFonts w:ascii="Times New Roman" w:hAnsi="Times New Roman" w:cs="Times New Roman"/>
          <w:sz w:val="24"/>
          <w:szCs w:val="24"/>
        </w:rPr>
        <w:t xml:space="preserve">fisheries/habitat restoration programs, etc. </w:t>
      </w:r>
    </w:p>
    <w:p w14:paraId="0FDF7B53" w14:textId="77777777" w:rsidR="00113D67" w:rsidRPr="006D3B88" w:rsidRDefault="00113D67" w:rsidP="00113D67">
      <w:pPr>
        <w:numPr>
          <w:ilvl w:val="0"/>
          <w:numId w:val="1"/>
        </w:numPr>
        <w:spacing w:after="0" w:line="240" w:lineRule="auto"/>
        <w:rPr>
          <w:rFonts w:ascii="Times New Roman" w:hAnsi="Times New Roman" w:cs="Times New Roman"/>
          <w:sz w:val="24"/>
          <w:szCs w:val="24"/>
        </w:rPr>
      </w:pPr>
      <w:r w:rsidRPr="006D3B88">
        <w:rPr>
          <w:rFonts w:ascii="Times New Roman" w:hAnsi="Times New Roman" w:cs="Times New Roman"/>
          <w:i/>
          <w:sz w:val="24"/>
          <w:szCs w:val="24"/>
        </w:rPr>
        <w:t>Manage for risk</w:t>
      </w:r>
      <w:r w:rsidRPr="006D3B88">
        <w:rPr>
          <w:rFonts w:ascii="Times New Roman" w:hAnsi="Times New Roman" w:cs="Times New Roman"/>
          <w:sz w:val="24"/>
          <w:szCs w:val="24"/>
        </w:rPr>
        <w:t xml:space="preserve"> and p</w:t>
      </w:r>
      <w:r w:rsidRPr="006D3B88">
        <w:rPr>
          <w:rFonts w:ascii="Times New Roman" w:hAnsi="Times New Roman" w:cs="Times New Roman"/>
          <w:i/>
          <w:sz w:val="24"/>
          <w:szCs w:val="24"/>
        </w:rPr>
        <w:t>lan for uncertainty</w:t>
      </w:r>
      <w:r w:rsidRPr="006D3B88">
        <w:rPr>
          <w:rFonts w:ascii="Times New Roman" w:hAnsi="Times New Roman" w:cs="Times New Roman"/>
          <w:sz w:val="24"/>
          <w:szCs w:val="24"/>
        </w:rPr>
        <w:t xml:space="preserve"> – employ iterative risk management and develop robust and flexible implementation plans to achieve and maintain the established water quality standards in changing, often difficult-to-predict conditions. </w:t>
      </w:r>
    </w:p>
    <w:p w14:paraId="0B8ACA04" w14:textId="4695B4F0" w:rsidR="00113D67" w:rsidRPr="006D3B88" w:rsidRDefault="00113D67" w:rsidP="00113D67">
      <w:pPr>
        <w:numPr>
          <w:ilvl w:val="0"/>
          <w:numId w:val="1"/>
        </w:numPr>
        <w:spacing w:after="0" w:line="240" w:lineRule="auto"/>
        <w:rPr>
          <w:rFonts w:ascii="Times New Roman" w:hAnsi="Times New Roman" w:cs="Times New Roman"/>
          <w:sz w:val="24"/>
          <w:szCs w:val="24"/>
        </w:rPr>
      </w:pPr>
      <w:r w:rsidRPr="00233971">
        <w:rPr>
          <w:rFonts w:ascii="Times New Roman" w:hAnsi="Times New Roman" w:cs="Times New Roman"/>
          <w:i/>
          <w:color w:val="FF0000"/>
          <w:sz w:val="24"/>
          <w:szCs w:val="24"/>
        </w:rPr>
        <w:t xml:space="preserve">Engage </w:t>
      </w:r>
      <w:r w:rsidR="00233971" w:rsidRPr="00233971">
        <w:rPr>
          <w:rFonts w:ascii="Times New Roman" w:hAnsi="Times New Roman" w:cs="Times New Roman"/>
          <w:i/>
          <w:color w:val="FF0000"/>
          <w:sz w:val="24"/>
          <w:szCs w:val="24"/>
        </w:rPr>
        <w:t>Federal and</w:t>
      </w:r>
      <w:ins w:id="151" w:author="Jennifer.Dopkowski" w:date="2018-09-06T16:28:00Z">
        <w:r w:rsidR="00233971" w:rsidRPr="00233971">
          <w:rPr>
            <w:rFonts w:ascii="Times New Roman" w:hAnsi="Times New Roman" w:cs="Times New Roman"/>
            <w:i/>
            <w:color w:val="FF0000"/>
            <w:sz w:val="24"/>
            <w:szCs w:val="24"/>
          </w:rPr>
          <w:t xml:space="preserve"> </w:t>
        </w:r>
      </w:ins>
      <w:r w:rsidRPr="006D3B88">
        <w:rPr>
          <w:rFonts w:ascii="Times New Roman" w:hAnsi="Times New Roman" w:cs="Times New Roman"/>
          <w:i/>
          <w:sz w:val="24"/>
          <w:szCs w:val="24"/>
        </w:rPr>
        <w:t>Local Agencies and Leaders</w:t>
      </w:r>
      <w:r w:rsidRPr="006D3B88">
        <w:rPr>
          <w:rFonts w:ascii="Times New Roman" w:hAnsi="Times New Roman" w:cs="Times New Roman"/>
          <w:sz w:val="24"/>
          <w:szCs w:val="24"/>
        </w:rPr>
        <w:t xml:space="preserve"> – work cooperatively with agencies, elected officials, and staff at the local level to provide the best available data on local impacts from climate change and facilitate the modification of existing WIPs to account for these impacts. </w:t>
      </w:r>
    </w:p>
    <w:p w14:paraId="6674AB08" w14:textId="77777777" w:rsidR="00113D67" w:rsidRPr="006D3B88" w:rsidRDefault="00113D67" w:rsidP="00113D67">
      <w:pPr>
        <w:pStyle w:val="ListParagraph"/>
        <w:ind w:left="1080"/>
        <w:rPr>
          <w:rFonts w:ascii="Times New Roman" w:hAnsi="Times New Roman" w:cs="Times New Roman"/>
          <w:i/>
          <w:iCs/>
          <w:sz w:val="24"/>
          <w:szCs w:val="24"/>
        </w:rPr>
      </w:pPr>
    </w:p>
    <w:p w14:paraId="24D238DC" w14:textId="77777777" w:rsidR="00113D67" w:rsidRPr="007307F8" w:rsidRDefault="00113D67" w:rsidP="00113D67">
      <w:pPr>
        <w:pStyle w:val="ListParagraph"/>
        <w:numPr>
          <w:ilvl w:val="0"/>
          <w:numId w:val="7"/>
        </w:numPr>
        <w:rPr>
          <w:rFonts w:ascii="Times New Roman" w:hAnsi="Times New Roman" w:cs="Times New Roman"/>
          <w:b/>
          <w:i/>
          <w:iCs/>
          <w:sz w:val="24"/>
          <w:szCs w:val="24"/>
          <w:rPrChange w:id="152" w:author="Power, Lucinda" w:date="2018-08-16T11:55:00Z">
            <w:rPr>
              <w:rFonts w:ascii="Times New Roman" w:hAnsi="Times New Roman" w:cs="Times New Roman"/>
              <w:i/>
              <w:iCs/>
              <w:sz w:val="24"/>
              <w:szCs w:val="24"/>
            </w:rPr>
          </w:rPrChange>
        </w:rPr>
      </w:pPr>
      <w:commentRangeStart w:id="153"/>
      <w:commentRangeStart w:id="154"/>
      <w:r w:rsidRPr="007307F8">
        <w:rPr>
          <w:rFonts w:ascii="Times New Roman" w:hAnsi="Times New Roman" w:cs="Times New Roman"/>
          <w:b/>
          <w:sz w:val="24"/>
          <w:szCs w:val="24"/>
          <w:rPrChange w:id="155" w:author="Power, Lucinda" w:date="2018-08-16T11:55:00Z">
            <w:rPr>
              <w:rFonts w:ascii="Times New Roman" w:hAnsi="Times New Roman" w:cs="Times New Roman"/>
              <w:sz w:val="24"/>
              <w:szCs w:val="24"/>
            </w:rPr>
          </w:rPrChange>
        </w:rPr>
        <w:t>Phase III WIP Implementation: BMP Evaluation Process</w:t>
      </w:r>
      <w:r w:rsidRPr="007307F8">
        <w:rPr>
          <w:rStyle w:val="FootnoteReference"/>
          <w:rFonts w:ascii="Times New Roman" w:hAnsi="Times New Roman" w:cs="Times New Roman"/>
          <w:b/>
          <w:sz w:val="24"/>
          <w:szCs w:val="24"/>
          <w:rPrChange w:id="156" w:author="Power, Lucinda" w:date="2018-08-16T11:55:00Z">
            <w:rPr>
              <w:rStyle w:val="FootnoteReference"/>
              <w:rFonts w:ascii="Times New Roman" w:hAnsi="Times New Roman" w:cs="Times New Roman"/>
              <w:sz w:val="24"/>
              <w:szCs w:val="24"/>
            </w:rPr>
          </w:rPrChange>
        </w:rPr>
        <w:footnoteReference w:id="4"/>
      </w:r>
    </w:p>
    <w:p w14:paraId="2FDC196E" w14:textId="77777777" w:rsidR="00113D67" w:rsidRPr="006D3B88" w:rsidRDefault="00113D67" w:rsidP="00113D67">
      <w:pPr>
        <w:pStyle w:val="ListParagraph"/>
        <w:numPr>
          <w:ilvl w:val="0"/>
          <w:numId w:val="8"/>
        </w:numPr>
        <w:spacing w:after="0"/>
        <w:rPr>
          <w:rFonts w:ascii="Times New Roman" w:hAnsi="Times New Roman" w:cs="Times New Roman"/>
          <w:b/>
          <w:sz w:val="24"/>
          <w:szCs w:val="24"/>
        </w:rPr>
      </w:pPr>
      <w:r w:rsidRPr="006D3B88">
        <w:rPr>
          <w:rFonts w:ascii="Times New Roman" w:hAnsi="Times New Roman" w:cs="Times New Roman"/>
          <w:sz w:val="24"/>
          <w:szCs w:val="24"/>
        </w:rPr>
        <w:t>Describe the process used by jurisdictions to implement WIP programmatic</w:t>
      </w:r>
      <w:r>
        <w:rPr>
          <w:rFonts w:ascii="Times New Roman" w:hAnsi="Times New Roman" w:cs="Times New Roman"/>
          <w:sz w:val="24"/>
          <w:szCs w:val="24"/>
        </w:rPr>
        <w:t xml:space="preserve"> and/or numeric</w:t>
      </w:r>
      <w:r w:rsidRPr="006D3B88">
        <w:rPr>
          <w:rFonts w:ascii="Times New Roman" w:hAnsi="Times New Roman" w:cs="Times New Roman"/>
          <w:sz w:val="24"/>
          <w:szCs w:val="24"/>
        </w:rPr>
        <w:t xml:space="preserve"> commitments, including </w:t>
      </w:r>
      <w:r>
        <w:rPr>
          <w:rFonts w:ascii="Times New Roman" w:hAnsi="Times New Roman" w:cs="Times New Roman"/>
          <w:sz w:val="24"/>
          <w:szCs w:val="24"/>
        </w:rPr>
        <w:t xml:space="preserve">proposed the </w:t>
      </w:r>
      <w:r w:rsidRPr="006D3B88">
        <w:rPr>
          <w:rFonts w:ascii="Times New Roman" w:hAnsi="Times New Roman" w:cs="Times New Roman"/>
          <w:sz w:val="24"/>
          <w:szCs w:val="24"/>
        </w:rPr>
        <w:t>qualitative and</w:t>
      </w:r>
      <w:r>
        <w:rPr>
          <w:rFonts w:ascii="Times New Roman" w:hAnsi="Times New Roman" w:cs="Times New Roman"/>
          <w:sz w:val="24"/>
          <w:szCs w:val="24"/>
        </w:rPr>
        <w:t>/or</w:t>
      </w:r>
      <w:r w:rsidRPr="006D3B88">
        <w:rPr>
          <w:rFonts w:ascii="Times New Roman" w:hAnsi="Times New Roman" w:cs="Times New Roman"/>
          <w:sz w:val="24"/>
          <w:szCs w:val="24"/>
        </w:rPr>
        <w:t xml:space="preserve"> quantitative evaluation </w:t>
      </w:r>
      <w:r>
        <w:rPr>
          <w:rFonts w:ascii="Times New Roman" w:hAnsi="Times New Roman" w:cs="Times New Roman"/>
          <w:sz w:val="24"/>
          <w:szCs w:val="24"/>
        </w:rPr>
        <w:t xml:space="preserve">of </w:t>
      </w:r>
      <w:r w:rsidRPr="006D3B88">
        <w:rPr>
          <w:rFonts w:ascii="Times New Roman" w:hAnsi="Times New Roman" w:cs="Times New Roman"/>
          <w:sz w:val="24"/>
          <w:szCs w:val="24"/>
        </w:rPr>
        <w:t xml:space="preserve">and implementation of BMPs, in accordance with the approved Climate Resiliency Guiding Principles: WIP Implementation. </w:t>
      </w:r>
    </w:p>
    <w:p w14:paraId="29C84BB5" w14:textId="77777777" w:rsidR="00113D67" w:rsidRPr="006D3B88" w:rsidRDefault="00113D67" w:rsidP="00113D67">
      <w:pPr>
        <w:numPr>
          <w:ilvl w:val="0"/>
          <w:numId w:val="2"/>
        </w:numPr>
        <w:spacing w:after="0" w:line="240" w:lineRule="auto"/>
        <w:rPr>
          <w:rFonts w:ascii="Times New Roman" w:hAnsi="Times New Roman" w:cs="Times New Roman"/>
          <w:sz w:val="24"/>
          <w:szCs w:val="24"/>
        </w:rPr>
      </w:pPr>
      <w:r w:rsidRPr="006D3B88">
        <w:rPr>
          <w:rFonts w:ascii="Times New Roman" w:hAnsi="Times New Roman" w:cs="Times New Roman"/>
          <w:i/>
          <w:sz w:val="24"/>
          <w:szCs w:val="24"/>
        </w:rPr>
        <w:t>Reduce vulnerability</w:t>
      </w:r>
      <w:r w:rsidRPr="006D3B88">
        <w:rPr>
          <w:rFonts w:ascii="Times New Roman" w:hAnsi="Times New Roman" w:cs="Times New Roman"/>
          <w:sz w:val="24"/>
          <w:szCs w:val="24"/>
        </w:rPr>
        <w:t xml:space="preserve"> - use “Climate-Smart” principles to site and design BMP’s to </w:t>
      </w:r>
      <w:del w:id="157" w:author="Power, Lucinda" w:date="2018-08-16T11:56:00Z">
        <w:r w:rsidRPr="006D3B88" w:rsidDel="007307F8">
          <w:rPr>
            <w:rFonts w:ascii="Times New Roman" w:hAnsi="Times New Roman" w:cs="Times New Roman"/>
            <w:sz w:val="24"/>
            <w:szCs w:val="24"/>
          </w:rPr>
          <w:delText xml:space="preserve"> </w:delText>
        </w:r>
      </w:del>
      <w:r w:rsidRPr="006D3B88">
        <w:rPr>
          <w:rFonts w:ascii="Times New Roman" w:hAnsi="Times New Roman" w:cs="Times New Roman"/>
          <w:sz w:val="24"/>
          <w:szCs w:val="24"/>
        </w:rPr>
        <w:t>reduce future impact of sea level rise, coastal storms, increased temperature, and extreme event</w:t>
      </w:r>
      <w:r>
        <w:rPr>
          <w:rFonts w:ascii="Times New Roman" w:hAnsi="Times New Roman" w:cs="Times New Roman"/>
          <w:sz w:val="24"/>
          <w:szCs w:val="24"/>
        </w:rPr>
        <w:t>s on BMP performance over time.</w:t>
      </w:r>
      <w:r w:rsidRPr="006D3B88">
        <w:rPr>
          <w:rFonts w:ascii="Times New Roman" w:hAnsi="Times New Roman" w:cs="Times New Roman"/>
          <w:sz w:val="24"/>
          <w:szCs w:val="24"/>
        </w:rPr>
        <w:t xml:space="preserve"> Vulnerability should be evaluated based on the factor of risk (i.e. consequence x probability) in combination with determined levels of risk tolerance, over the intended design-life of the proposed practice.  </w:t>
      </w:r>
    </w:p>
    <w:p w14:paraId="040D21D2" w14:textId="77777777" w:rsidR="00113D67" w:rsidRPr="006D3B88" w:rsidRDefault="00113D67" w:rsidP="00113D67">
      <w:pPr>
        <w:numPr>
          <w:ilvl w:val="0"/>
          <w:numId w:val="2"/>
        </w:numPr>
        <w:spacing w:after="0" w:line="240" w:lineRule="auto"/>
        <w:rPr>
          <w:rFonts w:ascii="Times New Roman" w:hAnsi="Times New Roman" w:cs="Times New Roman"/>
          <w:sz w:val="24"/>
          <w:szCs w:val="24"/>
        </w:rPr>
      </w:pPr>
      <w:r w:rsidRPr="006D3B88">
        <w:rPr>
          <w:rFonts w:ascii="Times New Roman" w:hAnsi="Times New Roman" w:cs="Times New Roman"/>
          <w:i/>
          <w:sz w:val="24"/>
          <w:szCs w:val="24"/>
        </w:rPr>
        <w:t>Build in flexibility and adaptability</w:t>
      </w:r>
      <w:r w:rsidRPr="006D3B88">
        <w:rPr>
          <w:rFonts w:ascii="Times New Roman" w:hAnsi="Times New Roman" w:cs="Times New Roman"/>
          <w:sz w:val="24"/>
          <w:szCs w:val="24"/>
        </w:rPr>
        <w:t xml:space="preserve"> - allow for adjustments in BMP implementation in order to consider a wider range of potential uncertainties and a richer set of response options (load allocations, BMP selections, BMP redesign). Use existing WIP development, implementation and reporting procedures, as well as monitoring results and local feedback on performance, to guide this process.  </w:t>
      </w:r>
    </w:p>
    <w:p w14:paraId="06D71836" w14:textId="77777777" w:rsidR="00113D67" w:rsidRPr="006D3B88" w:rsidRDefault="00113D67" w:rsidP="00113D67">
      <w:pPr>
        <w:rPr>
          <w:rFonts w:ascii="Times New Roman" w:hAnsi="Times New Roman" w:cs="Times New Roman"/>
          <w:b/>
          <w:sz w:val="24"/>
          <w:szCs w:val="24"/>
        </w:rPr>
      </w:pPr>
    </w:p>
    <w:p w14:paraId="04C87576" w14:textId="77777777" w:rsidR="00113D67" w:rsidRPr="007307F8" w:rsidRDefault="00113D67" w:rsidP="00113D67">
      <w:pPr>
        <w:pStyle w:val="ListParagraph"/>
        <w:numPr>
          <w:ilvl w:val="0"/>
          <w:numId w:val="7"/>
        </w:numPr>
        <w:rPr>
          <w:rFonts w:ascii="Times New Roman" w:hAnsi="Times New Roman" w:cs="Times New Roman"/>
          <w:b/>
          <w:sz w:val="24"/>
          <w:szCs w:val="24"/>
          <w:rPrChange w:id="158" w:author="Power, Lucinda" w:date="2018-08-16T11:55:00Z">
            <w:rPr>
              <w:rFonts w:ascii="Times New Roman" w:hAnsi="Times New Roman" w:cs="Times New Roman"/>
              <w:sz w:val="24"/>
              <w:szCs w:val="24"/>
            </w:rPr>
          </w:rPrChange>
        </w:rPr>
      </w:pPr>
      <w:r w:rsidRPr="007307F8">
        <w:rPr>
          <w:rFonts w:ascii="Times New Roman" w:hAnsi="Times New Roman" w:cs="Times New Roman"/>
          <w:b/>
          <w:sz w:val="24"/>
          <w:szCs w:val="24"/>
          <w:rPrChange w:id="159" w:author="Power, Lucinda" w:date="2018-08-16T11:55:00Z">
            <w:rPr>
              <w:rFonts w:ascii="Times New Roman" w:hAnsi="Times New Roman" w:cs="Times New Roman"/>
              <w:sz w:val="24"/>
              <w:szCs w:val="24"/>
            </w:rPr>
          </w:rPrChange>
        </w:rPr>
        <w:t>Documentation, Reporting and Adaptive Management</w:t>
      </w:r>
    </w:p>
    <w:p w14:paraId="194ED8EE" w14:textId="77777777" w:rsidR="00113D67" w:rsidRPr="006D3B88" w:rsidRDefault="00113D67" w:rsidP="00113D67">
      <w:pPr>
        <w:pStyle w:val="ListParagraph"/>
        <w:numPr>
          <w:ilvl w:val="0"/>
          <w:numId w:val="9"/>
        </w:numPr>
        <w:rPr>
          <w:rFonts w:ascii="Times New Roman" w:hAnsi="Times New Roman" w:cs="Times New Roman"/>
          <w:sz w:val="24"/>
          <w:szCs w:val="24"/>
        </w:rPr>
      </w:pPr>
      <w:r w:rsidRPr="006D3B88">
        <w:rPr>
          <w:rFonts w:ascii="Times New Roman" w:hAnsi="Times New Roman" w:cs="Times New Roman"/>
          <w:sz w:val="24"/>
          <w:szCs w:val="24"/>
        </w:rPr>
        <w:t>Establish a timeline for submission of documentation and reporting on all of the above.  Reporting should include findings of new or updated scientific assessments and resulting changes to Phase III WIP</w:t>
      </w:r>
      <w:r>
        <w:rPr>
          <w:rFonts w:ascii="Times New Roman" w:hAnsi="Times New Roman" w:cs="Times New Roman"/>
          <w:sz w:val="24"/>
          <w:szCs w:val="24"/>
        </w:rPr>
        <w:t>s</w:t>
      </w:r>
      <w:r w:rsidRPr="006D3B88">
        <w:rPr>
          <w:rFonts w:ascii="Times New Roman" w:hAnsi="Times New Roman" w:cs="Times New Roman"/>
          <w:sz w:val="24"/>
          <w:szCs w:val="24"/>
        </w:rPr>
        <w:t>, including adjus</w:t>
      </w:r>
      <w:r>
        <w:rPr>
          <w:rFonts w:ascii="Times New Roman" w:hAnsi="Times New Roman" w:cs="Times New Roman"/>
          <w:sz w:val="24"/>
          <w:szCs w:val="24"/>
        </w:rPr>
        <w:t xml:space="preserve">tments to two-year milestones. </w:t>
      </w:r>
      <w:r w:rsidRPr="006D3B88">
        <w:rPr>
          <w:rFonts w:ascii="Times New Roman" w:hAnsi="Times New Roman" w:cs="Times New Roman"/>
          <w:sz w:val="24"/>
          <w:szCs w:val="24"/>
        </w:rPr>
        <w:t>Documentation, reporting</w:t>
      </w:r>
      <w:r>
        <w:rPr>
          <w:rFonts w:ascii="Times New Roman" w:hAnsi="Times New Roman" w:cs="Times New Roman"/>
          <w:sz w:val="24"/>
          <w:szCs w:val="24"/>
        </w:rPr>
        <w:t>,</w:t>
      </w:r>
      <w:r w:rsidRPr="006D3B88">
        <w:rPr>
          <w:rFonts w:ascii="Times New Roman" w:hAnsi="Times New Roman" w:cs="Times New Roman"/>
          <w:sz w:val="24"/>
          <w:szCs w:val="24"/>
        </w:rPr>
        <w:t xml:space="preserve"> and adaptive management shall be administered in accordance with Chesapeake Bay TMDL, Section 7: Reasonable Assurance and Accountability Framework</w:t>
      </w:r>
      <w:r>
        <w:rPr>
          <w:rStyle w:val="FootnoteReference"/>
          <w:rFonts w:ascii="Times New Roman" w:hAnsi="Times New Roman" w:cs="Times New Roman"/>
          <w:sz w:val="24"/>
          <w:szCs w:val="24"/>
        </w:rPr>
        <w:footnoteReference w:id="5"/>
      </w:r>
      <w:r w:rsidRPr="006D3B88">
        <w:rPr>
          <w:rFonts w:ascii="Times New Roman" w:hAnsi="Times New Roman" w:cs="Times New Roman"/>
          <w:sz w:val="24"/>
          <w:szCs w:val="24"/>
        </w:rPr>
        <w:t>; and, Section 10: Implementation and Adaptive Management</w:t>
      </w:r>
      <w:r>
        <w:rPr>
          <w:rStyle w:val="FootnoteReference"/>
          <w:rFonts w:ascii="Times New Roman" w:hAnsi="Times New Roman" w:cs="Times New Roman"/>
          <w:sz w:val="24"/>
          <w:szCs w:val="24"/>
        </w:rPr>
        <w:footnoteReference w:id="6"/>
      </w:r>
      <w:r w:rsidRPr="006D3B88">
        <w:rPr>
          <w:rFonts w:ascii="Times New Roman" w:hAnsi="Times New Roman" w:cs="Times New Roman"/>
          <w:sz w:val="24"/>
          <w:szCs w:val="24"/>
        </w:rPr>
        <w:t xml:space="preserve">.  </w:t>
      </w:r>
    </w:p>
    <w:p w14:paraId="00E4EA9F" w14:textId="77777777" w:rsidR="001242C5" w:rsidRPr="00113D67" w:rsidRDefault="00113D67" w:rsidP="00113D67">
      <w:pPr>
        <w:pStyle w:val="ListParagraph"/>
        <w:numPr>
          <w:ilvl w:val="0"/>
          <w:numId w:val="9"/>
        </w:numPr>
        <w:rPr>
          <w:rFonts w:ascii="Times New Roman" w:hAnsi="Times New Roman" w:cs="Times New Roman"/>
          <w:sz w:val="24"/>
          <w:szCs w:val="24"/>
        </w:rPr>
      </w:pPr>
      <w:r w:rsidRPr="006D3B88">
        <w:rPr>
          <w:rFonts w:ascii="Times New Roman" w:hAnsi="Times New Roman" w:cs="Times New Roman"/>
          <w:sz w:val="24"/>
          <w:szCs w:val="24"/>
        </w:rPr>
        <w:t>Jurisdictions w</w:t>
      </w:r>
      <w:r>
        <w:rPr>
          <w:rFonts w:ascii="Times New Roman" w:hAnsi="Times New Roman" w:cs="Times New Roman"/>
          <w:sz w:val="24"/>
          <w:szCs w:val="24"/>
        </w:rPr>
        <w:t>ould</w:t>
      </w:r>
      <w:r w:rsidRPr="006D3B88">
        <w:rPr>
          <w:rFonts w:ascii="Times New Roman" w:hAnsi="Times New Roman" w:cs="Times New Roman"/>
          <w:sz w:val="24"/>
          <w:szCs w:val="24"/>
        </w:rPr>
        <w:t xml:space="preserve"> identify programmatic and/or numeric efforts and plans to adaptively manage. Jurisdictions should describe processes that will allow for changes in BMP selection or WIP implementation, over-time, as new climate and ecosystem science, research, or data becomes available and the understanding of the impact of how changing seasonal, inter-annual climatic</w:t>
      </w:r>
      <w:r>
        <w:rPr>
          <w:rFonts w:ascii="Times New Roman" w:hAnsi="Times New Roman" w:cs="Times New Roman"/>
          <w:sz w:val="24"/>
          <w:szCs w:val="24"/>
        </w:rPr>
        <w:t>,</w:t>
      </w:r>
      <w:r w:rsidRPr="006D3B88">
        <w:rPr>
          <w:rFonts w:ascii="Times New Roman" w:hAnsi="Times New Roman" w:cs="Times New Roman"/>
          <w:sz w:val="24"/>
          <w:szCs w:val="24"/>
        </w:rPr>
        <w:t xml:space="preserve"> and weather conditions may affect the performance of watershed restoration practices. </w:t>
      </w:r>
      <w:commentRangeEnd w:id="153"/>
      <w:r w:rsidR="006E1030">
        <w:rPr>
          <w:rStyle w:val="CommentReference"/>
        </w:rPr>
        <w:commentReference w:id="153"/>
      </w:r>
      <w:commentRangeEnd w:id="154"/>
      <w:r w:rsidR="003833D4">
        <w:rPr>
          <w:rStyle w:val="CommentReference"/>
        </w:rPr>
        <w:commentReference w:id="154"/>
      </w:r>
    </w:p>
    <w:sectPr w:rsidR="001242C5" w:rsidRPr="00113D6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cNally, Dianne" w:date="2018-08-31T14:59:00Z" w:initials="MD">
    <w:p w14:paraId="599CE2FD" w14:textId="0EA3058D" w:rsidR="00DF6382" w:rsidRDefault="00DF6382">
      <w:pPr>
        <w:pStyle w:val="CommentText"/>
      </w:pPr>
      <w:r>
        <w:rPr>
          <w:rStyle w:val="CommentReference"/>
        </w:rPr>
        <w:annotationRef/>
      </w:r>
      <w:r w:rsidR="00B90CD5">
        <w:t xml:space="preserve">General Comment:  </w:t>
      </w:r>
      <w:r>
        <w:t>Are we trying to provide an amended Appendix B or a Sample Narrative?  If the latter, then we should retitle this document.  I assumed the latter and made adjustments.</w:t>
      </w:r>
    </w:p>
    <w:p w14:paraId="1F18B429" w14:textId="11C45CBE" w:rsidR="00A15701" w:rsidRDefault="00A15701">
      <w:pPr>
        <w:pStyle w:val="CommentText"/>
      </w:pPr>
    </w:p>
    <w:p w14:paraId="3526A251" w14:textId="557FDBD6" w:rsidR="00A15701" w:rsidRDefault="00A15701">
      <w:pPr>
        <w:pStyle w:val="CommentText"/>
      </w:pPr>
      <w:r>
        <w:t xml:space="preserve">Having said that, in order for this document to be useful as a template for climate change actions in the jurisdictions’ WIP, additional work is necessary.  I recognize that this information was generated before we received PSC direction and some of it may not be relevant anymore.  The PSC guiding principles, EPA’s expectations and the PSC decisions may be sufficient to searve as guidance to develop the narrative climate change section of the WIP, so perhaps this template is not necessary anymore. </w:t>
      </w:r>
    </w:p>
  </w:comment>
  <w:comment w:id="16" w:author="McNally, Dianne" w:date="2018-08-31T15:02:00Z" w:initials="MD">
    <w:p w14:paraId="037BE7AB" w14:textId="23193F80" w:rsidR="00307FC6" w:rsidRDefault="00307FC6">
      <w:pPr>
        <w:pStyle w:val="CommentText"/>
      </w:pPr>
      <w:r>
        <w:rPr>
          <w:rStyle w:val="CommentReference"/>
        </w:rPr>
        <w:annotationRef/>
      </w:r>
      <w:r>
        <w:t>Provide link.</w:t>
      </w:r>
    </w:p>
  </w:comment>
  <w:comment w:id="22" w:author="McNally, Dianne" w:date="2018-08-31T14:47:00Z" w:initials="MD">
    <w:p w14:paraId="1655B364" w14:textId="559A8C5D" w:rsidR="00DF6382" w:rsidRDefault="00DF6382">
      <w:pPr>
        <w:pStyle w:val="CommentText"/>
      </w:pPr>
      <w:r>
        <w:rPr>
          <w:rStyle w:val="CommentReference"/>
        </w:rPr>
        <w:annotationRef/>
      </w:r>
      <w:r w:rsidR="00A15701">
        <w:t>Since this is referring to the modeling numbers, we should just say so.</w:t>
      </w:r>
    </w:p>
    <w:p w14:paraId="6E3CD0A2" w14:textId="77777777" w:rsidR="00DF6382" w:rsidRDefault="00DF6382">
      <w:pPr>
        <w:pStyle w:val="CommentText"/>
      </w:pPr>
    </w:p>
    <w:p w14:paraId="2DE7E1F5" w14:textId="43363572" w:rsidR="00DF6382" w:rsidRDefault="00A15701">
      <w:pPr>
        <w:pStyle w:val="CommentText"/>
      </w:pPr>
      <w:r>
        <w:t xml:space="preserve">Provide a </w:t>
      </w:r>
      <w:r w:rsidR="00DF6382">
        <w:t xml:space="preserve">hyperlink to  slide 14 of this presentation:  </w:t>
      </w:r>
      <w:hyperlink r:id="rId1" w:history="1">
        <w:r w:rsidR="00DF6382" w:rsidRPr="00F36BB9">
          <w:rPr>
            <w:rStyle w:val="Hyperlink"/>
          </w:rPr>
          <w:t>https://www.chesapeakebay.net/channel_files/26045/v._2025_chesapeake_bay_climate_change_load_projections_explanation_revised_02.28.18.pdf</w:t>
        </w:r>
      </w:hyperlink>
      <w:r w:rsidR="00DF6382">
        <w:t xml:space="preserve"> </w:t>
      </w:r>
    </w:p>
  </w:comment>
  <w:comment w:id="41" w:author="McNally, Dianne" w:date="2018-08-31T15:16:00Z" w:initials="MD">
    <w:p w14:paraId="0F2F219B" w14:textId="07551E1C" w:rsidR="00CE556A" w:rsidRDefault="00CE556A">
      <w:pPr>
        <w:pStyle w:val="CommentText"/>
      </w:pPr>
      <w:r>
        <w:rPr>
          <w:rStyle w:val="CommentReference"/>
        </w:rPr>
        <w:annotationRef/>
      </w:r>
      <w:r>
        <w:t>Not sure what the “elements” are—the guiding principles?</w:t>
      </w:r>
    </w:p>
  </w:comment>
  <w:comment w:id="44" w:author="Power, Lucinda" w:date="2018-08-16T12:36:00Z" w:initials="lp">
    <w:p w14:paraId="42EF3954" w14:textId="28D6DE56" w:rsidR="006E1030" w:rsidRDefault="006E1030">
      <w:pPr>
        <w:pStyle w:val="CommentText"/>
      </w:pPr>
      <w:r>
        <w:rPr>
          <w:rStyle w:val="CommentReference"/>
        </w:rPr>
        <w:annotationRef/>
      </w:r>
      <w:r>
        <w:t xml:space="preserve">I wonder if we should just document the PSC decision on future </w:t>
      </w:r>
      <w:r w:rsidR="0066052E">
        <w:t xml:space="preserve">science and </w:t>
      </w:r>
      <w:r>
        <w:t xml:space="preserve">research needs here: </w:t>
      </w:r>
    </w:p>
    <w:p w14:paraId="437C5A10" w14:textId="1497F002" w:rsidR="006E1030" w:rsidRDefault="006E1030">
      <w:pPr>
        <w:pStyle w:val="CommentText"/>
      </w:pPr>
    </w:p>
    <w:p w14:paraId="1FECCEBA" w14:textId="69A9ABBE" w:rsidR="006E1030" w:rsidRDefault="006E1030" w:rsidP="006E1030">
      <w:pPr>
        <w:pStyle w:val="Default"/>
        <w:rPr>
          <w:sz w:val="22"/>
          <w:szCs w:val="22"/>
        </w:rPr>
      </w:pPr>
      <w:r>
        <w:rPr>
          <w:b/>
          <w:bCs/>
          <w:sz w:val="22"/>
          <w:szCs w:val="22"/>
        </w:rPr>
        <w:t xml:space="preserve">Understand the Science </w:t>
      </w:r>
    </w:p>
    <w:p w14:paraId="5AC373D6" w14:textId="77777777" w:rsidR="006E1030" w:rsidRDefault="006E1030" w:rsidP="006E1030">
      <w:pPr>
        <w:pStyle w:val="Default"/>
        <w:rPr>
          <w:sz w:val="22"/>
          <w:szCs w:val="22"/>
        </w:rPr>
      </w:pPr>
      <w:r>
        <w:rPr>
          <w:sz w:val="22"/>
          <w:szCs w:val="22"/>
        </w:rPr>
        <w:t xml:space="preserve">• By refining the climate modeling and assessment framework, continue to sharpen the understanding of the science, the impacts of climate change, and any research gaps and needs. </w:t>
      </w:r>
    </w:p>
    <w:p w14:paraId="173FB069" w14:textId="77777777" w:rsidR="006E1030" w:rsidRDefault="006E1030" w:rsidP="006E1030">
      <w:pPr>
        <w:pStyle w:val="Default"/>
        <w:rPr>
          <w:sz w:val="22"/>
          <w:szCs w:val="22"/>
        </w:rPr>
      </w:pPr>
      <w:r>
        <w:rPr>
          <w:sz w:val="22"/>
          <w:szCs w:val="22"/>
        </w:rPr>
        <w:t xml:space="preserve">• Develop an estimate of pollutant load changes (nitrogen, phosphorus, and sediment) due to 2025 climate change conditions. </w:t>
      </w:r>
    </w:p>
    <w:p w14:paraId="015F738E" w14:textId="77777777" w:rsidR="006E1030" w:rsidRDefault="006E1030" w:rsidP="006E1030">
      <w:pPr>
        <w:pStyle w:val="Default"/>
        <w:rPr>
          <w:sz w:val="22"/>
          <w:szCs w:val="22"/>
        </w:rPr>
      </w:pPr>
      <w:r>
        <w:rPr>
          <w:sz w:val="22"/>
          <w:szCs w:val="22"/>
        </w:rPr>
        <w:t xml:space="preserve">• Develop a better understanding of BMP responses, including new, enhanced, and climate resilient BMPs. </w:t>
      </w:r>
    </w:p>
    <w:p w14:paraId="45E0C608" w14:textId="77777777" w:rsidR="006E1030" w:rsidRDefault="006E1030" w:rsidP="006E1030">
      <w:pPr>
        <w:pStyle w:val="Default"/>
        <w:rPr>
          <w:sz w:val="22"/>
          <w:szCs w:val="22"/>
        </w:rPr>
      </w:pPr>
      <w:r>
        <w:rPr>
          <w:sz w:val="22"/>
          <w:szCs w:val="22"/>
        </w:rPr>
        <w:t xml:space="preserve">• In March 2021, the CBP partnership will consider results of updated methods, techniques, and studies and refine estimated loads due to climate change for each jurisdiction. </w:t>
      </w:r>
    </w:p>
    <w:p w14:paraId="5B1A0AA1" w14:textId="77777777" w:rsidR="006E1030" w:rsidRDefault="006E1030" w:rsidP="006E1030">
      <w:pPr>
        <w:pStyle w:val="Default"/>
        <w:rPr>
          <w:sz w:val="22"/>
          <w:szCs w:val="22"/>
        </w:rPr>
      </w:pPr>
      <w:r>
        <w:rPr>
          <w:sz w:val="22"/>
          <w:szCs w:val="22"/>
        </w:rPr>
        <w:t xml:space="preserve">• The PSC agreed that in September 2021, jurisdictions will account for additional nutrient and sediment pollutant loads due to 2025 climate change conditions in a Phase III WIP addendum and/or two-year milestones beginning in 2022. </w:t>
      </w:r>
    </w:p>
    <w:p w14:paraId="23DF2830" w14:textId="77777777" w:rsidR="006E1030" w:rsidRDefault="006E1030">
      <w:pPr>
        <w:pStyle w:val="CommentText"/>
      </w:pPr>
    </w:p>
  </w:comment>
  <w:comment w:id="60" w:author="McNally, Dianne" w:date="2018-08-31T15:06:00Z" w:initials="MD">
    <w:p w14:paraId="1C173B42" w14:textId="5380F525" w:rsidR="00307FC6" w:rsidRDefault="00307FC6">
      <w:pPr>
        <w:pStyle w:val="CommentText"/>
      </w:pPr>
      <w:r>
        <w:rPr>
          <w:rStyle w:val="CommentReference"/>
        </w:rPr>
        <w:annotationRef/>
      </w:r>
      <w:r>
        <w:t>It is not clear what is meant by “projected impacts”—</w:t>
      </w:r>
      <w:r w:rsidR="00E771D6">
        <w:t>I believe it i</w:t>
      </w:r>
      <w:r>
        <w:t xml:space="preserve">s it </w:t>
      </w:r>
      <w:r w:rsidR="00E771D6">
        <w:t>t</w:t>
      </w:r>
      <w:r>
        <w:t>he N, P increases</w:t>
      </w:r>
      <w:r w:rsidR="00E771D6">
        <w:t>.</w:t>
      </w:r>
      <w:r>
        <w:t xml:space="preserve">  If so, say that and link to  slide 14 of presentation:  </w:t>
      </w:r>
      <w:hyperlink r:id="rId2" w:history="1">
        <w:r w:rsidRPr="00F36BB9">
          <w:rPr>
            <w:rStyle w:val="Hyperlink"/>
          </w:rPr>
          <w:t>https://www.chesapeakebay.net/channel_files/26045/v._2025_chesapeake_bay_climate_change_load_projections_explanation_revised_02.28.18.pdf</w:t>
        </w:r>
      </w:hyperlink>
    </w:p>
  </w:comment>
  <w:comment w:id="82" w:author="Power, Lucinda" w:date="2018-08-16T11:58:00Z" w:initials="lp">
    <w:p w14:paraId="6172C898" w14:textId="77777777" w:rsidR="007307F8" w:rsidRDefault="007307F8">
      <w:pPr>
        <w:pStyle w:val="CommentText"/>
      </w:pPr>
      <w:r>
        <w:rPr>
          <w:rStyle w:val="CommentReference"/>
        </w:rPr>
        <w:annotationRef/>
      </w:r>
      <w:r>
        <w:t xml:space="preserve">My understanding is that this will be a Partnership undertaking, with support and leadership from the Modeling Workgroup and the Climate Resiliency Workgroup. </w:t>
      </w:r>
    </w:p>
  </w:comment>
  <w:comment w:id="103" w:author="McNally, Dianne" w:date="2018-08-31T15:03:00Z" w:initials="MD">
    <w:p w14:paraId="0CE8F0FC" w14:textId="79AAA1F8" w:rsidR="00307FC6" w:rsidRDefault="00307FC6">
      <w:pPr>
        <w:pStyle w:val="CommentText"/>
      </w:pPr>
      <w:r>
        <w:rPr>
          <w:rStyle w:val="CommentReference"/>
        </w:rPr>
        <w:annotationRef/>
      </w:r>
      <w:r>
        <w:t>We are providing a “narrative” template, not a</w:t>
      </w:r>
      <w:r w:rsidR="00E771D6">
        <w:t xml:space="preserve"> template for numeric commitments.  However, the states have the option to develop numeric commitments.  If they do, they will need to provide specific programmatic support of those commitments.  </w:t>
      </w:r>
    </w:p>
  </w:comment>
  <w:comment w:id="140" w:author="McNally, Dianne" w:date="2018-08-31T15:31:00Z" w:initials="MD">
    <w:p w14:paraId="4E74BDBA" w14:textId="0C5E3EA9" w:rsidR="003833D4" w:rsidRDefault="003833D4">
      <w:pPr>
        <w:pStyle w:val="CommentText"/>
      </w:pPr>
      <w:r>
        <w:rPr>
          <w:rStyle w:val="CommentReference"/>
        </w:rPr>
        <w:annotationRef/>
      </w:r>
      <w:r>
        <w:t>Should this be lumped with II.?</w:t>
      </w:r>
    </w:p>
  </w:comment>
  <w:comment w:id="153" w:author="Power, Lucinda" w:date="2018-08-16T12:33:00Z" w:initials="lp">
    <w:p w14:paraId="07A58E56" w14:textId="606BEFE8" w:rsidR="006E1030" w:rsidRDefault="006E1030">
      <w:pPr>
        <w:pStyle w:val="CommentText"/>
      </w:pPr>
      <w:r>
        <w:rPr>
          <w:rStyle w:val="CommentReference"/>
        </w:rPr>
        <w:annotationRef/>
      </w:r>
      <w:r>
        <w:t xml:space="preserve">I’m struggling to see how this now fits into the narrative guidance, given the final PSC decision on how to address climate change in the Phase III WIPs. These steps and actions may change as new science and data emerge on BMP resiliency, projections, etc. </w:t>
      </w:r>
    </w:p>
  </w:comment>
  <w:comment w:id="154" w:author="McNally, Dianne" w:date="2018-08-31T15:32:00Z" w:initials="MD">
    <w:p w14:paraId="5E687966" w14:textId="520F529D" w:rsidR="003833D4" w:rsidRDefault="003833D4">
      <w:pPr>
        <w:pStyle w:val="CommentText"/>
      </w:pPr>
      <w:r>
        <w:rPr>
          <w:rStyle w:val="CommentReference"/>
        </w:rPr>
        <w:annotationRef/>
      </w:r>
      <w:r w:rsidR="00E771D6">
        <w:t>T</w:t>
      </w:r>
      <w:r>
        <w:t xml:space="preserve">hese are important activities and if the states want to incorporate into their WIP, </w:t>
      </w:r>
      <w:r w:rsidR="00E771D6">
        <w:t>I would support that.  If the states have information now that could inform where they would place BMPs (e.g., the history of what BMPs worked and where based on increased flooding or storm events).</w:t>
      </w:r>
      <w:r>
        <w:t xml:space="preserve">  </w:t>
      </w:r>
      <w:r w:rsidR="004161D5">
        <w:t xml:space="preserve">I’m fine with somehow acknowledging that this is adaptively managed through the milestones.  </w:t>
      </w:r>
    </w:p>
    <w:p w14:paraId="2D955269" w14:textId="77777777" w:rsidR="004161D5" w:rsidRDefault="004161D5">
      <w:pPr>
        <w:pStyle w:val="CommentText"/>
      </w:pPr>
    </w:p>
    <w:p w14:paraId="16968E86" w14:textId="6E526E90" w:rsidR="004161D5" w:rsidRDefault="00E771D6">
      <w:pPr>
        <w:pStyle w:val="CommentText"/>
      </w:pPr>
      <w:r>
        <w:t>However, I agree with Lucinda that the PSC did recognized that this work would be taken on by the Partnership.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526A251" w15:done="0"/>
  <w15:commentEx w15:paraId="037BE7AB" w15:done="0"/>
  <w15:commentEx w15:paraId="2DE7E1F5" w15:done="0"/>
  <w15:commentEx w15:paraId="0F2F219B" w15:done="0"/>
  <w15:commentEx w15:paraId="23DF2830" w15:done="0"/>
  <w15:commentEx w15:paraId="1C173B42" w15:done="0"/>
  <w15:commentEx w15:paraId="6172C898" w15:done="0"/>
  <w15:commentEx w15:paraId="0CE8F0FC" w15:done="0"/>
  <w15:commentEx w15:paraId="4E74BDBA" w15:done="0"/>
  <w15:commentEx w15:paraId="07A58E56" w15:done="0"/>
  <w15:commentEx w15:paraId="16968E86" w15:paraIdParent="07A58E5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26A251" w16cid:durableId="1F33D666"/>
  <w16cid:commentId w16cid:paraId="037BE7AB" w16cid:durableId="1F33D6F2"/>
  <w16cid:commentId w16cid:paraId="2DE7E1F5" w16cid:durableId="1F33D395"/>
  <w16cid:commentId w16cid:paraId="0F2F219B" w16cid:durableId="1F33DA5B"/>
  <w16cid:commentId w16cid:paraId="23DF2830" w16cid:durableId="1F1FEE3B"/>
  <w16cid:commentId w16cid:paraId="1C173B42" w16cid:durableId="1F33D7D9"/>
  <w16cid:commentId w16cid:paraId="6172C898" w16cid:durableId="1F1FE555"/>
  <w16cid:commentId w16cid:paraId="0CE8F0FC" w16cid:durableId="1F33D74D"/>
  <w16cid:commentId w16cid:paraId="4E74BDBA" w16cid:durableId="1F33DDC0"/>
  <w16cid:commentId w16cid:paraId="07A58E56" w16cid:durableId="1F1FEDB3"/>
  <w16cid:commentId w16cid:paraId="16968E86" w16cid:durableId="1F33DE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07AA8" w14:textId="77777777" w:rsidR="001528A3" w:rsidRDefault="001528A3" w:rsidP="00113D67">
      <w:pPr>
        <w:spacing w:after="0" w:line="240" w:lineRule="auto"/>
      </w:pPr>
      <w:r>
        <w:separator/>
      </w:r>
    </w:p>
  </w:endnote>
  <w:endnote w:type="continuationSeparator" w:id="0">
    <w:p w14:paraId="41E40D93" w14:textId="77777777" w:rsidR="001528A3" w:rsidRDefault="001528A3" w:rsidP="00113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A292B9" w14:textId="77777777" w:rsidR="001528A3" w:rsidRDefault="001528A3" w:rsidP="00113D67">
      <w:pPr>
        <w:spacing w:after="0" w:line="240" w:lineRule="auto"/>
      </w:pPr>
      <w:r>
        <w:separator/>
      </w:r>
    </w:p>
  </w:footnote>
  <w:footnote w:type="continuationSeparator" w:id="0">
    <w:p w14:paraId="7C09F2AB" w14:textId="77777777" w:rsidR="001528A3" w:rsidRDefault="001528A3" w:rsidP="00113D67">
      <w:pPr>
        <w:spacing w:after="0" w:line="240" w:lineRule="auto"/>
      </w:pPr>
      <w:r>
        <w:continuationSeparator/>
      </w:r>
    </w:p>
  </w:footnote>
  <w:footnote w:id="1">
    <w:p w14:paraId="6E8923E7" w14:textId="77777777" w:rsidR="00113D67" w:rsidRPr="00D44C7B" w:rsidDel="00A15701" w:rsidRDefault="00113D67" w:rsidP="00113D67">
      <w:pPr>
        <w:pStyle w:val="FootnoteText"/>
        <w:rPr>
          <w:del w:id="11" w:author="McNally, Dianne" w:date="2018-09-04T16:11:00Z"/>
          <w:rFonts w:ascii="Times New Roman" w:hAnsi="Times New Roman" w:cs="Times New Roman"/>
        </w:rPr>
      </w:pPr>
      <w:del w:id="12" w:author="McNally, Dianne" w:date="2018-09-04T16:11:00Z">
        <w:r w:rsidDel="00A15701">
          <w:rPr>
            <w:rStyle w:val="FootnoteReference"/>
          </w:rPr>
          <w:footnoteRef/>
        </w:r>
        <w:r w:rsidDel="00A15701">
          <w:delText xml:space="preserve">  </w:delText>
        </w:r>
        <w:r w:rsidRPr="00D44C7B" w:rsidDel="00A15701">
          <w:rPr>
            <w:rFonts w:ascii="Times New Roman" w:hAnsi="Times New Roman" w:cs="Times New Roman"/>
          </w:rPr>
          <w:delText>Appendix B includes informational material compiled by the CRWG, including a “Sample Narrative Template.”  This document outlines a potential means and method for implementation of the proposed programmatic policy approach. Once the Partnership reaches agreement on the approach to consider climate change in Jurisdictions’ Phase III WIPs, formal implementation guidance will be developed and approved by the CRWG and WQGIT.</w:delText>
        </w:r>
      </w:del>
    </w:p>
  </w:footnote>
  <w:footnote w:id="2">
    <w:p w14:paraId="1E333FD8" w14:textId="77777777" w:rsidR="00113D67" w:rsidRPr="00D44C7B" w:rsidRDefault="00113D67" w:rsidP="00113D67">
      <w:pPr>
        <w:rPr>
          <w:rFonts w:ascii="Times New Roman" w:hAnsi="Times New Roman" w:cs="Times New Roman"/>
          <w:sz w:val="24"/>
          <w:szCs w:val="24"/>
        </w:rPr>
      </w:pPr>
      <w:r w:rsidRPr="00D44C7B">
        <w:rPr>
          <w:rStyle w:val="FootnoteReference"/>
          <w:rFonts w:ascii="Times New Roman" w:hAnsi="Times New Roman" w:cs="Times New Roman"/>
        </w:rPr>
        <w:footnoteRef/>
      </w:r>
      <w:r w:rsidRPr="00D44C7B">
        <w:rPr>
          <w:rFonts w:ascii="Times New Roman" w:hAnsi="Times New Roman" w:cs="Times New Roman"/>
        </w:rPr>
        <w:t xml:space="preserve">  </w:t>
      </w:r>
      <w:r w:rsidRPr="00D44C7B">
        <w:rPr>
          <w:rFonts w:ascii="Times New Roman" w:hAnsi="Times New Roman" w:cs="Times New Roman"/>
          <w:sz w:val="20"/>
          <w:szCs w:val="20"/>
        </w:rPr>
        <w:t>Jurisdictions should also reference Chesapeake Bay TMDL, Section 7: Reasonable Assurance and Accountability Framework; and, Section 10: Implementation and Adaptive Management for guidance on developing narrative strategies.</w:t>
      </w:r>
      <w:r w:rsidRPr="00D44C7B">
        <w:rPr>
          <w:rFonts w:ascii="Times New Roman" w:hAnsi="Times New Roman" w:cs="Times New Roman"/>
          <w:sz w:val="24"/>
          <w:szCs w:val="24"/>
        </w:rPr>
        <w:t xml:space="preserve">  </w:t>
      </w:r>
    </w:p>
    <w:p w14:paraId="2F24FCBD" w14:textId="77777777" w:rsidR="00113D67" w:rsidRPr="00D44C7B" w:rsidRDefault="00113D67" w:rsidP="00113D67">
      <w:pPr>
        <w:pStyle w:val="FootnoteText"/>
        <w:rPr>
          <w:rFonts w:ascii="Times New Roman" w:hAnsi="Times New Roman" w:cs="Times New Roman"/>
        </w:rPr>
      </w:pPr>
    </w:p>
  </w:footnote>
  <w:footnote w:id="3">
    <w:p w14:paraId="3900AC23" w14:textId="77777777" w:rsidR="00113D67" w:rsidRPr="00D44C7B" w:rsidRDefault="00113D67" w:rsidP="00113D67">
      <w:pPr>
        <w:pStyle w:val="CommentText"/>
        <w:rPr>
          <w:rFonts w:ascii="Times New Roman" w:hAnsi="Times New Roman" w:cs="Times New Roman"/>
        </w:rPr>
      </w:pPr>
      <w:r w:rsidRPr="00D44C7B">
        <w:rPr>
          <w:rStyle w:val="FootnoteReference"/>
          <w:rFonts w:ascii="Times New Roman" w:hAnsi="Times New Roman" w:cs="Times New Roman"/>
        </w:rPr>
        <w:footnoteRef/>
      </w:r>
      <w:r w:rsidRPr="00D44C7B">
        <w:rPr>
          <w:rFonts w:ascii="Times New Roman" w:hAnsi="Times New Roman" w:cs="Times New Roman"/>
        </w:rPr>
        <w:t xml:space="preserve"> </w:t>
      </w:r>
      <w:r w:rsidRPr="00D44C7B">
        <w:rPr>
          <w:rFonts w:ascii="Times New Roman" w:hAnsi="Times New Roman" w:cs="Times New Roman"/>
          <w:noProof/>
        </w:rPr>
        <w:t xml:space="preserve">See Johnson, Z. et. al. In-Press.  </w:t>
      </w:r>
      <w:hyperlink r:id="rId1" w:history="1">
        <w:r w:rsidRPr="00D44C7B">
          <w:rPr>
            <w:rStyle w:val="Hyperlink"/>
            <w:rFonts w:ascii="Times New Roman" w:hAnsi="Times New Roman" w:cs="Times New Roman"/>
            <w:i/>
            <w:noProof/>
          </w:rPr>
          <w:t>STAC Workshop Report: Monitoring and Assessing Impacts of Changes in Weather Patterns and Extreme Events on BMP Siting and Design.</w:t>
        </w:r>
      </w:hyperlink>
      <w:r w:rsidRPr="00D44C7B">
        <w:rPr>
          <w:rFonts w:ascii="Times New Roman" w:hAnsi="Times New Roman" w:cs="Times New Roman"/>
          <w:noProof/>
        </w:rPr>
        <w:t xml:space="preserve"> (in press) for more information and guidance on implementation.</w:t>
      </w:r>
    </w:p>
  </w:footnote>
  <w:footnote w:id="4">
    <w:p w14:paraId="69D88D82" w14:textId="77777777" w:rsidR="00113D67" w:rsidRPr="00D44C7B" w:rsidRDefault="00113D67" w:rsidP="00113D67">
      <w:pPr>
        <w:pStyle w:val="CommentText"/>
        <w:rPr>
          <w:rFonts w:ascii="Times New Roman" w:hAnsi="Times New Roman" w:cs="Times New Roman"/>
          <w:noProof/>
        </w:rPr>
      </w:pPr>
      <w:r w:rsidRPr="00D44C7B">
        <w:rPr>
          <w:rStyle w:val="FootnoteReference"/>
          <w:rFonts w:ascii="Times New Roman" w:hAnsi="Times New Roman" w:cs="Times New Roman"/>
        </w:rPr>
        <w:footnoteRef/>
      </w:r>
      <w:r w:rsidRPr="00D44C7B">
        <w:rPr>
          <w:rFonts w:ascii="Times New Roman" w:hAnsi="Times New Roman" w:cs="Times New Roman"/>
        </w:rPr>
        <w:t xml:space="preserve"> </w:t>
      </w:r>
      <w:r w:rsidRPr="00D44C7B">
        <w:rPr>
          <w:rFonts w:ascii="Times New Roman" w:hAnsi="Times New Roman" w:cs="Times New Roman"/>
          <w:noProof/>
        </w:rPr>
        <w:t xml:space="preserve">See Johnson, Z. et. al. In-Press.  </w:t>
      </w:r>
      <w:hyperlink r:id="rId2" w:history="1">
        <w:r w:rsidRPr="00D44C7B">
          <w:rPr>
            <w:rStyle w:val="Hyperlink"/>
            <w:rFonts w:ascii="Times New Roman" w:hAnsi="Times New Roman" w:cs="Times New Roman"/>
            <w:i/>
            <w:noProof/>
          </w:rPr>
          <w:t>STAC Workshop Report: Monitoring and Assessing Impacts of Changes in Weather Patterns and Extreme Events on BMP Siting and Design.</w:t>
        </w:r>
      </w:hyperlink>
      <w:r w:rsidRPr="00D44C7B">
        <w:rPr>
          <w:rFonts w:ascii="Times New Roman" w:hAnsi="Times New Roman" w:cs="Times New Roman"/>
          <w:noProof/>
        </w:rPr>
        <w:t xml:space="preserve"> (in press) for more information and guidance on implementation.</w:t>
      </w:r>
    </w:p>
    <w:p w14:paraId="33B9A96A" w14:textId="77777777" w:rsidR="00113D67" w:rsidRPr="00D44C7B" w:rsidRDefault="00113D67" w:rsidP="00113D67">
      <w:pPr>
        <w:pStyle w:val="CommentText"/>
        <w:spacing w:after="0"/>
        <w:rPr>
          <w:rFonts w:ascii="Times New Roman" w:hAnsi="Times New Roman" w:cs="Times New Roman"/>
        </w:rPr>
      </w:pPr>
    </w:p>
    <w:p w14:paraId="74A524A4" w14:textId="77777777" w:rsidR="00113D67" w:rsidRDefault="00113D67" w:rsidP="00113D67">
      <w:pPr>
        <w:pStyle w:val="FootnoteText"/>
      </w:pPr>
    </w:p>
  </w:footnote>
  <w:footnote w:id="5">
    <w:p w14:paraId="7E7B9F4F" w14:textId="77777777" w:rsidR="00113D67" w:rsidRPr="00D44C7B" w:rsidRDefault="00113D67" w:rsidP="00113D67">
      <w:pPr>
        <w:pStyle w:val="FootnoteText"/>
        <w:rPr>
          <w:rFonts w:ascii="Times New Roman" w:hAnsi="Times New Roman" w:cs="Times New Roman"/>
        </w:rPr>
      </w:pPr>
      <w:r>
        <w:rPr>
          <w:rStyle w:val="FootnoteReference"/>
        </w:rPr>
        <w:footnoteRef/>
      </w:r>
      <w:r>
        <w:t xml:space="preserve"> </w:t>
      </w:r>
      <w:r w:rsidRPr="00D44C7B">
        <w:rPr>
          <w:rFonts w:ascii="Times New Roman" w:hAnsi="Times New Roman" w:cs="Times New Roman"/>
        </w:rPr>
        <w:t xml:space="preserve">Chesapeake Bay TMDL, Section 7: Reasonable Assurance and Accountability Framework </w:t>
      </w:r>
    </w:p>
  </w:footnote>
  <w:footnote w:id="6">
    <w:p w14:paraId="679BA417" w14:textId="77777777" w:rsidR="00113D67" w:rsidRDefault="00113D67" w:rsidP="00113D67">
      <w:pPr>
        <w:pStyle w:val="FootnoteText"/>
      </w:pPr>
      <w:r w:rsidRPr="00D44C7B">
        <w:rPr>
          <w:rStyle w:val="FootnoteReference"/>
          <w:rFonts w:ascii="Times New Roman" w:hAnsi="Times New Roman" w:cs="Times New Roman"/>
        </w:rPr>
        <w:footnoteRef/>
      </w:r>
      <w:r w:rsidRPr="00D44C7B">
        <w:rPr>
          <w:rFonts w:ascii="Times New Roman" w:hAnsi="Times New Roman" w:cs="Times New Roman"/>
        </w:rPr>
        <w:t xml:space="preserve"> Chesapeake Bay TMDL, Section 10: Implementation and Adaptive Management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6277CB"/>
    <w:multiLevelType w:val="hybridMultilevel"/>
    <w:tmpl w:val="D188001E"/>
    <w:lvl w:ilvl="0" w:tplc="7248BE76">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3A43B0"/>
    <w:multiLevelType w:val="hybridMultilevel"/>
    <w:tmpl w:val="E72AC90C"/>
    <w:lvl w:ilvl="0" w:tplc="BA5A9980">
      <w:start w:val="1"/>
      <w:numFmt w:val="upperRoman"/>
      <w:lvlText w:val="II%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388221C8"/>
    <w:multiLevelType w:val="hybridMultilevel"/>
    <w:tmpl w:val="1C2C306A"/>
    <w:lvl w:ilvl="0" w:tplc="04090017">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98E1A05"/>
    <w:multiLevelType w:val="multilevel"/>
    <w:tmpl w:val="C9C042D2"/>
    <w:lvl w:ilvl="0">
      <w:start w:val="1"/>
      <w:numFmt w:val="decimal"/>
      <w:lvlText w:val="%1."/>
      <w:lvlJc w:val="left"/>
      <w:pPr>
        <w:ind w:left="720" w:firstLine="36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4AB9609B"/>
    <w:multiLevelType w:val="multilevel"/>
    <w:tmpl w:val="E76CD02C"/>
    <w:lvl w:ilvl="0">
      <w:start w:val="1"/>
      <w:numFmt w:val="decimal"/>
      <w:lvlText w:val="%1."/>
      <w:lvlJc w:val="left"/>
      <w:pPr>
        <w:ind w:left="1080" w:firstLine="360"/>
      </w:pPr>
      <w:rPr>
        <w:rFonts w:asciiTheme="minorHAnsi" w:eastAsia="Times New Roman" w:hAnsiTheme="minorHAnsi" w:cs="Times New Roman" w:hint="default"/>
        <w:b w:val="0"/>
        <w:i w:val="0"/>
        <w:sz w:val="24"/>
        <w:szCs w:val="24"/>
      </w:rPr>
    </w:lvl>
    <w:lvl w:ilvl="1">
      <w:start w:val="1"/>
      <w:numFmt w:val="decimal"/>
      <w:lvlText w:val="%2."/>
      <w:lvlJc w:val="left"/>
      <w:pPr>
        <w:ind w:left="1800" w:firstLine="1080"/>
      </w:pPr>
      <w:rPr>
        <w:rFonts w:hint="default"/>
      </w:rPr>
    </w:lvl>
    <w:lvl w:ilvl="2">
      <w:start w:val="1"/>
      <w:numFmt w:val="lowerRoman"/>
      <w:lvlText w:val="%3."/>
      <w:lvlJc w:val="right"/>
      <w:pPr>
        <w:ind w:left="2520" w:firstLine="1980"/>
      </w:pPr>
      <w:rPr>
        <w:rFonts w:hint="default"/>
      </w:rPr>
    </w:lvl>
    <w:lvl w:ilvl="3">
      <w:start w:val="1"/>
      <w:numFmt w:val="decimal"/>
      <w:lvlText w:val="%4."/>
      <w:lvlJc w:val="left"/>
      <w:pPr>
        <w:ind w:left="3240" w:firstLine="2520"/>
      </w:pPr>
      <w:rPr>
        <w:rFonts w:hint="default"/>
      </w:rPr>
    </w:lvl>
    <w:lvl w:ilvl="4">
      <w:start w:val="1"/>
      <w:numFmt w:val="lowerLetter"/>
      <w:lvlText w:val="%5."/>
      <w:lvlJc w:val="left"/>
      <w:pPr>
        <w:ind w:left="3960" w:firstLine="3240"/>
      </w:pPr>
      <w:rPr>
        <w:rFonts w:hint="default"/>
      </w:rPr>
    </w:lvl>
    <w:lvl w:ilvl="5">
      <w:start w:val="1"/>
      <w:numFmt w:val="lowerRoman"/>
      <w:lvlText w:val="%6."/>
      <w:lvlJc w:val="right"/>
      <w:pPr>
        <w:ind w:left="4680" w:firstLine="4140"/>
      </w:pPr>
      <w:rPr>
        <w:rFonts w:hint="default"/>
      </w:rPr>
    </w:lvl>
    <w:lvl w:ilvl="6">
      <w:start w:val="1"/>
      <w:numFmt w:val="decimal"/>
      <w:lvlText w:val="%7."/>
      <w:lvlJc w:val="left"/>
      <w:pPr>
        <w:ind w:left="5400" w:firstLine="4680"/>
      </w:pPr>
      <w:rPr>
        <w:rFonts w:hint="default"/>
      </w:rPr>
    </w:lvl>
    <w:lvl w:ilvl="7">
      <w:start w:val="1"/>
      <w:numFmt w:val="lowerLetter"/>
      <w:lvlText w:val="%8."/>
      <w:lvlJc w:val="left"/>
      <w:pPr>
        <w:ind w:left="6120" w:firstLine="5400"/>
      </w:pPr>
      <w:rPr>
        <w:rFonts w:hint="default"/>
      </w:rPr>
    </w:lvl>
    <w:lvl w:ilvl="8">
      <w:start w:val="1"/>
      <w:numFmt w:val="lowerRoman"/>
      <w:lvlText w:val="%9."/>
      <w:lvlJc w:val="right"/>
      <w:pPr>
        <w:ind w:left="6840" w:firstLine="6300"/>
      </w:pPr>
      <w:rPr>
        <w:rFonts w:hint="default"/>
      </w:rPr>
    </w:lvl>
  </w:abstractNum>
  <w:abstractNum w:abstractNumId="5" w15:restartNumberingAfterBreak="0">
    <w:nsid w:val="4F941A7B"/>
    <w:multiLevelType w:val="hybridMultilevel"/>
    <w:tmpl w:val="D5384FE4"/>
    <w:lvl w:ilvl="0" w:tplc="542A2C72">
      <w:start w:val="4"/>
      <w:numFmt w:val="upperRoman"/>
      <w:lvlText w:val="%1."/>
      <w:lvlJc w:val="left"/>
      <w:pPr>
        <w:ind w:left="720" w:hanging="72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0B461D4"/>
    <w:multiLevelType w:val="hybridMultilevel"/>
    <w:tmpl w:val="B34E28C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714CF4"/>
    <w:multiLevelType w:val="hybridMultilevel"/>
    <w:tmpl w:val="12B404E4"/>
    <w:lvl w:ilvl="0" w:tplc="F1DC4150">
      <w:start w:val="1"/>
      <w:numFmt w:val="lowerLetter"/>
      <w:lvlText w:val="%1)"/>
      <w:lvlJc w:val="left"/>
      <w:pPr>
        <w:ind w:left="1080" w:hanging="360"/>
      </w:pPr>
      <w:rPr>
        <w:rFonts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C2F24BF"/>
    <w:multiLevelType w:val="hybridMultilevel"/>
    <w:tmpl w:val="F5C400D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30644E"/>
    <w:multiLevelType w:val="hybridMultilevel"/>
    <w:tmpl w:val="D806E55A"/>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A61E6C"/>
    <w:multiLevelType w:val="hybridMultilevel"/>
    <w:tmpl w:val="022C97DC"/>
    <w:lvl w:ilvl="0" w:tplc="CF5CB7C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4"/>
  </w:num>
  <w:num w:numId="3">
    <w:abstractNumId w:val="6"/>
  </w:num>
  <w:num w:numId="4">
    <w:abstractNumId w:val="10"/>
  </w:num>
  <w:num w:numId="5">
    <w:abstractNumId w:val="8"/>
  </w:num>
  <w:num w:numId="6">
    <w:abstractNumId w:val="9"/>
  </w:num>
  <w:num w:numId="7">
    <w:abstractNumId w:val="5"/>
  </w:num>
  <w:num w:numId="8">
    <w:abstractNumId w:val="2"/>
  </w:num>
  <w:num w:numId="9">
    <w:abstractNumId w:val="7"/>
  </w:num>
  <w:num w:numId="10">
    <w:abstractNumId w:val="0"/>
  </w:num>
  <w:num w:numId="1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cNally, Dianne">
    <w15:presenceInfo w15:providerId="AD" w15:userId="S-1-5-21-1339303556-449845944-1601390327-91387"/>
  </w15:person>
  <w15:person w15:author="Jennifer.Dopkowski">
    <w15:presenceInfo w15:providerId="None" w15:userId="Jennifer.Dopkowski"/>
  </w15:person>
  <w15:person w15:author="Power, Lucinda">
    <w15:presenceInfo w15:providerId="AD" w15:userId="S-1-5-21-1339303556-449845944-1601390327-990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D67"/>
    <w:rsid w:val="00113D67"/>
    <w:rsid w:val="001242C5"/>
    <w:rsid w:val="001528A3"/>
    <w:rsid w:val="00233971"/>
    <w:rsid w:val="00307FC6"/>
    <w:rsid w:val="003833D4"/>
    <w:rsid w:val="004161D5"/>
    <w:rsid w:val="00434ED5"/>
    <w:rsid w:val="0066052E"/>
    <w:rsid w:val="006E1030"/>
    <w:rsid w:val="007307F8"/>
    <w:rsid w:val="007D7BA9"/>
    <w:rsid w:val="00822F5F"/>
    <w:rsid w:val="00940B6C"/>
    <w:rsid w:val="00A15701"/>
    <w:rsid w:val="00A30AEE"/>
    <w:rsid w:val="00A50B7C"/>
    <w:rsid w:val="00B90CD5"/>
    <w:rsid w:val="00C12EF6"/>
    <w:rsid w:val="00C50BBD"/>
    <w:rsid w:val="00CE556A"/>
    <w:rsid w:val="00DF6382"/>
    <w:rsid w:val="00E771D6"/>
    <w:rsid w:val="00EC0323"/>
    <w:rsid w:val="00FF6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930D2"/>
  <w15:chartTrackingRefBased/>
  <w15:docId w15:val="{AD3DEA00-8342-4DD6-B266-DDD823512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3D67"/>
  </w:style>
  <w:style w:type="paragraph" w:styleId="Heading2">
    <w:name w:val="heading 2"/>
    <w:basedOn w:val="Normal"/>
    <w:next w:val="Normal"/>
    <w:link w:val="Heading2Char"/>
    <w:uiPriority w:val="9"/>
    <w:unhideWhenUsed/>
    <w:qFormat/>
    <w:rsid w:val="00113D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13D67"/>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13D67"/>
    <w:pPr>
      <w:ind w:left="720"/>
      <w:contextualSpacing/>
    </w:pPr>
  </w:style>
  <w:style w:type="paragraph" w:styleId="CommentText">
    <w:name w:val="annotation text"/>
    <w:basedOn w:val="Normal"/>
    <w:link w:val="CommentTextChar"/>
    <w:uiPriority w:val="99"/>
    <w:unhideWhenUsed/>
    <w:rsid w:val="00113D67"/>
    <w:pPr>
      <w:spacing w:line="240" w:lineRule="auto"/>
    </w:pPr>
    <w:rPr>
      <w:sz w:val="20"/>
      <w:szCs w:val="20"/>
    </w:rPr>
  </w:style>
  <w:style w:type="character" w:customStyle="1" w:styleId="CommentTextChar">
    <w:name w:val="Comment Text Char"/>
    <w:basedOn w:val="DefaultParagraphFont"/>
    <w:link w:val="CommentText"/>
    <w:uiPriority w:val="99"/>
    <w:rsid w:val="00113D67"/>
    <w:rPr>
      <w:sz w:val="20"/>
      <w:szCs w:val="20"/>
    </w:rPr>
  </w:style>
  <w:style w:type="paragraph" w:styleId="FootnoteText">
    <w:name w:val="footnote text"/>
    <w:basedOn w:val="Normal"/>
    <w:link w:val="FootnoteTextChar"/>
    <w:uiPriority w:val="99"/>
    <w:semiHidden/>
    <w:unhideWhenUsed/>
    <w:rsid w:val="00113D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3D67"/>
    <w:rPr>
      <w:sz w:val="20"/>
      <w:szCs w:val="20"/>
    </w:rPr>
  </w:style>
  <w:style w:type="character" w:styleId="FootnoteReference">
    <w:name w:val="footnote reference"/>
    <w:basedOn w:val="DefaultParagraphFont"/>
    <w:uiPriority w:val="99"/>
    <w:semiHidden/>
    <w:unhideWhenUsed/>
    <w:rsid w:val="00113D67"/>
    <w:rPr>
      <w:vertAlign w:val="superscript"/>
    </w:rPr>
  </w:style>
  <w:style w:type="character" w:styleId="Hyperlink">
    <w:name w:val="Hyperlink"/>
    <w:basedOn w:val="DefaultParagraphFont"/>
    <w:uiPriority w:val="99"/>
    <w:unhideWhenUsed/>
    <w:rsid w:val="00113D67"/>
    <w:rPr>
      <w:color w:val="0563C1" w:themeColor="hyperlink"/>
      <w:u w:val="single"/>
    </w:rPr>
  </w:style>
  <w:style w:type="paragraph" w:styleId="BalloonText">
    <w:name w:val="Balloon Text"/>
    <w:basedOn w:val="Normal"/>
    <w:link w:val="BalloonTextChar"/>
    <w:uiPriority w:val="99"/>
    <w:semiHidden/>
    <w:unhideWhenUsed/>
    <w:rsid w:val="007307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07F8"/>
    <w:rPr>
      <w:rFonts w:ascii="Segoe UI" w:hAnsi="Segoe UI" w:cs="Segoe UI"/>
      <w:sz w:val="18"/>
      <w:szCs w:val="18"/>
    </w:rPr>
  </w:style>
  <w:style w:type="character" w:styleId="CommentReference">
    <w:name w:val="annotation reference"/>
    <w:basedOn w:val="DefaultParagraphFont"/>
    <w:uiPriority w:val="99"/>
    <w:semiHidden/>
    <w:unhideWhenUsed/>
    <w:rsid w:val="007307F8"/>
    <w:rPr>
      <w:sz w:val="16"/>
      <w:szCs w:val="16"/>
    </w:rPr>
  </w:style>
  <w:style w:type="paragraph" w:styleId="CommentSubject">
    <w:name w:val="annotation subject"/>
    <w:basedOn w:val="CommentText"/>
    <w:next w:val="CommentText"/>
    <w:link w:val="CommentSubjectChar"/>
    <w:uiPriority w:val="99"/>
    <w:semiHidden/>
    <w:unhideWhenUsed/>
    <w:rsid w:val="007307F8"/>
    <w:rPr>
      <w:b/>
      <w:bCs/>
    </w:rPr>
  </w:style>
  <w:style w:type="character" w:customStyle="1" w:styleId="CommentSubjectChar">
    <w:name w:val="Comment Subject Char"/>
    <w:basedOn w:val="CommentTextChar"/>
    <w:link w:val="CommentSubject"/>
    <w:uiPriority w:val="99"/>
    <w:semiHidden/>
    <w:rsid w:val="007307F8"/>
    <w:rPr>
      <w:b/>
      <w:bCs/>
      <w:sz w:val="20"/>
      <w:szCs w:val="20"/>
    </w:rPr>
  </w:style>
  <w:style w:type="paragraph" w:customStyle="1" w:styleId="Default">
    <w:name w:val="Default"/>
    <w:rsid w:val="006E1030"/>
    <w:pPr>
      <w:autoSpaceDE w:val="0"/>
      <w:autoSpaceDN w:val="0"/>
      <w:adjustRightInd w:val="0"/>
      <w:spacing w:after="0" w:line="240" w:lineRule="auto"/>
    </w:pPr>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DF6382"/>
    <w:rPr>
      <w:color w:val="808080"/>
      <w:shd w:val="clear" w:color="auto" w:fill="E6E6E6"/>
    </w:rPr>
  </w:style>
  <w:style w:type="paragraph" w:styleId="Revision">
    <w:name w:val="Revision"/>
    <w:hidden/>
    <w:uiPriority w:val="99"/>
    <w:semiHidden/>
    <w:rsid w:val="002339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chesapeakebay.net/channel_files/26045/v._2025_chesapeake_bay_climate_change_load_projections_explanation_revised_02.28.18.pdf" TargetMode="External"/><Relationship Id="rId1" Type="http://schemas.openxmlformats.org/officeDocument/2006/relationships/hyperlink" Target="https://www.chesapeakebay.net/channel_files/26045/v._2025_chesapeake_bay_climate_change_load_projections_explanation_revised_02.28.18.pdf"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_rels/footnotes.xml.rels><?xml version="1.0" encoding="UTF-8" standalone="yes"?>
<Relationships xmlns="http://schemas.openxmlformats.org/package/2006/relationships"><Relationship Id="rId2" Type="http://schemas.openxmlformats.org/officeDocument/2006/relationships/hyperlink" Target="http://www.chesapeake.org/stac/workshop.php?activity_id=280" TargetMode="External"/><Relationship Id="rId1" Type="http://schemas.openxmlformats.org/officeDocument/2006/relationships/hyperlink" Target="http://www.chesapeake.org/stac/workshop.php?activity_id=2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854EB-BAF9-4847-85EF-246E37D1C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1387</Words>
  <Characters>7910</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Michelle</dc:creator>
  <cp:keywords/>
  <dc:description/>
  <cp:lastModifiedBy>Abowd, Laurel</cp:lastModifiedBy>
  <cp:revision>2</cp:revision>
  <cp:lastPrinted>2018-09-04T12:58:00Z</cp:lastPrinted>
  <dcterms:created xsi:type="dcterms:W3CDTF">2018-09-11T14:32:00Z</dcterms:created>
  <dcterms:modified xsi:type="dcterms:W3CDTF">2018-09-11T14:32:00Z</dcterms:modified>
</cp:coreProperties>
</file>