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13096" w14:textId="77777777" w:rsidR="00BA7D8D" w:rsidRPr="00BA7D8D" w:rsidRDefault="00BA7D8D" w:rsidP="00BA7D8D">
      <w:pPr>
        <w:rPr>
          <w:b/>
          <w:bCs/>
        </w:rPr>
      </w:pPr>
      <w:r w:rsidRPr="00BA7D8D">
        <w:rPr>
          <w:b/>
          <w:bCs/>
        </w:rPr>
        <w:t>Current Scope and Purpose</w:t>
      </w:r>
    </w:p>
    <w:p w14:paraId="2761AF21" w14:textId="7E3CD51A" w:rsidR="00BA7D8D" w:rsidRPr="00BA7D8D" w:rsidRDefault="00BA7D8D" w:rsidP="00BA7D8D">
      <w:r w:rsidRPr="00BA7D8D">
        <w:t xml:space="preserve">Manage Chesapeake Bay Program (CBP) nontidal water quality monitoring networks and coordinate monitoring and assessment with additional networks to address the </w:t>
      </w:r>
      <w:ins w:id="0" w:author="Amy Goldfischer" w:date="2023-02-09T13:56:00Z">
        <w:r w:rsidR="000E41DE">
          <w:t>2014</w:t>
        </w:r>
      </w:ins>
      <w:del w:id="1" w:author="Amy Goldfischer" w:date="2023-02-09T13:55:00Z">
        <w:r w:rsidRPr="00BA7D8D" w:rsidDel="006E5B6F">
          <w:delText>new</w:delText>
        </w:r>
      </w:del>
      <w:r w:rsidRPr="00BA7D8D">
        <w:t xml:space="preserve"> Chesapeake Bay Watershed Agreement.</w:t>
      </w:r>
    </w:p>
    <w:p w14:paraId="69884726" w14:textId="77777777" w:rsidR="00BA7D8D" w:rsidRPr="00BA7D8D" w:rsidRDefault="00BA7D8D" w:rsidP="00BA7D8D">
      <w:r w:rsidRPr="00BA7D8D">
        <w:t>The CBP currently manages several water quality monitoring networks including a watershed network. Consistency of station operations across the watershed in the current 123 station network has its foundations in the 2004 Memorandum of Understanding signed by the State of Delaware, the District of Columbia, the State of Maryland, the State of New York, the Commonwealth of Pennsylvania, the Commonwealth of Virginia, the State of West Virginia, the Interstate Commission on the Potomac River Basin, the Susquehanna River Basin Commission, the Metropolitan Washington Council of Governments, the United States Environmental Protection Agency, the United States Geological Survey and the Chesapeake Bay Commission regarding cooperative efforts for monitoring and assessing water quality in the streams and rivers of the Chesapeake Bay watershed.</w:t>
      </w:r>
    </w:p>
    <w:p w14:paraId="2C1E658E" w14:textId="0F90D2D1" w:rsidR="00BA7D8D" w:rsidRPr="00BA7D8D" w:rsidRDefault="00BA7D8D" w:rsidP="00BA7D8D">
      <w:r w:rsidRPr="00BA7D8D">
        <w:t xml:space="preserve">The networks are complex with multiple partners collecting data. There is additional monitoring and analysis that needs to be conducted to address the outcomes of the </w:t>
      </w:r>
      <w:ins w:id="2" w:author="Amy Goldfischer" w:date="2023-02-09T15:21:00Z">
        <w:r w:rsidR="005A7639">
          <w:t>2014</w:t>
        </w:r>
      </w:ins>
      <w:del w:id="3" w:author="Amy Goldfischer" w:date="2023-02-09T15:21:00Z">
        <w:r w:rsidRPr="00BA7D8D" w:rsidDel="005A7639">
          <w:delText>new</w:delText>
        </w:r>
      </w:del>
      <w:r w:rsidRPr="00BA7D8D">
        <w:t xml:space="preserve"> Bay Agreement</w:t>
      </w:r>
      <w:ins w:id="4" w:author="Amy Goldfischer" w:date="2023-02-09T15:22:00Z">
        <w:r w:rsidR="00522C2F">
          <w:t>,</w:t>
        </w:r>
        <w:r w:rsidR="007D27E1">
          <w:t xml:space="preserve"> and its evolution beyond 2025</w:t>
        </w:r>
      </w:ins>
      <w:r w:rsidRPr="00BA7D8D">
        <w:t>. The Workgroup focuses on 1) sustaining long-term consistency in the network stations</w:t>
      </w:r>
      <w:ins w:id="5" w:author="Amy Goldfischer" w:date="2023-02-09T13:56:00Z">
        <w:r w:rsidR="000E41DE">
          <w:t>’</w:t>
        </w:r>
      </w:ins>
      <w:r w:rsidRPr="00BA7D8D">
        <w:t xml:space="preserve"> distribution and </w:t>
      </w:r>
      <w:ins w:id="6" w:author="Amy Goldfischer" w:date="2023-02-09T15:10:00Z">
        <w:r w:rsidR="00A24AB7">
          <w:t xml:space="preserve">field, lab and analysis </w:t>
        </w:r>
      </w:ins>
      <w:r w:rsidRPr="00BA7D8D">
        <w:t xml:space="preserve">operations, 2) tracking data collection completeness each season on an annual basis, </w:t>
      </w:r>
      <w:ins w:id="7" w:author="Amy Goldfischer" w:date="2023-02-09T13:56:00Z">
        <w:r w:rsidR="00E3769A">
          <w:t>3) sustaining</w:t>
        </w:r>
      </w:ins>
      <w:ins w:id="8" w:author="Amy Goldfischer" w:date="2023-02-09T13:57:00Z">
        <w:r w:rsidR="00E3769A">
          <w:t xml:space="preserve"> data quality assurance and analysis</w:t>
        </w:r>
      </w:ins>
      <w:ins w:id="9" w:author="Amy Goldfischer" w:date="2023-02-09T13:58:00Z">
        <w:r w:rsidR="00030B32">
          <w:t xml:space="preserve"> methodology</w:t>
        </w:r>
      </w:ins>
      <w:ins w:id="10" w:author="Amy Goldfischer" w:date="2023-02-09T13:57:00Z">
        <w:r w:rsidR="00B543E0">
          <w:t xml:space="preserve">, </w:t>
        </w:r>
      </w:ins>
      <w:del w:id="11" w:author="Amy Goldfischer" w:date="2023-02-09T13:57:00Z">
        <w:r w:rsidRPr="00BA7D8D" w:rsidDel="00E3769A">
          <w:delText xml:space="preserve">3) reviewing objectives, </w:delText>
        </w:r>
      </w:del>
      <w:r w:rsidRPr="00BA7D8D">
        <w:t>4) evaluating the utility of new sensor applications, 5) updating analysis methods, 6) synthesizing and reporting on nutrient and sediment loads and trends</w:t>
      </w:r>
      <w:ins w:id="12" w:author="Amy Goldfischer" w:date="2023-02-09T15:13:00Z">
        <w:r w:rsidR="00DD33F9">
          <w:t>, 7)</w:t>
        </w:r>
      </w:ins>
      <w:r w:rsidRPr="00BA7D8D">
        <w:t xml:space="preserve"> </w:t>
      </w:r>
      <w:ins w:id="13" w:author="Amy Goldfischer" w:date="2023-02-09T15:13:00Z">
        <w:r w:rsidR="00DD33F9">
          <w:t xml:space="preserve">targeting </w:t>
        </w:r>
      </w:ins>
      <w:del w:id="14" w:author="Amy Goldfischer" w:date="2023-02-09T15:13:00Z">
        <w:r w:rsidRPr="00BA7D8D" w:rsidDel="00DD33F9">
          <w:delText xml:space="preserve">used to assess progress in relation to management actions and target </w:delText>
        </w:r>
      </w:del>
      <w:r w:rsidRPr="00BA7D8D">
        <w:t>management investments to improve return on investment with best management practices</w:t>
      </w:r>
      <w:ins w:id="15" w:author="Amy Goldfischer" w:date="2023-02-09T13:50:00Z">
        <w:r w:rsidR="005C21CC">
          <w:t xml:space="preserve">, </w:t>
        </w:r>
      </w:ins>
      <w:ins w:id="16" w:author="Amy Goldfischer" w:date="2023-02-09T15:15:00Z">
        <w:r w:rsidR="00B33FB8">
          <w:t>8</w:t>
        </w:r>
      </w:ins>
      <w:ins w:id="17" w:author="Amy Goldfischer" w:date="2023-02-09T13:50:00Z">
        <w:r w:rsidR="005C21CC">
          <w:t xml:space="preserve">) providing a platform to </w:t>
        </w:r>
      </w:ins>
      <w:ins w:id="18" w:author="Amy Goldfischer" w:date="2023-02-09T13:53:00Z">
        <w:r w:rsidR="007816DC">
          <w:t>address</w:t>
        </w:r>
        <w:r w:rsidR="009804EB">
          <w:t xml:space="preserve"> network</w:t>
        </w:r>
      </w:ins>
      <w:ins w:id="19" w:author="Amy Goldfischer" w:date="2023-02-09T13:50:00Z">
        <w:r w:rsidR="005C21CC">
          <w:t xml:space="preserve"> operational issue</w:t>
        </w:r>
      </w:ins>
      <w:ins w:id="20" w:author="Amy Goldfischer" w:date="2023-02-09T13:53:00Z">
        <w:r w:rsidR="009804EB">
          <w:t>s,</w:t>
        </w:r>
      </w:ins>
      <w:ins w:id="21" w:author="Amy Goldfischer" w:date="2023-02-09T13:52:00Z">
        <w:r w:rsidR="00CC3EDD">
          <w:t xml:space="preserve"> </w:t>
        </w:r>
      </w:ins>
      <w:ins w:id="22" w:author="Amy Goldfischer" w:date="2023-02-09T15:15:00Z">
        <w:r w:rsidR="00B33FB8">
          <w:t>9</w:t>
        </w:r>
      </w:ins>
      <w:ins w:id="23" w:author="Amy Goldfischer" w:date="2023-02-09T13:52:00Z">
        <w:r w:rsidR="00CC3EDD">
          <w:t xml:space="preserve">) providing </w:t>
        </w:r>
      </w:ins>
      <w:ins w:id="24" w:author="Amy Goldfischer" w:date="2023-02-09T15:16:00Z">
        <w:r w:rsidR="00E56379">
          <w:t>criteria and guidance to support network optimization</w:t>
        </w:r>
      </w:ins>
      <w:ins w:id="25" w:author="Amy Goldfischer" w:date="2023-02-09T13:58:00Z">
        <w:r w:rsidR="00D129DE">
          <w:t xml:space="preserve">, </w:t>
        </w:r>
      </w:ins>
      <w:ins w:id="26" w:author="Amy Goldfischer" w:date="2023-02-09T15:17:00Z">
        <w:r w:rsidR="008518E1">
          <w:t xml:space="preserve">and </w:t>
        </w:r>
      </w:ins>
      <w:ins w:id="27" w:author="Amy Goldfischer" w:date="2023-02-09T15:15:00Z">
        <w:r w:rsidR="00B33FB8">
          <w:t>10</w:t>
        </w:r>
      </w:ins>
      <w:ins w:id="28" w:author="Amy Goldfischer" w:date="2023-02-09T13:58:00Z">
        <w:r w:rsidR="00D129DE">
          <w:t>)</w:t>
        </w:r>
      </w:ins>
      <w:del w:id="29" w:author="Amy Goldfischer" w:date="2023-02-09T13:50:00Z">
        <w:r w:rsidRPr="00BA7D8D" w:rsidDel="005C21CC">
          <w:delText>.</w:delText>
        </w:r>
      </w:del>
      <w:ins w:id="30" w:author="Amy Goldfischer" w:date="2023-02-09T14:01:00Z">
        <w:r w:rsidR="00643FB1">
          <w:t xml:space="preserve">supporting the value of watershed monitoring </w:t>
        </w:r>
      </w:ins>
      <w:ins w:id="31" w:author="Amy Goldfischer" w:date="2023-02-09T14:02:00Z">
        <w:r w:rsidR="00905735">
          <w:t>in data driven decision making.</w:t>
        </w:r>
      </w:ins>
    </w:p>
    <w:p w14:paraId="063C554E" w14:textId="252ACFE1" w:rsidR="00DC2C82" w:rsidRDefault="00DC2C82"/>
    <w:sectPr w:rsidR="00DC2C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my Goldfischer">
    <w15:presenceInfo w15:providerId="AD" w15:userId="S::agoldfischer@chesapeakebay.net::ea849e76-1a06-4cbe-b774-16fd92d015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trackRevision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06A49"/>
    <w:rsid w:val="00030B32"/>
    <w:rsid w:val="000E41DE"/>
    <w:rsid w:val="001803F1"/>
    <w:rsid w:val="004179A9"/>
    <w:rsid w:val="00522C2F"/>
    <w:rsid w:val="005840ED"/>
    <w:rsid w:val="005A7639"/>
    <w:rsid w:val="005C21CC"/>
    <w:rsid w:val="00643FB1"/>
    <w:rsid w:val="006D0BB5"/>
    <w:rsid w:val="006E5B6F"/>
    <w:rsid w:val="00754622"/>
    <w:rsid w:val="00770F58"/>
    <w:rsid w:val="007816DC"/>
    <w:rsid w:val="007D27E1"/>
    <w:rsid w:val="008518E1"/>
    <w:rsid w:val="00905735"/>
    <w:rsid w:val="009804EB"/>
    <w:rsid w:val="00A06A49"/>
    <w:rsid w:val="00A24AB7"/>
    <w:rsid w:val="00A74DDB"/>
    <w:rsid w:val="00B33FB8"/>
    <w:rsid w:val="00B543E0"/>
    <w:rsid w:val="00BA7D8D"/>
    <w:rsid w:val="00C44150"/>
    <w:rsid w:val="00CC3EDD"/>
    <w:rsid w:val="00D129DE"/>
    <w:rsid w:val="00DC2C82"/>
    <w:rsid w:val="00DD33F9"/>
    <w:rsid w:val="00E3769A"/>
    <w:rsid w:val="00E4286F"/>
    <w:rsid w:val="00E56379"/>
    <w:rsid w:val="00E633BA"/>
    <w:rsid w:val="00E92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D5C61"/>
  <w15:chartTrackingRefBased/>
  <w15:docId w15:val="{23EEF615-8DC1-42FC-A865-CFD3B16DD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A7D8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A7D8D"/>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5C21CC"/>
    <w:pPr>
      <w:spacing w:after="0" w:line="240" w:lineRule="auto"/>
    </w:pPr>
  </w:style>
  <w:style w:type="paragraph" w:styleId="ListParagraph">
    <w:name w:val="List Paragraph"/>
    <w:basedOn w:val="Normal"/>
    <w:uiPriority w:val="34"/>
    <w:qFormat/>
    <w:rsid w:val="00770F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000606">
      <w:bodyDiv w:val="1"/>
      <w:marLeft w:val="0"/>
      <w:marRight w:val="0"/>
      <w:marTop w:val="0"/>
      <w:marBottom w:val="0"/>
      <w:divBdr>
        <w:top w:val="none" w:sz="0" w:space="0" w:color="auto"/>
        <w:left w:val="none" w:sz="0" w:space="0" w:color="auto"/>
        <w:bottom w:val="none" w:sz="0" w:space="0" w:color="auto"/>
        <w:right w:val="none" w:sz="0" w:space="0" w:color="auto"/>
      </w:divBdr>
    </w:div>
    <w:div w:id="163297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319</Words>
  <Characters>1820</Characters>
  <Application>Microsoft Office Word</Application>
  <DocSecurity>0</DocSecurity>
  <Lines>15</Lines>
  <Paragraphs>4</Paragraphs>
  <ScaleCrop>false</ScaleCrop>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Goldfischer</dc:creator>
  <cp:keywords/>
  <dc:description/>
  <cp:lastModifiedBy>Amy Goldfischer</cp:lastModifiedBy>
  <cp:revision>33</cp:revision>
  <dcterms:created xsi:type="dcterms:W3CDTF">2023-02-02T20:42:00Z</dcterms:created>
  <dcterms:modified xsi:type="dcterms:W3CDTF">2023-02-09T20:22:00Z</dcterms:modified>
</cp:coreProperties>
</file>