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679D20" w14:textId="6273AB83" w:rsidR="00BD000A" w:rsidRDefault="00BD000A" w:rsidP="00967E0A">
      <w:pPr>
        <w:pStyle w:val="Heading1"/>
        <w:spacing w:before="160"/>
        <w:rPr>
          <w:rFonts w:ascii="Calibri Light" w:eastAsia="Calibri Light" w:hAnsi="Calibri Light" w:cs="Calibri Light"/>
          <w:color w:val="2E74B5" w:themeColor="accent5" w:themeShade="BF"/>
        </w:rPr>
      </w:pPr>
      <w:r>
        <w:rPr>
          <w:rFonts w:ascii="Calibri Light" w:eastAsia="Calibri Light" w:hAnsi="Calibri Light" w:cs="Calibri Light"/>
          <w:color w:val="2E74B5" w:themeColor="accent5" w:themeShade="BF"/>
        </w:rPr>
        <w:t>Status and Trends Workplan</w:t>
      </w:r>
    </w:p>
    <w:p w14:paraId="7C1BE408" w14:textId="794A5C82" w:rsidR="00BD000A" w:rsidRDefault="00BD000A" w:rsidP="00EE2F67">
      <w:pPr>
        <w:spacing w:after="0"/>
      </w:pPr>
      <w:r>
        <w:t>Updated: 2018 with edits from November 2020</w:t>
      </w:r>
    </w:p>
    <w:p w14:paraId="34CBE40F" w14:textId="77777777" w:rsidR="00EE2F67" w:rsidRDefault="00EE2F67" w:rsidP="00EE2F67">
      <w:pPr>
        <w:rPr>
          <w:rFonts w:ascii="Calibri Light" w:eastAsia="Calibri Light" w:hAnsi="Calibri Light" w:cs="Calibri Light"/>
          <w:color w:val="2E74B5" w:themeColor="accent5" w:themeShade="BF"/>
        </w:rPr>
      </w:pPr>
    </w:p>
    <w:p w14:paraId="744147DD" w14:textId="46366A48" w:rsidR="00967E0A" w:rsidRDefault="00BD000A" w:rsidP="00EE2F67">
      <w:pPr>
        <w:pStyle w:val="Heading1"/>
        <w:spacing w:before="0"/>
        <w:rPr>
          <w:rFonts w:ascii="Calibri Light" w:eastAsia="Calibri Light" w:hAnsi="Calibri Light" w:cs="Calibri Light"/>
          <w:color w:val="2E74B5" w:themeColor="accent5" w:themeShade="BF"/>
        </w:rPr>
      </w:pPr>
      <w:r>
        <w:rPr>
          <w:rFonts w:ascii="Calibri Light" w:eastAsia="Calibri Light" w:hAnsi="Calibri Light" w:cs="Calibri Light"/>
          <w:color w:val="2E74B5" w:themeColor="accent5" w:themeShade="BF"/>
        </w:rPr>
        <w:t xml:space="preserve">Workgroup </w:t>
      </w:r>
      <w:r w:rsidR="00967E0A" w:rsidRPr="5C54225D">
        <w:rPr>
          <w:rFonts w:ascii="Calibri Light" w:eastAsia="Calibri Light" w:hAnsi="Calibri Light" w:cs="Calibri Light"/>
          <w:color w:val="2E74B5" w:themeColor="accent5" w:themeShade="BF"/>
        </w:rPr>
        <w:t>Mission</w:t>
      </w:r>
    </w:p>
    <w:p w14:paraId="076EE884" w14:textId="77777777" w:rsidR="00967E0A" w:rsidRDefault="00967E0A" w:rsidP="00967E0A">
      <w:pPr>
        <w:pStyle w:val="ListParagraph"/>
        <w:numPr>
          <w:ilvl w:val="0"/>
          <w:numId w:val="29"/>
        </w:numPr>
        <w:rPr>
          <w:rFonts w:eastAsiaTheme="minorEastAsia"/>
          <w:color w:val="000000" w:themeColor="text1"/>
        </w:rPr>
      </w:pPr>
      <w:r w:rsidRPr="5C54225D">
        <w:rPr>
          <w:rFonts w:ascii="Calibri" w:eastAsia="Calibri" w:hAnsi="Calibri" w:cs="Calibri"/>
          <w:color w:val="000000" w:themeColor="text1"/>
        </w:rPr>
        <w:t xml:space="preserve">Ensure the integrity of the Indicators Framework by focusing the development and use of information in the CBP with the principles described in the Framework. </w:t>
      </w:r>
    </w:p>
    <w:p w14:paraId="44DAD3EA" w14:textId="77777777" w:rsidR="00967E0A" w:rsidRDefault="00967E0A" w:rsidP="00967E0A">
      <w:pPr>
        <w:pStyle w:val="ListParagraph"/>
        <w:numPr>
          <w:ilvl w:val="0"/>
          <w:numId w:val="29"/>
        </w:numPr>
        <w:rPr>
          <w:rFonts w:eastAsiaTheme="minorEastAsia"/>
          <w:color w:val="000000" w:themeColor="text1"/>
        </w:rPr>
      </w:pPr>
      <w:r w:rsidRPr="5C54225D">
        <w:rPr>
          <w:rFonts w:ascii="Calibri" w:eastAsia="Calibri" w:hAnsi="Calibri" w:cs="Calibri"/>
          <w:color w:val="000000" w:themeColor="text1"/>
        </w:rPr>
        <w:t xml:space="preserve">Foster cross-outcome collaboration among the Goal Implementation Teams (GITs) on identified information needed to track progress toward and adaptively manage achievement of goals and outcomes. </w:t>
      </w:r>
    </w:p>
    <w:p w14:paraId="46F9B27D" w14:textId="79F684AE" w:rsidR="00967E0A" w:rsidRPr="00EE2F67" w:rsidRDefault="00967E0A" w:rsidP="00EE2F67">
      <w:pPr>
        <w:pStyle w:val="ListParagraph"/>
        <w:numPr>
          <w:ilvl w:val="0"/>
          <w:numId w:val="29"/>
        </w:numPr>
        <w:rPr>
          <w:rFonts w:eastAsiaTheme="minorEastAsia"/>
          <w:color w:val="000000" w:themeColor="text1"/>
        </w:rPr>
      </w:pPr>
      <w:r w:rsidRPr="5C54225D">
        <w:rPr>
          <w:rFonts w:ascii="Calibri" w:eastAsia="Calibri" w:hAnsi="Calibri" w:cs="Calibri"/>
          <w:color w:val="000000" w:themeColor="text1"/>
        </w:rPr>
        <w:t>Staff the indicators management process.</w:t>
      </w:r>
    </w:p>
    <w:p w14:paraId="7CA6C4CA" w14:textId="014B75FA" w:rsidR="00623CE5" w:rsidRPr="00623CE5" w:rsidRDefault="00623CE5" w:rsidP="00623CE5">
      <w:pPr>
        <w:spacing w:after="0" w:line="240" w:lineRule="auto"/>
        <w:textAlignment w:val="baseline"/>
        <w:rPr>
          <w:rFonts w:ascii="Segoe UI" w:eastAsia="Times New Roman" w:hAnsi="Segoe UI" w:cs="Segoe UI"/>
          <w:color w:val="2E74B5"/>
          <w:sz w:val="18"/>
          <w:szCs w:val="18"/>
        </w:rPr>
      </w:pPr>
      <w:r w:rsidRPr="00623CE5">
        <w:rPr>
          <w:rFonts w:ascii="Calibri Light" w:eastAsia="Times New Roman" w:hAnsi="Calibri Light" w:cs="Calibri Light"/>
          <w:color w:val="2E74B5"/>
          <w:sz w:val="32"/>
          <w:szCs w:val="32"/>
        </w:rPr>
        <w:t>Key Actions </w:t>
      </w:r>
    </w:p>
    <w:p w14:paraId="24D875B1" w14:textId="77777777" w:rsidR="00623CE5" w:rsidRPr="00623CE5" w:rsidRDefault="00623CE5" w:rsidP="00623CE5">
      <w:pPr>
        <w:spacing w:after="0" w:line="240" w:lineRule="auto"/>
        <w:textAlignment w:val="baseline"/>
        <w:rPr>
          <w:rFonts w:ascii="Segoe UI" w:eastAsia="Times New Roman" w:hAnsi="Segoe UI" w:cs="Segoe UI"/>
          <w:color w:val="000000"/>
          <w:sz w:val="18"/>
          <w:szCs w:val="18"/>
        </w:rPr>
      </w:pPr>
      <w:r w:rsidRPr="00623CE5">
        <w:rPr>
          <w:rFonts w:ascii="Calibri" w:eastAsia="Times New Roman" w:hAnsi="Calibri" w:cs="Calibri"/>
          <w:i/>
          <w:iCs/>
          <w:color w:val="000000"/>
        </w:rPr>
        <w:t>*Note: Items with an asterisk indicate that taking the action is contingent upon group discussion and consensus that determines the action would be helpful or necessary.</w:t>
      </w:r>
      <w:r w:rsidRPr="00623CE5">
        <w:rPr>
          <w:rFonts w:ascii="Calibri" w:eastAsia="Times New Roman" w:hAnsi="Calibri" w:cs="Calibri"/>
          <w:color w:val="000000"/>
        </w:rPr>
        <w:t> </w:t>
      </w:r>
    </w:p>
    <w:p w14:paraId="1F27C7F7" w14:textId="77777777" w:rsidR="00623CE5" w:rsidRPr="00623CE5" w:rsidRDefault="00623CE5" w:rsidP="00623CE5">
      <w:pPr>
        <w:spacing w:after="0" w:line="240" w:lineRule="auto"/>
        <w:textAlignment w:val="baseline"/>
        <w:rPr>
          <w:rFonts w:ascii="Segoe UI" w:eastAsia="Times New Roman" w:hAnsi="Segoe UI" w:cs="Segoe UI"/>
          <w:color w:val="000000"/>
          <w:sz w:val="18"/>
          <w:szCs w:val="18"/>
        </w:rPr>
      </w:pPr>
      <w:r w:rsidRPr="00623CE5">
        <w:rPr>
          <w:rFonts w:ascii="Calibri" w:eastAsia="Times New Roman" w:hAnsi="Calibri" w:cs="Calibri"/>
          <w:color w:val="000000"/>
        </w:rPr>
        <w:t> </w:t>
      </w:r>
    </w:p>
    <w:p w14:paraId="542F1F34" w14:textId="77777777" w:rsidR="00623CE5" w:rsidRPr="00623CE5" w:rsidRDefault="00623CE5" w:rsidP="00623CE5">
      <w:pPr>
        <w:spacing w:after="0" w:line="240" w:lineRule="auto"/>
        <w:textAlignment w:val="baseline"/>
        <w:rPr>
          <w:rFonts w:ascii="Segoe UI" w:eastAsia="Times New Roman" w:hAnsi="Segoe UI" w:cs="Segoe UI"/>
          <w:color w:val="000000"/>
          <w:sz w:val="18"/>
          <w:szCs w:val="18"/>
        </w:rPr>
      </w:pPr>
      <w:r w:rsidRPr="00623CE5">
        <w:rPr>
          <w:rFonts w:ascii="Calibri" w:eastAsia="Times New Roman" w:hAnsi="Calibri" w:cs="Calibri"/>
          <w:color w:val="000000"/>
        </w:rPr>
        <w:t>To the extent possible, meeting agendas will be organized around specific issues or stories and designed to foster cross-outcome collaboration.  </w:t>
      </w:r>
    </w:p>
    <w:p w14:paraId="2ECCEAE1" w14:textId="77777777" w:rsidR="00623CE5" w:rsidRPr="00623CE5" w:rsidRDefault="00623CE5" w:rsidP="00623CE5">
      <w:pPr>
        <w:spacing w:after="0" w:line="240" w:lineRule="auto"/>
        <w:textAlignment w:val="baseline"/>
        <w:rPr>
          <w:rFonts w:ascii="Segoe UI" w:eastAsia="Times New Roman" w:hAnsi="Segoe UI" w:cs="Segoe UI"/>
          <w:color w:val="000000"/>
          <w:sz w:val="18"/>
          <w:szCs w:val="18"/>
        </w:rPr>
      </w:pPr>
      <w:r w:rsidRPr="00623CE5">
        <w:rPr>
          <w:rFonts w:ascii="Calibri" w:eastAsia="Times New Roman" w:hAnsi="Calibri" w:cs="Calibri"/>
          <w:color w:val="00000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0"/>
        <w:gridCol w:w="4319"/>
        <w:gridCol w:w="830"/>
        <w:gridCol w:w="1563"/>
        <w:gridCol w:w="1762"/>
      </w:tblGrid>
      <w:tr w:rsidR="00623CE5" w:rsidRPr="00623CE5" w14:paraId="3038F3C7" w14:textId="77777777" w:rsidTr="00623CE5">
        <w:tc>
          <w:tcPr>
            <w:tcW w:w="975" w:type="dxa"/>
            <w:tcBorders>
              <w:top w:val="single" w:sz="6" w:space="0" w:color="auto"/>
              <w:left w:val="single" w:sz="6" w:space="0" w:color="auto"/>
              <w:bottom w:val="single" w:sz="6" w:space="0" w:color="auto"/>
              <w:right w:val="single" w:sz="6" w:space="0" w:color="auto"/>
            </w:tcBorders>
            <w:shd w:val="clear" w:color="auto" w:fill="auto"/>
            <w:hideMark/>
          </w:tcPr>
          <w:p w14:paraId="065B7D2D"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i/>
                <w:iCs/>
              </w:rPr>
              <w:t>Action Number</w:t>
            </w:r>
            <w:r w:rsidRPr="00623CE5">
              <w:rPr>
                <w:rFonts w:ascii="Calibri" w:eastAsia="Times New Roman" w:hAnsi="Calibri" w:cs="Calibri"/>
              </w:rPr>
              <w:t> </w:t>
            </w:r>
          </w:p>
        </w:tc>
        <w:tc>
          <w:tcPr>
            <w:tcW w:w="5745" w:type="dxa"/>
            <w:tcBorders>
              <w:top w:val="single" w:sz="6" w:space="0" w:color="auto"/>
              <w:left w:val="nil"/>
              <w:bottom w:val="single" w:sz="6" w:space="0" w:color="auto"/>
              <w:right w:val="single" w:sz="6" w:space="0" w:color="auto"/>
            </w:tcBorders>
            <w:shd w:val="clear" w:color="auto" w:fill="auto"/>
            <w:hideMark/>
          </w:tcPr>
          <w:p w14:paraId="7EDDED1A"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i/>
                <w:iCs/>
              </w:rPr>
              <w:t>Action</w:t>
            </w:r>
            <w:r w:rsidRPr="00623CE5">
              <w:rPr>
                <w:rFonts w:ascii="Calibri" w:eastAsia="Times New Roman" w:hAnsi="Calibri" w:cs="Calibri"/>
              </w:rPr>
              <w:t> </w:t>
            </w:r>
          </w:p>
        </w:tc>
        <w:tc>
          <w:tcPr>
            <w:tcW w:w="990" w:type="dxa"/>
            <w:tcBorders>
              <w:top w:val="single" w:sz="6" w:space="0" w:color="auto"/>
              <w:left w:val="nil"/>
              <w:bottom w:val="single" w:sz="6" w:space="0" w:color="auto"/>
              <w:right w:val="single" w:sz="6" w:space="0" w:color="auto"/>
            </w:tcBorders>
            <w:shd w:val="clear" w:color="auto" w:fill="auto"/>
            <w:hideMark/>
          </w:tcPr>
          <w:p w14:paraId="22DE02C5"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i/>
                <w:iCs/>
              </w:rPr>
              <w:t>Mission Area</w:t>
            </w:r>
            <w:r w:rsidRPr="00623CE5">
              <w:rPr>
                <w:rFonts w:ascii="Calibri" w:eastAsia="Times New Roman" w:hAnsi="Calibri" w:cs="Calibri"/>
              </w:rPr>
              <w:t> </w:t>
            </w:r>
          </w:p>
        </w:tc>
        <w:tc>
          <w:tcPr>
            <w:tcW w:w="2070" w:type="dxa"/>
            <w:tcBorders>
              <w:top w:val="single" w:sz="6" w:space="0" w:color="auto"/>
              <w:left w:val="nil"/>
              <w:bottom w:val="single" w:sz="6" w:space="0" w:color="auto"/>
              <w:right w:val="single" w:sz="6" w:space="0" w:color="auto"/>
            </w:tcBorders>
            <w:shd w:val="clear" w:color="auto" w:fill="auto"/>
            <w:hideMark/>
          </w:tcPr>
          <w:p w14:paraId="3A1D1104"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i/>
                <w:iCs/>
              </w:rPr>
              <w:t>Lead</w:t>
            </w:r>
            <w:r w:rsidRPr="00623CE5">
              <w:rPr>
                <w:rFonts w:ascii="Calibri" w:eastAsia="Times New Roman" w:hAnsi="Calibri" w:cs="Calibri"/>
              </w:rPr>
              <w:t> </w:t>
            </w:r>
          </w:p>
        </w:tc>
        <w:tc>
          <w:tcPr>
            <w:tcW w:w="2160" w:type="dxa"/>
            <w:tcBorders>
              <w:top w:val="single" w:sz="6" w:space="0" w:color="auto"/>
              <w:left w:val="nil"/>
              <w:bottom w:val="single" w:sz="6" w:space="0" w:color="auto"/>
              <w:right w:val="single" w:sz="6" w:space="0" w:color="auto"/>
            </w:tcBorders>
            <w:shd w:val="clear" w:color="auto" w:fill="auto"/>
            <w:hideMark/>
          </w:tcPr>
          <w:p w14:paraId="08228AF1"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i/>
                <w:iCs/>
              </w:rPr>
              <w:t>Status</w:t>
            </w:r>
            <w:r w:rsidRPr="00623CE5">
              <w:rPr>
                <w:rFonts w:ascii="Calibri" w:eastAsia="Times New Roman" w:hAnsi="Calibri" w:cs="Calibri"/>
              </w:rPr>
              <w:t> </w:t>
            </w:r>
          </w:p>
        </w:tc>
      </w:tr>
      <w:tr w:rsidR="00623CE5" w:rsidRPr="00623CE5" w14:paraId="4FBD11C2"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3ECE3ED"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1 </w:t>
            </w:r>
          </w:p>
        </w:tc>
        <w:tc>
          <w:tcPr>
            <w:tcW w:w="5745" w:type="dxa"/>
            <w:tcBorders>
              <w:top w:val="nil"/>
              <w:left w:val="nil"/>
              <w:bottom w:val="single" w:sz="6" w:space="0" w:color="auto"/>
              <w:right w:val="single" w:sz="6" w:space="0" w:color="auto"/>
            </w:tcBorders>
            <w:shd w:val="clear" w:color="auto" w:fill="auto"/>
            <w:hideMark/>
          </w:tcPr>
          <w:p w14:paraId="01F0AB48"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bookmarkStart w:id="0" w:name="_Hlk57204399"/>
            <w:r w:rsidRPr="00623CE5">
              <w:rPr>
                <w:rFonts w:ascii="Calibri" w:eastAsia="Times New Roman" w:hAnsi="Calibri" w:cs="Calibri"/>
              </w:rPr>
              <w:t>Develop guiding questions to assist GITs in developing indicators in each of the categories of the Indicators Framework </w:t>
            </w:r>
            <w:bookmarkEnd w:id="0"/>
          </w:p>
        </w:tc>
        <w:tc>
          <w:tcPr>
            <w:tcW w:w="990" w:type="dxa"/>
            <w:tcBorders>
              <w:top w:val="nil"/>
              <w:left w:val="nil"/>
              <w:bottom w:val="single" w:sz="6" w:space="0" w:color="auto"/>
              <w:right w:val="single" w:sz="6" w:space="0" w:color="auto"/>
            </w:tcBorders>
            <w:shd w:val="clear" w:color="auto" w:fill="auto"/>
            <w:hideMark/>
          </w:tcPr>
          <w:p w14:paraId="08E794C5"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A </w:t>
            </w:r>
          </w:p>
        </w:tc>
        <w:tc>
          <w:tcPr>
            <w:tcW w:w="2070" w:type="dxa"/>
            <w:tcBorders>
              <w:top w:val="nil"/>
              <w:left w:val="nil"/>
              <w:bottom w:val="single" w:sz="6" w:space="0" w:color="auto"/>
              <w:right w:val="single" w:sz="6" w:space="0" w:color="auto"/>
            </w:tcBorders>
            <w:shd w:val="clear" w:color="auto" w:fill="auto"/>
            <w:hideMark/>
          </w:tcPr>
          <w:p w14:paraId="3742F21B" w14:textId="3E99B722" w:rsidR="00623CE5" w:rsidRPr="00623CE5" w:rsidRDefault="00967E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Katheryn Barnhart</w:t>
            </w:r>
            <w:r w:rsidR="00623CE5" w:rsidRPr="00623CE5">
              <w:rPr>
                <w:rFonts w:ascii="Calibri" w:eastAsia="Times New Roman" w:hAnsi="Calibri" w:cs="Calibri"/>
              </w:rPr>
              <w:t xml:space="preserve"> and Peter Tango </w:t>
            </w:r>
          </w:p>
        </w:tc>
        <w:tc>
          <w:tcPr>
            <w:tcW w:w="2160" w:type="dxa"/>
            <w:tcBorders>
              <w:top w:val="nil"/>
              <w:left w:val="nil"/>
              <w:bottom w:val="single" w:sz="6" w:space="0" w:color="auto"/>
              <w:right w:val="single" w:sz="6" w:space="0" w:color="auto"/>
            </w:tcBorders>
            <w:shd w:val="clear" w:color="auto" w:fill="auto"/>
            <w:hideMark/>
          </w:tcPr>
          <w:p w14:paraId="1E4ECA8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commentRangeStart w:id="1"/>
            <w:r w:rsidRPr="00623CE5">
              <w:rPr>
                <w:rFonts w:ascii="Calibri" w:eastAsia="Times New Roman" w:hAnsi="Calibri" w:cs="Calibri"/>
                <w:i/>
                <w:iCs/>
              </w:rPr>
              <w:t>Peter and Laura have an initial list ready to share with the workgroup</w:t>
            </w:r>
            <w:commentRangeEnd w:id="1"/>
            <w:r w:rsidR="00791B24">
              <w:rPr>
                <w:rStyle w:val="CommentReference"/>
              </w:rPr>
              <w:commentReference w:id="1"/>
            </w:r>
            <w:r w:rsidRPr="00623CE5">
              <w:rPr>
                <w:rFonts w:ascii="Calibri" w:eastAsia="Times New Roman" w:hAnsi="Calibri" w:cs="Calibri"/>
                <w:i/>
                <w:iCs/>
              </w:rPr>
              <w:t>.</w:t>
            </w:r>
            <w:r w:rsidRPr="00623CE5">
              <w:rPr>
                <w:rFonts w:ascii="Calibri" w:eastAsia="Times New Roman" w:hAnsi="Calibri" w:cs="Calibri"/>
              </w:rPr>
              <w:t> </w:t>
            </w:r>
          </w:p>
        </w:tc>
      </w:tr>
      <w:tr w:rsidR="00623CE5" w:rsidRPr="00623CE5" w14:paraId="39C7C394"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35F2275"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2 </w:t>
            </w:r>
          </w:p>
        </w:tc>
        <w:tc>
          <w:tcPr>
            <w:tcW w:w="5745" w:type="dxa"/>
            <w:tcBorders>
              <w:top w:val="nil"/>
              <w:left w:val="nil"/>
              <w:bottom w:val="single" w:sz="6" w:space="0" w:color="auto"/>
              <w:right w:val="single" w:sz="6" w:space="0" w:color="auto"/>
            </w:tcBorders>
            <w:shd w:val="clear" w:color="auto" w:fill="auto"/>
            <w:hideMark/>
          </w:tcPr>
          <w:p w14:paraId="13B9BA53" w14:textId="2EBFB946"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EE2F67">
              <w:rPr>
                <w:rFonts w:ascii="Calibri" w:eastAsia="Times New Roman" w:hAnsi="Calibri" w:cs="Calibri"/>
              </w:rPr>
              <w:t>Share and collaborate on </w:t>
            </w:r>
            <w:del w:id="2" w:author="Barnhart, Katheryn" w:date="2020-11-12T15:01:00Z">
              <w:r w:rsidRPr="00967E0A" w:rsidDel="00967E0A">
                <w:rPr>
                  <w:rFonts w:ascii="Calibri" w:eastAsia="Times New Roman" w:hAnsi="Calibri" w:cs="Calibri"/>
                  <w:strike/>
                  <w:color w:val="D13438"/>
                </w:rPr>
                <w:delText>Confirm and document </w:delText>
              </w:r>
            </w:del>
            <w:r w:rsidRPr="00967E0A">
              <w:rPr>
                <w:rFonts w:ascii="Calibri" w:eastAsia="Times New Roman" w:hAnsi="Calibri" w:cs="Calibri"/>
              </w:rPr>
              <w:t>p</w:t>
            </w:r>
            <w:r w:rsidRPr="00623CE5">
              <w:rPr>
                <w:rFonts w:ascii="Calibri" w:eastAsia="Times New Roman" w:hAnsi="Calibri" w:cs="Calibri"/>
              </w:rPr>
              <w:t>lans related to development of any revised/new indicator</w:t>
            </w:r>
            <w:ins w:id="3" w:author="Barnhart, Katheryn" w:date="2020-11-12T15:01:00Z">
              <w:r w:rsidR="00967E0A">
                <w:rPr>
                  <w:rFonts w:ascii="Calibri" w:eastAsia="Times New Roman" w:hAnsi="Calibri" w:cs="Calibri"/>
                </w:rPr>
                <w:t>s,</w:t>
              </w:r>
            </w:ins>
            <w:del w:id="4" w:author="Barnhart, Katheryn" w:date="2020-11-12T15:01:00Z">
              <w:r w:rsidRPr="00623CE5" w:rsidDel="00967E0A">
                <w:rPr>
                  <w:rFonts w:ascii="Calibri" w:eastAsia="Times New Roman" w:hAnsi="Calibri" w:cs="Calibri"/>
                </w:rPr>
                <w:delText>s</w:delText>
              </w:r>
              <w:r w:rsidRPr="00623CE5" w:rsidDel="00967E0A">
                <w:rPr>
                  <w:rFonts w:ascii="Calibri" w:eastAsia="Times New Roman" w:hAnsi="Calibri" w:cs="Calibri"/>
                  <w:strike/>
                  <w:color w:val="D13438"/>
                </w:rPr>
                <w:delText> to provide increased accountability and predictability</w:delText>
              </w:r>
              <w:r w:rsidRPr="00623CE5" w:rsidDel="00967E0A">
                <w:rPr>
                  <w:rFonts w:ascii="Calibri" w:eastAsia="Times New Roman" w:hAnsi="Calibri" w:cs="Calibri"/>
                </w:rPr>
                <w:delText>,</w:delText>
              </w:r>
            </w:del>
            <w:r w:rsidRPr="00623CE5">
              <w:rPr>
                <w:rFonts w:ascii="Calibri" w:eastAsia="Times New Roman" w:hAnsi="Calibri" w:cs="Calibri"/>
              </w:rPr>
              <w:t xml:space="preserve"> including …  </w:t>
            </w:r>
          </w:p>
        </w:tc>
        <w:tc>
          <w:tcPr>
            <w:tcW w:w="990" w:type="dxa"/>
            <w:tcBorders>
              <w:top w:val="nil"/>
              <w:left w:val="nil"/>
              <w:bottom w:val="single" w:sz="6" w:space="0" w:color="auto"/>
              <w:right w:val="single" w:sz="6" w:space="0" w:color="auto"/>
            </w:tcBorders>
            <w:shd w:val="clear" w:color="auto" w:fill="auto"/>
            <w:hideMark/>
          </w:tcPr>
          <w:p w14:paraId="572DB122"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C </w:t>
            </w:r>
          </w:p>
        </w:tc>
        <w:tc>
          <w:tcPr>
            <w:tcW w:w="2070" w:type="dxa"/>
            <w:tcBorders>
              <w:top w:val="nil"/>
              <w:left w:val="nil"/>
              <w:bottom w:val="single" w:sz="6" w:space="0" w:color="auto"/>
              <w:right w:val="single" w:sz="6" w:space="0" w:color="auto"/>
            </w:tcBorders>
            <w:shd w:val="clear" w:color="auto" w:fill="auto"/>
            <w:hideMark/>
          </w:tcPr>
          <w:p w14:paraId="0EF13AEC" w14:textId="2A137AAE" w:rsidR="00623CE5" w:rsidRPr="00967E0A" w:rsidRDefault="00623CE5">
            <w:pPr>
              <w:spacing w:after="0" w:line="240" w:lineRule="auto"/>
              <w:jc w:val="center"/>
              <w:textAlignment w:val="baseline"/>
              <w:rPr>
                <w:rFonts w:ascii="Times New Roman" w:eastAsia="Times New Roman" w:hAnsi="Times New Roman" w:cs="Times New Roman"/>
                <w:sz w:val="24"/>
                <w:szCs w:val="24"/>
              </w:rPr>
            </w:pPr>
            <w:r w:rsidRPr="00EE2F67">
              <w:rPr>
                <w:rFonts w:ascii="Calibri" w:eastAsia="Times New Roman" w:hAnsi="Calibri" w:cs="Calibri"/>
              </w:rPr>
              <w:t>GIT coordinators and staffers</w:t>
            </w:r>
          </w:p>
        </w:tc>
        <w:tc>
          <w:tcPr>
            <w:tcW w:w="2160" w:type="dxa"/>
            <w:tcBorders>
              <w:top w:val="nil"/>
              <w:left w:val="nil"/>
              <w:bottom w:val="single" w:sz="6" w:space="0" w:color="auto"/>
              <w:right w:val="single" w:sz="6" w:space="0" w:color="auto"/>
            </w:tcBorders>
            <w:shd w:val="clear" w:color="auto" w:fill="auto"/>
            <w:hideMark/>
          </w:tcPr>
          <w:p w14:paraId="576E33D8"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5D27EBE9"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3FA6E400"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085A8AC" w14:textId="77777777" w:rsidR="00623CE5" w:rsidRPr="00623CE5" w:rsidRDefault="00623CE5" w:rsidP="00623CE5">
            <w:pPr>
              <w:numPr>
                <w:ilvl w:val="0"/>
                <w:numId w:val="1"/>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Climate Resiliency </w:t>
            </w:r>
          </w:p>
        </w:tc>
        <w:tc>
          <w:tcPr>
            <w:tcW w:w="990" w:type="dxa"/>
            <w:tcBorders>
              <w:top w:val="nil"/>
              <w:left w:val="nil"/>
              <w:bottom w:val="single" w:sz="6" w:space="0" w:color="auto"/>
              <w:right w:val="single" w:sz="6" w:space="0" w:color="auto"/>
            </w:tcBorders>
            <w:shd w:val="clear" w:color="auto" w:fill="auto"/>
            <w:hideMark/>
          </w:tcPr>
          <w:p w14:paraId="22A48BB4"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1D903B3B" w14:textId="48562B32" w:rsidR="00623CE5" w:rsidRPr="00623CE5" w:rsidRDefault="00967E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Julie Reichert-Nguyen</w:t>
            </w:r>
            <w:r w:rsidR="00623CE5"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413D064F"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6CFEBDD6"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5F923EAE"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87B8EC7" w14:textId="77777777" w:rsidR="00623CE5" w:rsidRPr="00623CE5" w:rsidRDefault="00623CE5" w:rsidP="00623CE5">
            <w:pPr>
              <w:numPr>
                <w:ilvl w:val="0"/>
                <w:numId w:val="2"/>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Local Leadership </w:t>
            </w:r>
          </w:p>
        </w:tc>
        <w:tc>
          <w:tcPr>
            <w:tcW w:w="990" w:type="dxa"/>
            <w:tcBorders>
              <w:top w:val="nil"/>
              <w:left w:val="nil"/>
              <w:bottom w:val="single" w:sz="6" w:space="0" w:color="auto"/>
              <w:right w:val="single" w:sz="6" w:space="0" w:color="auto"/>
            </w:tcBorders>
            <w:shd w:val="clear" w:color="auto" w:fill="auto"/>
            <w:hideMark/>
          </w:tcPr>
          <w:p w14:paraId="07211B8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1C2A86A1" w14:textId="2CC3E9AB" w:rsidR="00623CE5" w:rsidRPr="00623CE5" w:rsidRDefault="00967E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Laura Cattell Noll</w:t>
            </w:r>
            <w:r w:rsidR="00623CE5"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267B8DE1"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48697671"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03C5B76D"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531A8DAA" w14:textId="77777777" w:rsidR="00623CE5" w:rsidRPr="00623CE5" w:rsidRDefault="00623CE5" w:rsidP="00623CE5">
            <w:pPr>
              <w:numPr>
                <w:ilvl w:val="0"/>
                <w:numId w:val="3"/>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Stream Health </w:t>
            </w:r>
          </w:p>
        </w:tc>
        <w:tc>
          <w:tcPr>
            <w:tcW w:w="990" w:type="dxa"/>
            <w:tcBorders>
              <w:top w:val="nil"/>
              <w:left w:val="nil"/>
              <w:bottom w:val="single" w:sz="6" w:space="0" w:color="auto"/>
              <w:right w:val="single" w:sz="6" w:space="0" w:color="auto"/>
            </w:tcBorders>
            <w:shd w:val="clear" w:color="auto" w:fill="auto"/>
            <w:hideMark/>
          </w:tcPr>
          <w:p w14:paraId="3CB98E05"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358A38CC" w14:textId="25BD129B" w:rsidR="00623CE5" w:rsidRPr="00623CE5" w:rsidRDefault="00967E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Chris Guy</w:t>
            </w:r>
            <w:r w:rsidR="00623CE5" w:rsidRPr="00623CE5">
              <w:rPr>
                <w:rFonts w:ascii="Calibri" w:eastAsia="Times New Roman" w:hAnsi="Calibri" w:cs="Calibri"/>
              </w:rPr>
              <w:t xml:space="preserve"> and </w:t>
            </w:r>
            <w:r>
              <w:rPr>
                <w:rFonts w:ascii="Calibri" w:eastAsia="Times New Roman" w:hAnsi="Calibri" w:cs="Calibri"/>
              </w:rPr>
              <w:t>Julianna Greenburg</w:t>
            </w:r>
          </w:p>
        </w:tc>
        <w:tc>
          <w:tcPr>
            <w:tcW w:w="2160" w:type="dxa"/>
            <w:tcBorders>
              <w:top w:val="nil"/>
              <w:left w:val="nil"/>
              <w:bottom w:val="single" w:sz="6" w:space="0" w:color="auto"/>
              <w:right w:val="single" w:sz="6" w:space="0" w:color="auto"/>
            </w:tcBorders>
            <w:shd w:val="clear" w:color="auto" w:fill="auto"/>
            <w:hideMark/>
          </w:tcPr>
          <w:p w14:paraId="12B1C1EE"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37D8E05D"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0F1A29F"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20F871E0" w14:textId="77777777" w:rsidR="00623CE5" w:rsidRPr="00623CE5" w:rsidRDefault="00623CE5" w:rsidP="00623CE5">
            <w:pPr>
              <w:numPr>
                <w:ilvl w:val="0"/>
                <w:numId w:val="4"/>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Tree Canopy </w:t>
            </w:r>
          </w:p>
        </w:tc>
        <w:tc>
          <w:tcPr>
            <w:tcW w:w="990" w:type="dxa"/>
            <w:tcBorders>
              <w:top w:val="nil"/>
              <w:left w:val="nil"/>
              <w:bottom w:val="single" w:sz="6" w:space="0" w:color="auto"/>
              <w:right w:val="single" w:sz="6" w:space="0" w:color="auto"/>
            </w:tcBorders>
            <w:shd w:val="clear" w:color="auto" w:fill="auto"/>
            <w:hideMark/>
          </w:tcPr>
          <w:p w14:paraId="7635561E"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7735C27E"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Julie Mawhorter </w:t>
            </w:r>
          </w:p>
        </w:tc>
        <w:tc>
          <w:tcPr>
            <w:tcW w:w="2160" w:type="dxa"/>
            <w:tcBorders>
              <w:top w:val="nil"/>
              <w:left w:val="nil"/>
              <w:bottom w:val="single" w:sz="6" w:space="0" w:color="auto"/>
              <w:right w:val="single" w:sz="6" w:space="0" w:color="auto"/>
            </w:tcBorders>
            <w:shd w:val="clear" w:color="auto" w:fill="auto"/>
            <w:hideMark/>
          </w:tcPr>
          <w:p w14:paraId="647356E1"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446B7C83"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6241579"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1587397" w14:textId="77777777" w:rsidR="00623CE5" w:rsidRPr="00623CE5" w:rsidRDefault="00623CE5" w:rsidP="00623CE5">
            <w:pPr>
              <w:numPr>
                <w:ilvl w:val="0"/>
                <w:numId w:val="5"/>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Brook Trout </w:t>
            </w:r>
          </w:p>
        </w:tc>
        <w:tc>
          <w:tcPr>
            <w:tcW w:w="990" w:type="dxa"/>
            <w:tcBorders>
              <w:top w:val="nil"/>
              <w:left w:val="nil"/>
              <w:bottom w:val="single" w:sz="6" w:space="0" w:color="auto"/>
              <w:right w:val="single" w:sz="6" w:space="0" w:color="auto"/>
            </w:tcBorders>
            <w:shd w:val="clear" w:color="auto" w:fill="auto"/>
            <w:hideMark/>
          </w:tcPr>
          <w:p w14:paraId="395716E9"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5D16C52E" w14:textId="617F7DB4" w:rsidR="00623CE5" w:rsidRPr="00623CE5" w:rsidRDefault="000B482F"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Chris Guy</w:t>
            </w:r>
            <w:r w:rsidRPr="00623CE5">
              <w:rPr>
                <w:rFonts w:ascii="Calibri" w:eastAsia="Times New Roman" w:hAnsi="Calibri" w:cs="Calibri"/>
              </w:rPr>
              <w:t xml:space="preserve"> and </w:t>
            </w:r>
            <w:r>
              <w:rPr>
                <w:rFonts w:ascii="Calibri" w:eastAsia="Times New Roman" w:hAnsi="Calibri" w:cs="Calibri"/>
              </w:rPr>
              <w:t>Julianna Greenburg</w:t>
            </w:r>
          </w:p>
        </w:tc>
        <w:tc>
          <w:tcPr>
            <w:tcW w:w="2160" w:type="dxa"/>
            <w:tcBorders>
              <w:top w:val="nil"/>
              <w:left w:val="nil"/>
              <w:bottom w:val="single" w:sz="6" w:space="0" w:color="auto"/>
              <w:right w:val="single" w:sz="6" w:space="0" w:color="auto"/>
            </w:tcBorders>
            <w:shd w:val="clear" w:color="auto" w:fill="auto"/>
            <w:hideMark/>
          </w:tcPr>
          <w:p w14:paraId="4D976787"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17FE5E5E"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6A947897"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5CE3323D" w14:textId="317B2128" w:rsidR="00623CE5" w:rsidRPr="00623CE5" w:rsidRDefault="00623CE5" w:rsidP="00623CE5">
            <w:pPr>
              <w:numPr>
                <w:ilvl w:val="0"/>
                <w:numId w:val="6"/>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Black Duck (Habitat-based indicator) </w:t>
            </w:r>
            <w:r w:rsidR="000B482F">
              <w:rPr>
                <w:rFonts w:ascii="Calibri" w:eastAsia="Times New Roman" w:hAnsi="Calibri" w:cs="Calibri"/>
              </w:rPr>
              <w:t>and Wetlands</w:t>
            </w:r>
          </w:p>
        </w:tc>
        <w:tc>
          <w:tcPr>
            <w:tcW w:w="990" w:type="dxa"/>
            <w:tcBorders>
              <w:top w:val="nil"/>
              <w:left w:val="nil"/>
              <w:bottom w:val="single" w:sz="6" w:space="0" w:color="auto"/>
              <w:right w:val="single" w:sz="6" w:space="0" w:color="auto"/>
            </w:tcBorders>
            <w:shd w:val="clear" w:color="auto" w:fill="auto"/>
            <w:hideMark/>
          </w:tcPr>
          <w:p w14:paraId="130B31E5"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2F85C89A" w14:textId="520AAC0D" w:rsidR="00623CE5" w:rsidRPr="00623CE5" w:rsidRDefault="000B482F"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Chris Guy</w:t>
            </w:r>
            <w:r w:rsidR="00623CE5" w:rsidRPr="00623CE5">
              <w:rPr>
                <w:rFonts w:ascii="Calibri" w:eastAsia="Times New Roman" w:hAnsi="Calibri" w:cs="Calibri"/>
              </w:rPr>
              <w:t xml:space="preserve"> and </w:t>
            </w:r>
            <w:r>
              <w:rPr>
                <w:rFonts w:ascii="Calibri" w:eastAsia="Times New Roman" w:hAnsi="Calibri" w:cs="Calibri"/>
              </w:rPr>
              <w:t xml:space="preserve">Megan </w:t>
            </w:r>
            <w:proofErr w:type="spellStart"/>
            <w:r>
              <w:rPr>
                <w:rFonts w:ascii="Calibri" w:eastAsia="Times New Roman" w:hAnsi="Calibri" w:cs="Calibri"/>
              </w:rPr>
              <w:t>Ossman</w:t>
            </w:r>
            <w:proofErr w:type="spellEnd"/>
          </w:p>
        </w:tc>
        <w:tc>
          <w:tcPr>
            <w:tcW w:w="2160" w:type="dxa"/>
            <w:tcBorders>
              <w:top w:val="nil"/>
              <w:left w:val="nil"/>
              <w:bottom w:val="single" w:sz="6" w:space="0" w:color="auto"/>
              <w:right w:val="single" w:sz="6" w:space="0" w:color="auto"/>
            </w:tcBorders>
            <w:shd w:val="clear" w:color="auto" w:fill="auto"/>
            <w:hideMark/>
          </w:tcPr>
          <w:p w14:paraId="3A6D8E71"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4FA64B6E"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4770369"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lastRenderedPageBreak/>
              <w:t> </w:t>
            </w:r>
          </w:p>
        </w:tc>
        <w:tc>
          <w:tcPr>
            <w:tcW w:w="5745" w:type="dxa"/>
            <w:tcBorders>
              <w:top w:val="nil"/>
              <w:left w:val="nil"/>
              <w:bottom w:val="single" w:sz="6" w:space="0" w:color="auto"/>
              <w:right w:val="single" w:sz="6" w:space="0" w:color="auto"/>
            </w:tcBorders>
            <w:shd w:val="clear" w:color="auto" w:fill="auto"/>
            <w:hideMark/>
          </w:tcPr>
          <w:p w14:paraId="34CA7CA8" w14:textId="77777777" w:rsidR="00623CE5" w:rsidRPr="00623CE5" w:rsidRDefault="00623CE5" w:rsidP="00623CE5">
            <w:pPr>
              <w:numPr>
                <w:ilvl w:val="0"/>
                <w:numId w:val="7"/>
              </w:numPr>
              <w:spacing w:after="0" w:line="240" w:lineRule="auto"/>
              <w:ind w:left="360" w:firstLine="0"/>
              <w:textAlignment w:val="baseline"/>
              <w:rPr>
                <w:rFonts w:ascii="Calibri" w:eastAsia="Times New Roman" w:hAnsi="Calibri" w:cs="Calibri"/>
              </w:rPr>
            </w:pPr>
            <w:commentRangeStart w:id="5"/>
            <w:r w:rsidRPr="00623CE5">
              <w:rPr>
                <w:rFonts w:ascii="Calibri" w:eastAsia="Times New Roman" w:hAnsi="Calibri" w:cs="Calibri"/>
              </w:rPr>
              <w:t>Water Quality Standards Attainment (addition to current indicator) </w:t>
            </w:r>
          </w:p>
        </w:tc>
        <w:tc>
          <w:tcPr>
            <w:tcW w:w="990" w:type="dxa"/>
            <w:tcBorders>
              <w:top w:val="nil"/>
              <w:left w:val="nil"/>
              <w:bottom w:val="single" w:sz="6" w:space="0" w:color="auto"/>
              <w:right w:val="single" w:sz="6" w:space="0" w:color="auto"/>
            </w:tcBorders>
            <w:shd w:val="clear" w:color="auto" w:fill="auto"/>
            <w:hideMark/>
          </w:tcPr>
          <w:p w14:paraId="571D04A2"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0F479F42" w14:textId="7FF95906"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Peter Tango and Qian Zhang</w:t>
            </w:r>
            <w:ins w:id="6" w:author="Barnhart, Katheryn" w:date="2020-11-12T15:10:00Z">
              <w:r w:rsidR="000B482F">
                <w:rPr>
                  <w:rFonts w:ascii="Calibri" w:eastAsia="Times New Roman" w:hAnsi="Calibri" w:cs="Calibri"/>
                </w:rPr>
                <w:t xml:space="preserve">, </w:t>
              </w:r>
            </w:ins>
            <w:ins w:id="7" w:author="Barnhart, Katheryn" w:date="2020-11-12T15:11:00Z">
              <w:r w:rsidR="000B482F">
                <w:rPr>
                  <w:rFonts w:ascii="Calibri" w:eastAsia="Times New Roman" w:hAnsi="Calibri" w:cs="Calibri"/>
                </w:rPr>
                <w:t>Breck Sullivan</w:t>
              </w:r>
            </w:ins>
            <w:del w:id="8" w:author="Barnhart, Katheryn" w:date="2020-11-12T15:10:00Z">
              <w:r w:rsidRPr="00623CE5" w:rsidDel="000B482F">
                <w:rPr>
                  <w:rFonts w:ascii="Calibri" w:eastAsia="Times New Roman" w:hAnsi="Calibri" w:cs="Calibri"/>
                </w:rPr>
                <w:delText> </w:delText>
              </w:r>
            </w:del>
          </w:p>
        </w:tc>
        <w:tc>
          <w:tcPr>
            <w:tcW w:w="2160" w:type="dxa"/>
            <w:tcBorders>
              <w:top w:val="nil"/>
              <w:left w:val="nil"/>
              <w:bottom w:val="single" w:sz="6" w:space="0" w:color="auto"/>
              <w:right w:val="single" w:sz="6" w:space="0" w:color="auto"/>
            </w:tcBorders>
            <w:shd w:val="clear" w:color="auto" w:fill="auto"/>
            <w:hideMark/>
          </w:tcPr>
          <w:p w14:paraId="49B569BD"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Update was presented to S&amp;T workgroup in June 2017 </w:t>
            </w:r>
            <w:commentRangeEnd w:id="5"/>
            <w:r w:rsidR="008A5135">
              <w:rPr>
                <w:rStyle w:val="CommentReference"/>
              </w:rPr>
              <w:commentReference w:id="5"/>
            </w:r>
          </w:p>
        </w:tc>
      </w:tr>
      <w:tr w:rsidR="00623CE5" w:rsidRPr="00623CE5" w14:paraId="7B3DF0F9"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39A897A6"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13CE893C" w14:textId="77777777" w:rsidR="00623CE5" w:rsidRPr="00623CE5" w:rsidRDefault="00623CE5" w:rsidP="00623CE5">
            <w:pPr>
              <w:numPr>
                <w:ilvl w:val="0"/>
                <w:numId w:val="8"/>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Healthy Watersheds </w:t>
            </w:r>
          </w:p>
        </w:tc>
        <w:tc>
          <w:tcPr>
            <w:tcW w:w="990" w:type="dxa"/>
            <w:tcBorders>
              <w:top w:val="nil"/>
              <w:left w:val="nil"/>
              <w:bottom w:val="single" w:sz="6" w:space="0" w:color="auto"/>
              <w:right w:val="single" w:sz="6" w:space="0" w:color="auto"/>
            </w:tcBorders>
            <w:shd w:val="clear" w:color="auto" w:fill="auto"/>
            <w:hideMark/>
          </w:tcPr>
          <w:p w14:paraId="757372A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6903334F" w14:textId="6BCDFAF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xml:space="preserve">Renee Thompson and </w:t>
            </w:r>
            <w:r w:rsidR="000B482F">
              <w:rPr>
                <w:rFonts w:ascii="Calibri" w:eastAsia="Times New Roman" w:hAnsi="Calibri" w:cs="Calibri"/>
              </w:rPr>
              <w:t>Nora Jackson</w:t>
            </w: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3AD43D3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5A7DBB5C"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25279EB"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11BF0C9" w14:textId="77777777" w:rsidR="00623CE5" w:rsidRPr="00623CE5" w:rsidRDefault="00623CE5" w:rsidP="00623CE5">
            <w:pPr>
              <w:numPr>
                <w:ilvl w:val="0"/>
                <w:numId w:val="9"/>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Forage Fish </w:t>
            </w:r>
          </w:p>
        </w:tc>
        <w:tc>
          <w:tcPr>
            <w:tcW w:w="990" w:type="dxa"/>
            <w:tcBorders>
              <w:top w:val="nil"/>
              <w:left w:val="nil"/>
              <w:bottom w:val="single" w:sz="6" w:space="0" w:color="auto"/>
              <w:right w:val="single" w:sz="6" w:space="0" w:color="auto"/>
            </w:tcBorders>
            <w:shd w:val="clear" w:color="auto" w:fill="auto"/>
            <w:hideMark/>
          </w:tcPr>
          <w:p w14:paraId="27F0FC47"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630AFE8B" w14:textId="2B211F63"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Bruce Vogt </w:t>
            </w:r>
            <w:r w:rsidR="000B482F">
              <w:rPr>
                <w:rFonts w:ascii="Calibri" w:eastAsia="Times New Roman" w:hAnsi="Calibri" w:cs="Calibri"/>
              </w:rPr>
              <w:t>and Justin Shapiro</w:t>
            </w:r>
          </w:p>
        </w:tc>
        <w:tc>
          <w:tcPr>
            <w:tcW w:w="2160" w:type="dxa"/>
            <w:tcBorders>
              <w:top w:val="nil"/>
              <w:left w:val="nil"/>
              <w:bottom w:val="single" w:sz="6" w:space="0" w:color="auto"/>
              <w:right w:val="single" w:sz="6" w:space="0" w:color="auto"/>
            </w:tcBorders>
            <w:shd w:val="clear" w:color="auto" w:fill="auto"/>
            <w:hideMark/>
          </w:tcPr>
          <w:p w14:paraId="37D3FC2A"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0B482F" w:rsidRPr="00623CE5" w14:paraId="6D378441" w14:textId="77777777" w:rsidTr="00623CE5">
        <w:tc>
          <w:tcPr>
            <w:tcW w:w="975" w:type="dxa"/>
            <w:tcBorders>
              <w:top w:val="nil"/>
              <w:left w:val="single" w:sz="6" w:space="0" w:color="auto"/>
              <w:bottom w:val="single" w:sz="6" w:space="0" w:color="auto"/>
              <w:right w:val="single" w:sz="6" w:space="0" w:color="auto"/>
            </w:tcBorders>
            <w:shd w:val="clear" w:color="auto" w:fill="auto"/>
          </w:tcPr>
          <w:p w14:paraId="1E455620" w14:textId="77777777" w:rsidR="000B482F" w:rsidRPr="00623CE5" w:rsidRDefault="000B482F" w:rsidP="00623CE5">
            <w:pPr>
              <w:spacing w:after="0" w:line="240" w:lineRule="auto"/>
              <w:ind w:left="360"/>
              <w:textAlignment w:val="baseline"/>
              <w:rPr>
                <w:rFonts w:ascii="Calibri" w:eastAsia="Times New Roman" w:hAnsi="Calibri" w:cs="Calibri"/>
              </w:rPr>
            </w:pPr>
          </w:p>
        </w:tc>
        <w:tc>
          <w:tcPr>
            <w:tcW w:w="5745" w:type="dxa"/>
            <w:tcBorders>
              <w:top w:val="nil"/>
              <w:left w:val="nil"/>
              <w:bottom w:val="single" w:sz="6" w:space="0" w:color="auto"/>
              <w:right w:val="single" w:sz="6" w:space="0" w:color="auto"/>
            </w:tcBorders>
            <w:shd w:val="clear" w:color="auto" w:fill="auto"/>
          </w:tcPr>
          <w:p w14:paraId="6505D9CC" w14:textId="7B643E7E" w:rsidR="000B482F" w:rsidRPr="00623CE5" w:rsidRDefault="000B482F" w:rsidP="00623CE5">
            <w:pPr>
              <w:numPr>
                <w:ilvl w:val="0"/>
                <w:numId w:val="9"/>
              </w:numPr>
              <w:spacing w:after="0" w:line="240" w:lineRule="auto"/>
              <w:ind w:left="360" w:firstLine="0"/>
              <w:textAlignment w:val="baseline"/>
              <w:rPr>
                <w:rFonts w:ascii="Calibri" w:eastAsia="Times New Roman" w:hAnsi="Calibri" w:cs="Calibri"/>
              </w:rPr>
            </w:pPr>
            <w:r>
              <w:rPr>
                <w:rFonts w:ascii="Calibri" w:eastAsia="Times New Roman" w:hAnsi="Calibri" w:cs="Calibri"/>
              </w:rPr>
              <w:t>Fish Habitat</w:t>
            </w:r>
          </w:p>
        </w:tc>
        <w:tc>
          <w:tcPr>
            <w:tcW w:w="990" w:type="dxa"/>
            <w:tcBorders>
              <w:top w:val="nil"/>
              <w:left w:val="nil"/>
              <w:bottom w:val="single" w:sz="6" w:space="0" w:color="auto"/>
              <w:right w:val="single" w:sz="6" w:space="0" w:color="auto"/>
            </w:tcBorders>
            <w:shd w:val="clear" w:color="auto" w:fill="auto"/>
          </w:tcPr>
          <w:p w14:paraId="2C815CF9" w14:textId="77777777" w:rsidR="000B482F" w:rsidRPr="00623CE5" w:rsidRDefault="000B482F" w:rsidP="00623CE5">
            <w:pPr>
              <w:spacing w:after="0" w:line="240" w:lineRule="auto"/>
              <w:jc w:val="center"/>
              <w:textAlignment w:val="baseline"/>
              <w:rPr>
                <w:rFonts w:ascii="Calibri" w:eastAsia="Times New Roman" w:hAnsi="Calibri" w:cs="Calibri"/>
              </w:rPr>
            </w:pPr>
          </w:p>
        </w:tc>
        <w:tc>
          <w:tcPr>
            <w:tcW w:w="2070" w:type="dxa"/>
            <w:tcBorders>
              <w:top w:val="nil"/>
              <w:left w:val="nil"/>
              <w:bottom w:val="single" w:sz="6" w:space="0" w:color="auto"/>
              <w:right w:val="single" w:sz="6" w:space="0" w:color="auto"/>
            </w:tcBorders>
            <w:shd w:val="clear" w:color="auto" w:fill="auto"/>
          </w:tcPr>
          <w:p w14:paraId="79D88B94" w14:textId="58B459CB" w:rsidR="000B482F" w:rsidRPr="00623CE5" w:rsidRDefault="000B482F" w:rsidP="00623CE5">
            <w:pPr>
              <w:spacing w:after="0" w:line="240" w:lineRule="auto"/>
              <w:jc w:val="center"/>
              <w:textAlignment w:val="baseline"/>
              <w:rPr>
                <w:rFonts w:ascii="Calibri" w:eastAsia="Times New Roman" w:hAnsi="Calibri" w:cs="Calibri"/>
              </w:rPr>
            </w:pPr>
            <w:r>
              <w:rPr>
                <w:rFonts w:ascii="Calibri" w:eastAsia="Times New Roman" w:hAnsi="Calibri" w:cs="Calibri"/>
              </w:rPr>
              <w:t>Gina Hunt</w:t>
            </w:r>
            <w:r w:rsidRPr="00623CE5">
              <w:rPr>
                <w:rFonts w:ascii="Calibri" w:eastAsia="Times New Roman" w:hAnsi="Calibri" w:cs="Calibri"/>
              </w:rPr>
              <w:t> </w:t>
            </w:r>
            <w:r>
              <w:rPr>
                <w:rFonts w:ascii="Calibri" w:eastAsia="Times New Roman" w:hAnsi="Calibri" w:cs="Calibri"/>
              </w:rPr>
              <w:t>and Justin Shapiro</w:t>
            </w:r>
          </w:p>
        </w:tc>
        <w:tc>
          <w:tcPr>
            <w:tcW w:w="2160" w:type="dxa"/>
            <w:tcBorders>
              <w:top w:val="nil"/>
              <w:left w:val="nil"/>
              <w:bottom w:val="single" w:sz="6" w:space="0" w:color="auto"/>
              <w:right w:val="single" w:sz="6" w:space="0" w:color="auto"/>
            </w:tcBorders>
            <w:shd w:val="clear" w:color="auto" w:fill="auto"/>
          </w:tcPr>
          <w:p w14:paraId="036FA5C7" w14:textId="77777777" w:rsidR="000B482F" w:rsidRPr="00623CE5" w:rsidRDefault="000B482F" w:rsidP="00623CE5">
            <w:pPr>
              <w:spacing w:after="0" w:line="240" w:lineRule="auto"/>
              <w:jc w:val="center"/>
              <w:textAlignment w:val="baseline"/>
              <w:rPr>
                <w:rFonts w:ascii="Calibri" w:eastAsia="Times New Roman" w:hAnsi="Calibri" w:cs="Calibri"/>
              </w:rPr>
            </w:pPr>
          </w:p>
        </w:tc>
      </w:tr>
      <w:tr w:rsidR="000B482F" w:rsidRPr="00623CE5" w14:paraId="417EE246" w14:textId="77777777" w:rsidTr="00623CE5">
        <w:tc>
          <w:tcPr>
            <w:tcW w:w="975" w:type="dxa"/>
            <w:tcBorders>
              <w:top w:val="nil"/>
              <w:left w:val="single" w:sz="6" w:space="0" w:color="auto"/>
              <w:bottom w:val="single" w:sz="6" w:space="0" w:color="auto"/>
              <w:right w:val="single" w:sz="6" w:space="0" w:color="auto"/>
            </w:tcBorders>
            <w:shd w:val="clear" w:color="auto" w:fill="auto"/>
          </w:tcPr>
          <w:p w14:paraId="3FEB2AEF" w14:textId="77777777" w:rsidR="000B482F" w:rsidRPr="00623CE5" w:rsidRDefault="000B482F" w:rsidP="00623CE5">
            <w:pPr>
              <w:spacing w:after="0" w:line="240" w:lineRule="auto"/>
              <w:ind w:left="360"/>
              <w:textAlignment w:val="baseline"/>
              <w:rPr>
                <w:rFonts w:ascii="Calibri" w:eastAsia="Times New Roman" w:hAnsi="Calibri" w:cs="Calibri"/>
              </w:rPr>
            </w:pPr>
          </w:p>
        </w:tc>
        <w:tc>
          <w:tcPr>
            <w:tcW w:w="5745" w:type="dxa"/>
            <w:tcBorders>
              <w:top w:val="nil"/>
              <w:left w:val="nil"/>
              <w:bottom w:val="single" w:sz="6" w:space="0" w:color="auto"/>
              <w:right w:val="single" w:sz="6" w:space="0" w:color="auto"/>
            </w:tcBorders>
            <w:shd w:val="clear" w:color="auto" w:fill="auto"/>
          </w:tcPr>
          <w:p w14:paraId="3BDAD7E9" w14:textId="36BF1BDE" w:rsidR="000B482F" w:rsidRDefault="000B482F" w:rsidP="00623CE5">
            <w:pPr>
              <w:numPr>
                <w:ilvl w:val="0"/>
                <w:numId w:val="9"/>
              </w:numPr>
              <w:spacing w:after="0" w:line="240" w:lineRule="auto"/>
              <w:ind w:left="360" w:firstLine="0"/>
              <w:textAlignment w:val="baseline"/>
              <w:rPr>
                <w:rFonts w:ascii="Calibri" w:eastAsia="Times New Roman" w:hAnsi="Calibri" w:cs="Calibri"/>
              </w:rPr>
            </w:pPr>
            <w:r>
              <w:rPr>
                <w:rFonts w:ascii="Calibri" w:eastAsia="Times New Roman" w:hAnsi="Calibri" w:cs="Calibri"/>
              </w:rPr>
              <w:t>Toxic Contaminants Research</w:t>
            </w:r>
          </w:p>
        </w:tc>
        <w:tc>
          <w:tcPr>
            <w:tcW w:w="990" w:type="dxa"/>
            <w:tcBorders>
              <w:top w:val="nil"/>
              <w:left w:val="nil"/>
              <w:bottom w:val="single" w:sz="6" w:space="0" w:color="auto"/>
              <w:right w:val="single" w:sz="6" w:space="0" w:color="auto"/>
            </w:tcBorders>
            <w:shd w:val="clear" w:color="auto" w:fill="auto"/>
          </w:tcPr>
          <w:p w14:paraId="5599CB40" w14:textId="77777777" w:rsidR="000B482F" w:rsidRPr="00623CE5" w:rsidRDefault="000B482F" w:rsidP="00623CE5">
            <w:pPr>
              <w:spacing w:after="0" w:line="240" w:lineRule="auto"/>
              <w:jc w:val="center"/>
              <w:textAlignment w:val="baseline"/>
              <w:rPr>
                <w:rFonts w:ascii="Calibri" w:eastAsia="Times New Roman" w:hAnsi="Calibri" w:cs="Calibri"/>
              </w:rPr>
            </w:pPr>
          </w:p>
        </w:tc>
        <w:tc>
          <w:tcPr>
            <w:tcW w:w="2070" w:type="dxa"/>
            <w:tcBorders>
              <w:top w:val="nil"/>
              <w:left w:val="nil"/>
              <w:bottom w:val="single" w:sz="6" w:space="0" w:color="auto"/>
              <w:right w:val="single" w:sz="6" w:space="0" w:color="auto"/>
            </w:tcBorders>
            <w:shd w:val="clear" w:color="auto" w:fill="auto"/>
          </w:tcPr>
          <w:p w14:paraId="08174CA4" w14:textId="71E929E9" w:rsidR="000B482F" w:rsidRDefault="000B482F" w:rsidP="00623CE5">
            <w:pPr>
              <w:spacing w:after="0" w:line="240" w:lineRule="auto"/>
              <w:jc w:val="center"/>
              <w:textAlignment w:val="baseline"/>
              <w:rPr>
                <w:rFonts w:ascii="Calibri" w:eastAsia="Times New Roman" w:hAnsi="Calibri" w:cs="Calibri"/>
              </w:rPr>
            </w:pPr>
            <w:r>
              <w:rPr>
                <w:rFonts w:ascii="Calibri" w:eastAsia="Times New Roman" w:hAnsi="Calibri" w:cs="Calibri"/>
              </w:rPr>
              <w:t xml:space="preserve">Greg Allen and Hilary </w:t>
            </w:r>
            <w:proofErr w:type="spellStart"/>
            <w:r>
              <w:rPr>
                <w:rFonts w:ascii="Calibri" w:eastAsia="Times New Roman" w:hAnsi="Calibri" w:cs="Calibri"/>
              </w:rPr>
              <w:t>Smartwood</w:t>
            </w:r>
            <w:proofErr w:type="spellEnd"/>
          </w:p>
        </w:tc>
        <w:tc>
          <w:tcPr>
            <w:tcW w:w="2160" w:type="dxa"/>
            <w:tcBorders>
              <w:top w:val="nil"/>
              <w:left w:val="nil"/>
              <w:bottom w:val="single" w:sz="6" w:space="0" w:color="auto"/>
              <w:right w:val="single" w:sz="6" w:space="0" w:color="auto"/>
            </w:tcBorders>
            <w:shd w:val="clear" w:color="auto" w:fill="auto"/>
          </w:tcPr>
          <w:p w14:paraId="00E3E2C2" w14:textId="77777777" w:rsidR="000B482F" w:rsidRPr="00623CE5" w:rsidRDefault="000B482F" w:rsidP="00623CE5">
            <w:pPr>
              <w:spacing w:after="0" w:line="240" w:lineRule="auto"/>
              <w:jc w:val="center"/>
              <w:textAlignment w:val="baseline"/>
              <w:rPr>
                <w:rFonts w:ascii="Calibri" w:eastAsia="Times New Roman" w:hAnsi="Calibri" w:cs="Calibri"/>
              </w:rPr>
            </w:pPr>
          </w:p>
        </w:tc>
      </w:tr>
      <w:tr w:rsidR="000B482F" w:rsidRPr="00623CE5" w14:paraId="10939470" w14:textId="77777777" w:rsidTr="00623CE5">
        <w:tc>
          <w:tcPr>
            <w:tcW w:w="975" w:type="dxa"/>
            <w:tcBorders>
              <w:top w:val="nil"/>
              <w:left w:val="single" w:sz="6" w:space="0" w:color="auto"/>
              <w:bottom w:val="single" w:sz="6" w:space="0" w:color="auto"/>
              <w:right w:val="single" w:sz="6" w:space="0" w:color="auto"/>
            </w:tcBorders>
            <w:shd w:val="clear" w:color="auto" w:fill="auto"/>
          </w:tcPr>
          <w:p w14:paraId="5347ABFC" w14:textId="77777777" w:rsidR="000B482F" w:rsidRPr="00623CE5" w:rsidRDefault="000B482F" w:rsidP="00623CE5">
            <w:pPr>
              <w:spacing w:after="0" w:line="240" w:lineRule="auto"/>
              <w:ind w:left="360"/>
              <w:textAlignment w:val="baseline"/>
              <w:rPr>
                <w:rFonts w:ascii="Calibri" w:eastAsia="Times New Roman" w:hAnsi="Calibri" w:cs="Calibri"/>
              </w:rPr>
            </w:pPr>
          </w:p>
        </w:tc>
        <w:tc>
          <w:tcPr>
            <w:tcW w:w="5745" w:type="dxa"/>
            <w:tcBorders>
              <w:top w:val="nil"/>
              <w:left w:val="nil"/>
              <w:bottom w:val="single" w:sz="6" w:space="0" w:color="auto"/>
              <w:right w:val="single" w:sz="6" w:space="0" w:color="auto"/>
            </w:tcBorders>
            <w:shd w:val="clear" w:color="auto" w:fill="auto"/>
          </w:tcPr>
          <w:p w14:paraId="7F9DCD77" w14:textId="1B95B2D6" w:rsidR="000B482F" w:rsidRDefault="000B482F" w:rsidP="00623CE5">
            <w:pPr>
              <w:numPr>
                <w:ilvl w:val="0"/>
                <w:numId w:val="9"/>
              </w:numPr>
              <w:spacing w:after="0" w:line="240" w:lineRule="auto"/>
              <w:ind w:left="360" w:firstLine="0"/>
              <w:textAlignment w:val="baseline"/>
              <w:rPr>
                <w:rFonts w:ascii="Calibri" w:eastAsia="Times New Roman" w:hAnsi="Calibri" w:cs="Calibri"/>
              </w:rPr>
            </w:pPr>
            <w:r>
              <w:rPr>
                <w:rFonts w:ascii="Calibri" w:eastAsia="Times New Roman" w:hAnsi="Calibri" w:cs="Calibri"/>
              </w:rPr>
              <w:t xml:space="preserve">Land </w:t>
            </w:r>
            <w:r w:rsidR="008A5135">
              <w:rPr>
                <w:rFonts w:ascii="Calibri" w:eastAsia="Times New Roman" w:hAnsi="Calibri" w:cs="Calibri"/>
              </w:rPr>
              <w:t>Use Options Evaluation</w:t>
            </w:r>
          </w:p>
        </w:tc>
        <w:tc>
          <w:tcPr>
            <w:tcW w:w="990" w:type="dxa"/>
            <w:tcBorders>
              <w:top w:val="nil"/>
              <w:left w:val="nil"/>
              <w:bottom w:val="single" w:sz="6" w:space="0" w:color="auto"/>
              <w:right w:val="single" w:sz="6" w:space="0" w:color="auto"/>
            </w:tcBorders>
            <w:shd w:val="clear" w:color="auto" w:fill="auto"/>
          </w:tcPr>
          <w:p w14:paraId="63E05626" w14:textId="77777777" w:rsidR="000B482F" w:rsidRPr="00623CE5" w:rsidRDefault="000B482F" w:rsidP="00623CE5">
            <w:pPr>
              <w:spacing w:after="0" w:line="240" w:lineRule="auto"/>
              <w:jc w:val="center"/>
              <w:textAlignment w:val="baseline"/>
              <w:rPr>
                <w:rFonts w:ascii="Calibri" w:eastAsia="Times New Roman" w:hAnsi="Calibri" w:cs="Calibri"/>
              </w:rPr>
            </w:pPr>
          </w:p>
        </w:tc>
        <w:tc>
          <w:tcPr>
            <w:tcW w:w="2070" w:type="dxa"/>
            <w:tcBorders>
              <w:top w:val="nil"/>
              <w:left w:val="nil"/>
              <w:bottom w:val="single" w:sz="6" w:space="0" w:color="auto"/>
              <w:right w:val="single" w:sz="6" w:space="0" w:color="auto"/>
            </w:tcBorders>
            <w:shd w:val="clear" w:color="auto" w:fill="auto"/>
          </w:tcPr>
          <w:p w14:paraId="3055DCD4" w14:textId="6C194F6E" w:rsidR="000B482F" w:rsidRDefault="000B482F" w:rsidP="00623CE5">
            <w:pPr>
              <w:spacing w:after="0" w:line="240" w:lineRule="auto"/>
              <w:jc w:val="center"/>
              <w:textAlignment w:val="baseline"/>
              <w:rPr>
                <w:rFonts w:ascii="Calibri" w:eastAsia="Times New Roman" w:hAnsi="Calibri" w:cs="Calibri"/>
              </w:rPr>
            </w:pPr>
            <w:r>
              <w:rPr>
                <w:rFonts w:ascii="Calibri" w:eastAsia="Times New Roman" w:hAnsi="Calibri" w:cs="Calibri"/>
              </w:rPr>
              <w:t xml:space="preserve">Renee Thompson and </w:t>
            </w:r>
            <w:r w:rsidR="008A5135">
              <w:rPr>
                <w:rFonts w:ascii="Calibri" w:eastAsia="Times New Roman" w:hAnsi="Calibri" w:cs="Calibri"/>
              </w:rPr>
              <w:t>Nora Jackson</w:t>
            </w:r>
          </w:p>
        </w:tc>
        <w:tc>
          <w:tcPr>
            <w:tcW w:w="2160" w:type="dxa"/>
            <w:tcBorders>
              <w:top w:val="nil"/>
              <w:left w:val="nil"/>
              <w:bottom w:val="single" w:sz="6" w:space="0" w:color="auto"/>
              <w:right w:val="single" w:sz="6" w:space="0" w:color="auto"/>
            </w:tcBorders>
            <w:shd w:val="clear" w:color="auto" w:fill="auto"/>
          </w:tcPr>
          <w:p w14:paraId="69056F81" w14:textId="77777777" w:rsidR="000B482F" w:rsidRPr="00623CE5" w:rsidRDefault="000B482F" w:rsidP="00623CE5">
            <w:pPr>
              <w:spacing w:after="0" w:line="240" w:lineRule="auto"/>
              <w:jc w:val="center"/>
              <w:textAlignment w:val="baseline"/>
              <w:rPr>
                <w:rFonts w:ascii="Calibri" w:eastAsia="Times New Roman" w:hAnsi="Calibri" w:cs="Calibri"/>
              </w:rPr>
            </w:pPr>
          </w:p>
        </w:tc>
      </w:tr>
      <w:tr w:rsidR="008A5135" w:rsidRPr="00623CE5" w14:paraId="7F4113F2" w14:textId="77777777" w:rsidTr="00623CE5">
        <w:tc>
          <w:tcPr>
            <w:tcW w:w="975" w:type="dxa"/>
            <w:tcBorders>
              <w:top w:val="nil"/>
              <w:left w:val="single" w:sz="6" w:space="0" w:color="auto"/>
              <w:bottom w:val="single" w:sz="6" w:space="0" w:color="auto"/>
              <w:right w:val="single" w:sz="6" w:space="0" w:color="auto"/>
            </w:tcBorders>
            <w:shd w:val="clear" w:color="auto" w:fill="auto"/>
          </w:tcPr>
          <w:p w14:paraId="3FA01114" w14:textId="77777777" w:rsidR="008A5135" w:rsidRPr="00623CE5" w:rsidRDefault="008A5135" w:rsidP="00623CE5">
            <w:pPr>
              <w:spacing w:after="0" w:line="240" w:lineRule="auto"/>
              <w:ind w:left="360"/>
              <w:textAlignment w:val="baseline"/>
              <w:rPr>
                <w:rFonts w:ascii="Calibri" w:eastAsia="Times New Roman" w:hAnsi="Calibri" w:cs="Calibri"/>
              </w:rPr>
            </w:pPr>
          </w:p>
        </w:tc>
        <w:tc>
          <w:tcPr>
            <w:tcW w:w="5745" w:type="dxa"/>
            <w:tcBorders>
              <w:top w:val="nil"/>
              <w:left w:val="nil"/>
              <w:bottom w:val="single" w:sz="6" w:space="0" w:color="auto"/>
              <w:right w:val="single" w:sz="6" w:space="0" w:color="auto"/>
            </w:tcBorders>
            <w:shd w:val="clear" w:color="auto" w:fill="auto"/>
          </w:tcPr>
          <w:p w14:paraId="7ABC0700" w14:textId="232D26DD" w:rsidR="008A5135" w:rsidRDefault="008A5135" w:rsidP="00623CE5">
            <w:pPr>
              <w:numPr>
                <w:ilvl w:val="0"/>
                <w:numId w:val="9"/>
              </w:numPr>
              <w:spacing w:after="0" w:line="240" w:lineRule="auto"/>
              <w:ind w:left="360" w:firstLine="0"/>
              <w:textAlignment w:val="baseline"/>
              <w:rPr>
                <w:rFonts w:ascii="Calibri" w:eastAsia="Times New Roman" w:hAnsi="Calibri" w:cs="Calibri"/>
              </w:rPr>
            </w:pPr>
            <w:r>
              <w:rPr>
                <w:rFonts w:ascii="Calibri" w:eastAsia="Times New Roman" w:hAnsi="Calibri" w:cs="Calibri"/>
              </w:rPr>
              <w:t>Land Use Methods and Metrics</w:t>
            </w:r>
          </w:p>
        </w:tc>
        <w:tc>
          <w:tcPr>
            <w:tcW w:w="990" w:type="dxa"/>
            <w:tcBorders>
              <w:top w:val="nil"/>
              <w:left w:val="nil"/>
              <w:bottom w:val="single" w:sz="6" w:space="0" w:color="auto"/>
              <w:right w:val="single" w:sz="6" w:space="0" w:color="auto"/>
            </w:tcBorders>
            <w:shd w:val="clear" w:color="auto" w:fill="auto"/>
          </w:tcPr>
          <w:p w14:paraId="1A6589EE" w14:textId="77777777" w:rsidR="008A5135" w:rsidRPr="00623CE5" w:rsidRDefault="008A5135" w:rsidP="00623CE5">
            <w:pPr>
              <w:spacing w:after="0" w:line="240" w:lineRule="auto"/>
              <w:jc w:val="center"/>
              <w:textAlignment w:val="baseline"/>
              <w:rPr>
                <w:rFonts w:ascii="Calibri" w:eastAsia="Times New Roman" w:hAnsi="Calibri" w:cs="Calibri"/>
              </w:rPr>
            </w:pPr>
          </w:p>
        </w:tc>
        <w:tc>
          <w:tcPr>
            <w:tcW w:w="2070" w:type="dxa"/>
            <w:tcBorders>
              <w:top w:val="nil"/>
              <w:left w:val="nil"/>
              <w:bottom w:val="single" w:sz="6" w:space="0" w:color="auto"/>
              <w:right w:val="single" w:sz="6" w:space="0" w:color="auto"/>
            </w:tcBorders>
            <w:shd w:val="clear" w:color="auto" w:fill="auto"/>
          </w:tcPr>
          <w:p w14:paraId="44693DE9" w14:textId="45D3EB16" w:rsidR="008A5135" w:rsidRDefault="008A5135" w:rsidP="00623CE5">
            <w:pPr>
              <w:spacing w:after="0" w:line="240" w:lineRule="auto"/>
              <w:jc w:val="center"/>
              <w:textAlignment w:val="baseline"/>
              <w:rPr>
                <w:rFonts w:ascii="Calibri" w:eastAsia="Times New Roman" w:hAnsi="Calibri" w:cs="Calibri"/>
              </w:rPr>
            </w:pPr>
            <w:r>
              <w:rPr>
                <w:rFonts w:ascii="Calibri" w:eastAsia="Times New Roman" w:hAnsi="Calibri" w:cs="Calibri"/>
              </w:rPr>
              <w:t>Renee Thompson and Whitney Ashead</w:t>
            </w:r>
          </w:p>
        </w:tc>
        <w:tc>
          <w:tcPr>
            <w:tcW w:w="2160" w:type="dxa"/>
            <w:tcBorders>
              <w:top w:val="nil"/>
              <w:left w:val="nil"/>
              <w:bottom w:val="single" w:sz="6" w:space="0" w:color="auto"/>
              <w:right w:val="single" w:sz="6" w:space="0" w:color="auto"/>
            </w:tcBorders>
            <w:shd w:val="clear" w:color="auto" w:fill="auto"/>
          </w:tcPr>
          <w:p w14:paraId="1478F44E" w14:textId="77777777" w:rsidR="008A5135" w:rsidRPr="00623CE5" w:rsidRDefault="008A5135" w:rsidP="00623CE5">
            <w:pPr>
              <w:spacing w:after="0" w:line="240" w:lineRule="auto"/>
              <w:jc w:val="center"/>
              <w:textAlignment w:val="baseline"/>
              <w:rPr>
                <w:rFonts w:ascii="Calibri" w:eastAsia="Times New Roman" w:hAnsi="Calibri" w:cs="Calibri"/>
              </w:rPr>
            </w:pPr>
          </w:p>
        </w:tc>
      </w:tr>
      <w:tr w:rsidR="00623CE5" w:rsidRPr="00623CE5" w14:paraId="6E1578D8"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489AC0A"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5099B986" w14:textId="77777777" w:rsidR="00623CE5" w:rsidRPr="000B482F" w:rsidRDefault="00623CE5" w:rsidP="00623CE5">
            <w:pPr>
              <w:numPr>
                <w:ilvl w:val="0"/>
                <w:numId w:val="10"/>
              </w:numPr>
              <w:spacing w:after="0" w:line="240" w:lineRule="auto"/>
              <w:ind w:left="360" w:firstLine="0"/>
              <w:textAlignment w:val="baseline"/>
              <w:rPr>
                <w:rFonts w:ascii="Calibri" w:eastAsia="Times New Roman" w:hAnsi="Calibri" w:cs="Calibri"/>
              </w:rPr>
            </w:pPr>
            <w:r w:rsidRPr="00EE2F67">
              <w:rPr>
                <w:rFonts w:ascii="Calibri" w:eastAsia="Times New Roman" w:hAnsi="Calibri" w:cs="Calibri"/>
              </w:rPr>
              <w:t>Periodic evaluation of GIS needs related to indicators or envisioning status or trends of indicators </w:t>
            </w:r>
          </w:p>
        </w:tc>
        <w:tc>
          <w:tcPr>
            <w:tcW w:w="990" w:type="dxa"/>
            <w:tcBorders>
              <w:top w:val="nil"/>
              <w:left w:val="nil"/>
              <w:bottom w:val="single" w:sz="6" w:space="0" w:color="auto"/>
              <w:right w:val="single" w:sz="6" w:space="0" w:color="auto"/>
            </w:tcBorders>
            <w:shd w:val="clear" w:color="auto" w:fill="auto"/>
            <w:hideMark/>
          </w:tcPr>
          <w:p w14:paraId="346F24DE"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26E634AA" w14:textId="0FD14EF0" w:rsidR="00623CE5" w:rsidRPr="000B482F" w:rsidRDefault="00EE2F67"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Angie Wei</w:t>
            </w:r>
            <w:r w:rsidR="00623CE5" w:rsidRPr="00EE2F67">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687F1354"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1905DC8C"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48C9F5EC"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6EC3787" w14:textId="77777777" w:rsidR="00623CE5" w:rsidRPr="00623CE5" w:rsidRDefault="00623CE5" w:rsidP="00623CE5">
            <w:pPr>
              <w:numPr>
                <w:ilvl w:val="0"/>
                <w:numId w:val="11"/>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(other indicators to be added as needs are identified). </w:t>
            </w:r>
          </w:p>
        </w:tc>
        <w:tc>
          <w:tcPr>
            <w:tcW w:w="990" w:type="dxa"/>
            <w:tcBorders>
              <w:top w:val="nil"/>
              <w:left w:val="nil"/>
              <w:bottom w:val="single" w:sz="6" w:space="0" w:color="auto"/>
              <w:right w:val="single" w:sz="6" w:space="0" w:color="auto"/>
            </w:tcBorders>
            <w:shd w:val="clear" w:color="auto" w:fill="auto"/>
            <w:hideMark/>
          </w:tcPr>
          <w:p w14:paraId="2F1AF2E3"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37E4B4D3"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5BF9CBA2"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74B32A0A"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0EAA068"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3 </w:t>
            </w:r>
          </w:p>
        </w:tc>
        <w:tc>
          <w:tcPr>
            <w:tcW w:w="5745" w:type="dxa"/>
            <w:tcBorders>
              <w:top w:val="nil"/>
              <w:left w:val="nil"/>
              <w:bottom w:val="single" w:sz="6" w:space="0" w:color="auto"/>
              <w:right w:val="single" w:sz="6" w:space="0" w:color="auto"/>
            </w:tcBorders>
            <w:shd w:val="clear" w:color="auto" w:fill="auto"/>
            <w:hideMark/>
          </w:tcPr>
          <w:p w14:paraId="14187C71"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commentRangeStart w:id="9"/>
            <w:r w:rsidRPr="00623CE5">
              <w:rPr>
                <w:rFonts w:ascii="Calibri" w:eastAsia="Times New Roman" w:hAnsi="Calibri" w:cs="Calibri"/>
              </w:rPr>
              <w:t>Formulate Prioritized List of Needed Indicators of Factors Influencing Our Work </w:t>
            </w:r>
            <w:commentRangeEnd w:id="9"/>
            <w:r w:rsidR="008A5135">
              <w:rPr>
                <w:rStyle w:val="CommentReference"/>
              </w:rPr>
              <w:commentReference w:id="9"/>
            </w:r>
          </w:p>
        </w:tc>
        <w:tc>
          <w:tcPr>
            <w:tcW w:w="990" w:type="dxa"/>
            <w:tcBorders>
              <w:top w:val="nil"/>
              <w:left w:val="nil"/>
              <w:bottom w:val="single" w:sz="6" w:space="0" w:color="auto"/>
              <w:right w:val="single" w:sz="6" w:space="0" w:color="auto"/>
            </w:tcBorders>
            <w:shd w:val="clear" w:color="auto" w:fill="auto"/>
            <w:hideMark/>
          </w:tcPr>
          <w:p w14:paraId="0A6AB98B"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B </w:t>
            </w:r>
          </w:p>
        </w:tc>
        <w:tc>
          <w:tcPr>
            <w:tcW w:w="2070" w:type="dxa"/>
            <w:tcBorders>
              <w:top w:val="nil"/>
              <w:left w:val="nil"/>
              <w:bottom w:val="single" w:sz="6" w:space="0" w:color="auto"/>
              <w:right w:val="single" w:sz="6" w:space="0" w:color="auto"/>
            </w:tcBorders>
            <w:shd w:val="clear" w:color="auto" w:fill="auto"/>
            <w:hideMark/>
          </w:tcPr>
          <w:p w14:paraId="3B5CCFB4" w14:textId="5821D542" w:rsidR="00623CE5" w:rsidRPr="00623CE5" w:rsidRDefault="000B482F" w:rsidP="00623CE5">
            <w:pPr>
              <w:spacing w:after="0" w:line="240" w:lineRule="auto"/>
              <w:textAlignment w:val="baseline"/>
              <w:rPr>
                <w:rFonts w:ascii="Times New Roman" w:eastAsia="Times New Roman" w:hAnsi="Times New Roman" w:cs="Times New Roman"/>
                <w:sz w:val="24"/>
                <w:szCs w:val="24"/>
              </w:rPr>
            </w:pPr>
            <w:r>
              <w:rPr>
                <w:rFonts w:ascii="Calibri" w:eastAsia="Times New Roman" w:hAnsi="Calibri" w:cs="Calibri"/>
              </w:rPr>
              <w:t>Katheryn Barnhart</w:t>
            </w:r>
            <w:r w:rsidR="00623CE5" w:rsidRPr="00623CE5">
              <w:rPr>
                <w:rFonts w:ascii="Calibri" w:eastAsia="Times New Roman" w:hAnsi="Calibri" w:cs="Calibri"/>
              </w:rPr>
              <w:t xml:space="preserve"> and Peter Tango </w:t>
            </w:r>
          </w:p>
        </w:tc>
        <w:tc>
          <w:tcPr>
            <w:tcW w:w="2160" w:type="dxa"/>
            <w:tcBorders>
              <w:top w:val="nil"/>
              <w:left w:val="nil"/>
              <w:bottom w:val="single" w:sz="6" w:space="0" w:color="auto"/>
              <w:right w:val="single" w:sz="6" w:space="0" w:color="auto"/>
            </w:tcBorders>
            <w:shd w:val="clear" w:color="auto" w:fill="auto"/>
            <w:hideMark/>
          </w:tcPr>
          <w:p w14:paraId="72990DCB"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commentRangeStart w:id="10"/>
            <w:r w:rsidRPr="00623CE5">
              <w:rPr>
                <w:rFonts w:ascii="Calibri" w:eastAsia="Times New Roman" w:hAnsi="Calibri" w:cs="Calibri"/>
                <w:i/>
                <w:iCs/>
              </w:rPr>
              <w:t>STAC workshop proposal submitted</w:t>
            </w:r>
            <w:r w:rsidRPr="00623CE5">
              <w:rPr>
                <w:rFonts w:ascii="Calibri" w:eastAsia="Times New Roman" w:hAnsi="Calibri" w:cs="Calibri"/>
              </w:rPr>
              <w:t> </w:t>
            </w:r>
            <w:commentRangeEnd w:id="10"/>
            <w:r w:rsidR="00D30B31">
              <w:rPr>
                <w:rStyle w:val="CommentReference"/>
              </w:rPr>
              <w:commentReference w:id="10"/>
            </w:r>
          </w:p>
        </w:tc>
      </w:tr>
      <w:tr w:rsidR="00623CE5" w:rsidRPr="00623CE5" w14:paraId="762038C0"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860C73C"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53C7F72D" w14:textId="65F9B226" w:rsidR="00623CE5" w:rsidRPr="007E2D79" w:rsidRDefault="00623CE5" w:rsidP="00623CE5">
            <w:pPr>
              <w:numPr>
                <w:ilvl w:val="0"/>
                <w:numId w:val="12"/>
              </w:numPr>
              <w:spacing w:after="0" w:line="240" w:lineRule="auto"/>
              <w:ind w:left="360" w:firstLine="0"/>
              <w:textAlignment w:val="baseline"/>
              <w:rPr>
                <w:rFonts w:ascii="Calibri" w:eastAsia="Times New Roman" w:hAnsi="Calibri" w:cs="Calibri"/>
                <w:strike/>
                <w:rPrChange w:id="11" w:author="Barnhart, Katheryn" w:date="2020-11-25T15:01:00Z">
                  <w:rPr>
                    <w:rFonts w:ascii="Calibri" w:eastAsia="Times New Roman" w:hAnsi="Calibri" w:cs="Calibri"/>
                  </w:rPr>
                </w:rPrChange>
              </w:rPr>
            </w:pPr>
            <w:commentRangeStart w:id="12"/>
            <w:commentRangeStart w:id="13"/>
            <w:r w:rsidRPr="007E2D79">
              <w:rPr>
                <w:rFonts w:ascii="Calibri" w:eastAsia="Times New Roman" w:hAnsi="Calibri" w:cs="Calibri"/>
                <w:strike/>
                <w:rPrChange w:id="14" w:author="Barnhart, Katheryn" w:date="2020-11-25T15:01:00Z">
                  <w:rPr>
                    <w:rFonts w:ascii="Calibri" w:eastAsia="Times New Roman" w:hAnsi="Calibri" w:cs="Calibri"/>
                  </w:rPr>
                </w:rPrChange>
              </w:rPr>
              <w:t>Synthesize previous work by Catherine Krikstan, John Wolf, and others to analyze for commonalities among needs for factors influencing indicators based on factors identified in current Management Strategies </w:t>
            </w:r>
            <w:commentRangeEnd w:id="12"/>
            <w:r w:rsidR="006F6809" w:rsidRPr="007E2D79">
              <w:rPr>
                <w:rStyle w:val="CommentReference"/>
                <w:strike/>
                <w:rPrChange w:id="15" w:author="Barnhart, Katheryn" w:date="2020-11-25T15:01:00Z">
                  <w:rPr>
                    <w:rStyle w:val="CommentReference"/>
                  </w:rPr>
                </w:rPrChange>
              </w:rPr>
              <w:commentReference w:id="12"/>
            </w:r>
            <w:commentRangeEnd w:id="13"/>
            <w:r w:rsidR="007E2D79" w:rsidRPr="007E2D79">
              <w:rPr>
                <w:rStyle w:val="CommentReference"/>
                <w:strike/>
                <w:rPrChange w:id="16" w:author="Barnhart, Katheryn" w:date="2020-11-25T15:01:00Z">
                  <w:rPr>
                    <w:rStyle w:val="CommentReference"/>
                  </w:rPr>
                </w:rPrChange>
              </w:rPr>
              <w:commentReference w:id="13"/>
            </w:r>
          </w:p>
        </w:tc>
        <w:tc>
          <w:tcPr>
            <w:tcW w:w="990" w:type="dxa"/>
            <w:tcBorders>
              <w:top w:val="nil"/>
              <w:left w:val="nil"/>
              <w:bottom w:val="single" w:sz="6" w:space="0" w:color="auto"/>
              <w:right w:val="single" w:sz="6" w:space="0" w:color="auto"/>
            </w:tcBorders>
            <w:shd w:val="clear" w:color="auto" w:fill="auto"/>
            <w:hideMark/>
          </w:tcPr>
          <w:p w14:paraId="396263E5"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0E9F2D46"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0B988B2F"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61DB13CC"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4D2E242C"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7E2E80BA" w14:textId="77777777" w:rsidR="00623CE5" w:rsidRPr="00623CE5" w:rsidRDefault="00623CE5" w:rsidP="00623CE5">
            <w:pPr>
              <w:numPr>
                <w:ilvl w:val="0"/>
                <w:numId w:val="13"/>
              </w:numPr>
              <w:spacing w:after="0" w:line="240" w:lineRule="auto"/>
              <w:ind w:left="360" w:firstLine="0"/>
              <w:textAlignment w:val="baseline"/>
              <w:rPr>
                <w:rFonts w:ascii="Calibri" w:eastAsia="Times New Roman" w:hAnsi="Calibri" w:cs="Calibri"/>
              </w:rPr>
            </w:pPr>
            <w:commentRangeStart w:id="17"/>
            <w:r w:rsidRPr="00623CE5">
              <w:rPr>
                <w:rFonts w:ascii="Calibri" w:eastAsia="Times New Roman" w:hAnsi="Calibri" w:cs="Calibri"/>
              </w:rPr>
              <w:t xml:space="preserve">Engage STAC </w:t>
            </w:r>
            <w:commentRangeEnd w:id="17"/>
            <w:r w:rsidR="006F6809">
              <w:rPr>
                <w:rStyle w:val="CommentReference"/>
              </w:rPr>
              <w:commentReference w:id="17"/>
            </w:r>
            <w:r w:rsidRPr="00623CE5">
              <w:rPr>
                <w:rFonts w:ascii="Calibri" w:eastAsia="Times New Roman" w:hAnsi="Calibri" w:cs="Calibri"/>
              </w:rPr>
              <w:t>on prioritization of factors influencing indicator acquisition in light of adaptive management needs and based on guiding questions developed under action 1 of this work plan.  </w:t>
            </w:r>
          </w:p>
        </w:tc>
        <w:tc>
          <w:tcPr>
            <w:tcW w:w="990" w:type="dxa"/>
            <w:tcBorders>
              <w:top w:val="nil"/>
              <w:left w:val="nil"/>
              <w:bottom w:val="single" w:sz="6" w:space="0" w:color="auto"/>
              <w:right w:val="single" w:sz="6" w:space="0" w:color="auto"/>
            </w:tcBorders>
            <w:shd w:val="clear" w:color="auto" w:fill="auto"/>
            <w:hideMark/>
          </w:tcPr>
          <w:p w14:paraId="590D4A1E"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6DE14620"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764C22A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76441ACE"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C9367EE"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2E06E1BD" w14:textId="77777777" w:rsidR="00623CE5" w:rsidRPr="00623CE5" w:rsidRDefault="00623CE5" w:rsidP="00623CE5">
            <w:pPr>
              <w:numPr>
                <w:ilvl w:val="0"/>
                <w:numId w:val="14"/>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Develop prioritization plan or criteria to be applied to a to-be-created list of factors influencing indicator needs.  </w:t>
            </w:r>
          </w:p>
          <w:p w14:paraId="590EE60D" w14:textId="77777777" w:rsidR="00623CE5" w:rsidRPr="00623CE5" w:rsidRDefault="00623CE5" w:rsidP="00623CE5">
            <w:pPr>
              <w:numPr>
                <w:ilvl w:val="0"/>
                <w:numId w:val="15"/>
              </w:numPr>
              <w:spacing w:after="0" w:line="240" w:lineRule="auto"/>
              <w:ind w:left="1080" w:firstLine="0"/>
              <w:textAlignment w:val="baseline"/>
              <w:rPr>
                <w:rFonts w:ascii="Calibri" w:eastAsia="Times New Roman" w:hAnsi="Calibri" w:cs="Calibri"/>
              </w:rPr>
            </w:pPr>
            <w:r w:rsidRPr="00623CE5">
              <w:rPr>
                <w:rFonts w:ascii="Calibri" w:eastAsia="Times New Roman" w:hAnsi="Calibri" w:cs="Calibri"/>
              </w:rPr>
              <w:t>Use guiding questions developed under action 1 of this work plan. </w:t>
            </w:r>
          </w:p>
          <w:p w14:paraId="2B9C6B1F" w14:textId="77777777" w:rsidR="00623CE5" w:rsidRPr="00623CE5" w:rsidRDefault="00623CE5" w:rsidP="00623CE5">
            <w:pPr>
              <w:numPr>
                <w:ilvl w:val="0"/>
                <w:numId w:val="15"/>
              </w:numPr>
              <w:spacing w:after="0" w:line="240" w:lineRule="auto"/>
              <w:ind w:left="1080" w:firstLine="0"/>
              <w:textAlignment w:val="baseline"/>
              <w:rPr>
                <w:rFonts w:ascii="Calibri" w:eastAsia="Times New Roman" w:hAnsi="Calibri" w:cs="Calibri"/>
              </w:rPr>
            </w:pPr>
            <w:r w:rsidRPr="00623CE5">
              <w:rPr>
                <w:rFonts w:ascii="Calibri" w:eastAsia="Times New Roman" w:hAnsi="Calibri" w:cs="Calibri"/>
              </w:rPr>
              <w:t xml:space="preserve">Criteria to consider include (a) whether data gathering is possible </w:t>
            </w:r>
            <w:r w:rsidRPr="00623CE5">
              <w:rPr>
                <w:rFonts w:ascii="Calibri" w:eastAsia="Times New Roman" w:hAnsi="Calibri" w:cs="Calibri"/>
              </w:rPr>
              <w:lastRenderedPageBreak/>
              <w:t>and (b) whether it would support adaptive management </w:t>
            </w:r>
          </w:p>
        </w:tc>
        <w:tc>
          <w:tcPr>
            <w:tcW w:w="990" w:type="dxa"/>
            <w:tcBorders>
              <w:top w:val="nil"/>
              <w:left w:val="nil"/>
              <w:bottom w:val="single" w:sz="6" w:space="0" w:color="auto"/>
              <w:right w:val="single" w:sz="6" w:space="0" w:color="auto"/>
            </w:tcBorders>
            <w:shd w:val="clear" w:color="auto" w:fill="auto"/>
            <w:hideMark/>
          </w:tcPr>
          <w:p w14:paraId="2AC65B68"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lastRenderedPageBreak/>
              <w:t> </w:t>
            </w:r>
          </w:p>
        </w:tc>
        <w:tc>
          <w:tcPr>
            <w:tcW w:w="2070" w:type="dxa"/>
            <w:tcBorders>
              <w:top w:val="nil"/>
              <w:left w:val="nil"/>
              <w:bottom w:val="single" w:sz="6" w:space="0" w:color="auto"/>
              <w:right w:val="single" w:sz="6" w:space="0" w:color="auto"/>
            </w:tcBorders>
            <w:shd w:val="clear" w:color="auto" w:fill="auto"/>
            <w:hideMark/>
          </w:tcPr>
          <w:p w14:paraId="16AD61C7"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148CBD3A"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49690D04"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DC54EA4"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566C286" w14:textId="77777777" w:rsidR="00623CE5" w:rsidRPr="00623CE5" w:rsidRDefault="00623CE5" w:rsidP="00623CE5">
            <w:pPr>
              <w:numPr>
                <w:ilvl w:val="0"/>
                <w:numId w:val="16"/>
              </w:numPr>
              <w:spacing w:after="0" w:line="240" w:lineRule="auto"/>
              <w:ind w:left="360" w:firstLine="0"/>
              <w:textAlignment w:val="baseline"/>
              <w:rPr>
                <w:rFonts w:ascii="Calibri" w:eastAsia="Times New Roman" w:hAnsi="Calibri" w:cs="Calibri"/>
              </w:rPr>
            </w:pPr>
            <w:commentRangeStart w:id="18"/>
            <w:r w:rsidRPr="00623CE5">
              <w:rPr>
                <w:rFonts w:ascii="Calibri" w:eastAsia="Times New Roman" w:hAnsi="Calibri" w:cs="Calibri"/>
              </w:rPr>
              <w:t>Obtain feedback from workgroups and GITs who revise work plans and management strategies in March 2018 regarding how to identify the most critical factors for each management strategy.  </w:t>
            </w:r>
            <w:commentRangeEnd w:id="18"/>
            <w:r w:rsidR="006B7C4C">
              <w:rPr>
                <w:rStyle w:val="CommentReference"/>
              </w:rPr>
              <w:commentReference w:id="18"/>
            </w:r>
          </w:p>
          <w:p w14:paraId="52413318" w14:textId="77777777" w:rsidR="00623CE5" w:rsidRPr="00623CE5" w:rsidRDefault="00623CE5" w:rsidP="00623CE5">
            <w:pPr>
              <w:numPr>
                <w:ilvl w:val="0"/>
                <w:numId w:val="17"/>
              </w:numPr>
              <w:spacing w:after="0" w:line="240" w:lineRule="auto"/>
              <w:ind w:left="1080" w:firstLine="0"/>
              <w:textAlignment w:val="baseline"/>
              <w:rPr>
                <w:rFonts w:ascii="Calibri" w:eastAsia="Times New Roman" w:hAnsi="Calibri" w:cs="Calibri"/>
              </w:rPr>
            </w:pPr>
            <w:r w:rsidRPr="00623CE5">
              <w:rPr>
                <w:rFonts w:ascii="Calibri" w:eastAsia="Times New Roman" w:hAnsi="Calibri" w:cs="Calibri"/>
              </w:rPr>
              <w:t>By March, 14 outcomes in almost all of the goal teams will have gone through SRS.  </w:t>
            </w:r>
          </w:p>
          <w:p w14:paraId="2A520433" w14:textId="77777777" w:rsidR="00623CE5" w:rsidRPr="00623CE5" w:rsidRDefault="00623CE5" w:rsidP="00623CE5">
            <w:pPr>
              <w:numPr>
                <w:ilvl w:val="0"/>
                <w:numId w:val="17"/>
              </w:numPr>
              <w:spacing w:after="0" w:line="240" w:lineRule="auto"/>
              <w:ind w:left="1080" w:firstLine="0"/>
              <w:textAlignment w:val="baseline"/>
              <w:rPr>
                <w:rFonts w:ascii="Calibri" w:eastAsia="Times New Roman" w:hAnsi="Calibri" w:cs="Calibri"/>
              </w:rPr>
            </w:pPr>
            <w:r w:rsidRPr="00623CE5">
              <w:rPr>
                <w:rFonts w:ascii="Calibri" w:eastAsia="Times New Roman" w:hAnsi="Calibri" w:cs="Calibri"/>
              </w:rPr>
              <w:t>Options to engage other 16 outcomes include: </w:t>
            </w:r>
          </w:p>
          <w:p w14:paraId="2777E242" w14:textId="77777777" w:rsidR="00623CE5" w:rsidRPr="00623CE5" w:rsidRDefault="00623CE5" w:rsidP="00623CE5">
            <w:pPr>
              <w:numPr>
                <w:ilvl w:val="0"/>
                <w:numId w:val="18"/>
              </w:numPr>
              <w:spacing w:after="0" w:line="240" w:lineRule="auto"/>
              <w:ind w:left="1800" w:firstLine="0"/>
              <w:textAlignment w:val="baseline"/>
              <w:rPr>
                <w:rFonts w:ascii="Calibri" w:eastAsia="Times New Roman" w:hAnsi="Calibri" w:cs="Calibri"/>
              </w:rPr>
            </w:pPr>
            <w:r w:rsidRPr="00623CE5">
              <w:rPr>
                <w:rFonts w:ascii="Calibri" w:eastAsia="Times New Roman" w:hAnsi="Calibri" w:cs="Calibri"/>
              </w:rPr>
              <w:t>Waiting until first cycle of SRS is complete (2019) – not recommended </w:t>
            </w:r>
          </w:p>
          <w:p w14:paraId="3D2FCDA0" w14:textId="77777777" w:rsidR="00623CE5" w:rsidRPr="00623CE5" w:rsidRDefault="00623CE5" w:rsidP="00623CE5">
            <w:pPr>
              <w:numPr>
                <w:ilvl w:val="0"/>
                <w:numId w:val="18"/>
              </w:numPr>
              <w:spacing w:after="0" w:line="240" w:lineRule="auto"/>
              <w:ind w:left="1800" w:firstLine="0"/>
              <w:textAlignment w:val="baseline"/>
              <w:rPr>
                <w:rFonts w:ascii="Calibri" w:eastAsia="Times New Roman" w:hAnsi="Calibri" w:cs="Calibri"/>
              </w:rPr>
            </w:pPr>
            <w:r w:rsidRPr="00623CE5">
              <w:rPr>
                <w:rFonts w:ascii="Calibri" w:eastAsia="Times New Roman" w:hAnsi="Calibri" w:cs="Calibri"/>
              </w:rPr>
              <w:t>Engaging other teams on their critical factors outside of the SRS </w:t>
            </w:r>
          </w:p>
        </w:tc>
        <w:tc>
          <w:tcPr>
            <w:tcW w:w="990" w:type="dxa"/>
            <w:tcBorders>
              <w:top w:val="nil"/>
              <w:left w:val="nil"/>
              <w:bottom w:val="single" w:sz="6" w:space="0" w:color="auto"/>
              <w:right w:val="single" w:sz="6" w:space="0" w:color="auto"/>
            </w:tcBorders>
            <w:shd w:val="clear" w:color="auto" w:fill="auto"/>
            <w:hideMark/>
          </w:tcPr>
          <w:p w14:paraId="6DF0502F"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37410BD8" w14:textId="5ADB8515" w:rsidR="00623CE5" w:rsidRPr="00623CE5" w:rsidRDefault="006B7C4C"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 xml:space="preserve">Katheryn Barnhart, Kristen Saunders, Kirk </w:t>
            </w:r>
            <w:r w:rsidR="00BD000A">
              <w:rPr>
                <w:rFonts w:ascii="Calibri" w:eastAsia="Times New Roman" w:hAnsi="Calibri" w:cs="Calibri"/>
              </w:rPr>
              <w:t>Havens, and Carl Hershner</w:t>
            </w:r>
            <w:r w:rsidR="00623CE5"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55701F2E"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61FE96B8"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5E251C1B"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50B426DA" w14:textId="77777777" w:rsidR="00623CE5" w:rsidRPr="00623CE5" w:rsidRDefault="00623CE5" w:rsidP="00623CE5">
            <w:pPr>
              <w:numPr>
                <w:ilvl w:val="0"/>
                <w:numId w:val="19"/>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Compare “critical” factors among themselves and to “common” factors – what are the overlaps? </w:t>
            </w:r>
          </w:p>
        </w:tc>
        <w:tc>
          <w:tcPr>
            <w:tcW w:w="990" w:type="dxa"/>
            <w:tcBorders>
              <w:top w:val="nil"/>
              <w:left w:val="nil"/>
              <w:bottom w:val="single" w:sz="6" w:space="0" w:color="auto"/>
              <w:right w:val="single" w:sz="6" w:space="0" w:color="auto"/>
            </w:tcBorders>
            <w:shd w:val="clear" w:color="auto" w:fill="auto"/>
            <w:hideMark/>
          </w:tcPr>
          <w:p w14:paraId="2A435A61"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74EF0544"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10A9ED3A"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2505B873"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7EE90A13" w14:textId="77777777" w:rsidR="00623CE5" w:rsidRPr="00623CE5" w:rsidRDefault="00623CE5" w:rsidP="00623CE5">
            <w:pPr>
              <w:spacing w:after="0" w:line="240" w:lineRule="auto"/>
              <w:ind w:left="36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4D34770F" w14:textId="77777777" w:rsidR="00623CE5" w:rsidRPr="00623CE5" w:rsidRDefault="00623CE5" w:rsidP="00623CE5">
            <w:pPr>
              <w:numPr>
                <w:ilvl w:val="0"/>
                <w:numId w:val="20"/>
              </w:numPr>
              <w:spacing w:after="0" w:line="240" w:lineRule="auto"/>
              <w:ind w:left="360" w:firstLine="0"/>
              <w:textAlignment w:val="baseline"/>
              <w:rPr>
                <w:rFonts w:ascii="Calibri" w:eastAsia="Times New Roman" w:hAnsi="Calibri" w:cs="Calibri"/>
              </w:rPr>
            </w:pPr>
            <w:r w:rsidRPr="00623CE5">
              <w:rPr>
                <w:rFonts w:ascii="Calibri" w:eastAsia="Times New Roman" w:hAnsi="Calibri" w:cs="Calibri"/>
              </w:rPr>
              <w:t>Based on these overlaps, work with  </w:t>
            </w:r>
          </w:p>
          <w:p w14:paraId="70C85389" w14:textId="77777777" w:rsidR="00623CE5" w:rsidRPr="00623CE5" w:rsidRDefault="00623CE5" w:rsidP="00623CE5">
            <w:pPr>
              <w:numPr>
                <w:ilvl w:val="0"/>
                <w:numId w:val="21"/>
              </w:numPr>
              <w:spacing w:after="0" w:line="240" w:lineRule="auto"/>
              <w:ind w:left="1080" w:firstLine="0"/>
              <w:textAlignment w:val="baseline"/>
              <w:rPr>
                <w:rFonts w:ascii="Calibri" w:eastAsia="Times New Roman" w:hAnsi="Calibri" w:cs="Calibri"/>
              </w:rPr>
            </w:pPr>
            <w:r w:rsidRPr="00623CE5">
              <w:rPr>
                <w:rFonts w:ascii="Calibri" w:eastAsia="Times New Roman" w:hAnsi="Calibri" w:cs="Calibri"/>
              </w:rPr>
              <w:t>GITs to identify needed factors influencing indicators </w:t>
            </w:r>
          </w:p>
          <w:p w14:paraId="5039ADD9" w14:textId="77777777" w:rsidR="00623CE5" w:rsidRPr="00BD000A" w:rsidRDefault="00623CE5" w:rsidP="00623CE5">
            <w:pPr>
              <w:numPr>
                <w:ilvl w:val="0"/>
                <w:numId w:val="21"/>
              </w:numPr>
              <w:spacing w:after="0" w:line="240" w:lineRule="auto"/>
              <w:ind w:left="1080" w:firstLine="0"/>
              <w:textAlignment w:val="baseline"/>
              <w:rPr>
                <w:rFonts w:ascii="Calibri" w:eastAsia="Times New Roman" w:hAnsi="Calibri" w:cs="Calibri"/>
              </w:rPr>
            </w:pPr>
            <w:r w:rsidRPr="00EE2F67">
              <w:rPr>
                <w:rFonts w:ascii="Calibri" w:eastAsia="Times New Roman" w:hAnsi="Calibri" w:cs="Calibri"/>
              </w:rPr>
              <w:t>GIS team to identify available data for threat or stressor factors </w:t>
            </w:r>
          </w:p>
        </w:tc>
        <w:tc>
          <w:tcPr>
            <w:tcW w:w="990" w:type="dxa"/>
            <w:tcBorders>
              <w:top w:val="nil"/>
              <w:left w:val="nil"/>
              <w:bottom w:val="single" w:sz="6" w:space="0" w:color="auto"/>
              <w:right w:val="single" w:sz="6" w:space="0" w:color="auto"/>
            </w:tcBorders>
            <w:shd w:val="clear" w:color="auto" w:fill="auto"/>
            <w:hideMark/>
          </w:tcPr>
          <w:p w14:paraId="4FCF3A11"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5BF38F04"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29C27B6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0A7E9CC4"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6781E1ED" w14:textId="77777777" w:rsidR="00623CE5" w:rsidRPr="00623CE5" w:rsidRDefault="00623CE5" w:rsidP="00623CE5">
            <w:pPr>
              <w:spacing w:after="0" w:line="240" w:lineRule="auto"/>
              <w:ind w:left="33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7CC52C3E" w14:textId="77777777" w:rsidR="00623CE5" w:rsidRPr="00623CE5" w:rsidRDefault="00623CE5" w:rsidP="00623CE5">
            <w:pPr>
              <w:numPr>
                <w:ilvl w:val="0"/>
                <w:numId w:val="22"/>
              </w:numPr>
              <w:spacing w:after="0" w:line="240" w:lineRule="auto"/>
              <w:ind w:left="330" w:firstLine="0"/>
              <w:textAlignment w:val="baseline"/>
              <w:rPr>
                <w:rFonts w:ascii="Calibri" w:eastAsia="Times New Roman" w:hAnsi="Calibri" w:cs="Calibri"/>
              </w:rPr>
            </w:pPr>
            <w:r w:rsidRPr="00623CE5">
              <w:rPr>
                <w:rFonts w:ascii="Calibri" w:eastAsia="Times New Roman" w:hAnsi="Calibri" w:cs="Calibri"/>
              </w:rPr>
              <w:t>Update and refine prioritized list of current and needed factors influencing indicators  </w:t>
            </w:r>
          </w:p>
        </w:tc>
        <w:tc>
          <w:tcPr>
            <w:tcW w:w="990" w:type="dxa"/>
            <w:tcBorders>
              <w:top w:val="nil"/>
              <w:left w:val="nil"/>
              <w:bottom w:val="single" w:sz="6" w:space="0" w:color="auto"/>
              <w:right w:val="single" w:sz="6" w:space="0" w:color="auto"/>
            </w:tcBorders>
            <w:shd w:val="clear" w:color="auto" w:fill="auto"/>
            <w:hideMark/>
          </w:tcPr>
          <w:p w14:paraId="333F3CF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1C137022"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30C18100"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283F5D7E"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3650D4C9"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4 </w:t>
            </w:r>
          </w:p>
        </w:tc>
        <w:tc>
          <w:tcPr>
            <w:tcW w:w="5745" w:type="dxa"/>
            <w:tcBorders>
              <w:top w:val="nil"/>
              <w:left w:val="nil"/>
              <w:bottom w:val="single" w:sz="6" w:space="0" w:color="auto"/>
              <w:right w:val="single" w:sz="6" w:space="0" w:color="auto"/>
            </w:tcBorders>
            <w:shd w:val="clear" w:color="auto" w:fill="auto"/>
            <w:hideMark/>
          </w:tcPr>
          <w:p w14:paraId="55FFE4BB"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Use prioritized list to highlight needed information to groups within CBP, e.g. STAR and STAC </w:t>
            </w:r>
          </w:p>
        </w:tc>
        <w:tc>
          <w:tcPr>
            <w:tcW w:w="990" w:type="dxa"/>
            <w:tcBorders>
              <w:top w:val="nil"/>
              <w:left w:val="nil"/>
              <w:bottom w:val="single" w:sz="6" w:space="0" w:color="auto"/>
              <w:right w:val="single" w:sz="6" w:space="0" w:color="auto"/>
            </w:tcBorders>
            <w:shd w:val="clear" w:color="auto" w:fill="auto"/>
            <w:hideMark/>
          </w:tcPr>
          <w:p w14:paraId="54F6BF3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B </w:t>
            </w:r>
          </w:p>
        </w:tc>
        <w:tc>
          <w:tcPr>
            <w:tcW w:w="2070" w:type="dxa"/>
            <w:tcBorders>
              <w:top w:val="nil"/>
              <w:left w:val="nil"/>
              <w:bottom w:val="single" w:sz="6" w:space="0" w:color="auto"/>
              <w:right w:val="single" w:sz="6" w:space="0" w:color="auto"/>
            </w:tcBorders>
            <w:shd w:val="clear" w:color="auto" w:fill="auto"/>
            <w:hideMark/>
          </w:tcPr>
          <w:p w14:paraId="191350D1" w14:textId="24FF24D0" w:rsidR="00623CE5" w:rsidRPr="00623CE5" w:rsidRDefault="00BD00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Katheryn Barnhart</w:t>
            </w:r>
            <w:r w:rsidR="00623CE5" w:rsidRPr="00623CE5">
              <w:rPr>
                <w:rFonts w:ascii="Calibri" w:eastAsia="Times New Roman" w:hAnsi="Calibri" w:cs="Calibri"/>
              </w:rPr>
              <w:t xml:space="preserve"> and Peter Tango </w:t>
            </w:r>
          </w:p>
        </w:tc>
        <w:tc>
          <w:tcPr>
            <w:tcW w:w="2160" w:type="dxa"/>
            <w:tcBorders>
              <w:top w:val="nil"/>
              <w:left w:val="nil"/>
              <w:bottom w:val="single" w:sz="6" w:space="0" w:color="auto"/>
              <w:right w:val="single" w:sz="6" w:space="0" w:color="auto"/>
            </w:tcBorders>
            <w:shd w:val="clear" w:color="auto" w:fill="auto"/>
            <w:hideMark/>
          </w:tcPr>
          <w:p w14:paraId="15102A9C"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143DB4E1"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1F274CE"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5 </w:t>
            </w:r>
          </w:p>
        </w:tc>
        <w:tc>
          <w:tcPr>
            <w:tcW w:w="5745" w:type="dxa"/>
            <w:tcBorders>
              <w:top w:val="nil"/>
              <w:left w:val="nil"/>
              <w:bottom w:val="single" w:sz="6" w:space="0" w:color="auto"/>
              <w:right w:val="single" w:sz="6" w:space="0" w:color="auto"/>
            </w:tcBorders>
            <w:shd w:val="clear" w:color="auto" w:fill="auto"/>
            <w:hideMark/>
          </w:tcPr>
          <w:p w14:paraId="6D77C7FE"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Work with GITs, ChesapeakeStat Team and Communications Team to ensure progress is being tracked toward non-measurable parts of outcomes through the biennial Strategy Review System process.  </w:t>
            </w:r>
          </w:p>
        </w:tc>
        <w:tc>
          <w:tcPr>
            <w:tcW w:w="990" w:type="dxa"/>
            <w:tcBorders>
              <w:top w:val="nil"/>
              <w:left w:val="nil"/>
              <w:bottom w:val="single" w:sz="6" w:space="0" w:color="auto"/>
              <w:right w:val="single" w:sz="6" w:space="0" w:color="auto"/>
            </w:tcBorders>
            <w:shd w:val="clear" w:color="auto" w:fill="auto"/>
            <w:hideMark/>
          </w:tcPr>
          <w:p w14:paraId="27404E37"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C </w:t>
            </w:r>
          </w:p>
        </w:tc>
        <w:tc>
          <w:tcPr>
            <w:tcW w:w="2070" w:type="dxa"/>
            <w:tcBorders>
              <w:top w:val="nil"/>
              <w:left w:val="nil"/>
              <w:bottom w:val="single" w:sz="6" w:space="0" w:color="auto"/>
              <w:right w:val="single" w:sz="6" w:space="0" w:color="auto"/>
            </w:tcBorders>
            <w:shd w:val="clear" w:color="auto" w:fill="auto"/>
            <w:hideMark/>
          </w:tcPr>
          <w:p w14:paraId="69056008" w14:textId="6B33FF40" w:rsidR="00623CE5" w:rsidRPr="00623CE5" w:rsidRDefault="00BD00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Kaitlyn May</w:t>
            </w:r>
            <w:r w:rsidR="00623CE5"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0E41FAC3"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285AE629"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1E50CB65"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r w:rsidRPr="00623CE5">
              <w:rPr>
                <w:rFonts w:ascii="Calibri" w:eastAsia="Times New Roman" w:hAnsi="Calibri" w:cs="Calibri"/>
              </w:rPr>
              <w:t>6 </w:t>
            </w:r>
          </w:p>
        </w:tc>
        <w:tc>
          <w:tcPr>
            <w:tcW w:w="5745" w:type="dxa"/>
            <w:tcBorders>
              <w:top w:val="nil"/>
              <w:left w:val="nil"/>
              <w:bottom w:val="single" w:sz="6" w:space="0" w:color="auto"/>
              <w:right w:val="single" w:sz="6" w:space="0" w:color="auto"/>
            </w:tcBorders>
            <w:shd w:val="clear" w:color="auto" w:fill="auto"/>
            <w:hideMark/>
          </w:tcPr>
          <w:p w14:paraId="1C97A940" w14:textId="77777777" w:rsidR="00623CE5" w:rsidRPr="00623CE5" w:rsidRDefault="00623CE5" w:rsidP="00623CE5">
            <w:pPr>
              <w:spacing w:after="0" w:line="240" w:lineRule="auto"/>
              <w:textAlignment w:val="baseline"/>
              <w:rPr>
                <w:rFonts w:ascii="Times New Roman" w:eastAsia="Times New Roman" w:hAnsi="Times New Roman" w:cs="Times New Roman"/>
                <w:sz w:val="24"/>
                <w:szCs w:val="24"/>
              </w:rPr>
            </w:pPr>
            <w:commentRangeStart w:id="19"/>
            <w:r w:rsidRPr="00623CE5">
              <w:rPr>
                <w:rFonts w:ascii="Calibri" w:eastAsia="Times New Roman" w:hAnsi="Calibri" w:cs="Calibri"/>
              </w:rPr>
              <w:t xml:space="preserve">Encourage use </w:t>
            </w:r>
            <w:commentRangeEnd w:id="19"/>
            <w:r w:rsidR="002A6204">
              <w:rPr>
                <w:rStyle w:val="CommentReference"/>
              </w:rPr>
              <w:commentReference w:id="19"/>
            </w:r>
            <w:r w:rsidRPr="00623CE5">
              <w:rPr>
                <w:rFonts w:ascii="Calibri" w:eastAsia="Times New Roman" w:hAnsi="Calibri" w:cs="Calibri"/>
              </w:rPr>
              <w:t>of indicators in adaptive management through biennial review process </w:t>
            </w:r>
          </w:p>
        </w:tc>
        <w:tc>
          <w:tcPr>
            <w:tcW w:w="990" w:type="dxa"/>
            <w:tcBorders>
              <w:top w:val="nil"/>
              <w:left w:val="nil"/>
              <w:bottom w:val="single" w:sz="6" w:space="0" w:color="auto"/>
              <w:right w:val="single" w:sz="6" w:space="0" w:color="auto"/>
            </w:tcBorders>
            <w:shd w:val="clear" w:color="auto" w:fill="auto"/>
            <w:hideMark/>
          </w:tcPr>
          <w:p w14:paraId="0144C1A3"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45C54555"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Kristin Saunders </w:t>
            </w:r>
          </w:p>
        </w:tc>
        <w:tc>
          <w:tcPr>
            <w:tcW w:w="2160" w:type="dxa"/>
            <w:tcBorders>
              <w:top w:val="nil"/>
              <w:left w:val="nil"/>
              <w:bottom w:val="single" w:sz="6" w:space="0" w:color="auto"/>
              <w:right w:val="single" w:sz="6" w:space="0" w:color="auto"/>
            </w:tcBorders>
            <w:shd w:val="clear" w:color="auto" w:fill="auto"/>
            <w:hideMark/>
          </w:tcPr>
          <w:p w14:paraId="3C01B3C8"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61174FC0"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423C78F4" w14:textId="77777777" w:rsidR="00623CE5" w:rsidRPr="00623CE5" w:rsidRDefault="00623CE5" w:rsidP="00623CE5">
            <w:pPr>
              <w:spacing w:after="0" w:line="240" w:lineRule="auto"/>
              <w:ind w:left="51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24F8FC1D" w14:textId="77777777" w:rsidR="00623CE5" w:rsidRPr="00623CE5" w:rsidRDefault="00623CE5" w:rsidP="00623CE5">
            <w:pPr>
              <w:numPr>
                <w:ilvl w:val="0"/>
                <w:numId w:val="23"/>
              </w:numPr>
              <w:spacing w:after="0" w:line="240" w:lineRule="auto"/>
              <w:ind w:left="525" w:firstLine="0"/>
              <w:textAlignment w:val="baseline"/>
              <w:rPr>
                <w:rFonts w:ascii="Calibri" w:eastAsia="Times New Roman" w:hAnsi="Calibri" w:cs="Calibri"/>
              </w:rPr>
            </w:pPr>
            <w:commentRangeStart w:id="20"/>
            <w:commentRangeStart w:id="21"/>
            <w:r w:rsidRPr="00623CE5">
              <w:rPr>
                <w:rFonts w:ascii="Calibri" w:eastAsia="Times New Roman" w:hAnsi="Calibri" w:cs="Calibri"/>
              </w:rPr>
              <w:t>Work with GITs to identify common factors and relationships among outcomes to showcase or examine in biennial reviews </w:t>
            </w:r>
            <w:commentRangeEnd w:id="20"/>
            <w:r w:rsidR="00BD000A">
              <w:rPr>
                <w:rStyle w:val="CommentReference"/>
              </w:rPr>
              <w:commentReference w:id="20"/>
            </w:r>
            <w:commentRangeEnd w:id="21"/>
            <w:r w:rsidR="00BC46EF">
              <w:rPr>
                <w:rStyle w:val="CommentReference"/>
              </w:rPr>
              <w:commentReference w:id="21"/>
            </w:r>
          </w:p>
        </w:tc>
        <w:tc>
          <w:tcPr>
            <w:tcW w:w="990" w:type="dxa"/>
            <w:tcBorders>
              <w:top w:val="nil"/>
              <w:left w:val="nil"/>
              <w:bottom w:val="single" w:sz="6" w:space="0" w:color="auto"/>
              <w:right w:val="single" w:sz="6" w:space="0" w:color="auto"/>
            </w:tcBorders>
            <w:shd w:val="clear" w:color="auto" w:fill="auto"/>
            <w:hideMark/>
          </w:tcPr>
          <w:p w14:paraId="7EECA558"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B </w:t>
            </w:r>
          </w:p>
        </w:tc>
        <w:tc>
          <w:tcPr>
            <w:tcW w:w="2070" w:type="dxa"/>
            <w:tcBorders>
              <w:top w:val="nil"/>
              <w:left w:val="nil"/>
              <w:bottom w:val="single" w:sz="6" w:space="0" w:color="auto"/>
              <w:right w:val="single" w:sz="6" w:space="0" w:color="auto"/>
            </w:tcBorders>
            <w:shd w:val="clear" w:color="auto" w:fill="auto"/>
            <w:hideMark/>
          </w:tcPr>
          <w:p w14:paraId="579025BE" w14:textId="63772DCF" w:rsidR="00623CE5" w:rsidRPr="00623CE5" w:rsidRDefault="007E2D79"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 xml:space="preserve">Catherine </w:t>
            </w:r>
            <w:proofErr w:type="spellStart"/>
            <w:r>
              <w:rPr>
                <w:rFonts w:ascii="Calibri" w:eastAsia="Times New Roman" w:hAnsi="Calibri" w:cs="Calibri"/>
              </w:rPr>
              <w:t>Krikstan</w:t>
            </w:r>
            <w:proofErr w:type="spellEnd"/>
            <w:r w:rsidR="00623CE5"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5004BEC4" w14:textId="19582DFB"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Work</w:t>
            </w:r>
            <w:del w:id="22" w:author="Barnhart, Katheryn" w:date="2020-11-25T15:05:00Z">
              <w:r w:rsidRPr="00623CE5" w:rsidDel="003B240E">
                <w:rPr>
                  <w:rFonts w:ascii="Calibri" w:eastAsia="Times New Roman" w:hAnsi="Calibri" w:cs="Calibri"/>
                </w:rPr>
                <w:delText>ing</w:delText>
              </w:r>
            </w:del>
            <w:r w:rsidRPr="00623CE5">
              <w:rPr>
                <w:rFonts w:ascii="Calibri" w:eastAsia="Times New Roman" w:hAnsi="Calibri" w:cs="Calibri"/>
              </w:rPr>
              <w:t xml:space="preserve"> with </w:t>
            </w:r>
            <w:r w:rsidR="00BD000A">
              <w:rPr>
                <w:rFonts w:ascii="Calibri" w:eastAsia="Times New Roman" w:hAnsi="Calibri" w:cs="Calibri"/>
              </w:rPr>
              <w:t>Katheryn Barnhart</w:t>
            </w:r>
            <w:r w:rsidRPr="00623CE5">
              <w:rPr>
                <w:rFonts w:ascii="Calibri" w:eastAsia="Times New Roman" w:hAnsi="Calibri" w:cs="Calibri"/>
              </w:rPr>
              <w:t> </w:t>
            </w:r>
          </w:p>
        </w:tc>
      </w:tr>
      <w:tr w:rsidR="00623CE5" w:rsidRPr="00623CE5" w14:paraId="461B82D7"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565B5DD4" w14:textId="77777777" w:rsidR="00623CE5" w:rsidRPr="00623CE5" w:rsidRDefault="00623CE5" w:rsidP="00623CE5">
            <w:pPr>
              <w:spacing w:after="0" w:line="240" w:lineRule="auto"/>
              <w:ind w:left="51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A2B6922" w14:textId="77777777" w:rsidR="00623CE5" w:rsidRPr="00623CE5" w:rsidRDefault="00623CE5" w:rsidP="00623CE5">
            <w:pPr>
              <w:numPr>
                <w:ilvl w:val="0"/>
                <w:numId w:val="24"/>
              </w:numPr>
              <w:spacing w:after="0" w:line="240" w:lineRule="auto"/>
              <w:ind w:left="525" w:firstLine="0"/>
              <w:textAlignment w:val="baseline"/>
              <w:rPr>
                <w:rFonts w:ascii="Calibri" w:eastAsia="Times New Roman" w:hAnsi="Calibri" w:cs="Calibri"/>
              </w:rPr>
            </w:pPr>
            <w:r w:rsidRPr="00623CE5">
              <w:rPr>
                <w:rFonts w:ascii="Calibri" w:eastAsia="Times New Roman" w:hAnsi="Calibri" w:cs="Calibri"/>
              </w:rPr>
              <w:t xml:space="preserve">Explore whether Status &amp; Trends has the expertise to help workgroups and GITs determine appropriate trajectories, confidence intervals and decision </w:t>
            </w:r>
            <w:r w:rsidRPr="00623CE5">
              <w:rPr>
                <w:rFonts w:ascii="Calibri" w:eastAsia="Times New Roman" w:hAnsi="Calibri" w:cs="Calibri"/>
              </w:rPr>
              <w:lastRenderedPageBreak/>
              <w:t>thresholds, based on their existing indicators and targets </w:t>
            </w:r>
          </w:p>
        </w:tc>
        <w:tc>
          <w:tcPr>
            <w:tcW w:w="990" w:type="dxa"/>
            <w:tcBorders>
              <w:top w:val="nil"/>
              <w:left w:val="nil"/>
              <w:bottom w:val="single" w:sz="6" w:space="0" w:color="auto"/>
              <w:right w:val="single" w:sz="6" w:space="0" w:color="auto"/>
            </w:tcBorders>
            <w:shd w:val="clear" w:color="auto" w:fill="auto"/>
            <w:hideMark/>
          </w:tcPr>
          <w:p w14:paraId="3E6CEC08"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lastRenderedPageBreak/>
              <w:t>B </w:t>
            </w:r>
          </w:p>
        </w:tc>
        <w:tc>
          <w:tcPr>
            <w:tcW w:w="2070" w:type="dxa"/>
            <w:tcBorders>
              <w:top w:val="nil"/>
              <w:left w:val="nil"/>
              <w:bottom w:val="single" w:sz="6" w:space="0" w:color="auto"/>
              <w:right w:val="single" w:sz="6" w:space="0" w:color="auto"/>
            </w:tcBorders>
            <w:shd w:val="clear" w:color="auto" w:fill="auto"/>
            <w:hideMark/>
          </w:tcPr>
          <w:p w14:paraId="73A7CEF6"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07BBAE54"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0BFDE638"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8774008" w14:textId="77777777" w:rsidR="00623CE5" w:rsidRPr="00623CE5" w:rsidRDefault="00623CE5" w:rsidP="00623CE5">
            <w:pPr>
              <w:spacing w:after="0" w:line="240" w:lineRule="auto"/>
              <w:ind w:left="51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1E04927" w14:textId="77777777" w:rsidR="00623CE5" w:rsidRPr="00623CE5" w:rsidRDefault="00623CE5" w:rsidP="00623CE5">
            <w:pPr>
              <w:numPr>
                <w:ilvl w:val="0"/>
                <w:numId w:val="25"/>
              </w:numPr>
              <w:spacing w:after="0" w:line="240" w:lineRule="auto"/>
              <w:ind w:left="525" w:firstLine="0"/>
              <w:textAlignment w:val="baseline"/>
              <w:rPr>
                <w:rFonts w:ascii="Calibri" w:eastAsia="Times New Roman" w:hAnsi="Calibri" w:cs="Calibri"/>
              </w:rPr>
            </w:pPr>
            <w:r w:rsidRPr="00623CE5">
              <w:rPr>
                <w:rFonts w:ascii="Calibri" w:eastAsia="Times New Roman" w:hAnsi="Calibri" w:cs="Calibri"/>
              </w:rPr>
              <w:t>Work with STAR to determine how the partnership can address this adaptive management need </w:t>
            </w:r>
          </w:p>
        </w:tc>
        <w:tc>
          <w:tcPr>
            <w:tcW w:w="990" w:type="dxa"/>
            <w:tcBorders>
              <w:top w:val="nil"/>
              <w:left w:val="nil"/>
              <w:bottom w:val="single" w:sz="6" w:space="0" w:color="auto"/>
              <w:right w:val="single" w:sz="6" w:space="0" w:color="auto"/>
            </w:tcBorders>
            <w:shd w:val="clear" w:color="auto" w:fill="auto"/>
            <w:hideMark/>
          </w:tcPr>
          <w:p w14:paraId="14631345"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2070" w:type="dxa"/>
            <w:tcBorders>
              <w:top w:val="nil"/>
              <w:left w:val="nil"/>
              <w:bottom w:val="single" w:sz="6" w:space="0" w:color="auto"/>
              <w:right w:val="single" w:sz="6" w:space="0" w:color="auto"/>
            </w:tcBorders>
            <w:shd w:val="clear" w:color="auto" w:fill="auto"/>
            <w:hideMark/>
          </w:tcPr>
          <w:p w14:paraId="37E6F717"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Peter Tango </w:t>
            </w:r>
          </w:p>
        </w:tc>
        <w:tc>
          <w:tcPr>
            <w:tcW w:w="2160" w:type="dxa"/>
            <w:tcBorders>
              <w:top w:val="nil"/>
              <w:left w:val="nil"/>
              <w:bottom w:val="single" w:sz="6" w:space="0" w:color="auto"/>
              <w:right w:val="single" w:sz="6" w:space="0" w:color="auto"/>
            </w:tcBorders>
            <w:shd w:val="clear" w:color="auto" w:fill="auto"/>
            <w:hideMark/>
          </w:tcPr>
          <w:p w14:paraId="32A2009A"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4F0FC159"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675B6C1" w14:textId="77777777" w:rsidR="00623CE5" w:rsidRPr="00623CE5" w:rsidRDefault="00623CE5" w:rsidP="00623CE5">
            <w:pPr>
              <w:spacing w:after="0" w:line="240" w:lineRule="auto"/>
              <w:ind w:left="51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CF0DDBD" w14:textId="77777777" w:rsidR="00623CE5" w:rsidRPr="00623CE5" w:rsidRDefault="00623CE5" w:rsidP="00623CE5">
            <w:pPr>
              <w:numPr>
                <w:ilvl w:val="0"/>
                <w:numId w:val="26"/>
              </w:numPr>
              <w:spacing w:after="0" w:line="240" w:lineRule="auto"/>
              <w:ind w:left="525" w:firstLine="0"/>
              <w:textAlignment w:val="baseline"/>
              <w:rPr>
                <w:rFonts w:ascii="Calibri" w:eastAsia="Times New Roman" w:hAnsi="Calibri" w:cs="Calibri"/>
              </w:rPr>
            </w:pPr>
            <w:r w:rsidRPr="00623CE5">
              <w:rPr>
                <w:rFonts w:ascii="Calibri" w:eastAsia="Times New Roman" w:hAnsi="Calibri" w:cs="Calibri"/>
              </w:rPr>
              <w:t>Encourage use of the Indicators Framework to identify other information needs </w:t>
            </w:r>
          </w:p>
        </w:tc>
        <w:tc>
          <w:tcPr>
            <w:tcW w:w="990" w:type="dxa"/>
            <w:tcBorders>
              <w:top w:val="nil"/>
              <w:left w:val="nil"/>
              <w:bottom w:val="single" w:sz="6" w:space="0" w:color="auto"/>
              <w:right w:val="single" w:sz="6" w:space="0" w:color="auto"/>
            </w:tcBorders>
            <w:shd w:val="clear" w:color="auto" w:fill="auto"/>
            <w:hideMark/>
          </w:tcPr>
          <w:p w14:paraId="0F77440D"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B </w:t>
            </w:r>
          </w:p>
        </w:tc>
        <w:tc>
          <w:tcPr>
            <w:tcW w:w="2070" w:type="dxa"/>
            <w:tcBorders>
              <w:top w:val="nil"/>
              <w:left w:val="nil"/>
              <w:bottom w:val="single" w:sz="6" w:space="0" w:color="auto"/>
              <w:right w:val="single" w:sz="6" w:space="0" w:color="auto"/>
            </w:tcBorders>
            <w:shd w:val="clear" w:color="auto" w:fill="auto"/>
            <w:hideMark/>
          </w:tcPr>
          <w:p w14:paraId="6D7A5686" w14:textId="66E8BBB7" w:rsidR="00623CE5" w:rsidRPr="00623CE5" w:rsidRDefault="00BD00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Katheryn Barnhart</w:t>
            </w:r>
            <w:r w:rsidR="00623CE5"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09564E8A"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5E232A6E"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2A795C88" w14:textId="77777777" w:rsidR="00623CE5" w:rsidRPr="00623CE5" w:rsidRDefault="00623CE5" w:rsidP="00623CE5">
            <w:pPr>
              <w:spacing w:after="0" w:line="240" w:lineRule="auto"/>
              <w:ind w:left="51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CDFA826" w14:textId="77777777" w:rsidR="00623CE5" w:rsidRPr="00623CE5" w:rsidRDefault="00623CE5" w:rsidP="00623CE5">
            <w:pPr>
              <w:numPr>
                <w:ilvl w:val="0"/>
                <w:numId w:val="27"/>
              </w:numPr>
              <w:spacing w:after="0" w:line="240" w:lineRule="auto"/>
              <w:ind w:left="525" w:firstLine="0"/>
              <w:textAlignment w:val="baseline"/>
              <w:rPr>
                <w:rFonts w:ascii="Calibri" w:eastAsia="Times New Roman" w:hAnsi="Calibri" w:cs="Calibri"/>
              </w:rPr>
            </w:pPr>
            <w:r w:rsidRPr="00623CE5">
              <w:rPr>
                <w:rFonts w:ascii="Calibri" w:eastAsia="Times New Roman" w:hAnsi="Calibri" w:cs="Calibri"/>
              </w:rPr>
              <w:t>Work with information needs identified in biennial review process to determine if indicator is needed and, if so, guide GIT through indicator development process </w:t>
            </w:r>
          </w:p>
        </w:tc>
        <w:tc>
          <w:tcPr>
            <w:tcW w:w="990" w:type="dxa"/>
            <w:tcBorders>
              <w:top w:val="nil"/>
              <w:left w:val="nil"/>
              <w:bottom w:val="single" w:sz="6" w:space="0" w:color="auto"/>
              <w:right w:val="single" w:sz="6" w:space="0" w:color="auto"/>
            </w:tcBorders>
            <w:shd w:val="clear" w:color="auto" w:fill="auto"/>
            <w:hideMark/>
          </w:tcPr>
          <w:p w14:paraId="7B426C01"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All </w:t>
            </w:r>
          </w:p>
        </w:tc>
        <w:tc>
          <w:tcPr>
            <w:tcW w:w="2070" w:type="dxa"/>
            <w:tcBorders>
              <w:top w:val="nil"/>
              <w:left w:val="nil"/>
              <w:bottom w:val="single" w:sz="6" w:space="0" w:color="auto"/>
              <w:right w:val="single" w:sz="6" w:space="0" w:color="auto"/>
            </w:tcBorders>
            <w:shd w:val="clear" w:color="auto" w:fill="auto"/>
            <w:hideMark/>
          </w:tcPr>
          <w:p w14:paraId="3E365707" w14:textId="09764AE7" w:rsidR="00623CE5" w:rsidRPr="00623CE5" w:rsidRDefault="00BD000A" w:rsidP="00623CE5">
            <w:pPr>
              <w:spacing w:after="0" w:line="240" w:lineRule="auto"/>
              <w:jc w:val="center"/>
              <w:textAlignment w:val="baseline"/>
              <w:rPr>
                <w:rFonts w:ascii="Times New Roman" w:eastAsia="Times New Roman" w:hAnsi="Times New Roman" w:cs="Times New Roman"/>
                <w:sz w:val="24"/>
                <w:szCs w:val="24"/>
              </w:rPr>
            </w:pPr>
            <w:r>
              <w:rPr>
                <w:rFonts w:ascii="Calibri" w:eastAsia="Times New Roman" w:hAnsi="Calibri" w:cs="Calibri"/>
              </w:rPr>
              <w:t>Katheryn Barnhart</w:t>
            </w:r>
            <w:r w:rsidR="00623CE5" w:rsidRPr="00623CE5">
              <w:rPr>
                <w:rFonts w:ascii="Calibri" w:eastAsia="Times New Roman" w:hAnsi="Calibri" w:cs="Calibri"/>
              </w:rPr>
              <w:t> </w:t>
            </w:r>
          </w:p>
        </w:tc>
        <w:tc>
          <w:tcPr>
            <w:tcW w:w="2160" w:type="dxa"/>
            <w:tcBorders>
              <w:top w:val="nil"/>
              <w:left w:val="nil"/>
              <w:bottom w:val="single" w:sz="6" w:space="0" w:color="auto"/>
              <w:right w:val="single" w:sz="6" w:space="0" w:color="auto"/>
            </w:tcBorders>
            <w:shd w:val="clear" w:color="auto" w:fill="auto"/>
            <w:hideMark/>
          </w:tcPr>
          <w:p w14:paraId="45B57A57"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67FF89BF"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061F9B1A" w14:textId="77777777" w:rsidR="00623CE5" w:rsidRPr="00623CE5" w:rsidRDefault="00623CE5" w:rsidP="00623CE5">
            <w:pPr>
              <w:spacing w:after="0" w:line="240" w:lineRule="auto"/>
              <w:ind w:left="510"/>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c>
          <w:tcPr>
            <w:tcW w:w="5745" w:type="dxa"/>
            <w:tcBorders>
              <w:top w:val="nil"/>
              <w:left w:val="nil"/>
              <w:bottom w:val="single" w:sz="6" w:space="0" w:color="auto"/>
              <w:right w:val="single" w:sz="6" w:space="0" w:color="auto"/>
            </w:tcBorders>
            <w:shd w:val="clear" w:color="auto" w:fill="auto"/>
            <w:hideMark/>
          </w:tcPr>
          <w:p w14:paraId="058DDF75" w14:textId="77777777" w:rsidR="00623CE5" w:rsidRPr="00623CE5" w:rsidRDefault="00623CE5" w:rsidP="00623CE5">
            <w:pPr>
              <w:numPr>
                <w:ilvl w:val="0"/>
                <w:numId w:val="28"/>
              </w:numPr>
              <w:spacing w:after="0" w:line="240" w:lineRule="auto"/>
              <w:ind w:left="525" w:firstLine="0"/>
              <w:textAlignment w:val="baseline"/>
              <w:rPr>
                <w:rFonts w:ascii="Calibri" w:eastAsia="Times New Roman" w:hAnsi="Calibri" w:cs="Calibri"/>
              </w:rPr>
            </w:pPr>
            <w:r w:rsidRPr="00623CE5">
              <w:rPr>
                <w:rFonts w:ascii="Calibri" w:eastAsia="Times New Roman" w:hAnsi="Calibri" w:cs="Calibri"/>
              </w:rPr>
              <w:t>Frame biennial review process as an opportunity to gauge Outputs (workplan activities) and their relationship to achievement of the overall Outcome. </w:t>
            </w:r>
          </w:p>
        </w:tc>
        <w:tc>
          <w:tcPr>
            <w:tcW w:w="990" w:type="dxa"/>
            <w:tcBorders>
              <w:top w:val="nil"/>
              <w:left w:val="nil"/>
              <w:bottom w:val="single" w:sz="6" w:space="0" w:color="auto"/>
              <w:right w:val="single" w:sz="6" w:space="0" w:color="auto"/>
            </w:tcBorders>
            <w:shd w:val="clear" w:color="auto" w:fill="auto"/>
            <w:hideMark/>
          </w:tcPr>
          <w:p w14:paraId="2EC24905" w14:textId="77777777" w:rsidR="00623CE5" w:rsidRPr="00623CE5"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A </w:t>
            </w:r>
          </w:p>
        </w:tc>
        <w:tc>
          <w:tcPr>
            <w:tcW w:w="2070" w:type="dxa"/>
            <w:tcBorders>
              <w:top w:val="nil"/>
              <w:left w:val="nil"/>
              <w:bottom w:val="single" w:sz="6" w:space="0" w:color="auto"/>
              <w:right w:val="single" w:sz="6" w:space="0" w:color="auto"/>
            </w:tcBorders>
            <w:shd w:val="clear" w:color="auto" w:fill="auto"/>
            <w:hideMark/>
          </w:tcPr>
          <w:p w14:paraId="6E782386"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Kristin Saunders </w:t>
            </w:r>
          </w:p>
        </w:tc>
        <w:tc>
          <w:tcPr>
            <w:tcW w:w="2160" w:type="dxa"/>
            <w:tcBorders>
              <w:top w:val="nil"/>
              <w:left w:val="nil"/>
              <w:bottom w:val="single" w:sz="6" w:space="0" w:color="auto"/>
              <w:right w:val="single" w:sz="6" w:space="0" w:color="auto"/>
            </w:tcBorders>
            <w:shd w:val="clear" w:color="auto" w:fill="auto"/>
            <w:hideMark/>
          </w:tcPr>
          <w:p w14:paraId="11F7BC4D"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r w:rsidR="00623CE5" w:rsidRPr="00623CE5" w14:paraId="6C86E517" w14:textId="77777777" w:rsidTr="00623CE5">
        <w:tc>
          <w:tcPr>
            <w:tcW w:w="975" w:type="dxa"/>
            <w:tcBorders>
              <w:top w:val="nil"/>
              <w:left w:val="single" w:sz="6" w:space="0" w:color="auto"/>
              <w:bottom w:val="single" w:sz="6" w:space="0" w:color="auto"/>
              <w:right w:val="single" w:sz="6" w:space="0" w:color="auto"/>
            </w:tcBorders>
            <w:shd w:val="clear" w:color="auto" w:fill="auto"/>
            <w:hideMark/>
          </w:tcPr>
          <w:p w14:paraId="515451EE" w14:textId="77777777" w:rsidR="00623CE5" w:rsidRPr="00BD000A" w:rsidRDefault="00623CE5" w:rsidP="00623CE5">
            <w:pPr>
              <w:spacing w:after="0" w:line="240" w:lineRule="auto"/>
              <w:jc w:val="both"/>
              <w:textAlignment w:val="baseline"/>
              <w:rPr>
                <w:rFonts w:ascii="Times New Roman" w:eastAsia="Times New Roman" w:hAnsi="Times New Roman" w:cs="Times New Roman"/>
                <w:sz w:val="24"/>
                <w:szCs w:val="24"/>
              </w:rPr>
            </w:pPr>
            <w:r w:rsidRPr="00EE2F67">
              <w:rPr>
                <w:rFonts w:ascii="Calibri" w:eastAsia="Times New Roman" w:hAnsi="Calibri" w:cs="Calibri"/>
              </w:rPr>
              <w:t>7 </w:t>
            </w:r>
          </w:p>
        </w:tc>
        <w:tc>
          <w:tcPr>
            <w:tcW w:w="5745" w:type="dxa"/>
            <w:tcBorders>
              <w:top w:val="nil"/>
              <w:left w:val="nil"/>
              <w:bottom w:val="single" w:sz="6" w:space="0" w:color="auto"/>
              <w:right w:val="single" w:sz="6" w:space="0" w:color="auto"/>
            </w:tcBorders>
            <w:shd w:val="clear" w:color="auto" w:fill="auto"/>
            <w:hideMark/>
          </w:tcPr>
          <w:p w14:paraId="2AD806BB" w14:textId="77777777" w:rsidR="00623CE5" w:rsidRPr="00BD000A" w:rsidRDefault="00623CE5" w:rsidP="00623CE5">
            <w:pPr>
              <w:spacing w:after="0" w:line="240" w:lineRule="auto"/>
              <w:textAlignment w:val="baseline"/>
              <w:rPr>
                <w:rFonts w:ascii="Times New Roman" w:eastAsia="Times New Roman" w:hAnsi="Times New Roman" w:cs="Times New Roman"/>
                <w:sz w:val="24"/>
                <w:szCs w:val="24"/>
              </w:rPr>
            </w:pPr>
            <w:r w:rsidRPr="00EE2F67">
              <w:rPr>
                <w:rFonts w:ascii="Calibri" w:eastAsia="Times New Roman" w:hAnsi="Calibri" w:cs="Calibri"/>
              </w:rPr>
              <w:t>Assist the Partnership’s Communication office in preparing to publish the Bay Barometer </w:t>
            </w:r>
          </w:p>
        </w:tc>
        <w:tc>
          <w:tcPr>
            <w:tcW w:w="990" w:type="dxa"/>
            <w:tcBorders>
              <w:top w:val="nil"/>
              <w:left w:val="nil"/>
              <w:bottom w:val="single" w:sz="6" w:space="0" w:color="auto"/>
              <w:right w:val="single" w:sz="6" w:space="0" w:color="auto"/>
            </w:tcBorders>
            <w:shd w:val="clear" w:color="auto" w:fill="auto"/>
            <w:hideMark/>
          </w:tcPr>
          <w:p w14:paraId="3C8703A8" w14:textId="77777777" w:rsidR="00623CE5" w:rsidRPr="00BD000A" w:rsidRDefault="00623CE5" w:rsidP="00623CE5">
            <w:pPr>
              <w:spacing w:after="0" w:line="240" w:lineRule="auto"/>
              <w:ind w:left="45"/>
              <w:jc w:val="center"/>
              <w:textAlignment w:val="baseline"/>
              <w:rPr>
                <w:rFonts w:ascii="Times New Roman" w:eastAsia="Times New Roman" w:hAnsi="Times New Roman" w:cs="Times New Roman"/>
                <w:sz w:val="24"/>
                <w:szCs w:val="24"/>
              </w:rPr>
            </w:pPr>
            <w:r w:rsidRPr="00EE2F67">
              <w:rPr>
                <w:rFonts w:ascii="Calibri" w:eastAsia="Times New Roman" w:hAnsi="Calibri" w:cs="Calibri"/>
              </w:rPr>
              <w:t>C </w:t>
            </w:r>
          </w:p>
        </w:tc>
        <w:tc>
          <w:tcPr>
            <w:tcW w:w="2070" w:type="dxa"/>
            <w:tcBorders>
              <w:top w:val="nil"/>
              <w:left w:val="nil"/>
              <w:bottom w:val="single" w:sz="6" w:space="0" w:color="auto"/>
              <w:right w:val="single" w:sz="6" w:space="0" w:color="auto"/>
            </w:tcBorders>
            <w:shd w:val="clear" w:color="auto" w:fill="auto"/>
            <w:hideMark/>
          </w:tcPr>
          <w:p w14:paraId="22A42810" w14:textId="77777777" w:rsidR="00623CE5" w:rsidRPr="00BD000A" w:rsidRDefault="00623CE5" w:rsidP="00623CE5">
            <w:pPr>
              <w:spacing w:after="0" w:line="240" w:lineRule="auto"/>
              <w:jc w:val="center"/>
              <w:textAlignment w:val="baseline"/>
              <w:rPr>
                <w:rFonts w:ascii="Times New Roman" w:eastAsia="Times New Roman" w:hAnsi="Times New Roman" w:cs="Times New Roman"/>
                <w:sz w:val="24"/>
                <w:szCs w:val="24"/>
              </w:rPr>
            </w:pPr>
            <w:r w:rsidRPr="00EE2F67">
              <w:rPr>
                <w:rFonts w:ascii="Calibri" w:eastAsia="Times New Roman" w:hAnsi="Calibri" w:cs="Calibri"/>
              </w:rPr>
              <w:t>Rachel Felver </w:t>
            </w:r>
          </w:p>
        </w:tc>
        <w:tc>
          <w:tcPr>
            <w:tcW w:w="2160" w:type="dxa"/>
            <w:tcBorders>
              <w:top w:val="nil"/>
              <w:left w:val="nil"/>
              <w:bottom w:val="single" w:sz="6" w:space="0" w:color="auto"/>
              <w:right w:val="single" w:sz="6" w:space="0" w:color="auto"/>
            </w:tcBorders>
            <w:shd w:val="clear" w:color="auto" w:fill="auto"/>
            <w:hideMark/>
          </w:tcPr>
          <w:p w14:paraId="0EA1B419" w14:textId="77777777" w:rsidR="00623CE5" w:rsidRPr="00623CE5" w:rsidRDefault="00623CE5" w:rsidP="00623CE5">
            <w:pPr>
              <w:spacing w:after="0" w:line="240" w:lineRule="auto"/>
              <w:jc w:val="center"/>
              <w:textAlignment w:val="baseline"/>
              <w:rPr>
                <w:rFonts w:ascii="Times New Roman" w:eastAsia="Times New Roman" w:hAnsi="Times New Roman" w:cs="Times New Roman"/>
                <w:sz w:val="24"/>
                <w:szCs w:val="24"/>
              </w:rPr>
            </w:pPr>
            <w:r w:rsidRPr="00623CE5">
              <w:rPr>
                <w:rFonts w:ascii="Calibri" w:eastAsia="Times New Roman" w:hAnsi="Calibri" w:cs="Calibri"/>
              </w:rPr>
              <w:t> </w:t>
            </w:r>
          </w:p>
        </w:tc>
      </w:tr>
    </w:tbl>
    <w:p w14:paraId="0E0FA489" w14:textId="77777777" w:rsidR="00623CE5" w:rsidRPr="00623CE5" w:rsidRDefault="00623CE5" w:rsidP="00623CE5">
      <w:pPr>
        <w:spacing w:after="0" w:line="240" w:lineRule="auto"/>
        <w:textAlignment w:val="baseline"/>
        <w:rPr>
          <w:rFonts w:ascii="Segoe UI" w:eastAsia="Times New Roman" w:hAnsi="Segoe UI" w:cs="Segoe UI"/>
          <w:sz w:val="18"/>
          <w:szCs w:val="18"/>
        </w:rPr>
      </w:pPr>
      <w:r w:rsidRPr="00623CE5">
        <w:rPr>
          <w:rFonts w:ascii="Calibri" w:eastAsia="Times New Roman" w:hAnsi="Calibri" w:cs="Calibri"/>
        </w:rPr>
        <w:t> </w:t>
      </w:r>
    </w:p>
    <w:p w14:paraId="45E9C774" w14:textId="77777777" w:rsidR="00425D1B" w:rsidRDefault="006045DD"/>
    <w:sectPr w:rsidR="00425D1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Barnhart, Katheryn" w:date="2020-11-30T12:25:00Z" w:initials="BK">
    <w:p w14:paraId="5A01BE18" w14:textId="78205D34" w:rsidR="00791B24" w:rsidRDefault="00791B24">
      <w:pPr>
        <w:pStyle w:val="CommentText"/>
      </w:pPr>
      <w:r>
        <w:rPr>
          <w:rStyle w:val="CommentReference"/>
        </w:rPr>
        <w:annotationRef/>
      </w:r>
      <w:r>
        <w:t xml:space="preserve">Peter and I are working on updating this/finding the most recent files. </w:t>
      </w:r>
    </w:p>
  </w:comment>
  <w:comment w:id="5" w:author="Barnhart, Katheryn" w:date="2020-11-25T13:58:00Z" w:initials="BK">
    <w:p w14:paraId="07E2BACD" w14:textId="33C2B0A6" w:rsidR="008A5135" w:rsidRDefault="008A5135">
      <w:pPr>
        <w:pStyle w:val="CommentText"/>
      </w:pPr>
      <w:r>
        <w:rPr>
          <w:rStyle w:val="CommentReference"/>
        </w:rPr>
        <w:annotationRef/>
      </w:r>
      <w:r>
        <w:t>Check in with Peter on status</w:t>
      </w:r>
    </w:p>
  </w:comment>
  <w:comment w:id="9" w:author="Barnhart, Katheryn" w:date="2020-11-25T14:01:00Z" w:initials="BK">
    <w:p w14:paraId="0FD6E88B" w14:textId="77777777" w:rsidR="008A5135" w:rsidRDefault="008A5135" w:rsidP="008A5135">
      <w:pPr>
        <w:pStyle w:val="CommentText"/>
      </w:pPr>
      <w:r>
        <w:rPr>
          <w:rStyle w:val="CommentReference"/>
        </w:rPr>
        <w:annotationRef/>
      </w:r>
      <w:r>
        <w:t>need to re-affirm what the current needs for this work are for each of the bulleted items.</w:t>
      </w:r>
    </w:p>
    <w:p w14:paraId="2C7E1066" w14:textId="42A3CF13" w:rsidR="008A5135" w:rsidRDefault="008A5135">
      <w:pPr>
        <w:pStyle w:val="CommentText"/>
      </w:pPr>
    </w:p>
  </w:comment>
  <w:comment w:id="10" w:author="Barnhart, Katheryn" w:date="2020-11-25T14:28:00Z" w:initials="BK">
    <w:p w14:paraId="3757B87F" w14:textId="33863CED" w:rsidR="00D30B31" w:rsidRDefault="00D30B31">
      <w:pPr>
        <w:pStyle w:val="CommentText"/>
      </w:pPr>
      <w:r>
        <w:rPr>
          <w:rStyle w:val="CommentReference"/>
        </w:rPr>
        <w:annotationRef/>
      </w:r>
      <w:r>
        <w:t xml:space="preserve">Doreen: The workshop proposal had been approved by STAC and we had to pull the request due to the time it would require of us to staff the effort. Familiarize yourself with the proposal so that you can discuss with S&amp;T </w:t>
      </w:r>
      <w:proofErr w:type="spellStart"/>
      <w:r>
        <w:t>Wkgp</w:t>
      </w:r>
      <w:proofErr w:type="spellEnd"/>
      <w:r>
        <w:t xml:space="preserve"> whether this is something we should propose to STAC again.</w:t>
      </w:r>
    </w:p>
  </w:comment>
  <w:comment w:id="12" w:author="Doreen Vetter" w:date="2020-11-20T11:19:00Z" w:initials="VD">
    <w:p w14:paraId="275C20ED" w14:textId="77777777" w:rsidR="006F6809" w:rsidRDefault="006F6809">
      <w:pPr>
        <w:pStyle w:val="CommentText"/>
      </w:pPr>
      <w:r>
        <w:rPr>
          <w:rStyle w:val="CommentReference"/>
        </w:rPr>
        <w:annotationRef/>
      </w:r>
      <w:r>
        <w:t xml:space="preserve">This may have already been done in prep for the workshop proposal. Dig through the SharePoint “Indicators Coordinator Documents” files to see if you can find it. </w:t>
      </w:r>
    </w:p>
    <w:p w14:paraId="742F75BC" w14:textId="77777777" w:rsidR="006F6809" w:rsidRDefault="006F6809">
      <w:pPr>
        <w:pStyle w:val="CommentText"/>
      </w:pPr>
    </w:p>
    <w:p w14:paraId="5A00E5EA" w14:textId="77152692" w:rsidR="006F6809" w:rsidRDefault="006F6809">
      <w:pPr>
        <w:pStyle w:val="CommentText"/>
      </w:pPr>
      <w:r>
        <w:t xml:space="preserve">If it wasn’t completed, this may have been </w:t>
      </w:r>
      <w:proofErr w:type="spellStart"/>
      <w:r>
        <w:t>superceded</w:t>
      </w:r>
      <w:proofErr w:type="spellEnd"/>
      <w:r>
        <w:t xml:space="preserve"> by newer work. </w:t>
      </w:r>
    </w:p>
  </w:comment>
  <w:comment w:id="13" w:author="Barnhart, Katheryn" w:date="2020-11-25T15:00:00Z" w:initials="BK">
    <w:p w14:paraId="5441F9C7" w14:textId="0B7133B6" w:rsidR="007E2D79" w:rsidRDefault="007E2D79">
      <w:pPr>
        <w:pStyle w:val="CommentText"/>
      </w:pPr>
      <w:r>
        <w:rPr>
          <w:rStyle w:val="CommentReference"/>
        </w:rPr>
        <w:annotationRef/>
      </w:r>
      <w:r>
        <w:t xml:space="preserve">Since there are no related documents, it is most likely that this was either done as a step towards the final STAC proposal or that it was </w:t>
      </w:r>
      <w:proofErr w:type="spellStart"/>
      <w:r>
        <w:t>superceded</w:t>
      </w:r>
      <w:proofErr w:type="spellEnd"/>
      <w:r>
        <w:t xml:space="preserve">. </w:t>
      </w:r>
    </w:p>
  </w:comment>
  <w:comment w:id="17" w:author="Doreen Vetter" w:date="2020-11-20T11:22:00Z" w:initials="VD">
    <w:p w14:paraId="0175B218" w14:textId="356DFEB4" w:rsidR="006F6809" w:rsidRDefault="006F6809">
      <w:pPr>
        <w:pStyle w:val="CommentText"/>
      </w:pPr>
      <w:r>
        <w:rPr>
          <w:rStyle w:val="CommentReference"/>
        </w:rPr>
        <w:annotationRef/>
      </w:r>
      <w:r w:rsidR="00BC46EF">
        <w:t xml:space="preserve">STAC </w:t>
      </w:r>
      <w:r>
        <w:t>proposal</w:t>
      </w:r>
    </w:p>
  </w:comment>
  <w:comment w:id="18" w:author="Barnhart, Katheryn" w:date="2020-11-12T15:26:00Z" w:initials="BK">
    <w:p w14:paraId="79761058" w14:textId="04E0FF38" w:rsidR="006B7C4C" w:rsidRDefault="006B7C4C">
      <w:pPr>
        <w:pStyle w:val="CommentText"/>
      </w:pPr>
      <w:r>
        <w:rPr>
          <w:rStyle w:val="CommentReference"/>
        </w:rPr>
        <w:annotationRef/>
      </w:r>
      <w:r>
        <w:t xml:space="preserve">We would need to update this to reflect current status in the SRS process. I think this actually connects well with the Closing the Adaptive Management Loop small group, so the four of us can </w:t>
      </w:r>
      <w:r w:rsidR="00F27577">
        <w:t xml:space="preserve">potentially </w:t>
      </w:r>
      <w:r>
        <w:t>be leads</w:t>
      </w:r>
      <w:r w:rsidR="00F27577">
        <w:t>. I will bring it up to the group next time we meet.</w:t>
      </w:r>
    </w:p>
  </w:comment>
  <w:comment w:id="19" w:author="Doreen Vetter" w:date="2020-11-20T11:36:00Z" w:initials="VD">
    <w:p w14:paraId="5C971BF5" w14:textId="0D54C817" w:rsidR="002A6204" w:rsidRDefault="002A6204">
      <w:pPr>
        <w:pStyle w:val="CommentText"/>
      </w:pPr>
      <w:r>
        <w:rPr>
          <w:rStyle w:val="CommentReference"/>
        </w:rPr>
        <w:annotationRef/>
      </w:r>
      <w:r>
        <w:t xml:space="preserve">These are so vaguely </w:t>
      </w:r>
      <w:proofErr w:type="gramStart"/>
      <w:r>
        <w:t>written,</w:t>
      </w:r>
      <w:proofErr w:type="gramEnd"/>
      <w:r>
        <w:t xml:space="preserve"> it would help to be able to tighten these by answering the “How?” question specifically.</w:t>
      </w:r>
    </w:p>
  </w:comment>
  <w:comment w:id="20" w:author="Barnhart, Katheryn" w:date="2020-11-12T15:37:00Z" w:initials="BK">
    <w:p w14:paraId="7F2C3F96" w14:textId="290601DB" w:rsidR="00BD000A" w:rsidRDefault="00BD000A">
      <w:pPr>
        <w:pStyle w:val="CommentText"/>
      </w:pPr>
      <w:r>
        <w:rPr>
          <w:rStyle w:val="CommentReference"/>
        </w:rPr>
        <w:annotationRef/>
      </w:r>
      <w:r>
        <w:t>This is similar to our discussions with Peter Claggett about showing how indicators are linked to one another</w:t>
      </w:r>
      <w:r w:rsidR="007E2D79">
        <w:t>. Catherine was the previous lead, but am unsure of Kaitlyn’s current involvement for taking the lead on this action</w:t>
      </w:r>
    </w:p>
  </w:comment>
  <w:comment w:id="21" w:author="Doreen Vetter" w:date="2020-11-20T11:30:00Z" w:initials="VD">
    <w:p w14:paraId="51014F3D" w14:textId="55341A59" w:rsidR="00BC46EF" w:rsidRDefault="00BC46EF">
      <w:pPr>
        <w:pStyle w:val="CommentText"/>
      </w:pPr>
      <w:r>
        <w:rPr>
          <w:rStyle w:val="CommentReference"/>
        </w:rPr>
        <w:annotationRef/>
      </w:r>
      <w:r>
        <w:t>Yes, this isn’t an area Kaitlyn has taken an active role in currently</w:t>
      </w:r>
      <w:r w:rsidR="00DD7A7D">
        <w:t xml:space="preserve"> and may not be comfortable with as a lead</w:t>
      </w:r>
      <w:r>
        <w:t xml:space="preserve">. </w:t>
      </w:r>
    </w:p>
    <w:p w14:paraId="3A06886E" w14:textId="77777777" w:rsidR="00BC46EF" w:rsidRDefault="00BC46EF">
      <w:pPr>
        <w:pStyle w:val="CommentText"/>
      </w:pPr>
    </w:p>
    <w:p w14:paraId="715CA457" w14:textId="244BFD6D" w:rsidR="00BC46EF" w:rsidRDefault="00BC46EF">
      <w:pPr>
        <w:pStyle w:val="CommentText"/>
      </w:pPr>
      <w:r>
        <w:t xml:space="preserve">It would be good to articulate a specific action item related to </w:t>
      </w:r>
      <w:r w:rsidR="002A6204">
        <w:t xml:space="preserve">building out our Influencing Factors content on ChesapeakeProgress. We do need to get that on our near-term work list for the team.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A01BE18" w15:done="0"/>
  <w15:commentEx w15:paraId="07E2BACD" w15:done="0"/>
  <w15:commentEx w15:paraId="2C7E1066" w15:done="0"/>
  <w15:commentEx w15:paraId="3757B87F" w15:done="0"/>
  <w15:commentEx w15:paraId="5A00E5EA" w15:done="0"/>
  <w15:commentEx w15:paraId="5441F9C7" w15:paraIdParent="5A00E5EA" w15:done="0"/>
  <w15:commentEx w15:paraId="0175B218" w15:done="0"/>
  <w15:commentEx w15:paraId="79761058" w15:done="0"/>
  <w15:commentEx w15:paraId="5C971BF5" w15:done="0"/>
  <w15:commentEx w15:paraId="7F2C3F96" w15:done="0"/>
  <w15:commentEx w15:paraId="715CA457" w15:paraIdParent="7F2C3F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A01BE18" w16cid:durableId="236F6332"/>
  <w16cid:commentId w16cid:paraId="07E2BACD" w16cid:durableId="2368E18C"/>
  <w16cid:commentId w16cid:paraId="2C7E1066" w16cid:durableId="2368E22F"/>
  <w16cid:commentId w16cid:paraId="3757B87F" w16cid:durableId="2368E8AA"/>
  <w16cid:commentId w16cid:paraId="5A00E5EA" w16cid:durableId="236224C4"/>
  <w16cid:commentId w16cid:paraId="5441F9C7" w16cid:durableId="2368EFF9"/>
  <w16cid:commentId w16cid:paraId="0175B218" w16cid:durableId="23622577"/>
  <w16cid:commentId w16cid:paraId="79761058" w16cid:durableId="2357D2AC"/>
  <w16cid:commentId w16cid:paraId="5C971BF5" w16cid:durableId="236228C2"/>
  <w16cid:commentId w16cid:paraId="7F2C3F96" w16cid:durableId="2357D527"/>
  <w16cid:commentId w16cid:paraId="715CA457" w16cid:durableId="2362273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83191"/>
    <w:multiLevelType w:val="multilevel"/>
    <w:tmpl w:val="AB4E6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050301"/>
    <w:multiLevelType w:val="multilevel"/>
    <w:tmpl w:val="EEA24E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22FB4158"/>
    <w:multiLevelType w:val="multilevel"/>
    <w:tmpl w:val="2500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66403C1"/>
    <w:multiLevelType w:val="multilevel"/>
    <w:tmpl w:val="54DA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577F4D"/>
    <w:multiLevelType w:val="multilevel"/>
    <w:tmpl w:val="F6B64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A67C8E"/>
    <w:multiLevelType w:val="multilevel"/>
    <w:tmpl w:val="55923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B56FCF"/>
    <w:multiLevelType w:val="multilevel"/>
    <w:tmpl w:val="3AEA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E37776A"/>
    <w:multiLevelType w:val="multilevel"/>
    <w:tmpl w:val="04B4F0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0647140"/>
    <w:multiLevelType w:val="multilevel"/>
    <w:tmpl w:val="D5720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2D76F54"/>
    <w:multiLevelType w:val="multilevel"/>
    <w:tmpl w:val="8E909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A8356B"/>
    <w:multiLevelType w:val="multilevel"/>
    <w:tmpl w:val="ED60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F5753F"/>
    <w:multiLevelType w:val="multilevel"/>
    <w:tmpl w:val="A25A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73D209A"/>
    <w:multiLevelType w:val="multilevel"/>
    <w:tmpl w:val="F6129B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95A49AC"/>
    <w:multiLevelType w:val="multilevel"/>
    <w:tmpl w:val="FCF6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11E2821"/>
    <w:multiLevelType w:val="multilevel"/>
    <w:tmpl w:val="7144C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195E9C"/>
    <w:multiLevelType w:val="multilevel"/>
    <w:tmpl w:val="863C1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6A41452"/>
    <w:multiLevelType w:val="hybridMultilevel"/>
    <w:tmpl w:val="9EAA7904"/>
    <w:lvl w:ilvl="0" w:tplc="283C0B86">
      <w:start w:val="1"/>
      <w:numFmt w:val="upperLetter"/>
      <w:lvlText w:val="%1."/>
      <w:lvlJc w:val="left"/>
      <w:pPr>
        <w:ind w:left="720" w:hanging="360"/>
      </w:pPr>
    </w:lvl>
    <w:lvl w:ilvl="1" w:tplc="6E0421E0">
      <w:start w:val="1"/>
      <w:numFmt w:val="lowerLetter"/>
      <w:lvlText w:val="%2."/>
      <w:lvlJc w:val="left"/>
      <w:pPr>
        <w:ind w:left="1440" w:hanging="360"/>
      </w:pPr>
    </w:lvl>
    <w:lvl w:ilvl="2" w:tplc="FD9AB89C">
      <w:start w:val="1"/>
      <w:numFmt w:val="lowerRoman"/>
      <w:lvlText w:val="%3."/>
      <w:lvlJc w:val="right"/>
      <w:pPr>
        <w:ind w:left="2160" w:hanging="180"/>
      </w:pPr>
    </w:lvl>
    <w:lvl w:ilvl="3" w:tplc="CF1607FE">
      <w:start w:val="1"/>
      <w:numFmt w:val="decimal"/>
      <w:lvlText w:val="%4."/>
      <w:lvlJc w:val="left"/>
      <w:pPr>
        <w:ind w:left="2880" w:hanging="360"/>
      </w:pPr>
    </w:lvl>
    <w:lvl w:ilvl="4" w:tplc="F22E8844">
      <w:start w:val="1"/>
      <w:numFmt w:val="lowerLetter"/>
      <w:lvlText w:val="%5."/>
      <w:lvlJc w:val="left"/>
      <w:pPr>
        <w:ind w:left="3600" w:hanging="360"/>
      </w:pPr>
    </w:lvl>
    <w:lvl w:ilvl="5" w:tplc="049C522E">
      <w:start w:val="1"/>
      <w:numFmt w:val="lowerRoman"/>
      <w:lvlText w:val="%6."/>
      <w:lvlJc w:val="right"/>
      <w:pPr>
        <w:ind w:left="4320" w:hanging="180"/>
      </w:pPr>
    </w:lvl>
    <w:lvl w:ilvl="6" w:tplc="376A4FA2">
      <w:start w:val="1"/>
      <w:numFmt w:val="decimal"/>
      <w:lvlText w:val="%7."/>
      <w:lvlJc w:val="left"/>
      <w:pPr>
        <w:ind w:left="5040" w:hanging="360"/>
      </w:pPr>
    </w:lvl>
    <w:lvl w:ilvl="7" w:tplc="887A23C0">
      <w:start w:val="1"/>
      <w:numFmt w:val="lowerLetter"/>
      <w:lvlText w:val="%8."/>
      <w:lvlJc w:val="left"/>
      <w:pPr>
        <w:ind w:left="5760" w:hanging="360"/>
      </w:pPr>
    </w:lvl>
    <w:lvl w:ilvl="8" w:tplc="E1481D8C">
      <w:start w:val="1"/>
      <w:numFmt w:val="lowerRoman"/>
      <w:lvlText w:val="%9."/>
      <w:lvlJc w:val="right"/>
      <w:pPr>
        <w:ind w:left="6480" w:hanging="180"/>
      </w:pPr>
    </w:lvl>
  </w:abstractNum>
  <w:abstractNum w:abstractNumId="17" w15:restartNumberingAfterBreak="0">
    <w:nsid w:val="586A332F"/>
    <w:multiLevelType w:val="multilevel"/>
    <w:tmpl w:val="812C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257D68"/>
    <w:multiLevelType w:val="multilevel"/>
    <w:tmpl w:val="9A4A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6EB2391"/>
    <w:multiLevelType w:val="multilevel"/>
    <w:tmpl w:val="53B0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7E76629"/>
    <w:multiLevelType w:val="multilevel"/>
    <w:tmpl w:val="0FB63D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C55350"/>
    <w:multiLevelType w:val="multilevel"/>
    <w:tmpl w:val="BCC66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FA67503"/>
    <w:multiLevelType w:val="multilevel"/>
    <w:tmpl w:val="8CB0A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0B51C3A"/>
    <w:multiLevelType w:val="multilevel"/>
    <w:tmpl w:val="0A06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CC0D9A"/>
    <w:multiLevelType w:val="multilevel"/>
    <w:tmpl w:val="DD605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9615363"/>
    <w:multiLevelType w:val="multilevel"/>
    <w:tmpl w:val="6F92B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B6950D0"/>
    <w:multiLevelType w:val="multilevel"/>
    <w:tmpl w:val="E9C2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C72050C"/>
    <w:multiLevelType w:val="multilevel"/>
    <w:tmpl w:val="8280E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EFB3687"/>
    <w:multiLevelType w:val="multilevel"/>
    <w:tmpl w:val="34AC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23"/>
  </w:num>
  <w:num w:numId="3">
    <w:abstractNumId w:val="14"/>
  </w:num>
  <w:num w:numId="4">
    <w:abstractNumId w:val="9"/>
  </w:num>
  <w:num w:numId="5">
    <w:abstractNumId w:val="13"/>
  </w:num>
  <w:num w:numId="6">
    <w:abstractNumId w:val="19"/>
  </w:num>
  <w:num w:numId="7">
    <w:abstractNumId w:val="4"/>
  </w:num>
  <w:num w:numId="8">
    <w:abstractNumId w:val="11"/>
  </w:num>
  <w:num w:numId="9">
    <w:abstractNumId w:val="5"/>
  </w:num>
  <w:num w:numId="10">
    <w:abstractNumId w:val="28"/>
  </w:num>
  <w:num w:numId="11">
    <w:abstractNumId w:val="27"/>
  </w:num>
  <w:num w:numId="12">
    <w:abstractNumId w:val="18"/>
  </w:num>
  <w:num w:numId="13">
    <w:abstractNumId w:val="21"/>
  </w:num>
  <w:num w:numId="14">
    <w:abstractNumId w:val="26"/>
  </w:num>
  <w:num w:numId="15">
    <w:abstractNumId w:val="12"/>
  </w:num>
  <w:num w:numId="16">
    <w:abstractNumId w:val="0"/>
  </w:num>
  <w:num w:numId="17">
    <w:abstractNumId w:val="7"/>
  </w:num>
  <w:num w:numId="18">
    <w:abstractNumId w:val="20"/>
  </w:num>
  <w:num w:numId="19">
    <w:abstractNumId w:val="10"/>
  </w:num>
  <w:num w:numId="20">
    <w:abstractNumId w:val="2"/>
  </w:num>
  <w:num w:numId="21">
    <w:abstractNumId w:val="1"/>
  </w:num>
  <w:num w:numId="22">
    <w:abstractNumId w:val="3"/>
  </w:num>
  <w:num w:numId="23">
    <w:abstractNumId w:val="15"/>
  </w:num>
  <w:num w:numId="24">
    <w:abstractNumId w:val="22"/>
  </w:num>
  <w:num w:numId="25">
    <w:abstractNumId w:val="8"/>
  </w:num>
  <w:num w:numId="26">
    <w:abstractNumId w:val="25"/>
  </w:num>
  <w:num w:numId="27">
    <w:abstractNumId w:val="24"/>
  </w:num>
  <w:num w:numId="28">
    <w:abstractNumId w:val="17"/>
  </w:num>
  <w:num w:numId="2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arnhart, Katheryn">
    <w15:presenceInfo w15:providerId="AD" w15:userId="S::Barnhart.Katheryn@epa.gov::af8985ff-90b8-485b-b2e2-159bd9affafa"/>
  </w15:person>
  <w15:person w15:author="Doreen Vetter">
    <w15:presenceInfo w15:providerId="AD" w15:userId="S::vetter.doreen@epa.gov::7e9d9514-7309-4fd2-a330-b6457ebee4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CE5"/>
    <w:rsid w:val="000B482F"/>
    <w:rsid w:val="002A6204"/>
    <w:rsid w:val="002E75DA"/>
    <w:rsid w:val="003B240E"/>
    <w:rsid w:val="006045DD"/>
    <w:rsid w:val="00623CE5"/>
    <w:rsid w:val="006B7C4C"/>
    <w:rsid w:val="006F6809"/>
    <w:rsid w:val="00791B24"/>
    <w:rsid w:val="007B71B9"/>
    <w:rsid w:val="007E2D79"/>
    <w:rsid w:val="00835697"/>
    <w:rsid w:val="008A5135"/>
    <w:rsid w:val="008C4180"/>
    <w:rsid w:val="00967E0A"/>
    <w:rsid w:val="00BC46EF"/>
    <w:rsid w:val="00BD000A"/>
    <w:rsid w:val="00C5240A"/>
    <w:rsid w:val="00D30B31"/>
    <w:rsid w:val="00DD7A7D"/>
    <w:rsid w:val="00EE2F67"/>
    <w:rsid w:val="00F27577"/>
    <w:rsid w:val="00FF2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2953"/>
  <w15:chartTrackingRefBased/>
  <w15:docId w15:val="{F0655848-35DE-4DF6-A6D3-7010F2F3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E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7E0A"/>
    <w:rPr>
      <w:sz w:val="16"/>
      <w:szCs w:val="16"/>
    </w:rPr>
  </w:style>
  <w:style w:type="paragraph" w:styleId="CommentText">
    <w:name w:val="annotation text"/>
    <w:basedOn w:val="Normal"/>
    <w:link w:val="CommentTextChar"/>
    <w:uiPriority w:val="99"/>
    <w:semiHidden/>
    <w:unhideWhenUsed/>
    <w:rsid w:val="00967E0A"/>
    <w:pPr>
      <w:spacing w:line="240" w:lineRule="auto"/>
    </w:pPr>
    <w:rPr>
      <w:sz w:val="20"/>
      <w:szCs w:val="20"/>
    </w:rPr>
  </w:style>
  <w:style w:type="character" w:customStyle="1" w:styleId="CommentTextChar">
    <w:name w:val="Comment Text Char"/>
    <w:basedOn w:val="DefaultParagraphFont"/>
    <w:link w:val="CommentText"/>
    <w:uiPriority w:val="99"/>
    <w:semiHidden/>
    <w:rsid w:val="00967E0A"/>
    <w:rPr>
      <w:sz w:val="20"/>
      <w:szCs w:val="20"/>
    </w:rPr>
  </w:style>
  <w:style w:type="paragraph" w:styleId="CommentSubject">
    <w:name w:val="annotation subject"/>
    <w:basedOn w:val="CommentText"/>
    <w:next w:val="CommentText"/>
    <w:link w:val="CommentSubjectChar"/>
    <w:uiPriority w:val="99"/>
    <w:semiHidden/>
    <w:unhideWhenUsed/>
    <w:rsid w:val="00967E0A"/>
    <w:rPr>
      <w:b/>
      <w:bCs/>
    </w:rPr>
  </w:style>
  <w:style w:type="character" w:customStyle="1" w:styleId="CommentSubjectChar">
    <w:name w:val="Comment Subject Char"/>
    <w:basedOn w:val="CommentTextChar"/>
    <w:link w:val="CommentSubject"/>
    <w:uiPriority w:val="99"/>
    <w:semiHidden/>
    <w:rsid w:val="00967E0A"/>
    <w:rPr>
      <w:b/>
      <w:bCs/>
      <w:sz w:val="20"/>
      <w:szCs w:val="20"/>
    </w:rPr>
  </w:style>
  <w:style w:type="paragraph" w:styleId="BalloonText">
    <w:name w:val="Balloon Text"/>
    <w:basedOn w:val="Normal"/>
    <w:link w:val="BalloonTextChar"/>
    <w:uiPriority w:val="99"/>
    <w:semiHidden/>
    <w:unhideWhenUsed/>
    <w:rsid w:val="00967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E0A"/>
    <w:rPr>
      <w:rFonts w:ascii="Segoe UI" w:hAnsi="Segoe UI" w:cs="Segoe UI"/>
      <w:sz w:val="18"/>
      <w:szCs w:val="18"/>
    </w:rPr>
  </w:style>
  <w:style w:type="character" w:customStyle="1" w:styleId="Heading1Char">
    <w:name w:val="Heading 1 Char"/>
    <w:basedOn w:val="DefaultParagraphFont"/>
    <w:link w:val="Heading1"/>
    <w:uiPriority w:val="9"/>
    <w:rsid w:val="00967E0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67E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0530019">
      <w:bodyDiv w:val="1"/>
      <w:marLeft w:val="0"/>
      <w:marRight w:val="0"/>
      <w:marTop w:val="0"/>
      <w:marBottom w:val="0"/>
      <w:divBdr>
        <w:top w:val="none" w:sz="0" w:space="0" w:color="auto"/>
        <w:left w:val="none" w:sz="0" w:space="0" w:color="auto"/>
        <w:bottom w:val="none" w:sz="0" w:space="0" w:color="auto"/>
        <w:right w:val="none" w:sz="0" w:space="0" w:color="auto"/>
      </w:divBdr>
      <w:divsChild>
        <w:div w:id="1268385334">
          <w:marLeft w:val="0"/>
          <w:marRight w:val="0"/>
          <w:marTop w:val="0"/>
          <w:marBottom w:val="0"/>
          <w:divBdr>
            <w:top w:val="none" w:sz="0" w:space="0" w:color="auto"/>
            <w:left w:val="none" w:sz="0" w:space="0" w:color="auto"/>
            <w:bottom w:val="none" w:sz="0" w:space="0" w:color="auto"/>
            <w:right w:val="none" w:sz="0" w:space="0" w:color="auto"/>
          </w:divBdr>
        </w:div>
        <w:div w:id="1287008163">
          <w:marLeft w:val="0"/>
          <w:marRight w:val="0"/>
          <w:marTop w:val="0"/>
          <w:marBottom w:val="0"/>
          <w:divBdr>
            <w:top w:val="none" w:sz="0" w:space="0" w:color="auto"/>
            <w:left w:val="none" w:sz="0" w:space="0" w:color="auto"/>
            <w:bottom w:val="none" w:sz="0" w:space="0" w:color="auto"/>
            <w:right w:val="none" w:sz="0" w:space="0" w:color="auto"/>
          </w:divBdr>
        </w:div>
        <w:div w:id="668026259">
          <w:marLeft w:val="0"/>
          <w:marRight w:val="0"/>
          <w:marTop w:val="0"/>
          <w:marBottom w:val="0"/>
          <w:divBdr>
            <w:top w:val="none" w:sz="0" w:space="0" w:color="auto"/>
            <w:left w:val="none" w:sz="0" w:space="0" w:color="auto"/>
            <w:bottom w:val="none" w:sz="0" w:space="0" w:color="auto"/>
            <w:right w:val="none" w:sz="0" w:space="0" w:color="auto"/>
          </w:divBdr>
        </w:div>
        <w:div w:id="582298313">
          <w:marLeft w:val="0"/>
          <w:marRight w:val="0"/>
          <w:marTop w:val="0"/>
          <w:marBottom w:val="0"/>
          <w:divBdr>
            <w:top w:val="none" w:sz="0" w:space="0" w:color="auto"/>
            <w:left w:val="none" w:sz="0" w:space="0" w:color="auto"/>
            <w:bottom w:val="none" w:sz="0" w:space="0" w:color="auto"/>
            <w:right w:val="none" w:sz="0" w:space="0" w:color="auto"/>
          </w:divBdr>
        </w:div>
        <w:div w:id="1657371980">
          <w:marLeft w:val="0"/>
          <w:marRight w:val="0"/>
          <w:marTop w:val="0"/>
          <w:marBottom w:val="0"/>
          <w:divBdr>
            <w:top w:val="none" w:sz="0" w:space="0" w:color="auto"/>
            <w:left w:val="none" w:sz="0" w:space="0" w:color="auto"/>
            <w:bottom w:val="none" w:sz="0" w:space="0" w:color="auto"/>
            <w:right w:val="none" w:sz="0" w:space="0" w:color="auto"/>
          </w:divBdr>
        </w:div>
        <w:div w:id="739986261">
          <w:marLeft w:val="0"/>
          <w:marRight w:val="0"/>
          <w:marTop w:val="0"/>
          <w:marBottom w:val="0"/>
          <w:divBdr>
            <w:top w:val="none" w:sz="0" w:space="0" w:color="auto"/>
            <w:left w:val="none" w:sz="0" w:space="0" w:color="auto"/>
            <w:bottom w:val="none" w:sz="0" w:space="0" w:color="auto"/>
            <w:right w:val="none" w:sz="0" w:space="0" w:color="auto"/>
          </w:divBdr>
          <w:divsChild>
            <w:div w:id="915477570">
              <w:marLeft w:val="-75"/>
              <w:marRight w:val="0"/>
              <w:marTop w:val="30"/>
              <w:marBottom w:val="30"/>
              <w:divBdr>
                <w:top w:val="none" w:sz="0" w:space="0" w:color="auto"/>
                <w:left w:val="none" w:sz="0" w:space="0" w:color="auto"/>
                <w:bottom w:val="none" w:sz="0" w:space="0" w:color="auto"/>
                <w:right w:val="none" w:sz="0" w:space="0" w:color="auto"/>
              </w:divBdr>
              <w:divsChild>
                <w:div w:id="1392922401">
                  <w:marLeft w:val="0"/>
                  <w:marRight w:val="0"/>
                  <w:marTop w:val="0"/>
                  <w:marBottom w:val="0"/>
                  <w:divBdr>
                    <w:top w:val="none" w:sz="0" w:space="0" w:color="auto"/>
                    <w:left w:val="none" w:sz="0" w:space="0" w:color="auto"/>
                    <w:bottom w:val="none" w:sz="0" w:space="0" w:color="auto"/>
                    <w:right w:val="none" w:sz="0" w:space="0" w:color="auto"/>
                  </w:divBdr>
                  <w:divsChild>
                    <w:div w:id="1900435050">
                      <w:marLeft w:val="0"/>
                      <w:marRight w:val="0"/>
                      <w:marTop w:val="0"/>
                      <w:marBottom w:val="0"/>
                      <w:divBdr>
                        <w:top w:val="none" w:sz="0" w:space="0" w:color="auto"/>
                        <w:left w:val="none" w:sz="0" w:space="0" w:color="auto"/>
                        <w:bottom w:val="none" w:sz="0" w:space="0" w:color="auto"/>
                        <w:right w:val="none" w:sz="0" w:space="0" w:color="auto"/>
                      </w:divBdr>
                    </w:div>
                  </w:divsChild>
                </w:div>
                <w:div w:id="358315791">
                  <w:marLeft w:val="0"/>
                  <w:marRight w:val="0"/>
                  <w:marTop w:val="0"/>
                  <w:marBottom w:val="0"/>
                  <w:divBdr>
                    <w:top w:val="none" w:sz="0" w:space="0" w:color="auto"/>
                    <w:left w:val="none" w:sz="0" w:space="0" w:color="auto"/>
                    <w:bottom w:val="none" w:sz="0" w:space="0" w:color="auto"/>
                    <w:right w:val="none" w:sz="0" w:space="0" w:color="auto"/>
                  </w:divBdr>
                  <w:divsChild>
                    <w:div w:id="1273199368">
                      <w:marLeft w:val="0"/>
                      <w:marRight w:val="0"/>
                      <w:marTop w:val="0"/>
                      <w:marBottom w:val="0"/>
                      <w:divBdr>
                        <w:top w:val="none" w:sz="0" w:space="0" w:color="auto"/>
                        <w:left w:val="none" w:sz="0" w:space="0" w:color="auto"/>
                        <w:bottom w:val="none" w:sz="0" w:space="0" w:color="auto"/>
                        <w:right w:val="none" w:sz="0" w:space="0" w:color="auto"/>
                      </w:divBdr>
                    </w:div>
                  </w:divsChild>
                </w:div>
                <w:div w:id="1753744012">
                  <w:marLeft w:val="0"/>
                  <w:marRight w:val="0"/>
                  <w:marTop w:val="0"/>
                  <w:marBottom w:val="0"/>
                  <w:divBdr>
                    <w:top w:val="none" w:sz="0" w:space="0" w:color="auto"/>
                    <w:left w:val="none" w:sz="0" w:space="0" w:color="auto"/>
                    <w:bottom w:val="none" w:sz="0" w:space="0" w:color="auto"/>
                    <w:right w:val="none" w:sz="0" w:space="0" w:color="auto"/>
                  </w:divBdr>
                  <w:divsChild>
                    <w:div w:id="340670764">
                      <w:marLeft w:val="0"/>
                      <w:marRight w:val="0"/>
                      <w:marTop w:val="0"/>
                      <w:marBottom w:val="0"/>
                      <w:divBdr>
                        <w:top w:val="none" w:sz="0" w:space="0" w:color="auto"/>
                        <w:left w:val="none" w:sz="0" w:space="0" w:color="auto"/>
                        <w:bottom w:val="none" w:sz="0" w:space="0" w:color="auto"/>
                        <w:right w:val="none" w:sz="0" w:space="0" w:color="auto"/>
                      </w:divBdr>
                    </w:div>
                  </w:divsChild>
                </w:div>
                <w:div w:id="1815833763">
                  <w:marLeft w:val="0"/>
                  <w:marRight w:val="0"/>
                  <w:marTop w:val="0"/>
                  <w:marBottom w:val="0"/>
                  <w:divBdr>
                    <w:top w:val="none" w:sz="0" w:space="0" w:color="auto"/>
                    <w:left w:val="none" w:sz="0" w:space="0" w:color="auto"/>
                    <w:bottom w:val="none" w:sz="0" w:space="0" w:color="auto"/>
                    <w:right w:val="none" w:sz="0" w:space="0" w:color="auto"/>
                  </w:divBdr>
                  <w:divsChild>
                    <w:div w:id="853497194">
                      <w:marLeft w:val="0"/>
                      <w:marRight w:val="0"/>
                      <w:marTop w:val="0"/>
                      <w:marBottom w:val="0"/>
                      <w:divBdr>
                        <w:top w:val="none" w:sz="0" w:space="0" w:color="auto"/>
                        <w:left w:val="none" w:sz="0" w:space="0" w:color="auto"/>
                        <w:bottom w:val="none" w:sz="0" w:space="0" w:color="auto"/>
                        <w:right w:val="none" w:sz="0" w:space="0" w:color="auto"/>
                      </w:divBdr>
                    </w:div>
                  </w:divsChild>
                </w:div>
                <w:div w:id="866525119">
                  <w:marLeft w:val="0"/>
                  <w:marRight w:val="0"/>
                  <w:marTop w:val="0"/>
                  <w:marBottom w:val="0"/>
                  <w:divBdr>
                    <w:top w:val="none" w:sz="0" w:space="0" w:color="auto"/>
                    <w:left w:val="none" w:sz="0" w:space="0" w:color="auto"/>
                    <w:bottom w:val="none" w:sz="0" w:space="0" w:color="auto"/>
                    <w:right w:val="none" w:sz="0" w:space="0" w:color="auto"/>
                  </w:divBdr>
                  <w:divsChild>
                    <w:div w:id="1520394468">
                      <w:marLeft w:val="0"/>
                      <w:marRight w:val="0"/>
                      <w:marTop w:val="0"/>
                      <w:marBottom w:val="0"/>
                      <w:divBdr>
                        <w:top w:val="none" w:sz="0" w:space="0" w:color="auto"/>
                        <w:left w:val="none" w:sz="0" w:space="0" w:color="auto"/>
                        <w:bottom w:val="none" w:sz="0" w:space="0" w:color="auto"/>
                        <w:right w:val="none" w:sz="0" w:space="0" w:color="auto"/>
                      </w:divBdr>
                    </w:div>
                  </w:divsChild>
                </w:div>
                <w:div w:id="1766879876">
                  <w:marLeft w:val="0"/>
                  <w:marRight w:val="0"/>
                  <w:marTop w:val="0"/>
                  <w:marBottom w:val="0"/>
                  <w:divBdr>
                    <w:top w:val="none" w:sz="0" w:space="0" w:color="auto"/>
                    <w:left w:val="none" w:sz="0" w:space="0" w:color="auto"/>
                    <w:bottom w:val="none" w:sz="0" w:space="0" w:color="auto"/>
                    <w:right w:val="none" w:sz="0" w:space="0" w:color="auto"/>
                  </w:divBdr>
                  <w:divsChild>
                    <w:div w:id="1964189888">
                      <w:marLeft w:val="0"/>
                      <w:marRight w:val="0"/>
                      <w:marTop w:val="0"/>
                      <w:marBottom w:val="0"/>
                      <w:divBdr>
                        <w:top w:val="none" w:sz="0" w:space="0" w:color="auto"/>
                        <w:left w:val="none" w:sz="0" w:space="0" w:color="auto"/>
                        <w:bottom w:val="none" w:sz="0" w:space="0" w:color="auto"/>
                        <w:right w:val="none" w:sz="0" w:space="0" w:color="auto"/>
                      </w:divBdr>
                    </w:div>
                  </w:divsChild>
                </w:div>
                <w:div w:id="985744163">
                  <w:marLeft w:val="0"/>
                  <w:marRight w:val="0"/>
                  <w:marTop w:val="0"/>
                  <w:marBottom w:val="0"/>
                  <w:divBdr>
                    <w:top w:val="none" w:sz="0" w:space="0" w:color="auto"/>
                    <w:left w:val="none" w:sz="0" w:space="0" w:color="auto"/>
                    <w:bottom w:val="none" w:sz="0" w:space="0" w:color="auto"/>
                    <w:right w:val="none" w:sz="0" w:space="0" w:color="auto"/>
                  </w:divBdr>
                  <w:divsChild>
                    <w:div w:id="1359352738">
                      <w:marLeft w:val="0"/>
                      <w:marRight w:val="0"/>
                      <w:marTop w:val="0"/>
                      <w:marBottom w:val="0"/>
                      <w:divBdr>
                        <w:top w:val="none" w:sz="0" w:space="0" w:color="auto"/>
                        <w:left w:val="none" w:sz="0" w:space="0" w:color="auto"/>
                        <w:bottom w:val="none" w:sz="0" w:space="0" w:color="auto"/>
                        <w:right w:val="none" w:sz="0" w:space="0" w:color="auto"/>
                      </w:divBdr>
                    </w:div>
                  </w:divsChild>
                </w:div>
                <w:div w:id="1661734504">
                  <w:marLeft w:val="0"/>
                  <w:marRight w:val="0"/>
                  <w:marTop w:val="0"/>
                  <w:marBottom w:val="0"/>
                  <w:divBdr>
                    <w:top w:val="none" w:sz="0" w:space="0" w:color="auto"/>
                    <w:left w:val="none" w:sz="0" w:space="0" w:color="auto"/>
                    <w:bottom w:val="none" w:sz="0" w:space="0" w:color="auto"/>
                    <w:right w:val="none" w:sz="0" w:space="0" w:color="auto"/>
                  </w:divBdr>
                  <w:divsChild>
                    <w:div w:id="917590925">
                      <w:marLeft w:val="0"/>
                      <w:marRight w:val="0"/>
                      <w:marTop w:val="0"/>
                      <w:marBottom w:val="0"/>
                      <w:divBdr>
                        <w:top w:val="none" w:sz="0" w:space="0" w:color="auto"/>
                        <w:left w:val="none" w:sz="0" w:space="0" w:color="auto"/>
                        <w:bottom w:val="none" w:sz="0" w:space="0" w:color="auto"/>
                        <w:right w:val="none" w:sz="0" w:space="0" w:color="auto"/>
                      </w:divBdr>
                    </w:div>
                  </w:divsChild>
                </w:div>
                <w:div w:id="704717125">
                  <w:marLeft w:val="0"/>
                  <w:marRight w:val="0"/>
                  <w:marTop w:val="0"/>
                  <w:marBottom w:val="0"/>
                  <w:divBdr>
                    <w:top w:val="none" w:sz="0" w:space="0" w:color="auto"/>
                    <w:left w:val="none" w:sz="0" w:space="0" w:color="auto"/>
                    <w:bottom w:val="none" w:sz="0" w:space="0" w:color="auto"/>
                    <w:right w:val="none" w:sz="0" w:space="0" w:color="auto"/>
                  </w:divBdr>
                  <w:divsChild>
                    <w:div w:id="1147281892">
                      <w:marLeft w:val="0"/>
                      <w:marRight w:val="0"/>
                      <w:marTop w:val="0"/>
                      <w:marBottom w:val="0"/>
                      <w:divBdr>
                        <w:top w:val="none" w:sz="0" w:space="0" w:color="auto"/>
                        <w:left w:val="none" w:sz="0" w:space="0" w:color="auto"/>
                        <w:bottom w:val="none" w:sz="0" w:space="0" w:color="auto"/>
                        <w:right w:val="none" w:sz="0" w:space="0" w:color="auto"/>
                      </w:divBdr>
                    </w:div>
                  </w:divsChild>
                </w:div>
                <w:div w:id="735978244">
                  <w:marLeft w:val="0"/>
                  <w:marRight w:val="0"/>
                  <w:marTop w:val="0"/>
                  <w:marBottom w:val="0"/>
                  <w:divBdr>
                    <w:top w:val="none" w:sz="0" w:space="0" w:color="auto"/>
                    <w:left w:val="none" w:sz="0" w:space="0" w:color="auto"/>
                    <w:bottom w:val="none" w:sz="0" w:space="0" w:color="auto"/>
                    <w:right w:val="none" w:sz="0" w:space="0" w:color="auto"/>
                  </w:divBdr>
                  <w:divsChild>
                    <w:div w:id="1402676568">
                      <w:marLeft w:val="0"/>
                      <w:marRight w:val="0"/>
                      <w:marTop w:val="0"/>
                      <w:marBottom w:val="0"/>
                      <w:divBdr>
                        <w:top w:val="none" w:sz="0" w:space="0" w:color="auto"/>
                        <w:left w:val="none" w:sz="0" w:space="0" w:color="auto"/>
                        <w:bottom w:val="none" w:sz="0" w:space="0" w:color="auto"/>
                        <w:right w:val="none" w:sz="0" w:space="0" w:color="auto"/>
                      </w:divBdr>
                    </w:div>
                  </w:divsChild>
                </w:div>
                <w:div w:id="75323060">
                  <w:marLeft w:val="0"/>
                  <w:marRight w:val="0"/>
                  <w:marTop w:val="0"/>
                  <w:marBottom w:val="0"/>
                  <w:divBdr>
                    <w:top w:val="none" w:sz="0" w:space="0" w:color="auto"/>
                    <w:left w:val="none" w:sz="0" w:space="0" w:color="auto"/>
                    <w:bottom w:val="none" w:sz="0" w:space="0" w:color="auto"/>
                    <w:right w:val="none" w:sz="0" w:space="0" w:color="auto"/>
                  </w:divBdr>
                  <w:divsChild>
                    <w:div w:id="1381854813">
                      <w:marLeft w:val="0"/>
                      <w:marRight w:val="0"/>
                      <w:marTop w:val="0"/>
                      <w:marBottom w:val="0"/>
                      <w:divBdr>
                        <w:top w:val="none" w:sz="0" w:space="0" w:color="auto"/>
                        <w:left w:val="none" w:sz="0" w:space="0" w:color="auto"/>
                        <w:bottom w:val="none" w:sz="0" w:space="0" w:color="auto"/>
                        <w:right w:val="none" w:sz="0" w:space="0" w:color="auto"/>
                      </w:divBdr>
                    </w:div>
                  </w:divsChild>
                </w:div>
                <w:div w:id="1289817054">
                  <w:marLeft w:val="0"/>
                  <w:marRight w:val="0"/>
                  <w:marTop w:val="0"/>
                  <w:marBottom w:val="0"/>
                  <w:divBdr>
                    <w:top w:val="none" w:sz="0" w:space="0" w:color="auto"/>
                    <w:left w:val="none" w:sz="0" w:space="0" w:color="auto"/>
                    <w:bottom w:val="none" w:sz="0" w:space="0" w:color="auto"/>
                    <w:right w:val="none" w:sz="0" w:space="0" w:color="auto"/>
                  </w:divBdr>
                  <w:divsChild>
                    <w:div w:id="1467699091">
                      <w:marLeft w:val="0"/>
                      <w:marRight w:val="0"/>
                      <w:marTop w:val="0"/>
                      <w:marBottom w:val="0"/>
                      <w:divBdr>
                        <w:top w:val="none" w:sz="0" w:space="0" w:color="auto"/>
                        <w:left w:val="none" w:sz="0" w:space="0" w:color="auto"/>
                        <w:bottom w:val="none" w:sz="0" w:space="0" w:color="auto"/>
                        <w:right w:val="none" w:sz="0" w:space="0" w:color="auto"/>
                      </w:divBdr>
                    </w:div>
                  </w:divsChild>
                </w:div>
                <w:div w:id="101724430">
                  <w:marLeft w:val="0"/>
                  <w:marRight w:val="0"/>
                  <w:marTop w:val="0"/>
                  <w:marBottom w:val="0"/>
                  <w:divBdr>
                    <w:top w:val="none" w:sz="0" w:space="0" w:color="auto"/>
                    <w:left w:val="none" w:sz="0" w:space="0" w:color="auto"/>
                    <w:bottom w:val="none" w:sz="0" w:space="0" w:color="auto"/>
                    <w:right w:val="none" w:sz="0" w:space="0" w:color="auto"/>
                  </w:divBdr>
                  <w:divsChild>
                    <w:div w:id="1099256114">
                      <w:marLeft w:val="0"/>
                      <w:marRight w:val="0"/>
                      <w:marTop w:val="0"/>
                      <w:marBottom w:val="0"/>
                      <w:divBdr>
                        <w:top w:val="none" w:sz="0" w:space="0" w:color="auto"/>
                        <w:left w:val="none" w:sz="0" w:space="0" w:color="auto"/>
                        <w:bottom w:val="none" w:sz="0" w:space="0" w:color="auto"/>
                        <w:right w:val="none" w:sz="0" w:space="0" w:color="auto"/>
                      </w:divBdr>
                    </w:div>
                  </w:divsChild>
                </w:div>
                <w:div w:id="1311638488">
                  <w:marLeft w:val="0"/>
                  <w:marRight w:val="0"/>
                  <w:marTop w:val="0"/>
                  <w:marBottom w:val="0"/>
                  <w:divBdr>
                    <w:top w:val="none" w:sz="0" w:space="0" w:color="auto"/>
                    <w:left w:val="none" w:sz="0" w:space="0" w:color="auto"/>
                    <w:bottom w:val="none" w:sz="0" w:space="0" w:color="auto"/>
                    <w:right w:val="none" w:sz="0" w:space="0" w:color="auto"/>
                  </w:divBdr>
                  <w:divsChild>
                    <w:div w:id="1975409596">
                      <w:marLeft w:val="0"/>
                      <w:marRight w:val="0"/>
                      <w:marTop w:val="0"/>
                      <w:marBottom w:val="0"/>
                      <w:divBdr>
                        <w:top w:val="none" w:sz="0" w:space="0" w:color="auto"/>
                        <w:left w:val="none" w:sz="0" w:space="0" w:color="auto"/>
                        <w:bottom w:val="none" w:sz="0" w:space="0" w:color="auto"/>
                        <w:right w:val="none" w:sz="0" w:space="0" w:color="auto"/>
                      </w:divBdr>
                    </w:div>
                  </w:divsChild>
                </w:div>
                <w:div w:id="542181427">
                  <w:marLeft w:val="0"/>
                  <w:marRight w:val="0"/>
                  <w:marTop w:val="0"/>
                  <w:marBottom w:val="0"/>
                  <w:divBdr>
                    <w:top w:val="none" w:sz="0" w:space="0" w:color="auto"/>
                    <w:left w:val="none" w:sz="0" w:space="0" w:color="auto"/>
                    <w:bottom w:val="none" w:sz="0" w:space="0" w:color="auto"/>
                    <w:right w:val="none" w:sz="0" w:space="0" w:color="auto"/>
                  </w:divBdr>
                  <w:divsChild>
                    <w:div w:id="177962634">
                      <w:marLeft w:val="0"/>
                      <w:marRight w:val="0"/>
                      <w:marTop w:val="0"/>
                      <w:marBottom w:val="0"/>
                      <w:divBdr>
                        <w:top w:val="none" w:sz="0" w:space="0" w:color="auto"/>
                        <w:left w:val="none" w:sz="0" w:space="0" w:color="auto"/>
                        <w:bottom w:val="none" w:sz="0" w:space="0" w:color="auto"/>
                        <w:right w:val="none" w:sz="0" w:space="0" w:color="auto"/>
                      </w:divBdr>
                    </w:div>
                  </w:divsChild>
                </w:div>
                <w:div w:id="1148786934">
                  <w:marLeft w:val="0"/>
                  <w:marRight w:val="0"/>
                  <w:marTop w:val="0"/>
                  <w:marBottom w:val="0"/>
                  <w:divBdr>
                    <w:top w:val="none" w:sz="0" w:space="0" w:color="auto"/>
                    <w:left w:val="none" w:sz="0" w:space="0" w:color="auto"/>
                    <w:bottom w:val="none" w:sz="0" w:space="0" w:color="auto"/>
                    <w:right w:val="none" w:sz="0" w:space="0" w:color="auto"/>
                  </w:divBdr>
                  <w:divsChild>
                    <w:div w:id="194585858">
                      <w:marLeft w:val="0"/>
                      <w:marRight w:val="0"/>
                      <w:marTop w:val="0"/>
                      <w:marBottom w:val="0"/>
                      <w:divBdr>
                        <w:top w:val="none" w:sz="0" w:space="0" w:color="auto"/>
                        <w:left w:val="none" w:sz="0" w:space="0" w:color="auto"/>
                        <w:bottom w:val="none" w:sz="0" w:space="0" w:color="auto"/>
                        <w:right w:val="none" w:sz="0" w:space="0" w:color="auto"/>
                      </w:divBdr>
                    </w:div>
                  </w:divsChild>
                </w:div>
                <w:div w:id="898633150">
                  <w:marLeft w:val="0"/>
                  <w:marRight w:val="0"/>
                  <w:marTop w:val="0"/>
                  <w:marBottom w:val="0"/>
                  <w:divBdr>
                    <w:top w:val="none" w:sz="0" w:space="0" w:color="auto"/>
                    <w:left w:val="none" w:sz="0" w:space="0" w:color="auto"/>
                    <w:bottom w:val="none" w:sz="0" w:space="0" w:color="auto"/>
                    <w:right w:val="none" w:sz="0" w:space="0" w:color="auto"/>
                  </w:divBdr>
                  <w:divsChild>
                    <w:div w:id="402870636">
                      <w:marLeft w:val="0"/>
                      <w:marRight w:val="0"/>
                      <w:marTop w:val="0"/>
                      <w:marBottom w:val="0"/>
                      <w:divBdr>
                        <w:top w:val="none" w:sz="0" w:space="0" w:color="auto"/>
                        <w:left w:val="none" w:sz="0" w:space="0" w:color="auto"/>
                        <w:bottom w:val="none" w:sz="0" w:space="0" w:color="auto"/>
                        <w:right w:val="none" w:sz="0" w:space="0" w:color="auto"/>
                      </w:divBdr>
                    </w:div>
                  </w:divsChild>
                </w:div>
                <w:div w:id="784034622">
                  <w:marLeft w:val="0"/>
                  <w:marRight w:val="0"/>
                  <w:marTop w:val="0"/>
                  <w:marBottom w:val="0"/>
                  <w:divBdr>
                    <w:top w:val="none" w:sz="0" w:space="0" w:color="auto"/>
                    <w:left w:val="none" w:sz="0" w:space="0" w:color="auto"/>
                    <w:bottom w:val="none" w:sz="0" w:space="0" w:color="auto"/>
                    <w:right w:val="none" w:sz="0" w:space="0" w:color="auto"/>
                  </w:divBdr>
                  <w:divsChild>
                    <w:div w:id="1183668258">
                      <w:marLeft w:val="0"/>
                      <w:marRight w:val="0"/>
                      <w:marTop w:val="0"/>
                      <w:marBottom w:val="0"/>
                      <w:divBdr>
                        <w:top w:val="none" w:sz="0" w:space="0" w:color="auto"/>
                        <w:left w:val="none" w:sz="0" w:space="0" w:color="auto"/>
                        <w:bottom w:val="none" w:sz="0" w:space="0" w:color="auto"/>
                        <w:right w:val="none" w:sz="0" w:space="0" w:color="auto"/>
                      </w:divBdr>
                    </w:div>
                  </w:divsChild>
                </w:div>
                <w:div w:id="213347391">
                  <w:marLeft w:val="0"/>
                  <w:marRight w:val="0"/>
                  <w:marTop w:val="0"/>
                  <w:marBottom w:val="0"/>
                  <w:divBdr>
                    <w:top w:val="none" w:sz="0" w:space="0" w:color="auto"/>
                    <w:left w:val="none" w:sz="0" w:space="0" w:color="auto"/>
                    <w:bottom w:val="none" w:sz="0" w:space="0" w:color="auto"/>
                    <w:right w:val="none" w:sz="0" w:space="0" w:color="auto"/>
                  </w:divBdr>
                  <w:divsChild>
                    <w:div w:id="1168784125">
                      <w:marLeft w:val="0"/>
                      <w:marRight w:val="0"/>
                      <w:marTop w:val="0"/>
                      <w:marBottom w:val="0"/>
                      <w:divBdr>
                        <w:top w:val="none" w:sz="0" w:space="0" w:color="auto"/>
                        <w:left w:val="none" w:sz="0" w:space="0" w:color="auto"/>
                        <w:bottom w:val="none" w:sz="0" w:space="0" w:color="auto"/>
                        <w:right w:val="none" w:sz="0" w:space="0" w:color="auto"/>
                      </w:divBdr>
                    </w:div>
                  </w:divsChild>
                </w:div>
                <w:div w:id="1039403048">
                  <w:marLeft w:val="0"/>
                  <w:marRight w:val="0"/>
                  <w:marTop w:val="0"/>
                  <w:marBottom w:val="0"/>
                  <w:divBdr>
                    <w:top w:val="none" w:sz="0" w:space="0" w:color="auto"/>
                    <w:left w:val="none" w:sz="0" w:space="0" w:color="auto"/>
                    <w:bottom w:val="none" w:sz="0" w:space="0" w:color="auto"/>
                    <w:right w:val="none" w:sz="0" w:space="0" w:color="auto"/>
                  </w:divBdr>
                  <w:divsChild>
                    <w:div w:id="1613243116">
                      <w:marLeft w:val="0"/>
                      <w:marRight w:val="0"/>
                      <w:marTop w:val="0"/>
                      <w:marBottom w:val="0"/>
                      <w:divBdr>
                        <w:top w:val="none" w:sz="0" w:space="0" w:color="auto"/>
                        <w:left w:val="none" w:sz="0" w:space="0" w:color="auto"/>
                        <w:bottom w:val="none" w:sz="0" w:space="0" w:color="auto"/>
                        <w:right w:val="none" w:sz="0" w:space="0" w:color="auto"/>
                      </w:divBdr>
                    </w:div>
                  </w:divsChild>
                </w:div>
                <w:div w:id="1001544450">
                  <w:marLeft w:val="0"/>
                  <w:marRight w:val="0"/>
                  <w:marTop w:val="0"/>
                  <w:marBottom w:val="0"/>
                  <w:divBdr>
                    <w:top w:val="none" w:sz="0" w:space="0" w:color="auto"/>
                    <w:left w:val="none" w:sz="0" w:space="0" w:color="auto"/>
                    <w:bottom w:val="none" w:sz="0" w:space="0" w:color="auto"/>
                    <w:right w:val="none" w:sz="0" w:space="0" w:color="auto"/>
                  </w:divBdr>
                  <w:divsChild>
                    <w:div w:id="1952273412">
                      <w:marLeft w:val="0"/>
                      <w:marRight w:val="0"/>
                      <w:marTop w:val="0"/>
                      <w:marBottom w:val="0"/>
                      <w:divBdr>
                        <w:top w:val="none" w:sz="0" w:space="0" w:color="auto"/>
                        <w:left w:val="none" w:sz="0" w:space="0" w:color="auto"/>
                        <w:bottom w:val="none" w:sz="0" w:space="0" w:color="auto"/>
                        <w:right w:val="none" w:sz="0" w:space="0" w:color="auto"/>
                      </w:divBdr>
                    </w:div>
                  </w:divsChild>
                </w:div>
                <w:div w:id="117073880">
                  <w:marLeft w:val="0"/>
                  <w:marRight w:val="0"/>
                  <w:marTop w:val="0"/>
                  <w:marBottom w:val="0"/>
                  <w:divBdr>
                    <w:top w:val="none" w:sz="0" w:space="0" w:color="auto"/>
                    <w:left w:val="none" w:sz="0" w:space="0" w:color="auto"/>
                    <w:bottom w:val="none" w:sz="0" w:space="0" w:color="auto"/>
                    <w:right w:val="none" w:sz="0" w:space="0" w:color="auto"/>
                  </w:divBdr>
                  <w:divsChild>
                    <w:div w:id="83380483">
                      <w:marLeft w:val="0"/>
                      <w:marRight w:val="0"/>
                      <w:marTop w:val="0"/>
                      <w:marBottom w:val="0"/>
                      <w:divBdr>
                        <w:top w:val="none" w:sz="0" w:space="0" w:color="auto"/>
                        <w:left w:val="none" w:sz="0" w:space="0" w:color="auto"/>
                        <w:bottom w:val="none" w:sz="0" w:space="0" w:color="auto"/>
                        <w:right w:val="none" w:sz="0" w:space="0" w:color="auto"/>
                      </w:divBdr>
                    </w:div>
                  </w:divsChild>
                </w:div>
                <w:div w:id="2120566522">
                  <w:marLeft w:val="0"/>
                  <w:marRight w:val="0"/>
                  <w:marTop w:val="0"/>
                  <w:marBottom w:val="0"/>
                  <w:divBdr>
                    <w:top w:val="none" w:sz="0" w:space="0" w:color="auto"/>
                    <w:left w:val="none" w:sz="0" w:space="0" w:color="auto"/>
                    <w:bottom w:val="none" w:sz="0" w:space="0" w:color="auto"/>
                    <w:right w:val="none" w:sz="0" w:space="0" w:color="auto"/>
                  </w:divBdr>
                  <w:divsChild>
                    <w:div w:id="2049254602">
                      <w:marLeft w:val="0"/>
                      <w:marRight w:val="0"/>
                      <w:marTop w:val="0"/>
                      <w:marBottom w:val="0"/>
                      <w:divBdr>
                        <w:top w:val="none" w:sz="0" w:space="0" w:color="auto"/>
                        <w:left w:val="none" w:sz="0" w:space="0" w:color="auto"/>
                        <w:bottom w:val="none" w:sz="0" w:space="0" w:color="auto"/>
                        <w:right w:val="none" w:sz="0" w:space="0" w:color="auto"/>
                      </w:divBdr>
                    </w:div>
                  </w:divsChild>
                </w:div>
                <w:div w:id="458381028">
                  <w:marLeft w:val="0"/>
                  <w:marRight w:val="0"/>
                  <w:marTop w:val="0"/>
                  <w:marBottom w:val="0"/>
                  <w:divBdr>
                    <w:top w:val="none" w:sz="0" w:space="0" w:color="auto"/>
                    <w:left w:val="none" w:sz="0" w:space="0" w:color="auto"/>
                    <w:bottom w:val="none" w:sz="0" w:space="0" w:color="auto"/>
                    <w:right w:val="none" w:sz="0" w:space="0" w:color="auto"/>
                  </w:divBdr>
                  <w:divsChild>
                    <w:div w:id="2016492262">
                      <w:marLeft w:val="0"/>
                      <w:marRight w:val="0"/>
                      <w:marTop w:val="0"/>
                      <w:marBottom w:val="0"/>
                      <w:divBdr>
                        <w:top w:val="none" w:sz="0" w:space="0" w:color="auto"/>
                        <w:left w:val="none" w:sz="0" w:space="0" w:color="auto"/>
                        <w:bottom w:val="none" w:sz="0" w:space="0" w:color="auto"/>
                        <w:right w:val="none" w:sz="0" w:space="0" w:color="auto"/>
                      </w:divBdr>
                    </w:div>
                  </w:divsChild>
                </w:div>
                <w:div w:id="344793355">
                  <w:marLeft w:val="0"/>
                  <w:marRight w:val="0"/>
                  <w:marTop w:val="0"/>
                  <w:marBottom w:val="0"/>
                  <w:divBdr>
                    <w:top w:val="none" w:sz="0" w:space="0" w:color="auto"/>
                    <w:left w:val="none" w:sz="0" w:space="0" w:color="auto"/>
                    <w:bottom w:val="none" w:sz="0" w:space="0" w:color="auto"/>
                    <w:right w:val="none" w:sz="0" w:space="0" w:color="auto"/>
                  </w:divBdr>
                  <w:divsChild>
                    <w:div w:id="210969716">
                      <w:marLeft w:val="0"/>
                      <w:marRight w:val="0"/>
                      <w:marTop w:val="0"/>
                      <w:marBottom w:val="0"/>
                      <w:divBdr>
                        <w:top w:val="none" w:sz="0" w:space="0" w:color="auto"/>
                        <w:left w:val="none" w:sz="0" w:space="0" w:color="auto"/>
                        <w:bottom w:val="none" w:sz="0" w:space="0" w:color="auto"/>
                        <w:right w:val="none" w:sz="0" w:space="0" w:color="auto"/>
                      </w:divBdr>
                    </w:div>
                  </w:divsChild>
                </w:div>
                <w:div w:id="2004238106">
                  <w:marLeft w:val="0"/>
                  <w:marRight w:val="0"/>
                  <w:marTop w:val="0"/>
                  <w:marBottom w:val="0"/>
                  <w:divBdr>
                    <w:top w:val="none" w:sz="0" w:space="0" w:color="auto"/>
                    <w:left w:val="none" w:sz="0" w:space="0" w:color="auto"/>
                    <w:bottom w:val="none" w:sz="0" w:space="0" w:color="auto"/>
                    <w:right w:val="none" w:sz="0" w:space="0" w:color="auto"/>
                  </w:divBdr>
                  <w:divsChild>
                    <w:div w:id="900990195">
                      <w:marLeft w:val="0"/>
                      <w:marRight w:val="0"/>
                      <w:marTop w:val="0"/>
                      <w:marBottom w:val="0"/>
                      <w:divBdr>
                        <w:top w:val="none" w:sz="0" w:space="0" w:color="auto"/>
                        <w:left w:val="none" w:sz="0" w:space="0" w:color="auto"/>
                        <w:bottom w:val="none" w:sz="0" w:space="0" w:color="auto"/>
                        <w:right w:val="none" w:sz="0" w:space="0" w:color="auto"/>
                      </w:divBdr>
                    </w:div>
                  </w:divsChild>
                </w:div>
                <w:div w:id="1833177818">
                  <w:marLeft w:val="0"/>
                  <w:marRight w:val="0"/>
                  <w:marTop w:val="0"/>
                  <w:marBottom w:val="0"/>
                  <w:divBdr>
                    <w:top w:val="none" w:sz="0" w:space="0" w:color="auto"/>
                    <w:left w:val="none" w:sz="0" w:space="0" w:color="auto"/>
                    <w:bottom w:val="none" w:sz="0" w:space="0" w:color="auto"/>
                    <w:right w:val="none" w:sz="0" w:space="0" w:color="auto"/>
                  </w:divBdr>
                  <w:divsChild>
                    <w:div w:id="1814567200">
                      <w:marLeft w:val="0"/>
                      <w:marRight w:val="0"/>
                      <w:marTop w:val="0"/>
                      <w:marBottom w:val="0"/>
                      <w:divBdr>
                        <w:top w:val="none" w:sz="0" w:space="0" w:color="auto"/>
                        <w:left w:val="none" w:sz="0" w:space="0" w:color="auto"/>
                        <w:bottom w:val="none" w:sz="0" w:space="0" w:color="auto"/>
                        <w:right w:val="none" w:sz="0" w:space="0" w:color="auto"/>
                      </w:divBdr>
                    </w:div>
                  </w:divsChild>
                </w:div>
                <w:div w:id="1871648790">
                  <w:marLeft w:val="0"/>
                  <w:marRight w:val="0"/>
                  <w:marTop w:val="0"/>
                  <w:marBottom w:val="0"/>
                  <w:divBdr>
                    <w:top w:val="none" w:sz="0" w:space="0" w:color="auto"/>
                    <w:left w:val="none" w:sz="0" w:space="0" w:color="auto"/>
                    <w:bottom w:val="none" w:sz="0" w:space="0" w:color="auto"/>
                    <w:right w:val="none" w:sz="0" w:space="0" w:color="auto"/>
                  </w:divBdr>
                  <w:divsChild>
                    <w:div w:id="1176116596">
                      <w:marLeft w:val="0"/>
                      <w:marRight w:val="0"/>
                      <w:marTop w:val="0"/>
                      <w:marBottom w:val="0"/>
                      <w:divBdr>
                        <w:top w:val="none" w:sz="0" w:space="0" w:color="auto"/>
                        <w:left w:val="none" w:sz="0" w:space="0" w:color="auto"/>
                        <w:bottom w:val="none" w:sz="0" w:space="0" w:color="auto"/>
                        <w:right w:val="none" w:sz="0" w:space="0" w:color="auto"/>
                      </w:divBdr>
                    </w:div>
                  </w:divsChild>
                </w:div>
                <w:div w:id="267660517">
                  <w:marLeft w:val="0"/>
                  <w:marRight w:val="0"/>
                  <w:marTop w:val="0"/>
                  <w:marBottom w:val="0"/>
                  <w:divBdr>
                    <w:top w:val="none" w:sz="0" w:space="0" w:color="auto"/>
                    <w:left w:val="none" w:sz="0" w:space="0" w:color="auto"/>
                    <w:bottom w:val="none" w:sz="0" w:space="0" w:color="auto"/>
                    <w:right w:val="none" w:sz="0" w:space="0" w:color="auto"/>
                  </w:divBdr>
                  <w:divsChild>
                    <w:div w:id="248201621">
                      <w:marLeft w:val="0"/>
                      <w:marRight w:val="0"/>
                      <w:marTop w:val="0"/>
                      <w:marBottom w:val="0"/>
                      <w:divBdr>
                        <w:top w:val="none" w:sz="0" w:space="0" w:color="auto"/>
                        <w:left w:val="none" w:sz="0" w:space="0" w:color="auto"/>
                        <w:bottom w:val="none" w:sz="0" w:space="0" w:color="auto"/>
                        <w:right w:val="none" w:sz="0" w:space="0" w:color="auto"/>
                      </w:divBdr>
                    </w:div>
                  </w:divsChild>
                </w:div>
                <w:div w:id="1274822266">
                  <w:marLeft w:val="0"/>
                  <w:marRight w:val="0"/>
                  <w:marTop w:val="0"/>
                  <w:marBottom w:val="0"/>
                  <w:divBdr>
                    <w:top w:val="none" w:sz="0" w:space="0" w:color="auto"/>
                    <w:left w:val="none" w:sz="0" w:space="0" w:color="auto"/>
                    <w:bottom w:val="none" w:sz="0" w:space="0" w:color="auto"/>
                    <w:right w:val="none" w:sz="0" w:space="0" w:color="auto"/>
                  </w:divBdr>
                  <w:divsChild>
                    <w:div w:id="1370688588">
                      <w:marLeft w:val="0"/>
                      <w:marRight w:val="0"/>
                      <w:marTop w:val="0"/>
                      <w:marBottom w:val="0"/>
                      <w:divBdr>
                        <w:top w:val="none" w:sz="0" w:space="0" w:color="auto"/>
                        <w:left w:val="none" w:sz="0" w:space="0" w:color="auto"/>
                        <w:bottom w:val="none" w:sz="0" w:space="0" w:color="auto"/>
                        <w:right w:val="none" w:sz="0" w:space="0" w:color="auto"/>
                      </w:divBdr>
                    </w:div>
                  </w:divsChild>
                </w:div>
                <w:div w:id="572663002">
                  <w:marLeft w:val="0"/>
                  <w:marRight w:val="0"/>
                  <w:marTop w:val="0"/>
                  <w:marBottom w:val="0"/>
                  <w:divBdr>
                    <w:top w:val="none" w:sz="0" w:space="0" w:color="auto"/>
                    <w:left w:val="none" w:sz="0" w:space="0" w:color="auto"/>
                    <w:bottom w:val="none" w:sz="0" w:space="0" w:color="auto"/>
                    <w:right w:val="none" w:sz="0" w:space="0" w:color="auto"/>
                  </w:divBdr>
                  <w:divsChild>
                    <w:div w:id="1734347391">
                      <w:marLeft w:val="0"/>
                      <w:marRight w:val="0"/>
                      <w:marTop w:val="0"/>
                      <w:marBottom w:val="0"/>
                      <w:divBdr>
                        <w:top w:val="none" w:sz="0" w:space="0" w:color="auto"/>
                        <w:left w:val="none" w:sz="0" w:space="0" w:color="auto"/>
                        <w:bottom w:val="none" w:sz="0" w:space="0" w:color="auto"/>
                        <w:right w:val="none" w:sz="0" w:space="0" w:color="auto"/>
                      </w:divBdr>
                    </w:div>
                  </w:divsChild>
                </w:div>
                <w:div w:id="794132460">
                  <w:marLeft w:val="0"/>
                  <w:marRight w:val="0"/>
                  <w:marTop w:val="0"/>
                  <w:marBottom w:val="0"/>
                  <w:divBdr>
                    <w:top w:val="none" w:sz="0" w:space="0" w:color="auto"/>
                    <w:left w:val="none" w:sz="0" w:space="0" w:color="auto"/>
                    <w:bottom w:val="none" w:sz="0" w:space="0" w:color="auto"/>
                    <w:right w:val="none" w:sz="0" w:space="0" w:color="auto"/>
                  </w:divBdr>
                  <w:divsChild>
                    <w:div w:id="678508072">
                      <w:marLeft w:val="0"/>
                      <w:marRight w:val="0"/>
                      <w:marTop w:val="0"/>
                      <w:marBottom w:val="0"/>
                      <w:divBdr>
                        <w:top w:val="none" w:sz="0" w:space="0" w:color="auto"/>
                        <w:left w:val="none" w:sz="0" w:space="0" w:color="auto"/>
                        <w:bottom w:val="none" w:sz="0" w:space="0" w:color="auto"/>
                        <w:right w:val="none" w:sz="0" w:space="0" w:color="auto"/>
                      </w:divBdr>
                    </w:div>
                  </w:divsChild>
                </w:div>
                <w:div w:id="432894876">
                  <w:marLeft w:val="0"/>
                  <w:marRight w:val="0"/>
                  <w:marTop w:val="0"/>
                  <w:marBottom w:val="0"/>
                  <w:divBdr>
                    <w:top w:val="none" w:sz="0" w:space="0" w:color="auto"/>
                    <w:left w:val="none" w:sz="0" w:space="0" w:color="auto"/>
                    <w:bottom w:val="none" w:sz="0" w:space="0" w:color="auto"/>
                    <w:right w:val="none" w:sz="0" w:space="0" w:color="auto"/>
                  </w:divBdr>
                  <w:divsChild>
                    <w:div w:id="527573368">
                      <w:marLeft w:val="0"/>
                      <w:marRight w:val="0"/>
                      <w:marTop w:val="0"/>
                      <w:marBottom w:val="0"/>
                      <w:divBdr>
                        <w:top w:val="none" w:sz="0" w:space="0" w:color="auto"/>
                        <w:left w:val="none" w:sz="0" w:space="0" w:color="auto"/>
                        <w:bottom w:val="none" w:sz="0" w:space="0" w:color="auto"/>
                        <w:right w:val="none" w:sz="0" w:space="0" w:color="auto"/>
                      </w:divBdr>
                    </w:div>
                  </w:divsChild>
                </w:div>
                <w:div w:id="1088040616">
                  <w:marLeft w:val="0"/>
                  <w:marRight w:val="0"/>
                  <w:marTop w:val="0"/>
                  <w:marBottom w:val="0"/>
                  <w:divBdr>
                    <w:top w:val="none" w:sz="0" w:space="0" w:color="auto"/>
                    <w:left w:val="none" w:sz="0" w:space="0" w:color="auto"/>
                    <w:bottom w:val="none" w:sz="0" w:space="0" w:color="auto"/>
                    <w:right w:val="none" w:sz="0" w:space="0" w:color="auto"/>
                  </w:divBdr>
                  <w:divsChild>
                    <w:div w:id="1486507392">
                      <w:marLeft w:val="0"/>
                      <w:marRight w:val="0"/>
                      <w:marTop w:val="0"/>
                      <w:marBottom w:val="0"/>
                      <w:divBdr>
                        <w:top w:val="none" w:sz="0" w:space="0" w:color="auto"/>
                        <w:left w:val="none" w:sz="0" w:space="0" w:color="auto"/>
                        <w:bottom w:val="none" w:sz="0" w:space="0" w:color="auto"/>
                        <w:right w:val="none" w:sz="0" w:space="0" w:color="auto"/>
                      </w:divBdr>
                    </w:div>
                  </w:divsChild>
                </w:div>
                <w:div w:id="1914117728">
                  <w:marLeft w:val="0"/>
                  <w:marRight w:val="0"/>
                  <w:marTop w:val="0"/>
                  <w:marBottom w:val="0"/>
                  <w:divBdr>
                    <w:top w:val="none" w:sz="0" w:space="0" w:color="auto"/>
                    <w:left w:val="none" w:sz="0" w:space="0" w:color="auto"/>
                    <w:bottom w:val="none" w:sz="0" w:space="0" w:color="auto"/>
                    <w:right w:val="none" w:sz="0" w:space="0" w:color="auto"/>
                  </w:divBdr>
                  <w:divsChild>
                    <w:div w:id="1940091448">
                      <w:marLeft w:val="0"/>
                      <w:marRight w:val="0"/>
                      <w:marTop w:val="0"/>
                      <w:marBottom w:val="0"/>
                      <w:divBdr>
                        <w:top w:val="none" w:sz="0" w:space="0" w:color="auto"/>
                        <w:left w:val="none" w:sz="0" w:space="0" w:color="auto"/>
                        <w:bottom w:val="none" w:sz="0" w:space="0" w:color="auto"/>
                        <w:right w:val="none" w:sz="0" w:space="0" w:color="auto"/>
                      </w:divBdr>
                    </w:div>
                  </w:divsChild>
                </w:div>
                <w:div w:id="1578323054">
                  <w:marLeft w:val="0"/>
                  <w:marRight w:val="0"/>
                  <w:marTop w:val="0"/>
                  <w:marBottom w:val="0"/>
                  <w:divBdr>
                    <w:top w:val="none" w:sz="0" w:space="0" w:color="auto"/>
                    <w:left w:val="none" w:sz="0" w:space="0" w:color="auto"/>
                    <w:bottom w:val="none" w:sz="0" w:space="0" w:color="auto"/>
                    <w:right w:val="none" w:sz="0" w:space="0" w:color="auto"/>
                  </w:divBdr>
                  <w:divsChild>
                    <w:div w:id="1222329995">
                      <w:marLeft w:val="0"/>
                      <w:marRight w:val="0"/>
                      <w:marTop w:val="0"/>
                      <w:marBottom w:val="0"/>
                      <w:divBdr>
                        <w:top w:val="none" w:sz="0" w:space="0" w:color="auto"/>
                        <w:left w:val="none" w:sz="0" w:space="0" w:color="auto"/>
                        <w:bottom w:val="none" w:sz="0" w:space="0" w:color="auto"/>
                        <w:right w:val="none" w:sz="0" w:space="0" w:color="auto"/>
                      </w:divBdr>
                    </w:div>
                  </w:divsChild>
                </w:div>
                <w:div w:id="2140032212">
                  <w:marLeft w:val="0"/>
                  <w:marRight w:val="0"/>
                  <w:marTop w:val="0"/>
                  <w:marBottom w:val="0"/>
                  <w:divBdr>
                    <w:top w:val="none" w:sz="0" w:space="0" w:color="auto"/>
                    <w:left w:val="none" w:sz="0" w:space="0" w:color="auto"/>
                    <w:bottom w:val="none" w:sz="0" w:space="0" w:color="auto"/>
                    <w:right w:val="none" w:sz="0" w:space="0" w:color="auto"/>
                  </w:divBdr>
                  <w:divsChild>
                    <w:div w:id="850530425">
                      <w:marLeft w:val="0"/>
                      <w:marRight w:val="0"/>
                      <w:marTop w:val="0"/>
                      <w:marBottom w:val="0"/>
                      <w:divBdr>
                        <w:top w:val="none" w:sz="0" w:space="0" w:color="auto"/>
                        <w:left w:val="none" w:sz="0" w:space="0" w:color="auto"/>
                        <w:bottom w:val="none" w:sz="0" w:space="0" w:color="auto"/>
                        <w:right w:val="none" w:sz="0" w:space="0" w:color="auto"/>
                      </w:divBdr>
                    </w:div>
                  </w:divsChild>
                </w:div>
                <w:div w:id="1783913330">
                  <w:marLeft w:val="0"/>
                  <w:marRight w:val="0"/>
                  <w:marTop w:val="0"/>
                  <w:marBottom w:val="0"/>
                  <w:divBdr>
                    <w:top w:val="none" w:sz="0" w:space="0" w:color="auto"/>
                    <w:left w:val="none" w:sz="0" w:space="0" w:color="auto"/>
                    <w:bottom w:val="none" w:sz="0" w:space="0" w:color="auto"/>
                    <w:right w:val="none" w:sz="0" w:space="0" w:color="auto"/>
                  </w:divBdr>
                  <w:divsChild>
                    <w:div w:id="2073575681">
                      <w:marLeft w:val="0"/>
                      <w:marRight w:val="0"/>
                      <w:marTop w:val="0"/>
                      <w:marBottom w:val="0"/>
                      <w:divBdr>
                        <w:top w:val="none" w:sz="0" w:space="0" w:color="auto"/>
                        <w:left w:val="none" w:sz="0" w:space="0" w:color="auto"/>
                        <w:bottom w:val="none" w:sz="0" w:space="0" w:color="auto"/>
                        <w:right w:val="none" w:sz="0" w:space="0" w:color="auto"/>
                      </w:divBdr>
                    </w:div>
                  </w:divsChild>
                </w:div>
                <w:div w:id="211767134">
                  <w:marLeft w:val="0"/>
                  <w:marRight w:val="0"/>
                  <w:marTop w:val="0"/>
                  <w:marBottom w:val="0"/>
                  <w:divBdr>
                    <w:top w:val="none" w:sz="0" w:space="0" w:color="auto"/>
                    <w:left w:val="none" w:sz="0" w:space="0" w:color="auto"/>
                    <w:bottom w:val="none" w:sz="0" w:space="0" w:color="auto"/>
                    <w:right w:val="none" w:sz="0" w:space="0" w:color="auto"/>
                  </w:divBdr>
                  <w:divsChild>
                    <w:div w:id="1085956296">
                      <w:marLeft w:val="0"/>
                      <w:marRight w:val="0"/>
                      <w:marTop w:val="0"/>
                      <w:marBottom w:val="0"/>
                      <w:divBdr>
                        <w:top w:val="none" w:sz="0" w:space="0" w:color="auto"/>
                        <w:left w:val="none" w:sz="0" w:space="0" w:color="auto"/>
                        <w:bottom w:val="none" w:sz="0" w:space="0" w:color="auto"/>
                        <w:right w:val="none" w:sz="0" w:space="0" w:color="auto"/>
                      </w:divBdr>
                    </w:div>
                  </w:divsChild>
                </w:div>
                <w:div w:id="1381897575">
                  <w:marLeft w:val="0"/>
                  <w:marRight w:val="0"/>
                  <w:marTop w:val="0"/>
                  <w:marBottom w:val="0"/>
                  <w:divBdr>
                    <w:top w:val="none" w:sz="0" w:space="0" w:color="auto"/>
                    <w:left w:val="none" w:sz="0" w:space="0" w:color="auto"/>
                    <w:bottom w:val="none" w:sz="0" w:space="0" w:color="auto"/>
                    <w:right w:val="none" w:sz="0" w:space="0" w:color="auto"/>
                  </w:divBdr>
                  <w:divsChild>
                    <w:div w:id="1687294389">
                      <w:marLeft w:val="0"/>
                      <w:marRight w:val="0"/>
                      <w:marTop w:val="0"/>
                      <w:marBottom w:val="0"/>
                      <w:divBdr>
                        <w:top w:val="none" w:sz="0" w:space="0" w:color="auto"/>
                        <w:left w:val="none" w:sz="0" w:space="0" w:color="auto"/>
                        <w:bottom w:val="none" w:sz="0" w:space="0" w:color="auto"/>
                        <w:right w:val="none" w:sz="0" w:space="0" w:color="auto"/>
                      </w:divBdr>
                    </w:div>
                  </w:divsChild>
                </w:div>
                <w:div w:id="347106164">
                  <w:marLeft w:val="0"/>
                  <w:marRight w:val="0"/>
                  <w:marTop w:val="0"/>
                  <w:marBottom w:val="0"/>
                  <w:divBdr>
                    <w:top w:val="none" w:sz="0" w:space="0" w:color="auto"/>
                    <w:left w:val="none" w:sz="0" w:space="0" w:color="auto"/>
                    <w:bottom w:val="none" w:sz="0" w:space="0" w:color="auto"/>
                    <w:right w:val="none" w:sz="0" w:space="0" w:color="auto"/>
                  </w:divBdr>
                  <w:divsChild>
                    <w:div w:id="212078674">
                      <w:marLeft w:val="0"/>
                      <w:marRight w:val="0"/>
                      <w:marTop w:val="0"/>
                      <w:marBottom w:val="0"/>
                      <w:divBdr>
                        <w:top w:val="none" w:sz="0" w:space="0" w:color="auto"/>
                        <w:left w:val="none" w:sz="0" w:space="0" w:color="auto"/>
                        <w:bottom w:val="none" w:sz="0" w:space="0" w:color="auto"/>
                        <w:right w:val="none" w:sz="0" w:space="0" w:color="auto"/>
                      </w:divBdr>
                    </w:div>
                  </w:divsChild>
                </w:div>
                <w:div w:id="782846873">
                  <w:marLeft w:val="0"/>
                  <w:marRight w:val="0"/>
                  <w:marTop w:val="0"/>
                  <w:marBottom w:val="0"/>
                  <w:divBdr>
                    <w:top w:val="none" w:sz="0" w:space="0" w:color="auto"/>
                    <w:left w:val="none" w:sz="0" w:space="0" w:color="auto"/>
                    <w:bottom w:val="none" w:sz="0" w:space="0" w:color="auto"/>
                    <w:right w:val="none" w:sz="0" w:space="0" w:color="auto"/>
                  </w:divBdr>
                  <w:divsChild>
                    <w:div w:id="1389770043">
                      <w:marLeft w:val="0"/>
                      <w:marRight w:val="0"/>
                      <w:marTop w:val="0"/>
                      <w:marBottom w:val="0"/>
                      <w:divBdr>
                        <w:top w:val="none" w:sz="0" w:space="0" w:color="auto"/>
                        <w:left w:val="none" w:sz="0" w:space="0" w:color="auto"/>
                        <w:bottom w:val="none" w:sz="0" w:space="0" w:color="auto"/>
                        <w:right w:val="none" w:sz="0" w:space="0" w:color="auto"/>
                      </w:divBdr>
                    </w:div>
                  </w:divsChild>
                </w:div>
                <w:div w:id="93063987">
                  <w:marLeft w:val="0"/>
                  <w:marRight w:val="0"/>
                  <w:marTop w:val="0"/>
                  <w:marBottom w:val="0"/>
                  <w:divBdr>
                    <w:top w:val="none" w:sz="0" w:space="0" w:color="auto"/>
                    <w:left w:val="none" w:sz="0" w:space="0" w:color="auto"/>
                    <w:bottom w:val="none" w:sz="0" w:space="0" w:color="auto"/>
                    <w:right w:val="none" w:sz="0" w:space="0" w:color="auto"/>
                  </w:divBdr>
                  <w:divsChild>
                    <w:div w:id="1575356934">
                      <w:marLeft w:val="0"/>
                      <w:marRight w:val="0"/>
                      <w:marTop w:val="0"/>
                      <w:marBottom w:val="0"/>
                      <w:divBdr>
                        <w:top w:val="none" w:sz="0" w:space="0" w:color="auto"/>
                        <w:left w:val="none" w:sz="0" w:space="0" w:color="auto"/>
                        <w:bottom w:val="none" w:sz="0" w:space="0" w:color="auto"/>
                        <w:right w:val="none" w:sz="0" w:space="0" w:color="auto"/>
                      </w:divBdr>
                    </w:div>
                  </w:divsChild>
                </w:div>
                <w:div w:id="2063018766">
                  <w:marLeft w:val="0"/>
                  <w:marRight w:val="0"/>
                  <w:marTop w:val="0"/>
                  <w:marBottom w:val="0"/>
                  <w:divBdr>
                    <w:top w:val="none" w:sz="0" w:space="0" w:color="auto"/>
                    <w:left w:val="none" w:sz="0" w:space="0" w:color="auto"/>
                    <w:bottom w:val="none" w:sz="0" w:space="0" w:color="auto"/>
                    <w:right w:val="none" w:sz="0" w:space="0" w:color="auto"/>
                  </w:divBdr>
                  <w:divsChild>
                    <w:div w:id="691805583">
                      <w:marLeft w:val="0"/>
                      <w:marRight w:val="0"/>
                      <w:marTop w:val="0"/>
                      <w:marBottom w:val="0"/>
                      <w:divBdr>
                        <w:top w:val="none" w:sz="0" w:space="0" w:color="auto"/>
                        <w:left w:val="none" w:sz="0" w:space="0" w:color="auto"/>
                        <w:bottom w:val="none" w:sz="0" w:space="0" w:color="auto"/>
                        <w:right w:val="none" w:sz="0" w:space="0" w:color="auto"/>
                      </w:divBdr>
                    </w:div>
                  </w:divsChild>
                </w:div>
                <w:div w:id="802770203">
                  <w:marLeft w:val="0"/>
                  <w:marRight w:val="0"/>
                  <w:marTop w:val="0"/>
                  <w:marBottom w:val="0"/>
                  <w:divBdr>
                    <w:top w:val="none" w:sz="0" w:space="0" w:color="auto"/>
                    <w:left w:val="none" w:sz="0" w:space="0" w:color="auto"/>
                    <w:bottom w:val="none" w:sz="0" w:space="0" w:color="auto"/>
                    <w:right w:val="none" w:sz="0" w:space="0" w:color="auto"/>
                  </w:divBdr>
                  <w:divsChild>
                    <w:div w:id="1594582962">
                      <w:marLeft w:val="0"/>
                      <w:marRight w:val="0"/>
                      <w:marTop w:val="0"/>
                      <w:marBottom w:val="0"/>
                      <w:divBdr>
                        <w:top w:val="none" w:sz="0" w:space="0" w:color="auto"/>
                        <w:left w:val="none" w:sz="0" w:space="0" w:color="auto"/>
                        <w:bottom w:val="none" w:sz="0" w:space="0" w:color="auto"/>
                        <w:right w:val="none" w:sz="0" w:space="0" w:color="auto"/>
                      </w:divBdr>
                    </w:div>
                  </w:divsChild>
                </w:div>
                <w:div w:id="607663205">
                  <w:marLeft w:val="0"/>
                  <w:marRight w:val="0"/>
                  <w:marTop w:val="0"/>
                  <w:marBottom w:val="0"/>
                  <w:divBdr>
                    <w:top w:val="none" w:sz="0" w:space="0" w:color="auto"/>
                    <w:left w:val="none" w:sz="0" w:space="0" w:color="auto"/>
                    <w:bottom w:val="none" w:sz="0" w:space="0" w:color="auto"/>
                    <w:right w:val="none" w:sz="0" w:space="0" w:color="auto"/>
                  </w:divBdr>
                  <w:divsChild>
                    <w:div w:id="414591627">
                      <w:marLeft w:val="0"/>
                      <w:marRight w:val="0"/>
                      <w:marTop w:val="0"/>
                      <w:marBottom w:val="0"/>
                      <w:divBdr>
                        <w:top w:val="none" w:sz="0" w:space="0" w:color="auto"/>
                        <w:left w:val="none" w:sz="0" w:space="0" w:color="auto"/>
                        <w:bottom w:val="none" w:sz="0" w:space="0" w:color="auto"/>
                        <w:right w:val="none" w:sz="0" w:space="0" w:color="auto"/>
                      </w:divBdr>
                    </w:div>
                  </w:divsChild>
                </w:div>
                <w:div w:id="1942058032">
                  <w:marLeft w:val="0"/>
                  <w:marRight w:val="0"/>
                  <w:marTop w:val="0"/>
                  <w:marBottom w:val="0"/>
                  <w:divBdr>
                    <w:top w:val="none" w:sz="0" w:space="0" w:color="auto"/>
                    <w:left w:val="none" w:sz="0" w:space="0" w:color="auto"/>
                    <w:bottom w:val="none" w:sz="0" w:space="0" w:color="auto"/>
                    <w:right w:val="none" w:sz="0" w:space="0" w:color="auto"/>
                  </w:divBdr>
                  <w:divsChild>
                    <w:div w:id="772432419">
                      <w:marLeft w:val="0"/>
                      <w:marRight w:val="0"/>
                      <w:marTop w:val="0"/>
                      <w:marBottom w:val="0"/>
                      <w:divBdr>
                        <w:top w:val="none" w:sz="0" w:space="0" w:color="auto"/>
                        <w:left w:val="none" w:sz="0" w:space="0" w:color="auto"/>
                        <w:bottom w:val="none" w:sz="0" w:space="0" w:color="auto"/>
                        <w:right w:val="none" w:sz="0" w:space="0" w:color="auto"/>
                      </w:divBdr>
                    </w:div>
                  </w:divsChild>
                </w:div>
                <w:div w:id="975141097">
                  <w:marLeft w:val="0"/>
                  <w:marRight w:val="0"/>
                  <w:marTop w:val="0"/>
                  <w:marBottom w:val="0"/>
                  <w:divBdr>
                    <w:top w:val="none" w:sz="0" w:space="0" w:color="auto"/>
                    <w:left w:val="none" w:sz="0" w:space="0" w:color="auto"/>
                    <w:bottom w:val="none" w:sz="0" w:space="0" w:color="auto"/>
                    <w:right w:val="none" w:sz="0" w:space="0" w:color="auto"/>
                  </w:divBdr>
                  <w:divsChild>
                    <w:div w:id="2099666759">
                      <w:marLeft w:val="0"/>
                      <w:marRight w:val="0"/>
                      <w:marTop w:val="0"/>
                      <w:marBottom w:val="0"/>
                      <w:divBdr>
                        <w:top w:val="none" w:sz="0" w:space="0" w:color="auto"/>
                        <w:left w:val="none" w:sz="0" w:space="0" w:color="auto"/>
                        <w:bottom w:val="none" w:sz="0" w:space="0" w:color="auto"/>
                        <w:right w:val="none" w:sz="0" w:space="0" w:color="auto"/>
                      </w:divBdr>
                    </w:div>
                  </w:divsChild>
                </w:div>
                <w:div w:id="1577862877">
                  <w:marLeft w:val="0"/>
                  <w:marRight w:val="0"/>
                  <w:marTop w:val="0"/>
                  <w:marBottom w:val="0"/>
                  <w:divBdr>
                    <w:top w:val="none" w:sz="0" w:space="0" w:color="auto"/>
                    <w:left w:val="none" w:sz="0" w:space="0" w:color="auto"/>
                    <w:bottom w:val="none" w:sz="0" w:space="0" w:color="auto"/>
                    <w:right w:val="none" w:sz="0" w:space="0" w:color="auto"/>
                  </w:divBdr>
                  <w:divsChild>
                    <w:div w:id="607003286">
                      <w:marLeft w:val="0"/>
                      <w:marRight w:val="0"/>
                      <w:marTop w:val="0"/>
                      <w:marBottom w:val="0"/>
                      <w:divBdr>
                        <w:top w:val="none" w:sz="0" w:space="0" w:color="auto"/>
                        <w:left w:val="none" w:sz="0" w:space="0" w:color="auto"/>
                        <w:bottom w:val="none" w:sz="0" w:space="0" w:color="auto"/>
                        <w:right w:val="none" w:sz="0" w:space="0" w:color="auto"/>
                      </w:divBdr>
                    </w:div>
                  </w:divsChild>
                </w:div>
                <w:div w:id="1714311699">
                  <w:marLeft w:val="0"/>
                  <w:marRight w:val="0"/>
                  <w:marTop w:val="0"/>
                  <w:marBottom w:val="0"/>
                  <w:divBdr>
                    <w:top w:val="none" w:sz="0" w:space="0" w:color="auto"/>
                    <w:left w:val="none" w:sz="0" w:space="0" w:color="auto"/>
                    <w:bottom w:val="none" w:sz="0" w:space="0" w:color="auto"/>
                    <w:right w:val="none" w:sz="0" w:space="0" w:color="auto"/>
                  </w:divBdr>
                  <w:divsChild>
                    <w:div w:id="425729666">
                      <w:marLeft w:val="0"/>
                      <w:marRight w:val="0"/>
                      <w:marTop w:val="0"/>
                      <w:marBottom w:val="0"/>
                      <w:divBdr>
                        <w:top w:val="none" w:sz="0" w:space="0" w:color="auto"/>
                        <w:left w:val="none" w:sz="0" w:space="0" w:color="auto"/>
                        <w:bottom w:val="none" w:sz="0" w:space="0" w:color="auto"/>
                        <w:right w:val="none" w:sz="0" w:space="0" w:color="auto"/>
                      </w:divBdr>
                    </w:div>
                  </w:divsChild>
                </w:div>
                <w:div w:id="216671273">
                  <w:marLeft w:val="0"/>
                  <w:marRight w:val="0"/>
                  <w:marTop w:val="0"/>
                  <w:marBottom w:val="0"/>
                  <w:divBdr>
                    <w:top w:val="none" w:sz="0" w:space="0" w:color="auto"/>
                    <w:left w:val="none" w:sz="0" w:space="0" w:color="auto"/>
                    <w:bottom w:val="none" w:sz="0" w:space="0" w:color="auto"/>
                    <w:right w:val="none" w:sz="0" w:space="0" w:color="auto"/>
                  </w:divBdr>
                  <w:divsChild>
                    <w:div w:id="955677648">
                      <w:marLeft w:val="0"/>
                      <w:marRight w:val="0"/>
                      <w:marTop w:val="0"/>
                      <w:marBottom w:val="0"/>
                      <w:divBdr>
                        <w:top w:val="none" w:sz="0" w:space="0" w:color="auto"/>
                        <w:left w:val="none" w:sz="0" w:space="0" w:color="auto"/>
                        <w:bottom w:val="none" w:sz="0" w:space="0" w:color="auto"/>
                        <w:right w:val="none" w:sz="0" w:space="0" w:color="auto"/>
                      </w:divBdr>
                    </w:div>
                  </w:divsChild>
                </w:div>
                <w:div w:id="1787651295">
                  <w:marLeft w:val="0"/>
                  <w:marRight w:val="0"/>
                  <w:marTop w:val="0"/>
                  <w:marBottom w:val="0"/>
                  <w:divBdr>
                    <w:top w:val="none" w:sz="0" w:space="0" w:color="auto"/>
                    <w:left w:val="none" w:sz="0" w:space="0" w:color="auto"/>
                    <w:bottom w:val="none" w:sz="0" w:space="0" w:color="auto"/>
                    <w:right w:val="none" w:sz="0" w:space="0" w:color="auto"/>
                  </w:divBdr>
                  <w:divsChild>
                    <w:div w:id="1497258363">
                      <w:marLeft w:val="0"/>
                      <w:marRight w:val="0"/>
                      <w:marTop w:val="0"/>
                      <w:marBottom w:val="0"/>
                      <w:divBdr>
                        <w:top w:val="none" w:sz="0" w:space="0" w:color="auto"/>
                        <w:left w:val="none" w:sz="0" w:space="0" w:color="auto"/>
                        <w:bottom w:val="none" w:sz="0" w:space="0" w:color="auto"/>
                        <w:right w:val="none" w:sz="0" w:space="0" w:color="auto"/>
                      </w:divBdr>
                    </w:div>
                  </w:divsChild>
                </w:div>
                <w:div w:id="1323193857">
                  <w:marLeft w:val="0"/>
                  <w:marRight w:val="0"/>
                  <w:marTop w:val="0"/>
                  <w:marBottom w:val="0"/>
                  <w:divBdr>
                    <w:top w:val="none" w:sz="0" w:space="0" w:color="auto"/>
                    <w:left w:val="none" w:sz="0" w:space="0" w:color="auto"/>
                    <w:bottom w:val="none" w:sz="0" w:space="0" w:color="auto"/>
                    <w:right w:val="none" w:sz="0" w:space="0" w:color="auto"/>
                  </w:divBdr>
                  <w:divsChild>
                    <w:div w:id="1746145099">
                      <w:marLeft w:val="0"/>
                      <w:marRight w:val="0"/>
                      <w:marTop w:val="0"/>
                      <w:marBottom w:val="0"/>
                      <w:divBdr>
                        <w:top w:val="none" w:sz="0" w:space="0" w:color="auto"/>
                        <w:left w:val="none" w:sz="0" w:space="0" w:color="auto"/>
                        <w:bottom w:val="none" w:sz="0" w:space="0" w:color="auto"/>
                        <w:right w:val="none" w:sz="0" w:space="0" w:color="auto"/>
                      </w:divBdr>
                    </w:div>
                  </w:divsChild>
                </w:div>
                <w:div w:id="554510390">
                  <w:marLeft w:val="0"/>
                  <w:marRight w:val="0"/>
                  <w:marTop w:val="0"/>
                  <w:marBottom w:val="0"/>
                  <w:divBdr>
                    <w:top w:val="none" w:sz="0" w:space="0" w:color="auto"/>
                    <w:left w:val="none" w:sz="0" w:space="0" w:color="auto"/>
                    <w:bottom w:val="none" w:sz="0" w:space="0" w:color="auto"/>
                    <w:right w:val="none" w:sz="0" w:space="0" w:color="auto"/>
                  </w:divBdr>
                  <w:divsChild>
                    <w:div w:id="1960451659">
                      <w:marLeft w:val="0"/>
                      <w:marRight w:val="0"/>
                      <w:marTop w:val="0"/>
                      <w:marBottom w:val="0"/>
                      <w:divBdr>
                        <w:top w:val="none" w:sz="0" w:space="0" w:color="auto"/>
                        <w:left w:val="none" w:sz="0" w:space="0" w:color="auto"/>
                        <w:bottom w:val="none" w:sz="0" w:space="0" w:color="auto"/>
                        <w:right w:val="none" w:sz="0" w:space="0" w:color="auto"/>
                      </w:divBdr>
                    </w:div>
                  </w:divsChild>
                </w:div>
                <w:div w:id="1425875579">
                  <w:marLeft w:val="0"/>
                  <w:marRight w:val="0"/>
                  <w:marTop w:val="0"/>
                  <w:marBottom w:val="0"/>
                  <w:divBdr>
                    <w:top w:val="none" w:sz="0" w:space="0" w:color="auto"/>
                    <w:left w:val="none" w:sz="0" w:space="0" w:color="auto"/>
                    <w:bottom w:val="none" w:sz="0" w:space="0" w:color="auto"/>
                    <w:right w:val="none" w:sz="0" w:space="0" w:color="auto"/>
                  </w:divBdr>
                  <w:divsChild>
                    <w:div w:id="543715388">
                      <w:marLeft w:val="0"/>
                      <w:marRight w:val="0"/>
                      <w:marTop w:val="0"/>
                      <w:marBottom w:val="0"/>
                      <w:divBdr>
                        <w:top w:val="none" w:sz="0" w:space="0" w:color="auto"/>
                        <w:left w:val="none" w:sz="0" w:space="0" w:color="auto"/>
                        <w:bottom w:val="none" w:sz="0" w:space="0" w:color="auto"/>
                        <w:right w:val="none" w:sz="0" w:space="0" w:color="auto"/>
                      </w:divBdr>
                    </w:div>
                  </w:divsChild>
                </w:div>
                <w:div w:id="1225603514">
                  <w:marLeft w:val="0"/>
                  <w:marRight w:val="0"/>
                  <w:marTop w:val="0"/>
                  <w:marBottom w:val="0"/>
                  <w:divBdr>
                    <w:top w:val="none" w:sz="0" w:space="0" w:color="auto"/>
                    <w:left w:val="none" w:sz="0" w:space="0" w:color="auto"/>
                    <w:bottom w:val="none" w:sz="0" w:space="0" w:color="auto"/>
                    <w:right w:val="none" w:sz="0" w:space="0" w:color="auto"/>
                  </w:divBdr>
                  <w:divsChild>
                    <w:div w:id="1719278109">
                      <w:marLeft w:val="0"/>
                      <w:marRight w:val="0"/>
                      <w:marTop w:val="0"/>
                      <w:marBottom w:val="0"/>
                      <w:divBdr>
                        <w:top w:val="none" w:sz="0" w:space="0" w:color="auto"/>
                        <w:left w:val="none" w:sz="0" w:space="0" w:color="auto"/>
                        <w:bottom w:val="none" w:sz="0" w:space="0" w:color="auto"/>
                        <w:right w:val="none" w:sz="0" w:space="0" w:color="auto"/>
                      </w:divBdr>
                    </w:div>
                  </w:divsChild>
                </w:div>
                <w:div w:id="1179660764">
                  <w:marLeft w:val="0"/>
                  <w:marRight w:val="0"/>
                  <w:marTop w:val="0"/>
                  <w:marBottom w:val="0"/>
                  <w:divBdr>
                    <w:top w:val="none" w:sz="0" w:space="0" w:color="auto"/>
                    <w:left w:val="none" w:sz="0" w:space="0" w:color="auto"/>
                    <w:bottom w:val="none" w:sz="0" w:space="0" w:color="auto"/>
                    <w:right w:val="none" w:sz="0" w:space="0" w:color="auto"/>
                  </w:divBdr>
                  <w:divsChild>
                    <w:div w:id="57096548">
                      <w:marLeft w:val="0"/>
                      <w:marRight w:val="0"/>
                      <w:marTop w:val="0"/>
                      <w:marBottom w:val="0"/>
                      <w:divBdr>
                        <w:top w:val="none" w:sz="0" w:space="0" w:color="auto"/>
                        <w:left w:val="none" w:sz="0" w:space="0" w:color="auto"/>
                        <w:bottom w:val="none" w:sz="0" w:space="0" w:color="auto"/>
                        <w:right w:val="none" w:sz="0" w:space="0" w:color="auto"/>
                      </w:divBdr>
                    </w:div>
                  </w:divsChild>
                </w:div>
                <w:div w:id="1017275239">
                  <w:marLeft w:val="0"/>
                  <w:marRight w:val="0"/>
                  <w:marTop w:val="0"/>
                  <w:marBottom w:val="0"/>
                  <w:divBdr>
                    <w:top w:val="none" w:sz="0" w:space="0" w:color="auto"/>
                    <w:left w:val="none" w:sz="0" w:space="0" w:color="auto"/>
                    <w:bottom w:val="none" w:sz="0" w:space="0" w:color="auto"/>
                    <w:right w:val="none" w:sz="0" w:space="0" w:color="auto"/>
                  </w:divBdr>
                  <w:divsChild>
                    <w:div w:id="1603952725">
                      <w:marLeft w:val="0"/>
                      <w:marRight w:val="0"/>
                      <w:marTop w:val="0"/>
                      <w:marBottom w:val="0"/>
                      <w:divBdr>
                        <w:top w:val="none" w:sz="0" w:space="0" w:color="auto"/>
                        <w:left w:val="none" w:sz="0" w:space="0" w:color="auto"/>
                        <w:bottom w:val="none" w:sz="0" w:space="0" w:color="auto"/>
                        <w:right w:val="none" w:sz="0" w:space="0" w:color="auto"/>
                      </w:divBdr>
                    </w:div>
                  </w:divsChild>
                </w:div>
                <w:div w:id="1213735255">
                  <w:marLeft w:val="0"/>
                  <w:marRight w:val="0"/>
                  <w:marTop w:val="0"/>
                  <w:marBottom w:val="0"/>
                  <w:divBdr>
                    <w:top w:val="none" w:sz="0" w:space="0" w:color="auto"/>
                    <w:left w:val="none" w:sz="0" w:space="0" w:color="auto"/>
                    <w:bottom w:val="none" w:sz="0" w:space="0" w:color="auto"/>
                    <w:right w:val="none" w:sz="0" w:space="0" w:color="auto"/>
                  </w:divBdr>
                  <w:divsChild>
                    <w:div w:id="335116985">
                      <w:marLeft w:val="0"/>
                      <w:marRight w:val="0"/>
                      <w:marTop w:val="0"/>
                      <w:marBottom w:val="0"/>
                      <w:divBdr>
                        <w:top w:val="none" w:sz="0" w:space="0" w:color="auto"/>
                        <w:left w:val="none" w:sz="0" w:space="0" w:color="auto"/>
                        <w:bottom w:val="none" w:sz="0" w:space="0" w:color="auto"/>
                        <w:right w:val="none" w:sz="0" w:space="0" w:color="auto"/>
                      </w:divBdr>
                    </w:div>
                  </w:divsChild>
                </w:div>
                <w:div w:id="1230926335">
                  <w:marLeft w:val="0"/>
                  <w:marRight w:val="0"/>
                  <w:marTop w:val="0"/>
                  <w:marBottom w:val="0"/>
                  <w:divBdr>
                    <w:top w:val="none" w:sz="0" w:space="0" w:color="auto"/>
                    <w:left w:val="none" w:sz="0" w:space="0" w:color="auto"/>
                    <w:bottom w:val="none" w:sz="0" w:space="0" w:color="auto"/>
                    <w:right w:val="none" w:sz="0" w:space="0" w:color="auto"/>
                  </w:divBdr>
                  <w:divsChild>
                    <w:div w:id="158429107">
                      <w:marLeft w:val="0"/>
                      <w:marRight w:val="0"/>
                      <w:marTop w:val="0"/>
                      <w:marBottom w:val="0"/>
                      <w:divBdr>
                        <w:top w:val="none" w:sz="0" w:space="0" w:color="auto"/>
                        <w:left w:val="none" w:sz="0" w:space="0" w:color="auto"/>
                        <w:bottom w:val="none" w:sz="0" w:space="0" w:color="auto"/>
                        <w:right w:val="none" w:sz="0" w:space="0" w:color="auto"/>
                      </w:divBdr>
                    </w:div>
                  </w:divsChild>
                </w:div>
                <w:div w:id="1886063390">
                  <w:marLeft w:val="0"/>
                  <w:marRight w:val="0"/>
                  <w:marTop w:val="0"/>
                  <w:marBottom w:val="0"/>
                  <w:divBdr>
                    <w:top w:val="none" w:sz="0" w:space="0" w:color="auto"/>
                    <w:left w:val="none" w:sz="0" w:space="0" w:color="auto"/>
                    <w:bottom w:val="none" w:sz="0" w:space="0" w:color="auto"/>
                    <w:right w:val="none" w:sz="0" w:space="0" w:color="auto"/>
                  </w:divBdr>
                  <w:divsChild>
                    <w:div w:id="2061856869">
                      <w:marLeft w:val="0"/>
                      <w:marRight w:val="0"/>
                      <w:marTop w:val="0"/>
                      <w:marBottom w:val="0"/>
                      <w:divBdr>
                        <w:top w:val="none" w:sz="0" w:space="0" w:color="auto"/>
                        <w:left w:val="none" w:sz="0" w:space="0" w:color="auto"/>
                        <w:bottom w:val="none" w:sz="0" w:space="0" w:color="auto"/>
                        <w:right w:val="none" w:sz="0" w:space="0" w:color="auto"/>
                      </w:divBdr>
                    </w:div>
                  </w:divsChild>
                </w:div>
                <w:div w:id="1211454474">
                  <w:marLeft w:val="0"/>
                  <w:marRight w:val="0"/>
                  <w:marTop w:val="0"/>
                  <w:marBottom w:val="0"/>
                  <w:divBdr>
                    <w:top w:val="none" w:sz="0" w:space="0" w:color="auto"/>
                    <w:left w:val="none" w:sz="0" w:space="0" w:color="auto"/>
                    <w:bottom w:val="none" w:sz="0" w:space="0" w:color="auto"/>
                    <w:right w:val="none" w:sz="0" w:space="0" w:color="auto"/>
                  </w:divBdr>
                  <w:divsChild>
                    <w:div w:id="1005328361">
                      <w:marLeft w:val="0"/>
                      <w:marRight w:val="0"/>
                      <w:marTop w:val="0"/>
                      <w:marBottom w:val="0"/>
                      <w:divBdr>
                        <w:top w:val="none" w:sz="0" w:space="0" w:color="auto"/>
                        <w:left w:val="none" w:sz="0" w:space="0" w:color="auto"/>
                        <w:bottom w:val="none" w:sz="0" w:space="0" w:color="auto"/>
                        <w:right w:val="none" w:sz="0" w:space="0" w:color="auto"/>
                      </w:divBdr>
                    </w:div>
                  </w:divsChild>
                </w:div>
                <w:div w:id="662396575">
                  <w:marLeft w:val="0"/>
                  <w:marRight w:val="0"/>
                  <w:marTop w:val="0"/>
                  <w:marBottom w:val="0"/>
                  <w:divBdr>
                    <w:top w:val="none" w:sz="0" w:space="0" w:color="auto"/>
                    <w:left w:val="none" w:sz="0" w:space="0" w:color="auto"/>
                    <w:bottom w:val="none" w:sz="0" w:space="0" w:color="auto"/>
                    <w:right w:val="none" w:sz="0" w:space="0" w:color="auto"/>
                  </w:divBdr>
                  <w:divsChild>
                    <w:div w:id="482431830">
                      <w:marLeft w:val="0"/>
                      <w:marRight w:val="0"/>
                      <w:marTop w:val="0"/>
                      <w:marBottom w:val="0"/>
                      <w:divBdr>
                        <w:top w:val="none" w:sz="0" w:space="0" w:color="auto"/>
                        <w:left w:val="none" w:sz="0" w:space="0" w:color="auto"/>
                        <w:bottom w:val="none" w:sz="0" w:space="0" w:color="auto"/>
                        <w:right w:val="none" w:sz="0" w:space="0" w:color="auto"/>
                      </w:divBdr>
                    </w:div>
                  </w:divsChild>
                </w:div>
                <w:div w:id="1476336294">
                  <w:marLeft w:val="0"/>
                  <w:marRight w:val="0"/>
                  <w:marTop w:val="0"/>
                  <w:marBottom w:val="0"/>
                  <w:divBdr>
                    <w:top w:val="none" w:sz="0" w:space="0" w:color="auto"/>
                    <w:left w:val="none" w:sz="0" w:space="0" w:color="auto"/>
                    <w:bottom w:val="none" w:sz="0" w:space="0" w:color="auto"/>
                    <w:right w:val="none" w:sz="0" w:space="0" w:color="auto"/>
                  </w:divBdr>
                  <w:divsChild>
                    <w:div w:id="459156021">
                      <w:marLeft w:val="0"/>
                      <w:marRight w:val="0"/>
                      <w:marTop w:val="0"/>
                      <w:marBottom w:val="0"/>
                      <w:divBdr>
                        <w:top w:val="none" w:sz="0" w:space="0" w:color="auto"/>
                        <w:left w:val="none" w:sz="0" w:space="0" w:color="auto"/>
                        <w:bottom w:val="none" w:sz="0" w:space="0" w:color="auto"/>
                        <w:right w:val="none" w:sz="0" w:space="0" w:color="auto"/>
                      </w:divBdr>
                    </w:div>
                  </w:divsChild>
                </w:div>
                <w:div w:id="1826699373">
                  <w:marLeft w:val="0"/>
                  <w:marRight w:val="0"/>
                  <w:marTop w:val="0"/>
                  <w:marBottom w:val="0"/>
                  <w:divBdr>
                    <w:top w:val="none" w:sz="0" w:space="0" w:color="auto"/>
                    <w:left w:val="none" w:sz="0" w:space="0" w:color="auto"/>
                    <w:bottom w:val="none" w:sz="0" w:space="0" w:color="auto"/>
                    <w:right w:val="none" w:sz="0" w:space="0" w:color="auto"/>
                  </w:divBdr>
                  <w:divsChild>
                    <w:div w:id="1738548233">
                      <w:marLeft w:val="0"/>
                      <w:marRight w:val="0"/>
                      <w:marTop w:val="0"/>
                      <w:marBottom w:val="0"/>
                      <w:divBdr>
                        <w:top w:val="none" w:sz="0" w:space="0" w:color="auto"/>
                        <w:left w:val="none" w:sz="0" w:space="0" w:color="auto"/>
                        <w:bottom w:val="none" w:sz="0" w:space="0" w:color="auto"/>
                        <w:right w:val="none" w:sz="0" w:space="0" w:color="auto"/>
                      </w:divBdr>
                    </w:div>
                  </w:divsChild>
                </w:div>
                <w:div w:id="2143842191">
                  <w:marLeft w:val="0"/>
                  <w:marRight w:val="0"/>
                  <w:marTop w:val="0"/>
                  <w:marBottom w:val="0"/>
                  <w:divBdr>
                    <w:top w:val="none" w:sz="0" w:space="0" w:color="auto"/>
                    <w:left w:val="none" w:sz="0" w:space="0" w:color="auto"/>
                    <w:bottom w:val="none" w:sz="0" w:space="0" w:color="auto"/>
                    <w:right w:val="none" w:sz="0" w:space="0" w:color="auto"/>
                  </w:divBdr>
                  <w:divsChild>
                    <w:div w:id="1126583838">
                      <w:marLeft w:val="0"/>
                      <w:marRight w:val="0"/>
                      <w:marTop w:val="0"/>
                      <w:marBottom w:val="0"/>
                      <w:divBdr>
                        <w:top w:val="none" w:sz="0" w:space="0" w:color="auto"/>
                        <w:left w:val="none" w:sz="0" w:space="0" w:color="auto"/>
                        <w:bottom w:val="none" w:sz="0" w:space="0" w:color="auto"/>
                        <w:right w:val="none" w:sz="0" w:space="0" w:color="auto"/>
                      </w:divBdr>
                    </w:div>
                  </w:divsChild>
                </w:div>
                <w:div w:id="1769885249">
                  <w:marLeft w:val="0"/>
                  <w:marRight w:val="0"/>
                  <w:marTop w:val="0"/>
                  <w:marBottom w:val="0"/>
                  <w:divBdr>
                    <w:top w:val="none" w:sz="0" w:space="0" w:color="auto"/>
                    <w:left w:val="none" w:sz="0" w:space="0" w:color="auto"/>
                    <w:bottom w:val="none" w:sz="0" w:space="0" w:color="auto"/>
                    <w:right w:val="none" w:sz="0" w:space="0" w:color="auto"/>
                  </w:divBdr>
                  <w:divsChild>
                    <w:div w:id="795559813">
                      <w:marLeft w:val="0"/>
                      <w:marRight w:val="0"/>
                      <w:marTop w:val="0"/>
                      <w:marBottom w:val="0"/>
                      <w:divBdr>
                        <w:top w:val="none" w:sz="0" w:space="0" w:color="auto"/>
                        <w:left w:val="none" w:sz="0" w:space="0" w:color="auto"/>
                        <w:bottom w:val="none" w:sz="0" w:space="0" w:color="auto"/>
                        <w:right w:val="none" w:sz="0" w:space="0" w:color="auto"/>
                      </w:divBdr>
                    </w:div>
                  </w:divsChild>
                </w:div>
                <w:div w:id="1268349545">
                  <w:marLeft w:val="0"/>
                  <w:marRight w:val="0"/>
                  <w:marTop w:val="0"/>
                  <w:marBottom w:val="0"/>
                  <w:divBdr>
                    <w:top w:val="none" w:sz="0" w:space="0" w:color="auto"/>
                    <w:left w:val="none" w:sz="0" w:space="0" w:color="auto"/>
                    <w:bottom w:val="none" w:sz="0" w:space="0" w:color="auto"/>
                    <w:right w:val="none" w:sz="0" w:space="0" w:color="auto"/>
                  </w:divBdr>
                  <w:divsChild>
                    <w:div w:id="979959997">
                      <w:marLeft w:val="0"/>
                      <w:marRight w:val="0"/>
                      <w:marTop w:val="0"/>
                      <w:marBottom w:val="0"/>
                      <w:divBdr>
                        <w:top w:val="none" w:sz="0" w:space="0" w:color="auto"/>
                        <w:left w:val="none" w:sz="0" w:space="0" w:color="auto"/>
                        <w:bottom w:val="none" w:sz="0" w:space="0" w:color="auto"/>
                        <w:right w:val="none" w:sz="0" w:space="0" w:color="auto"/>
                      </w:divBdr>
                    </w:div>
                  </w:divsChild>
                </w:div>
                <w:div w:id="2106611163">
                  <w:marLeft w:val="0"/>
                  <w:marRight w:val="0"/>
                  <w:marTop w:val="0"/>
                  <w:marBottom w:val="0"/>
                  <w:divBdr>
                    <w:top w:val="none" w:sz="0" w:space="0" w:color="auto"/>
                    <w:left w:val="none" w:sz="0" w:space="0" w:color="auto"/>
                    <w:bottom w:val="none" w:sz="0" w:space="0" w:color="auto"/>
                    <w:right w:val="none" w:sz="0" w:space="0" w:color="auto"/>
                  </w:divBdr>
                  <w:divsChild>
                    <w:div w:id="1219055895">
                      <w:marLeft w:val="0"/>
                      <w:marRight w:val="0"/>
                      <w:marTop w:val="0"/>
                      <w:marBottom w:val="0"/>
                      <w:divBdr>
                        <w:top w:val="none" w:sz="0" w:space="0" w:color="auto"/>
                        <w:left w:val="none" w:sz="0" w:space="0" w:color="auto"/>
                        <w:bottom w:val="none" w:sz="0" w:space="0" w:color="auto"/>
                        <w:right w:val="none" w:sz="0" w:space="0" w:color="auto"/>
                      </w:divBdr>
                    </w:div>
                  </w:divsChild>
                </w:div>
                <w:div w:id="647170855">
                  <w:marLeft w:val="0"/>
                  <w:marRight w:val="0"/>
                  <w:marTop w:val="0"/>
                  <w:marBottom w:val="0"/>
                  <w:divBdr>
                    <w:top w:val="none" w:sz="0" w:space="0" w:color="auto"/>
                    <w:left w:val="none" w:sz="0" w:space="0" w:color="auto"/>
                    <w:bottom w:val="none" w:sz="0" w:space="0" w:color="auto"/>
                    <w:right w:val="none" w:sz="0" w:space="0" w:color="auto"/>
                  </w:divBdr>
                  <w:divsChild>
                    <w:div w:id="1538204018">
                      <w:marLeft w:val="0"/>
                      <w:marRight w:val="0"/>
                      <w:marTop w:val="0"/>
                      <w:marBottom w:val="0"/>
                      <w:divBdr>
                        <w:top w:val="none" w:sz="0" w:space="0" w:color="auto"/>
                        <w:left w:val="none" w:sz="0" w:space="0" w:color="auto"/>
                        <w:bottom w:val="none" w:sz="0" w:space="0" w:color="auto"/>
                        <w:right w:val="none" w:sz="0" w:space="0" w:color="auto"/>
                      </w:divBdr>
                    </w:div>
                  </w:divsChild>
                </w:div>
                <w:div w:id="476529568">
                  <w:marLeft w:val="0"/>
                  <w:marRight w:val="0"/>
                  <w:marTop w:val="0"/>
                  <w:marBottom w:val="0"/>
                  <w:divBdr>
                    <w:top w:val="none" w:sz="0" w:space="0" w:color="auto"/>
                    <w:left w:val="none" w:sz="0" w:space="0" w:color="auto"/>
                    <w:bottom w:val="none" w:sz="0" w:space="0" w:color="auto"/>
                    <w:right w:val="none" w:sz="0" w:space="0" w:color="auto"/>
                  </w:divBdr>
                  <w:divsChild>
                    <w:div w:id="1637834222">
                      <w:marLeft w:val="0"/>
                      <w:marRight w:val="0"/>
                      <w:marTop w:val="0"/>
                      <w:marBottom w:val="0"/>
                      <w:divBdr>
                        <w:top w:val="none" w:sz="0" w:space="0" w:color="auto"/>
                        <w:left w:val="none" w:sz="0" w:space="0" w:color="auto"/>
                        <w:bottom w:val="none" w:sz="0" w:space="0" w:color="auto"/>
                        <w:right w:val="none" w:sz="0" w:space="0" w:color="auto"/>
                      </w:divBdr>
                    </w:div>
                  </w:divsChild>
                </w:div>
                <w:div w:id="1711420289">
                  <w:marLeft w:val="0"/>
                  <w:marRight w:val="0"/>
                  <w:marTop w:val="0"/>
                  <w:marBottom w:val="0"/>
                  <w:divBdr>
                    <w:top w:val="none" w:sz="0" w:space="0" w:color="auto"/>
                    <w:left w:val="none" w:sz="0" w:space="0" w:color="auto"/>
                    <w:bottom w:val="none" w:sz="0" w:space="0" w:color="auto"/>
                    <w:right w:val="none" w:sz="0" w:space="0" w:color="auto"/>
                  </w:divBdr>
                  <w:divsChild>
                    <w:div w:id="2060396800">
                      <w:marLeft w:val="0"/>
                      <w:marRight w:val="0"/>
                      <w:marTop w:val="0"/>
                      <w:marBottom w:val="0"/>
                      <w:divBdr>
                        <w:top w:val="none" w:sz="0" w:space="0" w:color="auto"/>
                        <w:left w:val="none" w:sz="0" w:space="0" w:color="auto"/>
                        <w:bottom w:val="none" w:sz="0" w:space="0" w:color="auto"/>
                        <w:right w:val="none" w:sz="0" w:space="0" w:color="auto"/>
                      </w:divBdr>
                    </w:div>
                  </w:divsChild>
                </w:div>
                <w:div w:id="1071387259">
                  <w:marLeft w:val="0"/>
                  <w:marRight w:val="0"/>
                  <w:marTop w:val="0"/>
                  <w:marBottom w:val="0"/>
                  <w:divBdr>
                    <w:top w:val="none" w:sz="0" w:space="0" w:color="auto"/>
                    <w:left w:val="none" w:sz="0" w:space="0" w:color="auto"/>
                    <w:bottom w:val="none" w:sz="0" w:space="0" w:color="auto"/>
                    <w:right w:val="none" w:sz="0" w:space="0" w:color="auto"/>
                  </w:divBdr>
                  <w:divsChild>
                    <w:div w:id="1703167873">
                      <w:marLeft w:val="0"/>
                      <w:marRight w:val="0"/>
                      <w:marTop w:val="0"/>
                      <w:marBottom w:val="0"/>
                      <w:divBdr>
                        <w:top w:val="none" w:sz="0" w:space="0" w:color="auto"/>
                        <w:left w:val="none" w:sz="0" w:space="0" w:color="auto"/>
                        <w:bottom w:val="none" w:sz="0" w:space="0" w:color="auto"/>
                        <w:right w:val="none" w:sz="0" w:space="0" w:color="auto"/>
                      </w:divBdr>
                    </w:div>
                  </w:divsChild>
                </w:div>
                <w:div w:id="415521873">
                  <w:marLeft w:val="0"/>
                  <w:marRight w:val="0"/>
                  <w:marTop w:val="0"/>
                  <w:marBottom w:val="0"/>
                  <w:divBdr>
                    <w:top w:val="none" w:sz="0" w:space="0" w:color="auto"/>
                    <w:left w:val="none" w:sz="0" w:space="0" w:color="auto"/>
                    <w:bottom w:val="none" w:sz="0" w:space="0" w:color="auto"/>
                    <w:right w:val="none" w:sz="0" w:space="0" w:color="auto"/>
                  </w:divBdr>
                  <w:divsChild>
                    <w:div w:id="1976714509">
                      <w:marLeft w:val="0"/>
                      <w:marRight w:val="0"/>
                      <w:marTop w:val="0"/>
                      <w:marBottom w:val="0"/>
                      <w:divBdr>
                        <w:top w:val="none" w:sz="0" w:space="0" w:color="auto"/>
                        <w:left w:val="none" w:sz="0" w:space="0" w:color="auto"/>
                        <w:bottom w:val="none" w:sz="0" w:space="0" w:color="auto"/>
                        <w:right w:val="none" w:sz="0" w:space="0" w:color="auto"/>
                      </w:divBdr>
                    </w:div>
                  </w:divsChild>
                </w:div>
                <w:div w:id="786705110">
                  <w:marLeft w:val="0"/>
                  <w:marRight w:val="0"/>
                  <w:marTop w:val="0"/>
                  <w:marBottom w:val="0"/>
                  <w:divBdr>
                    <w:top w:val="none" w:sz="0" w:space="0" w:color="auto"/>
                    <w:left w:val="none" w:sz="0" w:space="0" w:color="auto"/>
                    <w:bottom w:val="none" w:sz="0" w:space="0" w:color="auto"/>
                    <w:right w:val="none" w:sz="0" w:space="0" w:color="auto"/>
                  </w:divBdr>
                  <w:divsChild>
                    <w:div w:id="584725979">
                      <w:marLeft w:val="0"/>
                      <w:marRight w:val="0"/>
                      <w:marTop w:val="0"/>
                      <w:marBottom w:val="0"/>
                      <w:divBdr>
                        <w:top w:val="none" w:sz="0" w:space="0" w:color="auto"/>
                        <w:left w:val="none" w:sz="0" w:space="0" w:color="auto"/>
                        <w:bottom w:val="none" w:sz="0" w:space="0" w:color="auto"/>
                        <w:right w:val="none" w:sz="0" w:space="0" w:color="auto"/>
                      </w:divBdr>
                    </w:div>
                  </w:divsChild>
                </w:div>
                <w:div w:id="1220437678">
                  <w:marLeft w:val="0"/>
                  <w:marRight w:val="0"/>
                  <w:marTop w:val="0"/>
                  <w:marBottom w:val="0"/>
                  <w:divBdr>
                    <w:top w:val="none" w:sz="0" w:space="0" w:color="auto"/>
                    <w:left w:val="none" w:sz="0" w:space="0" w:color="auto"/>
                    <w:bottom w:val="none" w:sz="0" w:space="0" w:color="auto"/>
                    <w:right w:val="none" w:sz="0" w:space="0" w:color="auto"/>
                  </w:divBdr>
                  <w:divsChild>
                    <w:div w:id="1455753709">
                      <w:marLeft w:val="0"/>
                      <w:marRight w:val="0"/>
                      <w:marTop w:val="0"/>
                      <w:marBottom w:val="0"/>
                      <w:divBdr>
                        <w:top w:val="none" w:sz="0" w:space="0" w:color="auto"/>
                        <w:left w:val="none" w:sz="0" w:space="0" w:color="auto"/>
                        <w:bottom w:val="none" w:sz="0" w:space="0" w:color="auto"/>
                        <w:right w:val="none" w:sz="0" w:space="0" w:color="auto"/>
                      </w:divBdr>
                    </w:div>
                  </w:divsChild>
                </w:div>
                <w:div w:id="75789747">
                  <w:marLeft w:val="0"/>
                  <w:marRight w:val="0"/>
                  <w:marTop w:val="0"/>
                  <w:marBottom w:val="0"/>
                  <w:divBdr>
                    <w:top w:val="none" w:sz="0" w:space="0" w:color="auto"/>
                    <w:left w:val="none" w:sz="0" w:space="0" w:color="auto"/>
                    <w:bottom w:val="none" w:sz="0" w:space="0" w:color="auto"/>
                    <w:right w:val="none" w:sz="0" w:space="0" w:color="auto"/>
                  </w:divBdr>
                  <w:divsChild>
                    <w:div w:id="643969811">
                      <w:marLeft w:val="0"/>
                      <w:marRight w:val="0"/>
                      <w:marTop w:val="0"/>
                      <w:marBottom w:val="0"/>
                      <w:divBdr>
                        <w:top w:val="none" w:sz="0" w:space="0" w:color="auto"/>
                        <w:left w:val="none" w:sz="0" w:space="0" w:color="auto"/>
                        <w:bottom w:val="none" w:sz="0" w:space="0" w:color="auto"/>
                        <w:right w:val="none" w:sz="0" w:space="0" w:color="auto"/>
                      </w:divBdr>
                    </w:div>
                  </w:divsChild>
                </w:div>
                <w:div w:id="1016081832">
                  <w:marLeft w:val="0"/>
                  <w:marRight w:val="0"/>
                  <w:marTop w:val="0"/>
                  <w:marBottom w:val="0"/>
                  <w:divBdr>
                    <w:top w:val="none" w:sz="0" w:space="0" w:color="auto"/>
                    <w:left w:val="none" w:sz="0" w:space="0" w:color="auto"/>
                    <w:bottom w:val="none" w:sz="0" w:space="0" w:color="auto"/>
                    <w:right w:val="none" w:sz="0" w:space="0" w:color="auto"/>
                  </w:divBdr>
                  <w:divsChild>
                    <w:div w:id="276177694">
                      <w:marLeft w:val="0"/>
                      <w:marRight w:val="0"/>
                      <w:marTop w:val="0"/>
                      <w:marBottom w:val="0"/>
                      <w:divBdr>
                        <w:top w:val="none" w:sz="0" w:space="0" w:color="auto"/>
                        <w:left w:val="none" w:sz="0" w:space="0" w:color="auto"/>
                        <w:bottom w:val="none" w:sz="0" w:space="0" w:color="auto"/>
                        <w:right w:val="none" w:sz="0" w:space="0" w:color="auto"/>
                      </w:divBdr>
                    </w:div>
                  </w:divsChild>
                </w:div>
                <w:div w:id="287275056">
                  <w:marLeft w:val="0"/>
                  <w:marRight w:val="0"/>
                  <w:marTop w:val="0"/>
                  <w:marBottom w:val="0"/>
                  <w:divBdr>
                    <w:top w:val="none" w:sz="0" w:space="0" w:color="auto"/>
                    <w:left w:val="none" w:sz="0" w:space="0" w:color="auto"/>
                    <w:bottom w:val="none" w:sz="0" w:space="0" w:color="auto"/>
                    <w:right w:val="none" w:sz="0" w:space="0" w:color="auto"/>
                  </w:divBdr>
                  <w:divsChild>
                    <w:div w:id="197667566">
                      <w:marLeft w:val="0"/>
                      <w:marRight w:val="0"/>
                      <w:marTop w:val="0"/>
                      <w:marBottom w:val="0"/>
                      <w:divBdr>
                        <w:top w:val="none" w:sz="0" w:space="0" w:color="auto"/>
                        <w:left w:val="none" w:sz="0" w:space="0" w:color="auto"/>
                        <w:bottom w:val="none" w:sz="0" w:space="0" w:color="auto"/>
                        <w:right w:val="none" w:sz="0" w:space="0" w:color="auto"/>
                      </w:divBdr>
                    </w:div>
                  </w:divsChild>
                </w:div>
                <w:div w:id="1551384024">
                  <w:marLeft w:val="0"/>
                  <w:marRight w:val="0"/>
                  <w:marTop w:val="0"/>
                  <w:marBottom w:val="0"/>
                  <w:divBdr>
                    <w:top w:val="none" w:sz="0" w:space="0" w:color="auto"/>
                    <w:left w:val="none" w:sz="0" w:space="0" w:color="auto"/>
                    <w:bottom w:val="none" w:sz="0" w:space="0" w:color="auto"/>
                    <w:right w:val="none" w:sz="0" w:space="0" w:color="auto"/>
                  </w:divBdr>
                  <w:divsChild>
                    <w:div w:id="53284741">
                      <w:marLeft w:val="0"/>
                      <w:marRight w:val="0"/>
                      <w:marTop w:val="0"/>
                      <w:marBottom w:val="0"/>
                      <w:divBdr>
                        <w:top w:val="none" w:sz="0" w:space="0" w:color="auto"/>
                        <w:left w:val="none" w:sz="0" w:space="0" w:color="auto"/>
                        <w:bottom w:val="none" w:sz="0" w:space="0" w:color="auto"/>
                        <w:right w:val="none" w:sz="0" w:space="0" w:color="auto"/>
                      </w:divBdr>
                    </w:div>
                  </w:divsChild>
                </w:div>
                <w:div w:id="1343167132">
                  <w:marLeft w:val="0"/>
                  <w:marRight w:val="0"/>
                  <w:marTop w:val="0"/>
                  <w:marBottom w:val="0"/>
                  <w:divBdr>
                    <w:top w:val="none" w:sz="0" w:space="0" w:color="auto"/>
                    <w:left w:val="none" w:sz="0" w:space="0" w:color="auto"/>
                    <w:bottom w:val="none" w:sz="0" w:space="0" w:color="auto"/>
                    <w:right w:val="none" w:sz="0" w:space="0" w:color="auto"/>
                  </w:divBdr>
                  <w:divsChild>
                    <w:div w:id="348798268">
                      <w:marLeft w:val="0"/>
                      <w:marRight w:val="0"/>
                      <w:marTop w:val="0"/>
                      <w:marBottom w:val="0"/>
                      <w:divBdr>
                        <w:top w:val="none" w:sz="0" w:space="0" w:color="auto"/>
                        <w:left w:val="none" w:sz="0" w:space="0" w:color="auto"/>
                        <w:bottom w:val="none" w:sz="0" w:space="0" w:color="auto"/>
                        <w:right w:val="none" w:sz="0" w:space="0" w:color="auto"/>
                      </w:divBdr>
                    </w:div>
                  </w:divsChild>
                </w:div>
                <w:div w:id="554971687">
                  <w:marLeft w:val="0"/>
                  <w:marRight w:val="0"/>
                  <w:marTop w:val="0"/>
                  <w:marBottom w:val="0"/>
                  <w:divBdr>
                    <w:top w:val="none" w:sz="0" w:space="0" w:color="auto"/>
                    <w:left w:val="none" w:sz="0" w:space="0" w:color="auto"/>
                    <w:bottom w:val="none" w:sz="0" w:space="0" w:color="auto"/>
                    <w:right w:val="none" w:sz="0" w:space="0" w:color="auto"/>
                  </w:divBdr>
                  <w:divsChild>
                    <w:div w:id="617758128">
                      <w:marLeft w:val="0"/>
                      <w:marRight w:val="0"/>
                      <w:marTop w:val="0"/>
                      <w:marBottom w:val="0"/>
                      <w:divBdr>
                        <w:top w:val="none" w:sz="0" w:space="0" w:color="auto"/>
                        <w:left w:val="none" w:sz="0" w:space="0" w:color="auto"/>
                        <w:bottom w:val="none" w:sz="0" w:space="0" w:color="auto"/>
                        <w:right w:val="none" w:sz="0" w:space="0" w:color="auto"/>
                      </w:divBdr>
                    </w:div>
                  </w:divsChild>
                </w:div>
                <w:div w:id="503982931">
                  <w:marLeft w:val="0"/>
                  <w:marRight w:val="0"/>
                  <w:marTop w:val="0"/>
                  <w:marBottom w:val="0"/>
                  <w:divBdr>
                    <w:top w:val="none" w:sz="0" w:space="0" w:color="auto"/>
                    <w:left w:val="none" w:sz="0" w:space="0" w:color="auto"/>
                    <w:bottom w:val="none" w:sz="0" w:space="0" w:color="auto"/>
                    <w:right w:val="none" w:sz="0" w:space="0" w:color="auto"/>
                  </w:divBdr>
                  <w:divsChild>
                    <w:div w:id="343479772">
                      <w:marLeft w:val="0"/>
                      <w:marRight w:val="0"/>
                      <w:marTop w:val="0"/>
                      <w:marBottom w:val="0"/>
                      <w:divBdr>
                        <w:top w:val="none" w:sz="0" w:space="0" w:color="auto"/>
                        <w:left w:val="none" w:sz="0" w:space="0" w:color="auto"/>
                        <w:bottom w:val="none" w:sz="0" w:space="0" w:color="auto"/>
                        <w:right w:val="none" w:sz="0" w:space="0" w:color="auto"/>
                      </w:divBdr>
                    </w:div>
                  </w:divsChild>
                </w:div>
                <w:div w:id="1445616606">
                  <w:marLeft w:val="0"/>
                  <w:marRight w:val="0"/>
                  <w:marTop w:val="0"/>
                  <w:marBottom w:val="0"/>
                  <w:divBdr>
                    <w:top w:val="none" w:sz="0" w:space="0" w:color="auto"/>
                    <w:left w:val="none" w:sz="0" w:space="0" w:color="auto"/>
                    <w:bottom w:val="none" w:sz="0" w:space="0" w:color="auto"/>
                    <w:right w:val="none" w:sz="0" w:space="0" w:color="auto"/>
                  </w:divBdr>
                  <w:divsChild>
                    <w:div w:id="809787935">
                      <w:marLeft w:val="0"/>
                      <w:marRight w:val="0"/>
                      <w:marTop w:val="0"/>
                      <w:marBottom w:val="0"/>
                      <w:divBdr>
                        <w:top w:val="none" w:sz="0" w:space="0" w:color="auto"/>
                        <w:left w:val="none" w:sz="0" w:space="0" w:color="auto"/>
                        <w:bottom w:val="none" w:sz="0" w:space="0" w:color="auto"/>
                        <w:right w:val="none" w:sz="0" w:space="0" w:color="auto"/>
                      </w:divBdr>
                    </w:div>
                  </w:divsChild>
                </w:div>
                <w:div w:id="989407681">
                  <w:marLeft w:val="0"/>
                  <w:marRight w:val="0"/>
                  <w:marTop w:val="0"/>
                  <w:marBottom w:val="0"/>
                  <w:divBdr>
                    <w:top w:val="none" w:sz="0" w:space="0" w:color="auto"/>
                    <w:left w:val="none" w:sz="0" w:space="0" w:color="auto"/>
                    <w:bottom w:val="none" w:sz="0" w:space="0" w:color="auto"/>
                    <w:right w:val="none" w:sz="0" w:space="0" w:color="auto"/>
                  </w:divBdr>
                  <w:divsChild>
                    <w:div w:id="108864649">
                      <w:marLeft w:val="0"/>
                      <w:marRight w:val="0"/>
                      <w:marTop w:val="0"/>
                      <w:marBottom w:val="0"/>
                      <w:divBdr>
                        <w:top w:val="none" w:sz="0" w:space="0" w:color="auto"/>
                        <w:left w:val="none" w:sz="0" w:space="0" w:color="auto"/>
                        <w:bottom w:val="none" w:sz="0" w:space="0" w:color="auto"/>
                        <w:right w:val="none" w:sz="0" w:space="0" w:color="auto"/>
                      </w:divBdr>
                    </w:div>
                  </w:divsChild>
                </w:div>
                <w:div w:id="696657349">
                  <w:marLeft w:val="0"/>
                  <w:marRight w:val="0"/>
                  <w:marTop w:val="0"/>
                  <w:marBottom w:val="0"/>
                  <w:divBdr>
                    <w:top w:val="none" w:sz="0" w:space="0" w:color="auto"/>
                    <w:left w:val="none" w:sz="0" w:space="0" w:color="auto"/>
                    <w:bottom w:val="none" w:sz="0" w:space="0" w:color="auto"/>
                    <w:right w:val="none" w:sz="0" w:space="0" w:color="auto"/>
                  </w:divBdr>
                  <w:divsChild>
                    <w:div w:id="1743329826">
                      <w:marLeft w:val="0"/>
                      <w:marRight w:val="0"/>
                      <w:marTop w:val="0"/>
                      <w:marBottom w:val="0"/>
                      <w:divBdr>
                        <w:top w:val="none" w:sz="0" w:space="0" w:color="auto"/>
                        <w:left w:val="none" w:sz="0" w:space="0" w:color="auto"/>
                        <w:bottom w:val="none" w:sz="0" w:space="0" w:color="auto"/>
                        <w:right w:val="none" w:sz="0" w:space="0" w:color="auto"/>
                      </w:divBdr>
                    </w:div>
                  </w:divsChild>
                </w:div>
                <w:div w:id="302321399">
                  <w:marLeft w:val="0"/>
                  <w:marRight w:val="0"/>
                  <w:marTop w:val="0"/>
                  <w:marBottom w:val="0"/>
                  <w:divBdr>
                    <w:top w:val="none" w:sz="0" w:space="0" w:color="auto"/>
                    <w:left w:val="none" w:sz="0" w:space="0" w:color="auto"/>
                    <w:bottom w:val="none" w:sz="0" w:space="0" w:color="auto"/>
                    <w:right w:val="none" w:sz="0" w:space="0" w:color="auto"/>
                  </w:divBdr>
                  <w:divsChild>
                    <w:div w:id="403188744">
                      <w:marLeft w:val="0"/>
                      <w:marRight w:val="0"/>
                      <w:marTop w:val="0"/>
                      <w:marBottom w:val="0"/>
                      <w:divBdr>
                        <w:top w:val="none" w:sz="0" w:space="0" w:color="auto"/>
                        <w:left w:val="none" w:sz="0" w:space="0" w:color="auto"/>
                        <w:bottom w:val="none" w:sz="0" w:space="0" w:color="auto"/>
                        <w:right w:val="none" w:sz="0" w:space="0" w:color="auto"/>
                      </w:divBdr>
                    </w:div>
                    <w:div w:id="1218469551">
                      <w:marLeft w:val="0"/>
                      <w:marRight w:val="0"/>
                      <w:marTop w:val="0"/>
                      <w:marBottom w:val="0"/>
                      <w:divBdr>
                        <w:top w:val="none" w:sz="0" w:space="0" w:color="auto"/>
                        <w:left w:val="none" w:sz="0" w:space="0" w:color="auto"/>
                        <w:bottom w:val="none" w:sz="0" w:space="0" w:color="auto"/>
                        <w:right w:val="none" w:sz="0" w:space="0" w:color="auto"/>
                      </w:divBdr>
                    </w:div>
                  </w:divsChild>
                </w:div>
                <w:div w:id="2035376473">
                  <w:marLeft w:val="0"/>
                  <w:marRight w:val="0"/>
                  <w:marTop w:val="0"/>
                  <w:marBottom w:val="0"/>
                  <w:divBdr>
                    <w:top w:val="none" w:sz="0" w:space="0" w:color="auto"/>
                    <w:left w:val="none" w:sz="0" w:space="0" w:color="auto"/>
                    <w:bottom w:val="none" w:sz="0" w:space="0" w:color="auto"/>
                    <w:right w:val="none" w:sz="0" w:space="0" w:color="auto"/>
                  </w:divBdr>
                  <w:divsChild>
                    <w:div w:id="874536076">
                      <w:marLeft w:val="0"/>
                      <w:marRight w:val="0"/>
                      <w:marTop w:val="0"/>
                      <w:marBottom w:val="0"/>
                      <w:divBdr>
                        <w:top w:val="none" w:sz="0" w:space="0" w:color="auto"/>
                        <w:left w:val="none" w:sz="0" w:space="0" w:color="auto"/>
                        <w:bottom w:val="none" w:sz="0" w:space="0" w:color="auto"/>
                        <w:right w:val="none" w:sz="0" w:space="0" w:color="auto"/>
                      </w:divBdr>
                    </w:div>
                  </w:divsChild>
                </w:div>
                <w:div w:id="1367022339">
                  <w:marLeft w:val="0"/>
                  <w:marRight w:val="0"/>
                  <w:marTop w:val="0"/>
                  <w:marBottom w:val="0"/>
                  <w:divBdr>
                    <w:top w:val="none" w:sz="0" w:space="0" w:color="auto"/>
                    <w:left w:val="none" w:sz="0" w:space="0" w:color="auto"/>
                    <w:bottom w:val="none" w:sz="0" w:space="0" w:color="auto"/>
                    <w:right w:val="none" w:sz="0" w:space="0" w:color="auto"/>
                  </w:divBdr>
                  <w:divsChild>
                    <w:div w:id="1092700164">
                      <w:marLeft w:val="0"/>
                      <w:marRight w:val="0"/>
                      <w:marTop w:val="0"/>
                      <w:marBottom w:val="0"/>
                      <w:divBdr>
                        <w:top w:val="none" w:sz="0" w:space="0" w:color="auto"/>
                        <w:left w:val="none" w:sz="0" w:space="0" w:color="auto"/>
                        <w:bottom w:val="none" w:sz="0" w:space="0" w:color="auto"/>
                        <w:right w:val="none" w:sz="0" w:space="0" w:color="auto"/>
                      </w:divBdr>
                    </w:div>
                  </w:divsChild>
                </w:div>
                <w:div w:id="461922595">
                  <w:marLeft w:val="0"/>
                  <w:marRight w:val="0"/>
                  <w:marTop w:val="0"/>
                  <w:marBottom w:val="0"/>
                  <w:divBdr>
                    <w:top w:val="none" w:sz="0" w:space="0" w:color="auto"/>
                    <w:left w:val="none" w:sz="0" w:space="0" w:color="auto"/>
                    <w:bottom w:val="none" w:sz="0" w:space="0" w:color="auto"/>
                    <w:right w:val="none" w:sz="0" w:space="0" w:color="auto"/>
                  </w:divBdr>
                  <w:divsChild>
                    <w:div w:id="1555849447">
                      <w:marLeft w:val="0"/>
                      <w:marRight w:val="0"/>
                      <w:marTop w:val="0"/>
                      <w:marBottom w:val="0"/>
                      <w:divBdr>
                        <w:top w:val="none" w:sz="0" w:space="0" w:color="auto"/>
                        <w:left w:val="none" w:sz="0" w:space="0" w:color="auto"/>
                        <w:bottom w:val="none" w:sz="0" w:space="0" w:color="auto"/>
                        <w:right w:val="none" w:sz="0" w:space="0" w:color="auto"/>
                      </w:divBdr>
                    </w:div>
                  </w:divsChild>
                </w:div>
                <w:div w:id="510872255">
                  <w:marLeft w:val="0"/>
                  <w:marRight w:val="0"/>
                  <w:marTop w:val="0"/>
                  <w:marBottom w:val="0"/>
                  <w:divBdr>
                    <w:top w:val="none" w:sz="0" w:space="0" w:color="auto"/>
                    <w:left w:val="none" w:sz="0" w:space="0" w:color="auto"/>
                    <w:bottom w:val="none" w:sz="0" w:space="0" w:color="auto"/>
                    <w:right w:val="none" w:sz="0" w:space="0" w:color="auto"/>
                  </w:divBdr>
                  <w:divsChild>
                    <w:div w:id="468517025">
                      <w:marLeft w:val="0"/>
                      <w:marRight w:val="0"/>
                      <w:marTop w:val="0"/>
                      <w:marBottom w:val="0"/>
                      <w:divBdr>
                        <w:top w:val="none" w:sz="0" w:space="0" w:color="auto"/>
                        <w:left w:val="none" w:sz="0" w:space="0" w:color="auto"/>
                        <w:bottom w:val="none" w:sz="0" w:space="0" w:color="auto"/>
                        <w:right w:val="none" w:sz="0" w:space="0" w:color="auto"/>
                      </w:divBdr>
                    </w:div>
                  </w:divsChild>
                </w:div>
                <w:div w:id="1190414428">
                  <w:marLeft w:val="0"/>
                  <w:marRight w:val="0"/>
                  <w:marTop w:val="0"/>
                  <w:marBottom w:val="0"/>
                  <w:divBdr>
                    <w:top w:val="none" w:sz="0" w:space="0" w:color="auto"/>
                    <w:left w:val="none" w:sz="0" w:space="0" w:color="auto"/>
                    <w:bottom w:val="none" w:sz="0" w:space="0" w:color="auto"/>
                    <w:right w:val="none" w:sz="0" w:space="0" w:color="auto"/>
                  </w:divBdr>
                  <w:divsChild>
                    <w:div w:id="1479230000">
                      <w:marLeft w:val="0"/>
                      <w:marRight w:val="0"/>
                      <w:marTop w:val="0"/>
                      <w:marBottom w:val="0"/>
                      <w:divBdr>
                        <w:top w:val="none" w:sz="0" w:space="0" w:color="auto"/>
                        <w:left w:val="none" w:sz="0" w:space="0" w:color="auto"/>
                        <w:bottom w:val="none" w:sz="0" w:space="0" w:color="auto"/>
                        <w:right w:val="none" w:sz="0" w:space="0" w:color="auto"/>
                      </w:divBdr>
                    </w:div>
                    <w:div w:id="767042255">
                      <w:marLeft w:val="0"/>
                      <w:marRight w:val="0"/>
                      <w:marTop w:val="0"/>
                      <w:marBottom w:val="0"/>
                      <w:divBdr>
                        <w:top w:val="none" w:sz="0" w:space="0" w:color="auto"/>
                        <w:left w:val="none" w:sz="0" w:space="0" w:color="auto"/>
                        <w:bottom w:val="none" w:sz="0" w:space="0" w:color="auto"/>
                        <w:right w:val="none" w:sz="0" w:space="0" w:color="auto"/>
                      </w:divBdr>
                    </w:div>
                    <w:div w:id="2027317914">
                      <w:marLeft w:val="0"/>
                      <w:marRight w:val="0"/>
                      <w:marTop w:val="0"/>
                      <w:marBottom w:val="0"/>
                      <w:divBdr>
                        <w:top w:val="none" w:sz="0" w:space="0" w:color="auto"/>
                        <w:left w:val="none" w:sz="0" w:space="0" w:color="auto"/>
                        <w:bottom w:val="none" w:sz="0" w:space="0" w:color="auto"/>
                        <w:right w:val="none" w:sz="0" w:space="0" w:color="auto"/>
                      </w:divBdr>
                    </w:div>
                  </w:divsChild>
                </w:div>
                <w:div w:id="865798969">
                  <w:marLeft w:val="0"/>
                  <w:marRight w:val="0"/>
                  <w:marTop w:val="0"/>
                  <w:marBottom w:val="0"/>
                  <w:divBdr>
                    <w:top w:val="none" w:sz="0" w:space="0" w:color="auto"/>
                    <w:left w:val="none" w:sz="0" w:space="0" w:color="auto"/>
                    <w:bottom w:val="none" w:sz="0" w:space="0" w:color="auto"/>
                    <w:right w:val="none" w:sz="0" w:space="0" w:color="auto"/>
                  </w:divBdr>
                  <w:divsChild>
                    <w:div w:id="12073325">
                      <w:marLeft w:val="0"/>
                      <w:marRight w:val="0"/>
                      <w:marTop w:val="0"/>
                      <w:marBottom w:val="0"/>
                      <w:divBdr>
                        <w:top w:val="none" w:sz="0" w:space="0" w:color="auto"/>
                        <w:left w:val="none" w:sz="0" w:space="0" w:color="auto"/>
                        <w:bottom w:val="none" w:sz="0" w:space="0" w:color="auto"/>
                        <w:right w:val="none" w:sz="0" w:space="0" w:color="auto"/>
                      </w:divBdr>
                    </w:div>
                  </w:divsChild>
                </w:div>
                <w:div w:id="1768847756">
                  <w:marLeft w:val="0"/>
                  <w:marRight w:val="0"/>
                  <w:marTop w:val="0"/>
                  <w:marBottom w:val="0"/>
                  <w:divBdr>
                    <w:top w:val="none" w:sz="0" w:space="0" w:color="auto"/>
                    <w:left w:val="none" w:sz="0" w:space="0" w:color="auto"/>
                    <w:bottom w:val="none" w:sz="0" w:space="0" w:color="auto"/>
                    <w:right w:val="none" w:sz="0" w:space="0" w:color="auto"/>
                  </w:divBdr>
                  <w:divsChild>
                    <w:div w:id="660427221">
                      <w:marLeft w:val="0"/>
                      <w:marRight w:val="0"/>
                      <w:marTop w:val="0"/>
                      <w:marBottom w:val="0"/>
                      <w:divBdr>
                        <w:top w:val="none" w:sz="0" w:space="0" w:color="auto"/>
                        <w:left w:val="none" w:sz="0" w:space="0" w:color="auto"/>
                        <w:bottom w:val="none" w:sz="0" w:space="0" w:color="auto"/>
                        <w:right w:val="none" w:sz="0" w:space="0" w:color="auto"/>
                      </w:divBdr>
                    </w:div>
                  </w:divsChild>
                </w:div>
                <w:div w:id="1736590509">
                  <w:marLeft w:val="0"/>
                  <w:marRight w:val="0"/>
                  <w:marTop w:val="0"/>
                  <w:marBottom w:val="0"/>
                  <w:divBdr>
                    <w:top w:val="none" w:sz="0" w:space="0" w:color="auto"/>
                    <w:left w:val="none" w:sz="0" w:space="0" w:color="auto"/>
                    <w:bottom w:val="none" w:sz="0" w:space="0" w:color="auto"/>
                    <w:right w:val="none" w:sz="0" w:space="0" w:color="auto"/>
                  </w:divBdr>
                  <w:divsChild>
                    <w:div w:id="676813336">
                      <w:marLeft w:val="0"/>
                      <w:marRight w:val="0"/>
                      <w:marTop w:val="0"/>
                      <w:marBottom w:val="0"/>
                      <w:divBdr>
                        <w:top w:val="none" w:sz="0" w:space="0" w:color="auto"/>
                        <w:left w:val="none" w:sz="0" w:space="0" w:color="auto"/>
                        <w:bottom w:val="none" w:sz="0" w:space="0" w:color="auto"/>
                        <w:right w:val="none" w:sz="0" w:space="0" w:color="auto"/>
                      </w:divBdr>
                    </w:div>
                  </w:divsChild>
                </w:div>
                <w:div w:id="1270624348">
                  <w:marLeft w:val="0"/>
                  <w:marRight w:val="0"/>
                  <w:marTop w:val="0"/>
                  <w:marBottom w:val="0"/>
                  <w:divBdr>
                    <w:top w:val="none" w:sz="0" w:space="0" w:color="auto"/>
                    <w:left w:val="none" w:sz="0" w:space="0" w:color="auto"/>
                    <w:bottom w:val="none" w:sz="0" w:space="0" w:color="auto"/>
                    <w:right w:val="none" w:sz="0" w:space="0" w:color="auto"/>
                  </w:divBdr>
                  <w:divsChild>
                    <w:div w:id="1093473580">
                      <w:marLeft w:val="0"/>
                      <w:marRight w:val="0"/>
                      <w:marTop w:val="0"/>
                      <w:marBottom w:val="0"/>
                      <w:divBdr>
                        <w:top w:val="none" w:sz="0" w:space="0" w:color="auto"/>
                        <w:left w:val="none" w:sz="0" w:space="0" w:color="auto"/>
                        <w:bottom w:val="none" w:sz="0" w:space="0" w:color="auto"/>
                        <w:right w:val="none" w:sz="0" w:space="0" w:color="auto"/>
                      </w:divBdr>
                    </w:div>
                  </w:divsChild>
                </w:div>
                <w:div w:id="631715531">
                  <w:marLeft w:val="0"/>
                  <w:marRight w:val="0"/>
                  <w:marTop w:val="0"/>
                  <w:marBottom w:val="0"/>
                  <w:divBdr>
                    <w:top w:val="none" w:sz="0" w:space="0" w:color="auto"/>
                    <w:left w:val="none" w:sz="0" w:space="0" w:color="auto"/>
                    <w:bottom w:val="none" w:sz="0" w:space="0" w:color="auto"/>
                    <w:right w:val="none" w:sz="0" w:space="0" w:color="auto"/>
                  </w:divBdr>
                  <w:divsChild>
                    <w:div w:id="1466970613">
                      <w:marLeft w:val="0"/>
                      <w:marRight w:val="0"/>
                      <w:marTop w:val="0"/>
                      <w:marBottom w:val="0"/>
                      <w:divBdr>
                        <w:top w:val="none" w:sz="0" w:space="0" w:color="auto"/>
                        <w:left w:val="none" w:sz="0" w:space="0" w:color="auto"/>
                        <w:bottom w:val="none" w:sz="0" w:space="0" w:color="auto"/>
                        <w:right w:val="none" w:sz="0" w:space="0" w:color="auto"/>
                      </w:divBdr>
                    </w:div>
                  </w:divsChild>
                </w:div>
                <w:div w:id="449014006">
                  <w:marLeft w:val="0"/>
                  <w:marRight w:val="0"/>
                  <w:marTop w:val="0"/>
                  <w:marBottom w:val="0"/>
                  <w:divBdr>
                    <w:top w:val="none" w:sz="0" w:space="0" w:color="auto"/>
                    <w:left w:val="none" w:sz="0" w:space="0" w:color="auto"/>
                    <w:bottom w:val="none" w:sz="0" w:space="0" w:color="auto"/>
                    <w:right w:val="none" w:sz="0" w:space="0" w:color="auto"/>
                  </w:divBdr>
                  <w:divsChild>
                    <w:div w:id="478158237">
                      <w:marLeft w:val="0"/>
                      <w:marRight w:val="0"/>
                      <w:marTop w:val="0"/>
                      <w:marBottom w:val="0"/>
                      <w:divBdr>
                        <w:top w:val="none" w:sz="0" w:space="0" w:color="auto"/>
                        <w:left w:val="none" w:sz="0" w:space="0" w:color="auto"/>
                        <w:bottom w:val="none" w:sz="0" w:space="0" w:color="auto"/>
                        <w:right w:val="none" w:sz="0" w:space="0" w:color="auto"/>
                      </w:divBdr>
                    </w:div>
                  </w:divsChild>
                </w:div>
                <w:div w:id="1515806341">
                  <w:marLeft w:val="0"/>
                  <w:marRight w:val="0"/>
                  <w:marTop w:val="0"/>
                  <w:marBottom w:val="0"/>
                  <w:divBdr>
                    <w:top w:val="none" w:sz="0" w:space="0" w:color="auto"/>
                    <w:left w:val="none" w:sz="0" w:space="0" w:color="auto"/>
                    <w:bottom w:val="none" w:sz="0" w:space="0" w:color="auto"/>
                    <w:right w:val="none" w:sz="0" w:space="0" w:color="auto"/>
                  </w:divBdr>
                  <w:divsChild>
                    <w:div w:id="1382824042">
                      <w:marLeft w:val="0"/>
                      <w:marRight w:val="0"/>
                      <w:marTop w:val="0"/>
                      <w:marBottom w:val="0"/>
                      <w:divBdr>
                        <w:top w:val="none" w:sz="0" w:space="0" w:color="auto"/>
                        <w:left w:val="none" w:sz="0" w:space="0" w:color="auto"/>
                        <w:bottom w:val="none" w:sz="0" w:space="0" w:color="auto"/>
                        <w:right w:val="none" w:sz="0" w:space="0" w:color="auto"/>
                      </w:divBdr>
                    </w:div>
                  </w:divsChild>
                </w:div>
                <w:div w:id="1716663605">
                  <w:marLeft w:val="0"/>
                  <w:marRight w:val="0"/>
                  <w:marTop w:val="0"/>
                  <w:marBottom w:val="0"/>
                  <w:divBdr>
                    <w:top w:val="none" w:sz="0" w:space="0" w:color="auto"/>
                    <w:left w:val="none" w:sz="0" w:space="0" w:color="auto"/>
                    <w:bottom w:val="none" w:sz="0" w:space="0" w:color="auto"/>
                    <w:right w:val="none" w:sz="0" w:space="0" w:color="auto"/>
                  </w:divBdr>
                  <w:divsChild>
                    <w:div w:id="718744605">
                      <w:marLeft w:val="0"/>
                      <w:marRight w:val="0"/>
                      <w:marTop w:val="0"/>
                      <w:marBottom w:val="0"/>
                      <w:divBdr>
                        <w:top w:val="none" w:sz="0" w:space="0" w:color="auto"/>
                        <w:left w:val="none" w:sz="0" w:space="0" w:color="auto"/>
                        <w:bottom w:val="none" w:sz="0" w:space="0" w:color="auto"/>
                        <w:right w:val="none" w:sz="0" w:space="0" w:color="auto"/>
                      </w:divBdr>
                    </w:div>
                  </w:divsChild>
                </w:div>
                <w:div w:id="1304846707">
                  <w:marLeft w:val="0"/>
                  <w:marRight w:val="0"/>
                  <w:marTop w:val="0"/>
                  <w:marBottom w:val="0"/>
                  <w:divBdr>
                    <w:top w:val="none" w:sz="0" w:space="0" w:color="auto"/>
                    <w:left w:val="none" w:sz="0" w:space="0" w:color="auto"/>
                    <w:bottom w:val="none" w:sz="0" w:space="0" w:color="auto"/>
                    <w:right w:val="none" w:sz="0" w:space="0" w:color="auto"/>
                  </w:divBdr>
                  <w:divsChild>
                    <w:div w:id="1417819949">
                      <w:marLeft w:val="0"/>
                      <w:marRight w:val="0"/>
                      <w:marTop w:val="0"/>
                      <w:marBottom w:val="0"/>
                      <w:divBdr>
                        <w:top w:val="none" w:sz="0" w:space="0" w:color="auto"/>
                        <w:left w:val="none" w:sz="0" w:space="0" w:color="auto"/>
                        <w:bottom w:val="none" w:sz="0" w:space="0" w:color="auto"/>
                        <w:right w:val="none" w:sz="0" w:space="0" w:color="auto"/>
                      </w:divBdr>
                    </w:div>
                  </w:divsChild>
                </w:div>
                <w:div w:id="898056739">
                  <w:marLeft w:val="0"/>
                  <w:marRight w:val="0"/>
                  <w:marTop w:val="0"/>
                  <w:marBottom w:val="0"/>
                  <w:divBdr>
                    <w:top w:val="none" w:sz="0" w:space="0" w:color="auto"/>
                    <w:left w:val="none" w:sz="0" w:space="0" w:color="auto"/>
                    <w:bottom w:val="none" w:sz="0" w:space="0" w:color="auto"/>
                    <w:right w:val="none" w:sz="0" w:space="0" w:color="auto"/>
                  </w:divBdr>
                  <w:divsChild>
                    <w:div w:id="1156456084">
                      <w:marLeft w:val="0"/>
                      <w:marRight w:val="0"/>
                      <w:marTop w:val="0"/>
                      <w:marBottom w:val="0"/>
                      <w:divBdr>
                        <w:top w:val="none" w:sz="0" w:space="0" w:color="auto"/>
                        <w:left w:val="none" w:sz="0" w:space="0" w:color="auto"/>
                        <w:bottom w:val="none" w:sz="0" w:space="0" w:color="auto"/>
                        <w:right w:val="none" w:sz="0" w:space="0" w:color="auto"/>
                      </w:divBdr>
                    </w:div>
                    <w:div w:id="10226910">
                      <w:marLeft w:val="0"/>
                      <w:marRight w:val="0"/>
                      <w:marTop w:val="0"/>
                      <w:marBottom w:val="0"/>
                      <w:divBdr>
                        <w:top w:val="none" w:sz="0" w:space="0" w:color="auto"/>
                        <w:left w:val="none" w:sz="0" w:space="0" w:color="auto"/>
                        <w:bottom w:val="none" w:sz="0" w:space="0" w:color="auto"/>
                        <w:right w:val="none" w:sz="0" w:space="0" w:color="auto"/>
                      </w:divBdr>
                    </w:div>
                  </w:divsChild>
                </w:div>
                <w:div w:id="133717940">
                  <w:marLeft w:val="0"/>
                  <w:marRight w:val="0"/>
                  <w:marTop w:val="0"/>
                  <w:marBottom w:val="0"/>
                  <w:divBdr>
                    <w:top w:val="none" w:sz="0" w:space="0" w:color="auto"/>
                    <w:left w:val="none" w:sz="0" w:space="0" w:color="auto"/>
                    <w:bottom w:val="none" w:sz="0" w:space="0" w:color="auto"/>
                    <w:right w:val="none" w:sz="0" w:space="0" w:color="auto"/>
                  </w:divBdr>
                  <w:divsChild>
                    <w:div w:id="1111783769">
                      <w:marLeft w:val="0"/>
                      <w:marRight w:val="0"/>
                      <w:marTop w:val="0"/>
                      <w:marBottom w:val="0"/>
                      <w:divBdr>
                        <w:top w:val="none" w:sz="0" w:space="0" w:color="auto"/>
                        <w:left w:val="none" w:sz="0" w:space="0" w:color="auto"/>
                        <w:bottom w:val="none" w:sz="0" w:space="0" w:color="auto"/>
                        <w:right w:val="none" w:sz="0" w:space="0" w:color="auto"/>
                      </w:divBdr>
                    </w:div>
                  </w:divsChild>
                </w:div>
                <w:div w:id="2102600796">
                  <w:marLeft w:val="0"/>
                  <w:marRight w:val="0"/>
                  <w:marTop w:val="0"/>
                  <w:marBottom w:val="0"/>
                  <w:divBdr>
                    <w:top w:val="none" w:sz="0" w:space="0" w:color="auto"/>
                    <w:left w:val="none" w:sz="0" w:space="0" w:color="auto"/>
                    <w:bottom w:val="none" w:sz="0" w:space="0" w:color="auto"/>
                    <w:right w:val="none" w:sz="0" w:space="0" w:color="auto"/>
                  </w:divBdr>
                  <w:divsChild>
                    <w:div w:id="830947783">
                      <w:marLeft w:val="0"/>
                      <w:marRight w:val="0"/>
                      <w:marTop w:val="0"/>
                      <w:marBottom w:val="0"/>
                      <w:divBdr>
                        <w:top w:val="none" w:sz="0" w:space="0" w:color="auto"/>
                        <w:left w:val="none" w:sz="0" w:space="0" w:color="auto"/>
                        <w:bottom w:val="none" w:sz="0" w:space="0" w:color="auto"/>
                        <w:right w:val="none" w:sz="0" w:space="0" w:color="auto"/>
                      </w:divBdr>
                    </w:div>
                  </w:divsChild>
                </w:div>
                <w:div w:id="1740445557">
                  <w:marLeft w:val="0"/>
                  <w:marRight w:val="0"/>
                  <w:marTop w:val="0"/>
                  <w:marBottom w:val="0"/>
                  <w:divBdr>
                    <w:top w:val="none" w:sz="0" w:space="0" w:color="auto"/>
                    <w:left w:val="none" w:sz="0" w:space="0" w:color="auto"/>
                    <w:bottom w:val="none" w:sz="0" w:space="0" w:color="auto"/>
                    <w:right w:val="none" w:sz="0" w:space="0" w:color="auto"/>
                  </w:divBdr>
                  <w:divsChild>
                    <w:div w:id="1740329185">
                      <w:marLeft w:val="0"/>
                      <w:marRight w:val="0"/>
                      <w:marTop w:val="0"/>
                      <w:marBottom w:val="0"/>
                      <w:divBdr>
                        <w:top w:val="none" w:sz="0" w:space="0" w:color="auto"/>
                        <w:left w:val="none" w:sz="0" w:space="0" w:color="auto"/>
                        <w:bottom w:val="none" w:sz="0" w:space="0" w:color="auto"/>
                        <w:right w:val="none" w:sz="0" w:space="0" w:color="auto"/>
                      </w:divBdr>
                    </w:div>
                  </w:divsChild>
                </w:div>
                <w:div w:id="824470940">
                  <w:marLeft w:val="0"/>
                  <w:marRight w:val="0"/>
                  <w:marTop w:val="0"/>
                  <w:marBottom w:val="0"/>
                  <w:divBdr>
                    <w:top w:val="none" w:sz="0" w:space="0" w:color="auto"/>
                    <w:left w:val="none" w:sz="0" w:space="0" w:color="auto"/>
                    <w:bottom w:val="none" w:sz="0" w:space="0" w:color="auto"/>
                    <w:right w:val="none" w:sz="0" w:space="0" w:color="auto"/>
                  </w:divBdr>
                  <w:divsChild>
                    <w:div w:id="1932548590">
                      <w:marLeft w:val="0"/>
                      <w:marRight w:val="0"/>
                      <w:marTop w:val="0"/>
                      <w:marBottom w:val="0"/>
                      <w:divBdr>
                        <w:top w:val="none" w:sz="0" w:space="0" w:color="auto"/>
                        <w:left w:val="none" w:sz="0" w:space="0" w:color="auto"/>
                        <w:bottom w:val="none" w:sz="0" w:space="0" w:color="auto"/>
                        <w:right w:val="none" w:sz="0" w:space="0" w:color="auto"/>
                      </w:divBdr>
                    </w:div>
                  </w:divsChild>
                </w:div>
                <w:div w:id="1812093327">
                  <w:marLeft w:val="0"/>
                  <w:marRight w:val="0"/>
                  <w:marTop w:val="0"/>
                  <w:marBottom w:val="0"/>
                  <w:divBdr>
                    <w:top w:val="none" w:sz="0" w:space="0" w:color="auto"/>
                    <w:left w:val="none" w:sz="0" w:space="0" w:color="auto"/>
                    <w:bottom w:val="none" w:sz="0" w:space="0" w:color="auto"/>
                    <w:right w:val="none" w:sz="0" w:space="0" w:color="auto"/>
                  </w:divBdr>
                  <w:divsChild>
                    <w:div w:id="1778982493">
                      <w:marLeft w:val="0"/>
                      <w:marRight w:val="0"/>
                      <w:marTop w:val="0"/>
                      <w:marBottom w:val="0"/>
                      <w:divBdr>
                        <w:top w:val="none" w:sz="0" w:space="0" w:color="auto"/>
                        <w:left w:val="none" w:sz="0" w:space="0" w:color="auto"/>
                        <w:bottom w:val="none" w:sz="0" w:space="0" w:color="auto"/>
                        <w:right w:val="none" w:sz="0" w:space="0" w:color="auto"/>
                      </w:divBdr>
                    </w:div>
                  </w:divsChild>
                </w:div>
                <w:div w:id="68818525">
                  <w:marLeft w:val="0"/>
                  <w:marRight w:val="0"/>
                  <w:marTop w:val="0"/>
                  <w:marBottom w:val="0"/>
                  <w:divBdr>
                    <w:top w:val="none" w:sz="0" w:space="0" w:color="auto"/>
                    <w:left w:val="none" w:sz="0" w:space="0" w:color="auto"/>
                    <w:bottom w:val="none" w:sz="0" w:space="0" w:color="auto"/>
                    <w:right w:val="none" w:sz="0" w:space="0" w:color="auto"/>
                  </w:divBdr>
                  <w:divsChild>
                    <w:div w:id="1511674012">
                      <w:marLeft w:val="0"/>
                      <w:marRight w:val="0"/>
                      <w:marTop w:val="0"/>
                      <w:marBottom w:val="0"/>
                      <w:divBdr>
                        <w:top w:val="none" w:sz="0" w:space="0" w:color="auto"/>
                        <w:left w:val="none" w:sz="0" w:space="0" w:color="auto"/>
                        <w:bottom w:val="none" w:sz="0" w:space="0" w:color="auto"/>
                        <w:right w:val="none" w:sz="0" w:space="0" w:color="auto"/>
                      </w:divBdr>
                    </w:div>
                  </w:divsChild>
                </w:div>
                <w:div w:id="1283800583">
                  <w:marLeft w:val="0"/>
                  <w:marRight w:val="0"/>
                  <w:marTop w:val="0"/>
                  <w:marBottom w:val="0"/>
                  <w:divBdr>
                    <w:top w:val="none" w:sz="0" w:space="0" w:color="auto"/>
                    <w:left w:val="none" w:sz="0" w:space="0" w:color="auto"/>
                    <w:bottom w:val="none" w:sz="0" w:space="0" w:color="auto"/>
                    <w:right w:val="none" w:sz="0" w:space="0" w:color="auto"/>
                  </w:divBdr>
                  <w:divsChild>
                    <w:div w:id="1816943844">
                      <w:marLeft w:val="0"/>
                      <w:marRight w:val="0"/>
                      <w:marTop w:val="0"/>
                      <w:marBottom w:val="0"/>
                      <w:divBdr>
                        <w:top w:val="none" w:sz="0" w:space="0" w:color="auto"/>
                        <w:left w:val="none" w:sz="0" w:space="0" w:color="auto"/>
                        <w:bottom w:val="none" w:sz="0" w:space="0" w:color="auto"/>
                        <w:right w:val="none" w:sz="0" w:space="0" w:color="auto"/>
                      </w:divBdr>
                    </w:div>
                  </w:divsChild>
                </w:div>
                <w:div w:id="1004823677">
                  <w:marLeft w:val="0"/>
                  <w:marRight w:val="0"/>
                  <w:marTop w:val="0"/>
                  <w:marBottom w:val="0"/>
                  <w:divBdr>
                    <w:top w:val="none" w:sz="0" w:space="0" w:color="auto"/>
                    <w:left w:val="none" w:sz="0" w:space="0" w:color="auto"/>
                    <w:bottom w:val="none" w:sz="0" w:space="0" w:color="auto"/>
                    <w:right w:val="none" w:sz="0" w:space="0" w:color="auto"/>
                  </w:divBdr>
                  <w:divsChild>
                    <w:div w:id="903487612">
                      <w:marLeft w:val="0"/>
                      <w:marRight w:val="0"/>
                      <w:marTop w:val="0"/>
                      <w:marBottom w:val="0"/>
                      <w:divBdr>
                        <w:top w:val="none" w:sz="0" w:space="0" w:color="auto"/>
                        <w:left w:val="none" w:sz="0" w:space="0" w:color="auto"/>
                        <w:bottom w:val="none" w:sz="0" w:space="0" w:color="auto"/>
                        <w:right w:val="none" w:sz="0" w:space="0" w:color="auto"/>
                      </w:divBdr>
                    </w:div>
                  </w:divsChild>
                </w:div>
                <w:div w:id="955718498">
                  <w:marLeft w:val="0"/>
                  <w:marRight w:val="0"/>
                  <w:marTop w:val="0"/>
                  <w:marBottom w:val="0"/>
                  <w:divBdr>
                    <w:top w:val="none" w:sz="0" w:space="0" w:color="auto"/>
                    <w:left w:val="none" w:sz="0" w:space="0" w:color="auto"/>
                    <w:bottom w:val="none" w:sz="0" w:space="0" w:color="auto"/>
                    <w:right w:val="none" w:sz="0" w:space="0" w:color="auto"/>
                  </w:divBdr>
                  <w:divsChild>
                    <w:div w:id="1062799572">
                      <w:marLeft w:val="0"/>
                      <w:marRight w:val="0"/>
                      <w:marTop w:val="0"/>
                      <w:marBottom w:val="0"/>
                      <w:divBdr>
                        <w:top w:val="none" w:sz="0" w:space="0" w:color="auto"/>
                        <w:left w:val="none" w:sz="0" w:space="0" w:color="auto"/>
                        <w:bottom w:val="none" w:sz="0" w:space="0" w:color="auto"/>
                        <w:right w:val="none" w:sz="0" w:space="0" w:color="auto"/>
                      </w:divBdr>
                    </w:div>
                  </w:divsChild>
                </w:div>
                <w:div w:id="210389106">
                  <w:marLeft w:val="0"/>
                  <w:marRight w:val="0"/>
                  <w:marTop w:val="0"/>
                  <w:marBottom w:val="0"/>
                  <w:divBdr>
                    <w:top w:val="none" w:sz="0" w:space="0" w:color="auto"/>
                    <w:left w:val="none" w:sz="0" w:space="0" w:color="auto"/>
                    <w:bottom w:val="none" w:sz="0" w:space="0" w:color="auto"/>
                    <w:right w:val="none" w:sz="0" w:space="0" w:color="auto"/>
                  </w:divBdr>
                  <w:divsChild>
                    <w:div w:id="214196101">
                      <w:marLeft w:val="0"/>
                      <w:marRight w:val="0"/>
                      <w:marTop w:val="0"/>
                      <w:marBottom w:val="0"/>
                      <w:divBdr>
                        <w:top w:val="none" w:sz="0" w:space="0" w:color="auto"/>
                        <w:left w:val="none" w:sz="0" w:space="0" w:color="auto"/>
                        <w:bottom w:val="none" w:sz="0" w:space="0" w:color="auto"/>
                        <w:right w:val="none" w:sz="0" w:space="0" w:color="auto"/>
                      </w:divBdr>
                    </w:div>
                  </w:divsChild>
                </w:div>
                <w:div w:id="427624438">
                  <w:marLeft w:val="0"/>
                  <w:marRight w:val="0"/>
                  <w:marTop w:val="0"/>
                  <w:marBottom w:val="0"/>
                  <w:divBdr>
                    <w:top w:val="none" w:sz="0" w:space="0" w:color="auto"/>
                    <w:left w:val="none" w:sz="0" w:space="0" w:color="auto"/>
                    <w:bottom w:val="none" w:sz="0" w:space="0" w:color="auto"/>
                    <w:right w:val="none" w:sz="0" w:space="0" w:color="auto"/>
                  </w:divBdr>
                  <w:divsChild>
                    <w:div w:id="1215580072">
                      <w:marLeft w:val="0"/>
                      <w:marRight w:val="0"/>
                      <w:marTop w:val="0"/>
                      <w:marBottom w:val="0"/>
                      <w:divBdr>
                        <w:top w:val="none" w:sz="0" w:space="0" w:color="auto"/>
                        <w:left w:val="none" w:sz="0" w:space="0" w:color="auto"/>
                        <w:bottom w:val="none" w:sz="0" w:space="0" w:color="auto"/>
                        <w:right w:val="none" w:sz="0" w:space="0" w:color="auto"/>
                      </w:divBdr>
                    </w:div>
                  </w:divsChild>
                </w:div>
                <w:div w:id="236482375">
                  <w:marLeft w:val="0"/>
                  <w:marRight w:val="0"/>
                  <w:marTop w:val="0"/>
                  <w:marBottom w:val="0"/>
                  <w:divBdr>
                    <w:top w:val="none" w:sz="0" w:space="0" w:color="auto"/>
                    <w:left w:val="none" w:sz="0" w:space="0" w:color="auto"/>
                    <w:bottom w:val="none" w:sz="0" w:space="0" w:color="auto"/>
                    <w:right w:val="none" w:sz="0" w:space="0" w:color="auto"/>
                  </w:divBdr>
                  <w:divsChild>
                    <w:div w:id="2010601195">
                      <w:marLeft w:val="0"/>
                      <w:marRight w:val="0"/>
                      <w:marTop w:val="0"/>
                      <w:marBottom w:val="0"/>
                      <w:divBdr>
                        <w:top w:val="none" w:sz="0" w:space="0" w:color="auto"/>
                        <w:left w:val="none" w:sz="0" w:space="0" w:color="auto"/>
                        <w:bottom w:val="none" w:sz="0" w:space="0" w:color="auto"/>
                        <w:right w:val="none" w:sz="0" w:space="0" w:color="auto"/>
                      </w:divBdr>
                    </w:div>
                  </w:divsChild>
                </w:div>
                <w:div w:id="918558141">
                  <w:marLeft w:val="0"/>
                  <w:marRight w:val="0"/>
                  <w:marTop w:val="0"/>
                  <w:marBottom w:val="0"/>
                  <w:divBdr>
                    <w:top w:val="none" w:sz="0" w:space="0" w:color="auto"/>
                    <w:left w:val="none" w:sz="0" w:space="0" w:color="auto"/>
                    <w:bottom w:val="none" w:sz="0" w:space="0" w:color="auto"/>
                    <w:right w:val="none" w:sz="0" w:space="0" w:color="auto"/>
                  </w:divBdr>
                  <w:divsChild>
                    <w:div w:id="375662993">
                      <w:marLeft w:val="0"/>
                      <w:marRight w:val="0"/>
                      <w:marTop w:val="0"/>
                      <w:marBottom w:val="0"/>
                      <w:divBdr>
                        <w:top w:val="none" w:sz="0" w:space="0" w:color="auto"/>
                        <w:left w:val="none" w:sz="0" w:space="0" w:color="auto"/>
                        <w:bottom w:val="none" w:sz="0" w:space="0" w:color="auto"/>
                        <w:right w:val="none" w:sz="0" w:space="0" w:color="auto"/>
                      </w:divBdr>
                    </w:div>
                  </w:divsChild>
                </w:div>
                <w:div w:id="782112267">
                  <w:marLeft w:val="0"/>
                  <w:marRight w:val="0"/>
                  <w:marTop w:val="0"/>
                  <w:marBottom w:val="0"/>
                  <w:divBdr>
                    <w:top w:val="none" w:sz="0" w:space="0" w:color="auto"/>
                    <w:left w:val="none" w:sz="0" w:space="0" w:color="auto"/>
                    <w:bottom w:val="none" w:sz="0" w:space="0" w:color="auto"/>
                    <w:right w:val="none" w:sz="0" w:space="0" w:color="auto"/>
                  </w:divBdr>
                  <w:divsChild>
                    <w:div w:id="259073234">
                      <w:marLeft w:val="0"/>
                      <w:marRight w:val="0"/>
                      <w:marTop w:val="0"/>
                      <w:marBottom w:val="0"/>
                      <w:divBdr>
                        <w:top w:val="none" w:sz="0" w:space="0" w:color="auto"/>
                        <w:left w:val="none" w:sz="0" w:space="0" w:color="auto"/>
                        <w:bottom w:val="none" w:sz="0" w:space="0" w:color="auto"/>
                        <w:right w:val="none" w:sz="0" w:space="0" w:color="auto"/>
                      </w:divBdr>
                    </w:div>
                  </w:divsChild>
                </w:div>
                <w:div w:id="1308319226">
                  <w:marLeft w:val="0"/>
                  <w:marRight w:val="0"/>
                  <w:marTop w:val="0"/>
                  <w:marBottom w:val="0"/>
                  <w:divBdr>
                    <w:top w:val="none" w:sz="0" w:space="0" w:color="auto"/>
                    <w:left w:val="none" w:sz="0" w:space="0" w:color="auto"/>
                    <w:bottom w:val="none" w:sz="0" w:space="0" w:color="auto"/>
                    <w:right w:val="none" w:sz="0" w:space="0" w:color="auto"/>
                  </w:divBdr>
                  <w:divsChild>
                    <w:div w:id="991520514">
                      <w:marLeft w:val="0"/>
                      <w:marRight w:val="0"/>
                      <w:marTop w:val="0"/>
                      <w:marBottom w:val="0"/>
                      <w:divBdr>
                        <w:top w:val="none" w:sz="0" w:space="0" w:color="auto"/>
                        <w:left w:val="none" w:sz="0" w:space="0" w:color="auto"/>
                        <w:bottom w:val="none" w:sz="0" w:space="0" w:color="auto"/>
                        <w:right w:val="none" w:sz="0" w:space="0" w:color="auto"/>
                      </w:divBdr>
                    </w:div>
                  </w:divsChild>
                </w:div>
                <w:div w:id="1573003269">
                  <w:marLeft w:val="0"/>
                  <w:marRight w:val="0"/>
                  <w:marTop w:val="0"/>
                  <w:marBottom w:val="0"/>
                  <w:divBdr>
                    <w:top w:val="none" w:sz="0" w:space="0" w:color="auto"/>
                    <w:left w:val="none" w:sz="0" w:space="0" w:color="auto"/>
                    <w:bottom w:val="none" w:sz="0" w:space="0" w:color="auto"/>
                    <w:right w:val="none" w:sz="0" w:space="0" w:color="auto"/>
                  </w:divBdr>
                  <w:divsChild>
                    <w:div w:id="1844397637">
                      <w:marLeft w:val="0"/>
                      <w:marRight w:val="0"/>
                      <w:marTop w:val="0"/>
                      <w:marBottom w:val="0"/>
                      <w:divBdr>
                        <w:top w:val="none" w:sz="0" w:space="0" w:color="auto"/>
                        <w:left w:val="none" w:sz="0" w:space="0" w:color="auto"/>
                        <w:bottom w:val="none" w:sz="0" w:space="0" w:color="auto"/>
                        <w:right w:val="none" w:sz="0" w:space="0" w:color="auto"/>
                      </w:divBdr>
                    </w:div>
                  </w:divsChild>
                </w:div>
                <w:div w:id="1663467183">
                  <w:marLeft w:val="0"/>
                  <w:marRight w:val="0"/>
                  <w:marTop w:val="0"/>
                  <w:marBottom w:val="0"/>
                  <w:divBdr>
                    <w:top w:val="none" w:sz="0" w:space="0" w:color="auto"/>
                    <w:left w:val="none" w:sz="0" w:space="0" w:color="auto"/>
                    <w:bottom w:val="none" w:sz="0" w:space="0" w:color="auto"/>
                    <w:right w:val="none" w:sz="0" w:space="0" w:color="auto"/>
                  </w:divBdr>
                  <w:divsChild>
                    <w:div w:id="2059548655">
                      <w:marLeft w:val="0"/>
                      <w:marRight w:val="0"/>
                      <w:marTop w:val="0"/>
                      <w:marBottom w:val="0"/>
                      <w:divBdr>
                        <w:top w:val="none" w:sz="0" w:space="0" w:color="auto"/>
                        <w:left w:val="none" w:sz="0" w:space="0" w:color="auto"/>
                        <w:bottom w:val="none" w:sz="0" w:space="0" w:color="auto"/>
                        <w:right w:val="none" w:sz="0" w:space="0" w:color="auto"/>
                      </w:divBdr>
                    </w:div>
                  </w:divsChild>
                </w:div>
                <w:div w:id="1419596529">
                  <w:marLeft w:val="0"/>
                  <w:marRight w:val="0"/>
                  <w:marTop w:val="0"/>
                  <w:marBottom w:val="0"/>
                  <w:divBdr>
                    <w:top w:val="none" w:sz="0" w:space="0" w:color="auto"/>
                    <w:left w:val="none" w:sz="0" w:space="0" w:color="auto"/>
                    <w:bottom w:val="none" w:sz="0" w:space="0" w:color="auto"/>
                    <w:right w:val="none" w:sz="0" w:space="0" w:color="auto"/>
                  </w:divBdr>
                  <w:divsChild>
                    <w:div w:id="810709622">
                      <w:marLeft w:val="0"/>
                      <w:marRight w:val="0"/>
                      <w:marTop w:val="0"/>
                      <w:marBottom w:val="0"/>
                      <w:divBdr>
                        <w:top w:val="none" w:sz="0" w:space="0" w:color="auto"/>
                        <w:left w:val="none" w:sz="0" w:space="0" w:color="auto"/>
                        <w:bottom w:val="none" w:sz="0" w:space="0" w:color="auto"/>
                        <w:right w:val="none" w:sz="0" w:space="0" w:color="auto"/>
                      </w:divBdr>
                    </w:div>
                  </w:divsChild>
                </w:div>
                <w:div w:id="785077831">
                  <w:marLeft w:val="0"/>
                  <w:marRight w:val="0"/>
                  <w:marTop w:val="0"/>
                  <w:marBottom w:val="0"/>
                  <w:divBdr>
                    <w:top w:val="none" w:sz="0" w:space="0" w:color="auto"/>
                    <w:left w:val="none" w:sz="0" w:space="0" w:color="auto"/>
                    <w:bottom w:val="none" w:sz="0" w:space="0" w:color="auto"/>
                    <w:right w:val="none" w:sz="0" w:space="0" w:color="auto"/>
                  </w:divBdr>
                  <w:divsChild>
                    <w:div w:id="2119637172">
                      <w:marLeft w:val="0"/>
                      <w:marRight w:val="0"/>
                      <w:marTop w:val="0"/>
                      <w:marBottom w:val="0"/>
                      <w:divBdr>
                        <w:top w:val="none" w:sz="0" w:space="0" w:color="auto"/>
                        <w:left w:val="none" w:sz="0" w:space="0" w:color="auto"/>
                        <w:bottom w:val="none" w:sz="0" w:space="0" w:color="auto"/>
                        <w:right w:val="none" w:sz="0" w:space="0" w:color="auto"/>
                      </w:divBdr>
                    </w:div>
                  </w:divsChild>
                </w:div>
                <w:div w:id="382799037">
                  <w:marLeft w:val="0"/>
                  <w:marRight w:val="0"/>
                  <w:marTop w:val="0"/>
                  <w:marBottom w:val="0"/>
                  <w:divBdr>
                    <w:top w:val="none" w:sz="0" w:space="0" w:color="auto"/>
                    <w:left w:val="none" w:sz="0" w:space="0" w:color="auto"/>
                    <w:bottom w:val="none" w:sz="0" w:space="0" w:color="auto"/>
                    <w:right w:val="none" w:sz="0" w:space="0" w:color="auto"/>
                  </w:divBdr>
                  <w:divsChild>
                    <w:div w:id="2107923476">
                      <w:marLeft w:val="0"/>
                      <w:marRight w:val="0"/>
                      <w:marTop w:val="0"/>
                      <w:marBottom w:val="0"/>
                      <w:divBdr>
                        <w:top w:val="none" w:sz="0" w:space="0" w:color="auto"/>
                        <w:left w:val="none" w:sz="0" w:space="0" w:color="auto"/>
                        <w:bottom w:val="none" w:sz="0" w:space="0" w:color="auto"/>
                        <w:right w:val="none" w:sz="0" w:space="0" w:color="auto"/>
                      </w:divBdr>
                    </w:div>
                  </w:divsChild>
                </w:div>
                <w:div w:id="183591362">
                  <w:marLeft w:val="0"/>
                  <w:marRight w:val="0"/>
                  <w:marTop w:val="0"/>
                  <w:marBottom w:val="0"/>
                  <w:divBdr>
                    <w:top w:val="none" w:sz="0" w:space="0" w:color="auto"/>
                    <w:left w:val="none" w:sz="0" w:space="0" w:color="auto"/>
                    <w:bottom w:val="none" w:sz="0" w:space="0" w:color="auto"/>
                    <w:right w:val="none" w:sz="0" w:space="0" w:color="auto"/>
                  </w:divBdr>
                  <w:divsChild>
                    <w:div w:id="1229996707">
                      <w:marLeft w:val="0"/>
                      <w:marRight w:val="0"/>
                      <w:marTop w:val="0"/>
                      <w:marBottom w:val="0"/>
                      <w:divBdr>
                        <w:top w:val="none" w:sz="0" w:space="0" w:color="auto"/>
                        <w:left w:val="none" w:sz="0" w:space="0" w:color="auto"/>
                        <w:bottom w:val="none" w:sz="0" w:space="0" w:color="auto"/>
                        <w:right w:val="none" w:sz="0" w:space="0" w:color="auto"/>
                      </w:divBdr>
                    </w:div>
                  </w:divsChild>
                </w:div>
                <w:div w:id="1251744088">
                  <w:marLeft w:val="0"/>
                  <w:marRight w:val="0"/>
                  <w:marTop w:val="0"/>
                  <w:marBottom w:val="0"/>
                  <w:divBdr>
                    <w:top w:val="none" w:sz="0" w:space="0" w:color="auto"/>
                    <w:left w:val="none" w:sz="0" w:space="0" w:color="auto"/>
                    <w:bottom w:val="none" w:sz="0" w:space="0" w:color="auto"/>
                    <w:right w:val="none" w:sz="0" w:space="0" w:color="auto"/>
                  </w:divBdr>
                  <w:divsChild>
                    <w:div w:id="1694070701">
                      <w:marLeft w:val="0"/>
                      <w:marRight w:val="0"/>
                      <w:marTop w:val="0"/>
                      <w:marBottom w:val="0"/>
                      <w:divBdr>
                        <w:top w:val="none" w:sz="0" w:space="0" w:color="auto"/>
                        <w:left w:val="none" w:sz="0" w:space="0" w:color="auto"/>
                        <w:bottom w:val="none" w:sz="0" w:space="0" w:color="auto"/>
                        <w:right w:val="none" w:sz="0" w:space="0" w:color="auto"/>
                      </w:divBdr>
                    </w:div>
                  </w:divsChild>
                </w:div>
                <w:div w:id="750586180">
                  <w:marLeft w:val="0"/>
                  <w:marRight w:val="0"/>
                  <w:marTop w:val="0"/>
                  <w:marBottom w:val="0"/>
                  <w:divBdr>
                    <w:top w:val="none" w:sz="0" w:space="0" w:color="auto"/>
                    <w:left w:val="none" w:sz="0" w:space="0" w:color="auto"/>
                    <w:bottom w:val="none" w:sz="0" w:space="0" w:color="auto"/>
                    <w:right w:val="none" w:sz="0" w:space="0" w:color="auto"/>
                  </w:divBdr>
                  <w:divsChild>
                    <w:div w:id="1170753602">
                      <w:marLeft w:val="0"/>
                      <w:marRight w:val="0"/>
                      <w:marTop w:val="0"/>
                      <w:marBottom w:val="0"/>
                      <w:divBdr>
                        <w:top w:val="none" w:sz="0" w:space="0" w:color="auto"/>
                        <w:left w:val="none" w:sz="0" w:space="0" w:color="auto"/>
                        <w:bottom w:val="none" w:sz="0" w:space="0" w:color="auto"/>
                        <w:right w:val="none" w:sz="0" w:space="0" w:color="auto"/>
                      </w:divBdr>
                    </w:div>
                  </w:divsChild>
                </w:div>
                <w:div w:id="236944985">
                  <w:marLeft w:val="0"/>
                  <w:marRight w:val="0"/>
                  <w:marTop w:val="0"/>
                  <w:marBottom w:val="0"/>
                  <w:divBdr>
                    <w:top w:val="none" w:sz="0" w:space="0" w:color="auto"/>
                    <w:left w:val="none" w:sz="0" w:space="0" w:color="auto"/>
                    <w:bottom w:val="none" w:sz="0" w:space="0" w:color="auto"/>
                    <w:right w:val="none" w:sz="0" w:space="0" w:color="auto"/>
                  </w:divBdr>
                  <w:divsChild>
                    <w:div w:id="1889947764">
                      <w:marLeft w:val="0"/>
                      <w:marRight w:val="0"/>
                      <w:marTop w:val="0"/>
                      <w:marBottom w:val="0"/>
                      <w:divBdr>
                        <w:top w:val="none" w:sz="0" w:space="0" w:color="auto"/>
                        <w:left w:val="none" w:sz="0" w:space="0" w:color="auto"/>
                        <w:bottom w:val="none" w:sz="0" w:space="0" w:color="auto"/>
                        <w:right w:val="none" w:sz="0" w:space="0" w:color="auto"/>
                      </w:divBdr>
                    </w:div>
                  </w:divsChild>
                </w:div>
                <w:div w:id="1524249340">
                  <w:marLeft w:val="0"/>
                  <w:marRight w:val="0"/>
                  <w:marTop w:val="0"/>
                  <w:marBottom w:val="0"/>
                  <w:divBdr>
                    <w:top w:val="none" w:sz="0" w:space="0" w:color="auto"/>
                    <w:left w:val="none" w:sz="0" w:space="0" w:color="auto"/>
                    <w:bottom w:val="none" w:sz="0" w:space="0" w:color="auto"/>
                    <w:right w:val="none" w:sz="0" w:space="0" w:color="auto"/>
                  </w:divBdr>
                  <w:divsChild>
                    <w:div w:id="2055277047">
                      <w:marLeft w:val="0"/>
                      <w:marRight w:val="0"/>
                      <w:marTop w:val="0"/>
                      <w:marBottom w:val="0"/>
                      <w:divBdr>
                        <w:top w:val="none" w:sz="0" w:space="0" w:color="auto"/>
                        <w:left w:val="none" w:sz="0" w:space="0" w:color="auto"/>
                        <w:bottom w:val="none" w:sz="0" w:space="0" w:color="auto"/>
                        <w:right w:val="none" w:sz="0" w:space="0" w:color="auto"/>
                      </w:divBdr>
                    </w:div>
                  </w:divsChild>
                </w:div>
                <w:div w:id="1702197292">
                  <w:marLeft w:val="0"/>
                  <w:marRight w:val="0"/>
                  <w:marTop w:val="0"/>
                  <w:marBottom w:val="0"/>
                  <w:divBdr>
                    <w:top w:val="none" w:sz="0" w:space="0" w:color="auto"/>
                    <w:left w:val="none" w:sz="0" w:space="0" w:color="auto"/>
                    <w:bottom w:val="none" w:sz="0" w:space="0" w:color="auto"/>
                    <w:right w:val="none" w:sz="0" w:space="0" w:color="auto"/>
                  </w:divBdr>
                  <w:divsChild>
                    <w:div w:id="2031369016">
                      <w:marLeft w:val="0"/>
                      <w:marRight w:val="0"/>
                      <w:marTop w:val="0"/>
                      <w:marBottom w:val="0"/>
                      <w:divBdr>
                        <w:top w:val="none" w:sz="0" w:space="0" w:color="auto"/>
                        <w:left w:val="none" w:sz="0" w:space="0" w:color="auto"/>
                        <w:bottom w:val="none" w:sz="0" w:space="0" w:color="auto"/>
                        <w:right w:val="none" w:sz="0" w:space="0" w:color="auto"/>
                      </w:divBdr>
                    </w:div>
                  </w:divsChild>
                </w:div>
                <w:div w:id="2146190800">
                  <w:marLeft w:val="0"/>
                  <w:marRight w:val="0"/>
                  <w:marTop w:val="0"/>
                  <w:marBottom w:val="0"/>
                  <w:divBdr>
                    <w:top w:val="none" w:sz="0" w:space="0" w:color="auto"/>
                    <w:left w:val="none" w:sz="0" w:space="0" w:color="auto"/>
                    <w:bottom w:val="none" w:sz="0" w:space="0" w:color="auto"/>
                    <w:right w:val="none" w:sz="0" w:space="0" w:color="auto"/>
                  </w:divBdr>
                  <w:divsChild>
                    <w:div w:id="1637026199">
                      <w:marLeft w:val="0"/>
                      <w:marRight w:val="0"/>
                      <w:marTop w:val="0"/>
                      <w:marBottom w:val="0"/>
                      <w:divBdr>
                        <w:top w:val="none" w:sz="0" w:space="0" w:color="auto"/>
                        <w:left w:val="none" w:sz="0" w:space="0" w:color="auto"/>
                        <w:bottom w:val="none" w:sz="0" w:space="0" w:color="auto"/>
                        <w:right w:val="none" w:sz="0" w:space="0" w:color="auto"/>
                      </w:divBdr>
                    </w:div>
                  </w:divsChild>
                </w:div>
                <w:div w:id="546649601">
                  <w:marLeft w:val="0"/>
                  <w:marRight w:val="0"/>
                  <w:marTop w:val="0"/>
                  <w:marBottom w:val="0"/>
                  <w:divBdr>
                    <w:top w:val="none" w:sz="0" w:space="0" w:color="auto"/>
                    <w:left w:val="none" w:sz="0" w:space="0" w:color="auto"/>
                    <w:bottom w:val="none" w:sz="0" w:space="0" w:color="auto"/>
                    <w:right w:val="none" w:sz="0" w:space="0" w:color="auto"/>
                  </w:divBdr>
                  <w:divsChild>
                    <w:div w:id="1500655009">
                      <w:marLeft w:val="0"/>
                      <w:marRight w:val="0"/>
                      <w:marTop w:val="0"/>
                      <w:marBottom w:val="0"/>
                      <w:divBdr>
                        <w:top w:val="none" w:sz="0" w:space="0" w:color="auto"/>
                        <w:left w:val="none" w:sz="0" w:space="0" w:color="auto"/>
                        <w:bottom w:val="none" w:sz="0" w:space="0" w:color="auto"/>
                        <w:right w:val="none" w:sz="0" w:space="0" w:color="auto"/>
                      </w:divBdr>
                    </w:div>
                  </w:divsChild>
                </w:div>
                <w:div w:id="1806967706">
                  <w:marLeft w:val="0"/>
                  <w:marRight w:val="0"/>
                  <w:marTop w:val="0"/>
                  <w:marBottom w:val="0"/>
                  <w:divBdr>
                    <w:top w:val="none" w:sz="0" w:space="0" w:color="auto"/>
                    <w:left w:val="none" w:sz="0" w:space="0" w:color="auto"/>
                    <w:bottom w:val="none" w:sz="0" w:space="0" w:color="auto"/>
                    <w:right w:val="none" w:sz="0" w:space="0" w:color="auto"/>
                  </w:divBdr>
                  <w:divsChild>
                    <w:div w:id="1840465774">
                      <w:marLeft w:val="0"/>
                      <w:marRight w:val="0"/>
                      <w:marTop w:val="0"/>
                      <w:marBottom w:val="0"/>
                      <w:divBdr>
                        <w:top w:val="none" w:sz="0" w:space="0" w:color="auto"/>
                        <w:left w:val="none" w:sz="0" w:space="0" w:color="auto"/>
                        <w:bottom w:val="none" w:sz="0" w:space="0" w:color="auto"/>
                        <w:right w:val="none" w:sz="0" w:space="0" w:color="auto"/>
                      </w:divBdr>
                    </w:div>
                  </w:divsChild>
                </w:div>
                <w:div w:id="1843929646">
                  <w:marLeft w:val="0"/>
                  <w:marRight w:val="0"/>
                  <w:marTop w:val="0"/>
                  <w:marBottom w:val="0"/>
                  <w:divBdr>
                    <w:top w:val="none" w:sz="0" w:space="0" w:color="auto"/>
                    <w:left w:val="none" w:sz="0" w:space="0" w:color="auto"/>
                    <w:bottom w:val="none" w:sz="0" w:space="0" w:color="auto"/>
                    <w:right w:val="none" w:sz="0" w:space="0" w:color="auto"/>
                  </w:divBdr>
                  <w:divsChild>
                    <w:div w:id="1703363742">
                      <w:marLeft w:val="0"/>
                      <w:marRight w:val="0"/>
                      <w:marTop w:val="0"/>
                      <w:marBottom w:val="0"/>
                      <w:divBdr>
                        <w:top w:val="none" w:sz="0" w:space="0" w:color="auto"/>
                        <w:left w:val="none" w:sz="0" w:space="0" w:color="auto"/>
                        <w:bottom w:val="none" w:sz="0" w:space="0" w:color="auto"/>
                        <w:right w:val="none" w:sz="0" w:space="0" w:color="auto"/>
                      </w:divBdr>
                    </w:div>
                  </w:divsChild>
                </w:div>
                <w:div w:id="1284579843">
                  <w:marLeft w:val="0"/>
                  <w:marRight w:val="0"/>
                  <w:marTop w:val="0"/>
                  <w:marBottom w:val="0"/>
                  <w:divBdr>
                    <w:top w:val="none" w:sz="0" w:space="0" w:color="auto"/>
                    <w:left w:val="none" w:sz="0" w:space="0" w:color="auto"/>
                    <w:bottom w:val="none" w:sz="0" w:space="0" w:color="auto"/>
                    <w:right w:val="none" w:sz="0" w:space="0" w:color="auto"/>
                  </w:divBdr>
                  <w:divsChild>
                    <w:div w:id="1174953722">
                      <w:marLeft w:val="0"/>
                      <w:marRight w:val="0"/>
                      <w:marTop w:val="0"/>
                      <w:marBottom w:val="0"/>
                      <w:divBdr>
                        <w:top w:val="none" w:sz="0" w:space="0" w:color="auto"/>
                        <w:left w:val="none" w:sz="0" w:space="0" w:color="auto"/>
                        <w:bottom w:val="none" w:sz="0" w:space="0" w:color="auto"/>
                        <w:right w:val="none" w:sz="0" w:space="0" w:color="auto"/>
                      </w:divBdr>
                    </w:div>
                  </w:divsChild>
                </w:div>
                <w:div w:id="102455039">
                  <w:marLeft w:val="0"/>
                  <w:marRight w:val="0"/>
                  <w:marTop w:val="0"/>
                  <w:marBottom w:val="0"/>
                  <w:divBdr>
                    <w:top w:val="none" w:sz="0" w:space="0" w:color="auto"/>
                    <w:left w:val="none" w:sz="0" w:space="0" w:color="auto"/>
                    <w:bottom w:val="none" w:sz="0" w:space="0" w:color="auto"/>
                    <w:right w:val="none" w:sz="0" w:space="0" w:color="auto"/>
                  </w:divBdr>
                  <w:divsChild>
                    <w:div w:id="1339969081">
                      <w:marLeft w:val="0"/>
                      <w:marRight w:val="0"/>
                      <w:marTop w:val="0"/>
                      <w:marBottom w:val="0"/>
                      <w:divBdr>
                        <w:top w:val="none" w:sz="0" w:space="0" w:color="auto"/>
                        <w:left w:val="none" w:sz="0" w:space="0" w:color="auto"/>
                        <w:bottom w:val="none" w:sz="0" w:space="0" w:color="auto"/>
                        <w:right w:val="none" w:sz="0" w:space="0" w:color="auto"/>
                      </w:divBdr>
                    </w:div>
                  </w:divsChild>
                </w:div>
                <w:div w:id="969554551">
                  <w:marLeft w:val="0"/>
                  <w:marRight w:val="0"/>
                  <w:marTop w:val="0"/>
                  <w:marBottom w:val="0"/>
                  <w:divBdr>
                    <w:top w:val="none" w:sz="0" w:space="0" w:color="auto"/>
                    <w:left w:val="none" w:sz="0" w:space="0" w:color="auto"/>
                    <w:bottom w:val="none" w:sz="0" w:space="0" w:color="auto"/>
                    <w:right w:val="none" w:sz="0" w:space="0" w:color="auto"/>
                  </w:divBdr>
                  <w:divsChild>
                    <w:div w:id="330837824">
                      <w:marLeft w:val="0"/>
                      <w:marRight w:val="0"/>
                      <w:marTop w:val="0"/>
                      <w:marBottom w:val="0"/>
                      <w:divBdr>
                        <w:top w:val="none" w:sz="0" w:space="0" w:color="auto"/>
                        <w:left w:val="none" w:sz="0" w:space="0" w:color="auto"/>
                        <w:bottom w:val="none" w:sz="0" w:space="0" w:color="auto"/>
                        <w:right w:val="none" w:sz="0" w:space="0" w:color="auto"/>
                      </w:divBdr>
                    </w:div>
                  </w:divsChild>
                </w:div>
                <w:div w:id="1120954901">
                  <w:marLeft w:val="0"/>
                  <w:marRight w:val="0"/>
                  <w:marTop w:val="0"/>
                  <w:marBottom w:val="0"/>
                  <w:divBdr>
                    <w:top w:val="none" w:sz="0" w:space="0" w:color="auto"/>
                    <w:left w:val="none" w:sz="0" w:space="0" w:color="auto"/>
                    <w:bottom w:val="none" w:sz="0" w:space="0" w:color="auto"/>
                    <w:right w:val="none" w:sz="0" w:space="0" w:color="auto"/>
                  </w:divBdr>
                  <w:divsChild>
                    <w:div w:id="1995838033">
                      <w:marLeft w:val="0"/>
                      <w:marRight w:val="0"/>
                      <w:marTop w:val="0"/>
                      <w:marBottom w:val="0"/>
                      <w:divBdr>
                        <w:top w:val="none" w:sz="0" w:space="0" w:color="auto"/>
                        <w:left w:val="none" w:sz="0" w:space="0" w:color="auto"/>
                        <w:bottom w:val="none" w:sz="0" w:space="0" w:color="auto"/>
                        <w:right w:val="none" w:sz="0" w:space="0" w:color="auto"/>
                      </w:divBdr>
                    </w:div>
                  </w:divsChild>
                </w:div>
                <w:div w:id="55516381">
                  <w:marLeft w:val="0"/>
                  <w:marRight w:val="0"/>
                  <w:marTop w:val="0"/>
                  <w:marBottom w:val="0"/>
                  <w:divBdr>
                    <w:top w:val="none" w:sz="0" w:space="0" w:color="auto"/>
                    <w:left w:val="none" w:sz="0" w:space="0" w:color="auto"/>
                    <w:bottom w:val="none" w:sz="0" w:space="0" w:color="auto"/>
                    <w:right w:val="none" w:sz="0" w:space="0" w:color="auto"/>
                  </w:divBdr>
                  <w:divsChild>
                    <w:div w:id="398595814">
                      <w:marLeft w:val="0"/>
                      <w:marRight w:val="0"/>
                      <w:marTop w:val="0"/>
                      <w:marBottom w:val="0"/>
                      <w:divBdr>
                        <w:top w:val="none" w:sz="0" w:space="0" w:color="auto"/>
                        <w:left w:val="none" w:sz="0" w:space="0" w:color="auto"/>
                        <w:bottom w:val="none" w:sz="0" w:space="0" w:color="auto"/>
                        <w:right w:val="none" w:sz="0" w:space="0" w:color="auto"/>
                      </w:divBdr>
                    </w:div>
                  </w:divsChild>
                </w:div>
                <w:div w:id="481970421">
                  <w:marLeft w:val="0"/>
                  <w:marRight w:val="0"/>
                  <w:marTop w:val="0"/>
                  <w:marBottom w:val="0"/>
                  <w:divBdr>
                    <w:top w:val="none" w:sz="0" w:space="0" w:color="auto"/>
                    <w:left w:val="none" w:sz="0" w:space="0" w:color="auto"/>
                    <w:bottom w:val="none" w:sz="0" w:space="0" w:color="auto"/>
                    <w:right w:val="none" w:sz="0" w:space="0" w:color="auto"/>
                  </w:divBdr>
                  <w:divsChild>
                    <w:div w:id="1617062737">
                      <w:marLeft w:val="0"/>
                      <w:marRight w:val="0"/>
                      <w:marTop w:val="0"/>
                      <w:marBottom w:val="0"/>
                      <w:divBdr>
                        <w:top w:val="none" w:sz="0" w:space="0" w:color="auto"/>
                        <w:left w:val="none" w:sz="0" w:space="0" w:color="auto"/>
                        <w:bottom w:val="none" w:sz="0" w:space="0" w:color="auto"/>
                        <w:right w:val="none" w:sz="0" w:space="0" w:color="auto"/>
                      </w:divBdr>
                    </w:div>
                  </w:divsChild>
                </w:div>
                <w:div w:id="1050225218">
                  <w:marLeft w:val="0"/>
                  <w:marRight w:val="0"/>
                  <w:marTop w:val="0"/>
                  <w:marBottom w:val="0"/>
                  <w:divBdr>
                    <w:top w:val="none" w:sz="0" w:space="0" w:color="auto"/>
                    <w:left w:val="none" w:sz="0" w:space="0" w:color="auto"/>
                    <w:bottom w:val="none" w:sz="0" w:space="0" w:color="auto"/>
                    <w:right w:val="none" w:sz="0" w:space="0" w:color="auto"/>
                  </w:divBdr>
                  <w:divsChild>
                    <w:div w:id="2021615772">
                      <w:marLeft w:val="0"/>
                      <w:marRight w:val="0"/>
                      <w:marTop w:val="0"/>
                      <w:marBottom w:val="0"/>
                      <w:divBdr>
                        <w:top w:val="none" w:sz="0" w:space="0" w:color="auto"/>
                        <w:left w:val="none" w:sz="0" w:space="0" w:color="auto"/>
                        <w:bottom w:val="none" w:sz="0" w:space="0" w:color="auto"/>
                        <w:right w:val="none" w:sz="0" w:space="0" w:color="auto"/>
                      </w:divBdr>
                    </w:div>
                  </w:divsChild>
                </w:div>
                <w:div w:id="785202357">
                  <w:marLeft w:val="0"/>
                  <w:marRight w:val="0"/>
                  <w:marTop w:val="0"/>
                  <w:marBottom w:val="0"/>
                  <w:divBdr>
                    <w:top w:val="none" w:sz="0" w:space="0" w:color="auto"/>
                    <w:left w:val="none" w:sz="0" w:space="0" w:color="auto"/>
                    <w:bottom w:val="none" w:sz="0" w:space="0" w:color="auto"/>
                    <w:right w:val="none" w:sz="0" w:space="0" w:color="auto"/>
                  </w:divBdr>
                  <w:divsChild>
                    <w:div w:id="1171947220">
                      <w:marLeft w:val="0"/>
                      <w:marRight w:val="0"/>
                      <w:marTop w:val="0"/>
                      <w:marBottom w:val="0"/>
                      <w:divBdr>
                        <w:top w:val="none" w:sz="0" w:space="0" w:color="auto"/>
                        <w:left w:val="none" w:sz="0" w:space="0" w:color="auto"/>
                        <w:bottom w:val="none" w:sz="0" w:space="0" w:color="auto"/>
                        <w:right w:val="none" w:sz="0" w:space="0" w:color="auto"/>
                      </w:divBdr>
                    </w:div>
                  </w:divsChild>
                </w:div>
                <w:div w:id="1976792802">
                  <w:marLeft w:val="0"/>
                  <w:marRight w:val="0"/>
                  <w:marTop w:val="0"/>
                  <w:marBottom w:val="0"/>
                  <w:divBdr>
                    <w:top w:val="none" w:sz="0" w:space="0" w:color="auto"/>
                    <w:left w:val="none" w:sz="0" w:space="0" w:color="auto"/>
                    <w:bottom w:val="none" w:sz="0" w:space="0" w:color="auto"/>
                    <w:right w:val="none" w:sz="0" w:space="0" w:color="auto"/>
                  </w:divBdr>
                  <w:divsChild>
                    <w:div w:id="2090927377">
                      <w:marLeft w:val="0"/>
                      <w:marRight w:val="0"/>
                      <w:marTop w:val="0"/>
                      <w:marBottom w:val="0"/>
                      <w:divBdr>
                        <w:top w:val="none" w:sz="0" w:space="0" w:color="auto"/>
                        <w:left w:val="none" w:sz="0" w:space="0" w:color="auto"/>
                        <w:bottom w:val="none" w:sz="0" w:space="0" w:color="auto"/>
                        <w:right w:val="none" w:sz="0" w:space="0" w:color="auto"/>
                      </w:divBdr>
                    </w:div>
                  </w:divsChild>
                </w:div>
                <w:div w:id="472674905">
                  <w:marLeft w:val="0"/>
                  <w:marRight w:val="0"/>
                  <w:marTop w:val="0"/>
                  <w:marBottom w:val="0"/>
                  <w:divBdr>
                    <w:top w:val="none" w:sz="0" w:space="0" w:color="auto"/>
                    <w:left w:val="none" w:sz="0" w:space="0" w:color="auto"/>
                    <w:bottom w:val="none" w:sz="0" w:space="0" w:color="auto"/>
                    <w:right w:val="none" w:sz="0" w:space="0" w:color="auto"/>
                  </w:divBdr>
                  <w:divsChild>
                    <w:div w:id="334377868">
                      <w:marLeft w:val="0"/>
                      <w:marRight w:val="0"/>
                      <w:marTop w:val="0"/>
                      <w:marBottom w:val="0"/>
                      <w:divBdr>
                        <w:top w:val="none" w:sz="0" w:space="0" w:color="auto"/>
                        <w:left w:val="none" w:sz="0" w:space="0" w:color="auto"/>
                        <w:bottom w:val="none" w:sz="0" w:space="0" w:color="auto"/>
                        <w:right w:val="none" w:sz="0" w:space="0" w:color="auto"/>
                      </w:divBdr>
                    </w:div>
                  </w:divsChild>
                </w:div>
                <w:div w:id="758675363">
                  <w:marLeft w:val="0"/>
                  <w:marRight w:val="0"/>
                  <w:marTop w:val="0"/>
                  <w:marBottom w:val="0"/>
                  <w:divBdr>
                    <w:top w:val="none" w:sz="0" w:space="0" w:color="auto"/>
                    <w:left w:val="none" w:sz="0" w:space="0" w:color="auto"/>
                    <w:bottom w:val="none" w:sz="0" w:space="0" w:color="auto"/>
                    <w:right w:val="none" w:sz="0" w:space="0" w:color="auto"/>
                  </w:divBdr>
                  <w:divsChild>
                    <w:div w:id="1827209257">
                      <w:marLeft w:val="0"/>
                      <w:marRight w:val="0"/>
                      <w:marTop w:val="0"/>
                      <w:marBottom w:val="0"/>
                      <w:divBdr>
                        <w:top w:val="none" w:sz="0" w:space="0" w:color="auto"/>
                        <w:left w:val="none" w:sz="0" w:space="0" w:color="auto"/>
                        <w:bottom w:val="none" w:sz="0" w:space="0" w:color="auto"/>
                        <w:right w:val="none" w:sz="0" w:space="0" w:color="auto"/>
                      </w:divBdr>
                    </w:div>
                  </w:divsChild>
                </w:div>
                <w:div w:id="1338342368">
                  <w:marLeft w:val="0"/>
                  <w:marRight w:val="0"/>
                  <w:marTop w:val="0"/>
                  <w:marBottom w:val="0"/>
                  <w:divBdr>
                    <w:top w:val="none" w:sz="0" w:space="0" w:color="auto"/>
                    <w:left w:val="none" w:sz="0" w:space="0" w:color="auto"/>
                    <w:bottom w:val="none" w:sz="0" w:space="0" w:color="auto"/>
                    <w:right w:val="none" w:sz="0" w:space="0" w:color="auto"/>
                  </w:divBdr>
                  <w:divsChild>
                    <w:div w:id="1693995863">
                      <w:marLeft w:val="0"/>
                      <w:marRight w:val="0"/>
                      <w:marTop w:val="0"/>
                      <w:marBottom w:val="0"/>
                      <w:divBdr>
                        <w:top w:val="none" w:sz="0" w:space="0" w:color="auto"/>
                        <w:left w:val="none" w:sz="0" w:space="0" w:color="auto"/>
                        <w:bottom w:val="none" w:sz="0" w:space="0" w:color="auto"/>
                        <w:right w:val="none" w:sz="0" w:space="0" w:color="auto"/>
                      </w:divBdr>
                    </w:div>
                  </w:divsChild>
                </w:div>
                <w:div w:id="1999188529">
                  <w:marLeft w:val="0"/>
                  <w:marRight w:val="0"/>
                  <w:marTop w:val="0"/>
                  <w:marBottom w:val="0"/>
                  <w:divBdr>
                    <w:top w:val="none" w:sz="0" w:space="0" w:color="auto"/>
                    <w:left w:val="none" w:sz="0" w:space="0" w:color="auto"/>
                    <w:bottom w:val="none" w:sz="0" w:space="0" w:color="auto"/>
                    <w:right w:val="none" w:sz="0" w:space="0" w:color="auto"/>
                  </w:divBdr>
                  <w:divsChild>
                    <w:div w:id="1825731749">
                      <w:marLeft w:val="0"/>
                      <w:marRight w:val="0"/>
                      <w:marTop w:val="0"/>
                      <w:marBottom w:val="0"/>
                      <w:divBdr>
                        <w:top w:val="none" w:sz="0" w:space="0" w:color="auto"/>
                        <w:left w:val="none" w:sz="0" w:space="0" w:color="auto"/>
                        <w:bottom w:val="none" w:sz="0" w:space="0" w:color="auto"/>
                        <w:right w:val="none" w:sz="0" w:space="0" w:color="auto"/>
                      </w:divBdr>
                    </w:div>
                  </w:divsChild>
                </w:div>
                <w:div w:id="1352876006">
                  <w:marLeft w:val="0"/>
                  <w:marRight w:val="0"/>
                  <w:marTop w:val="0"/>
                  <w:marBottom w:val="0"/>
                  <w:divBdr>
                    <w:top w:val="none" w:sz="0" w:space="0" w:color="auto"/>
                    <w:left w:val="none" w:sz="0" w:space="0" w:color="auto"/>
                    <w:bottom w:val="none" w:sz="0" w:space="0" w:color="auto"/>
                    <w:right w:val="none" w:sz="0" w:space="0" w:color="auto"/>
                  </w:divBdr>
                  <w:divsChild>
                    <w:div w:id="560868647">
                      <w:marLeft w:val="0"/>
                      <w:marRight w:val="0"/>
                      <w:marTop w:val="0"/>
                      <w:marBottom w:val="0"/>
                      <w:divBdr>
                        <w:top w:val="none" w:sz="0" w:space="0" w:color="auto"/>
                        <w:left w:val="none" w:sz="0" w:space="0" w:color="auto"/>
                        <w:bottom w:val="none" w:sz="0" w:space="0" w:color="auto"/>
                        <w:right w:val="none" w:sz="0" w:space="0" w:color="auto"/>
                      </w:divBdr>
                    </w:div>
                  </w:divsChild>
                </w:div>
                <w:div w:id="1922177490">
                  <w:marLeft w:val="0"/>
                  <w:marRight w:val="0"/>
                  <w:marTop w:val="0"/>
                  <w:marBottom w:val="0"/>
                  <w:divBdr>
                    <w:top w:val="none" w:sz="0" w:space="0" w:color="auto"/>
                    <w:left w:val="none" w:sz="0" w:space="0" w:color="auto"/>
                    <w:bottom w:val="none" w:sz="0" w:space="0" w:color="auto"/>
                    <w:right w:val="none" w:sz="0" w:space="0" w:color="auto"/>
                  </w:divBdr>
                  <w:divsChild>
                    <w:div w:id="394544559">
                      <w:marLeft w:val="0"/>
                      <w:marRight w:val="0"/>
                      <w:marTop w:val="0"/>
                      <w:marBottom w:val="0"/>
                      <w:divBdr>
                        <w:top w:val="none" w:sz="0" w:space="0" w:color="auto"/>
                        <w:left w:val="none" w:sz="0" w:space="0" w:color="auto"/>
                        <w:bottom w:val="none" w:sz="0" w:space="0" w:color="auto"/>
                        <w:right w:val="none" w:sz="0" w:space="0" w:color="auto"/>
                      </w:divBdr>
                    </w:div>
                  </w:divsChild>
                </w:div>
                <w:div w:id="1679043196">
                  <w:marLeft w:val="0"/>
                  <w:marRight w:val="0"/>
                  <w:marTop w:val="0"/>
                  <w:marBottom w:val="0"/>
                  <w:divBdr>
                    <w:top w:val="none" w:sz="0" w:space="0" w:color="auto"/>
                    <w:left w:val="none" w:sz="0" w:space="0" w:color="auto"/>
                    <w:bottom w:val="none" w:sz="0" w:space="0" w:color="auto"/>
                    <w:right w:val="none" w:sz="0" w:space="0" w:color="auto"/>
                  </w:divBdr>
                  <w:divsChild>
                    <w:div w:id="732772705">
                      <w:marLeft w:val="0"/>
                      <w:marRight w:val="0"/>
                      <w:marTop w:val="0"/>
                      <w:marBottom w:val="0"/>
                      <w:divBdr>
                        <w:top w:val="none" w:sz="0" w:space="0" w:color="auto"/>
                        <w:left w:val="none" w:sz="0" w:space="0" w:color="auto"/>
                        <w:bottom w:val="none" w:sz="0" w:space="0" w:color="auto"/>
                        <w:right w:val="none" w:sz="0" w:space="0" w:color="auto"/>
                      </w:divBdr>
                    </w:div>
                  </w:divsChild>
                </w:div>
                <w:div w:id="1259212570">
                  <w:marLeft w:val="0"/>
                  <w:marRight w:val="0"/>
                  <w:marTop w:val="0"/>
                  <w:marBottom w:val="0"/>
                  <w:divBdr>
                    <w:top w:val="none" w:sz="0" w:space="0" w:color="auto"/>
                    <w:left w:val="none" w:sz="0" w:space="0" w:color="auto"/>
                    <w:bottom w:val="none" w:sz="0" w:space="0" w:color="auto"/>
                    <w:right w:val="none" w:sz="0" w:space="0" w:color="auto"/>
                  </w:divBdr>
                  <w:divsChild>
                    <w:div w:id="1886403653">
                      <w:marLeft w:val="0"/>
                      <w:marRight w:val="0"/>
                      <w:marTop w:val="0"/>
                      <w:marBottom w:val="0"/>
                      <w:divBdr>
                        <w:top w:val="none" w:sz="0" w:space="0" w:color="auto"/>
                        <w:left w:val="none" w:sz="0" w:space="0" w:color="auto"/>
                        <w:bottom w:val="none" w:sz="0" w:space="0" w:color="auto"/>
                        <w:right w:val="none" w:sz="0" w:space="0" w:color="auto"/>
                      </w:divBdr>
                    </w:div>
                  </w:divsChild>
                </w:div>
                <w:div w:id="432633850">
                  <w:marLeft w:val="0"/>
                  <w:marRight w:val="0"/>
                  <w:marTop w:val="0"/>
                  <w:marBottom w:val="0"/>
                  <w:divBdr>
                    <w:top w:val="none" w:sz="0" w:space="0" w:color="auto"/>
                    <w:left w:val="none" w:sz="0" w:space="0" w:color="auto"/>
                    <w:bottom w:val="none" w:sz="0" w:space="0" w:color="auto"/>
                    <w:right w:val="none" w:sz="0" w:space="0" w:color="auto"/>
                  </w:divBdr>
                  <w:divsChild>
                    <w:div w:id="1524635100">
                      <w:marLeft w:val="0"/>
                      <w:marRight w:val="0"/>
                      <w:marTop w:val="0"/>
                      <w:marBottom w:val="0"/>
                      <w:divBdr>
                        <w:top w:val="none" w:sz="0" w:space="0" w:color="auto"/>
                        <w:left w:val="none" w:sz="0" w:space="0" w:color="auto"/>
                        <w:bottom w:val="none" w:sz="0" w:space="0" w:color="auto"/>
                        <w:right w:val="none" w:sz="0" w:space="0" w:color="auto"/>
                      </w:divBdr>
                    </w:div>
                  </w:divsChild>
                </w:div>
                <w:div w:id="42294404">
                  <w:marLeft w:val="0"/>
                  <w:marRight w:val="0"/>
                  <w:marTop w:val="0"/>
                  <w:marBottom w:val="0"/>
                  <w:divBdr>
                    <w:top w:val="none" w:sz="0" w:space="0" w:color="auto"/>
                    <w:left w:val="none" w:sz="0" w:space="0" w:color="auto"/>
                    <w:bottom w:val="none" w:sz="0" w:space="0" w:color="auto"/>
                    <w:right w:val="none" w:sz="0" w:space="0" w:color="auto"/>
                  </w:divBdr>
                  <w:divsChild>
                    <w:div w:id="1833446036">
                      <w:marLeft w:val="0"/>
                      <w:marRight w:val="0"/>
                      <w:marTop w:val="0"/>
                      <w:marBottom w:val="0"/>
                      <w:divBdr>
                        <w:top w:val="none" w:sz="0" w:space="0" w:color="auto"/>
                        <w:left w:val="none" w:sz="0" w:space="0" w:color="auto"/>
                        <w:bottom w:val="none" w:sz="0" w:space="0" w:color="auto"/>
                        <w:right w:val="none" w:sz="0" w:space="0" w:color="auto"/>
                      </w:divBdr>
                    </w:div>
                  </w:divsChild>
                </w:div>
                <w:div w:id="2092240302">
                  <w:marLeft w:val="0"/>
                  <w:marRight w:val="0"/>
                  <w:marTop w:val="0"/>
                  <w:marBottom w:val="0"/>
                  <w:divBdr>
                    <w:top w:val="none" w:sz="0" w:space="0" w:color="auto"/>
                    <w:left w:val="none" w:sz="0" w:space="0" w:color="auto"/>
                    <w:bottom w:val="none" w:sz="0" w:space="0" w:color="auto"/>
                    <w:right w:val="none" w:sz="0" w:space="0" w:color="auto"/>
                  </w:divBdr>
                  <w:divsChild>
                    <w:div w:id="1505122687">
                      <w:marLeft w:val="0"/>
                      <w:marRight w:val="0"/>
                      <w:marTop w:val="0"/>
                      <w:marBottom w:val="0"/>
                      <w:divBdr>
                        <w:top w:val="none" w:sz="0" w:space="0" w:color="auto"/>
                        <w:left w:val="none" w:sz="0" w:space="0" w:color="auto"/>
                        <w:bottom w:val="none" w:sz="0" w:space="0" w:color="auto"/>
                        <w:right w:val="none" w:sz="0" w:space="0" w:color="auto"/>
                      </w:divBdr>
                    </w:div>
                  </w:divsChild>
                </w:div>
                <w:div w:id="75984375">
                  <w:marLeft w:val="0"/>
                  <w:marRight w:val="0"/>
                  <w:marTop w:val="0"/>
                  <w:marBottom w:val="0"/>
                  <w:divBdr>
                    <w:top w:val="none" w:sz="0" w:space="0" w:color="auto"/>
                    <w:left w:val="none" w:sz="0" w:space="0" w:color="auto"/>
                    <w:bottom w:val="none" w:sz="0" w:space="0" w:color="auto"/>
                    <w:right w:val="none" w:sz="0" w:space="0" w:color="auto"/>
                  </w:divBdr>
                  <w:divsChild>
                    <w:div w:id="1698656637">
                      <w:marLeft w:val="0"/>
                      <w:marRight w:val="0"/>
                      <w:marTop w:val="0"/>
                      <w:marBottom w:val="0"/>
                      <w:divBdr>
                        <w:top w:val="none" w:sz="0" w:space="0" w:color="auto"/>
                        <w:left w:val="none" w:sz="0" w:space="0" w:color="auto"/>
                        <w:bottom w:val="none" w:sz="0" w:space="0" w:color="auto"/>
                        <w:right w:val="none" w:sz="0" w:space="0" w:color="auto"/>
                      </w:divBdr>
                    </w:div>
                  </w:divsChild>
                </w:div>
                <w:div w:id="372732934">
                  <w:marLeft w:val="0"/>
                  <w:marRight w:val="0"/>
                  <w:marTop w:val="0"/>
                  <w:marBottom w:val="0"/>
                  <w:divBdr>
                    <w:top w:val="none" w:sz="0" w:space="0" w:color="auto"/>
                    <w:left w:val="none" w:sz="0" w:space="0" w:color="auto"/>
                    <w:bottom w:val="none" w:sz="0" w:space="0" w:color="auto"/>
                    <w:right w:val="none" w:sz="0" w:space="0" w:color="auto"/>
                  </w:divBdr>
                  <w:divsChild>
                    <w:div w:id="1063867705">
                      <w:marLeft w:val="0"/>
                      <w:marRight w:val="0"/>
                      <w:marTop w:val="0"/>
                      <w:marBottom w:val="0"/>
                      <w:divBdr>
                        <w:top w:val="none" w:sz="0" w:space="0" w:color="auto"/>
                        <w:left w:val="none" w:sz="0" w:space="0" w:color="auto"/>
                        <w:bottom w:val="none" w:sz="0" w:space="0" w:color="auto"/>
                        <w:right w:val="none" w:sz="0" w:space="0" w:color="auto"/>
                      </w:divBdr>
                    </w:div>
                  </w:divsChild>
                </w:div>
                <w:div w:id="374695387">
                  <w:marLeft w:val="0"/>
                  <w:marRight w:val="0"/>
                  <w:marTop w:val="0"/>
                  <w:marBottom w:val="0"/>
                  <w:divBdr>
                    <w:top w:val="none" w:sz="0" w:space="0" w:color="auto"/>
                    <w:left w:val="none" w:sz="0" w:space="0" w:color="auto"/>
                    <w:bottom w:val="none" w:sz="0" w:space="0" w:color="auto"/>
                    <w:right w:val="none" w:sz="0" w:space="0" w:color="auto"/>
                  </w:divBdr>
                  <w:divsChild>
                    <w:div w:id="734010340">
                      <w:marLeft w:val="0"/>
                      <w:marRight w:val="0"/>
                      <w:marTop w:val="0"/>
                      <w:marBottom w:val="0"/>
                      <w:divBdr>
                        <w:top w:val="none" w:sz="0" w:space="0" w:color="auto"/>
                        <w:left w:val="none" w:sz="0" w:space="0" w:color="auto"/>
                        <w:bottom w:val="none" w:sz="0" w:space="0" w:color="auto"/>
                        <w:right w:val="none" w:sz="0" w:space="0" w:color="auto"/>
                      </w:divBdr>
                    </w:div>
                  </w:divsChild>
                </w:div>
                <w:div w:id="526723185">
                  <w:marLeft w:val="0"/>
                  <w:marRight w:val="0"/>
                  <w:marTop w:val="0"/>
                  <w:marBottom w:val="0"/>
                  <w:divBdr>
                    <w:top w:val="none" w:sz="0" w:space="0" w:color="auto"/>
                    <w:left w:val="none" w:sz="0" w:space="0" w:color="auto"/>
                    <w:bottom w:val="none" w:sz="0" w:space="0" w:color="auto"/>
                    <w:right w:val="none" w:sz="0" w:space="0" w:color="auto"/>
                  </w:divBdr>
                  <w:divsChild>
                    <w:div w:id="465246417">
                      <w:marLeft w:val="0"/>
                      <w:marRight w:val="0"/>
                      <w:marTop w:val="0"/>
                      <w:marBottom w:val="0"/>
                      <w:divBdr>
                        <w:top w:val="none" w:sz="0" w:space="0" w:color="auto"/>
                        <w:left w:val="none" w:sz="0" w:space="0" w:color="auto"/>
                        <w:bottom w:val="none" w:sz="0" w:space="0" w:color="auto"/>
                        <w:right w:val="none" w:sz="0" w:space="0" w:color="auto"/>
                      </w:divBdr>
                    </w:div>
                  </w:divsChild>
                </w:div>
                <w:div w:id="215897855">
                  <w:marLeft w:val="0"/>
                  <w:marRight w:val="0"/>
                  <w:marTop w:val="0"/>
                  <w:marBottom w:val="0"/>
                  <w:divBdr>
                    <w:top w:val="none" w:sz="0" w:space="0" w:color="auto"/>
                    <w:left w:val="none" w:sz="0" w:space="0" w:color="auto"/>
                    <w:bottom w:val="none" w:sz="0" w:space="0" w:color="auto"/>
                    <w:right w:val="none" w:sz="0" w:space="0" w:color="auto"/>
                  </w:divBdr>
                  <w:divsChild>
                    <w:div w:id="238752242">
                      <w:marLeft w:val="0"/>
                      <w:marRight w:val="0"/>
                      <w:marTop w:val="0"/>
                      <w:marBottom w:val="0"/>
                      <w:divBdr>
                        <w:top w:val="none" w:sz="0" w:space="0" w:color="auto"/>
                        <w:left w:val="none" w:sz="0" w:space="0" w:color="auto"/>
                        <w:bottom w:val="none" w:sz="0" w:space="0" w:color="auto"/>
                        <w:right w:val="none" w:sz="0" w:space="0" w:color="auto"/>
                      </w:divBdr>
                    </w:div>
                  </w:divsChild>
                </w:div>
                <w:div w:id="1334718711">
                  <w:marLeft w:val="0"/>
                  <w:marRight w:val="0"/>
                  <w:marTop w:val="0"/>
                  <w:marBottom w:val="0"/>
                  <w:divBdr>
                    <w:top w:val="none" w:sz="0" w:space="0" w:color="auto"/>
                    <w:left w:val="none" w:sz="0" w:space="0" w:color="auto"/>
                    <w:bottom w:val="none" w:sz="0" w:space="0" w:color="auto"/>
                    <w:right w:val="none" w:sz="0" w:space="0" w:color="auto"/>
                  </w:divBdr>
                  <w:divsChild>
                    <w:div w:id="137579470">
                      <w:marLeft w:val="0"/>
                      <w:marRight w:val="0"/>
                      <w:marTop w:val="0"/>
                      <w:marBottom w:val="0"/>
                      <w:divBdr>
                        <w:top w:val="none" w:sz="0" w:space="0" w:color="auto"/>
                        <w:left w:val="none" w:sz="0" w:space="0" w:color="auto"/>
                        <w:bottom w:val="none" w:sz="0" w:space="0" w:color="auto"/>
                        <w:right w:val="none" w:sz="0" w:space="0" w:color="auto"/>
                      </w:divBdr>
                    </w:div>
                  </w:divsChild>
                </w:div>
                <w:div w:id="1383020816">
                  <w:marLeft w:val="0"/>
                  <w:marRight w:val="0"/>
                  <w:marTop w:val="0"/>
                  <w:marBottom w:val="0"/>
                  <w:divBdr>
                    <w:top w:val="none" w:sz="0" w:space="0" w:color="auto"/>
                    <w:left w:val="none" w:sz="0" w:space="0" w:color="auto"/>
                    <w:bottom w:val="none" w:sz="0" w:space="0" w:color="auto"/>
                    <w:right w:val="none" w:sz="0" w:space="0" w:color="auto"/>
                  </w:divBdr>
                  <w:divsChild>
                    <w:div w:id="285039781">
                      <w:marLeft w:val="0"/>
                      <w:marRight w:val="0"/>
                      <w:marTop w:val="0"/>
                      <w:marBottom w:val="0"/>
                      <w:divBdr>
                        <w:top w:val="none" w:sz="0" w:space="0" w:color="auto"/>
                        <w:left w:val="none" w:sz="0" w:space="0" w:color="auto"/>
                        <w:bottom w:val="none" w:sz="0" w:space="0" w:color="auto"/>
                        <w:right w:val="none" w:sz="0" w:space="0" w:color="auto"/>
                      </w:divBdr>
                    </w:div>
                  </w:divsChild>
                </w:div>
                <w:div w:id="228729038">
                  <w:marLeft w:val="0"/>
                  <w:marRight w:val="0"/>
                  <w:marTop w:val="0"/>
                  <w:marBottom w:val="0"/>
                  <w:divBdr>
                    <w:top w:val="none" w:sz="0" w:space="0" w:color="auto"/>
                    <w:left w:val="none" w:sz="0" w:space="0" w:color="auto"/>
                    <w:bottom w:val="none" w:sz="0" w:space="0" w:color="auto"/>
                    <w:right w:val="none" w:sz="0" w:space="0" w:color="auto"/>
                  </w:divBdr>
                  <w:divsChild>
                    <w:div w:id="8607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684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855</Words>
  <Characters>4878</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Barnhart, Katheryn</dc:creator>
  <cp:keywords/>
  <dc:description/>
  <cp:lastModifiedBy>Breck Sullivan</cp:lastModifiedBy>
  <cp:revision>2</cp:revision>
  <dcterms:created xsi:type="dcterms:W3CDTF">2020-11-30T18:15:00Z</dcterms:created>
  <dcterms:modified xsi:type="dcterms:W3CDTF">2020-11-30T18:15:00Z</dcterms:modified>
</cp:coreProperties>
</file>