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968" w:rsidRPr="00582C02" w:rsidRDefault="00095BAC" w:rsidP="00846A73">
      <w:pPr>
        <w:pStyle w:val="Heading3"/>
        <w:rPr>
          <w:rFonts w:asciiTheme="minorHAnsi" w:hAnsiTheme="minorHAnsi"/>
          <w:b/>
          <w:sz w:val="28"/>
          <w:szCs w:val="28"/>
        </w:rPr>
      </w:pPr>
      <w:r w:rsidRPr="00582C02">
        <w:rPr>
          <w:rFonts w:asciiTheme="minorHAnsi" w:hAnsiTheme="minorHAnsi"/>
          <w:b/>
          <w:noProof/>
          <w:sz w:val="28"/>
          <w:szCs w:val="28"/>
        </w:rPr>
        <w:drawing>
          <wp:anchor distT="0" distB="0" distL="114300" distR="114300" simplePos="0" relativeHeight="251659264" behindDoc="1" locked="0" layoutInCell="1" allowOverlap="0" wp14:anchorId="07F644B4" wp14:editId="0DB666DD">
            <wp:simplePos x="0" y="0"/>
            <wp:positionH relativeFrom="column">
              <wp:posOffset>5153660</wp:posOffset>
            </wp:positionH>
            <wp:positionV relativeFrom="paragraph">
              <wp:posOffset>49530</wp:posOffset>
            </wp:positionV>
            <wp:extent cx="1296670" cy="1059180"/>
            <wp:effectExtent l="0" t="0" r="0" b="7620"/>
            <wp:wrapTight wrapText="bothSides">
              <wp:wrapPolygon edited="0">
                <wp:start x="0" y="0"/>
                <wp:lineTo x="0" y="21367"/>
                <wp:lineTo x="21262" y="21367"/>
                <wp:lineTo x="21262"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296670" cy="1059180"/>
                    </a:xfrm>
                    <a:prstGeom prst="rect">
                      <a:avLst/>
                    </a:prstGeom>
                    <a:noFill/>
                  </pic:spPr>
                </pic:pic>
              </a:graphicData>
            </a:graphic>
          </wp:anchor>
        </w:drawing>
      </w:r>
      <w:r w:rsidR="00370249" w:rsidRPr="00582C02">
        <w:rPr>
          <w:rFonts w:asciiTheme="minorHAnsi" w:hAnsiTheme="minorHAnsi"/>
          <w:b/>
          <w:sz w:val="28"/>
          <w:szCs w:val="28"/>
        </w:rPr>
        <w:t>Minutes</w:t>
      </w:r>
    </w:p>
    <w:p w:rsidR="00F47968" w:rsidRPr="005B7811" w:rsidRDefault="003705F1" w:rsidP="00F47968">
      <w:pPr>
        <w:pStyle w:val="Heading1"/>
        <w:spacing w:before="0"/>
        <w:rPr>
          <w:rFonts w:asciiTheme="minorHAnsi" w:hAnsiTheme="minorHAnsi"/>
          <w:szCs w:val="28"/>
        </w:rPr>
      </w:pPr>
      <w:r w:rsidRPr="005B7811">
        <w:rPr>
          <w:rFonts w:asciiTheme="minorHAnsi" w:hAnsiTheme="minorHAnsi"/>
          <w:szCs w:val="28"/>
        </w:rPr>
        <w:t xml:space="preserve">Stewardship </w:t>
      </w:r>
      <w:r w:rsidR="006F59C3" w:rsidRPr="005B7811">
        <w:rPr>
          <w:rFonts w:asciiTheme="minorHAnsi" w:hAnsiTheme="minorHAnsi"/>
          <w:szCs w:val="28"/>
        </w:rPr>
        <w:t xml:space="preserve">Workgroup </w:t>
      </w:r>
      <w:r w:rsidRPr="005B7811">
        <w:rPr>
          <w:rFonts w:asciiTheme="minorHAnsi" w:hAnsiTheme="minorHAnsi"/>
          <w:szCs w:val="28"/>
        </w:rPr>
        <w:t xml:space="preserve">Meeting </w:t>
      </w:r>
    </w:p>
    <w:p w:rsidR="00F47968" w:rsidRPr="005B7811" w:rsidRDefault="002604E1" w:rsidP="00F47968">
      <w:pPr>
        <w:pStyle w:val="Heading2"/>
        <w:rPr>
          <w:rFonts w:asciiTheme="minorHAnsi" w:hAnsiTheme="minorHAnsi"/>
          <w:sz w:val="24"/>
        </w:rPr>
      </w:pPr>
      <w:r>
        <w:rPr>
          <w:rFonts w:asciiTheme="minorHAnsi" w:hAnsiTheme="minorHAnsi"/>
          <w:sz w:val="24"/>
        </w:rPr>
        <w:t>Wednesday</w:t>
      </w:r>
      <w:r w:rsidR="006F59C3" w:rsidRPr="005B7811">
        <w:rPr>
          <w:rFonts w:asciiTheme="minorHAnsi" w:hAnsiTheme="minorHAnsi"/>
          <w:sz w:val="24"/>
        </w:rPr>
        <w:t xml:space="preserve">, </w:t>
      </w:r>
      <w:r>
        <w:rPr>
          <w:rFonts w:asciiTheme="minorHAnsi" w:hAnsiTheme="minorHAnsi"/>
          <w:sz w:val="24"/>
        </w:rPr>
        <w:t>October 18, 2017</w:t>
      </w:r>
    </w:p>
    <w:p w:rsidR="00F47968" w:rsidRPr="005B7811" w:rsidRDefault="002604E1" w:rsidP="00F47968">
      <w:pPr>
        <w:pStyle w:val="Heading2"/>
        <w:rPr>
          <w:rFonts w:asciiTheme="minorHAnsi" w:hAnsiTheme="minorHAnsi"/>
          <w:sz w:val="24"/>
        </w:rPr>
      </w:pPr>
      <w:r>
        <w:rPr>
          <w:rFonts w:asciiTheme="minorHAnsi" w:hAnsiTheme="minorHAnsi"/>
          <w:sz w:val="24"/>
        </w:rPr>
        <w:t>10</w:t>
      </w:r>
      <w:r w:rsidR="006F59C3" w:rsidRPr="005B7811">
        <w:rPr>
          <w:rFonts w:asciiTheme="minorHAnsi" w:hAnsiTheme="minorHAnsi"/>
          <w:sz w:val="24"/>
        </w:rPr>
        <w:t>:</w:t>
      </w:r>
      <w:r w:rsidR="003705F1" w:rsidRPr="005B7811">
        <w:rPr>
          <w:rFonts w:asciiTheme="minorHAnsi" w:hAnsiTheme="minorHAnsi"/>
          <w:sz w:val="24"/>
        </w:rPr>
        <w:t>00</w:t>
      </w:r>
      <w:r w:rsidR="006F59C3" w:rsidRPr="005B7811">
        <w:rPr>
          <w:rFonts w:asciiTheme="minorHAnsi" w:hAnsiTheme="minorHAnsi"/>
          <w:sz w:val="24"/>
        </w:rPr>
        <w:t xml:space="preserve"> </w:t>
      </w:r>
      <w:r>
        <w:rPr>
          <w:rFonts w:asciiTheme="minorHAnsi" w:hAnsiTheme="minorHAnsi"/>
          <w:sz w:val="24"/>
        </w:rPr>
        <w:t>a</w:t>
      </w:r>
      <w:r w:rsidR="006F59C3" w:rsidRPr="005B7811">
        <w:rPr>
          <w:rFonts w:asciiTheme="minorHAnsi" w:hAnsiTheme="minorHAnsi"/>
          <w:sz w:val="24"/>
        </w:rPr>
        <w:t xml:space="preserve">.m. – </w:t>
      </w:r>
      <w:r>
        <w:rPr>
          <w:rFonts w:asciiTheme="minorHAnsi" w:hAnsiTheme="minorHAnsi"/>
          <w:sz w:val="24"/>
        </w:rPr>
        <w:t>1</w:t>
      </w:r>
      <w:r w:rsidR="008E479C">
        <w:rPr>
          <w:rFonts w:asciiTheme="minorHAnsi" w:hAnsiTheme="minorHAnsi"/>
          <w:sz w:val="24"/>
        </w:rPr>
        <w:t>2</w:t>
      </w:r>
      <w:r w:rsidR="008714E6" w:rsidRPr="005B7811">
        <w:rPr>
          <w:rFonts w:asciiTheme="minorHAnsi" w:hAnsiTheme="minorHAnsi"/>
          <w:sz w:val="24"/>
        </w:rPr>
        <w:t>:00</w:t>
      </w:r>
      <w:r w:rsidR="006F59C3" w:rsidRPr="005B7811">
        <w:rPr>
          <w:rFonts w:asciiTheme="minorHAnsi" w:hAnsiTheme="minorHAnsi"/>
          <w:sz w:val="24"/>
        </w:rPr>
        <w:t xml:space="preserve"> p.m.</w:t>
      </w:r>
    </w:p>
    <w:p w:rsidR="00F255FF" w:rsidRPr="005B7811" w:rsidRDefault="00F255FF" w:rsidP="00F83962">
      <w:pPr>
        <w:autoSpaceDE w:val="0"/>
        <w:autoSpaceDN w:val="0"/>
        <w:adjustRightInd w:val="0"/>
        <w:rPr>
          <w:rFonts w:asciiTheme="minorHAnsi" w:hAnsiTheme="minorHAnsi" w:cs="Tahoma"/>
          <w:b/>
          <w:sz w:val="24"/>
        </w:rPr>
      </w:pPr>
    </w:p>
    <w:p w:rsidR="00F47968" w:rsidRPr="004A4D20" w:rsidRDefault="006F59C3" w:rsidP="00F83962">
      <w:pPr>
        <w:autoSpaceDE w:val="0"/>
        <w:autoSpaceDN w:val="0"/>
        <w:adjustRightInd w:val="0"/>
        <w:rPr>
          <w:rFonts w:asciiTheme="minorHAnsi" w:eastAsiaTheme="minorHAnsi" w:hAnsiTheme="minorHAnsi" w:cs="Tahoma"/>
          <w:color w:val="000000"/>
          <w:sz w:val="24"/>
        </w:rPr>
      </w:pPr>
      <w:r w:rsidRPr="004A4D20">
        <w:rPr>
          <w:rFonts w:asciiTheme="minorHAnsi" w:hAnsiTheme="minorHAnsi" w:cs="Tahoma"/>
          <w:b/>
          <w:sz w:val="24"/>
        </w:rPr>
        <w:t xml:space="preserve">Location: </w:t>
      </w:r>
      <w:r w:rsidRPr="004A4D20">
        <w:rPr>
          <w:rFonts w:asciiTheme="minorHAnsi" w:hAnsiTheme="minorHAnsi" w:cs="Tahoma"/>
          <w:sz w:val="24"/>
        </w:rPr>
        <w:t xml:space="preserve">  </w:t>
      </w:r>
      <w:r w:rsidR="00BA1305">
        <w:rPr>
          <w:rFonts w:asciiTheme="minorHAnsi" w:hAnsiTheme="minorHAnsi" w:cs="Tahoma"/>
          <w:sz w:val="24"/>
        </w:rPr>
        <w:t xml:space="preserve">  </w:t>
      </w:r>
      <w:r w:rsidR="002604E1">
        <w:rPr>
          <w:rFonts w:asciiTheme="minorHAnsi" w:hAnsiTheme="minorHAnsi" w:cs="Tahoma"/>
          <w:sz w:val="24"/>
        </w:rPr>
        <w:t>CBPO Fish Shack</w:t>
      </w:r>
    </w:p>
    <w:p w:rsidR="00F47968" w:rsidRPr="004A4D20" w:rsidRDefault="00BA1305" w:rsidP="00BA1305">
      <w:pPr>
        <w:rPr>
          <w:rFonts w:asciiTheme="minorHAnsi" w:hAnsiTheme="minorHAnsi" w:cs="Tahoma"/>
          <w:sz w:val="24"/>
        </w:rPr>
      </w:pPr>
      <w:r>
        <w:rPr>
          <w:rFonts w:asciiTheme="minorHAnsi" w:hAnsiTheme="minorHAnsi" w:cs="Tahoma"/>
          <w:sz w:val="24"/>
        </w:rPr>
        <w:t xml:space="preserve">                     </w:t>
      </w:r>
      <w:r w:rsidR="006F59C3" w:rsidRPr="004A4D20">
        <w:rPr>
          <w:rFonts w:asciiTheme="minorHAnsi" w:hAnsiTheme="minorHAnsi" w:cs="Tahoma"/>
          <w:sz w:val="24"/>
        </w:rPr>
        <w:t>410 Severn Avenue</w:t>
      </w:r>
    </w:p>
    <w:p w:rsidR="00582F1A" w:rsidRPr="000A0DA1" w:rsidRDefault="00BA1305" w:rsidP="00BA1305">
      <w:pPr>
        <w:rPr>
          <w:rFonts w:asciiTheme="minorHAnsi" w:hAnsiTheme="minorHAnsi" w:cs="Tahoma"/>
          <w:sz w:val="24"/>
        </w:rPr>
      </w:pPr>
      <w:r>
        <w:rPr>
          <w:rFonts w:asciiTheme="minorHAnsi" w:hAnsiTheme="minorHAnsi" w:cs="Tahoma"/>
          <w:sz w:val="24"/>
        </w:rPr>
        <w:t xml:space="preserve">                     </w:t>
      </w:r>
      <w:r w:rsidR="006F59C3" w:rsidRPr="000A0DA1">
        <w:rPr>
          <w:rFonts w:asciiTheme="minorHAnsi" w:hAnsiTheme="minorHAnsi" w:cs="Tahoma"/>
          <w:sz w:val="24"/>
        </w:rPr>
        <w:t>Annapolis, MD 21403</w:t>
      </w:r>
    </w:p>
    <w:p w:rsidR="00FD42A0" w:rsidRDefault="00FD42A0" w:rsidP="00582F1A">
      <w:pPr>
        <w:rPr>
          <w:rFonts w:asciiTheme="minorHAnsi" w:hAnsiTheme="minorHAnsi"/>
          <w:b/>
          <w:sz w:val="24"/>
        </w:rPr>
      </w:pPr>
    </w:p>
    <w:p w:rsidR="00582C02" w:rsidRDefault="00582C02" w:rsidP="00582F1A">
      <w:pPr>
        <w:rPr>
          <w:rFonts w:asciiTheme="minorHAnsi" w:hAnsiTheme="minorHAnsi"/>
          <w:b/>
          <w:sz w:val="24"/>
        </w:rPr>
      </w:pPr>
      <w:r>
        <w:rPr>
          <w:rFonts w:asciiTheme="minorHAnsi" w:hAnsiTheme="minorHAnsi"/>
          <w:b/>
          <w:sz w:val="24"/>
        </w:rPr>
        <w:t>Summary of Actions and Decisions</w:t>
      </w:r>
    </w:p>
    <w:p w:rsidR="00582C02" w:rsidRDefault="00582C02" w:rsidP="00582F1A">
      <w:pPr>
        <w:rPr>
          <w:rFonts w:asciiTheme="minorHAnsi" w:hAnsiTheme="minorHAnsi"/>
          <w:b/>
          <w:sz w:val="24"/>
        </w:rPr>
      </w:pPr>
    </w:p>
    <w:p w:rsidR="005B7A8E" w:rsidRDefault="005B7A8E" w:rsidP="005B7A8E">
      <w:pPr>
        <w:rPr>
          <w:rFonts w:asciiTheme="minorHAnsi" w:hAnsiTheme="minorHAnsi"/>
          <w:sz w:val="24"/>
        </w:rPr>
      </w:pPr>
      <w:r>
        <w:rPr>
          <w:rFonts w:asciiTheme="minorHAnsi" w:hAnsiTheme="minorHAnsi"/>
          <w:b/>
          <w:sz w:val="24"/>
        </w:rPr>
        <w:t xml:space="preserve">Action: </w:t>
      </w:r>
      <w:r>
        <w:rPr>
          <w:rFonts w:asciiTheme="minorHAnsi" w:hAnsiTheme="minorHAnsi"/>
          <w:sz w:val="24"/>
        </w:rPr>
        <w:t xml:space="preserve">The Citizen Stewardship Team will consult the Citizens Advisory Committee on how to best communicate the Stewardship score values to the general public. </w:t>
      </w:r>
    </w:p>
    <w:p w:rsidR="007C1B70" w:rsidRDefault="007C1B70" w:rsidP="007C1B70">
      <w:pPr>
        <w:rPr>
          <w:rFonts w:ascii="Calibri" w:hAnsi="Calibri" w:cs="Arial"/>
          <w:iCs/>
          <w:color w:val="222222"/>
          <w:sz w:val="24"/>
          <w:shd w:val="clear" w:color="auto" w:fill="FFFFFF"/>
        </w:rPr>
      </w:pPr>
      <w:r>
        <w:rPr>
          <w:rFonts w:ascii="Calibri" w:hAnsi="Calibri" w:cs="Arial"/>
          <w:b/>
          <w:iCs/>
          <w:color w:val="222222"/>
          <w:sz w:val="24"/>
          <w:shd w:val="clear" w:color="auto" w:fill="FFFFFF"/>
        </w:rPr>
        <w:t xml:space="preserve">Action: </w:t>
      </w:r>
      <w:r>
        <w:rPr>
          <w:rFonts w:ascii="Calibri" w:hAnsi="Calibri" w:cs="Arial"/>
          <w:iCs/>
          <w:color w:val="222222"/>
          <w:sz w:val="24"/>
          <w:shd w:val="clear" w:color="auto" w:fill="FFFFFF"/>
        </w:rPr>
        <w:t>The Communications Team will make changes to the charts and figures for Chesapeake Progress based on feedback received from the workgroup.</w:t>
      </w:r>
    </w:p>
    <w:p w:rsidR="007C1B70" w:rsidRDefault="007C1B70" w:rsidP="007C1B70">
      <w:pPr>
        <w:rPr>
          <w:rFonts w:ascii="Calibri" w:hAnsi="Calibri" w:cs="Arial"/>
          <w:iCs/>
          <w:color w:val="222222"/>
          <w:sz w:val="24"/>
          <w:shd w:val="clear" w:color="auto" w:fill="FFFFFF"/>
        </w:rPr>
      </w:pPr>
      <w:r w:rsidRPr="00701B53">
        <w:rPr>
          <w:rFonts w:ascii="Calibri" w:hAnsi="Calibri" w:cs="Arial"/>
          <w:b/>
          <w:iCs/>
          <w:color w:val="222222"/>
          <w:sz w:val="24"/>
          <w:shd w:val="clear" w:color="auto" w:fill="FFFFFF"/>
        </w:rPr>
        <w:t>Action:</w:t>
      </w:r>
      <w:r>
        <w:rPr>
          <w:rFonts w:ascii="Calibri" w:hAnsi="Calibri" w:cs="Arial"/>
          <w:iCs/>
          <w:color w:val="222222"/>
          <w:sz w:val="24"/>
          <w:shd w:val="clear" w:color="auto" w:fill="FFFFFF"/>
        </w:rPr>
        <w:t xml:space="preserve"> The Communications Team will reach out to state reps to see who should be invited </w:t>
      </w:r>
    </w:p>
    <w:p w:rsidR="007C1B70" w:rsidRDefault="007C1B70" w:rsidP="007C1B70">
      <w:pPr>
        <w:rPr>
          <w:rFonts w:ascii="Calibri" w:hAnsi="Calibri" w:cs="Arial"/>
          <w:iCs/>
          <w:color w:val="222222"/>
          <w:sz w:val="24"/>
          <w:shd w:val="clear" w:color="auto" w:fill="FFFFFF"/>
        </w:rPr>
      </w:pPr>
      <w:proofErr w:type="gramStart"/>
      <w:r>
        <w:rPr>
          <w:rFonts w:ascii="Calibri" w:hAnsi="Calibri" w:cs="Arial"/>
          <w:iCs/>
          <w:color w:val="222222"/>
          <w:sz w:val="24"/>
          <w:shd w:val="clear" w:color="auto" w:fill="FFFFFF"/>
        </w:rPr>
        <w:t>to</w:t>
      </w:r>
      <w:proofErr w:type="gramEnd"/>
      <w:r>
        <w:rPr>
          <w:rFonts w:ascii="Calibri" w:hAnsi="Calibri" w:cs="Arial"/>
          <w:iCs/>
          <w:color w:val="222222"/>
          <w:sz w:val="24"/>
          <w:shd w:val="clear" w:color="auto" w:fill="FFFFFF"/>
        </w:rPr>
        <w:t xml:space="preserve"> participate in </w:t>
      </w:r>
      <w:r w:rsidRPr="009679C5">
        <w:rPr>
          <w:rFonts w:ascii="Calibri" w:hAnsi="Calibri" w:cs="Arial"/>
          <w:iCs/>
          <w:color w:val="222222"/>
          <w:sz w:val="24"/>
          <w:shd w:val="clear" w:color="auto" w:fill="FFFFFF"/>
        </w:rPr>
        <w:t>the press release; potentially considering a CBP speaker, region specific quote, member</w:t>
      </w:r>
      <w:r>
        <w:rPr>
          <w:rFonts w:ascii="Calibri" w:hAnsi="Calibri" w:cs="Arial"/>
          <w:iCs/>
          <w:color w:val="222222"/>
          <w:sz w:val="24"/>
          <w:shd w:val="clear" w:color="auto" w:fill="FFFFFF"/>
        </w:rPr>
        <w:t xml:space="preserve"> </w:t>
      </w:r>
      <w:r w:rsidRPr="00EB6A2A">
        <w:rPr>
          <w:rFonts w:ascii="Calibri" w:hAnsi="Calibri" w:cs="Arial"/>
          <w:iCs/>
          <w:color w:val="222222"/>
          <w:sz w:val="24"/>
          <w:shd w:val="clear" w:color="auto" w:fill="FFFFFF"/>
        </w:rPr>
        <w:t xml:space="preserve">of </w:t>
      </w:r>
      <w:r>
        <w:rPr>
          <w:rFonts w:ascii="Calibri" w:hAnsi="Calibri" w:cs="Arial"/>
          <w:iCs/>
          <w:color w:val="222222"/>
          <w:sz w:val="24"/>
          <w:shd w:val="clear" w:color="auto" w:fill="FFFFFF"/>
        </w:rPr>
        <w:t>the Diversity workgroup representative, or practitioner.</w:t>
      </w:r>
    </w:p>
    <w:p w:rsidR="005B7A8E" w:rsidRPr="00EB6A2A" w:rsidRDefault="005B7A8E" w:rsidP="005B7A8E">
      <w:pPr>
        <w:rPr>
          <w:rFonts w:asciiTheme="minorHAnsi" w:hAnsiTheme="minorHAnsi"/>
          <w:sz w:val="24"/>
        </w:rPr>
      </w:pPr>
      <w:r>
        <w:rPr>
          <w:rFonts w:ascii="Calibri" w:hAnsi="Calibri" w:cs="Arial"/>
          <w:b/>
          <w:iCs/>
          <w:color w:val="222222"/>
          <w:sz w:val="24"/>
          <w:shd w:val="clear" w:color="auto" w:fill="FFFFFF"/>
        </w:rPr>
        <w:t xml:space="preserve">Decision: </w:t>
      </w:r>
      <w:r>
        <w:rPr>
          <w:rFonts w:ascii="Calibri" w:hAnsi="Calibri" w:cs="Arial"/>
          <w:iCs/>
          <w:color w:val="222222"/>
          <w:sz w:val="24"/>
          <w:shd w:val="clear" w:color="auto" w:fill="FFFFFF"/>
        </w:rPr>
        <w:t>Three</w:t>
      </w:r>
      <w:r w:rsidRPr="00D732F3">
        <w:rPr>
          <w:rFonts w:ascii="Calibri" w:hAnsi="Calibri" w:cs="Arial"/>
          <w:iCs/>
          <w:color w:val="222222"/>
          <w:sz w:val="24"/>
          <w:shd w:val="clear" w:color="auto" w:fill="FFFFFF"/>
        </w:rPr>
        <w:t xml:space="preserve"> press releases</w:t>
      </w:r>
      <w:r>
        <w:rPr>
          <w:rFonts w:ascii="Calibri" w:hAnsi="Calibri" w:cs="Arial"/>
          <w:iCs/>
          <w:color w:val="222222"/>
          <w:sz w:val="24"/>
          <w:shd w:val="clear" w:color="auto" w:fill="FFFFFF"/>
        </w:rPr>
        <w:t xml:space="preserve"> will be issued for the </w:t>
      </w:r>
      <w:r w:rsidRPr="00B83EA9">
        <w:rPr>
          <w:rFonts w:ascii="Calibri" w:hAnsi="Calibri" w:cs="Arial"/>
          <w:iCs/>
          <w:color w:val="222222"/>
          <w:sz w:val="24"/>
          <w:shd w:val="clear" w:color="auto" w:fill="FFFFFF"/>
        </w:rPr>
        <w:t>Citizen Stewardship Indicator Release Plan</w:t>
      </w:r>
      <w:r>
        <w:rPr>
          <w:rFonts w:ascii="Calibri" w:hAnsi="Calibri" w:cs="Arial"/>
          <w:iCs/>
          <w:color w:val="222222"/>
          <w:sz w:val="24"/>
          <w:shd w:val="clear" w:color="auto" w:fill="FFFFFF"/>
        </w:rPr>
        <w:t>.</w:t>
      </w:r>
    </w:p>
    <w:p w:rsidR="005B7A8E" w:rsidRPr="00B83EA9" w:rsidRDefault="005B7A8E" w:rsidP="007C1B70">
      <w:pPr>
        <w:rPr>
          <w:rFonts w:ascii="Calibri" w:hAnsi="Calibri" w:cs="Arial"/>
          <w:iCs/>
          <w:color w:val="222222"/>
          <w:sz w:val="24"/>
          <w:shd w:val="clear" w:color="auto" w:fill="FFFFFF"/>
        </w:rPr>
      </w:pPr>
      <w:r>
        <w:rPr>
          <w:rFonts w:ascii="Calibri" w:hAnsi="Calibri" w:cs="Arial"/>
          <w:b/>
          <w:iCs/>
          <w:color w:val="222222"/>
          <w:sz w:val="24"/>
          <w:shd w:val="clear" w:color="auto" w:fill="FFFFFF"/>
        </w:rPr>
        <w:t xml:space="preserve">Decision: </w:t>
      </w:r>
      <w:r>
        <w:rPr>
          <w:rFonts w:ascii="Calibri" w:hAnsi="Calibri" w:cs="Arial"/>
          <w:iCs/>
          <w:color w:val="222222"/>
          <w:sz w:val="24"/>
          <w:shd w:val="clear" w:color="auto" w:fill="FFFFFF"/>
        </w:rPr>
        <w:t>Press releases will tentatively take place November 1</w:t>
      </w:r>
      <w:r w:rsidRPr="007439D1">
        <w:rPr>
          <w:rFonts w:ascii="Calibri" w:hAnsi="Calibri" w:cs="Arial"/>
          <w:iCs/>
          <w:color w:val="222222"/>
          <w:sz w:val="24"/>
          <w:shd w:val="clear" w:color="auto" w:fill="FFFFFF"/>
          <w:vertAlign w:val="superscript"/>
        </w:rPr>
        <w:t>st</w:t>
      </w:r>
      <w:r>
        <w:rPr>
          <w:rFonts w:ascii="Calibri" w:hAnsi="Calibri" w:cs="Arial"/>
          <w:iCs/>
          <w:color w:val="222222"/>
          <w:sz w:val="24"/>
          <w:shd w:val="clear" w:color="auto" w:fill="FFFFFF"/>
        </w:rPr>
        <w:t>, 2017.</w:t>
      </w:r>
    </w:p>
    <w:p w:rsidR="00582C02" w:rsidRPr="00EB6A2A" w:rsidRDefault="00EB6A2A" w:rsidP="00582F1A">
      <w:pPr>
        <w:rPr>
          <w:rFonts w:ascii="Calibri" w:hAnsi="Calibri"/>
          <w:sz w:val="24"/>
        </w:rPr>
      </w:pPr>
      <w:r w:rsidRPr="00EB6A2A">
        <w:rPr>
          <w:rFonts w:ascii="Calibri" w:hAnsi="Calibri"/>
          <w:b/>
          <w:sz w:val="24"/>
        </w:rPr>
        <w:t>Action:</w:t>
      </w:r>
      <w:r>
        <w:rPr>
          <w:rFonts w:ascii="Calibri" w:hAnsi="Calibri"/>
          <w:sz w:val="24"/>
        </w:rPr>
        <w:t xml:space="preserve"> </w:t>
      </w:r>
      <w:r w:rsidRPr="002F28DE">
        <w:rPr>
          <w:rFonts w:ascii="Calibri" w:hAnsi="Calibri"/>
          <w:sz w:val="24"/>
        </w:rPr>
        <w:t xml:space="preserve">Identify </w:t>
      </w:r>
      <w:r>
        <w:rPr>
          <w:rFonts w:ascii="Calibri" w:hAnsi="Calibri"/>
          <w:sz w:val="24"/>
        </w:rPr>
        <w:t>C</w:t>
      </w:r>
      <w:r w:rsidRPr="002F28DE">
        <w:rPr>
          <w:rFonts w:ascii="Calibri" w:hAnsi="Calibri"/>
          <w:sz w:val="24"/>
        </w:rPr>
        <w:t>o-</w:t>
      </w:r>
      <w:r>
        <w:rPr>
          <w:rFonts w:ascii="Calibri" w:hAnsi="Calibri"/>
          <w:sz w:val="24"/>
        </w:rPr>
        <w:t>C</w:t>
      </w:r>
      <w:r w:rsidRPr="002F28DE">
        <w:rPr>
          <w:rFonts w:ascii="Calibri" w:hAnsi="Calibri"/>
          <w:sz w:val="24"/>
        </w:rPr>
        <w:t>hair for the Citizen Stewardship Workgroup</w:t>
      </w:r>
      <w:r>
        <w:rPr>
          <w:rFonts w:ascii="Calibri" w:hAnsi="Calibri"/>
          <w:sz w:val="24"/>
        </w:rPr>
        <w:t xml:space="preserve"> to replace Al Todd</w:t>
      </w:r>
      <w:r w:rsidRPr="002F28DE">
        <w:rPr>
          <w:rFonts w:ascii="Calibri" w:hAnsi="Calibri"/>
          <w:sz w:val="24"/>
        </w:rPr>
        <w:t>.</w:t>
      </w:r>
    </w:p>
    <w:p w:rsidR="00582C02" w:rsidRPr="00582C02" w:rsidRDefault="00582C02" w:rsidP="00582F1A">
      <w:pPr>
        <w:rPr>
          <w:rFonts w:asciiTheme="minorHAnsi" w:hAnsiTheme="minorHAnsi"/>
          <w:b/>
          <w:sz w:val="24"/>
        </w:rPr>
      </w:pPr>
    </w:p>
    <w:p w:rsidR="002F28DE" w:rsidRPr="00D771D4" w:rsidDel="00582C02" w:rsidRDefault="00D771D4" w:rsidP="00582F1A">
      <w:pPr>
        <w:rPr>
          <w:del w:id="0" w:author="Pizzala, Andrew Michael" w:date="2017-11-15T10:24:00Z"/>
          <w:rFonts w:asciiTheme="minorHAnsi" w:hAnsiTheme="minorHAnsi"/>
          <w:sz w:val="24"/>
        </w:rPr>
      </w:pPr>
      <w:r>
        <w:rPr>
          <w:rFonts w:asciiTheme="minorHAnsi" w:hAnsiTheme="minorHAnsi"/>
          <w:sz w:val="24"/>
        </w:rPr>
        <w:t>The meeting agenda, presentation, and minutes are availabl</w:t>
      </w:r>
      <w:r w:rsidR="00582C02">
        <w:rPr>
          <w:rFonts w:asciiTheme="minorHAnsi" w:hAnsiTheme="minorHAnsi"/>
          <w:sz w:val="24"/>
        </w:rPr>
        <w:t xml:space="preserve">e on the Chesapeake Bay Program </w:t>
      </w:r>
      <w:hyperlink r:id="rId10" w:history="1">
        <w:r w:rsidRPr="00D771D4">
          <w:rPr>
            <w:rStyle w:val="Hyperlink"/>
            <w:rFonts w:asciiTheme="minorHAnsi" w:hAnsiTheme="minorHAnsi"/>
            <w:sz w:val="24"/>
          </w:rPr>
          <w:t>calendar</w:t>
        </w:r>
      </w:hyperlink>
      <w:r>
        <w:rPr>
          <w:rFonts w:asciiTheme="minorHAnsi" w:hAnsiTheme="minorHAnsi"/>
          <w:sz w:val="24"/>
        </w:rPr>
        <w:t>.</w:t>
      </w:r>
    </w:p>
    <w:p w:rsidR="00187AAD" w:rsidRPr="000A0DA1" w:rsidRDefault="00187AAD" w:rsidP="00F47968">
      <w:pPr>
        <w:tabs>
          <w:tab w:val="left" w:pos="1440"/>
          <w:tab w:val="left" w:pos="1800"/>
        </w:tabs>
        <w:rPr>
          <w:rFonts w:asciiTheme="minorHAnsi" w:hAnsiTheme="minorHAnsi"/>
          <w:sz w:val="24"/>
        </w:rPr>
      </w:pPr>
    </w:p>
    <w:tbl>
      <w:tblPr>
        <w:tblW w:w="10285" w:type="dxa"/>
        <w:tblBorders>
          <w:top w:val="double" w:sz="6" w:space="0" w:color="5F5F5F"/>
          <w:bottom w:val="double" w:sz="6" w:space="0" w:color="5F5F5F"/>
          <w:insideH w:val="double" w:sz="6" w:space="0" w:color="5F5F5F"/>
        </w:tblBorders>
        <w:tblCellMar>
          <w:top w:w="115" w:type="dxa"/>
          <w:left w:w="115" w:type="dxa"/>
          <w:bottom w:w="29" w:type="dxa"/>
          <w:right w:w="115" w:type="dxa"/>
        </w:tblCellMar>
        <w:tblLook w:val="0000" w:firstRow="0" w:lastRow="0" w:firstColumn="0" w:lastColumn="0" w:noHBand="0" w:noVBand="0"/>
      </w:tblPr>
      <w:tblGrid>
        <w:gridCol w:w="1105"/>
        <w:gridCol w:w="9180"/>
      </w:tblGrid>
      <w:tr w:rsidR="008E0D23" w:rsidRPr="000A0DA1" w:rsidTr="00370249">
        <w:trPr>
          <w:trHeight w:val="317"/>
        </w:trPr>
        <w:tc>
          <w:tcPr>
            <w:tcW w:w="1105" w:type="dxa"/>
          </w:tcPr>
          <w:p w:rsidR="008E0D23" w:rsidRPr="000A0DA1" w:rsidRDefault="006F59C3" w:rsidP="002604E1">
            <w:pPr>
              <w:pStyle w:val="Heading2"/>
              <w:rPr>
                <w:rFonts w:asciiTheme="minorHAnsi" w:hAnsiTheme="minorHAnsi"/>
                <w:sz w:val="24"/>
              </w:rPr>
            </w:pPr>
            <w:r w:rsidRPr="000A0DA1">
              <w:rPr>
                <w:rFonts w:asciiTheme="minorHAnsi" w:hAnsiTheme="minorHAnsi"/>
                <w:sz w:val="24"/>
              </w:rPr>
              <w:t>1</w:t>
            </w:r>
            <w:r w:rsidR="002604E1" w:rsidRPr="000A0DA1">
              <w:rPr>
                <w:rFonts w:asciiTheme="minorHAnsi" w:hAnsiTheme="minorHAnsi"/>
                <w:sz w:val="24"/>
              </w:rPr>
              <w:t>0</w:t>
            </w:r>
            <w:r w:rsidRPr="000A0DA1">
              <w:rPr>
                <w:rFonts w:asciiTheme="minorHAnsi" w:hAnsiTheme="minorHAnsi"/>
                <w:sz w:val="24"/>
              </w:rPr>
              <w:t>:</w:t>
            </w:r>
            <w:r w:rsidR="000458F6" w:rsidRPr="000A0DA1">
              <w:rPr>
                <w:rFonts w:asciiTheme="minorHAnsi" w:hAnsiTheme="minorHAnsi"/>
                <w:sz w:val="24"/>
              </w:rPr>
              <w:t>00</w:t>
            </w:r>
            <w:r w:rsidR="00F30047" w:rsidRPr="000A0DA1">
              <w:rPr>
                <w:rFonts w:asciiTheme="minorHAnsi" w:hAnsiTheme="minorHAnsi"/>
                <w:sz w:val="24"/>
              </w:rPr>
              <w:t xml:space="preserve"> </w:t>
            </w:r>
          </w:p>
        </w:tc>
        <w:tc>
          <w:tcPr>
            <w:tcW w:w="9180" w:type="dxa"/>
          </w:tcPr>
          <w:p w:rsidR="00D02CCB" w:rsidRDefault="006F59C3" w:rsidP="003507E2">
            <w:pPr>
              <w:pStyle w:val="Heading2"/>
              <w:rPr>
                <w:rFonts w:asciiTheme="minorHAnsi" w:hAnsiTheme="minorHAnsi"/>
                <w:sz w:val="24"/>
              </w:rPr>
            </w:pPr>
            <w:r w:rsidRPr="000A0DA1">
              <w:rPr>
                <w:rFonts w:asciiTheme="minorHAnsi" w:hAnsiTheme="minorHAnsi"/>
                <w:sz w:val="24"/>
              </w:rPr>
              <w:t>Welcome</w:t>
            </w:r>
            <w:r w:rsidR="002604E1" w:rsidRPr="000A0DA1">
              <w:rPr>
                <w:rFonts w:asciiTheme="minorHAnsi" w:hAnsiTheme="minorHAnsi"/>
                <w:sz w:val="24"/>
              </w:rPr>
              <w:t xml:space="preserve"> (Al Todd</w:t>
            </w:r>
            <w:r w:rsidR="00370249">
              <w:rPr>
                <w:rFonts w:asciiTheme="minorHAnsi" w:hAnsiTheme="minorHAnsi"/>
                <w:sz w:val="24"/>
              </w:rPr>
              <w:t>, Alliance for the Chesapeake Bay</w:t>
            </w:r>
            <w:r w:rsidR="002604E1" w:rsidRPr="000A0DA1">
              <w:rPr>
                <w:rFonts w:asciiTheme="minorHAnsi" w:hAnsiTheme="minorHAnsi"/>
                <w:sz w:val="24"/>
              </w:rPr>
              <w:t>)</w:t>
            </w:r>
            <w:r w:rsidRPr="000A0DA1">
              <w:rPr>
                <w:rFonts w:asciiTheme="minorHAnsi" w:hAnsiTheme="minorHAnsi"/>
                <w:sz w:val="24"/>
              </w:rPr>
              <w:t xml:space="preserve"> </w:t>
            </w:r>
          </w:p>
          <w:p w:rsidR="001912FA" w:rsidRPr="000A0DA1" w:rsidRDefault="001912FA" w:rsidP="00D02CCB">
            <w:pPr>
              <w:pStyle w:val="Heading2"/>
              <w:rPr>
                <w:rFonts w:asciiTheme="minorHAnsi" w:hAnsiTheme="minorHAnsi"/>
                <w:sz w:val="24"/>
              </w:rPr>
            </w:pPr>
          </w:p>
        </w:tc>
      </w:tr>
      <w:tr w:rsidR="008E0D23" w:rsidRPr="000A0DA1" w:rsidTr="00370249">
        <w:trPr>
          <w:trHeight w:val="650"/>
        </w:trPr>
        <w:tc>
          <w:tcPr>
            <w:tcW w:w="1105" w:type="dxa"/>
            <w:tcBorders>
              <w:bottom w:val="double" w:sz="6" w:space="0" w:color="5F5F5F"/>
            </w:tcBorders>
          </w:tcPr>
          <w:p w:rsidR="002C7661" w:rsidRPr="000A0DA1" w:rsidRDefault="000458F6" w:rsidP="002C7661">
            <w:pPr>
              <w:pStyle w:val="Heading2"/>
              <w:rPr>
                <w:rFonts w:asciiTheme="minorHAnsi" w:hAnsiTheme="minorHAnsi"/>
                <w:sz w:val="24"/>
              </w:rPr>
            </w:pPr>
            <w:r w:rsidRPr="000A0DA1">
              <w:rPr>
                <w:rFonts w:asciiTheme="minorHAnsi" w:hAnsiTheme="minorHAnsi"/>
                <w:sz w:val="24"/>
              </w:rPr>
              <w:t>1</w:t>
            </w:r>
            <w:r w:rsidR="002604E1" w:rsidRPr="000A0DA1">
              <w:rPr>
                <w:rFonts w:asciiTheme="minorHAnsi" w:hAnsiTheme="minorHAnsi"/>
                <w:sz w:val="24"/>
              </w:rPr>
              <w:t>0</w:t>
            </w:r>
            <w:r w:rsidRPr="000A0DA1">
              <w:rPr>
                <w:rFonts w:asciiTheme="minorHAnsi" w:hAnsiTheme="minorHAnsi"/>
                <w:sz w:val="24"/>
              </w:rPr>
              <w:t>:</w:t>
            </w:r>
            <w:r w:rsidR="00496AAA">
              <w:rPr>
                <w:rFonts w:asciiTheme="minorHAnsi" w:hAnsiTheme="minorHAnsi"/>
                <w:sz w:val="24"/>
              </w:rPr>
              <w:t>10</w:t>
            </w:r>
            <w:r w:rsidR="002C7661" w:rsidRPr="000A0DA1">
              <w:rPr>
                <w:rFonts w:asciiTheme="minorHAnsi" w:hAnsiTheme="minorHAnsi"/>
                <w:sz w:val="24"/>
              </w:rPr>
              <w:t xml:space="preserve"> </w:t>
            </w:r>
          </w:p>
          <w:p w:rsidR="008E0D23" w:rsidRPr="000A0DA1" w:rsidRDefault="008E0D23" w:rsidP="003507E2">
            <w:pPr>
              <w:pStyle w:val="Heading2"/>
              <w:rPr>
                <w:rFonts w:asciiTheme="minorHAnsi" w:hAnsiTheme="minorHAnsi"/>
                <w:sz w:val="24"/>
              </w:rPr>
            </w:pPr>
          </w:p>
        </w:tc>
        <w:tc>
          <w:tcPr>
            <w:tcW w:w="9180" w:type="dxa"/>
            <w:tcBorders>
              <w:bottom w:val="double" w:sz="6" w:space="0" w:color="5F5F5F"/>
            </w:tcBorders>
          </w:tcPr>
          <w:p w:rsidR="00ED4117" w:rsidRPr="000A0DA1" w:rsidRDefault="00CD6407" w:rsidP="00515339">
            <w:pPr>
              <w:rPr>
                <w:rFonts w:asciiTheme="minorHAnsi" w:hAnsiTheme="minorHAnsi" w:cs="Arial"/>
                <w:b/>
                <w:color w:val="222222"/>
                <w:sz w:val="24"/>
                <w:shd w:val="clear" w:color="auto" w:fill="FFFFFF"/>
              </w:rPr>
            </w:pPr>
            <w:r w:rsidRPr="000A0DA1">
              <w:rPr>
                <w:rFonts w:asciiTheme="minorHAnsi" w:hAnsiTheme="minorHAnsi" w:cs="Arial"/>
                <w:b/>
                <w:color w:val="222222"/>
                <w:sz w:val="24"/>
                <w:shd w:val="clear" w:color="auto" w:fill="FFFFFF"/>
              </w:rPr>
              <w:t xml:space="preserve">Process to </w:t>
            </w:r>
            <w:r w:rsidR="00ED4117" w:rsidRPr="000A0DA1">
              <w:rPr>
                <w:rFonts w:asciiTheme="minorHAnsi" w:hAnsiTheme="minorHAnsi" w:cs="Arial"/>
                <w:b/>
                <w:color w:val="222222"/>
                <w:sz w:val="24"/>
                <w:shd w:val="clear" w:color="auto" w:fill="FFFFFF"/>
              </w:rPr>
              <w:t>D</w:t>
            </w:r>
            <w:r w:rsidRPr="000A0DA1">
              <w:rPr>
                <w:rFonts w:asciiTheme="minorHAnsi" w:hAnsiTheme="minorHAnsi" w:cs="Arial"/>
                <w:b/>
                <w:color w:val="222222"/>
                <w:sz w:val="24"/>
                <w:shd w:val="clear" w:color="auto" w:fill="FFFFFF"/>
              </w:rPr>
              <w:t xml:space="preserve">evelop </w:t>
            </w:r>
            <w:r w:rsidR="00ED4117" w:rsidRPr="000A0DA1">
              <w:rPr>
                <w:rFonts w:asciiTheme="minorHAnsi" w:hAnsiTheme="minorHAnsi" w:cs="Arial"/>
                <w:b/>
                <w:color w:val="222222"/>
                <w:sz w:val="24"/>
                <w:shd w:val="clear" w:color="auto" w:fill="FFFFFF"/>
              </w:rPr>
              <w:t>Citizen Stewardshi</w:t>
            </w:r>
            <w:r w:rsidR="00370249">
              <w:rPr>
                <w:rFonts w:asciiTheme="minorHAnsi" w:hAnsiTheme="minorHAnsi" w:cs="Arial"/>
                <w:b/>
                <w:color w:val="222222"/>
                <w:sz w:val="24"/>
                <w:shd w:val="clear" w:color="auto" w:fill="FFFFFF"/>
              </w:rPr>
              <w:t>p Indicator.  (Ka</w:t>
            </w:r>
            <w:r w:rsidR="009741F5">
              <w:rPr>
                <w:rFonts w:asciiTheme="minorHAnsi" w:hAnsiTheme="minorHAnsi" w:cs="Arial"/>
                <w:b/>
                <w:color w:val="222222"/>
                <w:sz w:val="24"/>
                <w:shd w:val="clear" w:color="auto" w:fill="FFFFFF"/>
              </w:rPr>
              <w:t>cey Wetzel, CBT</w:t>
            </w:r>
            <w:r w:rsidR="00370249">
              <w:rPr>
                <w:rFonts w:asciiTheme="minorHAnsi" w:hAnsiTheme="minorHAnsi" w:cs="Arial"/>
                <w:b/>
                <w:color w:val="222222"/>
                <w:sz w:val="24"/>
                <w:shd w:val="clear" w:color="auto" w:fill="FFFFFF"/>
              </w:rPr>
              <w:t xml:space="preserve"> &amp;</w:t>
            </w:r>
            <w:r w:rsidR="00163469">
              <w:rPr>
                <w:rFonts w:asciiTheme="minorHAnsi" w:hAnsiTheme="minorHAnsi" w:cs="Arial"/>
                <w:b/>
                <w:color w:val="222222"/>
                <w:sz w:val="24"/>
                <w:shd w:val="clear" w:color="auto" w:fill="FFFFFF"/>
              </w:rPr>
              <w:t xml:space="preserve"> Steve Raabe, OpinionWorks</w:t>
            </w:r>
            <w:r w:rsidR="00ED4117" w:rsidRPr="000A0DA1">
              <w:rPr>
                <w:rFonts w:asciiTheme="minorHAnsi" w:hAnsiTheme="minorHAnsi" w:cs="Arial"/>
                <w:b/>
                <w:color w:val="222222"/>
                <w:sz w:val="24"/>
                <w:shd w:val="clear" w:color="auto" w:fill="FFFFFF"/>
              </w:rPr>
              <w:t>)</w:t>
            </w:r>
          </w:p>
          <w:p w:rsidR="00D02CCB" w:rsidRPr="0039242A" w:rsidRDefault="00ED4117" w:rsidP="0039242A">
            <w:pPr>
              <w:rPr>
                <w:rFonts w:asciiTheme="minorHAnsi" w:hAnsiTheme="minorHAnsi" w:cs="Tahoma"/>
                <w:sz w:val="24"/>
              </w:rPr>
            </w:pPr>
            <w:r w:rsidRPr="000A0DA1">
              <w:rPr>
                <w:rFonts w:asciiTheme="minorHAnsi" w:hAnsiTheme="minorHAnsi" w:cs="Arial"/>
                <w:color w:val="222222"/>
                <w:sz w:val="24"/>
                <w:shd w:val="clear" w:color="auto" w:fill="FFFFFF"/>
              </w:rPr>
              <w:t>Kacey</w:t>
            </w:r>
            <w:r w:rsidR="0039242A">
              <w:rPr>
                <w:rFonts w:asciiTheme="minorHAnsi" w:hAnsiTheme="minorHAnsi" w:cs="Arial"/>
                <w:color w:val="222222"/>
                <w:sz w:val="24"/>
                <w:shd w:val="clear" w:color="auto" w:fill="FFFFFF"/>
              </w:rPr>
              <w:t xml:space="preserve"> and Steve</w:t>
            </w:r>
            <w:r w:rsidR="00370249">
              <w:rPr>
                <w:rFonts w:asciiTheme="minorHAnsi" w:hAnsiTheme="minorHAnsi" w:cs="Arial"/>
                <w:color w:val="222222"/>
                <w:sz w:val="24"/>
                <w:shd w:val="clear" w:color="auto" w:fill="FFFFFF"/>
              </w:rPr>
              <w:t xml:space="preserve"> </w:t>
            </w:r>
            <w:r w:rsidRPr="000A0DA1">
              <w:rPr>
                <w:rFonts w:asciiTheme="minorHAnsi" w:hAnsiTheme="minorHAnsi" w:cs="Arial"/>
                <w:color w:val="222222"/>
                <w:sz w:val="24"/>
                <w:shd w:val="clear" w:color="auto" w:fill="FFFFFF"/>
              </w:rPr>
              <w:t>provide</w:t>
            </w:r>
            <w:r w:rsidR="00370249">
              <w:rPr>
                <w:rFonts w:asciiTheme="minorHAnsi" w:hAnsiTheme="minorHAnsi" w:cs="Arial"/>
                <w:color w:val="222222"/>
                <w:sz w:val="24"/>
                <w:shd w:val="clear" w:color="auto" w:fill="FFFFFF"/>
              </w:rPr>
              <w:t>d</w:t>
            </w:r>
            <w:r w:rsidRPr="000A0DA1">
              <w:rPr>
                <w:rFonts w:asciiTheme="minorHAnsi" w:hAnsiTheme="minorHAnsi" w:cs="Arial"/>
                <w:color w:val="222222"/>
                <w:sz w:val="24"/>
                <w:shd w:val="clear" w:color="auto" w:fill="FFFFFF"/>
              </w:rPr>
              <w:t xml:space="preserve"> an overview </w:t>
            </w:r>
            <w:r w:rsidR="0082348A">
              <w:rPr>
                <w:rFonts w:asciiTheme="minorHAnsi" w:hAnsiTheme="minorHAnsi" w:cs="Arial"/>
                <w:color w:val="222222"/>
                <w:sz w:val="24"/>
                <w:shd w:val="clear" w:color="auto" w:fill="FFFFFF"/>
              </w:rPr>
              <w:t xml:space="preserve">of </w:t>
            </w:r>
            <w:r w:rsidR="003C3B81" w:rsidRPr="000A0DA1">
              <w:rPr>
                <w:rFonts w:asciiTheme="minorHAnsi" w:hAnsiTheme="minorHAnsi" w:cs="Arial"/>
                <w:color w:val="222222"/>
                <w:sz w:val="24"/>
                <w:shd w:val="clear" w:color="auto" w:fill="FFFFFF"/>
              </w:rPr>
              <w:t xml:space="preserve">the </w:t>
            </w:r>
            <w:r w:rsidR="008C38F7">
              <w:rPr>
                <w:rFonts w:asciiTheme="minorHAnsi" w:hAnsiTheme="minorHAnsi" w:cs="Arial"/>
                <w:color w:val="222222"/>
                <w:sz w:val="24"/>
                <w:shd w:val="clear" w:color="auto" w:fill="FFFFFF"/>
              </w:rPr>
              <w:t>methodology,</w:t>
            </w:r>
            <w:r w:rsidR="0070131F">
              <w:rPr>
                <w:rFonts w:asciiTheme="minorHAnsi" w:hAnsiTheme="minorHAnsi" w:cs="Arial"/>
                <w:color w:val="222222"/>
                <w:sz w:val="24"/>
                <w:shd w:val="clear" w:color="auto" w:fill="FFFFFF"/>
              </w:rPr>
              <w:t xml:space="preserve"> </w:t>
            </w:r>
            <w:r w:rsidR="003C3B81" w:rsidRPr="000A0DA1">
              <w:rPr>
                <w:rFonts w:asciiTheme="minorHAnsi" w:hAnsiTheme="minorHAnsi" w:cs="Arial"/>
                <w:color w:val="222222"/>
                <w:sz w:val="24"/>
                <w:shd w:val="clear" w:color="auto" w:fill="FFFFFF"/>
              </w:rPr>
              <w:t>data collection process and result</w:t>
            </w:r>
            <w:r w:rsidR="0082348A">
              <w:rPr>
                <w:rFonts w:asciiTheme="minorHAnsi" w:hAnsiTheme="minorHAnsi" w:cs="Arial"/>
                <w:color w:val="222222"/>
                <w:sz w:val="24"/>
                <w:shd w:val="clear" w:color="auto" w:fill="FFFFFF"/>
              </w:rPr>
              <w:t xml:space="preserve"> highlights</w:t>
            </w:r>
            <w:r w:rsidR="00D02CCB">
              <w:rPr>
                <w:rFonts w:asciiTheme="minorHAnsi" w:hAnsiTheme="minorHAnsi" w:cs="Arial"/>
                <w:color w:val="222222"/>
                <w:sz w:val="24"/>
                <w:shd w:val="clear" w:color="auto" w:fill="FFFFFF"/>
              </w:rPr>
              <w:t xml:space="preserve"> of the Citiz</w:t>
            </w:r>
            <w:r w:rsidR="0039242A">
              <w:rPr>
                <w:rFonts w:asciiTheme="minorHAnsi" w:hAnsiTheme="minorHAnsi" w:cs="Arial"/>
                <w:color w:val="222222"/>
                <w:sz w:val="24"/>
                <w:shd w:val="clear" w:color="auto" w:fill="FFFFFF"/>
              </w:rPr>
              <w:t xml:space="preserve">en Stewardship </w:t>
            </w:r>
            <w:r w:rsidR="0039242A" w:rsidRPr="0039242A">
              <w:rPr>
                <w:rFonts w:asciiTheme="minorHAnsi" w:hAnsiTheme="minorHAnsi" w:cs="Arial"/>
                <w:color w:val="222222"/>
                <w:sz w:val="24"/>
                <w:shd w:val="clear" w:color="auto" w:fill="FFFFFF"/>
              </w:rPr>
              <w:t>Framewor</w:t>
            </w:r>
            <w:r w:rsidR="0039242A" w:rsidRPr="0039242A">
              <w:rPr>
                <w:rFonts w:asciiTheme="minorHAnsi" w:hAnsiTheme="minorHAnsi"/>
                <w:sz w:val="24"/>
              </w:rPr>
              <w:t>k</w:t>
            </w:r>
            <w:r w:rsidR="0039242A">
              <w:rPr>
                <w:rFonts w:asciiTheme="minorHAnsi" w:hAnsiTheme="minorHAnsi"/>
                <w:sz w:val="24"/>
              </w:rPr>
              <w:t xml:space="preserve"> that was fiel</w:t>
            </w:r>
            <w:r w:rsidR="00BA1305">
              <w:rPr>
                <w:rFonts w:asciiTheme="minorHAnsi" w:hAnsiTheme="minorHAnsi"/>
                <w:sz w:val="24"/>
              </w:rPr>
              <w:t xml:space="preserve">ded from March-May 2017. </w:t>
            </w:r>
            <w:r w:rsidR="007C5BAF">
              <w:rPr>
                <w:rFonts w:asciiTheme="minorHAnsi" w:hAnsiTheme="minorHAnsi"/>
                <w:sz w:val="24"/>
              </w:rPr>
              <w:t xml:space="preserve"> </w:t>
            </w:r>
            <w:r w:rsidR="007C5BAF" w:rsidRPr="00582C02">
              <w:rPr>
                <w:rFonts w:asciiTheme="minorHAnsi" w:hAnsiTheme="minorHAnsi" w:cs="Arial"/>
                <w:color w:val="292929"/>
                <w:sz w:val="24"/>
                <w:shd w:val="clear" w:color="auto" w:fill="FFFFFF"/>
              </w:rPr>
              <w:t>The Index reveals what actions residents are taking to protect clean water and restore environmental health and shows how much of the region has volunteered or spoken out on behalf of the environment. It also forecasts future stewardship by measuring the willingness of residents to engage in certain actions and responses to perceptions that motivate environmentally responsible behaviors.</w:t>
            </w:r>
          </w:p>
          <w:p w:rsidR="0039242A" w:rsidRDefault="0039242A" w:rsidP="00D02CCB">
            <w:pPr>
              <w:rPr>
                <w:rFonts w:asciiTheme="minorHAnsi" w:hAnsiTheme="minorHAnsi"/>
                <w:sz w:val="24"/>
              </w:rPr>
            </w:pPr>
          </w:p>
          <w:p w:rsidR="00BA1305" w:rsidRDefault="00BA1305" w:rsidP="00D02CCB">
            <w:pPr>
              <w:rPr>
                <w:ins w:id="1" w:author="Handen, Amy" w:date="2017-11-13T12:56:00Z"/>
                <w:rFonts w:asciiTheme="minorHAnsi" w:hAnsiTheme="minorHAnsi"/>
                <w:sz w:val="24"/>
              </w:rPr>
            </w:pPr>
            <w:r w:rsidRPr="00BA1305">
              <w:rPr>
                <w:rFonts w:asciiTheme="minorHAnsi" w:hAnsiTheme="minorHAnsi"/>
                <w:sz w:val="24"/>
                <w:u w:val="single"/>
              </w:rPr>
              <w:t xml:space="preserve">Questions </w:t>
            </w:r>
            <w:r>
              <w:rPr>
                <w:rFonts w:asciiTheme="minorHAnsi" w:hAnsiTheme="minorHAnsi"/>
                <w:sz w:val="24"/>
                <w:u w:val="single"/>
              </w:rPr>
              <w:t>and Comments around</w:t>
            </w:r>
            <w:r w:rsidRPr="00BA1305">
              <w:rPr>
                <w:rFonts w:asciiTheme="minorHAnsi" w:hAnsiTheme="minorHAnsi"/>
                <w:sz w:val="24"/>
                <w:u w:val="single"/>
              </w:rPr>
              <w:t xml:space="preserve"> Survey Methodology</w:t>
            </w:r>
            <w:r w:rsidR="0081781A">
              <w:rPr>
                <w:rFonts w:asciiTheme="minorHAnsi" w:hAnsiTheme="minorHAnsi"/>
                <w:sz w:val="24"/>
              </w:rPr>
              <w:t xml:space="preserve"> </w:t>
            </w:r>
          </w:p>
          <w:p w:rsidR="00A602E7" w:rsidRDefault="00A602E7" w:rsidP="00D02CCB">
            <w:pPr>
              <w:rPr>
                <w:rFonts w:asciiTheme="minorHAnsi" w:hAnsiTheme="minorHAnsi"/>
                <w:sz w:val="24"/>
              </w:rPr>
            </w:pPr>
          </w:p>
          <w:p w:rsidR="0039242A" w:rsidRDefault="003802E8" w:rsidP="00A602E7">
            <w:pPr>
              <w:pStyle w:val="ListParagraph"/>
              <w:numPr>
                <w:ilvl w:val="0"/>
                <w:numId w:val="25"/>
              </w:numPr>
              <w:rPr>
                <w:rFonts w:asciiTheme="minorHAnsi" w:hAnsiTheme="minorHAnsi"/>
                <w:sz w:val="24"/>
              </w:rPr>
            </w:pPr>
            <w:r>
              <w:rPr>
                <w:rFonts w:asciiTheme="minorHAnsi" w:hAnsiTheme="minorHAnsi"/>
                <w:sz w:val="24"/>
              </w:rPr>
              <w:t>Was the number of</w:t>
            </w:r>
            <w:r w:rsidR="00FE2704">
              <w:rPr>
                <w:rFonts w:asciiTheme="minorHAnsi" w:hAnsiTheme="minorHAnsi"/>
                <w:sz w:val="24"/>
              </w:rPr>
              <w:t xml:space="preserve"> phone calls</w:t>
            </w:r>
            <w:r>
              <w:rPr>
                <w:rFonts w:asciiTheme="minorHAnsi" w:hAnsiTheme="minorHAnsi"/>
                <w:sz w:val="24"/>
              </w:rPr>
              <w:t xml:space="preserve"> determined by </w:t>
            </w:r>
            <w:r w:rsidR="0039242A" w:rsidRPr="00A602E7">
              <w:rPr>
                <w:rFonts w:asciiTheme="minorHAnsi" w:hAnsiTheme="minorHAnsi"/>
                <w:sz w:val="24"/>
              </w:rPr>
              <w:t>state?</w:t>
            </w:r>
            <w:r w:rsidR="00A602E7">
              <w:rPr>
                <w:rFonts w:asciiTheme="minorHAnsi" w:hAnsiTheme="minorHAnsi"/>
                <w:sz w:val="24"/>
              </w:rPr>
              <w:t xml:space="preserve"> </w:t>
            </w:r>
            <w:r w:rsidR="0039242A" w:rsidRPr="00A602E7">
              <w:rPr>
                <w:rFonts w:asciiTheme="minorHAnsi" w:hAnsiTheme="minorHAnsi"/>
                <w:sz w:val="24"/>
              </w:rPr>
              <w:t>The sample was random and not stratified and was sampled across all jurisdictions of the Chesapeake Bay Watershed. Anne Arundel County was not in the sample. The interview was done in English and Spanish, cell phones and landlines. The interview was guided with an interviewer.</w:t>
            </w:r>
          </w:p>
          <w:p w:rsidR="00BA1305" w:rsidRPr="00A602E7" w:rsidRDefault="00BA1305" w:rsidP="00A602E7">
            <w:pPr>
              <w:pStyle w:val="ListParagraph"/>
              <w:numPr>
                <w:ilvl w:val="0"/>
                <w:numId w:val="25"/>
              </w:numPr>
              <w:rPr>
                <w:rFonts w:asciiTheme="minorHAnsi" w:hAnsiTheme="minorHAnsi"/>
                <w:sz w:val="24"/>
              </w:rPr>
            </w:pPr>
            <w:r w:rsidRPr="00A602E7">
              <w:rPr>
                <w:rFonts w:asciiTheme="minorHAnsi" w:hAnsiTheme="minorHAnsi"/>
                <w:sz w:val="24"/>
              </w:rPr>
              <w:t>What is the neutral scale?</w:t>
            </w:r>
            <w:r w:rsidR="00A602E7">
              <w:rPr>
                <w:rFonts w:asciiTheme="minorHAnsi" w:hAnsiTheme="minorHAnsi"/>
                <w:sz w:val="24"/>
              </w:rPr>
              <w:t xml:space="preserve">  </w:t>
            </w:r>
            <w:r w:rsidR="00EB192D" w:rsidRPr="00A602E7">
              <w:rPr>
                <w:rFonts w:asciiTheme="minorHAnsi" w:hAnsiTheme="minorHAnsi"/>
                <w:sz w:val="24"/>
              </w:rPr>
              <w:t>When d</w:t>
            </w:r>
            <w:r w:rsidRPr="00A602E7">
              <w:rPr>
                <w:rFonts w:asciiTheme="minorHAnsi" w:hAnsiTheme="minorHAnsi"/>
                <w:sz w:val="24"/>
              </w:rPr>
              <w:t xml:space="preserve">ealing with a choice or public policy, </w:t>
            </w:r>
            <w:r w:rsidR="00EB192D" w:rsidRPr="00A602E7">
              <w:rPr>
                <w:rFonts w:asciiTheme="minorHAnsi" w:hAnsiTheme="minorHAnsi"/>
                <w:sz w:val="24"/>
              </w:rPr>
              <w:t>it often</w:t>
            </w:r>
            <w:r w:rsidRPr="00A602E7">
              <w:rPr>
                <w:rFonts w:asciiTheme="minorHAnsi" w:hAnsiTheme="minorHAnsi"/>
                <w:sz w:val="24"/>
              </w:rPr>
              <w:t xml:space="preserve"> </w:t>
            </w:r>
            <w:r w:rsidRPr="00A602E7">
              <w:rPr>
                <w:rFonts w:asciiTheme="minorHAnsi" w:hAnsiTheme="minorHAnsi"/>
                <w:sz w:val="24"/>
              </w:rPr>
              <w:lastRenderedPageBreak/>
              <w:t>indicates the interviewee did not know the answer or does not feel strongly about one side or the other</w:t>
            </w:r>
            <w:r w:rsidR="007C5BAF" w:rsidRPr="00A602E7">
              <w:rPr>
                <w:rFonts w:asciiTheme="minorHAnsi" w:hAnsiTheme="minorHAnsi"/>
                <w:sz w:val="24"/>
              </w:rPr>
              <w:t>.</w:t>
            </w:r>
          </w:p>
          <w:p w:rsidR="0035746B" w:rsidRPr="00A602E7" w:rsidRDefault="0035746B" w:rsidP="007C5BAF">
            <w:pPr>
              <w:pStyle w:val="ListParagraph"/>
              <w:numPr>
                <w:ilvl w:val="0"/>
                <w:numId w:val="25"/>
              </w:numPr>
              <w:rPr>
                <w:rFonts w:asciiTheme="minorHAnsi" w:hAnsiTheme="minorHAnsi"/>
                <w:sz w:val="24"/>
              </w:rPr>
            </w:pPr>
            <w:r w:rsidRPr="00A602E7">
              <w:rPr>
                <w:rFonts w:asciiTheme="minorHAnsi" w:hAnsiTheme="minorHAnsi"/>
                <w:sz w:val="24"/>
              </w:rPr>
              <w:t>Optimism and collective action were driving motives for the generated questions</w:t>
            </w:r>
            <w:r w:rsidR="00EB192D" w:rsidRPr="00A602E7">
              <w:rPr>
                <w:rFonts w:asciiTheme="minorHAnsi" w:hAnsiTheme="minorHAnsi"/>
                <w:sz w:val="24"/>
              </w:rPr>
              <w:t xml:space="preserve"> in the survey.</w:t>
            </w:r>
          </w:p>
          <w:p w:rsidR="0081781A" w:rsidRDefault="0081781A" w:rsidP="006C4E5B">
            <w:pPr>
              <w:pStyle w:val="ListParagraph"/>
              <w:numPr>
                <w:ilvl w:val="0"/>
                <w:numId w:val="25"/>
              </w:numPr>
              <w:rPr>
                <w:rFonts w:asciiTheme="minorHAnsi" w:hAnsiTheme="minorHAnsi"/>
                <w:sz w:val="24"/>
              </w:rPr>
            </w:pPr>
            <w:r w:rsidRPr="00A602E7">
              <w:rPr>
                <w:rFonts w:asciiTheme="minorHAnsi" w:hAnsiTheme="minorHAnsi"/>
                <w:sz w:val="24"/>
              </w:rPr>
              <w:t>B</w:t>
            </w:r>
            <w:r w:rsidR="003E40B8" w:rsidRPr="00A602E7">
              <w:rPr>
                <w:rFonts w:asciiTheme="minorHAnsi" w:hAnsiTheme="minorHAnsi"/>
                <w:sz w:val="24"/>
              </w:rPr>
              <w:t>ehaviors</w:t>
            </w:r>
            <w:r w:rsidR="003E40B8">
              <w:rPr>
                <w:rFonts w:asciiTheme="minorHAnsi" w:hAnsiTheme="minorHAnsi"/>
                <w:sz w:val="24"/>
              </w:rPr>
              <w:t xml:space="preserve"> were only calibrated according</w:t>
            </w:r>
            <w:r w:rsidRPr="003E40B8">
              <w:rPr>
                <w:rFonts w:asciiTheme="minorHAnsi" w:hAnsiTheme="minorHAnsi"/>
                <w:sz w:val="24"/>
              </w:rPr>
              <w:t xml:space="preserve"> audiences who could perform the behaviors</w:t>
            </w:r>
            <w:r w:rsidR="00CF14AC" w:rsidRPr="003E40B8">
              <w:rPr>
                <w:rFonts w:asciiTheme="minorHAnsi" w:hAnsiTheme="minorHAnsi"/>
                <w:sz w:val="24"/>
              </w:rPr>
              <w:t xml:space="preserve"> and the study showed those behaviors that were more or less susceptible to change in the future.</w:t>
            </w:r>
          </w:p>
          <w:p w:rsidR="006C4E5B" w:rsidRDefault="006C4E5B" w:rsidP="006C4E5B">
            <w:pPr>
              <w:pStyle w:val="ListParagraph"/>
              <w:numPr>
                <w:ilvl w:val="0"/>
                <w:numId w:val="25"/>
              </w:numPr>
              <w:rPr>
                <w:rFonts w:asciiTheme="minorHAnsi" w:hAnsiTheme="minorHAnsi"/>
                <w:sz w:val="24"/>
              </w:rPr>
            </w:pPr>
            <w:r>
              <w:rPr>
                <w:rFonts w:asciiTheme="minorHAnsi" w:hAnsiTheme="minorHAnsi"/>
                <w:sz w:val="24"/>
              </w:rPr>
              <w:t xml:space="preserve">The </w:t>
            </w:r>
            <w:r w:rsidR="001027E2">
              <w:rPr>
                <w:rFonts w:asciiTheme="minorHAnsi" w:hAnsiTheme="minorHAnsi"/>
                <w:sz w:val="24"/>
              </w:rPr>
              <w:t xml:space="preserve">focus behavior for the presentation </w:t>
            </w:r>
            <w:r>
              <w:rPr>
                <w:rFonts w:asciiTheme="minorHAnsi" w:hAnsiTheme="minorHAnsi"/>
                <w:sz w:val="24"/>
              </w:rPr>
              <w:t>was picking up dog waste</w:t>
            </w:r>
            <w:r w:rsidRPr="003E40B8">
              <w:rPr>
                <w:rFonts w:asciiTheme="minorHAnsi" w:hAnsiTheme="minorHAnsi"/>
                <w:sz w:val="24"/>
              </w:rPr>
              <w:t xml:space="preserve"> because the finding was the opposite of what we expected. More people are likely to pick up dog waste on their own properties than off their properties and this was a surprising outcome. </w:t>
            </w:r>
            <w:r>
              <w:rPr>
                <w:rFonts w:asciiTheme="minorHAnsi" w:hAnsiTheme="minorHAnsi"/>
                <w:sz w:val="24"/>
              </w:rPr>
              <w:t xml:space="preserve">The </w:t>
            </w:r>
            <w:r w:rsidR="001027E2">
              <w:rPr>
                <w:rFonts w:asciiTheme="minorHAnsi" w:hAnsiTheme="minorHAnsi"/>
                <w:sz w:val="24"/>
              </w:rPr>
              <w:t xml:space="preserve">urban </w:t>
            </w:r>
            <w:r>
              <w:rPr>
                <w:rFonts w:asciiTheme="minorHAnsi" w:hAnsiTheme="minorHAnsi"/>
                <w:sz w:val="24"/>
              </w:rPr>
              <w:t>populations with high density of apartments and condos were more likely to change behaviors.</w:t>
            </w:r>
          </w:p>
          <w:p w:rsidR="006C4E5B" w:rsidRPr="00582C02" w:rsidRDefault="00E07EB3" w:rsidP="006C4E5B">
            <w:pPr>
              <w:pStyle w:val="ListParagraph"/>
              <w:numPr>
                <w:ilvl w:val="0"/>
                <w:numId w:val="25"/>
              </w:numPr>
              <w:rPr>
                <w:rFonts w:asciiTheme="minorHAnsi" w:hAnsiTheme="minorHAnsi"/>
                <w:sz w:val="24"/>
              </w:rPr>
            </w:pPr>
            <w:r w:rsidRPr="00582C02">
              <w:rPr>
                <w:rFonts w:asciiTheme="minorHAnsi" w:hAnsiTheme="minorHAnsi"/>
                <w:sz w:val="24"/>
              </w:rPr>
              <w:t xml:space="preserve">The </w:t>
            </w:r>
            <w:r w:rsidR="006C4E5B" w:rsidRPr="00582C02">
              <w:rPr>
                <w:rFonts w:asciiTheme="minorHAnsi" w:hAnsiTheme="minorHAnsi"/>
                <w:sz w:val="24"/>
              </w:rPr>
              <w:t>data</w:t>
            </w:r>
            <w:r w:rsidRPr="00582C02">
              <w:rPr>
                <w:rFonts w:asciiTheme="minorHAnsi" w:hAnsiTheme="minorHAnsi"/>
                <w:sz w:val="24"/>
              </w:rPr>
              <w:t xml:space="preserve"> is</w:t>
            </w:r>
            <w:r w:rsidR="006C4E5B" w:rsidRPr="00582C02">
              <w:rPr>
                <w:rFonts w:asciiTheme="minorHAnsi" w:hAnsiTheme="minorHAnsi"/>
                <w:sz w:val="24"/>
              </w:rPr>
              <w:t xml:space="preserve"> </w:t>
            </w:r>
            <w:r w:rsidRPr="00582C02">
              <w:rPr>
                <w:rFonts w:asciiTheme="minorHAnsi" w:hAnsiTheme="minorHAnsi"/>
                <w:sz w:val="24"/>
              </w:rPr>
              <w:t>scalable and hence</w:t>
            </w:r>
            <w:r w:rsidR="006C4E5B" w:rsidRPr="00582C02">
              <w:rPr>
                <w:rFonts w:asciiTheme="minorHAnsi" w:hAnsiTheme="minorHAnsi"/>
                <w:sz w:val="24"/>
              </w:rPr>
              <w:t xml:space="preserve"> gives local jurisdictions the ability to add interviews of their own to design localized campaigns for their communities. </w:t>
            </w:r>
          </w:p>
          <w:p w:rsidR="00364447" w:rsidRPr="00582C02" w:rsidRDefault="006C4E5B" w:rsidP="006C4E5B">
            <w:pPr>
              <w:pStyle w:val="ListParagraph"/>
              <w:numPr>
                <w:ilvl w:val="0"/>
                <w:numId w:val="25"/>
              </w:numPr>
              <w:rPr>
                <w:rFonts w:asciiTheme="minorHAnsi" w:hAnsiTheme="minorHAnsi"/>
                <w:sz w:val="24"/>
              </w:rPr>
            </w:pPr>
            <w:r w:rsidRPr="00582C02">
              <w:rPr>
                <w:rFonts w:asciiTheme="minorHAnsi" w:hAnsiTheme="minorHAnsi"/>
                <w:sz w:val="24"/>
              </w:rPr>
              <w:t xml:space="preserve">Data can be fielded at the community level to check whether values are significantly significant or by referencing </w:t>
            </w:r>
            <w:hyperlink r:id="rId11" w:history="1">
              <w:r w:rsidRPr="00582C02">
                <w:rPr>
                  <w:rStyle w:val="Hyperlink"/>
                  <w:rFonts w:asciiTheme="minorHAnsi" w:hAnsiTheme="minorHAnsi"/>
                  <w:sz w:val="24"/>
                </w:rPr>
                <w:t>baysurvey.org</w:t>
              </w:r>
            </w:hyperlink>
            <w:r w:rsidRPr="00582C02">
              <w:rPr>
                <w:rFonts w:asciiTheme="minorHAnsi" w:hAnsiTheme="minorHAnsi"/>
                <w:sz w:val="24"/>
              </w:rPr>
              <w:t>.</w:t>
            </w:r>
          </w:p>
          <w:p w:rsidR="00E07EB3" w:rsidRPr="00582C02" w:rsidRDefault="00E07EB3" w:rsidP="006C4E5B">
            <w:pPr>
              <w:pStyle w:val="ListParagraph"/>
              <w:numPr>
                <w:ilvl w:val="0"/>
                <w:numId w:val="25"/>
              </w:numPr>
              <w:rPr>
                <w:rFonts w:asciiTheme="minorHAnsi" w:hAnsiTheme="minorHAnsi"/>
                <w:sz w:val="24"/>
              </w:rPr>
            </w:pPr>
            <w:r w:rsidRPr="00582C02">
              <w:rPr>
                <w:rFonts w:asciiTheme="minorHAnsi" w:hAnsiTheme="minorHAnsi"/>
                <w:sz w:val="24"/>
              </w:rPr>
              <w:t>It would be valuable to weigh audiences by their general adoption rate of behaviors or self-reported likelihood and aggregate that data to show where we are in terms of high level demographic adoption and likelihood, age, understanding the geographic characteristics of these communities.</w:t>
            </w:r>
          </w:p>
          <w:p w:rsidR="009741F5" w:rsidRPr="00EB192D" w:rsidRDefault="00CF14AC" w:rsidP="006C4E5B">
            <w:pPr>
              <w:pStyle w:val="ListParagraph"/>
              <w:numPr>
                <w:ilvl w:val="0"/>
                <w:numId w:val="25"/>
              </w:numPr>
              <w:rPr>
                <w:rFonts w:asciiTheme="minorHAnsi" w:hAnsiTheme="minorHAnsi"/>
                <w:sz w:val="24"/>
              </w:rPr>
            </w:pPr>
            <w:r w:rsidRPr="00EB192D">
              <w:rPr>
                <w:rFonts w:asciiTheme="minorHAnsi" w:hAnsiTheme="minorHAnsi"/>
                <w:sz w:val="24"/>
              </w:rPr>
              <w:t>This tool will give us better audience targeting and suggest what behaviors are likely or not likely to</w:t>
            </w:r>
            <w:r w:rsidR="003E40B8" w:rsidRPr="00EB192D">
              <w:rPr>
                <w:rFonts w:asciiTheme="minorHAnsi" w:hAnsiTheme="minorHAnsi"/>
                <w:sz w:val="24"/>
              </w:rPr>
              <w:t xml:space="preserve"> change in the future. </w:t>
            </w:r>
          </w:p>
          <w:p w:rsidR="0031784A" w:rsidRDefault="0031784A" w:rsidP="006C4E5B">
            <w:pPr>
              <w:pStyle w:val="ListParagraph"/>
              <w:numPr>
                <w:ilvl w:val="0"/>
                <w:numId w:val="25"/>
              </w:numPr>
              <w:rPr>
                <w:rFonts w:asciiTheme="minorHAnsi" w:hAnsiTheme="minorHAnsi"/>
                <w:sz w:val="24"/>
              </w:rPr>
            </w:pPr>
            <w:r w:rsidRPr="00EB192D">
              <w:rPr>
                <w:rFonts w:asciiTheme="minorHAnsi" w:hAnsiTheme="minorHAnsi"/>
                <w:sz w:val="24"/>
              </w:rPr>
              <w:t>Local level behaviors can be opposite to the watershed wide data as well as from demographics</w:t>
            </w:r>
            <w:ins w:id="2" w:author="Handen, Amy" w:date="2017-11-13T12:57:00Z">
              <w:r w:rsidR="00A602E7">
                <w:rPr>
                  <w:rFonts w:asciiTheme="minorHAnsi" w:hAnsiTheme="minorHAnsi"/>
                  <w:sz w:val="24"/>
                </w:rPr>
                <w:t>.</w:t>
              </w:r>
            </w:ins>
          </w:p>
          <w:p w:rsidR="0031784A" w:rsidRPr="00EB192D" w:rsidRDefault="00EB192D" w:rsidP="006C4E5B">
            <w:pPr>
              <w:pStyle w:val="ListParagraph"/>
              <w:numPr>
                <w:ilvl w:val="0"/>
                <w:numId w:val="25"/>
              </w:numPr>
              <w:rPr>
                <w:rFonts w:asciiTheme="minorHAnsi" w:hAnsiTheme="minorHAnsi"/>
                <w:sz w:val="24"/>
              </w:rPr>
            </w:pPr>
            <w:r>
              <w:rPr>
                <w:rFonts w:asciiTheme="minorHAnsi" w:hAnsiTheme="minorHAnsi"/>
                <w:sz w:val="24"/>
              </w:rPr>
              <w:t>It would be useful to t</w:t>
            </w:r>
            <w:r w:rsidRPr="00EB192D">
              <w:rPr>
                <w:rFonts w:asciiTheme="minorHAnsi" w:hAnsiTheme="minorHAnsi"/>
                <w:sz w:val="24"/>
              </w:rPr>
              <w:t xml:space="preserve">rain people </w:t>
            </w:r>
            <w:r>
              <w:rPr>
                <w:rFonts w:asciiTheme="minorHAnsi" w:hAnsiTheme="minorHAnsi"/>
                <w:sz w:val="24"/>
              </w:rPr>
              <w:t xml:space="preserve">on how </w:t>
            </w:r>
            <w:r w:rsidRPr="00EB192D">
              <w:rPr>
                <w:rFonts w:asciiTheme="minorHAnsi" w:hAnsiTheme="minorHAnsi"/>
                <w:sz w:val="24"/>
              </w:rPr>
              <w:t xml:space="preserve">to use census bureau data to be able </w:t>
            </w:r>
            <w:r>
              <w:rPr>
                <w:rFonts w:asciiTheme="minorHAnsi" w:hAnsiTheme="minorHAnsi"/>
                <w:sz w:val="24"/>
              </w:rPr>
              <w:t xml:space="preserve">understand </w:t>
            </w:r>
            <w:r w:rsidRPr="00EB192D">
              <w:rPr>
                <w:rFonts w:asciiTheme="minorHAnsi" w:hAnsiTheme="minorHAnsi"/>
                <w:sz w:val="24"/>
              </w:rPr>
              <w:t>the data and assess their own communities</w:t>
            </w:r>
            <w:r>
              <w:rPr>
                <w:rFonts w:asciiTheme="minorHAnsi" w:hAnsiTheme="minorHAnsi"/>
                <w:sz w:val="24"/>
              </w:rPr>
              <w:t>.</w:t>
            </w:r>
          </w:p>
          <w:p w:rsidR="0031784A" w:rsidRDefault="0031784A" w:rsidP="00D02CCB">
            <w:pPr>
              <w:rPr>
                <w:rFonts w:asciiTheme="minorHAnsi" w:hAnsiTheme="minorHAnsi"/>
                <w:sz w:val="24"/>
              </w:rPr>
            </w:pPr>
          </w:p>
          <w:p w:rsidR="00D771D4" w:rsidRDefault="00D771D4" w:rsidP="00D02CCB">
            <w:pPr>
              <w:rPr>
                <w:rFonts w:asciiTheme="minorHAnsi" w:hAnsiTheme="minorHAnsi"/>
                <w:sz w:val="24"/>
                <w:u w:val="single"/>
              </w:rPr>
            </w:pPr>
            <w:r>
              <w:rPr>
                <w:rFonts w:asciiTheme="minorHAnsi" w:hAnsiTheme="minorHAnsi"/>
                <w:sz w:val="24"/>
                <w:u w:val="single"/>
              </w:rPr>
              <w:t>Stewardship Score: Performance Indicator</w:t>
            </w:r>
          </w:p>
          <w:p w:rsidR="00D771D4" w:rsidRDefault="00D771D4" w:rsidP="00D02CCB">
            <w:pPr>
              <w:rPr>
                <w:rFonts w:asciiTheme="minorHAnsi" w:hAnsiTheme="minorHAnsi"/>
                <w:sz w:val="24"/>
                <w:u w:val="single"/>
              </w:rPr>
            </w:pPr>
          </w:p>
          <w:tbl>
            <w:tblPr>
              <w:tblStyle w:val="TableGrid"/>
              <w:tblW w:w="0" w:type="auto"/>
              <w:tblLook w:val="04A0" w:firstRow="1" w:lastRow="0" w:firstColumn="1" w:lastColumn="0" w:noHBand="0" w:noVBand="1"/>
            </w:tblPr>
            <w:tblGrid>
              <w:gridCol w:w="4467"/>
              <w:gridCol w:w="4468"/>
            </w:tblGrid>
            <w:tr w:rsidR="00D771D4" w:rsidTr="00D771D4">
              <w:tc>
                <w:tcPr>
                  <w:tcW w:w="4467" w:type="dxa"/>
                </w:tcPr>
                <w:p w:rsidR="00D771D4" w:rsidRPr="00E8421A" w:rsidRDefault="00D771D4" w:rsidP="00D02CCB">
                  <w:pPr>
                    <w:rPr>
                      <w:rFonts w:asciiTheme="minorHAnsi" w:hAnsiTheme="minorHAnsi"/>
                      <w:b/>
                      <w:sz w:val="24"/>
                    </w:rPr>
                  </w:pPr>
                  <w:r w:rsidRPr="00E8421A">
                    <w:rPr>
                      <w:rFonts w:asciiTheme="minorHAnsi" w:hAnsiTheme="minorHAnsi"/>
                      <w:b/>
                      <w:sz w:val="24"/>
                    </w:rPr>
                    <w:t>Individual Behavior:</w:t>
                  </w:r>
                </w:p>
                <w:p w:rsidR="00D771D4" w:rsidRDefault="00D771D4" w:rsidP="00D02CCB">
                  <w:pPr>
                    <w:rPr>
                      <w:rFonts w:asciiTheme="minorHAnsi" w:hAnsiTheme="minorHAnsi"/>
                      <w:sz w:val="24"/>
                    </w:rPr>
                  </w:pPr>
                  <w:r>
                    <w:rPr>
                      <w:rFonts w:asciiTheme="minorHAnsi" w:hAnsiTheme="minorHAnsi"/>
                      <w:szCs w:val="20"/>
                    </w:rPr>
                    <w:t>D</w:t>
                  </w:r>
                  <w:r w:rsidRPr="00D771D4">
                    <w:rPr>
                      <w:rFonts w:asciiTheme="minorHAnsi" w:hAnsiTheme="minorHAnsi"/>
                      <w:szCs w:val="20"/>
                    </w:rPr>
                    <w:t>etermined by 19 behaviors, weighted for water impact % of population that could perform each behavior</w:t>
                  </w:r>
                </w:p>
              </w:tc>
              <w:tc>
                <w:tcPr>
                  <w:tcW w:w="4468" w:type="dxa"/>
                </w:tcPr>
                <w:p w:rsidR="00D771D4" w:rsidRDefault="00D771D4" w:rsidP="00D02CCB">
                  <w:pPr>
                    <w:rPr>
                      <w:rFonts w:asciiTheme="minorHAnsi" w:hAnsiTheme="minorHAnsi"/>
                      <w:sz w:val="24"/>
                    </w:rPr>
                  </w:pPr>
                  <w:r>
                    <w:rPr>
                      <w:rFonts w:asciiTheme="minorHAnsi" w:hAnsiTheme="minorHAnsi"/>
                      <w:sz w:val="24"/>
                    </w:rPr>
                    <w:t>38.49</w:t>
                  </w:r>
                </w:p>
              </w:tc>
            </w:tr>
            <w:tr w:rsidR="00D771D4" w:rsidTr="00D771D4">
              <w:tc>
                <w:tcPr>
                  <w:tcW w:w="4467" w:type="dxa"/>
                </w:tcPr>
                <w:p w:rsidR="00D771D4" w:rsidRPr="00E8421A" w:rsidRDefault="00D771D4" w:rsidP="00D02CCB">
                  <w:pPr>
                    <w:rPr>
                      <w:rFonts w:asciiTheme="minorHAnsi" w:hAnsiTheme="minorHAnsi"/>
                      <w:b/>
                      <w:sz w:val="24"/>
                    </w:rPr>
                  </w:pPr>
                  <w:r w:rsidRPr="00E8421A">
                    <w:rPr>
                      <w:rFonts w:asciiTheme="minorHAnsi" w:hAnsiTheme="minorHAnsi"/>
                      <w:b/>
                      <w:sz w:val="24"/>
                    </w:rPr>
                    <w:t>Volunteerism:</w:t>
                  </w:r>
                </w:p>
                <w:p w:rsidR="00D771D4" w:rsidRPr="00D771D4" w:rsidRDefault="00D771D4" w:rsidP="00D02CCB">
                  <w:pPr>
                    <w:rPr>
                      <w:rFonts w:asciiTheme="minorHAnsi" w:hAnsiTheme="minorHAnsi"/>
                      <w:szCs w:val="20"/>
                    </w:rPr>
                  </w:pPr>
                  <w:r>
                    <w:rPr>
                      <w:rFonts w:asciiTheme="minorHAnsi" w:hAnsiTheme="minorHAnsi"/>
                      <w:szCs w:val="20"/>
                    </w:rPr>
                    <w:t>Volunteered, given money for water restoration, or aware of a group in their local community</w:t>
                  </w:r>
                </w:p>
              </w:tc>
              <w:tc>
                <w:tcPr>
                  <w:tcW w:w="4468" w:type="dxa"/>
                </w:tcPr>
                <w:p w:rsidR="00D771D4" w:rsidRDefault="00D771D4" w:rsidP="00D02CCB">
                  <w:pPr>
                    <w:rPr>
                      <w:rFonts w:asciiTheme="minorHAnsi" w:hAnsiTheme="minorHAnsi"/>
                      <w:sz w:val="24"/>
                    </w:rPr>
                  </w:pPr>
                  <w:r>
                    <w:rPr>
                      <w:rFonts w:asciiTheme="minorHAnsi" w:hAnsiTheme="minorHAnsi"/>
                      <w:sz w:val="24"/>
                    </w:rPr>
                    <w:t>22.63</w:t>
                  </w:r>
                </w:p>
              </w:tc>
            </w:tr>
            <w:tr w:rsidR="00D771D4" w:rsidTr="00D771D4">
              <w:tc>
                <w:tcPr>
                  <w:tcW w:w="4467" w:type="dxa"/>
                </w:tcPr>
                <w:p w:rsidR="00D771D4" w:rsidRPr="00E8421A" w:rsidRDefault="00D771D4" w:rsidP="00D02CCB">
                  <w:pPr>
                    <w:rPr>
                      <w:rFonts w:asciiTheme="minorHAnsi" w:hAnsiTheme="minorHAnsi"/>
                      <w:b/>
                      <w:sz w:val="24"/>
                    </w:rPr>
                  </w:pPr>
                  <w:r w:rsidRPr="00E8421A">
                    <w:rPr>
                      <w:rFonts w:asciiTheme="minorHAnsi" w:hAnsiTheme="minorHAnsi"/>
                      <w:b/>
                      <w:sz w:val="24"/>
                    </w:rPr>
                    <w:t>Civic Engagement</w:t>
                  </w:r>
                </w:p>
                <w:p w:rsidR="00D771D4" w:rsidRPr="00D771D4" w:rsidRDefault="00D771D4" w:rsidP="00D02CCB">
                  <w:pPr>
                    <w:rPr>
                      <w:rFonts w:asciiTheme="minorHAnsi" w:hAnsiTheme="minorHAnsi"/>
                      <w:szCs w:val="20"/>
                    </w:rPr>
                  </w:pPr>
                  <w:r>
                    <w:rPr>
                      <w:rFonts w:asciiTheme="minorHAnsi" w:hAnsiTheme="minorHAnsi"/>
                      <w:szCs w:val="20"/>
                    </w:rPr>
                    <w:t>Spoken out on behalf of the environmental cause</w:t>
                  </w:r>
                </w:p>
              </w:tc>
              <w:tc>
                <w:tcPr>
                  <w:tcW w:w="4468" w:type="dxa"/>
                </w:tcPr>
                <w:p w:rsidR="00D771D4" w:rsidRDefault="00D771D4" w:rsidP="00D02CCB">
                  <w:pPr>
                    <w:rPr>
                      <w:rFonts w:asciiTheme="minorHAnsi" w:hAnsiTheme="minorHAnsi"/>
                      <w:sz w:val="24"/>
                    </w:rPr>
                  </w:pPr>
                  <w:r>
                    <w:rPr>
                      <w:rFonts w:asciiTheme="minorHAnsi" w:hAnsiTheme="minorHAnsi"/>
                      <w:sz w:val="24"/>
                    </w:rPr>
                    <w:t>18.51</w:t>
                  </w:r>
                </w:p>
              </w:tc>
            </w:tr>
            <w:tr w:rsidR="00D771D4" w:rsidTr="008A1880">
              <w:tc>
                <w:tcPr>
                  <w:tcW w:w="4467" w:type="dxa"/>
                  <w:shd w:val="clear" w:color="auto" w:fill="CCFF66"/>
                </w:tcPr>
                <w:p w:rsidR="00D771D4" w:rsidRPr="00E8421A" w:rsidRDefault="00D771D4" w:rsidP="00D02CCB">
                  <w:pPr>
                    <w:rPr>
                      <w:rFonts w:asciiTheme="minorHAnsi" w:hAnsiTheme="minorHAnsi"/>
                      <w:b/>
                      <w:sz w:val="24"/>
                    </w:rPr>
                  </w:pPr>
                  <w:r w:rsidRPr="00E8421A">
                    <w:rPr>
                      <w:rFonts w:asciiTheme="minorHAnsi" w:hAnsiTheme="minorHAnsi"/>
                      <w:b/>
                      <w:sz w:val="24"/>
                    </w:rPr>
                    <w:t>Rollup</w:t>
                  </w:r>
                </w:p>
                <w:p w:rsidR="008A1880" w:rsidRPr="008A1880" w:rsidRDefault="008A1880" w:rsidP="00D02CCB">
                  <w:pPr>
                    <w:rPr>
                      <w:rFonts w:asciiTheme="minorHAnsi" w:hAnsiTheme="minorHAnsi"/>
                      <w:szCs w:val="20"/>
                    </w:rPr>
                  </w:pPr>
                </w:p>
              </w:tc>
              <w:tc>
                <w:tcPr>
                  <w:tcW w:w="4468" w:type="dxa"/>
                  <w:shd w:val="clear" w:color="auto" w:fill="CCFF66"/>
                </w:tcPr>
                <w:p w:rsidR="00D771D4" w:rsidRDefault="008A1880" w:rsidP="00D02CCB">
                  <w:pPr>
                    <w:rPr>
                      <w:rFonts w:asciiTheme="minorHAnsi" w:hAnsiTheme="minorHAnsi"/>
                      <w:sz w:val="24"/>
                    </w:rPr>
                  </w:pPr>
                  <w:r>
                    <w:rPr>
                      <w:rFonts w:asciiTheme="minorHAnsi" w:hAnsiTheme="minorHAnsi"/>
                      <w:sz w:val="24"/>
                    </w:rPr>
                    <w:t>24.15</w:t>
                  </w:r>
                </w:p>
              </w:tc>
            </w:tr>
          </w:tbl>
          <w:p w:rsidR="008A1880" w:rsidRDefault="008A1880" w:rsidP="00D02CCB">
            <w:pPr>
              <w:rPr>
                <w:rFonts w:asciiTheme="minorHAnsi" w:hAnsiTheme="minorHAnsi"/>
                <w:sz w:val="24"/>
              </w:rPr>
            </w:pPr>
          </w:p>
          <w:p w:rsidR="00D25BDE" w:rsidRDefault="008A1880" w:rsidP="00D02CCB">
            <w:pPr>
              <w:pStyle w:val="ListParagraph"/>
              <w:numPr>
                <w:ilvl w:val="0"/>
                <w:numId w:val="33"/>
              </w:numPr>
              <w:rPr>
                <w:rFonts w:asciiTheme="minorHAnsi" w:hAnsiTheme="minorHAnsi"/>
                <w:sz w:val="24"/>
              </w:rPr>
            </w:pPr>
            <w:r w:rsidRPr="00582C02">
              <w:rPr>
                <w:rFonts w:asciiTheme="minorHAnsi" w:hAnsiTheme="minorHAnsi"/>
                <w:sz w:val="24"/>
              </w:rPr>
              <w:t>The Civic Engagement score is most likely to move up or down on its own because people respond to political events</w:t>
            </w:r>
            <w:r w:rsidR="00355967" w:rsidRPr="00582C02">
              <w:rPr>
                <w:rFonts w:asciiTheme="minorHAnsi" w:hAnsiTheme="minorHAnsi"/>
                <w:sz w:val="24"/>
              </w:rPr>
              <w:t>, what is happening with funding, etc</w:t>
            </w:r>
            <w:r w:rsidRPr="00582C02">
              <w:rPr>
                <w:rFonts w:asciiTheme="minorHAnsi" w:hAnsiTheme="minorHAnsi"/>
                <w:sz w:val="24"/>
              </w:rPr>
              <w:t>.</w:t>
            </w:r>
            <w:r w:rsidR="00364447" w:rsidRPr="00582C02">
              <w:rPr>
                <w:rFonts w:asciiTheme="minorHAnsi" w:hAnsiTheme="minorHAnsi"/>
                <w:sz w:val="24"/>
              </w:rPr>
              <w:t xml:space="preserve"> The survey is intended to be fielded every 4 or 5 years because there is a concern that the numbers may not reflect a significant change in behaviors over a short span of time.</w:t>
            </w:r>
          </w:p>
          <w:p w:rsidR="005B7A8E" w:rsidRDefault="005B7A8E" w:rsidP="005B7A8E">
            <w:pPr>
              <w:pStyle w:val="ListParagraph"/>
              <w:rPr>
                <w:rFonts w:asciiTheme="minorHAnsi" w:hAnsiTheme="minorHAnsi"/>
                <w:sz w:val="24"/>
              </w:rPr>
            </w:pPr>
          </w:p>
          <w:p w:rsidR="005B7A8E" w:rsidRDefault="005B7A8E" w:rsidP="005B7A8E">
            <w:pPr>
              <w:rPr>
                <w:rFonts w:asciiTheme="minorHAnsi" w:hAnsiTheme="minorHAnsi"/>
                <w:sz w:val="24"/>
              </w:rPr>
            </w:pPr>
            <w:r>
              <w:rPr>
                <w:rFonts w:asciiTheme="minorHAnsi" w:hAnsiTheme="minorHAnsi"/>
                <w:b/>
                <w:sz w:val="24"/>
              </w:rPr>
              <w:t xml:space="preserve">      </w:t>
            </w:r>
            <w:r>
              <w:rPr>
                <w:rFonts w:asciiTheme="minorHAnsi" w:hAnsiTheme="minorHAnsi"/>
                <w:b/>
                <w:sz w:val="24"/>
              </w:rPr>
              <w:t xml:space="preserve">Action: </w:t>
            </w:r>
            <w:r>
              <w:rPr>
                <w:rFonts w:asciiTheme="minorHAnsi" w:hAnsiTheme="minorHAnsi"/>
                <w:sz w:val="24"/>
              </w:rPr>
              <w:t>The Citizen Stewardship Team will consult the Citizens Advisory Committee on</w:t>
            </w:r>
          </w:p>
          <w:p w:rsidR="005B7A8E" w:rsidRDefault="005B7A8E" w:rsidP="005B7A8E">
            <w:pPr>
              <w:rPr>
                <w:rFonts w:asciiTheme="minorHAnsi" w:hAnsiTheme="minorHAnsi"/>
                <w:sz w:val="24"/>
              </w:rPr>
            </w:pPr>
            <w:r>
              <w:rPr>
                <w:rFonts w:asciiTheme="minorHAnsi" w:hAnsiTheme="minorHAnsi"/>
                <w:sz w:val="24"/>
              </w:rPr>
              <w:lastRenderedPageBreak/>
              <w:t xml:space="preserve">   </w:t>
            </w:r>
            <w:r>
              <w:rPr>
                <w:rFonts w:asciiTheme="minorHAnsi" w:hAnsiTheme="minorHAnsi"/>
                <w:sz w:val="24"/>
              </w:rPr>
              <w:t xml:space="preserve"> </w:t>
            </w:r>
            <w:r>
              <w:rPr>
                <w:rFonts w:asciiTheme="minorHAnsi" w:hAnsiTheme="minorHAnsi"/>
                <w:sz w:val="24"/>
              </w:rPr>
              <w:t xml:space="preserve">  </w:t>
            </w:r>
            <w:proofErr w:type="gramStart"/>
            <w:r>
              <w:rPr>
                <w:rFonts w:asciiTheme="minorHAnsi" w:hAnsiTheme="minorHAnsi"/>
                <w:sz w:val="24"/>
              </w:rPr>
              <w:t>how</w:t>
            </w:r>
            <w:proofErr w:type="gramEnd"/>
            <w:r>
              <w:rPr>
                <w:rFonts w:asciiTheme="minorHAnsi" w:hAnsiTheme="minorHAnsi"/>
                <w:sz w:val="24"/>
              </w:rPr>
              <w:t xml:space="preserve"> to best communicate the Stewardship score values to the general public. </w:t>
            </w:r>
          </w:p>
          <w:p w:rsidR="005B7A8E" w:rsidRPr="005B7A8E" w:rsidRDefault="005B7A8E" w:rsidP="005B7A8E">
            <w:pPr>
              <w:rPr>
                <w:rFonts w:asciiTheme="minorHAnsi" w:hAnsiTheme="minorHAnsi"/>
                <w:sz w:val="24"/>
              </w:rPr>
            </w:pPr>
          </w:p>
          <w:p w:rsidR="00A62480" w:rsidRPr="00582C02" w:rsidRDefault="00D25BDE" w:rsidP="00582C02">
            <w:pPr>
              <w:pStyle w:val="ListParagraph"/>
              <w:numPr>
                <w:ilvl w:val="0"/>
                <w:numId w:val="33"/>
              </w:numPr>
              <w:rPr>
                <w:rFonts w:asciiTheme="minorHAnsi" w:hAnsiTheme="minorHAnsi"/>
                <w:sz w:val="24"/>
              </w:rPr>
            </w:pPr>
            <w:r w:rsidRPr="00582C02">
              <w:rPr>
                <w:rFonts w:asciiTheme="minorHAnsi" w:hAnsiTheme="minorHAnsi"/>
                <w:sz w:val="24"/>
              </w:rPr>
              <w:t>The</w:t>
            </w:r>
            <w:r w:rsidR="00A62480" w:rsidRPr="00582C02">
              <w:rPr>
                <w:rFonts w:asciiTheme="minorHAnsi" w:hAnsiTheme="minorHAnsi"/>
                <w:sz w:val="24"/>
              </w:rPr>
              <w:t xml:space="preserve"> datas</w:t>
            </w:r>
            <w:r w:rsidRPr="00582C02">
              <w:rPr>
                <w:rFonts w:asciiTheme="minorHAnsi" w:hAnsiTheme="minorHAnsi"/>
                <w:sz w:val="24"/>
              </w:rPr>
              <w:t>et</w:t>
            </w:r>
            <w:r w:rsidR="00A62480" w:rsidRPr="00582C02">
              <w:rPr>
                <w:rFonts w:asciiTheme="minorHAnsi" w:hAnsiTheme="minorHAnsi"/>
                <w:sz w:val="24"/>
              </w:rPr>
              <w:t xml:space="preserve"> tells us what behaviors we should focus on now from a social science lens</w:t>
            </w:r>
            <w:r w:rsidR="00AF3D07" w:rsidRPr="00582C02">
              <w:rPr>
                <w:rFonts w:asciiTheme="minorHAnsi" w:hAnsiTheme="minorHAnsi"/>
                <w:sz w:val="24"/>
              </w:rPr>
              <w:t>, allowing us to target resources most effectively.</w:t>
            </w:r>
            <w:r w:rsidR="00CA14E6" w:rsidRPr="00582C02">
              <w:rPr>
                <w:rFonts w:asciiTheme="minorHAnsi" w:hAnsiTheme="minorHAnsi"/>
                <w:sz w:val="24"/>
              </w:rPr>
              <w:t xml:space="preserve"> </w:t>
            </w:r>
            <w:r w:rsidR="00A62480" w:rsidRPr="00582C02">
              <w:rPr>
                <w:rFonts w:asciiTheme="minorHAnsi" w:hAnsiTheme="minorHAnsi"/>
                <w:sz w:val="24"/>
              </w:rPr>
              <w:t>How will this impact degradation and water quality on the local and regional level</w:t>
            </w:r>
            <w:r w:rsidR="00CA14E6" w:rsidRPr="00582C02">
              <w:rPr>
                <w:rFonts w:asciiTheme="minorHAnsi" w:hAnsiTheme="minorHAnsi"/>
                <w:sz w:val="24"/>
              </w:rPr>
              <w:t>?</w:t>
            </w:r>
          </w:p>
          <w:p w:rsidR="00743791" w:rsidRDefault="00743791" w:rsidP="00D02CCB">
            <w:pPr>
              <w:rPr>
                <w:rFonts w:asciiTheme="minorHAnsi" w:hAnsiTheme="minorHAnsi"/>
                <w:sz w:val="24"/>
              </w:rPr>
            </w:pPr>
          </w:p>
          <w:p w:rsidR="00364447" w:rsidRDefault="00D739E9" w:rsidP="00D02CCB">
            <w:pPr>
              <w:rPr>
                <w:rFonts w:asciiTheme="minorHAnsi" w:hAnsiTheme="minorHAnsi"/>
                <w:sz w:val="24"/>
              </w:rPr>
            </w:pPr>
            <w:r>
              <w:rPr>
                <w:rFonts w:asciiTheme="minorHAnsi" w:hAnsiTheme="minorHAnsi"/>
                <w:sz w:val="24"/>
                <w:u w:val="single"/>
              </w:rPr>
              <w:t>Audience N</w:t>
            </w:r>
            <w:r w:rsidR="00D25BDE" w:rsidRPr="00364447">
              <w:rPr>
                <w:rFonts w:asciiTheme="minorHAnsi" w:hAnsiTheme="minorHAnsi"/>
                <w:sz w:val="24"/>
                <w:u w:val="single"/>
              </w:rPr>
              <w:t>eeds</w:t>
            </w:r>
            <w:r w:rsidR="00D25BDE">
              <w:rPr>
                <w:rFonts w:asciiTheme="minorHAnsi" w:hAnsiTheme="minorHAnsi"/>
                <w:sz w:val="24"/>
              </w:rPr>
              <w:t xml:space="preserve"> </w:t>
            </w:r>
          </w:p>
          <w:p w:rsidR="00743791" w:rsidRDefault="005557AF" w:rsidP="006C4E5B">
            <w:pPr>
              <w:pStyle w:val="ListParagraph"/>
              <w:numPr>
                <w:ilvl w:val="0"/>
                <w:numId w:val="25"/>
              </w:numPr>
              <w:rPr>
                <w:rFonts w:asciiTheme="minorHAnsi" w:hAnsiTheme="minorHAnsi"/>
                <w:sz w:val="24"/>
              </w:rPr>
            </w:pPr>
            <w:r>
              <w:rPr>
                <w:rFonts w:asciiTheme="minorHAnsi" w:hAnsiTheme="minorHAnsi"/>
                <w:sz w:val="24"/>
              </w:rPr>
              <w:t>T</w:t>
            </w:r>
            <w:r w:rsidR="00F168F7">
              <w:rPr>
                <w:rFonts w:asciiTheme="minorHAnsi" w:hAnsiTheme="minorHAnsi"/>
                <w:sz w:val="24"/>
              </w:rPr>
              <w:t>he “</w:t>
            </w:r>
            <w:r w:rsidR="00D25BDE" w:rsidRPr="00364447">
              <w:rPr>
                <w:rFonts w:asciiTheme="minorHAnsi" w:hAnsiTheme="minorHAnsi"/>
                <w:sz w:val="24"/>
              </w:rPr>
              <w:t>harder to move</w:t>
            </w:r>
            <w:r w:rsidR="00F168F7">
              <w:rPr>
                <w:rFonts w:asciiTheme="minorHAnsi" w:hAnsiTheme="minorHAnsi"/>
                <w:sz w:val="24"/>
              </w:rPr>
              <w:t>”</w:t>
            </w:r>
            <w:r w:rsidR="00364447" w:rsidRPr="00364447">
              <w:rPr>
                <w:rFonts w:asciiTheme="minorHAnsi" w:hAnsiTheme="minorHAnsi"/>
                <w:sz w:val="24"/>
              </w:rPr>
              <w:t xml:space="preserve"> b</w:t>
            </w:r>
            <w:r>
              <w:rPr>
                <w:rFonts w:asciiTheme="minorHAnsi" w:hAnsiTheme="minorHAnsi"/>
                <w:sz w:val="24"/>
              </w:rPr>
              <w:t xml:space="preserve">ehaviors need programs to design and </w:t>
            </w:r>
            <w:r w:rsidR="00D25BDE" w:rsidRPr="00364447">
              <w:rPr>
                <w:rFonts w:asciiTheme="minorHAnsi" w:hAnsiTheme="minorHAnsi"/>
                <w:sz w:val="24"/>
              </w:rPr>
              <w:t>provide</w:t>
            </w:r>
            <w:r w:rsidR="00364447" w:rsidRPr="00364447">
              <w:rPr>
                <w:rFonts w:asciiTheme="minorHAnsi" w:hAnsiTheme="minorHAnsi"/>
                <w:sz w:val="24"/>
              </w:rPr>
              <w:t xml:space="preserve"> more</w:t>
            </w:r>
            <w:r w:rsidR="00D25BDE" w:rsidRPr="00364447">
              <w:rPr>
                <w:rFonts w:asciiTheme="minorHAnsi" w:hAnsiTheme="minorHAnsi"/>
                <w:sz w:val="24"/>
              </w:rPr>
              <w:t xml:space="preserve"> packaged convenience strategies </w:t>
            </w:r>
            <w:r w:rsidR="00364447" w:rsidRPr="00364447">
              <w:rPr>
                <w:rFonts w:asciiTheme="minorHAnsi" w:hAnsiTheme="minorHAnsi"/>
                <w:sz w:val="24"/>
              </w:rPr>
              <w:t>that deliver and install these behaviors in a way that</w:t>
            </w:r>
            <w:r w:rsidR="00D25BDE" w:rsidRPr="00364447">
              <w:rPr>
                <w:rFonts w:asciiTheme="minorHAnsi" w:hAnsiTheme="minorHAnsi"/>
                <w:sz w:val="24"/>
              </w:rPr>
              <w:t xml:space="preserve"> eliminate</w:t>
            </w:r>
            <w:r w:rsidR="00364447" w:rsidRPr="00364447">
              <w:rPr>
                <w:rFonts w:asciiTheme="minorHAnsi" w:hAnsiTheme="minorHAnsi"/>
                <w:sz w:val="24"/>
              </w:rPr>
              <w:t>s</w:t>
            </w:r>
            <w:r w:rsidR="00D25BDE" w:rsidRPr="00364447">
              <w:rPr>
                <w:rFonts w:asciiTheme="minorHAnsi" w:hAnsiTheme="minorHAnsi"/>
                <w:sz w:val="24"/>
              </w:rPr>
              <w:t xml:space="preserve"> </w:t>
            </w:r>
            <w:r w:rsidR="00364447" w:rsidRPr="00364447">
              <w:rPr>
                <w:rFonts w:asciiTheme="minorHAnsi" w:hAnsiTheme="minorHAnsi"/>
                <w:sz w:val="24"/>
              </w:rPr>
              <w:t xml:space="preserve">existing </w:t>
            </w:r>
            <w:r w:rsidR="00364447">
              <w:rPr>
                <w:rFonts w:asciiTheme="minorHAnsi" w:hAnsiTheme="minorHAnsi"/>
                <w:sz w:val="24"/>
              </w:rPr>
              <w:t>barriers.</w:t>
            </w:r>
          </w:p>
          <w:p w:rsidR="00364447" w:rsidRDefault="00364447" w:rsidP="006C4E5B">
            <w:pPr>
              <w:pStyle w:val="ListParagraph"/>
              <w:numPr>
                <w:ilvl w:val="0"/>
                <w:numId w:val="25"/>
              </w:numPr>
              <w:rPr>
                <w:rFonts w:asciiTheme="minorHAnsi" w:hAnsiTheme="minorHAnsi"/>
                <w:sz w:val="24"/>
              </w:rPr>
            </w:pPr>
            <w:r w:rsidRPr="00364447">
              <w:rPr>
                <w:rFonts w:asciiTheme="minorHAnsi" w:hAnsiTheme="minorHAnsi"/>
                <w:sz w:val="24"/>
              </w:rPr>
              <w:t xml:space="preserve">There is a need to train </w:t>
            </w:r>
            <w:r w:rsidR="00F168F7">
              <w:rPr>
                <w:rFonts w:asciiTheme="minorHAnsi" w:hAnsiTheme="minorHAnsi"/>
                <w:sz w:val="24"/>
              </w:rPr>
              <w:t xml:space="preserve">NGOs and </w:t>
            </w:r>
            <w:r w:rsidRPr="00364447">
              <w:rPr>
                <w:rFonts w:asciiTheme="minorHAnsi" w:hAnsiTheme="minorHAnsi"/>
                <w:sz w:val="24"/>
              </w:rPr>
              <w:t xml:space="preserve">local governments </w:t>
            </w:r>
            <w:r w:rsidR="00F168F7">
              <w:rPr>
                <w:rFonts w:asciiTheme="minorHAnsi" w:hAnsiTheme="minorHAnsi"/>
                <w:sz w:val="24"/>
              </w:rPr>
              <w:t>to unders</w:t>
            </w:r>
            <w:r w:rsidR="005557AF">
              <w:rPr>
                <w:rFonts w:asciiTheme="minorHAnsi" w:hAnsiTheme="minorHAnsi"/>
                <w:sz w:val="24"/>
              </w:rPr>
              <w:t>tand what kinds of programs are</w:t>
            </w:r>
            <w:r w:rsidR="00F168F7">
              <w:rPr>
                <w:rFonts w:asciiTheme="minorHAnsi" w:hAnsiTheme="minorHAnsi"/>
                <w:sz w:val="24"/>
              </w:rPr>
              <w:t xml:space="preserve"> offer</w:t>
            </w:r>
            <w:r w:rsidR="005557AF">
              <w:rPr>
                <w:rFonts w:asciiTheme="minorHAnsi" w:hAnsiTheme="minorHAnsi"/>
                <w:sz w:val="24"/>
              </w:rPr>
              <w:t>ed</w:t>
            </w:r>
            <w:r w:rsidR="00F168F7">
              <w:rPr>
                <w:rFonts w:asciiTheme="minorHAnsi" w:hAnsiTheme="minorHAnsi"/>
                <w:sz w:val="24"/>
              </w:rPr>
              <w:t xml:space="preserve"> based on this dataset and also how to gather information</w:t>
            </w:r>
            <w:r w:rsidRPr="00364447">
              <w:rPr>
                <w:rFonts w:asciiTheme="minorHAnsi" w:hAnsiTheme="minorHAnsi"/>
                <w:sz w:val="24"/>
              </w:rPr>
              <w:t xml:space="preserve"> </w:t>
            </w:r>
            <w:r w:rsidR="00F168F7">
              <w:rPr>
                <w:rFonts w:asciiTheme="minorHAnsi" w:hAnsiTheme="minorHAnsi"/>
                <w:sz w:val="24"/>
              </w:rPr>
              <w:t>and insight from the audience to ensure you we are overcoming the barriers we know exist by locality and the degree at which they exist.</w:t>
            </w:r>
          </w:p>
          <w:p w:rsidR="00F168F7" w:rsidRDefault="00F168F7" w:rsidP="006C4E5B">
            <w:pPr>
              <w:pStyle w:val="ListParagraph"/>
              <w:numPr>
                <w:ilvl w:val="0"/>
                <w:numId w:val="25"/>
              </w:numPr>
              <w:rPr>
                <w:rFonts w:asciiTheme="minorHAnsi" w:hAnsiTheme="minorHAnsi"/>
                <w:sz w:val="24"/>
              </w:rPr>
            </w:pPr>
            <w:r>
              <w:rPr>
                <w:rFonts w:asciiTheme="minorHAnsi" w:hAnsiTheme="minorHAnsi"/>
                <w:sz w:val="24"/>
              </w:rPr>
              <w:t xml:space="preserve">We need to increase their willingness to work with priority audiences, increase their understanding on </w:t>
            </w:r>
            <w:proofErr w:type="gramStart"/>
            <w:r>
              <w:rPr>
                <w:rFonts w:asciiTheme="minorHAnsi" w:hAnsiTheme="minorHAnsi"/>
                <w:sz w:val="24"/>
              </w:rPr>
              <w:t>who</w:t>
            </w:r>
            <w:proofErr w:type="gramEnd"/>
            <w:r>
              <w:rPr>
                <w:rFonts w:asciiTheme="minorHAnsi" w:hAnsiTheme="minorHAnsi"/>
                <w:sz w:val="24"/>
              </w:rPr>
              <w:t xml:space="preserve"> these priorities are and understand how to work witbh the dataset and groups in a meaningful way.</w:t>
            </w:r>
          </w:p>
          <w:p w:rsidR="00F168F7" w:rsidRPr="00F168F7" w:rsidRDefault="00F168F7" w:rsidP="006C4E5B">
            <w:pPr>
              <w:pStyle w:val="ListParagraph"/>
              <w:numPr>
                <w:ilvl w:val="0"/>
                <w:numId w:val="25"/>
              </w:numPr>
              <w:rPr>
                <w:rFonts w:asciiTheme="minorHAnsi" w:hAnsiTheme="minorHAnsi"/>
                <w:sz w:val="24"/>
              </w:rPr>
            </w:pPr>
            <w:r>
              <w:rPr>
                <w:rFonts w:asciiTheme="minorHAnsi" w:hAnsiTheme="minorHAnsi"/>
                <w:sz w:val="24"/>
              </w:rPr>
              <w:t>We have a case study database that can begin sharing this information on what is working and not working.</w:t>
            </w:r>
          </w:p>
          <w:p w:rsidR="0081781A" w:rsidRPr="00582C02" w:rsidRDefault="00743791" w:rsidP="00582C02">
            <w:pPr>
              <w:pStyle w:val="ListParagraph"/>
              <w:numPr>
                <w:ilvl w:val="0"/>
                <w:numId w:val="25"/>
              </w:numPr>
              <w:rPr>
                <w:rFonts w:asciiTheme="minorHAnsi" w:hAnsiTheme="minorHAnsi"/>
                <w:sz w:val="24"/>
              </w:rPr>
            </w:pPr>
            <w:r w:rsidRPr="00582C02">
              <w:rPr>
                <w:rFonts w:asciiTheme="minorHAnsi" w:hAnsiTheme="minorHAnsi"/>
                <w:sz w:val="24"/>
              </w:rPr>
              <w:t>These</w:t>
            </w:r>
            <w:r w:rsidR="00F40FB0" w:rsidRPr="00582C02">
              <w:rPr>
                <w:rFonts w:asciiTheme="minorHAnsi" w:hAnsiTheme="minorHAnsi"/>
                <w:sz w:val="24"/>
              </w:rPr>
              <w:t xml:space="preserve"> recommendations point to what is outlined in the management strategy</w:t>
            </w:r>
            <w:r w:rsidRPr="00582C02">
              <w:rPr>
                <w:rFonts w:asciiTheme="minorHAnsi" w:hAnsiTheme="minorHAnsi"/>
                <w:sz w:val="24"/>
              </w:rPr>
              <w:t xml:space="preserve"> </w:t>
            </w:r>
            <w:r w:rsidR="00F40FB0" w:rsidRPr="00582C02">
              <w:rPr>
                <w:rFonts w:asciiTheme="minorHAnsi" w:hAnsiTheme="minorHAnsi"/>
                <w:sz w:val="24"/>
              </w:rPr>
              <w:t>and are the next steps. We should be doing more experimental design to answer questions at a higher level. Questions about these recommendations should be answered on an experimental level by a group or university that informs case studies moving forward.</w:t>
            </w:r>
          </w:p>
          <w:p w:rsidR="0039242A" w:rsidRPr="000A0DA1" w:rsidRDefault="0039242A" w:rsidP="00D02CCB">
            <w:pPr>
              <w:rPr>
                <w:rFonts w:asciiTheme="minorHAnsi" w:hAnsiTheme="minorHAnsi" w:cs="Tahoma"/>
                <w:sz w:val="24"/>
              </w:rPr>
            </w:pPr>
          </w:p>
        </w:tc>
      </w:tr>
      <w:tr w:rsidR="008E0D23" w:rsidRPr="00B83EA9" w:rsidTr="00370249">
        <w:trPr>
          <w:trHeight w:val="371"/>
        </w:trPr>
        <w:tc>
          <w:tcPr>
            <w:tcW w:w="1105" w:type="dxa"/>
            <w:tcBorders>
              <w:bottom w:val="nil"/>
            </w:tcBorders>
          </w:tcPr>
          <w:p w:rsidR="008E0D23" w:rsidRPr="00B83EA9" w:rsidRDefault="00496AAA" w:rsidP="00C15966">
            <w:pPr>
              <w:pStyle w:val="Heading2"/>
              <w:rPr>
                <w:rFonts w:ascii="Calibri" w:hAnsi="Calibri"/>
                <w:sz w:val="24"/>
              </w:rPr>
            </w:pPr>
            <w:r w:rsidRPr="00B83EA9">
              <w:rPr>
                <w:rFonts w:ascii="Calibri" w:hAnsi="Calibri"/>
                <w:sz w:val="24"/>
              </w:rPr>
              <w:lastRenderedPageBreak/>
              <w:t>11</w:t>
            </w:r>
            <w:r w:rsidR="00F30047" w:rsidRPr="00B83EA9">
              <w:rPr>
                <w:rFonts w:ascii="Calibri" w:hAnsi="Calibri"/>
                <w:sz w:val="24"/>
              </w:rPr>
              <w:t>:</w:t>
            </w:r>
            <w:r w:rsidRPr="00B83EA9">
              <w:rPr>
                <w:rFonts w:ascii="Calibri" w:hAnsi="Calibri"/>
                <w:sz w:val="24"/>
              </w:rPr>
              <w:t>00</w:t>
            </w:r>
            <w:r w:rsidR="00F30047" w:rsidRPr="00B83EA9">
              <w:rPr>
                <w:rFonts w:ascii="Calibri" w:hAnsi="Calibri"/>
                <w:sz w:val="24"/>
              </w:rPr>
              <w:t xml:space="preserve"> </w:t>
            </w:r>
          </w:p>
          <w:p w:rsidR="008E0D23" w:rsidRPr="00B83EA9" w:rsidRDefault="008E0D23" w:rsidP="00C15966">
            <w:pPr>
              <w:pStyle w:val="Heading2"/>
              <w:rPr>
                <w:rFonts w:ascii="Calibri" w:hAnsi="Calibri"/>
                <w:sz w:val="24"/>
              </w:rPr>
            </w:pPr>
          </w:p>
        </w:tc>
        <w:tc>
          <w:tcPr>
            <w:tcW w:w="9180" w:type="dxa"/>
            <w:tcBorders>
              <w:bottom w:val="nil"/>
            </w:tcBorders>
          </w:tcPr>
          <w:p w:rsidR="002D59B6" w:rsidRPr="00B83EA9" w:rsidRDefault="002D59B6" w:rsidP="002D59B6">
            <w:pPr>
              <w:pStyle w:val="Heading2"/>
              <w:rPr>
                <w:rFonts w:ascii="Calibri" w:hAnsi="Calibri"/>
                <w:sz w:val="24"/>
              </w:rPr>
            </w:pPr>
            <w:r w:rsidRPr="00B83EA9">
              <w:rPr>
                <w:rFonts w:ascii="Calibri" w:hAnsi="Calibri"/>
                <w:sz w:val="24"/>
              </w:rPr>
              <w:t xml:space="preserve">GIT Funding Project: </w:t>
            </w:r>
            <w:r w:rsidR="00BD0601">
              <w:rPr>
                <w:rFonts w:ascii="Calibri" w:hAnsi="Calibri"/>
                <w:sz w:val="24"/>
              </w:rPr>
              <w:t xml:space="preserve"> On-line Tool (Kacey Wetzel, CBT &amp; Guy Stephens, UMCES</w:t>
            </w:r>
            <w:r w:rsidRPr="00B83EA9">
              <w:rPr>
                <w:rFonts w:ascii="Calibri" w:hAnsi="Calibri"/>
                <w:sz w:val="24"/>
              </w:rPr>
              <w:t>)</w:t>
            </w:r>
          </w:p>
          <w:p w:rsidR="002D59B6" w:rsidRDefault="00355967" w:rsidP="00A602E7">
            <w:pPr>
              <w:pStyle w:val="ListParagraph"/>
              <w:numPr>
                <w:ilvl w:val="0"/>
                <w:numId w:val="31"/>
              </w:numPr>
              <w:rPr>
                <w:rFonts w:ascii="Calibri" w:hAnsi="Calibri"/>
                <w:sz w:val="24"/>
              </w:rPr>
            </w:pPr>
            <w:r w:rsidRPr="00A602E7">
              <w:rPr>
                <w:rFonts w:ascii="Calibri" w:hAnsi="Calibri"/>
                <w:sz w:val="24"/>
              </w:rPr>
              <w:t>Kacey</w:t>
            </w:r>
            <w:r w:rsidR="002D59B6" w:rsidRPr="00A602E7">
              <w:rPr>
                <w:rFonts w:ascii="Calibri" w:hAnsi="Calibri"/>
                <w:sz w:val="24"/>
              </w:rPr>
              <w:t xml:space="preserve"> share</w:t>
            </w:r>
            <w:r w:rsidRPr="00A602E7">
              <w:rPr>
                <w:rFonts w:ascii="Calibri" w:hAnsi="Calibri"/>
                <w:sz w:val="24"/>
              </w:rPr>
              <w:t>d</w:t>
            </w:r>
            <w:r w:rsidR="002D59B6" w:rsidRPr="00A602E7">
              <w:rPr>
                <w:rFonts w:ascii="Calibri" w:hAnsi="Calibri"/>
                <w:sz w:val="24"/>
              </w:rPr>
              <w:t xml:space="preserve"> draft plans for a project to develop an online interactive web-based tool that would enable key audiences to scale and segment data, create correlations, and customize reports in order to use the data. </w:t>
            </w:r>
          </w:p>
          <w:p w:rsidR="00A602E7" w:rsidRPr="002F28DE" w:rsidRDefault="00A602E7" w:rsidP="00A602E7">
            <w:pPr>
              <w:pStyle w:val="ListParagraph"/>
              <w:numPr>
                <w:ilvl w:val="0"/>
                <w:numId w:val="31"/>
              </w:numPr>
              <w:rPr>
                <w:rFonts w:ascii="Calibri" w:hAnsi="Calibri"/>
                <w:sz w:val="24"/>
              </w:rPr>
            </w:pPr>
            <w:r>
              <w:rPr>
                <w:rFonts w:ascii="Calibri" w:hAnsi="Calibri" w:cs="Arial"/>
                <w:iCs/>
                <w:color w:val="222222"/>
                <w:sz w:val="24"/>
                <w:shd w:val="clear" w:color="auto" w:fill="FFFFFF"/>
              </w:rPr>
              <w:t>Guy Stephens and Aera Hoffman are conducting interviews to better understand the user needs in order to build the right system.</w:t>
            </w:r>
          </w:p>
          <w:p w:rsidR="00296C74" w:rsidRPr="002F28DE" w:rsidRDefault="008A1880" w:rsidP="002D59B6">
            <w:pPr>
              <w:pStyle w:val="ListParagraph"/>
              <w:numPr>
                <w:ilvl w:val="0"/>
                <w:numId w:val="31"/>
              </w:numPr>
              <w:rPr>
                <w:rFonts w:ascii="Calibri" w:hAnsi="Calibri"/>
                <w:sz w:val="24"/>
              </w:rPr>
            </w:pPr>
            <w:r w:rsidRPr="002F28DE">
              <w:rPr>
                <w:rFonts w:ascii="Calibri" w:hAnsi="Calibri" w:cs="Arial"/>
                <w:b/>
                <w:iCs/>
                <w:color w:val="222222"/>
                <w:sz w:val="24"/>
                <w:shd w:val="clear" w:color="auto" w:fill="FFFFFF"/>
              </w:rPr>
              <w:t>Next step</w:t>
            </w:r>
            <w:r w:rsidR="00A602E7" w:rsidRPr="002F28DE">
              <w:rPr>
                <w:rFonts w:ascii="Calibri" w:hAnsi="Calibri" w:cs="Arial"/>
                <w:b/>
                <w:iCs/>
                <w:color w:val="222222"/>
                <w:sz w:val="24"/>
                <w:shd w:val="clear" w:color="auto" w:fill="FFFFFF"/>
              </w:rPr>
              <w:t xml:space="preserve">: </w:t>
            </w:r>
            <w:r w:rsidR="00A602E7" w:rsidRPr="002F28DE">
              <w:rPr>
                <w:rFonts w:ascii="Calibri" w:hAnsi="Calibri" w:cs="Arial"/>
                <w:iCs/>
                <w:color w:val="222222"/>
                <w:sz w:val="24"/>
                <w:shd w:val="clear" w:color="auto" w:fill="FFFFFF"/>
              </w:rPr>
              <w:t>C</w:t>
            </w:r>
            <w:r w:rsidR="00BB5CBB" w:rsidRPr="002F28DE">
              <w:rPr>
                <w:rFonts w:ascii="Calibri" w:hAnsi="Calibri" w:cs="Arial"/>
                <w:iCs/>
                <w:color w:val="222222"/>
                <w:sz w:val="24"/>
                <w:shd w:val="clear" w:color="auto" w:fill="FFFFFF"/>
              </w:rPr>
              <w:t xml:space="preserve">reate a dashboard for the general public to show correlations </w:t>
            </w:r>
            <w:r w:rsidR="00296C74" w:rsidRPr="002F28DE">
              <w:rPr>
                <w:rFonts w:ascii="Calibri" w:hAnsi="Calibri" w:cs="Arial"/>
                <w:iCs/>
                <w:color w:val="222222"/>
                <w:sz w:val="24"/>
                <w:shd w:val="clear" w:color="auto" w:fill="FFFFFF"/>
              </w:rPr>
              <w:t>and disseminate the findings</w:t>
            </w:r>
            <w:r w:rsidR="00355967" w:rsidRPr="002F28DE">
              <w:rPr>
                <w:rFonts w:ascii="Calibri" w:hAnsi="Calibri" w:cs="Arial"/>
                <w:iCs/>
                <w:color w:val="222222"/>
                <w:sz w:val="24"/>
                <w:shd w:val="clear" w:color="auto" w:fill="FFFFFF"/>
              </w:rPr>
              <w:t>.</w:t>
            </w:r>
          </w:p>
          <w:p w:rsidR="00296C74" w:rsidRPr="00B83EA9" w:rsidRDefault="00296C74" w:rsidP="002D59B6">
            <w:pPr>
              <w:rPr>
                <w:rFonts w:ascii="Calibri" w:hAnsi="Calibri" w:cs="Arial"/>
                <w:iCs/>
                <w:color w:val="222222"/>
                <w:sz w:val="24"/>
                <w:shd w:val="clear" w:color="auto" w:fill="FFFFFF"/>
              </w:rPr>
            </w:pPr>
          </w:p>
        </w:tc>
      </w:tr>
      <w:tr w:rsidR="00F30047" w:rsidRPr="00B83EA9" w:rsidTr="00370249">
        <w:trPr>
          <w:trHeight w:val="571"/>
        </w:trPr>
        <w:tc>
          <w:tcPr>
            <w:tcW w:w="1105" w:type="dxa"/>
          </w:tcPr>
          <w:p w:rsidR="00F30047" w:rsidRPr="00B83EA9" w:rsidRDefault="00496AAA" w:rsidP="002D59B6">
            <w:pPr>
              <w:pStyle w:val="Heading2"/>
              <w:rPr>
                <w:rFonts w:ascii="Calibri" w:hAnsi="Calibri"/>
                <w:sz w:val="24"/>
              </w:rPr>
            </w:pPr>
            <w:r w:rsidRPr="00B83EA9">
              <w:rPr>
                <w:rFonts w:ascii="Calibri" w:hAnsi="Calibri"/>
                <w:sz w:val="24"/>
              </w:rPr>
              <w:t>11</w:t>
            </w:r>
            <w:r w:rsidR="008714E6" w:rsidRPr="00B83EA9">
              <w:rPr>
                <w:rFonts w:ascii="Calibri" w:hAnsi="Calibri"/>
                <w:sz w:val="24"/>
              </w:rPr>
              <w:t>:</w:t>
            </w:r>
            <w:r w:rsidR="002D59B6">
              <w:rPr>
                <w:rFonts w:ascii="Calibri" w:hAnsi="Calibri"/>
                <w:sz w:val="24"/>
              </w:rPr>
              <w:t>15</w:t>
            </w:r>
            <w:r w:rsidR="00F30047" w:rsidRPr="00B83EA9">
              <w:rPr>
                <w:rFonts w:ascii="Calibri" w:hAnsi="Calibri"/>
                <w:sz w:val="24"/>
              </w:rPr>
              <w:t xml:space="preserve"> </w:t>
            </w:r>
          </w:p>
        </w:tc>
        <w:tc>
          <w:tcPr>
            <w:tcW w:w="9180" w:type="dxa"/>
          </w:tcPr>
          <w:p w:rsidR="002D59B6" w:rsidRPr="00B83EA9" w:rsidRDefault="002D59B6" w:rsidP="002D59B6">
            <w:pPr>
              <w:rPr>
                <w:rFonts w:ascii="Calibri" w:hAnsi="Calibri" w:cs="Arial"/>
                <w:b/>
                <w:iCs/>
                <w:color w:val="222222"/>
                <w:sz w:val="24"/>
                <w:shd w:val="clear" w:color="auto" w:fill="FFFFFF"/>
              </w:rPr>
            </w:pPr>
            <w:r w:rsidRPr="00B83EA9">
              <w:rPr>
                <w:rFonts w:ascii="Calibri" w:hAnsi="Calibri" w:cs="Arial"/>
                <w:b/>
                <w:iCs/>
                <w:color w:val="222222"/>
                <w:sz w:val="24"/>
                <w:shd w:val="clear" w:color="auto" w:fill="FFFFFF"/>
              </w:rPr>
              <w:t>Indicator and Chesapeake Progress Release (Catherine Krikstan, UMCES; Laura Free, EPA)</w:t>
            </w:r>
          </w:p>
          <w:p w:rsidR="00F9532C" w:rsidRDefault="00296C74" w:rsidP="00A602E7">
            <w:pPr>
              <w:pStyle w:val="ListParagraph"/>
              <w:numPr>
                <w:ilvl w:val="0"/>
                <w:numId w:val="32"/>
              </w:numPr>
              <w:rPr>
                <w:rFonts w:ascii="Calibri" w:hAnsi="Calibri" w:cs="Arial"/>
                <w:iCs/>
                <w:color w:val="222222"/>
                <w:sz w:val="24"/>
                <w:shd w:val="clear" w:color="auto" w:fill="FFFFFF"/>
              </w:rPr>
            </w:pPr>
            <w:r w:rsidRPr="00A602E7">
              <w:rPr>
                <w:rFonts w:ascii="Calibri" w:hAnsi="Calibri" w:cs="Arial"/>
                <w:iCs/>
                <w:color w:val="222222"/>
                <w:sz w:val="24"/>
                <w:shd w:val="clear" w:color="auto" w:fill="FFFFFF"/>
              </w:rPr>
              <w:t>Catherine and Laura</w:t>
            </w:r>
            <w:r w:rsidR="005B33C3" w:rsidRPr="00A602E7">
              <w:rPr>
                <w:rFonts w:ascii="Calibri" w:hAnsi="Calibri" w:cs="Arial"/>
                <w:iCs/>
                <w:color w:val="222222"/>
                <w:sz w:val="24"/>
                <w:shd w:val="clear" w:color="auto" w:fill="FFFFFF"/>
              </w:rPr>
              <w:t xml:space="preserve"> presented</w:t>
            </w:r>
            <w:r w:rsidR="002D59B6" w:rsidRPr="00A602E7">
              <w:rPr>
                <w:rFonts w:ascii="Calibri" w:hAnsi="Calibri" w:cs="Arial"/>
                <w:iCs/>
                <w:color w:val="222222"/>
                <w:sz w:val="24"/>
                <w:shd w:val="clear" w:color="auto" w:fill="FFFFFF"/>
              </w:rPr>
              <w:t xml:space="preserve"> the </w:t>
            </w:r>
            <w:r w:rsidR="005B33C3" w:rsidRPr="00A602E7">
              <w:rPr>
                <w:rFonts w:ascii="Calibri" w:hAnsi="Calibri" w:cs="Arial"/>
                <w:iCs/>
                <w:color w:val="222222"/>
                <w:sz w:val="24"/>
                <w:shd w:val="clear" w:color="auto" w:fill="FFFFFF"/>
              </w:rPr>
              <w:t xml:space="preserve">new </w:t>
            </w:r>
            <w:r w:rsidR="002D59B6" w:rsidRPr="00A602E7">
              <w:rPr>
                <w:rFonts w:ascii="Calibri" w:hAnsi="Calibri" w:cs="Arial"/>
                <w:iCs/>
                <w:color w:val="222222"/>
                <w:sz w:val="24"/>
                <w:shd w:val="clear" w:color="auto" w:fill="FFFFFF"/>
              </w:rPr>
              <w:t>Indicator content on Chesapeake Progress</w:t>
            </w:r>
            <w:r w:rsidR="00D0412B" w:rsidRPr="00A602E7">
              <w:rPr>
                <w:rFonts w:ascii="Calibri" w:hAnsi="Calibri" w:cs="Arial"/>
                <w:iCs/>
                <w:color w:val="222222"/>
                <w:sz w:val="24"/>
                <w:shd w:val="clear" w:color="auto" w:fill="FFFFFF"/>
              </w:rPr>
              <w:t xml:space="preserve"> to be released soon</w:t>
            </w:r>
            <w:r w:rsidR="002D59B6" w:rsidRPr="00A602E7">
              <w:rPr>
                <w:rFonts w:ascii="Calibri" w:hAnsi="Calibri" w:cs="Arial"/>
                <w:iCs/>
                <w:color w:val="222222"/>
                <w:sz w:val="24"/>
                <w:shd w:val="clear" w:color="auto" w:fill="FFFFFF"/>
              </w:rPr>
              <w:t xml:space="preserve">. </w:t>
            </w:r>
            <w:r w:rsidR="0059255A" w:rsidRPr="00A602E7">
              <w:rPr>
                <w:rFonts w:ascii="Calibri" w:hAnsi="Calibri" w:cs="Arial"/>
                <w:iCs/>
                <w:color w:val="222222"/>
                <w:sz w:val="24"/>
                <w:shd w:val="clear" w:color="auto" w:fill="FFFFFF"/>
              </w:rPr>
              <w:t xml:space="preserve">Also link to </w:t>
            </w:r>
            <w:hyperlink r:id="rId12" w:history="1">
              <w:r w:rsidR="0059255A" w:rsidRPr="007C1B70">
                <w:rPr>
                  <w:rStyle w:val="Hyperlink"/>
                  <w:rFonts w:ascii="Calibri" w:hAnsi="Calibri" w:cs="Arial"/>
                  <w:iCs/>
                  <w:sz w:val="24"/>
                  <w:shd w:val="clear" w:color="auto" w:fill="FFFFFF"/>
                </w:rPr>
                <w:t>present</w:t>
              </w:r>
              <w:r w:rsidR="0059255A" w:rsidRPr="007C1B70">
                <w:rPr>
                  <w:rStyle w:val="Hyperlink"/>
                  <w:rFonts w:ascii="Calibri" w:hAnsi="Calibri" w:cs="Arial"/>
                  <w:iCs/>
                  <w:sz w:val="24"/>
                  <w:shd w:val="clear" w:color="auto" w:fill="FFFFFF"/>
                </w:rPr>
                <w:t>a</w:t>
              </w:r>
              <w:r w:rsidR="0059255A" w:rsidRPr="007C1B70">
                <w:rPr>
                  <w:rStyle w:val="Hyperlink"/>
                  <w:rFonts w:ascii="Calibri" w:hAnsi="Calibri" w:cs="Arial"/>
                  <w:iCs/>
                  <w:sz w:val="24"/>
                  <w:shd w:val="clear" w:color="auto" w:fill="FFFFFF"/>
                </w:rPr>
                <w:t>t</w:t>
              </w:r>
              <w:r w:rsidR="0059255A" w:rsidRPr="007C1B70">
                <w:rPr>
                  <w:rStyle w:val="Hyperlink"/>
                  <w:rFonts w:ascii="Calibri" w:hAnsi="Calibri" w:cs="Arial"/>
                  <w:iCs/>
                  <w:sz w:val="24"/>
                  <w:shd w:val="clear" w:color="auto" w:fill="FFFFFF"/>
                </w:rPr>
                <w:t>ion</w:t>
              </w:r>
            </w:hyperlink>
            <w:r w:rsidR="0059255A" w:rsidRPr="00A602E7">
              <w:rPr>
                <w:rFonts w:ascii="Calibri" w:hAnsi="Calibri" w:cs="Arial"/>
                <w:iCs/>
                <w:color w:val="222222"/>
                <w:sz w:val="24"/>
                <w:shd w:val="clear" w:color="auto" w:fill="FFFFFF"/>
              </w:rPr>
              <w:t xml:space="preserve">. </w:t>
            </w:r>
          </w:p>
          <w:p w:rsidR="005B33C3" w:rsidRDefault="005B33C3" w:rsidP="00A602E7">
            <w:pPr>
              <w:pStyle w:val="ListParagraph"/>
              <w:numPr>
                <w:ilvl w:val="0"/>
                <w:numId w:val="32"/>
              </w:numPr>
              <w:rPr>
                <w:rFonts w:ascii="Calibri" w:hAnsi="Calibri" w:cs="Arial"/>
                <w:iCs/>
                <w:color w:val="222222"/>
                <w:sz w:val="24"/>
                <w:shd w:val="clear" w:color="auto" w:fill="FFFFFF"/>
              </w:rPr>
            </w:pPr>
            <w:r w:rsidRPr="00A602E7">
              <w:rPr>
                <w:rFonts w:ascii="Calibri" w:hAnsi="Calibri" w:cs="Arial"/>
                <w:iCs/>
                <w:color w:val="222222"/>
                <w:sz w:val="24"/>
                <w:shd w:val="clear" w:color="auto" w:fill="FFFFFF"/>
              </w:rPr>
              <w:t>The figu</w:t>
            </w:r>
            <w:r w:rsidR="00D0412B" w:rsidRPr="00A602E7">
              <w:rPr>
                <w:rFonts w:ascii="Calibri" w:hAnsi="Calibri" w:cs="Arial"/>
                <w:iCs/>
                <w:color w:val="222222"/>
                <w:sz w:val="24"/>
                <w:shd w:val="clear" w:color="auto" w:fill="FFFFFF"/>
              </w:rPr>
              <w:t>res used in the presentation were</w:t>
            </w:r>
            <w:r w:rsidRPr="00A602E7">
              <w:rPr>
                <w:rFonts w:ascii="Calibri" w:hAnsi="Calibri" w:cs="Arial"/>
                <w:iCs/>
                <w:color w:val="222222"/>
                <w:sz w:val="24"/>
                <w:shd w:val="clear" w:color="auto" w:fill="FFFFFF"/>
              </w:rPr>
              <w:t xml:space="preserve"> mock examples for how the real data will be depicted. </w:t>
            </w:r>
          </w:p>
          <w:p w:rsidR="005B7A8E" w:rsidRPr="005B7A8E" w:rsidRDefault="005B7A8E" w:rsidP="005B7A8E">
            <w:pPr>
              <w:ind w:left="360"/>
              <w:rPr>
                <w:rFonts w:ascii="Calibri" w:hAnsi="Calibri" w:cs="Arial"/>
                <w:iCs/>
                <w:color w:val="222222"/>
                <w:sz w:val="24"/>
                <w:shd w:val="clear" w:color="auto" w:fill="FFFFFF"/>
              </w:rPr>
            </w:pPr>
          </w:p>
          <w:p w:rsidR="005B7A8E" w:rsidRDefault="005B7A8E" w:rsidP="005B7A8E">
            <w:pPr>
              <w:rPr>
                <w:rFonts w:ascii="Calibri" w:hAnsi="Calibri" w:cs="Arial"/>
                <w:iCs/>
                <w:color w:val="222222"/>
                <w:sz w:val="24"/>
                <w:shd w:val="clear" w:color="auto" w:fill="FFFFFF"/>
              </w:rPr>
            </w:pPr>
            <w:r>
              <w:rPr>
                <w:rFonts w:ascii="Calibri" w:hAnsi="Calibri" w:cs="Arial"/>
                <w:b/>
                <w:iCs/>
                <w:color w:val="222222"/>
                <w:sz w:val="24"/>
                <w:shd w:val="clear" w:color="auto" w:fill="FFFFFF"/>
              </w:rPr>
              <w:t xml:space="preserve">Action: </w:t>
            </w:r>
            <w:r>
              <w:rPr>
                <w:rFonts w:ascii="Calibri" w:hAnsi="Calibri" w:cs="Arial"/>
                <w:iCs/>
                <w:color w:val="222222"/>
                <w:sz w:val="24"/>
                <w:shd w:val="clear" w:color="auto" w:fill="FFFFFF"/>
              </w:rPr>
              <w:t>The Communications Team will make changes to the charts and figures for Chesapeake Progress based on feedback received from the workgroup.</w:t>
            </w:r>
          </w:p>
          <w:p w:rsidR="00CD6407" w:rsidRPr="00B83EA9" w:rsidRDefault="00CD6407" w:rsidP="00582C02">
            <w:pPr>
              <w:rPr>
                <w:rFonts w:ascii="Calibri" w:hAnsi="Calibri"/>
                <w:sz w:val="24"/>
              </w:rPr>
            </w:pPr>
          </w:p>
        </w:tc>
      </w:tr>
    </w:tbl>
    <w:p w:rsidR="000A0DA1" w:rsidRPr="00B83EA9" w:rsidRDefault="000A0DA1" w:rsidP="00CD6407">
      <w:pPr>
        <w:ind w:left="1710" w:hanging="1710"/>
        <w:rPr>
          <w:rFonts w:ascii="Calibri" w:hAnsi="Calibri"/>
          <w:b/>
          <w:sz w:val="24"/>
        </w:rPr>
      </w:pPr>
    </w:p>
    <w:p w:rsidR="009741F5" w:rsidRDefault="00496AAA" w:rsidP="009741F5">
      <w:pPr>
        <w:pStyle w:val="Heading2"/>
        <w:tabs>
          <w:tab w:val="left" w:pos="1080"/>
        </w:tabs>
        <w:rPr>
          <w:rFonts w:ascii="Calibri" w:hAnsi="Calibri" w:cs="Arial"/>
          <w:iCs/>
          <w:color w:val="222222"/>
          <w:sz w:val="24"/>
          <w:shd w:val="clear" w:color="auto" w:fill="FFFFFF"/>
        </w:rPr>
      </w:pPr>
      <w:r w:rsidRPr="00B83EA9">
        <w:rPr>
          <w:rFonts w:ascii="Calibri" w:hAnsi="Calibri"/>
          <w:sz w:val="24"/>
        </w:rPr>
        <w:t>11:40</w:t>
      </w:r>
      <w:r w:rsidR="009741F5">
        <w:rPr>
          <w:rFonts w:ascii="Calibri" w:hAnsi="Calibri"/>
          <w:sz w:val="24"/>
        </w:rPr>
        <w:tab/>
      </w:r>
      <w:r w:rsidR="009741F5" w:rsidRPr="00B83EA9">
        <w:rPr>
          <w:rFonts w:ascii="Calibri" w:hAnsi="Calibri" w:cs="Arial"/>
          <w:iCs/>
          <w:color w:val="222222"/>
          <w:sz w:val="24"/>
          <w:shd w:val="clear" w:color="auto" w:fill="FFFFFF"/>
        </w:rPr>
        <w:t>Citizen Stewardship Indicator Release Plan (Rachel Felver, ACB)</w:t>
      </w:r>
    </w:p>
    <w:p w:rsidR="00A602E7" w:rsidRDefault="00A602E7" w:rsidP="00A602E7"/>
    <w:p w:rsidR="00E34B6A" w:rsidRPr="00E34B6A" w:rsidRDefault="009741F5" w:rsidP="009741F5">
      <w:pPr>
        <w:pStyle w:val="ListParagraph"/>
        <w:numPr>
          <w:ilvl w:val="0"/>
          <w:numId w:val="30"/>
        </w:numPr>
        <w:ind w:firstLine="360"/>
      </w:pPr>
      <w:r w:rsidRPr="00A602E7">
        <w:rPr>
          <w:rFonts w:ascii="Calibri" w:hAnsi="Calibri" w:cs="Arial"/>
          <w:iCs/>
          <w:color w:val="222222"/>
          <w:sz w:val="24"/>
          <w:shd w:val="clear" w:color="auto" w:fill="FFFFFF"/>
        </w:rPr>
        <w:t xml:space="preserve">Rachel shared the phased process developed to release the Indicator. </w:t>
      </w:r>
    </w:p>
    <w:p w:rsidR="00E34B6A" w:rsidRPr="00E34B6A" w:rsidRDefault="00A602E7" w:rsidP="009741F5">
      <w:pPr>
        <w:pStyle w:val="ListParagraph"/>
        <w:numPr>
          <w:ilvl w:val="0"/>
          <w:numId w:val="30"/>
        </w:numPr>
        <w:ind w:firstLine="360"/>
      </w:pPr>
      <w:r w:rsidRPr="00E34B6A">
        <w:rPr>
          <w:rFonts w:ascii="Calibri" w:hAnsi="Calibri" w:cs="Arial"/>
          <w:iCs/>
          <w:color w:val="222222"/>
          <w:sz w:val="24"/>
          <w:shd w:val="clear" w:color="auto" w:fill="FFFFFF"/>
        </w:rPr>
        <w:t xml:space="preserve">There will be two </w:t>
      </w:r>
      <w:r w:rsidR="00E34B6A">
        <w:rPr>
          <w:rFonts w:ascii="Calibri" w:hAnsi="Calibri" w:cs="Arial"/>
          <w:iCs/>
          <w:color w:val="222222"/>
          <w:sz w:val="24"/>
          <w:shd w:val="clear" w:color="auto" w:fill="FFFFFF"/>
        </w:rPr>
        <w:t xml:space="preserve">phases: </w:t>
      </w:r>
      <w:r w:rsidRPr="00E34B6A">
        <w:rPr>
          <w:rFonts w:ascii="Calibri" w:hAnsi="Calibri" w:cs="Arial"/>
          <w:iCs/>
          <w:color w:val="222222"/>
          <w:sz w:val="24"/>
          <w:shd w:val="clear" w:color="auto" w:fill="FFFFFF"/>
        </w:rPr>
        <w:t>The Communications Team w</w:t>
      </w:r>
      <w:r w:rsidR="007439D1" w:rsidRPr="00E34B6A">
        <w:rPr>
          <w:rFonts w:ascii="Calibri" w:hAnsi="Calibri" w:cs="Arial"/>
          <w:iCs/>
          <w:color w:val="222222"/>
          <w:sz w:val="24"/>
          <w:shd w:val="clear" w:color="auto" w:fill="FFFFFF"/>
        </w:rPr>
        <w:t>ill be issuing</w:t>
      </w:r>
      <w:r w:rsidR="009741F5" w:rsidRPr="00E34B6A">
        <w:rPr>
          <w:rFonts w:ascii="Calibri" w:hAnsi="Calibri" w:cs="Arial"/>
          <w:iCs/>
          <w:color w:val="222222"/>
          <w:sz w:val="24"/>
          <w:shd w:val="clear" w:color="auto" w:fill="FFFFFF"/>
        </w:rPr>
        <w:t xml:space="preserve"> press releases</w:t>
      </w:r>
      <w:r w:rsidR="007439D1" w:rsidRPr="00E34B6A">
        <w:rPr>
          <w:rFonts w:ascii="Calibri" w:hAnsi="Calibri" w:cs="Arial"/>
          <w:iCs/>
          <w:color w:val="222222"/>
          <w:sz w:val="24"/>
          <w:shd w:val="clear" w:color="auto" w:fill="FFFFFF"/>
        </w:rPr>
        <w:t xml:space="preserve"> to </w:t>
      </w:r>
    </w:p>
    <w:p w:rsidR="00E34B6A" w:rsidRDefault="00E34B6A" w:rsidP="00E34B6A">
      <w:pPr>
        <w:ind w:left="1080"/>
        <w:rPr>
          <w:rFonts w:ascii="Calibri" w:hAnsi="Calibri" w:cs="Arial"/>
          <w:iCs/>
          <w:color w:val="222222"/>
          <w:sz w:val="24"/>
          <w:shd w:val="clear" w:color="auto" w:fill="FFFFFF"/>
        </w:rPr>
      </w:pPr>
      <w:r>
        <w:rPr>
          <w:rFonts w:ascii="Calibri" w:hAnsi="Calibri" w:cs="Arial"/>
          <w:iCs/>
          <w:color w:val="222222"/>
          <w:sz w:val="24"/>
          <w:shd w:val="clear" w:color="auto" w:fill="FFFFFF"/>
        </w:rPr>
        <w:t xml:space="preserve">       </w:t>
      </w:r>
      <w:proofErr w:type="gramStart"/>
      <w:r w:rsidR="007439D1" w:rsidRPr="00E34B6A">
        <w:rPr>
          <w:rFonts w:ascii="Calibri" w:hAnsi="Calibri" w:cs="Arial"/>
          <w:iCs/>
          <w:color w:val="222222"/>
          <w:sz w:val="24"/>
          <w:shd w:val="clear" w:color="auto" w:fill="FFFFFF"/>
        </w:rPr>
        <w:t>talk</w:t>
      </w:r>
      <w:proofErr w:type="gramEnd"/>
      <w:r w:rsidR="007439D1" w:rsidRPr="00E34B6A">
        <w:rPr>
          <w:rFonts w:ascii="Calibri" w:hAnsi="Calibri" w:cs="Arial"/>
          <w:iCs/>
          <w:color w:val="222222"/>
          <w:sz w:val="24"/>
          <w:shd w:val="clear" w:color="auto" w:fill="FFFFFF"/>
        </w:rPr>
        <w:t xml:space="preserve"> about the </w:t>
      </w:r>
      <w:r w:rsidR="009741F5" w:rsidRPr="00E34B6A">
        <w:rPr>
          <w:rFonts w:ascii="Calibri" w:hAnsi="Calibri" w:cs="Arial"/>
          <w:iCs/>
          <w:color w:val="222222"/>
          <w:sz w:val="24"/>
          <w:shd w:val="clear" w:color="auto" w:fill="FFFFFF"/>
        </w:rPr>
        <w:t xml:space="preserve">importance of </w:t>
      </w:r>
      <w:r w:rsidR="007439D1" w:rsidRPr="00E34B6A">
        <w:rPr>
          <w:rFonts w:ascii="Calibri" w:hAnsi="Calibri" w:cs="Arial"/>
          <w:iCs/>
          <w:color w:val="222222"/>
          <w:sz w:val="24"/>
          <w:shd w:val="clear" w:color="auto" w:fill="FFFFFF"/>
        </w:rPr>
        <w:t xml:space="preserve">the </w:t>
      </w:r>
      <w:r w:rsidR="009741F5" w:rsidRPr="00E34B6A">
        <w:rPr>
          <w:rFonts w:ascii="Calibri" w:hAnsi="Calibri" w:cs="Arial"/>
          <w:iCs/>
          <w:color w:val="222222"/>
          <w:sz w:val="24"/>
          <w:shd w:val="clear" w:color="auto" w:fill="FFFFFF"/>
        </w:rPr>
        <w:t xml:space="preserve">data set and </w:t>
      </w:r>
      <w:r w:rsidR="00D0412B" w:rsidRPr="00E34B6A">
        <w:rPr>
          <w:rFonts w:ascii="Calibri" w:hAnsi="Calibri" w:cs="Arial"/>
          <w:iCs/>
          <w:color w:val="222222"/>
          <w:sz w:val="24"/>
          <w:shd w:val="clear" w:color="auto" w:fill="FFFFFF"/>
        </w:rPr>
        <w:t>how we will build on this baseline.</w:t>
      </w:r>
      <w:r w:rsidRPr="00E34B6A">
        <w:rPr>
          <w:rFonts w:ascii="Calibri" w:hAnsi="Calibri" w:cs="Arial"/>
          <w:iCs/>
          <w:color w:val="222222"/>
          <w:sz w:val="24"/>
          <w:shd w:val="clear" w:color="auto" w:fill="FFFFFF"/>
        </w:rPr>
        <w:t xml:space="preserve"> </w:t>
      </w:r>
    </w:p>
    <w:p w:rsidR="009679C5" w:rsidRDefault="009679C5" w:rsidP="005B7A8E">
      <w:pPr>
        <w:rPr>
          <w:rFonts w:ascii="Calibri" w:hAnsi="Calibri" w:cs="Arial"/>
          <w:iCs/>
          <w:color w:val="222222"/>
          <w:sz w:val="24"/>
          <w:shd w:val="clear" w:color="auto" w:fill="FFFFFF"/>
        </w:rPr>
      </w:pPr>
      <w:bookmarkStart w:id="3" w:name="_GoBack"/>
      <w:bookmarkEnd w:id="3"/>
    </w:p>
    <w:p w:rsidR="009679C5" w:rsidRDefault="009679C5" w:rsidP="009679C5">
      <w:pPr>
        <w:ind w:left="720" w:firstLine="360"/>
        <w:rPr>
          <w:rFonts w:ascii="Calibri" w:hAnsi="Calibri" w:cs="Arial"/>
          <w:iCs/>
          <w:color w:val="222222"/>
          <w:sz w:val="24"/>
          <w:shd w:val="clear" w:color="auto" w:fill="FFFFFF"/>
        </w:rPr>
      </w:pPr>
      <w:r w:rsidRPr="00701B53">
        <w:rPr>
          <w:rFonts w:ascii="Calibri" w:hAnsi="Calibri" w:cs="Arial"/>
          <w:b/>
          <w:iCs/>
          <w:color w:val="222222"/>
          <w:sz w:val="24"/>
          <w:shd w:val="clear" w:color="auto" w:fill="FFFFFF"/>
        </w:rPr>
        <w:t>Action:</w:t>
      </w:r>
      <w:r>
        <w:rPr>
          <w:rFonts w:ascii="Calibri" w:hAnsi="Calibri" w:cs="Arial"/>
          <w:iCs/>
          <w:color w:val="222222"/>
          <w:sz w:val="24"/>
          <w:shd w:val="clear" w:color="auto" w:fill="FFFFFF"/>
        </w:rPr>
        <w:t xml:space="preserve"> The Communications Team will reach out to state reps to see who should be invited </w:t>
      </w:r>
    </w:p>
    <w:p w:rsidR="009679C5" w:rsidRDefault="009679C5" w:rsidP="009679C5">
      <w:pPr>
        <w:ind w:left="720" w:firstLine="360"/>
        <w:rPr>
          <w:rFonts w:ascii="Calibri" w:hAnsi="Calibri" w:cs="Arial"/>
          <w:iCs/>
          <w:color w:val="222222"/>
          <w:sz w:val="24"/>
          <w:shd w:val="clear" w:color="auto" w:fill="FFFFFF"/>
        </w:rPr>
      </w:pPr>
      <w:proofErr w:type="gramStart"/>
      <w:r>
        <w:rPr>
          <w:rFonts w:ascii="Calibri" w:hAnsi="Calibri" w:cs="Arial"/>
          <w:iCs/>
          <w:color w:val="222222"/>
          <w:sz w:val="24"/>
          <w:shd w:val="clear" w:color="auto" w:fill="FFFFFF"/>
        </w:rPr>
        <w:t>to</w:t>
      </w:r>
      <w:proofErr w:type="gramEnd"/>
      <w:r>
        <w:rPr>
          <w:rFonts w:ascii="Calibri" w:hAnsi="Calibri" w:cs="Arial"/>
          <w:iCs/>
          <w:color w:val="222222"/>
          <w:sz w:val="24"/>
          <w:shd w:val="clear" w:color="auto" w:fill="FFFFFF"/>
        </w:rPr>
        <w:t xml:space="preserve"> participate in</w:t>
      </w:r>
      <w:r>
        <w:rPr>
          <w:rFonts w:ascii="Calibri" w:hAnsi="Calibri" w:cs="Arial"/>
          <w:iCs/>
          <w:color w:val="222222"/>
          <w:sz w:val="24"/>
          <w:shd w:val="clear" w:color="auto" w:fill="FFFFFF"/>
        </w:rPr>
        <w:t xml:space="preserve"> </w:t>
      </w:r>
      <w:r w:rsidR="009741F5" w:rsidRPr="009679C5">
        <w:rPr>
          <w:rFonts w:ascii="Calibri" w:hAnsi="Calibri" w:cs="Arial"/>
          <w:iCs/>
          <w:color w:val="222222"/>
          <w:sz w:val="24"/>
          <w:shd w:val="clear" w:color="auto" w:fill="FFFFFF"/>
        </w:rPr>
        <w:t>the press release</w:t>
      </w:r>
      <w:r w:rsidR="007439D1" w:rsidRPr="009679C5">
        <w:rPr>
          <w:rFonts w:ascii="Calibri" w:hAnsi="Calibri" w:cs="Arial"/>
          <w:iCs/>
          <w:color w:val="222222"/>
          <w:sz w:val="24"/>
          <w:shd w:val="clear" w:color="auto" w:fill="FFFFFF"/>
        </w:rPr>
        <w:t xml:space="preserve">; potentially considering a CBP speaker, region specific </w:t>
      </w:r>
    </w:p>
    <w:p w:rsidR="009741F5" w:rsidRPr="009679C5" w:rsidRDefault="009679C5" w:rsidP="009679C5">
      <w:pPr>
        <w:rPr>
          <w:rFonts w:ascii="Calibri" w:hAnsi="Calibri" w:cs="Arial"/>
          <w:iCs/>
          <w:color w:val="222222"/>
          <w:sz w:val="24"/>
          <w:shd w:val="clear" w:color="auto" w:fill="FFFFFF"/>
        </w:rPr>
      </w:pPr>
      <w:r>
        <w:rPr>
          <w:rFonts w:ascii="Calibri" w:hAnsi="Calibri" w:cs="Arial"/>
          <w:iCs/>
          <w:color w:val="222222"/>
          <w:sz w:val="24"/>
          <w:shd w:val="clear" w:color="auto" w:fill="FFFFFF"/>
        </w:rPr>
        <w:t xml:space="preserve">                   </w:t>
      </w:r>
      <w:proofErr w:type="gramStart"/>
      <w:r w:rsidR="007439D1" w:rsidRPr="009679C5">
        <w:rPr>
          <w:rFonts w:ascii="Calibri" w:hAnsi="Calibri" w:cs="Arial"/>
          <w:iCs/>
          <w:color w:val="222222"/>
          <w:sz w:val="24"/>
          <w:shd w:val="clear" w:color="auto" w:fill="FFFFFF"/>
        </w:rPr>
        <w:t>quote</w:t>
      </w:r>
      <w:proofErr w:type="gramEnd"/>
      <w:r w:rsidR="007439D1" w:rsidRPr="009679C5">
        <w:rPr>
          <w:rFonts w:ascii="Calibri" w:hAnsi="Calibri" w:cs="Arial"/>
          <w:iCs/>
          <w:color w:val="222222"/>
          <w:sz w:val="24"/>
          <w:shd w:val="clear" w:color="auto" w:fill="FFFFFF"/>
        </w:rPr>
        <w:t>, member</w:t>
      </w:r>
      <w:r>
        <w:rPr>
          <w:rFonts w:ascii="Calibri" w:hAnsi="Calibri" w:cs="Arial"/>
          <w:iCs/>
          <w:color w:val="222222"/>
          <w:sz w:val="24"/>
          <w:shd w:val="clear" w:color="auto" w:fill="FFFFFF"/>
        </w:rPr>
        <w:t xml:space="preserve"> </w:t>
      </w:r>
      <w:r w:rsidR="007439D1" w:rsidRPr="00EB6A2A">
        <w:rPr>
          <w:rFonts w:ascii="Calibri" w:hAnsi="Calibri" w:cs="Arial"/>
          <w:iCs/>
          <w:color w:val="222222"/>
          <w:sz w:val="24"/>
          <w:shd w:val="clear" w:color="auto" w:fill="FFFFFF"/>
        </w:rPr>
        <w:t xml:space="preserve">of </w:t>
      </w:r>
      <w:r w:rsidR="007439D1">
        <w:rPr>
          <w:rFonts w:ascii="Calibri" w:hAnsi="Calibri" w:cs="Arial"/>
          <w:iCs/>
          <w:color w:val="222222"/>
          <w:sz w:val="24"/>
          <w:shd w:val="clear" w:color="auto" w:fill="FFFFFF"/>
        </w:rPr>
        <w:t>the Diversity workgroup representative, or practitioner.</w:t>
      </w:r>
    </w:p>
    <w:p w:rsidR="009741F5" w:rsidRDefault="009741F5" w:rsidP="009741F5">
      <w:pPr>
        <w:rPr>
          <w:rFonts w:ascii="Calibri" w:hAnsi="Calibri" w:cs="Arial"/>
          <w:b/>
          <w:iCs/>
          <w:color w:val="222222"/>
          <w:sz w:val="24"/>
          <w:shd w:val="clear" w:color="auto" w:fill="FFFFFF"/>
        </w:rPr>
      </w:pPr>
      <w:r>
        <w:rPr>
          <w:rFonts w:ascii="Calibri" w:hAnsi="Calibri" w:cs="Arial"/>
          <w:iCs/>
          <w:color w:val="222222"/>
          <w:sz w:val="24"/>
          <w:shd w:val="clear" w:color="auto" w:fill="FFFFFF"/>
        </w:rPr>
        <w:t xml:space="preserve">                   </w:t>
      </w:r>
      <w:r>
        <w:rPr>
          <w:rFonts w:ascii="Calibri" w:hAnsi="Calibri" w:cs="Arial"/>
          <w:b/>
          <w:iCs/>
          <w:color w:val="222222"/>
          <w:sz w:val="24"/>
          <w:shd w:val="clear" w:color="auto" w:fill="FFFFFF"/>
        </w:rPr>
        <w:t xml:space="preserve">Decision: </w:t>
      </w:r>
      <w:r w:rsidR="00A602E7">
        <w:rPr>
          <w:rFonts w:ascii="Calibri" w:hAnsi="Calibri" w:cs="Arial"/>
          <w:iCs/>
          <w:color w:val="222222"/>
          <w:sz w:val="24"/>
          <w:shd w:val="clear" w:color="auto" w:fill="FFFFFF"/>
        </w:rPr>
        <w:t>Three</w:t>
      </w:r>
      <w:r w:rsidR="00A602E7" w:rsidRPr="00D732F3">
        <w:rPr>
          <w:rFonts w:ascii="Calibri" w:hAnsi="Calibri" w:cs="Arial"/>
          <w:iCs/>
          <w:color w:val="222222"/>
          <w:sz w:val="24"/>
          <w:shd w:val="clear" w:color="auto" w:fill="FFFFFF"/>
        </w:rPr>
        <w:t xml:space="preserve"> </w:t>
      </w:r>
      <w:r w:rsidRPr="00D732F3">
        <w:rPr>
          <w:rFonts w:ascii="Calibri" w:hAnsi="Calibri" w:cs="Arial"/>
          <w:iCs/>
          <w:color w:val="222222"/>
          <w:sz w:val="24"/>
          <w:shd w:val="clear" w:color="auto" w:fill="FFFFFF"/>
        </w:rPr>
        <w:t>press releases</w:t>
      </w:r>
      <w:r w:rsidR="007439D1">
        <w:rPr>
          <w:rFonts w:ascii="Calibri" w:hAnsi="Calibri" w:cs="Arial"/>
          <w:iCs/>
          <w:color w:val="222222"/>
          <w:sz w:val="24"/>
          <w:shd w:val="clear" w:color="auto" w:fill="FFFFFF"/>
        </w:rPr>
        <w:t xml:space="preserve"> will be issued.</w:t>
      </w:r>
    </w:p>
    <w:p w:rsidR="009741F5" w:rsidRPr="00B83EA9" w:rsidRDefault="009741F5" w:rsidP="009741F5">
      <w:pPr>
        <w:rPr>
          <w:rFonts w:ascii="Calibri" w:hAnsi="Calibri" w:cs="Arial"/>
          <w:iCs/>
          <w:color w:val="222222"/>
          <w:sz w:val="24"/>
          <w:shd w:val="clear" w:color="auto" w:fill="FFFFFF"/>
        </w:rPr>
      </w:pPr>
      <w:r>
        <w:rPr>
          <w:rFonts w:ascii="Calibri" w:hAnsi="Calibri" w:cs="Arial"/>
          <w:b/>
          <w:iCs/>
          <w:color w:val="222222"/>
          <w:sz w:val="24"/>
          <w:shd w:val="clear" w:color="auto" w:fill="FFFFFF"/>
        </w:rPr>
        <w:t xml:space="preserve">                   Decision: </w:t>
      </w:r>
      <w:r>
        <w:rPr>
          <w:rFonts w:ascii="Calibri" w:hAnsi="Calibri" w:cs="Arial"/>
          <w:iCs/>
          <w:color w:val="222222"/>
          <w:sz w:val="24"/>
          <w:shd w:val="clear" w:color="auto" w:fill="FFFFFF"/>
        </w:rPr>
        <w:t>Press release</w:t>
      </w:r>
      <w:r w:rsidR="007439D1">
        <w:rPr>
          <w:rFonts w:ascii="Calibri" w:hAnsi="Calibri" w:cs="Arial"/>
          <w:iCs/>
          <w:color w:val="222222"/>
          <w:sz w:val="24"/>
          <w:shd w:val="clear" w:color="auto" w:fill="FFFFFF"/>
        </w:rPr>
        <w:t>s</w:t>
      </w:r>
      <w:r>
        <w:rPr>
          <w:rFonts w:ascii="Calibri" w:hAnsi="Calibri" w:cs="Arial"/>
          <w:iCs/>
          <w:color w:val="222222"/>
          <w:sz w:val="24"/>
          <w:shd w:val="clear" w:color="auto" w:fill="FFFFFF"/>
        </w:rPr>
        <w:t xml:space="preserve"> will tentatively take place November 1</w:t>
      </w:r>
      <w:r w:rsidRPr="007439D1">
        <w:rPr>
          <w:rFonts w:ascii="Calibri" w:hAnsi="Calibri" w:cs="Arial"/>
          <w:iCs/>
          <w:color w:val="222222"/>
          <w:sz w:val="24"/>
          <w:shd w:val="clear" w:color="auto" w:fill="FFFFFF"/>
          <w:vertAlign w:val="superscript"/>
        </w:rPr>
        <w:t>st</w:t>
      </w:r>
      <w:r w:rsidR="00EB6A2A">
        <w:rPr>
          <w:rFonts w:ascii="Calibri" w:hAnsi="Calibri" w:cs="Arial"/>
          <w:iCs/>
          <w:color w:val="222222"/>
          <w:sz w:val="24"/>
          <w:shd w:val="clear" w:color="auto" w:fill="FFFFFF"/>
        </w:rPr>
        <w:t>, 2017</w:t>
      </w:r>
    </w:p>
    <w:p w:rsidR="00515339" w:rsidRPr="005B7A8E" w:rsidRDefault="00CD6407" w:rsidP="005B7A8E">
      <w:pPr>
        <w:pStyle w:val="Heading2"/>
        <w:tabs>
          <w:tab w:val="left" w:pos="1080"/>
        </w:tabs>
        <w:rPr>
          <w:rFonts w:ascii="Calibri" w:hAnsi="Calibri" w:cs="Arial"/>
          <w:iCs/>
          <w:color w:val="222222"/>
          <w:sz w:val="24"/>
          <w:shd w:val="clear" w:color="auto" w:fill="FFFFFF"/>
        </w:rPr>
      </w:pPr>
      <w:r w:rsidRPr="00B83EA9">
        <w:rPr>
          <w:rFonts w:ascii="Calibri" w:hAnsi="Calibri"/>
          <w:sz w:val="24"/>
        </w:rPr>
        <w:tab/>
      </w:r>
      <w:r w:rsidRPr="00B83EA9">
        <w:rPr>
          <w:rFonts w:ascii="Calibri" w:hAnsi="Calibri"/>
          <w:b w:val="0"/>
          <w:sz w:val="24"/>
        </w:rPr>
        <w:t xml:space="preserve"> </w:t>
      </w:r>
      <w:r w:rsidR="000A0DA1" w:rsidRPr="00B83EA9">
        <w:rPr>
          <w:rFonts w:ascii="Calibri" w:hAnsi="Calibri"/>
          <w:b w:val="0"/>
          <w:sz w:val="24"/>
        </w:rPr>
        <w:tab/>
      </w:r>
    </w:p>
    <w:tbl>
      <w:tblPr>
        <w:tblW w:w="9745" w:type="dxa"/>
        <w:tblBorders>
          <w:top w:val="double" w:sz="6" w:space="0" w:color="5F5F5F"/>
          <w:bottom w:val="double" w:sz="6" w:space="0" w:color="5F5F5F"/>
          <w:insideH w:val="double" w:sz="6" w:space="0" w:color="5F5F5F"/>
        </w:tblBorders>
        <w:tblCellMar>
          <w:top w:w="115" w:type="dxa"/>
          <w:left w:w="115" w:type="dxa"/>
          <w:bottom w:w="29" w:type="dxa"/>
          <w:right w:w="115" w:type="dxa"/>
        </w:tblCellMar>
        <w:tblLook w:val="0000" w:firstRow="0" w:lastRow="0" w:firstColumn="0" w:lastColumn="0" w:noHBand="0" w:noVBand="0"/>
      </w:tblPr>
      <w:tblGrid>
        <w:gridCol w:w="1015"/>
        <w:gridCol w:w="8730"/>
      </w:tblGrid>
      <w:tr w:rsidR="000A0DA1" w:rsidRPr="00B83EA9" w:rsidTr="009741F5">
        <w:trPr>
          <w:trHeight w:val="317"/>
        </w:trPr>
        <w:tc>
          <w:tcPr>
            <w:tcW w:w="1015" w:type="dxa"/>
          </w:tcPr>
          <w:p w:rsidR="000A0DA1" w:rsidRPr="00B83EA9" w:rsidRDefault="00213137" w:rsidP="00AE4546">
            <w:pPr>
              <w:pStyle w:val="Heading2"/>
              <w:rPr>
                <w:rFonts w:ascii="Calibri" w:hAnsi="Calibri"/>
                <w:sz w:val="24"/>
              </w:rPr>
            </w:pPr>
            <w:r w:rsidRPr="00B83EA9">
              <w:rPr>
                <w:rFonts w:ascii="Calibri" w:hAnsi="Calibri"/>
                <w:sz w:val="24"/>
              </w:rPr>
              <w:t>1</w:t>
            </w:r>
            <w:r w:rsidR="00AE4546">
              <w:rPr>
                <w:rFonts w:ascii="Calibri" w:hAnsi="Calibri"/>
                <w:sz w:val="24"/>
              </w:rPr>
              <w:t>1</w:t>
            </w:r>
            <w:r w:rsidR="000A0DA1" w:rsidRPr="00B83EA9">
              <w:rPr>
                <w:rFonts w:ascii="Calibri" w:hAnsi="Calibri"/>
                <w:sz w:val="24"/>
              </w:rPr>
              <w:t>:</w:t>
            </w:r>
            <w:r w:rsidR="00B83EA9" w:rsidRPr="00B83EA9">
              <w:rPr>
                <w:rFonts w:ascii="Calibri" w:hAnsi="Calibri"/>
                <w:sz w:val="24"/>
              </w:rPr>
              <w:t>50</w:t>
            </w:r>
            <w:r w:rsidR="000A0DA1" w:rsidRPr="00B83EA9">
              <w:rPr>
                <w:rFonts w:ascii="Calibri" w:hAnsi="Calibri"/>
                <w:sz w:val="24"/>
              </w:rPr>
              <w:t xml:space="preserve"> </w:t>
            </w:r>
          </w:p>
        </w:tc>
        <w:tc>
          <w:tcPr>
            <w:tcW w:w="8730" w:type="dxa"/>
          </w:tcPr>
          <w:p w:rsidR="00B83EA9" w:rsidRPr="00B83EA9" w:rsidRDefault="00B83EA9" w:rsidP="00B83EA9">
            <w:pPr>
              <w:pStyle w:val="Heading2"/>
              <w:rPr>
                <w:rFonts w:ascii="Calibri" w:hAnsi="Calibri"/>
                <w:sz w:val="24"/>
              </w:rPr>
            </w:pPr>
            <w:r w:rsidRPr="00B83EA9">
              <w:rPr>
                <w:rFonts w:ascii="Calibri" w:hAnsi="Calibri"/>
                <w:sz w:val="24"/>
              </w:rPr>
              <w:t>Next Steps (All)</w:t>
            </w:r>
          </w:p>
          <w:p w:rsidR="00C964FA" w:rsidRDefault="00355967" w:rsidP="00B83EA9">
            <w:pPr>
              <w:rPr>
                <w:rFonts w:ascii="Calibri" w:hAnsi="Calibri"/>
                <w:sz w:val="24"/>
              </w:rPr>
            </w:pPr>
            <w:r w:rsidRPr="00355967">
              <w:rPr>
                <w:rFonts w:ascii="Calibri" w:hAnsi="Calibri"/>
                <w:sz w:val="24"/>
              </w:rPr>
              <w:t>The group</w:t>
            </w:r>
            <w:r>
              <w:rPr>
                <w:rFonts w:ascii="Calibri" w:hAnsi="Calibri"/>
                <w:i/>
                <w:sz w:val="24"/>
              </w:rPr>
              <w:t xml:space="preserve"> </w:t>
            </w:r>
            <w:r>
              <w:rPr>
                <w:rFonts w:ascii="Calibri" w:hAnsi="Calibri"/>
                <w:sz w:val="24"/>
              </w:rPr>
              <w:t>identified</w:t>
            </w:r>
            <w:r w:rsidR="00B83EA9">
              <w:rPr>
                <w:rFonts w:ascii="Calibri" w:hAnsi="Calibri"/>
                <w:sz w:val="24"/>
              </w:rPr>
              <w:t xml:space="preserve"> topics, issues, and opportunities for future discussion and collaboration. </w:t>
            </w:r>
          </w:p>
          <w:p w:rsidR="00C964FA" w:rsidRDefault="007439D1" w:rsidP="009741F5">
            <w:pPr>
              <w:pStyle w:val="ListParagraph"/>
              <w:numPr>
                <w:ilvl w:val="0"/>
                <w:numId w:val="23"/>
              </w:numPr>
              <w:ind w:left="245" w:hanging="180"/>
              <w:rPr>
                <w:rFonts w:ascii="Calibri" w:hAnsi="Calibri"/>
                <w:sz w:val="24"/>
              </w:rPr>
            </w:pPr>
            <w:r>
              <w:rPr>
                <w:rFonts w:ascii="Calibri" w:hAnsi="Calibri"/>
                <w:sz w:val="24"/>
              </w:rPr>
              <w:t>Next time the Citizen S</w:t>
            </w:r>
            <w:r w:rsidR="00C964FA">
              <w:rPr>
                <w:rFonts w:ascii="Calibri" w:hAnsi="Calibri"/>
                <w:sz w:val="24"/>
              </w:rPr>
              <w:t xml:space="preserve">tewardship team meets, go through management strategy </w:t>
            </w:r>
            <w:r w:rsidR="001027E2">
              <w:rPr>
                <w:rFonts w:ascii="Calibri" w:hAnsi="Calibri"/>
                <w:sz w:val="24"/>
              </w:rPr>
              <w:t xml:space="preserve">and work plan </w:t>
            </w:r>
            <w:r w:rsidR="00C964FA">
              <w:rPr>
                <w:rFonts w:ascii="Calibri" w:hAnsi="Calibri"/>
                <w:sz w:val="24"/>
              </w:rPr>
              <w:t>and identify which remain priorities moving forward based on what we learned from the survey</w:t>
            </w:r>
            <w:ins w:id="4" w:author="Handen, Amy" w:date="2017-11-13T12:48:00Z">
              <w:r w:rsidR="001027E2">
                <w:rPr>
                  <w:rFonts w:ascii="Calibri" w:hAnsi="Calibri"/>
                  <w:sz w:val="24"/>
                </w:rPr>
                <w:t>.</w:t>
              </w:r>
            </w:ins>
          </w:p>
          <w:p w:rsidR="00C964FA" w:rsidRDefault="00C964FA" w:rsidP="009741F5">
            <w:pPr>
              <w:pStyle w:val="ListParagraph"/>
              <w:numPr>
                <w:ilvl w:val="0"/>
                <w:numId w:val="23"/>
              </w:numPr>
              <w:ind w:left="245" w:hanging="180"/>
              <w:rPr>
                <w:rFonts w:ascii="Calibri" w:hAnsi="Calibri"/>
                <w:sz w:val="24"/>
              </w:rPr>
            </w:pPr>
            <w:r>
              <w:rPr>
                <w:rFonts w:ascii="Calibri" w:hAnsi="Calibri"/>
                <w:sz w:val="24"/>
              </w:rPr>
              <w:t>Citizen Stewardship Leads will present their progress with the Management Board in November</w:t>
            </w:r>
            <w:r w:rsidR="001027E2">
              <w:rPr>
                <w:rFonts w:ascii="Calibri" w:hAnsi="Calibri"/>
                <w:sz w:val="24"/>
              </w:rPr>
              <w:t>.</w:t>
            </w:r>
          </w:p>
          <w:p w:rsidR="002F28DE" w:rsidRDefault="002F28DE" w:rsidP="00FE2704">
            <w:pPr>
              <w:pStyle w:val="ListParagraph"/>
              <w:ind w:left="245"/>
              <w:rPr>
                <w:rFonts w:ascii="Calibri" w:hAnsi="Calibri"/>
                <w:sz w:val="24"/>
              </w:rPr>
            </w:pPr>
          </w:p>
          <w:p w:rsidR="002F28DE" w:rsidRPr="002F28DE" w:rsidRDefault="002F28DE" w:rsidP="005B7A8E">
            <w:pPr>
              <w:rPr>
                <w:rFonts w:ascii="Calibri" w:hAnsi="Calibri"/>
                <w:sz w:val="24"/>
              </w:rPr>
            </w:pPr>
            <w:r w:rsidRPr="00EB6A2A">
              <w:rPr>
                <w:rFonts w:ascii="Calibri" w:hAnsi="Calibri"/>
                <w:b/>
                <w:sz w:val="24"/>
              </w:rPr>
              <w:t>Action:</w:t>
            </w:r>
            <w:r>
              <w:rPr>
                <w:rFonts w:ascii="Calibri" w:hAnsi="Calibri"/>
                <w:sz w:val="24"/>
              </w:rPr>
              <w:t xml:space="preserve"> </w:t>
            </w:r>
            <w:r w:rsidRPr="002F28DE">
              <w:rPr>
                <w:rFonts w:ascii="Calibri" w:hAnsi="Calibri"/>
                <w:sz w:val="24"/>
              </w:rPr>
              <w:t xml:space="preserve">Identify </w:t>
            </w:r>
            <w:r>
              <w:rPr>
                <w:rFonts w:ascii="Calibri" w:hAnsi="Calibri"/>
                <w:sz w:val="24"/>
              </w:rPr>
              <w:t>C</w:t>
            </w:r>
            <w:r w:rsidRPr="002F28DE">
              <w:rPr>
                <w:rFonts w:ascii="Calibri" w:hAnsi="Calibri"/>
                <w:sz w:val="24"/>
              </w:rPr>
              <w:t>o</w:t>
            </w:r>
            <w:r w:rsidRPr="002F28DE">
              <w:rPr>
                <w:rFonts w:ascii="Calibri" w:hAnsi="Calibri"/>
                <w:sz w:val="24"/>
              </w:rPr>
              <w:t>-</w:t>
            </w:r>
            <w:r>
              <w:rPr>
                <w:rFonts w:ascii="Calibri" w:hAnsi="Calibri"/>
                <w:sz w:val="24"/>
              </w:rPr>
              <w:t>C</w:t>
            </w:r>
            <w:r w:rsidRPr="002F28DE">
              <w:rPr>
                <w:rFonts w:ascii="Calibri" w:hAnsi="Calibri"/>
                <w:sz w:val="24"/>
              </w:rPr>
              <w:t xml:space="preserve">hair </w:t>
            </w:r>
            <w:r w:rsidRPr="002F28DE">
              <w:rPr>
                <w:rFonts w:ascii="Calibri" w:hAnsi="Calibri"/>
                <w:sz w:val="24"/>
              </w:rPr>
              <w:t>for the Citizen Stewardship Workgroup</w:t>
            </w:r>
            <w:r>
              <w:rPr>
                <w:rFonts w:ascii="Calibri" w:hAnsi="Calibri"/>
                <w:sz w:val="24"/>
              </w:rPr>
              <w:t xml:space="preserve"> to replace Al Todd</w:t>
            </w:r>
            <w:r w:rsidRPr="002F28DE">
              <w:rPr>
                <w:rFonts w:ascii="Calibri" w:hAnsi="Calibri"/>
                <w:sz w:val="24"/>
              </w:rPr>
              <w:t>.</w:t>
            </w:r>
          </w:p>
          <w:p w:rsidR="000A0DA1" w:rsidRPr="00B83EA9" w:rsidRDefault="000A0DA1" w:rsidP="000A0DA1">
            <w:pPr>
              <w:rPr>
                <w:rFonts w:ascii="Calibri" w:hAnsi="Calibri"/>
                <w:sz w:val="24"/>
              </w:rPr>
            </w:pPr>
          </w:p>
        </w:tc>
      </w:tr>
    </w:tbl>
    <w:p w:rsidR="00287E62" w:rsidRPr="00B83EA9" w:rsidRDefault="00287E62" w:rsidP="00CD6407">
      <w:pPr>
        <w:ind w:left="1710" w:hanging="1710"/>
        <w:rPr>
          <w:rFonts w:ascii="Calibri" w:hAnsi="Calibri"/>
          <w:b/>
          <w:sz w:val="24"/>
        </w:rPr>
      </w:pPr>
    </w:p>
    <w:p w:rsidR="00287E62" w:rsidRDefault="00B83EA9" w:rsidP="009741F5">
      <w:pPr>
        <w:ind w:left="990" w:hanging="990"/>
        <w:rPr>
          <w:rFonts w:ascii="Calibri" w:hAnsi="Calibri"/>
          <w:b/>
          <w:sz w:val="24"/>
        </w:rPr>
      </w:pPr>
      <w:r w:rsidRPr="00B83EA9">
        <w:rPr>
          <w:rFonts w:ascii="Calibri" w:hAnsi="Calibri"/>
          <w:b/>
          <w:sz w:val="24"/>
        </w:rPr>
        <w:t>1</w:t>
      </w:r>
      <w:r w:rsidR="003A62A5">
        <w:rPr>
          <w:rFonts w:ascii="Calibri" w:hAnsi="Calibri"/>
          <w:b/>
          <w:sz w:val="24"/>
        </w:rPr>
        <w:t>2</w:t>
      </w:r>
      <w:r w:rsidR="009741F5">
        <w:rPr>
          <w:rFonts w:ascii="Calibri" w:hAnsi="Calibri"/>
          <w:b/>
          <w:sz w:val="24"/>
        </w:rPr>
        <w:t xml:space="preserve">:00        </w:t>
      </w:r>
      <w:r w:rsidRPr="00B83EA9">
        <w:rPr>
          <w:rFonts w:ascii="Calibri" w:hAnsi="Calibri"/>
          <w:b/>
          <w:sz w:val="24"/>
        </w:rPr>
        <w:t>Adjourn</w:t>
      </w:r>
    </w:p>
    <w:p w:rsidR="00470465" w:rsidRDefault="00470465" w:rsidP="00CD6407">
      <w:pPr>
        <w:ind w:left="1710" w:hanging="1710"/>
        <w:rPr>
          <w:rFonts w:ascii="Calibri" w:hAnsi="Calibri"/>
          <w:b/>
          <w:sz w:val="24"/>
        </w:rPr>
      </w:pPr>
    </w:p>
    <w:p w:rsidR="00D02CCB" w:rsidRDefault="00D02CCB" w:rsidP="00CD6407">
      <w:pPr>
        <w:ind w:left="1710" w:hanging="1710"/>
        <w:rPr>
          <w:rFonts w:ascii="Calibri" w:hAnsi="Calibri"/>
          <w:b/>
          <w:sz w:val="24"/>
        </w:rPr>
      </w:pPr>
      <w:r>
        <w:rPr>
          <w:rFonts w:ascii="Calibri" w:hAnsi="Calibri"/>
          <w:b/>
          <w:sz w:val="24"/>
        </w:rPr>
        <w:t>Attendees</w:t>
      </w:r>
    </w:p>
    <w:p w:rsidR="00901170" w:rsidRPr="00470465" w:rsidRDefault="00901170" w:rsidP="00CD6407">
      <w:pPr>
        <w:ind w:left="1710" w:hanging="1710"/>
        <w:rPr>
          <w:rFonts w:ascii="Calibri" w:hAnsi="Calibri"/>
          <w:sz w:val="24"/>
        </w:rPr>
      </w:pPr>
    </w:p>
    <w:p w:rsidR="00FE2704" w:rsidRDefault="00FE2704" w:rsidP="00FE2704">
      <w:pPr>
        <w:ind w:left="1710" w:hanging="1710"/>
        <w:rPr>
          <w:rFonts w:ascii="Calibri" w:hAnsi="Calibri"/>
          <w:sz w:val="24"/>
        </w:rPr>
      </w:pPr>
      <w:r w:rsidRPr="00470465">
        <w:rPr>
          <w:rFonts w:ascii="Calibri" w:hAnsi="Calibri"/>
          <w:sz w:val="24"/>
        </w:rPr>
        <w:t>Al Todd, Alliance for the Chesapeake Bay</w:t>
      </w:r>
      <w:r>
        <w:rPr>
          <w:rFonts w:ascii="Calibri" w:hAnsi="Calibri"/>
          <w:sz w:val="24"/>
        </w:rPr>
        <w:t xml:space="preserve">, Co-Chair </w:t>
      </w:r>
    </w:p>
    <w:p w:rsidR="00FE2704" w:rsidRPr="00470465" w:rsidRDefault="00FE2704" w:rsidP="00FE2704">
      <w:pPr>
        <w:ind w:left="1710" w:hanging="1710"/>
        <w:rPr>
          <w:rFonts w:ascii="Calibri" w:hAnsi="Calibri"/>
          <w:sz w:val="24"/>
        </w:rPr>
      </w:pPr>
      <w:r w:rsidRPr="00470465">
        <w:rPr>
          <w:rFonts w:ascii="Calibri" w:hAnsi="Calibri"/>
          <w:sz w:val="24"/>
        </w:rPr>
        <w:t>Kacey Wetzel, Chesapeake Bay Trust</w:t>
      </w:r>
      <w:r>
        <w:rPr>
          <w:rFonts w:ascii="Calibri" w:hAnsi="Calibri"/>
          <w:sz w:val="24"/>
        </w:rPr>
        <w:t>, Co-Chair</w:t>
      </w:r>
    </w:p>
    <w:p w:rsidR="00FE2704" w:rsidRPr="00470465" w:rsidRDefault="00FE2704" w:rsidP="00FE2704">
      <w:pPr>
        <w:ind w:left="1710" w:hanging="1710"/>
        <w:rPr>
          <w:rFonts w:ascii="Calibri" w:hAnsi="Calibri"/>
          <w:sz w:val="24"/>
        </w:rPr>
      </w:pPr>
      <w:r w:rsidRPr="00470465">
        <w:rPr>
          <w:rFonts w:ascii="Calibri" w:hAnsi="Calibri"/>
          <w:sz w:val="24"/>
        </w:rPr>
        <w:t xml:space="preserve">Amy </w:t>
      </w:r>
      <w:proofErr w:type="spellStart"/>
      <w:r w:rsidRPr="00470465">
        <w:rPr>
          <w:rFonts w:ascii="Calibri" w:hAnsi="Calibri"/>
          <w:sz w:val="24"/>
        </w:rPr>
        <w:t>Handen</w:t>
      </w:r>
      <w:proofErr w:type="spellEnd"/>
      <w:r w:rsidRPr="00470465">
        <w:rPr>
          <w:rFonts w:ascii="Calibri" w:hAnsi="Calibri"/>
          <w:sz w:val="24"/>
        </w:rPr>
        <w:t>, NPS</w:t>
      </w:r>
      <w:r>
        <w:rPr>
          <w:rFonts w:ascii="Calibri" w:hAnsi="Calibri"/>
          <w:sz w:val="24"/>
        </w:rPr>
        <w:t>, Coordinator</w:t>
      </w:r>
    </w:p>
    <w:p w:rsidR="00D02CCB" w:rsidRPr="00470465" w:rsidRDefault="00D02CCB" w:rsidP="00CD6407">
      <w:pPr>
        <w:ind w:left="1710" w:hanging="1710"/>
        <w:rPr>
          <w:rFonts w:ascii="Calibri" w:hAnsi="Calibri"/>
          <w:sz w:val="24"/>
        </w:rPr>
      </w:pPr>
      <w:r w:rsidRPr="00470465">
        <w:rPr>
          <w:rFonts w:ascii="Calibri" w:hAnsi="Calibri"/>
          <w:sz w:val="24"/>
        </w:rPr>
        <w:t xml:space="preserve">Drew </w:t>
      </w:r>
      <w:proofErr w:type="spellStart"/>
      <w:r w:rsidRPr="00470465">
        <w:rPr>
          <w:rFonts w:ascii="Calibri" w:hAnsi="Calibri"/>
          <w:sz w:val="24"/>
        </w:rPr>
        <w:t>Pizzala</w:t>
      </w:r>
      <w:proofErr w:type="spellEnd"/>
      <w:r w:rsidR="00901170" w:rsidRPr="00470465">
        <w:rPr>
          <w:rFonts w:ascii="Calibri" w:hAnsi="Calibri"/>
          <w:sz w:val="24"/>
        </w:rPr>
        <w:t>, Chesapeake Research Consortium</w:t>
      </w:r>
      <w:r w:rsidR="001027E2">
        <w:rPr>
          <w:rFonts w:ascii="Calibri" w:hAnsi="Calibri"/>
          <w:sz w:val="24"/>
        </w:rPr>
        <w:t>, Staffer</w:t>
      </w:r>
    </w:p>
    <w:p w:rsidR="00D02CCB" w:rsidRPr="00470465" w:rsidRDefault="00FE2704" w:rsidP="00FE2704">
      <w:pPr>
        <w:ind w:left="1710" w:hanging="1710"/>
        <w:rPr>
          <w:rFonts w:ascii="Calibri" w:hAnsi="Calibri"/>
          <w:sz w:val="24"/>
        </w:rPr>
      </w:pPr>
      <w:r w:rsidRPr="00470465">
        <w:rPr>
          <w:rFonts w:ascii="Calibri" w:hAnsi="Calibri"/>
          <w:sz w:val="24"/>
        </w:rPr>
        <w:t>Doug Austin, CBP</w:t>
      </w:r>
    </w:p>
    <w:p w:rsidR="00D02CCB" w:rsidRDefault="00901170" w:rsidP="00CD6407">
      <w:pPr>
        <w:ind w:left="1710" w:hanging="1710"/>
        <w:rPr>
          <w:rFonts w:ascii="Calibri" w:hAnsi="Calibri"/>
          <w:sz w:val="24"/>
        </w:rPr>
      </w:pPr>
      <w:r w:rsidRPr="00470465">
        <w:rPr>
          <w:rFonts w:ascii="Calibri" w:hAnsi="Calibri"/>
          <w:sz w:val="24"/>
        </w:rPr>
        <w:t xml:space="preserve">Curtis </w:t>
      </w:r>
      <w:proofErr w:type="spellStart"/>
      <w:r w:rsidR="00470465">
        <w:rPr>
          <w:rFonts w:ascii="Calibri" w:hAnsi="Calibri"/>
          <w:sz w:val="24"/>
        </w:rPr>
        <w:t>Dalpra</w:t>
      </w:r>
      <w:proofErr w:type="spellEnd"/>
      <w:r w:rsidR="00370249" w:rsidRPr="00470465">
        <w:rPr>
          <w:rFonts w:ascii="Calibri" w:hAnsi="Calibri"/>
          <w:sz w:val="24"/>
        </w:rPr>
        <w:t>, Potomac</w:t>
      </w:r>
      <w:r w:rsidRPr="00470465">
        <w:rPr>
          <w:rFonts w:ascii="Calibri" w:hAnsi="Calibri"/>
          <w:sz w:val="24"/>
        </w:rPr>
        <w:t xml:space="preserve"> R</w:t>
      </w:r>
      <w:r w:rsidR="00D02CCB" w:rsidRPr="00470465">
        <w:rPr>
          <w:rFonts w:ascii="Calibri" w:hAnsi="Calibri"/>
          <w:sz w:val="24"/>
        </w:rPr>
        <w:t xml:space="preserve">iver </w:t>
      </w:r>
      <w:r w:rsidRPr="00470465">
        <w:rPr>
          <w:rFonts w:ascii="Calibri" w:hAnsi="Calibri"/>
          <w:sz w:val="24"/>
        </w:rPr>
        <w:t>C</w:t>
      </w:r>
      <w:r w:rsidR="00D02CCB" w:rsidRPr="00470465">
        <w:rPr>
          <w:rFonts w:ascii="Calibri" w:hAnsi="Calibri"/>
          <w:sz w:val="24"/>
        </w:rPr>
        <w:t>ommission</w:t>
      </w:r>
    </w:p>
    <w:p w:rsidR="00FE2704" w:rsidRPr="00470465" w:rsidRDefault="00FE2704" w:rsidP="00FE2704">
      <w:pPr>
        <w:ind w:left="1710" w:hanging="1710"/>
        <w:rPr>
          <w:rFonts w:ascii="Calibri" w:hAnsi="Calibri"/>
          <w:sz w:val="24"/>
        </w:rPr>
      </w:pPr>
      <w:r w:rsidRPr="00470465">
        <w:rPr>
          <w:rFonts w:ascii="Calibri" w:hAnsi="Calibri"/>
          <w:sz w:val="24"/>
        </w:rPr>
        <w:t xml:space="preserve">Jen </w:t>
      </w:r>
      <w:proofErr w:type="spellStart"/>
      <w:r w:rsidRPr="00470465">
        <w:rPr>
          <w:rFonts w:ascii="Calibri" w:hAnsi="Calibri"/>
          <w:sz w:val="24"/>
        </w:rPr>
        <w:t>Dittinger</w:t>
      </w:r>
      <w:proofErr w:type="spellEnd"/>
      <w:r w:rsidRPr="00470465">
        <w:rPr>
          <w:rFonts w:ascii="Calibri" w:hAnsi="Calibri"/>
          <w:sz w:val="24"/>
        </w:rPr>
        <w:t>, MD Sea Grant</w:t>
      </w:r>
    </w:p>
    <w:p w:rsidR="00370249" w:rsidRDefault="009741F5" w:rsidP="00CD6407">
      <w:pPr>
        <w:ind w:left="1710" w:hanging="1710"/>
        <w:rPr>
          <w:rFonts w:ascii="Calibri" w:hAnsi="Calibri"/>
          <w:sz w:val="24"/>
        </w:rPr>
      </w:pPr>
      <w:r>
        <w:rPr>
          <w:rFonts w:ascii="Calibri" w:hAnsi="Calibri"/>
          <w:sz w:val="24"/>
        </w:rPr>
        <w:t>Caroline Don</w:t>
      </w:r>
      <w:r w:rsidR="00370249" w:rsidRPr="00470465">
        <w:rPr>
          <w:rFonts w:ascii="Calibri" w:hAnsi="Calibri"/>
          <w:sz w:val="24"/>
        </w:rPr>
        <w:t>ovan, UMCES</w:t>
      </w:r>
    </w:p>
    <w:p w:rsidR="00FE2704" w:rsidRPr="00470465" w:rsidRDefault="00FE2704" w:rsidP="00FE2704">
      <w:pPr>
        <w:ind w:left="1710" w:hanging="1710"/>
        <w:rPr>
          <w:rFonts w:ascii="Calibri" w:hAnsi="Calibri"/>
          <w:sz w:val="24"/>
        </w:rPr>
      </w:pPr>
      <w:r w:rsidRPr="00470465">
        <w:rPr>
          <w:rFonts w:ascii="Calibri" w:hAnsi="Calibri"/>
          <w:sz w:val="24"/>
        </w:rPr>
        <w:t xml:space="preserve">Lou </w:t>
      </w:r>
      <w:proofErr w:type="spellStart"/>
      <w:r w:rsidRPr="00470465">
        <w:rPr>
          <w:rFonts w:ascii="Calibri" w:hAnsi="Calibri"/>
          <w:sz w:val="24"/>
        </w:rPr>
        <w:t>Etgen</w:t>
      </w:r>
      <w:proofErr w:type="spellEnd"/>
      <w:r w:rsidRPr="00470465">
        <w:rPr>
          <w:rFonts w:ascii="Calibri" w:hAnsi="Calibri"/>
          <w:sz w:val="24"/>
        </w:rPr>
        <w:t>, Alliance for the Chesapeake Bay</w:t>
      </w:r>
    </w:p>
    <w:p w:rsidR="00FE2704" w:rsidRPr="00FE2704" w:rsidRDefault="00FE2704" w:rsidP="00FE2704">
      <w:pPr>
        <w:ind w:left="1710" w:hanging="1710"/>
        <w:rPr>
          <w:rFonts w:asciiTheme="minorHAnsi" w:hAnsiTheme="minorHAnsi"/>
          <w:sz w:val="24"/>
        </w:rPr>
      </w:pPr>
      <w:r w:rsidRPr="00470465">
        <w:rPr>
          <w:rFonts w:ascii="Calibri" w:hAnsi="Calibri"/>
          <w:sz w:val="24"/>
        </w:rPr>
        <w:t xml:space="preserve">Suzanne </w:t>
      </w:r>
      <w:proofErr w:type="spellStart"/>
      <w:r w:rsidRPr="00470465">
        <w:rPr>
          <w:rFonts w:ascii="Calibri" w:hAnsi="Calibri"/>
          <w:sz w:val="24"/>
        </w:rPr>
        <w:t>Etgen</w:t>
      </w:r>
      <w:proofErr w:type="spellEnd"/>
      <w:r w:rsidRPr="00470465">
        <w:rPr>
          <w:rFonts w:ascii="Calibri" w:hAnsi="Calibri"/>
          <w:sz w:val="24"/>
        </w:rPr>
        <w:t xml:space="preserve">, </w:t>
      </w:r>
      <w:r w:rsidRPr="00FE2704">
        <w:rPr>
          <w:rFonts w:ascii="Calibri" w:hAnsi="Calibri"/>
          <w:sz w:val="24"/>
          <w:shd w:val="clear" w:color="auto" w:fill="FFFFFF"/>
        </w:rPr>
        <w:t>Anne Arundel County Watershed Stewards Academy</w:t>
      </w:r>
    </w:p>
    <w:p w:rsidR="00FE2704" w:rsidRPr="00FE2704" w:rsidRDefault="00FE2704" w:rsidP="00FE2704">
      <w:pPr>
        <w:ind w:left="1710" w:hanging="1710"/>
        <w:rPr>
          <w:rFonts w:asciiTheme="minorHAnsi" w:hAnsiTheme="minorHAnsi"/>
          <w:sz w:val="24"/>
        </w:rPr>
      </w:pPr>
      <w:r w:rsidRPr="00FE2704">
        <w:rPr>
          <w:rFonts w:asciiTheme="minorHAnsi" w:hAnsiTheme="minorHAnsi"/>
          <w:sz w:val="24"/>
        </w:rPr>
        <w:t>Greg Evans, Department of Forestry</w:t>
      </w:r>
    </w:p>
    <w:p w:rsidR="00FE2704" w:rsidRDefault="00FE2704" w:rsidP="00FE2704">
      <w:pPr>
        <w:ind w:left="1710" w:hanging="1710"/>
        <w:rPr>
          <w:rFonts w:ascii="Calibri" w:hAnsi="Calibri"/>
          <w:sz w:val="24"/>
        </w:rPr>
      </w:pPr>
      <w:r w:rsidRPr="00470465">
        <w:rPr>
          <w:rFonts w:ascii="Calibri" w:hAnsi="Calibri"/>
          <w:sz w:val="24"/>
        </w:rPr>
        <w:t xml:space="preserve">Rachel </w:t>
      </w:r>
      <w:proofErr w:type="spellStart"/>
      <w:r w:rsidRPr="00470465">
        <w:rPr>
          <w:rFonts w:ascii="Calibri" w:hAnsi="Calibri"/>
          <w:sz w:val="24"/>
        </w:rPr>
        <w:t>Felver</w:t>
      </w:r>
      <w:proofErr w:type="spellEnd"/>
      <w:r w:rsidRPr="00470465">
        <w:rPr>
          <w:rFonts w:ascii="Calibri" w:hAnsi="Calibri"/>
          <w:sz w:val="24"/>
        </w:rPr>
        <w:t>, Alliance for the Chesapeake Bay</w:t>
      </w:r>
    </w:p>
    <w:p w:rsidR="00FE2704" w:rsidRPr="00470465" w:rsidRDefault="00FE2704" w:rsidP="00FE2704">
      <w:pPr>
        <w:ind w:left="1710" w:hanging="1710"/>
        <w:rPr>
          <w:rFonts w:ascii="Calibri" w:hAnsi="Calibri"/>
          <w:sz w:val="24"/>
        </w:rPr>
      </w:pPr>
      <w:r w:rsidRPr="00470465">
        <w:rPr>
          <w:rFonts w:ascii="Calibri" w:hAnsi="Calibri"/>
          <w:sz w:val="24"/>
        </w:rPr>
        <w:t>Laura Free, EPA</w:t>
      </w:r>
    </w:p>
    <w:p w:rsidR="00D02CCB" w:rsidRDefault="00D02CCB" w:rsidP="00CD6407">
      <w:pPr>
        <w:ind w:left="1710" w:hanging="1710"/>
        <w:rPr>
          <w:rFonts w:ascii="Calibri" w:hAnsi="Calibri"/>
          <w:sz w:val="24"/>
        </w:rPr>
      </w:pPr>
      <w:r w:rsidRPr="00470465">
        <w:rPr>
          <w:rFonts w:ascii="Calibri" w:hAnsi="Calibri"/>
          <w:sz w:val="24"/>
        </w:rPr>
        <w:t>Caitlyn Johnstone</w:t>
      </w:r>
      <w:r w:rsidR="00470465" w:rsidRPr="00470465">
        <w:rPr>
          <w:rFonts w:ascii="Calibri" w:hAnsi="Calibri"/>
          <w:sz w:val="24"/>
        </w:rPr>
        <w:t>, Alliance for the Chesapeake Bay</w:t>
      </w:r>
    </w:p>
    <w:p w:rsidR="00FE2704" w:rsidRPr="00470465" w:rsidRDefault="00FE2704" w:rsidP="00CD6407">
      <w:pPr>
        <w:ind w:left="1710" w:hanging="1710"/>
        <w:rPr>
          <w:rFonts w:ascii="Calibri" w:hAnsi="Calibri"/>
          <w:sz w:val="24"/>
        </w:rPr>
      </w:pPr>
      <w:r w:rsidRPr="00470465">
        <w:rPr>
          <w:rFonts w:ascii="Calibri" w:hAnsi="Calibri"/>
          <w:sz w:val="24"/>
        </w:rPr>
        <w:t xml:space="preserve">Catherine </w:t>
      </w:r>
      <w:proofErr w:type="spellStart"/>
      <w:r w:rsidRPr="00470465">
        <w:rPr>
          <w:rFonts w:ascii="Calibri" w:hAnsi="Calibri"/>
          <w:sz w:val="24"/>
        </w:rPr>
        <w:t>Krikstan</w:t>
      </w:r>
      <w:proofErr w:type="spellEnd"/>
      <w:r w:rsidRPr="00470465">
        <w:rPr>
          <w:rFonts w:ascii="Calibri" w:hAnsi="Calibri"/>
          <w:sz w:val="24"/>
        </w:rPr>
        <w:t>, UMCES</w:t>
      </w:r>
    </w:p>
    <w:p w:rsidR="00FE2704" w:rsidRPr="00470465" w:rsidRDefault="00FE2704" w:rsidP="00FE2704">
      <w:pPr>
        <w:ind w:left="1710" w:hanging="1710"/>
        <w:rPr>
          <w:rFonts w:ascii="Calibri" w:hAnsi="Calibri"/>
          <w:sz w:val="24"/>
        </w:rPr>
      </w:pPr>
      <w:r w:rsidRPr="00470465">
        <w:rPr>
          <w:rFonts w:ascii="Calibri" w:hAnsi="Calibri"/>
          <w:sz w:val="24"/>
        </w:rPr>
        <w:t xml:space="preserve">Steve </w:t>
      </w:r>
      <w:proofErr w:type="spellStart"/>
      <w:r w:rsidRPr="00470465">
        <w:rPr>
          <w:rFonts w:ascii="Calibri" w:hAnsi="Calibri"/>
          <w:sz w:val="24"/>
        </w:rPr>
        <w:t>Raabe</w:t>
      </w:r>
      <w:proofErr w:type="spellEnd"/>
      <w:r w:rsidRPr="00470465">
        <w:rPr>
          <w:rFonts w:ascii="Calibri" w:hAnsi="Calibri"/>
          <w:sz w:val="24"/>
        </w:rPr>
        <w:t xml:space="preserve"> Opinion Works</w:t>
      </w:r>
    </w:p>
    <w:p w:rsidR="00D02CCB" w:rsidRPr="00470465" w:rsidRDefault="00D02CCB" w:rsidP="00CD6407">
      <w:pPr>
        <w:ind w:left="1710" w:hanging="1710"/>
        <w:rPr>
          <w:rFonts w:ascii="Calibri" w:hAnsi="Calibri"/>
          <w:sz w:val="24"/>
        </w:rPr>
      </w:pPr>
      <w:r w:rsidRPr="00470465">
        <w:rPr>
          <w:rFonts w:ascii="Calibri" w:hAnsi="Calibri"/>
          <w:sz w:val="24"/>
        </w:rPr>
        <w:t xml:space="preserve">Peter </w:t>
      </w:r>
      <w:proofErr w:type="spellStart"/>
      <w:r w:rsidRPr="00470465">
        <w:rPr>
          <w:rFonts w:ascii="Calibri" w:hAnsi="Calibri"/>
          <w:sz w:val="24"/>
        </w:rPr>
        <w:t>Spedero</w:t>
      </w:r>
      <w:proofErr w:type="spellEnd"/>
      <w:r w:rsidRPr="00470465">
        <w:rPr>
          <w:rFonts w:ascii="Calibri" w:hAnsi="Calibri"/>
          <w:sz w:val="24"/>
        </w:rPr>
        <w:t xml:space="preserve"> PA DCNR</w:t>
      </w:r>
    </w:p>
    <w:p w:rsidR="00D02CCB" w:rsidRPr="00470465" w:rsidRDefault="00743791" w:rsidP="00CD6407">
      <w:pPr>
        <w:ind w:left="1710" w:hanging="1710"/>
        <w:rPr>
          <w:rFonts w:ascii="Calibri" w:hAnsi="Calibri"/>
          <w:sz w:val="24"/>
        </w:rPr>
      </w:pPr>
      <w:r w:rsidRPr="00470465">
        <w:rPr>
          <w:rFonts w:ascii="Calibri" w:hAnsi="Calibri"/>
          <w:sz w:val="24"/>
        </w:rPr>
        <w:t>Guy Stephens, UMCES</w:t>
      </w:r>
    </w:p>
    <w:p w:rsidR="00FE2704" w:rsidRPr="00470465" w:rsidRDefault="00FE2704" w:rsidP="00FE2704">
      <w:pPr>
        <w:ind w:left="1710" w:hanging="1710"/>
        <w:rPr>
          <w:rFonts w:ascii="Calibri" w:hAnsi="Calibri"/>
          <w:sz w:val="24"/>
        </w:rPr>
      </w:pPr>
      <w:r w:rsidRPr="00470465">
        <w:rPr>
          <w:rFonts w:ascii="Calibri" w:hAnsi="Calibri"/>
          <w:sz w:val="24"/>
        </w:rPr>
        <w:t>David Wood,</w:t>
      </w:r>
      <w:r w:rsidR="00EB6A2A">
        <w:rPr>
          <w:rFonts w:ascii="Calibri" w:hAnsi="Calibri"/>
          <w:sz w:val="24"/>
        </w:rPr>
        <w:t xml:space="preserve"> Chesapeake </w:t>
      </w:r>
      <w:proofErr w:type="spellStart"/>
      <w:r w:rsidR="00EB6A2A">
        <w:rPr>
          <w:rFonts w:ascii="Calibri" w:hAnsi="Calibri"/>
          <w:sz w:val="24"/>
        </w:rPr>
        <w:t>Stormw</w:t>
      </w:r>
      <w:r w:rsidRPr="00470465">
        <w:rPr>
          <w:rFonts w:ascii="Calibri" w:hAnsi="Calibri"/>
          <w:sz w:val="24"/>
        </w:rPr>
        <w:t>ater</w:t>
      </w:r>
      <w:proofErr w:type="spellEnd"/>
      <w:r w:rsidRPr="00470465">
        <w:rPr>
          <w:rFonts w:ascii="Calibri" w:hAnsi="Calibri"/>
          <w:sz w:val="24"/>
        </w:rPr>
        <w:t xml:space="preserve"> Network</w:t>
      </w:r>
    </w:p>
    <w:p w:rsidR="00515339" w:rsidRPr="002C343F" w:rsidRDefault="00515339">
      <w:pPr>
        <w:rPr>
          <w:rFonts w:asciiTheme="minorHAnsi" w:hAnsiTheme="minorHAnsi"/>
          <w:sz w:val="22"/>
          <w:szCs w:val="22"/>
        </w:rPr>
      </w:pPr>
    </w:p>
    <w:sectPr w:rsidR="00515339" w:rsidRPr="002C343F" w:rsidSect="003507E2">
      <w:headerReference w:type="default" r:id="rId13"/>
      <w:pgSz w:w="12240" w:h="15840"/>
      <w:pgMar w:top="810" w:right="1080" w:bottom="90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8E2" w:rsidRDefault="004158E2" w:rsidP="004B0DE5">
      <w:r>
        <w:separator/>
      </w:r>
    </w:p>
  </w:endnote>
  <w:endnote w:type="continuationSeparator" w:id="0">
    <w:p w:rsidR="004158E2" w:rsidRDefault="004158E2" w:rsidP="004B0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8E2" w:rsidRDefault="004158E2" w:rsidP="004B0DE5">
      <w:r>
        <w:separator/>
      </w:r>
    </w:p>
  </w:footnote>
  <w:footnote w:type="continuationSeparator" w:id="0">
    <w:p w:rsidR="004158E2" w:rsidRDefault="004158E2" w:rsidP="004B0D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4FA" w:rsidRDefault="00C964FA">
    <w:pPr>
      <w:pStyle w:val="Header"/>
    </w:pPr>
    <w:r>
      <w:rPr>
        <w:noProof/>
      </w:rPr>
      <mc:AlternateContent>
        <mc:Choice Requires="wps">
          <w:drawing>
            <wp:anchor distT="0" distB="0" distL="114300" distR="114300" simplePos="0" relativeHeight="251659264" behindDoc="0" locked="0" layoutInCell="1" allowOverlap="1">
              <wp:simplePos x="0" y="0"/>
              <wp:positionH relativeFrom="column">
                <wp:posOffset>-726440</wp:posOffset>
              </wp:positionH>
              <wp:positionV relativeFrom="page">
                <wp:posOffset>217805</wp:posOffset>
              </wp:positionV>
              <wp:extent cx="8045450" cy="0"/>
              <wp:effectExtent l="35560" t="36830" r="34290" b="2984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5450" cy="0"/>
                      </a:xfrm>
                      <a:prstGeom prst="line">
                        <a:avLst/>
                      </a:prstGeom>
                      <a:noFill/>
                      <a:ln w="57150" cmpd="thickThin">
                        <a:solidFill>
                          <a:srgbClr val="008E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8FAB98"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7.2pt,17.15pt" to="576.3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" strokecolor="#008ec0" strokeweight="4.5pt">
              <v:stroke linestyle="thickThin"/>
              <w10:wrap anchory="page"/>
            </v:lin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-924560</wp:posOffset>
              </wp:positionH>
              <wp:positionV relativeFrom="paragraph">
                <wp:posOffset>-467360</wp:posOffset>
              </wp:positionV>
              <wp:extent cx="8045450" cy="180975"/>
              <wp:effectExtent l="8890" t="8890" r="165735" b="1016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5450" cy="180975"/>
                      </a:xfrm>
                      <a:prstGeom prst="rect">
                        <a:avLst/>
                      </a:prstGeom>
                      <a:solidFill>
                        <a:srgbClr val="008EC0"/>
                      </a:solidFill>
                      <a:ln w="12700">
                        <a:solidFill>
                          <a:srgbClr val="F2F2F2"/>
                        </a:solidFill>
                        <a:miter lim="800000"/>
                        <a:headEnd/>
                        <a:tailEnd/>
                      </a:ln>
                      <a:effectLst>
                        <a:outerShdw sy="50000" kx="-2453608" rotWithShape="0">
                          <a:srgbClr val="FBD4B4">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7E238EB" id="Rectangle 3" o:spid="_x0000_s1026" style="position:absolute;margin-left:-72.8pt;margin-top:-36.8pt;width:633.5pt;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" fillcolor="#008ec0" strokecolor="#f2f2f2" strokeweight="1pt">
              <v:shadow on="t" type="perspective" color="#fbd4b4" opacity=".5" origin=",.5" offset="0,0" matrix=",-56756f,,.5"/>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4DD5"/>
    <w:multiLevelType w:val="hybridMultilevel"/>
    <w:tmpl w:val="4352E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105FE0"/>
    <w:multiLevelType w:val="hybridMultilevel"/>
    <w:tmpl w:val="7D56C5CC"/>
    <w:lvl w:ilvl="0" w:tplc="8578F47A">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A0414F"/>
    <w:multiLevelType w:val="hybridMultilevel"/>
    <w:tmpl w:val="5C9063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E816B1"/>
    <w:multiLevelType w:val="hybridMultilevel"/>
    <w:tmpl w:val="5FE2C6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9C760E"/>
    <w:multiLevelType w:val="hybridMultilevel"/>
    <w:tmpl w:val="6E145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A16EE8"/>
    <w:multiLevelType w:val="hybridMultilevel"/>
    <w:tmpl w:val="3982A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546E88"/>
    <w:multiLevelType w:val="multilevel"/>
    <w:tmpl w:val="715A0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A62445"/>
    <w:multiLevelType w:val="hybridMultilevel"/>
    <w:tmpl w:val="2E08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5C3259"/>
    <w:multiLevelType w:val="hybridMultilevel"/>
    <w:tmpl w:val="77E8A358"/>
    <w:lvl w:ilvl="0" w:tplc="04090003">
      <w:start w:val="1"/>
      <w:numFmt w:val="bullet"/>
      <w:lvlText w:val="o"/>
      <w:lvlJc w:val="left"/>
      <w:pPr>
        <w:ind w:left="1415" w:hanging="360"/>
      </w:pPr>
      <w:rPr>
        <w:rFonts w:ascii="Courier New" w:hAnsi="Courier New" w:cs="Courier New" w:hint="default"/>
      </w:rPr>
    </w:lvl>
    <w:lvl w:ilvl="1" w:tplc="04090003" w:tentative="1">
      <w:start w:val="1"/>
      <w:numFmt w:val="bullet"/>
      <w:lvlText w:val="o"/>
      <w:lvlJc w:val="left"/>
      <w:pPr>
        <w:ind w:left="2135" w:hanging="360"/>
      </w:pPr>
      <w:rPr>
        <w:rFonts w:ascii="Courier New" w:hAnsi="Courier New" w:cs="Courier New" w:hint="default"/>
      </w:rPr>
    </w:lvl>
    <w:lvl w:ilvl="2" w:tplc="04090005" w:tentative="1">
      <w:start w:val="1"/>
      <w:numFmt w:val="bullet"/>
      <w:lvlText w:val=""/>
      <w:lvlJc w:val="left"/>
      <w:pPr>
        <w:ind w:left="2855" w:hanging="360"/>
      </w:pPr>
      <w:rPr>
        <w:rFonts w:ascii="Wingdings" w:hAnsi="Wingdings" w:hint="default"/>
      </w:rPr>
    </w:lvl>
    <w:lvl w:ilvl="3" w:tplc="04090001" w:tentative="1">
      <w:start w:val="1"/>
      <w:numFmt w:val="bullet"/>
      <w:lvlText w:val=""/>
      <w:lvlJc w:val="left"/>
      <w:pPr>
        <w:ind w:left="3575" w:hanging="360"/>
      </w:pPr>
      <w:rPr>
        <w:rFonts w:ascii="Symbol" w:hAnsi="Symbol" w:hint="default"/>
      </w:rPr>
    </w:lvl>
    <w:lvl w:ilvl="4" w:tplc="04090003" w:tentative="1">
      <w:start w:val="1"/>
      <w:numFmt w:val="bullet"/>
      <w:lvlText w:val="o"/>
      <w:lvlJc w:val="left"/>
      <w:pPr>
        <w:ind w:left="4295" w:hanging="360"/>
      </w:pPr>
      <w:rPr>
        <w:rFonts w:ascii="Courier New" w:hAnsi="Courier New" w:cs="Courier New" w:hint="default"/>
      </w:rPr>
    </w:lvl>
    <w:lvl w:ilvl="5" w:tplc="04090005" w:tentative="1">
      <w:start w:val="1"/>
      <w:numFmt w:val="bullet"/>
      <w:lvlText w:val=""/>
      <w:lvlJc w:val="left"/>
      <w:pPr>
        <w:ind w:left="5015" w:hanging="360"/>
      </w:pPr>
      <w:rPr>
        <w:rFonts w:ascii="Wingdings" w:hAnsi="Wingdings" w:hint="default"/>
      </w:rPr>
    </w:lvl>
    <w:lvl w:ilvl="6" w:tplc="04090001" w:tentative="1">
      <w:start w:val="1"/>
      <w:numFmt w:val="bullet"/>
      <w:lvlText w:val=""/>
      <w:lvlJc w:val="left"/>
      <w:pPr>
        <w:ind w:left="5735" w:hanging="360"/>
      </w:pPr>
      <w:rPr>
        <w:rFonts w:ascii="Symbol" w:hAnsi="Symbol" w:hint="default"/>
      </w:rPr>
    </w:lvl>
    <w:lvl w:ilvl="7" w:tplc="04090003" w:tentative="1">
      <w:start w:val="1"/>
      <w:numFmt w:val="bullet"/>
      <w:lvlText w:val="o"/>
      <w:lvlJc w:val="left"/>
      <w:pPr>
        <w:ind w:left="6455" w:hanging="360"/>
      </w:pPr>
      <w:rPr>
        <w:rFonts w:ascii="Courier New" w:hAnsi="Courier New" w:cs="Courier New" w:hint="default"/>
      </w:rPr>
    </w:lvl>
    <w:lvl w:ilvl="8" w:tplc="04090005" w:tentative="1">
      <w:start w:val="1"/>
      <w:numFmt w:val="bullet"/>
      <w:lvlText w:val=""/>
      <w:lvlJc w:val="left"/>
      <w:pPr>
        <w:ind w:left="7175" w:hanging="360"/>
      </w:pPr>
      <w:rPr>
        <w:rFonts w:ascii="Wingdings" w:hAnsi="Wingdings" w:hint="default"/>
      </w:rPr>
    </w:lvl>
  </w:abstractNum>
  <w:abstractNum w:abstractNumId="9">
    <w:nsid w:val="2A292CB1"/>
    <w:multiLevelType w:val="hybridMultilevel"/>
    <w:tmpl w:val="A176A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E122E4"/>
    <w:multiLevelType w:val="hybridMultilevel"/>
    <w:tmpl w:val="5BE01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996BC8"/>
    <w:multiLevelType w:val="hybridMultilevel"/>
    <w:tmpl w:val="9BD82F2E"/>
    <w:lvl w:ilvl="0" w:tplc="8578F47A">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D7348A"/>
    <w:multiLevelType w:val="hybridMultilevel"/>
    <w:tmpl w:val="9D0EC1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CC0BEF"/>
    <w:multiLevelType w:val="hybridMultilevel"/>
    <w:tmpl w:val="E82CA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031211"/>
    <w:multiLevelType w:val="hybridMultilevel"/>
    <w:tmpl w:val="74A41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310F2A"/>
    <w:multiLevelType w:val="hybridMultilevel"/>
    <w:tmpl w:val="6A604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9E803AF"/>
    <w:multiLevelType w:val="hybridMultilevel"/>
    <w:tmpl w:val="ED08D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223EF8"/>
    <w:multiLevelType w:val="hybridMultilevel"/>
    <w:tmpl w:val="DB083B28"/>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8">
    <w:nsid w:val="52246D94"/>
    <w:multiLevelType w:val="hybridMultilevel"/>
    <w:tmpl w:val="4640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797F40"/>
    <w:multiLevelType w:val="hybridMultilevel"/>
    <w:tmpl w:val="3496A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B296E"/>
    <w:multiLevelType w:val="hybridMultilevel"/>
    <w:tmpl w:val="36280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175929"/>
    <w:multiLevelType w:val="hybridMultilevel"/>
    <w:tmpl w:val="78D627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A117FA0"/>
    <w:multiLevelType w:val="hybridMultilevel"/>
    <w:tmpl w:val="A32AE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3E1227"/>
    <w:multiLevelType w:val="hybridMultilevel"/>
    <w:tmpl w:val="1868B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1F2EBA"/>
    <w:multiLevelType w:val="hybridMultilevel"/>
    <w:tmpl w:val="A5D2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A8134F"/>
    <w:multiLevelType w:val="hybridMultilevel"/>
    <w:tmpl w:val="C6EE4B9E"/>
    <w:lvl w:ilvl="0" w:tplc="04090001">
      <w:start w:val="1"/>
      <w:numFmt w:val="bullet"/>
      <w:lvlText w:val=""/>
      <w:lvlJc w:val="left"/>
      <w:pPr>
        <w:ind w:left="7170" w:hanging="360"/>
      </w:pPr>
      <w:rPr>
        <w:rFonts w:ascii="Symbol" w:hAnsi="Symbol" w:hint="default"/>
      </w:rPr>
    </w:lvl>
    <w:lvl w:ilvl="1" w:tplc="04090003" w:tentative="1">
      <w:start w:val="1"/>
      <w:numFmt w:val="bullet"/>
      <w:lvlText w:val="o"/>
      <w:lvlJc w:val="left"/>
      <w:pPr>
        <w:ind w:left="7890" w:hanging="360"/>
      </w:pPr>
      <w:rPr>
        <w:rFonts w:ascii="Courier New" w:hAnsi="Courier New" w:cs="Courier New" w:hint="default"/>
      </w:rPr>
    </w:lvl>
    <w:lvl w:ilvl="2" w:tplc="04090005" w:tentative="1">
      <w:start w:val="1"/>
      <w:numFmt w:val="bullet"/>
      <w:lvlText w:val=""/>
      <w:lvlJc w:val="left"/>
      <w:pPr>
        <w:ind w:left="8610" w:hanging="360"/>
      </w:pPr>
      <w:rPr>
        <w:rFonts w:ascii="Wingdings" w:hAnsi="Wingdings" w:hint="default"/>
      </w:rPr>
    </w:lvl>
    <w:lvl w:ilvl="3" w:tplc="04090001" w:tentative="1">
      <w:start w:val="1"/>
      <w:numFmt w:val="bullet"/>
      <w:lvlText w:val=""/>
      <w:lvlJc w:val="left"/>
      <w:pPr>
        <w:ind w:left="9330" w:hanging="360"/>
      </w:pPr>
      <w:rPr>
        <w:rFonts w:ascii="Symbol" w:hAnsi="Symbol" w:hint="default"/>
      </w:rPr>
    </w:lvl>
    <w:lvl w:ilvl="4" w:tplc="04090003" w:tentative="1">
      <w:start w:val="1"/>
      <w:numFmt w:val="bullet"/>
      <w:lvlText w:val="o"/>
      <w:lvlJc w:val="left"/>
      <w:pPr>
        <w:ind w:left="10050" w:hanging="360"/>
      </w:pPr>
      <w:rPr>
        <w:rFonts w:ascii="Courier New" w:hAnsi="Courier New" w:cs="Courier New" w:hint="default"/>
      </w:rPr>
    </w:lvl>
    <w:lvl w:ilvl="5" w:tplc="04090005" w:tentative="1">
      <w:start w:val="1"/>
      <w:numFmt w:val="bullet"/>
      <w:lvlText w:val=""/>
      <w:lvlJc w:val="left"/>
      <w:pPr>
        <w:ind w:left="10770" w:hanging="360"/>
      </w:pPr>
      <w:rPr>
        <w:rFonts w:ascii="Wingdings" w:hAnsi="Wingdings" w:hint="default"/>
      </w:rPr>
    </w:lvl>
    <w:lvl w:ilvl="6" w:tplc="04090001" w:tentative="1">
      <w:start w:val="1"/>
      <w:numFmt w:val="bullet"/>
      <w:lvlText w:val=""/>
      <w:lvlJc w:val="left"/>
      <w:pPr>
        <w:ind w:left="11490" w:hanging="360"/>
      </w:pPr>
      <w:rPr>
        <w:rFonts w:ascii="Symbol" w:hAnsi="Symbol" w:hint="default"/>
      </w:rPr>
    </w:lvl>
    <w:lvl w:ilvl="7" w:tplc="04090003" w:tentative="1">
      <w:start w:val="1"/>
      <w:numFmt w:val="bullet"/>
      <w:lvlText w:val="o"/>
      <w:lvlJc w:val="left"/>
      <w:pPr>
        <w:ind w:left="12210" w:hanging="360"/>
      </w:pPr>
      <w:rPr>
        <w:rFonts w:ascii="Courier New" w:hAnsi="Courier New" w:cs="Courier New" w:hint="default"/>
      </w:rPr>
    </w:lvl>
    <w:lvl w:ilvl="8" w:tplc="04090005" w:tentative="1">
      <w:start w:val="1"/>
      <w:numFmt w:val="bullet"/>
      <w:lvlText w:val=""/>
      <w:lvlJc w:val="left"/>
      <w:pPr>
        <w:ind w:left="12930" w:hanging="360"/>
      </w:pPr>
      <w:rPr>
        <w:rFonts w:ascii="Wingdings" w:hAnsi="Wingdings" w:hint="default"/>
      </w:rPr>
    </w:lvl>
  </w:abstractNum>
  <w:abstractNum w:abstractNumId="26">
    <w:nsid w:val="680A2077"/>
    <w:multiLevelType w:val="hybridMultilevel"/>
    <w:tmpl w:val="593A8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E94B09"/>
    <w:multiLevelType w:val="hybridMultilevel"/>
    <w:tmpl w:val="C5EC9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A503F7"/>
    <w:multiLevelType w:val="hybridMultilevel"/>
    <w:tmpl w:val="A740E1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3E0177E"/>
    <w:multiLevelType w:val="hybridMultilevel"/>
    <w:tmpl w:val="C1FA3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DB23D5"/>
    <w:multiLevelType w:val="hybridMultilevel"/>
    <w:tmpl w:val="D6FAA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661975"/>
    <w:multiLevelType w:val="hybridMultilevel"/>
    <w:tmpl w:val="83549F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664600"/>
    <w:multiLevelType w:val="hybridMultilevel"/>
    <w:tmpl w:val="48124C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28"/>
  </w:num>
  <w:num w:numId="4">
    <w:abstractNumId w:val="30"/>
  </w:num>
  <w:num w:numId="5">
    <w:abstractNumId w:val="3"/>
  </w:num>
  <w:num w:numId="6">
    <w:abstractNumId w:val="21"/>
  </w:num>
  <w:num w:numId="7">
    <w:abstractNumId w:val="29"/>
  </w:num>
  <w:num w:numId="8">
    <w:abstractNumId w:val="7"/>
  </w:num>
  <w:num w:numId="9">
    <w:abstractNumId w:val="20"/>
  </w:num>
  <w:num w:numId="10">
    <w:abstractNumId w:val="12"/>
  </w:num>
  <w:num w:numId="11">
    <w:abstractNumId w:val="31"/>
  </w:num>
  <w:num w:numId="12">
    <w:abstractNumId w:val="13"/>
  </w:num>
  <w:num w:numId="13">
    <w:abstractNumId w:val="4"/>
  </w:num>
  <w:num w:numId="14">
    <w:abstractNumId w:val="6"/>
  </w:num>
  <w:num w:numId="15">
    <w:abstractNumId w:val="27"/>
  </w:num>
  <w:num w:numId="16">
    <w:abstractNumId w:val="17"/>
  </w:num>
  <w:num w:numId="17">
    <w:abstractNumId w:val="23"/>
  </w:num>
  <w:num w:numId="18">
    <w:abstractNumId w:val="0"/>
  </w:num>
  <w:num w:numId="19">
    <w:abstractNumId w:val="11"/>
  </w:num>
  <w:num w:numId="20">
    <w:abstractNumId w:val="1"/>
  </w:num>
  <w:num w:numId="21">
    <w:abstractNumId w:val="32"/>
  </w:num>
  <w:num w:numId="22">
    <w:abstractNumId w:val="25"/>
  </w:num>
  <w:num w:numId="23">
    <w:abstractNumId w:val="9"/>
  </w:num>
  <w:num w:numId="24">
    <w:abstractNumId w:val="26"/>
  </w:num>
  <w:num w:numId="25">
    <w:abstractNumId w:val="22"/>
  </w:num>
  <w:num w:numId="26">
    <w:abstractNumId w:val="2"/>
  </w:num>
  <w:num w:numId="27">
    <w:abstractNumId w:val="8"/>
  </w:num>
  <w:num w:numId="28">
    <w:abstractNumId w:val="5"/>
  </w:num>
  <w:num w:numId="29">
    <w:abstractNumId w:val="10"/>
  </w:num>
  <w:num w:numId="30">
    <w:abstractNumId w:val="16"/>
  </w:num>
  <w:num w:numId="31">
    <w:abstractNumId w:val="24"/>
  </w:num>
  <w:num w:numId="32">
    <w:abstractNumId w:val="14"/>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o:colormru v:ext="edit" colors="#eeb5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968"/>
    <w:rsid w:val="00006E6C"/>
    <w:rsid w:val="0001670A"/>
    <w:rsid w:val="000213B9"/>
    <w:rsid w:val="000225B5"/>
    <w:rsid w:val="00023161"/>
    <w:rsid w:val="00027C70"/>
    <w:rsid w:val="0003293B"/>
    <w:rsid w:val="000458F6"/>
    <w:rsid w:val="000478EE"/>
    <w:rsid w:val="00050217"/>
    <w:rsid w:val="00052CF3"/>
    <w:rsid w:val="00052D85"/>
    <w:rsid w:val="00053AEA"/>
    <w:rsid w:val="00081ECB"/>
    <w:rsid w:val="000939DE"/>
    <w:rsid w:val="00095BAC"/>
    <w:rsid w:val="000A0DA1"/>
    <w:rsid w:val="000A5103"/>
    <w:rsid w:val="000B0336"/>
    <w:rsid w:val="000B4101"/>
    <w:rsid w:val="000B4E19"/>
    <w:rsid w:val="001027E2"/>
    <w:rsid w:val="001051E7"/>
    <w:rsid w:val="00111ECB"/>
    <w:rsid w:val="00126479"/>
    <w:rsid w:val="00127FB4"/>
    <w:rsid w:val="00135D9C"/>
    <w:rsid w:val="001436BF"/>
    <w:rsid w:val="00143D21"/>
    <w:rsid w:val="00152819"/>
    <w:rsid w:val="00152F0D"/>
    <w:rsid w:val="00156103"/>
    <w:rsid w:val="00163469"/>
    <w:rsid w:val="00164664"/>
    <w:rsid w:val="001803B8"/>
    <w:rsid w:val="00187AAD"/>
    <w:rsid w:val="001912FA"/>
    <w:rsid w:val="00194170"/>
    <w:rsid w:val="001B0BEB"/>
    <w:rsid w:val="001B1009"/>
    <w:rsid w:val="001C4562"/>
    <w:rsid w:val="001D302E"/>
    <w:rsid w:val="001F4D6C"/>
    <w:rsid w:val="00213137"/>
    <w:rsid w:val="002275DF"/>
    <w:rsid w:val="00233A4D"/>
    <w:rsid w:val="002352F9"/>
    <w:rsid w:val="002352FA"/>
    <w:rsid w:val="002450F0"/>
    <w:rsid w:val="002453BC"/>
    <w:rsid w:val="00245435"/>
    <w:rsid w:val="002604E1"/>
    <w:rsid w:val="002732B2"/>
    <w:rsid w:val="00287E62"/>
    <w:rsid w:val="00294959"/>
    <w:rsid w:val="00296C74"/>
    <w:rsid w:val="002A2E6B"/>
    <w:rsid w:val="002A2FC4"/>
    <w:rsid w:val="002A7B0E"/>
    <w:rsid w:val="002C343F"/>
    <w:rsid w:val="002C7661"/>
    <w:rsid w:val="002D59B6"/>
    <w:rsid w:val="002D5C81"/>
    <w:rsid w:val="002E72BA"/>
    <w:rsid w:val="002F28DE"/>
    <w:rsid w:val="00306DEF"/>
    <w:rsid w:val="0031784A"/>
    <w:rsid w:val="00317953"/>
    <w:rsid w:val="0033570D"/>
    <w:rsid w:val="00337AF1"/>
    <w:rsid w:val="00340B15"/>
    <w:rsid w:val="003466E5"/>
    <w:rsid w:val="003507E2"/>
    <w:rsid w:val="00351352"/>
    <w:rsid w:val="0035305B"/>
    <w:rsid w:val="00355967"/>
    <w:rsid w:val="0035746B"/>
    <w:rsid w:val="00364447"/>
    <w:rsid w:val="00370249"/>
    <w:rsid w:val="003705F1"/>
    <w:rsid w:val="003802E8"/>
    <w:rsid w:val="00383A7D"/>
    <w:rsid w:val="0038489F"/>
    <w:rsid w:val="0039242A"/>
    <w:rsid w:val="003A3E32"/>
    <w:rsid w:val="003A5B63"/>
    <w:rsid w:val="003A62A5"/>
    <w:rsid w:val="003A7BFE"/>
    <w:rsid w:val="003C3B81"/>
    <w:rsid w:val="003C7696"/>
    <w:rsid w:val="003C7B81"/>
    <w:rsid w:val="003D46BE"/>
    <w:rsid w:val="003D568A"/>
    <w:rsid w:val="003E2D97"/>
    <w:rsid w:val="003E40B8"/>
    <w:rsid w:val="003F058F"/>
    <w:rsid w:val="003F4086"/>
    <w:rsid w:val="003F7989"/>
    <w:rsid w:val="00400679"/>
    <w:rsid w:val="00410723"/>
    <w:rsid w:val="00412F34"/>
    <w:rsid w:val="0041505B"/>
    <w:rsid w:val="004158E2"/>
    <w:rsid w:val="0042573F"/>
    <w:rsid w:val="00425B7F"/>
    <w:rsid w:val="00440C07"/>
    <w:rsid w:val="004425C5"/>
    <w:rsid w:val="0044295E"/>
    <w:rsid w:val="0044679D"/>
    <w:rsid w:val="00470465"/>
    <w:rsid w:val="004767DA"/>
    <w:rsid w:val="00482C55"/>
    <w:rsid w:val="004936E0"/>
    <w:rsid w:val="00496AAA"/>
    <w:rsid w:val="004A4D20"/>
    <w:rsid w:val="004B0DE5"/>
    <w:rsid w:val="004B5ABD"/>
    <w:rsid w:val="004B618D"/>
    <w:rsid w:val="004D7059"/>
    <w:rsid w:val="004F03E9"/>
    <w:rsid w:val="004F3C27"/>
    <w:rsid w:val="00512568"/>
    <w:rsid w:val="00515339"/>
    <w:rsid w:val="00525B07"/>
    <w:rsid w:val="00537476"/>
    <w:rsid w:val="005377B2"/>
    <w:rsid w:val="00542B03"/>
    <w:rsid w:val="00550A29"/>
    <w:rsid w:val="005553CA"/>
    <w:rsid w:val="005557AF"/>
    <w:rsid w:val="00582C02"/>
    <w:rsid w:val="00582F1A"/>
    <w:rsid w:val="0059255A"/>
    <w:rsid w:val="005B33C3"/>
    <w:rsid w:val="005B7811"/>
    <w:rsid w:val="005B7A8E"/>
    <w:rsid w:val="005D0FA3"/>
    <w:rsid w:val="005D2290"/>
    <w:rsid w:val="005E4E75"/>
    <w:rsid w:val="00607299"/>
    <w:rsid w:val="00617497"/>
    <w:rsid w:val="00673001"/>
    <w:rsid w:val="006B08AB"/>
    <w:rsid w:val="006B35B3"/>
    <w:rsid w:val="006B4246"/>
    <w:rsid w:val="006B42D1"/>
    <w:rsid w:val="006B4607"/>
    <w:rsid w:val="006C4E5B"/>
    <w:rsid w:val="006C55CA"/>
    <w:rsid w:val="006D390A"/>
    <w:rsid w:val="006E1B31"/>
    <w:rsid w:val="006F59C3"/>
    <w:rsid w:val="00700D39"/>
    <w:rsid w:val="0070131F"/>
    <w:rsid w:val="00701B53"/>
    <w:rsid w:val="00702878"/>
    <w:rsid w:val="00714DFE"/>
    <w:rsid w:val="00717DB9"/>
    <w:rsid w:val="00737C00"/>
    <w:rsid w:val="00743791"/>
    <w:rsid w:val="007439D1"/>
    <w:rsid w:val="007464F2"/>
    <w:rsid w:val="00747E44"/>
    <w:rsid w:val="00771E09"/>
    <w:rsid w:val="00777894"/>
    <w:rsid w:val="00795014"/>
    <w:rsid w:val="007A4108"/>
    <w:rsid w:val="007A7E25"/>
    <w:rsid w:val="007B3B67"/>
    <w:rsid w:val="007B4319"/>
    <w:rsid w:val="007B7416"/>
    <w:rsid w:val="007C1B70"/>
    <w:rsid w:val="007C588F"/>
    <w:rsid w:val="007C5BAF"/>
    <w:rsid w:val="007C6FE1"/>
    <w:rsid w:val="007E3B8D"/>
    <w:rsid w:val="007E6CE9"/>
    <w:rsid w:val="007F3739"/>
    <w:rsid w:val="007F4997"/>
    <w:rsid w:val="008162C2"/>
    <w:rsid w:val="0081781A"/>
    <w:rsid w:val="008201D0"/>
    <w:rsid w:val="0082348A"/>
    <w:rsid w:val="00833116"/>
    <w:rsid w:val="00837D52"/>
    <w:rsid w:val="00846A73"/>
    <w:rsid w:val="0086253E"/>
    <w:rsid w:val="008666AA"/>
    <w:rsid w:val="008714E6"/>
    <w:rsid w:val="008748F7"/>
    <w:rsid w:val="0088759E"/>
    <w:rsid w:val="008A1880"/>
    <w:rsid w:val="008A3DDE"/>
    <w:rsid w:val="008B24E7"/>
    <w:rsid w:val="008B25BE"/>
    <w:rsid w:val="008C38F7"/>
    <w:rsid w:val="008D3A23"/>
    <w:rsid w:val="008E0D23"/>
    <w:rsid w:val="008E479C"/>
    <w:rsid w:val="008E4FA0"/>
    <w:rsid w:val="008F3775"/>
    <w:rsid w:val="00901170"/>
    <w:rsid w:val="00902830"/>
    <w:rsid w:val="00913D35"/>
    <w:rsid w:val="00952B12"/>
    <w:rsid w:val="009575CB"/>
    <w:rsid w:val="0096425D"/>
    <w:rsid w:val="00965447"/>
    <w:rsid w:val="00965D72"/>
    <w:rsid w:val="009679C5"/>
    <w:rsid w:val="009741F5"/>
    <w:rsid w:val="009803F7"/>
    <w:rsid w:val="00982FC4"/>
    <w:rsid w:val="00986601"/>
    <w:rsid w:val="00990144"/>
    <w:rsid w:val="00991156"/>
    <w:rsid w:val="009A625A"/>
    <w:rsid w:val="009B258F"/>
    <w:rsid w:val="009B5BAB"/>
    <w:rsid w:val="009C3216"/>
    <w:rsid w:val="009C33D6"/>
    <w:rsid w:val="009C4FC7"/>
    <w:rsid w:val="009D6CDF"/>
    <w:rsid w:val="00A0696B"/>
    <w:rsid w:val="00A07AAB"/>
    <w:rsid w:val="00A21A07"/>
    <w:rsid w:val="00A247EE"/>
    <w:rsid w:val="00A43E04"/>
    <w:rsid w:val="00A602E7"/>
    <w:rsid w:val="00A62480"/>
    <w:rsid w:val="00A70301"/>
    <w:rsid w:val="00A7516A"/>
    <w:rsid w:val="00A80211"/>
    <w:rsid w:val="00A872D8"/>
    <w:rsid w:val="00AA499C"/>
    <w:rsid w:val="00AA7D97"/>
    <w:rsid w:val="00AB12AD"/>
    <w:rsid w:val="00AC0586"/>
    <w:rsid w:val="00AD0666"/>
    <w:rsid w:val="00AD1F06"/>
    <w:rsid w:val="00AD72F4"/>
    <w:rsid w:val="00AE18F9"/>
    <w:rsid w:val="00AE4546"/>
    <w:rsid w:val="00AF3D07"/>
    <w:rsid w:val="00B31047"/>
    <w:rsid w:val="00B346D4"/>
    <w:rsid w:val="00B413C5"/>
    <w:rsid w:val="00B51FB2"/>
    <w:rsid w:val="00B52027"/>
    <w:rsid w:val="00B53334"/>
    <w:rsid w:val="00B6510F"/>
    <w:rsid w:val="00B6528C"/>
    <w:rsid w:val="00B74664"/>
    <w:rsid w:val="00B829B9"/>
    <w:rsid w:val="00B83A53"/>
    <w:rsid w:val="00B83EA9"/>
    <w:rsid w:val="00B83F9C"/>
    <w:rsid w:val="00B86714"/>
    <w:rsid w:val="00B93299"/>
    <w:rsid w:val="00BA1305"/>
    <w:rsid w:val="00BB5CBB"/>
    <w:rsid w:val="00BB68A1"/>
    <w:rsid w:val="00BB75E1"/>
    <w:rsid w:val="00BD0601"/>
    <w:rsid w:val="00BE60EB"/>
    <w:rsid w:val="00C03E19"/>
    <w:rsid w:val="00C15966"/>
    <w:rsid w:val="00C22F3E"/>
    <w:rsid w:val="00C4589C"/>
    <w:rsid w:val="00C85F5C"/>
    <w:rsid w:val="00C964FA"/>
    <w:rsid w:val="00C97FDD"/>
    <w:rsid w:val="00CA14E6"/>
    <w:rsid w:val="00CC7189"/>
    <w:rsid w:val="00CD3102"/>
    <w:rsid w:val="00CD42A1"/>
    <w:rsid w:val="00CD6407"/>
    <w:rsid w:val="00CE0A54"/>
    <w:rsid w:val="00CF14AC"/>
    <w:rsid w:val="00D02CCB"/>
    <w:rsid w:val="00D0412B"/>
    <w:rsid w:val="00D123D5"/>
    <w:rsid w:val="00D16D9F"/>
    <w:rsid w:val="00D1784D"/>
    <w:rsid w:val="00D20D13"/>
    <w:rsid w:val="00D25BDE"/>
    <w:rsid w:val="00D26CB2"/>
    <w:rsid w:val="00D33CBB"/>
    <w:rsid w:val="00D37437"/>
    <w:rsid w:val="00D37644"/>
    <w:rsid w:val="00D732F3"/>
    <w:rsid w:val="00D739E9"/>
    <w:rsid w:val="00D771D4"/>
    <w:rsid w:val="00D77E70"/>
    <w:rsid w:val="00D8558B"/>
    <w:rsid w:val="00D943B5"/>
    <w:rsid w:val="00D961CD"/>
    <w:rsid w:val="00DC6419"/>
    <w:rsid w:val="00DC71DA"/>
    <w:rsid w:val="00DD3D3F"/>
    <w:rsid w:val="00DE5D37"/>
    <w:rsid w:val="00DE6F22"/>
    <w:rsid w:val="00DF57A2"/>
    <w:rsid w:val="00E01351"/>
    <w:rsid w:val="00E07EB3"/>
    <w:rsid w:val="00E30C1D"/>
    <w:rsid w:val="00E338CF"/>
    <w:rsid w:val="00E348CC"/>
    <w:rsid w:val="00E34B6A"/>
    <w:rsid w:val="00E45237"/>
    <w:rsid w:val="00E47CEA"/>
    <w:rsid w:val="00E60DD8"/>
    <w:rsid w:val="00E72323"/>
    <w:rsid w:val="00E8421A"/>
    <w:rsid w:val="00E863C3"/>
    <w:rsid w:val="00E92EC6"/>
    <w:rsid w:val="00E934F7"/>
    <w:rsid w:val="00EA54CD"/>
    <w:rsid w:val="00EB192D"/>
    <w:rsid w:val="00EB6A2A"/>
    <w:rsid w:val="00EC72B4"/>
    <w:rsid w:val="00ED4117"/>
    <w:rsid w:val="00ED5B3D"/>
    <w:rsid w:val="00F10900"/>
    <w:rsid w:val="00F11976"/>
    <w:rsid w:val="00F129F7"/>
    <w:rsid w:val="00F168F7"/>
    <w:rsid w:val="00F255FF"/>
    <w:rsid w:val="00F30047"/>
    <w:rsid w:val="00F40FB0"/>
    <w:rsid w:val="00F47968"/>
    <w:rsid w:val="00F718E5"/>
    <w:rsid w:val="00F71B2B"/>
    <w:rsid w:val="00F7230E"/>
    <w:rsid w:val="00F73505"/>
    <w:rsid w:val="00F74541"/>
    <w:rsid w:val="00F76E01"/>
    <w:rsid w:val="00F83962"/>
    <w:rsid w:val="00F85D77"/>
    <w:rsid w:val="00F9532C"/>
    <w:rsid w:val="00FA2DB2"/>
    <w:rsid w:val="00FD42A0"/>
    <w:rsid w:val="00FE2704"/>
    <w:rsid w:val="00FF13A7"/>
    <w:rsid w:val="00FF6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eeb5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968"/>
    <w:pPr>
      <w:spacing w:after="0" w:line="240" w:lineRule="auto"/>
    </w:pPr>
    <w:rPr>
      <w:rFonts w:ascii="Tahoma" w:eastAsia="Times New Roman" w:hAnsi="Tahoma" w:cs="Times New Roman"/>
      <w:sz w:val="20"/>
      <w:szCs w:val="24"/>
    </w:rPr>
  </w:style>
  <w:style w:type="paragraph" w:styleId="Heading1">
    <w:name w:val="heading 1"/>
    <w:basedOn w:val="Normal"/>
    <w:next w:val="Normal"/>
    <w:link w:val="Heading1Char"/>
    <w:uiPriority w:val="99"/>
    <w:qFormat/>
    <w:rsid w:val="00F47968"/>
    <w:pPr>
      <w:keepNext/>
      <w:spacing w:before="240" w:after="60"/>
      <w:outlineLvl w:val="0"/>
    </w:pPr>
    <w:rPr>
      <w:rFonts w:ascii="Arial Black" w:hAnsi="Arial Black" w:cs="Arial"/>
      <w:b/>
      <w:bCs/>
      <w:kern w:val="32"/>
      <w:sz w:val="28"/>
      <w:szCs w:val="32"/>
    </w:rPr>
  </w:style>
  <w:style w:type="paragraph" w:styleId="Heading2">
    <w:name w:val="heading 2"/>
    <w:basedOn w:val="Normal"/>
    <w:next w:val="Normal"/>
    <w:link w:val="Heading2Char"/>
    <w:uiPriority w:val="99"/>
    <w:qFormat/>
    <w:rsid w:val="00F47968"/>
    <w:pPr>
      <w:outlineLvl w:val="1"/>
    </w:pPr>
    <w:rPr>
      <w:b/>
      <w:sz w:val="22"/>
    </w:rPr>
  </w:style>
  <w:style w:type="paragraph" w:styleId="Heading3">
    <w:name w:val="heading 3"/>
    <w:basedOn w:val="Normal"/>
    <w:next w:val="Normal"/>
    <w:link w:val="Heading3Char"/>
    <w:uiPriority w:val="9"/>
    <w:unhideWhenUsed/>
    <w:qFormat/>
    <w:rsid w:val="00846A73"/>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7968"/>
    <w:rPr>
      <w:rFonts w:ascii="Arial Black" w:eastAsia="Times New Roman" w:hAnsi="Arial Black" w:cs="Arial"/>
      <w:b/>
      <w:bCs/>
      <w:kern w:val="32"/>
      <w:sz w:val="28"/>
      <w:szCs w:val="32"/>
    </w:rPr>
  </w:style>
  <w:style w:type="character" w:customStyle="1" w:styleId="Heading2Char">
    <w:name w:val="Heading 2 Char"/>
    <w:basedOn w:val="DefaultParagraphFont"/>
    <w:link w:val="Heading2"/>
    <w:uiPriority w:val="99"/>
    <w:rsid w:val="00F47968"/>
    <w:rPr>
      <w:rFonts w:ascii="Tahoma" w:eastAsia="Times New Roman" w:hAnsi="Tahoma" w:cs="Times New Roman"/>
      <w:b/>
      <w:szCs w:val="24"/>
    </w:rPr>
  </w:style>
  <w:style w:type="paragraph" w:customStyle="1" w:styleId="Location">
    <w:name w:val="Location"/>
    <w:basedOn w:val="Normal"/>
    <w:uiPriority w:val="99"/>
    <w:rsid w:val="00F47968"/>
    <w:pPr>
      <w:jc w:val="right"/>
    </w:pPr>
  </w:style>
  <w:style w:type="paragraph" w:styleId="Title">
    <w:name w:val="Title"/>
    <w:basedOn w:val="Normal"/>
    <w:link w:val="TitleChar"/>
    <w:uiPriority w:val="99"/>
    <w:qFormat/>
    <w:rsid w:val="00F47968"/>
    <w:pPr>
      <w:jc w:val="right"/>
    </w:pPr>
    <w:rPr>
      <w:rFonts w:ascii="Arial Black" w:hAnsi="Arial Black" w:cs="Arial"/>
      <w:color w:val="808080"/>
      <w:sz w:val="56"/>
    </w:rPr>
  </w:style>
  <w:style w:type="character" w:customStyle="1" w:styleId="TitleChar">
    <w:name w:val="Title Char"/>
    <w:basedOn w:val="DefaultParagraphFont"/>
    <w:link w:val="Title"/>
    <w:uiPriority w:val="99"/>
    <w:rsid w:val="00F47968"/>
    <w:rPr>
      <w:rFonts w:ascii="Arial Black" w:eastAsia="Times New Roman" w:hAnsi="Arial Black" w:cs="Arial"/>
      <w:color w:val="808080"/>
      <w:sz w:val="56"/>
      <w:szCs w:val="24"/>
    </w:rPr>
  </w:style>
  <w:style w:type="paragraph" w:styleId="Header">
    <w:name w:val="header"/>
    <w:basedOn w:val="Normal"/>
    <w:link w:val="HeaderChar"/>
    <w:uiPriority w:val="99"/>
    <w:semiHidden/>
    <w:unhideWhenUsed/>
    <w:rsid w:val="004B0DE5"/>
    <w:pPr>
      <w:tabs>
        <w:tab w:val="center" w:pos="4680"/>
        <w:tab w:val="right" w:pos="9360"/>
      </w:tabs>
    </w:pPr>
  </w:style>
  <w:style w:type="character" w:customStyle="1" w:styleId="HeaderChar">
    <w:name w:val="Header Char"/>
    <w:basedOn w:val="DefaultParagraphFont"/>
    <w:link w:val="Header"/>
    <w:uiPriority w:val="99"/>
    <w:semiHidden/>
    <w:rsid w:val="004B0DE5"/>
    <w:rPr>
      <w:rFonts w:ascii="Tahoma" w:eastAsia="Times New Roman" w:hAnsi="Tahoma" w:cs="Times New Roman"/>
      <w:sz w:val="20"/>
      <w:szCs w:val="24"/>
    </w:rPr>
  </w:style>
  <w:style w:type="paragraph" w:styleId="Footer">
    <w:name w:val="footer"/>
    <w:basedOn w:val="Normal"/>
    <w:link w:val="FooterChar"/>
    <w:uiPriority w:val="99"/>
    <w:semiHidden/>
    <w:unhideWhenUsed/>
    <w:rsid w:val="004B0DE5"/>
    <w:pPr>
      <w:tabs>
        <w:tab w:val="center" w:pos="4680"/>
        <w:tab w:val="right" w:pos="9360"/>
      </w:tabs>
    </w:pPr>
  </w:style>
  <w:style w:type="character" w:customStyle="1" w:styleId="FooterChar">
    <w:name w:val="Footer Char"/>
    <w:basedOn w:val="DefaultParagraphFont"/>
    <w:link w:val="Footer"/>
    <w:uiPriority w:val="99"/>
    <w:semiHidden/>
    <w:rsid w:val="004B0DE5"/>
    <w:rPr>
      <w:rFonts w:ascii="Tahoma" w:eastAsia="Times New Roman" w:hAnsi="Tahoma" w:cs="Times New Roman"/>
      <w:sz w:val="20"/>
      <w:szCs w:val="24"/>
    </w:rPr>
  </w:style>
  <w:style w:type="character" w:styleId="Hyperlink">
    <w:name w:val="Hyperlink"/>
    <w:basedOn w:val="DefaultParagraphFont"/>
    <w:uiPriority w:val="99"/>
    <w:unhideWhenUsed/>
    <w:rsid w:val="00A80211"/>
    <w:rPr>
      <w:color w:val="0000FF" w:themeColor="hyperlink"/>
      <w:u w:val="single"/>
    </w:rPr>
  </w:style>
  <w:style w:type="paragraph" w:styleId="ListParagraph">
    <w:name w:val="List Paragraph"/>
    <w:basedOn w:val="Normal"/>
    <w:uiPriority w:val="34"/>
    <w:qFormat/>
    <w:rsid w:val="00D37644"/>
    <w:pPr>
      <w:ind w:left="720"/>
      <w:contextualSpacing/>
    </w:pPr>
  </w:style>
  <w:style w:type="character" w:styleId="CommentReference">
    <w:name w:val="annotation reference"/>
    <w:basedOn w:val="DefaultParagraphFont"/>
    <w:uiPriority w:val="99"/>
    <w:semiHidden/>
    <w:unhideWhenUsed/>
    <w:rsid w:val="00E72323"/>
    <w:rPr>
      <w:sz w:val="16"/>
      <w:szCs w:val="16"/>
    </w:rPr>
  </w:style>
  <w:style w:type="paragraph" w:styleId="CommentText">
    <w:name w:val="annotation text"/>
    <w:basedOn w:val="Normal"/>
    <w:link w:val="CommentTextChar"/>
    <w:uiPriority w:val="99"/>
    <w:semiHidden/>
    <w:unhideWhenUsed/>
    <w:rsid w:val="00E72323"/>
    <w:rPr>
      <w:szCs w:val="20"/>
    </w:rPr>
  </w:style>
  <w:style w:type="character" w:customStyle="1" w:styleId="CommentTextChar">
    <w:name w:val="Comment Text Char"/>
    <w:basedOn w:val="DefaultParagraphFont"/>
    <w:link w:val="CommentText"/>
    <w:uiPriority w:val="99"/>
    <w:semiHidden/>
    <w:rsid w:val="00E72323"/>
    <w:rPr>
      <w:rFonts w:ascii="Tahoma" w:eastAsia="Times New Roman" w:hAnsi="Tahoma" w:cs="Times New Roman"/>
      <w:sz w:val="20"/>
      <w:szCs w:val="20"/>
    </w:rPr>
  </w:style>
  <w:style w:type="paragraph" w:styleId="CommentSubject">
    <w:name w:val="annotation subject"/>
    <w:basedOn w:val="CommentText"/>
    <w:next w:val="CommentText"/>
    <w:link w:val="CommentSubjectChar"/>
    <w:uiPriority w:val="99"/>
    <w:semiHidden/>
    <w:unhideWhenUsed/>
    <w:rsid w:val="00E72323"/>
    <w:rPr>
      <w:b/>
      <w:bCs/>
    </w:rPr>
  </w:style>
  <w:style w:type="character" w:customStyle="1" w:styleId="CommentSubjectChar">
    <w:name w:val="Comment Subject Char"/>
    <w:basedOn w:val="CommentTextChar"/>
    <w:link w:val="CommentSubject"/>
    <w:uiPriority w:val="99"/>
    <w:semiHidden/>
    <w:rsid w:val="00E72323"/>
    <w:rPr>
      <w:rFonts w:ascii="Tahoma" w:eastAsia="Times New Roman" w:hAnsi="Tahoma" w:cs="Times New Roman"/>
      <w:b/>
      <w:bCs/>
      <w:sz w:val="20"/>
      <w:szCs w:val="20"/>
    </w:rPr>
  </w:style>
  <w:style w:type="paragraph" w:styleId="BalloonText">
    <w:name w:val="Balloon Text"/>
    <w:basedOn w:val="Normal"/>
    <w:link w:val="BalloonTextChar"/>
    <w:uiPriority w:val="99"/>
    <w:semiHidden/>
    <w:unhideWhenUsed/>
    <w:rsid w:val="00E72323"/>
    <w:rPr>
      <w:rFonts w:cs="Tahoma"/>
      <w:sz w:val="16"/>
      <w:szCs w:val="16"/>
    </w:rPr>
  </w:style>
  <w:style w:type="character" w:customStyle="1" w:styleId="BalloonTextChar">
    <w:name w:val="Balloon Text Char"/>
    <w:basedOn w:val="DefaultParagraphFont"/>
    <w:link w:val="BalloonText"/>
    <w:uiPriority w:val="99"/>
    <w:semiHidden/>
    <w:rsid w:val="00E72323"/>
    <w:rPr>
      <w:rFonts w:ascii="Tahoma" w:eastAsia="Times New Roman" w:hAnsi="Tahoma" w:cs="Tahoma"/>
      <w:sz w:val="16"/>
      <w:szCs w:val="16"/>
    </w:rPr>
  </w:style>
  <w:style w:type="paragraph" w:styleId="Revision">
    <w:name w:val="Revision"/>
    <w:hidden/>
    <w:uiPriority w:val="99"/>
    <w:semiHidden/>
    <w:rsid w:val="00FF13A7"/>
    <w:pPr>
      <w:spacing w:after="0" w:line="240" w:lineRule="auto"/>
    </w:pPr>
    <w:rPr>
      <w:rFonts w:ascii="Tahoma" w:eastAsia="Times New Roman" w:hAnsi="Tahoma" w:cs="Times New Roman"/>
      <w:sz w:val="20"/>
      <w:szCs w:val="24"/>
    </w:rPr>
  </w:style>
  <w:style w:type="character" w:customStyle="1" w:styleId="Heading3Char">
    <w:name w:val="Heading 3 Char"/>
    <w:basedOn w:val="DefaultParagraphFont"/>
    <w:link w:val="Heading3"/>
    <w:uiPriority w:val="9"/>
    <w:rsid w:val="00846A73"/>
    <w:rPr>
      <w:rFonts w:asciiTheme="majorHAnsi" w:eastAsiaTheme="majorEastAsia" w:hAnsiTheme="majorHAnsi" w:cstheme="majorBidi"/>
      <w:color w:val="243F60" w:themeColor="accent1" w:themeShade="7F"/>
      <w:sz w:val="24"/>
      <w:szCs w:val="24"/>
    </w:rPr>
  </w:style>
  <w:style w:type="table" w:styleId="TableGrid">
    <w:name w:val="Table Grid"/>
    <w:basedOn w:val="TableNormal"/>
    <w:uiPriority w:val="59"/>
    <w:rsid w:val="00D771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25BD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968"/>
    <w:pPr>
      <w:spacing w:after="0" w:line="240" w:lineRule="auto"/>
    </w:pPr>
    <w:rPr>
      <w:rFonts w:ascii="Tahoma" w:eastAsia="Times New Roman" w:hAnsi="Tahoma" w:cs="Times New Roman"/>
      <w:sz w:val="20"/>
      <w:szCs w:val="24"/>
    </w:rPr>
  </w:style>
  <w:style w:type="paragraph" w:styleId="Heading1">
    <w:name w:val="heading 1"/>
    <w:basedOn w:val="Normal"/>
    <w:next w:val="Normal"/>
    <w:link w:val="Heading1Char"/>
    <w:uiPriority w:val="99"/>
    <w:qFormat/>
    <w:rsid w:val="00F47968"/>
    <w:pPr>
      <w:keepNext/>
      <w:spacing w:before="240" w:after="60"/>
      <w:outlineLvl w:val="0"/>
    </w:pPr>
    <w:rPr>
      <w:rFonts w:ascii="Arial Black" w:hAnsi="Arial Black" w:cs="Arial"/>
      <w:b/>
      <w:bCs/>
      <w:kern w:val="32"/>
      <w:sz w:val="28"/>
      <w:szCs w:val="32"/>
    </w:rPr>
  </w:style>
  <w:style w:type="paragraph" w:styleId="Heading2">
    <w:name w:val="heading 2"/>
    <w:basedOn w:val="Normal"/>
    <w:next w:val="Normal"/>
    <w:link w:val="Heading2Char"/>
    <w:uiPriority w:val="99"/>
    <w:qFormat/>
    <w:rsid w:val="00F47968"/>
    <w:pPr>
      <w:outlineLvl w:val="1"/>
    </w:pPr>
    <w:rPr>
      <w:b/>
      <w:sz w:val="22"/>
    </w:rPr>
  </w:style>
  <w:style w:type="paragraph" w:styleId="Heading3">
    <w:name w:val="heading 3"/>
    <w:basedOn w:val="Normal"/>
    <w:next w:val="Normal"/>
    <w:link w:val="Heading3Char"/>
    <w:uiPriority w:val="9"/>
    <w:unhideWhenUsed/>
    <w:qFormat/>
    <w:rsid w:val="00846A73"/>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7968"/>
    <w:rPr>
      <w:rFonts w:ascii="Arial Black" w:eastAsia="Times New Roman" w:hAnsi="Arial Black" w:cs="Arial"/>
      <w:b/>
      <w:bCs/>
      <w:kern w:val="32"/>
      <w:sz w:val="28"/>
      <w:szCs w:val="32"/>
    </w:rPr>
  </w:style>
  <w:style w:type="character" w:customStyle="1" w:styleId="Heading2Char">
    <w:name w:val="Heading 2 Char"/>
    <w:basedOn w:val="DefaultParagraphFont"/>
    <w:link w:val="Heading2"/>
    <w:uiPriority w:val="99"/>
    <w:rsid w:val="00F47968"/>
    <w:rPr>
      <w:rFonts w:ascii="Tahoma" w:eastAsia="Times New Roman" w:hAnsi="Tahoma" w:cs="Times New Roman"/>
      <w:b/>
      <w:szCs w:val="24"/>
    </w:rPr>
  </w:style>
  <w:style w:type="paragraph" w:customStyle="1" w:styleId="Location">
    <w:name w:val="Location"/>
    <w:basedOn w:val="Normal"/>
    <w:uiPriority w:val="99"/>
    <w:rsid w:val="00F47968"/>
    <w:pPr>
      <w:jc w:val="right"/>
    </w:pPr>
  </w:style>
  <w:style w:type="paragraph" w:styleId="Title">
    <w:name w:val="Title"/>
    <w:basedOn w:val="Normal"/>
    <w:link w:val="TitleChar"/>
    <w:uiPriority w:val="99"/>
    <w:qFormat/>
    <w:rsid w:val="00F47968"/>
    <w:pPr>
      <w:jc w:val="right"/>
    </w:pPr>
    <w:rPr>
      <w:rFonts w:ascii="Arial Black" w:hAnsi="Arial Black" w:cs="Arial"/>
      <w:color w:val="808080"/>
      <w:sz w:val="56"/>
    </w:rPr>
  </w:style>
  <w:style w:type="character" w:customStyle="1" w:styleId="TitleChar">
    <w:name w:val="Title Char"/>
    <w:basedOn w:val="DefaultParagraphFont"/>
    <w:link w:val="Title"/>
    <w:uiPriority w:val="99"/>
    <w:rsid w:val="00F47968"/>
    <w:rPr>
      <w:rFonts w:ascii="Arial Black" w:eastAsia="Times New Roman" w:hAnsi="Arial Black" w:cs="Arial"/>
      <w:color w:val="808080"/>
      <w:sz w:val="56"/>
      <w:szCs w:val="24"/>
    </w:rPr>
  </w:style>
  <w:style w:type="paragraph" w:styleId="Header">
    <w:name w:val="header"/>
    <w:basedOn w:val="Normal"/>
    <w:link w:val="HeaderChar"/>
    <w:uiPriority w:val="99"/>
    <w:semiHidden/>
    <w:unhideWhenUsed/>
    <w:rsid w:val="004B0DE5"/>
    <w:pPr>
      <w:tabs>
        <w:tab w:val="center" w:pos="4680"/>
        <w:tab w:val="right" w:pos="9360"/>
      </w:tabs>
    </w:pPr>
  </w:style>
  <w:style w:type="character" w:customStyle="1" w:styleId="HeaderChar">
    <w:name w:val="Header Char"/>
    <w:basedOn w:val="DefaultParagraphFont"/>
    <w:link w:val="Header"/>
    <w:uiPriority w:val="99"/>
    <w:semiHidden/>
    <w:rsid w:val="004B0DE5"/>
    <w:rPr>
      <w:rFonts w:ascii="Tahoma" w:eastAsia="Times New Roman" w:hAnsi="Tahoma" w:cs="Times New Roman"/>
      <w:sz w:val="20"/>
      <w:szCs w:val="24"/>
    </w:rPr>
  </w:style>
  <w:style w:type="paragraph" w:styleId="Footer">
    <w:name w:val="footer"/>
    <w:basedOn w:val="Normal"/>
    <w:link w:val="FooterChar"/>
    <w:uiPriority w:val="99"/>
    <w:semiHidden/>
    <w:unhideWhenUsed/>
    <w:rsid w:val="004B0DE5"/>
    <w:pPr>
      <w:tabs>
        <w:tab w:val="center" w:pos="4680"/>
        <w:tab w:val="right" w:pos="9360"/>
      </w:tabs>
    </w:pPr>
  </w:style>
  <w:style w:type="character" w:customStyle="1" w:styleId="FooterChar">
    <w:name w:val="Footer Char"/>
    <w:basedOn w:val="DefaultParagraphFont"/>
    <w:link w:val="Footer"/>
    <w:uiPriority w:val="99"/>
    <w:semiHidden/>
    <w:rsid w:val="004B0DE5"/>
    <w:rPr>
      <w:rFonts w:ascii="Tahoma" w:eastAsia="Times New Roman" w:hAnsi="Tahoma" w:cs="Times New Roman"/>
      <w:sz w:val="20"/>
      <w:szCs w:val="24"/>
    </w:rPr>
  </w:style>
  <w:style w:type="character" w:styleId="Hyperlink">
    <w:name w:val="Hyperlink"/>
    <w:basedOn w:val="DefaultParagraphFont"/>
    <w:uiPriority w:val="99"/>
    <w:unhideWhenUsed/>
    <w:rsid w:val="00A80211"/>
    <w:rPr>
      <w:color w:val="0000FF" w:themeColor="hyperlink"/>
      <w:u w:val="single"/>
    </w:rPr>
  </w:style>
  <w:style w:type="paragraph" w:styleId="ListParagraph">
    <w:name w:val="List Paragraph"/>
    <w:basedOn w:val="Normal"/>
    <w:uiPriority w:val="34"/>
    <w:qFormat/>
    <w:rsid w:val="00D37644"/>
    <w:pPr>
      <w:ind w:left="720"/>
      <w:contextualSpacing/>
    </w:pPr>
  </w:style>
  <w:style w:type="character" w:styleId="CommentReference">
    <w:name w:val="annotation reference"/>
    <w:basedOn w:val="DefaultParagraphFont"/>
    <w:uiPriority w:val="99"/>
    <w:semiHidden/>
    <w:unhideWhenUsed/>
    <w:rsid w:val="00E72323"/>
    <w:rPr>
      <w:sz w:val="16"/>
      <w:szCs w:val="16"/>
    </w:rPr>
  </w:style>
  <w:style w:type="paragraph" w:styleId="CommentText">
    <w:name w:val="annotation text"/>
    <w:basedOn w:val="Normal"/>
    <w:link w:val="CommentTextChar"/>
    <w:uiPriority w:val="99"/>
    <w:semiHidden/>
    <w:unhideWhenUsed/>
    <w:rsid w:val="00E72323"/>
    <w:rPr>
      <w:szCs w:val="20"/>
    </w:rPr>
  </w:style>
  <w:style w:type="character" w:customStyle="1" w:styleId="CommentTextChar">
    <w:name w:val="Comment Text Char"/>
    <w:basedOn w:val="DefaultParagraphFont"/>
    <w:link w:val="CommentText"/>
    <w:uiPriority w:val="99"/>
    <w:semiHidden/>
    <w:rsid w:val="00E72323"/>
    <w:rPr>
      <w:rFonts w:ascii="Tahoma" w:eastAsia="Times New Roman" w:hAnsi="Tahoma" w:cs="Times New Roman"/>
      <w:sz w:val="20"/>
      <w:szCs w:val="20"/>
    </w:rPr>
  </w:style>
  <w:style w:type="paragraph" w:styleId="CommentSubject">
    <w:name w:val="annotation subject"/>
    <w:basedOn w:val="CommentText"/>
    <w:next w:val="CommentText"/>
    <w:link w:val="CommentSubjectChar"/>
    <w:uiPriority w:val="99"/>
    <w:semiHidden/>
    <w:unhideWhenUsed/>
    <w:rsid w:val="00E72323"/>
    <w:rPr>
      <w:b/>
      <w:bCs/>
    </w:rPr>
  </w:style>
  <w:style w:type="character" w:customStyle="1" w:styleId="CommentSubjectChar">
    <w:name w:val="Comment Subject Char"/>
    <w:basedOn w:val="CommentTextChar"/>
    <w:link w:val="CommentSubject"/>
    <w:uiPriority w:val="99"/>
    <w:semiHidden/>
    <w:rsid w:val="00E72323"/>
    <w:rPr>
      <w:rFonts w:ascii="Tahoma" w:eastAsia="Times New Roman" w:hAnsi="Tahoma" w:cs="Times New Roman"/>
      <w:b/>
      <w:bCs/>
      <w:sz w:val="20"/>
      <w:szCs w:val="20"/>
    </w:rPr>
  </w:style>
  <w:style w:type="paragraph" w:styleId="BalloonText">
    <w:name w:val="Balloon Text"/>
    <w:basedOn w:val="Normal"/>
    <w:link w:val="BalloonTextChar"/>
    <w:uiPriority w:val="99"/>
    <w:semiHidden/>
    <w:unhideWhenUsed/>
    <w:rsid w:val="00E72323"/>
    <w:rPr>
      <w:rFonts w:cs="Tahoma"/>
      <w:sz w:val="16"/>
      <w:szCs w:val="16"/>
    </w:rPr>
  </w:style>
  <w:style w:type="character" w:customStyle="1" w:styleId="BalloonTextChar">
    <w:name w:val="Balloon Text Char"/>
    <w:basedOn w:val="DefaultParagraphFont"/>
    <w:link w:val="BalloonText"/>
    <w:uiPriority w:val="99"/>
    <w:semiHidden/>
    <w:rsid w:val="00E72323"/>
    <w:rPr>
      <w:rFonts w:ascii="Tahoma" w:eastAsia="Times New Roman" w:hAnsi="Tahoma" w:cs="Tahoma"/>
      <w:sz w:val="16"/>
      <w:szCs w:val="16"/>
    </w:rPr>
  </w:style>
  <w:style w:type="paragraph" w:styleId="Revision">
    <w:name w:val="Revision"/>
    <w:hidden/>
    <w:uiPriority w:val="99"/>
    <w:semiHidden/>
    <w:rsid w:val="00FF13A7"/>
    <w:pPr>
      <w:spacing w:after="0" w:line="240" w:lineRule="auto"/>
    </w:pPr>
    <w:rPr>
      <w:rFonts w:ascii="Tahoma" w:eastAsia="Times New Roman" w:hAnsi="Tahoma" w:cs="Times New Roman"/>
      <w:sz w:val="20"/>
      <w:szCs w:val="24"/>
    </w:rPr>
  </w:style>
  <w:style w:type="character" w:customStyle="1" w:styleId="Heading3Char">
    <w:name w:val="Heading 3 Char"/>
    <w:basedOn w:val="DefaultParagraphFont"/>
    <w:link w:val="Heading3"/>
    <w:uiPriority w:val="9"/>
    <w:rsid w:val="00846A73"/>
    <w:rPr>
      <w:rFonts w:asciiTheme="majorHAnsi" w:eastAsiaTheme="majorEastAsia" w:hAnsiTheme="majorHAnsi" w:cstheme="majorBidi"/>
      <w:color w:val="243F60" w:themeColor="accent1" w:themeShade="7F"/>
      <w:sz w:val="24"/>
      <w:szCs w:val="24"/>
    </w:rPr>
  </w:style>
  <w:style w:type="table" w:styleId="TableGrid">
    <w:name w:val="Table Grid"/>
    <w:basedOn w:val="TableNormal"/>
    <w:uiPriority w:val="59"/>
    <w:rsid w:val="00D771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25B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10052">
      <w:bodyDiv w:val="1"/>
      <w:marLeft w:val="0"/>
      <w:marRight w:val="0"/>
      <w:marTop w:val="0"/>
      <w:marBottom w:val="0"/>
      <w:divBdr>
        <w:top w:val="none" w:sz="0" w:space="0" w:color="auto"/>
        <w:left w:val="none" w:sz="0" w:space="0" w:color="auto"/>
        <w:bottom w:val="none" w:sz="0" w:space="0" w:color="auto"/>
        <w:right w:val="none" w:sz="0" w:space="0" w:color="auto"/>
      </w:divBdr>
      <w:divsChild>
        <w:div w:id="138770103">
          <w:marLeft w:val="0"/>
          <w:marRight w:val="0"/>
          <w:marTop w:val="0"/>
          <w:marBottom w:val="0"/>
          <w:divBdr>
            <w:top w:val="none" w:sz="0" w:space="0" w:color="auto"/>
            <w:left w:val="none" w:sz="0" w:space="0" w:color="auto"/>
            <w:bottom w:val="none" w:sz="0" w:space="0" w:color="auto"/>
            <w:right w:val="none" w:sz="0" w:space="0" w:color="auto"/>
          </w:divBdr>
        </w:div>
      </w:divsChild>
    </w:div>
    <w:div w:id="1440763148">
      <w:bodyDiv w:val="1"/>
      <w:marLeft w:val="0"/>
      <w:marRight w:val="0"/>
      <w:marTop w:val="0"/>
      <w:marBottom w:val="0"/>
      <w:divBdr>
        <w:top w:val="none" w:sz="0" w:space="0" w:color="auto"/>
        <w:left w:val="none" w:sz="0" w:space="0" w:color="auto"/>
        <w:bottom w:val="none" w:sz="0" w:space="0" w:color="auto"/>
        <w:right w:val="none" w:sz="0" w:space="0" w:color="auto"/>
      </w:divBdr>
      <w:divsChild>
        <w:div w:id="1761683194">
          <w:marLeft w:val="0"/>
          <w:marRight w:val="0"/>
          <w:marTop w:val="0"/>
          <w:marBottom w:val="0"/>
          <w:divBdr>
            <w:top w:val="none" w:sz="0" w:space="0" w:color="auto"/>
            <w:left w:val="none" w:sz="0" w:space="0" w:color="auto"/>
            <w:bottom w:val="none" w:sz="0" w:space="0" w:color="auto"/>
            <w:right w:val="none" w:sz="0" w:space="0" w:color="auto"/>
          </w:divBdr>
        </w:div>
        <w:div w:id="1546603710">
          <w:marLeft w:val="0"/>
          <w:marRight w:val="0"/>
          <w:marTop w:val="0"/>
          <w:marBottom w:val="0"/>
          <w:divBdr>
            <w:top w:val="none" w:sz="0" w:space="0" w:color="auto"/>
            <w:left w:val="none" w:sz="0" w:space="0" w:color="auto"/>
            <w:bottom w:val="none" w:sz="0" w:space="0" w:color="auto"/>
            <w:right w:val="none" w:sz="0" w:space="0" w:color="auto"/>
          </w:divBdr>
        </w:div>
        <w:div w:id="76804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hesapeakebay.net/?ACT=34&amp;fid=214&amp;d=1510765895&amp;temp_dir=yes&amp;f=citizen_stewardship_outcome_chart_proposals_v2_10-16-2017.ppt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ahanden\Downloads\baysurvey.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chesapeakebay.net/what/event/stewardship_workgroup_meeting"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F8139-2DC8-4850-88D1-3948BED8B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1424</Words>
  <Characters>8117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9522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sbrzezinski</dc:creator>
  <cp:lastModifiedBy>Pizzala, Andrew Michael</cp:lastModifiedBy>
  <cp:revision>4</cp:revision>
  <cp:lastPrinted>2016-03-01T17:23:00Z</cp:lastPrinted>
  <dcterms:created xsi:type="dcterms:W3CDTF">2017-11-15T16:13:00Z</dcterms:created>
  <dcterms:modified xsi:type="dcterms:W3CDTF">2017-11-15T17:33:00Z</dcterms:modified>
</cp:coreProperties>
</file>