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8652B" w14:textId="4188CEF6" w:rsidR="00A20959" w:rsidRPr="006D3E3B" w:rsidRDefault="00D50677" w:rsidP="006D3E3B">
      <w:pPr>
        <w:jc w:val="center"/>
        <w:rPr>
          <w:sz w:val="24"/>
          <w:szCs w:val="24"/>
        </w:rPr>
      </w:pPr>
      <w:r>
        <w:rPr>
          <w:rFonts w:cstheme="minorHAnsi"/>
          <w:noProof/>
          <w:sz w:val="24"/>
          <w:szCs w:val="24"/>
        </w:rPr>
        <w:drawing>
          <wp:anchor distT="0" distB="0" distL="114300" distR="114300" simplePos="0" relativeHeight="251658752" behindDoc="0" locked="0" layoutInCell="1" allowOverlap="1" wp14:anchorId="53F60141" wp14:editId="7736F53E">
            <wp:simplePos x="0" y="0"/>
            <wp:positionH relativeFrom="margin">
              <wp:posOffset>-688719</wp:posOffset>
            </wp:positionH>
            <wp:positionV relativeFrom="paragraph">
              <wp:posOffset>-499061</wp:posOffset>
            </wp:positionV>
            <wp:extent cx="1183382" cy="912977"/>
            <wp:effectExtent l="0" t="0" r="0" b="1905"/>
            <wp:wrapNone/>
            <wp:docPr id="1" name="Picture 1" descr="Diagram, 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PO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83382" cy="912977"/>
                    </a:xfrm>
                    <a:prstGeom prst="rect">
                      <a:avLst/>
                    </a:prstGeom>
                  </pic:spPr>
                </pic:pic>
              </a:graphicData>
            </a:graphic>
            <wp14:sizeRelH relativeFrom="margin">
              <wp14:pctWidth>0</wp14:pctWidth>
            </wp14:sizeRelH>
            <wp14:sizeRelV relativeFrom="margin">
              <wp14:pctHeight>0</wp14:pctHeight>
            </wp14:sizeRelV>
          </wp:anchor>
        </w:drawing>
      </w:r>
      <w:r w:rsidR="006D3E3B" w:rsidRPr="006D3E3B">
        <w:rPr>
          <w:rFonts w:cstheme="minorHAnsi"/>
          <w:b/>
          <w:bCs/>
          <w:sz w:val="28"/>
          <w:szCs w:val="28"/>
        </w:rPr>
        <w:t xml:space="preserve">Stream Health Workgroup Meeting </w:t>
      </w:r>
      <w:r w:rsidR="00F1072E">
        <w:rPr>
          <w:rFonts w:cstheme="minorHAnsi"/>
          <w:b/>
          <w:bCs/>
          <w:sz w:val="28"/>
          <w:szCs w:val="28"/>
        </w:rPr>
        <w:t>Minutes</w:t>
      </w:r>
    </w:p>
    <w:p w14:paraId="4978BAF7" w14:textId="3FFEE4BC" w:rsidR="006D3E3B" w:rsidRPr="006D3E3B" w:rsidRDefault="006D3E3B" w:rsidP="00A20959">
      <w:pPr>
        <w:jc w:val="center"/>
        <w:rPr>
          <w:rFonts w:cstheme="minorHAnsi"/>
          <w:sz w:val="24"/>
          <w:szCs w:val="24"/>
        </w:rPr>
      </w:pPr>
      <w:r w:rsidRPr="006D3E3B">
        <w:rPr>
          <w:rFonts w:cstheme="minorHAnsi"/>
          <w:sz w:val="24"/>
          <w:szCs w:val="24"/>
        </w:rPr>
        <w:t>February 19, 2021, 10:00am-12:00pm</w:t>
      </w:r>
    </w:p>
    <w:p w14:paraId="500DB03F" w14:textId="71FAC200" w:rsidR="0090702A" w:rsidRPr="00F1072E" w:rsidRDefault="00F1072E" w:rsidP="004436D3">
      <w:pPr>
        <w:jc w:val="center"/>
        <w:rPr>
          <w:i/>
          <w:iCs/>
          <w:sz w:val="24"/>
          <w:szCs w:val="24"/>
        </w:rPr>
      </w:pPr>
      <w:r w:rsidRPr="00F1072E">
        <w:rPr>
          <w:i/>
          <w:iCs/>
          <w:sz w:val="24"/>
          <w:szCs w:val="24"/>
        </w:rPr>
        <w:t>Participants:</w:t>
      </w:r>
    </w:p>
    <w:tbl>
      <w:tblPr>
        <w:tblStyle w:val="TableGrid"/>
        <w:tblW w:w="0" w:type="auto"/>
        <w:tblLook w:val="04A0" w:firstRow="1" w:lastRow="0" w:firstColumn="1" w:lastColumn="0" w:noHBand="0" w:noVBand="1"/>
      </w:tblPr>
      <w:tblGrid>
        <w:gridCol w:w="2337"/>
        <w:gridCol w:w="2337"/>
        <w:gridCol w:w="2338"/>
        <w:gridCol w:w="2338"/>
      </w:tblGrid>
      <w:tr w:rsidR="00E05008" w14:paraId="731DBA09" w14:textId="77777777" w:rsidTr="00E05008">
        <w:tc>
          <w:tcPr>
            <w:tcW w:w="2337" w:type="dxa"/>
          </w:tcPr>
          <w:p w14:paraId="61C6DCFF" w14:textId="3472E620" w:rsidR="00E05008" w:rsidRDefault="00E05008" w:rsidP="00A20959">
            <w:pPr>
              <w:jc w:val="center"/>
              <w:rPr>
                <w:b/>
                <w:bCs/>
                <w:color w:val="FF0000"/>
                <w:sz w:val="24"/>
                <w:szCs w:val="24"/>
              </w:rPr>
            </w:pPr>
            <w:r>
              <w:rPr>
                <w:sz w:val="24"/>
                <w:szCs w:val="24"/>
              </w:rPr>
              <w:t xml:space="preserve">Emily </w:t>
            </w:r>
            <w:proofErr w:type="spellStart"/>
            <w:r>
              <w:rPr>
                <w:sz w:val="24"/>
                <w:szCs w:val="24"/>
              </w:rPr>
              <w:t>Bialowas</w:t>
            </w:r>
            <w:proofErr w:type="spellEnd"/>
            <w:r>
              <w:rPr>
                <w:sz w:val="24"/>
                <w:szCs w:val="24"/>
              </w:rPr>
              <w:t xml:space="preserve"> (Isaac Walton Leauge)</w:t>
            </w:r>
          </w:p>
        </w:tc>
        <w:tc>
          <w:tcPr>
            <w:tcW w:w="2337" w:type="dxa"/>
          </w:tcPr>
          <w:p w14:paraId="25190E3C" w14:textId="2A500E6B" w:rsidR="00E05008" w:rsidRPr="00E05008" w:rsidRDefault="00E05008" w:rsidP="00E05008">
            <w:pPr>
              <w:jc w:val="center"/>
              <w:rPr>
                <w:sz w:val="24"/>
                <w:szCs w:val="24"/>
              </w:rPr>
            </w:pPr>
            <w:r>
              <w:rPr>
                <w:sz w:val="24"/>
                <w:szCs w:val="24"/>
              </w:rPr>
              <w:t>Claire Buchanan (ICPRB)</w:t>
            </w:r>
          </w:p>
        </w:tc>
        <w:tc>
          <w:tcPr>
            <w:tcW w:w="2338" w:type="dxa"/>
          </w:tcPr>
          <w:p w14:paraId="4D43E757" w14:textId="0212DEED" w:rsidR="00E05008" w:rsidRDefault="00E05008" w:rsidP="00A20959">
            <w:pPr>
              <w:jc w:val="center"/>
              <w:rPr>
                <w:b/>
                <w:bCs/>
                <w:color w:val="FF0000"/>
                <w:sz w:val="24"/>
                <w:szCs w:val="24"/>
              </w:rPr>
            </w:pPr>
            <w:r>
              <w:rPr>
                <w:sz w:val="24"/>
                <w:szCs w:val="24"/>
              </w:rPr>
              <w:t>Matthew Cashman (USGS)</w:t>
            </w:r>
          </w:p>
        </w:tc>
        <w:tc>
          <w:tcPr>
            <w:tcW w:w="2338" w:type="dxa"/>
          </w:tcPr>
          <w:p w14:paraId="410EE2C0" w14:textId="32A93C8A" w:rsidR="00E05008" w:rsidRDefault="00E05008" w:rsidP="00A20959">
            <w:pPr>
              <w:jc w:val="center"/>
              <w:rPr>
                <w:b/>
                <w:bCs/>
                <w:color w:val="FF0000"/>
                <w:sz w:val="24"/>
                <w:szCs w:val="24"/>
              </w:rPr>
            </w:pPr>
            <w:r>
              <w:rPr>
                <w:sz w:val="24"/>
                <w:szCs w:val="24"/>
              </w:rPr>
              <w:t>Liz Chudoba (Alliance for the Chesapeake Bay)</w:t>
            </w:r>
          </w:p>
        </w:tc>
      </w:tr>
      <w:tr w:rsidR="00E05008" w14:paraId="72333B4F" w14:textId="77777777" w:rsidTr="00E05008">
        <w:tc>
          <w:tcPr>
            <w:tcW w:w="2337" w:type="dxa"/>
          </w:tcPr>
          <w:p w14:paraId="5676E6C0" w14:textId="594ED0DD" w:rsidR="00E05008" w:rsidRDefault="00E05008" w:rsidP="00A20959">
            <w:pPr>
              <w:jc w:val="center"/>
              <w:rPr>
                <w:b/>
                <w:bCs/>
                <w:color w:val="FF0000"/>
                <w:sz w:val="24"/>
                <w:szCs w:val="24"/>
              </w:rPr>
            </w:pPr>
            <w:r w:rsidRPr="0090702A">
              <w:rPr>
                <w:sz w:val="24"/>
                <w:szCs w:val="24"/>
              </w:rPr>
              <w:t>Denise Clearwater (MDE)</w:t>
            </w:r>
          </w:p>
        </w:tc>
        <w:tc>
          <w:tcPr>
            <w:tcW w:w="2337" w:type="dxa"/>
          </w:tcPr>
          <w:p w14:paraId="2A7F3AC7" w14:textId="50A6D1AA" w:rsidR="00E05008" w:rsidRDefault="00E05008" w:rsidP="00A20959">
            <w:pPr>
              <w:jc w:val="center"/>
              <w:rPr>
                <w:b/>
                <w:bCs/>
                <w:color w:val="FF0000"/>
                <w:sz w:val="24"/>
                <w:szCs w:val="24"/>
              </w:rPr>
            </w:pPr>
            <w:r>
              <w:rPr>
                <w:sz w:val="24"/>
                <w:szCs w:val="24"/>
              </w:rPr>
              <w:t>Sandra Davis (US FWS)</w:t>
            </w:r>
          </w:p>
        </w:tc>
        <w:tc>
          <w:tcPr>
            <w:tcW w:w="2338" w:type="dxa"/>
          </w:tcPr>
          <w:p w14:paraId="6DFEB4C3" w14:textId="45E5E3BB" w:rsidR="00E05008" w:rsidRDefault="00E05008" w:rsidP="00A20959">
            <w:pPr>
              <w:jc w:val="center"/>
              <w:rPr>
                <w:b/>
                <w:bCs/>
                <w:color w:val="FF0000"/>
                <w:sz w:val="24"/>
                <w:szCs w:val="24"/>
              </w:rPr>
            </w:pPr>
            <w:r>
              <w:rPr>
                <w:sz w:val="24"/>
                <w:szCs w:val="24"/>
              </w:rPr>
              <w:t>Sadie Drescher (CBT)</w:t>
            </w:r>
          </w:p>
        </w:tc>
        <w:tc>
          <w:tcPr>
            <w:tcW w:w="2338" w:type="dxa"/>
          </w:tcPr>
          <w:p w14:paraId="5F69A030" w14:textId="5F5A71D5" w:rsidR="00E05008" w:rsidRDefault="00E05008" w:rsidP="00A20959">
            <w:pPr>
              <w:jc w:val="center"/>
              <w:rPr>
                <w:b/>
                <w:bCs/>
                <w:color w:val="FF0000"/>
                <w:sz w:val="24"/>
                <w:szCs w:val="24"/>
              </w:rPr>
            </w:pPr>
            <w:r>
              <w:rPr>
                <w:sz w:val="24"/>
                <w:szCs w:val="24"/>
              </w:rPr>
              <w:t>Ari Engelberg (MD DNR)</w:t>
            </w:r>
          </w:p>
        </w:tc>
      </w:tr>
      <w:tr w:rsidR="00E05008" w14:paraId="214117B7" w14:textId="77777777" w:rsidTr="00E05008">
        <w:tc>
          <w:tcPr>
            <w:tcW w:w="2337" w:type="dxa"/>
          </w:tcPr>
          <w:p w14:paraId="327738CA" w14:textId="08DA2722" w:rsidR="00E05008" w:rsidRDefault="00E05008" w:rsidP="00A20959">
            <w:pPr>
              <w:jc w:val="center"/>
              <w:rPr>
                <w:b/>
                <w:bCs/>
                <w:color w:val="FF0000"/>
                <w:sz w:val="24"/>
                <w:szCs w:val="24"/>
              </w:rPr>
            </w:pPr>
            <w:r>
              <w:rPr>
                <w:sz w:val="24"/>
                <w:szCs w:val="24"/>
              </w:rPr>
              <w:t>Rosemary Fanelli (USGS)</w:t>
            </w:r>
          </w:p>
        </w:tc>
        <w:tc>
          <w:tcPr>
            <w:tcW w:w="2337" w:type="dxa"/>
          </w:tcPr>
          <w:p w14:paraId="22CA7739" w14:textId="2C9B151E" w:rsidR="00E05008" w:rsidRDefault="00E05008" w:rsidP="00A20959">
            <w:pPr>
              <w:jc w:val="center"/>
              <w:rPr>
                <w:b/>
                <w:bCs/>
                <w:color w:val="FF0000"/>
                <w:sz w:val="24"/>
                <w:szCs w:val="24"/>
              </w:rPr>
            </w:pPr>
            <w:r>
              <w:rPr>
                <w:sz w:val="24"/>
                <w:szCs w:val="24"/>
              </w:rPr>
              <w:t>Steve Faulkner (USGS)</w:t>
            </w:r>
          </w:p>
        </w:tc>
        <w:tc>
          <w:tcPr>
            <w:tcW w:w="2338" w:type="dxa"/>
          </w:tcPr>
          <w:p w14:paraId="4C4C9761" w14:textId="504D151C" w:rsidR="00E05008" w:rsidRDefault="00E05008" w:rsidP="00A20959">
            <w:pPr>
              <w:jc w:val="center"/>
              <w:rPr>
                <w:b/>
                <w:bCs/>
                <w:color w:val="FF0000"/>
                <w:sz w:val="24"/>
                <w:szCs w:val="24"/>
              </w:rPr>
            </w:pPr>
            <w:r>
              <w:rPr>
                <w:sz w:val="24"/>
                <w:szCs w:val="24"/>
              </w:rPr>
              <w:t>Liz Feinberg (NFWF)</w:t>
            </w:r>
          </w:p>
        </w:tc>
        <w:tc>
          <w:tcPr>
            <w:tcW w:w="2338" w:type="dxa"/>
          </w:tcPr>
          <w:p w14:paraId="31583DA1" w14:textId="15FFF7E2" w:rsidR="00E05008" w:rsidRDefault="00E05008" w:rsidP="00A20959">
            <w:pPr>
              <w:jc w:val="center"/>
              <w:rPr>
                <w:b/>
                <w:bCs/>
                <w:color w:val="FF0000"/>
                <w:sz w:val="24"/>
                <w:szCs w:val="24"/>
              </w:rPr>
            </w:pPr>
            <w:r>
              <w:rPr>
                <w:sz w:val="24"/>
                <w:szCs w:val="24"/>
              </w:rPr>
              <w:t>Julianna Greenberg (CRC)</w:t>
            </w:r>
          </w:p>
        </w:tc>
      </w:tr>
      <w:tr w:rsidR="00E05008" w14:paraId="7DC8D745" w14:textId="77777777" w:rsidTr="00E05008">
        <w:tc>
          <w:tcPr>
            <w:tcW w:w="2337" w:type="dxa"/>
          </w:tcPr>
          <w:p w14:paraId="5937933B" w14:textId="0568ABE9" w:rsidR="00E05008" w:rsidRDefault="00E05008" w:rsidP="00A20959">
            <w:pPr>
              <w:jc w:val="center"/>
              <w:rPr>
                <w:b/>
                <w:bCs/>
                <w:color w:val="FF0000"/>
                <w:sz w:val="24"/>
                <w:szCs w:val="24"/>
              </w:rPr>
            </w:pPr>
            <w:r>
              <w:rPr>
                <w:sz w:val="24"/>
                <w:szCs w:val="24"/>
              </w:rPr>
              <w:t xml:space="preserve">Anne </w:t>
            </w:r>
            <w:proofErr w:type="spellStart"/>
            <w:r>
              <w:rPr>
                <w:sz w:val="24"/>
                <w:szCs w:val="24"/>
              </w:rPr>
              <w:t>Hariston</w:t>
            </w:r>
            <w:proofErr w:type="spellEnd"/>
            <w:r>
              <w:rPr>
                <w:sz w:val="24"/>
                <w:szCs w:val="24"/>
              </w:rPr>
              <w:t>-Strang (MD DNR)</w:t>
            </w:r>
          </w:p>
        </w:tc>
        <w:tc>
          <w:tcPr>
            <w:tcW w:w="2337" w:type="dxa"/>
          </w:tcPr>
          <w:p w14:paraId="441830C6" w14:textId="02BE62C3" w:rsidR="00E05008" w:rsidRDefault="00E05008" w:rsidP="00A20959">
            <w:pPr>
              <w:jc w:val="center"/>
              <w:rPr>
                <w:b/>
                <w:bCs/>
                <w:color w:val="FF0000"/>
                <w:sz w:val="24"/>
                <w:szCs w:val="24"/>
              </w:rPr>
            </w:pPr>
            <w:r>
              <w:rPr>
                <w:sz w:val="24"/>
                <w:szCs w:val="24"/>
              </w:rPr>
              <w:t>Alan Hartman (WV DEP)</w:t>
            </w:r>
          </w:p>
        </w:tc>
        <w:tc>
          <w:tcPr>
            <w:tcW w:w="2338" w:type="dxa"/>
          </w:tcPr>
          <w:p w14:paraId="6F13FCCF" w14:textId="73435DE9" w:rsidR="00E05008" w:rsidRDefault="00E05008" w:rsidP="00A20959">
            <w:pPr>
              <w:jc w:val="center"/>
              <w:rPr>
                <w:b/>
                <w:bCs/>
                <w:color w:val="FF0000"/>
                <w:sz w:val="24"/>
                <w:szCs w:val="24"/>
              </w:rPr>
            </w:pPr>
            <w:r>
              <w:rPr>
                <w:sz w:val="24"/>
                <w:szCs w:val="24"/>
              </w:rPr>
              <w:t>Ken Hyer (USGS)</w:t>
            </w:r>
          </w:p>
        </w:tc>
        <w:tc>
          <w:tcPr>
            <w:tcW w:w="2338" w:type="dxa"/>
          </w:tcPr>
          <w:p w14:paraId="6CD68C14" w14:textId="1EEB8989" w:rsidR="00E05008" w:rsidRDefault="00E05008" w:rsidP="00A20959">
            <w:pPr>
              <w:jc w:val="center"/>
              <w:rPr>
                <w:b/>
                <w:bCs/>
                <w:color w:val="FF0000"/>
                <w:sz w:val="24"/>
                <w:szCs w:val="24"/>
              </w:rPr>
            </w:pPr>
            <w:r>
              <w:rPr>
                <w:sz w:val="24"/>
                <w:szCs w:val="24"/>
              </w:rPr>
              <w:t>Rikke Jepsen (ICPRB)</w:t>
            </w:r>
          </w:p>
        </w:tc>
      </w:tr>
      <w:tr w:rsidR="00E05008" w14:paraId="2899C7FC" w14:textId="77777777" w:rsidTr="00E05008">
        <w:tc>
          <w:tcPr>
            <w:tcW w:w="2337" w:type="dxa"/>
          </w:tcPr>
          <w:p w14:paraId="1CF76396" w14:textId="5CD611A0" w:rsidR="00E05008" w:rsidRDefault="00E05008" w:rsidP="00A20959">
            <w:pPr>
              <w:jc w:val="center"/>
              <w:rPr>
                <w:b/>
                <w:bCs/>
                <w:color w:val="FF0000"/>
                <w:sz w:val="24"/>
                <w:szCs w:val="24"/>
              </w:rPr>
            </w:pPr>
            <w:r>
              <w:rPr>
                <w:sz w:val="24"/>
                <w:szCs w:val="24"/>
              </w:rPr>
              <w:t>Neely Law (Fairfax County)</w:t>
            </w:r>
          </w:p>
        </w:tc>
        <w:tc>
          <w:tcPr>
            <w:tcW w:w="2337" w:type="dxa"/>
          </w:tcPr>
          <w:p w14:paraId="59B42C29" w14:textId="00487DF5" w:rsidR="00E05008" w:rsidRDefault="00E05008" w:rsidP="00A20959">
            <w:pPr>
              <w:jc w:val="center"/>
              <w:rPr>
                <w:b/>
                <w:bCs/>
                <w:color w:val="FF0000"/>
                <w:sz w:val="24"/>
                <w:szCs w:val="24"/>
              </w:rPr>
            </w:pPr>
            <w:r w:rsidRPr="0090702A">
              <w:rPr>
                <w:sz w:val="24"/>
                <w:szCs w:val="24"/>
              </w:rPr>
              <w:t xml:space="preserve">Mike </w:t>
            </w:r>
            <w:proofErr w:type="spellStart"/>
            <w:r w:rsidRPr="0090702A">
              <w:rPr>
                <w:sz w:val="24"/>
                <w:szCs w:val="24"/>
              </w:rPr>
              <w:t>Lovegreen</w:t>
            </w:r>
            <w:proofErr w:type="spellEnd"/>
            <w:r w:rsidRPr="0090702A">
              <w:rPr>
                <w:sz w:val="24"/>
                <w:szCs w:val="24"/>
              </w:rPr>
              <w:t xml:space="preserve"> (Upper Susquehanna </w:t>
            </w:r>
            <w:proofErr w:type="spellStart"/>
            <w:r w:rsidRPr="0090702A">
              <w:rPr>
                <w:sz w:val="24"/>
                <w:szCs w:val="24"/>
              </w:rPr>
              <w:t>Colaition</w:t>
            </w:r>
            <w:proofErr w:type="spellEnd"/>
            <w:r w:rsidRPr="0090702A">
              <w:rPr>
                <w:sz w:val="24"/>
                <w:szCs w:val="24"/>
              </w:rPr>
              <w:t>)</w:t>
            </w:r>
          </w:p>
        </w:tc>
        <w:tc>
          <w:tcPr>
            <w:tcW w:w="2338" w:type="dxa"/>
          </w:tcPr>
          <w:p w14:paraId="700F0359" w14:textId="3E6B7BCF" w:rsidR="00E05008" w:rsidRDefault="00E05008" w:rsidP="00A20959">
            <w:pPr>
              <w:jc w:val="center"/>
              <w:rPr>
                <w:b/>
                <w:bCs/>
                <w:color w:val="FF0000"/>
                <w:sz w:val="24"/>
                <w:szCs w:val="24"/>
              </w:rPr>
            </w:pPr>
            <w:r>
              <w:rPr>
                <w:sz w:val="24"/>
                <w:szCs w:val="24"/>
              </w:rPr>
              <w:t>Mike Mallonee (ICPRB)</w:t>
            </w:r>
          </w:p>
        </w:tc>
        <w:tc>
          <w:tcPr>
            <w:tcW w:w="2338" w:type="dxa"/>
          </w:tcPr>
          <w:p w14:paraId="0B00611A" w14:textId="2CBBC91C" w:rsidR="00E05008" w:rsidRDefault="00E05008" w:rsidP="00A20959">
            <w:pPr>
              <w:jc w:val="center"/>
              <w:rPr>
                <w:b/>
                <w:bCs/>
                <w:color w:val="FF0000"/>
                <w:sz w:val="24"/>
                <w:szCs w:val="24"/>
              </w:rPr>
            </w:pPr>
            <w:r>
              <w:rPr>
                <w:sz w:val="24"/>
                <w:szCs w:val="24"/>
              </w:rPr>
              <w:t>Kelly Maloney (USGS)</w:t>
            </w:r>
          </w:p>
        </w:tc>
      </w:tr>
      <w:tr w:rsidR="00E05008" w14:paraId="24FBB3E5" w14:textId="77777777" w:rsidTr="00E05008">
        <w:tc>
          <w:tcPr>
            <w:tcW w:w="2337" w:type="dxa"/>
          </w:tcPr>
          <w:p w14:paraId="2E99E876" w14:textId="206E66C1" w:rsidR="00E05008" w:rsidRDefault="00E05008" w:rsidP="00A20959">
            <w:pPr>
              <w:jc w:val="center"/>
              <w:rPr>
                <w:b/>
                <w:bCs/>
                <w:color w:val="FF0000"/>
                <w:sz w:val="24"/>
                <w:szCs w:val="24"/>
              </w:rPr>
            </w:pPr>
            <w:r>
              <w:rPr>
                <w:sz w:val="24"/>
                <w:szCs w:val="24"/>
              </w:rPr>
              <w:t>Derrick McDonald (PA DEP)</w:t>
            </w:r>
          </w:p>
        </w:tc>
        <w:tc>
          <w:tcPr>
            <w:tcW w:w="2337" w:type="dxa"/>
          </w:tcPr>
          <w:p w14:paraId="6177CF81" w14:textId="499309C8" w:rsidR="00E05008" w:rsidRDefault="00E05008" w:rsidP="00A20959">
            <w:pPr>
              <w:jc w:val="center"/>
              <w:rPr>
                <w:b/>
                <w:bCs/>
                <w:color w:val="FF0000"/>
                <w:sz w:val="24"/>
                <w:szCs w:val="24"/>
              </w:rPr>
            </w:pPr>
            <w:r>
              <w:rPr>
                <w:sz w:val="24"/>
                <w:szCs w:val="24"/>
              </w:rPr>
              <w:t>Kip Mumaw (Ecosystem Services LLC)</w:t>
            </w:r>
          </w:p>
        </w:tc>
        <w:tc>
          <w:tcPr>
            <w:tcW w:w="2338" w:type="dxa"/>
          </w:tcPr>
          <w:p w14:paraId="4C60837F" w14:textId="4127EDAA" w:rsidR="00E05008" w:rsidRDefault="004436D3" w:rsidP="00A20959">
            <w:pPr>
              <w:jc w:val="center"/>
              <w:rPr>
                <w:b/>
                <w:bCs/>
                <w:color w:val="FF0000"/>
                <w:sz w:val="24"/>
                <w:szCs w:val="24"/>
              </w:rPr>
            </w:pPr>
            <w:r>
              <w:rPr>
                <w:sz w:val="24"/>
                <w:szCs w:val="24"/>
              </w:rPr>
              <w:t>Greg Noe (USGS)</w:t>
            </w:r>
          </w:p>
        </w:tc>
        <w:tc>
          <w:tcPr>
            <w:tcW w:w="2338" w:type="dxa"/>
          </w:tcPr>
          <w:p w14:paraId="2DA16DBD" w14:textId="17FF277A" w:rsidR="00E05008" w:rsidRDefault="004436D3" w:rsidP="00A20959">
            <w:pPr>
              <w:jc w:val="center"/>
              <w:rPr>
                <w:b/>
                <w:bCs/>
                <w:color w:val="FF0000"/>
                <w:sz w:val="24"/>
                <w:szCs w:val="24"/>
              </w:rPr>
            </w:pPr>
            <w:r>
              <w:rPr>
                <w:sz w:val="24"/>
                <w:szCs w:val="24"/>
              </w:rPr>
              <w:t>Greg Pond (EPA)</w:t>
            </w:r>
          </w:p>
        </w:tc>
      </w:tr>
      <w:tr w:rsidR="00E05008" w14:paraId="469C617E" w14:textId="77777777" w:rsidTr="00E05008">
        <w:tc>
          <w:tcPr>
            <w:tcW w:w="2337" w:type="dxa"/>
          </w:tcPr>
          <w:p w14:paraId="67310F90" w14:textId="7B10303C" w:rsidR="00E05008" w:rsidRDefault="004436D3" w:rsidP="00A20959">
            <w:pPr>
              <w:jc w:val="center"/>
              <w:rPr>
                <w:b/>
                <w:bCs/>
                <w:color w:val="FF0000"/>
                <w:sz w:val="24"/>
                <w:szCs w:val="24"/>
              </w:rPr>
            </w:pPr>
            <w:r>
              <w:rPr>
                <w:sz w:val="24"/>
                <w:szCs w:val="24"/>
              </w:rPr>
              <w:t>Scott Phillips (USGS)</w:t>
            </w:r>
          </w:p>
        </w:tc>
        <w:tc>
          <w:tcPr>
            <w:tcW w:w="2337" w:type="dxa"/>
          </w:tcPr>
          <w:p w14:paraId="602EEA11" w14:textId="0C76DEF6" w:rsidR="00E05008" w:rsidRDefault="004436D3" w:rsidP="00A20959">
            <w:pPr>
              <w:jc w:val="center"/>
              <w:rPr>
                <w:b/>
                <w:bCs/>
                <w:color w:val="FF0000"/>
                <w:sz w:val="24"/>
                <w:szCs w:val="24"/>
              </w:rPr>
            </w:pPr>
            <w:r>
              <w:rPr>
                <w:sz w:val="24"/>
                <w:szCs w:val="24"/>
              </w:rPr>
              <w:t>Nancy Roth (</w:t>
            </w:r>
            <w:proofErr w:type="spellStart"/>
            <w:r>
              <w:rPr>
                <w:sz w:val="24"/>
                <w:szCs w:val="24"/>
              </w:rPr>
              <w:t>Tetratech</w:t>
            </w:r>
            <w:proofErr w:type="spellEnd"/>
            <w:r>
              <w:rPr>
                <w:sz w:val="24"/>
                <w:szCs w:val="24"/>
              </w:rPr>
              <w:t>)</w:t>
            </w:r>
          </w:p>
        </w:tc>
        <w:tc>
          <w:tcPr>
            <w:tcW w:w="2338" w:type="dxa"/>
          </w:tcPr>
          <w:p w14:paraId="02D67774" w14:textId="49CD69DB" w:rsidR="00E05008" w:rsidRDefault="004436D3" w:rsidP="00A20959">
            <w:pPr>
              <w:jc w:val="center"/>
              <w:rPr>
                <w:b/>
                <w:bCs/>
                <w:color w:val="FF0000"/>
                <w:sz w:val="24"/>
                <w:szCs w:val="24"/>
              </w:rPr>
            </w:pPr>
            <w:r>
              <w:rPr>
                <w:sz w:val="24"/>
                <w:szCs w:val="24"/>
              </w:rPr>
              <w:t>Mark Southerland (AKRF)</w:t>
            </w:r>
          </w:p>
        </w:tc>
        <w:tc>
          <w:tcPr>
            <w:tcW w:w="2338" w:type="dxa"/>
          </w:tcPr>
          <w:p w14:paraId="78B1587B" w14:textId="7CF82942" w:rsidR="00E05008" w:rsidRDefault="004436D3" w:rsidP="00A20959">
            <w:pPr>
              <w:jc w:val="center"/>
              <w:rPr>
                <w:b/>
                <w:bCs/>
                <w:color w:val="FF0000"/>
                <w:sz w:val="24"/>
                <w:szCs w:val="24"/>
              </w:rPr>
            </w:pPr>
            <w:r>
              <w:rPr>
                <w:sz w:val="24"/>
                <w:szCs w:val="24"/>
              </w:rPr>
              <w:t xml:space="preserve">Chris </w:t>
            </w:r>
            <w:proofErr w:type="spellStart"/>
            <w:r>
              <w:rPr>
                <w:sz w:val="24"/>
                <w:szCs w:val="24"/>
              </w:rPr>
              <w:t>Spaur</w:t>
            </w:r>
            <w:proofErr w:type="spellEnd"/>
            <w:r>
              <w:rPr>
                <w:sz w:val="24"/>
                <w:szCs w:val="24"/>
              </w:rPr>
              <w:t xml:space="preserve"> (US </w:t>
            </w:r>
            <w:proofErr w:type="spellStart"/>
            <w:r>
              <w:rPr>
                <w:sz w:val="24"/>
                <w:szCs w:val="24"/>
              </w:rPr>
              <w:t>ACoE</w:t>
            </w:r>
            <w:proofErr w:type="spellEnd"/>
            <w:r>
              <w:rPr>
                <w:sz w:val="24"/>
                <w:szCs w:val="24"/>
              </w:rPr>
              <w:t>)</w:t>
            </w:r>
          </w:p>
        </w:tc>
      </w:tr>
      <w:tr w:rsidR="00E05008" w14:paraId="3F223E0C" w14:textId="77777777" w:rsidTr="00E05008">
        <w:tc>
          <w:tcPr>
            <w:tcW w:w="2337" w:type="dxa"/>
          </w:tcPr>
          <w:p w14:paraId="78550473" w14:textId="392B5937" w:rsidR="00E05008" w:rsidRDefault="004436D3" w:rsidP="00A20959">
            <w:pPr>
              <w:jc w:val="center"/>
              <w:rPr>
                <w:b/>
                <w:bCs/>
                <w:color w:val="FF0000"/>
                <w:sz w:val="24"/>
                <w:szCs w:val="24"/>
              </w:rPr>
            </w:pPr>
            <w:r>
              <w:rPr>
                <w:sz w:val="24"/>
                <w:szCs w:val="24"/>
              </w:rPr>
              <w:t>Bill Stack (Center for Watershed Protection)</w:t>
            </w:r>
          </w:p>
        </w:tc>
        <w:tc>
          <w:tcPr>
            <w:tcW w:w="2337" w:type="dxa"/>
          </w:tcPr>
          <w:p w14:paraId="70989C45" w14:textId="523D2054" w:rsidR="00E05008" w:rsidRDefault="004436D3" w:rsidP="00A20959">
            <w:pPr>
              <w:jc w:val="center"/>
              <w:rPr>
                <w:b/>
                <w:bCs/>
                <w:color w:val="FF0000"/>
                <w:sz w:val="24"/>
                <w:szCs w:val="24"/>
              </w:rPr>
            </w:pPr>
            <w:r>
              <w:rPr>
                <w:sz w:val="24"/>
                <w:szCs w:val="24"/>
              </w:rPr>
              <w:t>Scott Stranko (MD DNR)</w:t>
            </w:r>
          </w:p>
        </w:tc>
        <w:tc>
          <w:tcPr>
            <w:tcW w:w="2338" w:type="dxa"/>
          </w:tcPr>
          <w:p w14:paraId="29B003DF" w14:textId="031BB804" w:rsidR="00E05008" w:rsidRDefault="004436D3" w:rsidP="00A20959">
            <w:pPr>
              <w:jc w:val="center"/>
              <w:rPr>
                <w:b/>
                <w:bCs/>
                <w:color w:val="FF0000"/>
                <w:sz w:val="24"/>
                <w:szCs w:val="24"/>
              </w:rPr>
            </w:pPr>
            <w:r>
              <w:rPr>
                <w:sz w:val="24"/>
                <w:szCs w:val="24"/>
              </w:rPr>
              <w:t>Peter Tango (USGS)</w:t>
            </w:r>
          </w:p>
        </w:tc>
        <w:tc>
          <w:tcPr>
            <w:tcW w:w="2338" w:type="dxa"/>
          </w:tcPr>
          <w:p w14:paraId="60913EC7" w14:textId="6BE1DA2A" w:rsidR="00E05008" w:rsidRDefault="004436D3" w:rsidP="00A20959">
            <w:pPr>
              <w:jc w:val="center"/>
              <w:rPr>
                <w:b/>
                <w:bCs/>
                <w:color w:val="FF0000"/>
                <w:sz w:val="24"/>
                <w:szCs w:val="24"/>
              </w:rPr>
            </w:pPr>
            <w:r>
              <w:rPr>
                <w:sz w:val="24"/>
                <w:szCs w:val="24"/>
              </w:rPr>
              <w:t>Renee Thompson (USGS)</w:t>
            </w:r>
          </w:p>
        </w:tc>
      </w:tr>
      <w:tr w:rsidR="004436D3" w14:paraId="450BB069" w14:textId="77777777" w:rsidTr="00E05008">
        <w:tc>
          <w:tcPr>
            <w:tcW w:w="2337" w:type="dxa"/>
          </w:tcPr>
          <w:p w14:paraId="55DDA23D" w14:textId="6C7B933E" w:rsidR="004436D3" w:rsidRDefault="004436D3" w:rsidP="00A20959">
            <w:pPr>
              <w:jc w:val="center"/>
              <w:rPr>
                <w:sz w:val="24"/>
                <w:szCs w:val="24"/>
              </w:rPr>
            </w:pPr>
            <w:r>
              <w:rPr>
                <w:sz w:val="24"/>
                <w:szCs w:val="24"/>
              </w:rPr>
              <w:t>Rich Walker (USGS)</w:t>
            </w:r>
          </w:p>
        </w:tc>
        <w:tc>
          <w:tcPr>
            <w:tcW w:w="2337" w:type="dxa"/>
          </w:tcPr>
          <w:p w14:paraId="32A5E88F" w14:textId="5F0D0E2D" w:rsidR="004436D3" w:rsidRDefault="004436D3" w:rsidP="00A20959">
            <w:pPr>
              <w:jc w:val="center"/>
              <w:rPr>
                <w:sz w:val="24"/>
                <w:szCs w:val="24"/>
              </w:rPr>
            </w:pPr>
            <w:r>
              <w:rPr>
                <w:sz w:val="24"/>
                <w:szCs w:val="24"/>
              </w:rPr>
              <w:t>Amy Williams (PA DEP)</w:t>
            </w:r>
          </w:p>
        </w:tc>
        <w:tc>
          <w:tcPr>
            <w:tcW w:w="2338" w:type="dxa"/>
          </w:tcPr>
          <w:p w14:paraId="21D78D18" w14:textId="77777777" w:rsidR="004436D3" w:rsidRDefault="004436D3" w:rsidP="00A20959">
            <w:pPr>
              <w:jc w:val="center"/>
              <w:rPr>
                <w:sz w:val="24"/>
                <w:szCs w:val="24"/>
              </w:rPr>
            </w:pPr>
          </w:p>
        </w:tc>
        <w:tc>
          <w:tcPr>
            <w:tcW w:w="2338" w:type="dxa"/>
          </w:tcPr>
          <w:p w14:paraId="654C8EB5" w14:textId="77777777" w:rsidR="004436D3" w:rsidRDefault="004436D3" w:rsidP="00A20959">
            <w:pPr>
              <w:jc w:val="center"/>
              <w:rPr>
                <w:sz w:val="24"/>
                <w:szCs w:val="24"/>
              </w:rPr>
            </w:pPr>
          </w:p>
        </w:tc>
      </w:tr>
    </w:tbl>
    <w:p w14:paraId="119E5266" w14:textId="77777777" w:rsidR="00E05008" w:rsidRDefault="00E05008" w:rsidP="00A20959">
      <w:pPr>
        <w:jc w:val="center"/>
        <w:rPr>
          <w:b/>
          <w:bCs/>
          <w:color w:val="FF0000"/>
          <w:sz w:val="24"/>
          <w:szCs w:val="24"/>
        </w:rPr>
      </w:pPr>
    </w:p>
    <w:p w14:paraId="7172EE2B" w14:textId="61E529D6" w:rsidR="00F918E6" w:rsidRPr="00F509F9" w:rsidRDefault="00F918E6" w:rsidP="00F918E6">
      <w:pPr>
        <w:rPr>
          <w:b/>
          <w:bCs/>
          <w:i/>
          <w:iCs/>
          <w:sz w:val="24"/>
          <w:szCs w:val="24"/>
        </w:rPr>
      </w:pPr>
      <w:r w:rsidRPr="00F509F9">
        <w:rPr>
          <w:b/>
          <w:bCs/>
          <w:sz w:val="24"/>
          <w:szCs w:val="24"/>
        </w:rPr>
        <w:t xml:space="preserve">Introductions and Announcements </w:t>
      </w:r>
      <w:r w:rsidRPr="00F509F9">
        <w:rPr>
          <w:b/>
          <w:bCs/>
          <w:i/>
          <w:iCs/>
          <w:sz w:val="24"/>
          <w:szCs w:val="24"/>
        </w:rPr>
        <w:t>– Co-Chair Neely L</w:t>
      </w:r>
      <w:r>
        <w:rPr>
          <w:b/>
          <w:bCs/>
          <w:i/>
          <w:iCs/>
          <w:sz w:val="24"/>
          <w:szCs w:val="24"/>
        </w:rPr>
        <w:t>aw</w:t>
      </w:r>
      <w:r w:rsidRPr="00F509F9">
        <w:rPr>
          <w:b/>
          <w:bCs/>
          <w:i/>
          <w:iCs/>
          <w:sz w:val="24"/>
          <w:szCs w:val="24"/>
        </w:rPr>
        <w:t>, Julianna Greenberg (CRC)</w:t>
      </w:r>
    </w:p>
    <w:p w14:paraId="6127D8D6" w14:textId="77777777" w:rsidR="00F918E6" w:rsidRPr="00F509F9" w:rsidRDefault="00F918E6" w:rsidP="00F918E6">
      <w:pPr>
        <w:pStyle w:val="ListParagraph"/>
        <w:numPr>
          <w:ilvl w:val="0"/>
          <w:numId w:val="1"/>
        </w:numPr>
        <w:rPr>
          <w:sz w:val="24"/>
          <w:szCs w:val="24"/>
        </w:rPr>
      </w:pPr>
      <w:r w:rsidRPr="00F509F9">
        <w:rPr>
          <w:sz w:val="24"/>
          <w:szCs w:val="24"/>
        </w:rPr>
        <w:t xml:space="preserve">2021 Meeting Dates </w:t>
      </w:r>
    </w:p>
    <w:p w14:paraId="50B67543" w14:textId="77777777" w:rsidR="00F918E6" w:rsidRPr="00F509F9" w:rsidRDefault="00F918E6" w:rsidP="00F918E6">
      <w:pPr>
        <w:pStyle w:val="ListParagraph"/>
        <w:numPr>
          <w:ilvl w:val="0"/>
          <w:numId w:val="1"/>
        </w:numPr>
        <w:rPr>
          <w:sz w:val="24"/>
          <w:szCs w:val="24"/>
        </w:rPr>
      </w:pPr>
      <w:r w:rsidRPr="00F509F9">
        <w:rPr>
          <w:sz w:val="24"/>
          <w:szCs w:val="24"/>
        </w:rPr>
        <w:t>Updates from the Habitat Goal Implementation Team Fall Meeting</w:t>
      </w:r>
    </w:p>
    <w:p w14:paraId="02BD7E49" w14:textId="77777777" w:rsidR="00F918E6" w:rsidRPr="00F509F9" w:rsidRDefault="00F918E6" w:rsidP="00F918E6">
      <w:pPr>
        <w:pStyle w:val="ListParagraph"/>
        <w:numPr>
          <w:ilvl w:val="0"/>
          <w:numId w:val="1"/>
        </w:numPr>
        <w:rPr>
          <w:sz w:val="24"/>
          <w:szCs w:val="24"/>
        </w:rPr>
      </w:pPr>
      <w:r w:rsidRPr="00F509F9">
        <w:rPr>
          <w:sz w:val="24"/>
          <w:szCs w:val="24"/>
        </w:rPr>
        <w:t xml:space="preserve">Wetland Riparian Area STAC Workshop </w:t>
      </w:r>
    </w:p>
    <w:p w14:paraId="3AA25C0F" w14:textId="77777777" w:rsidR="00F918E6" w:rsidRPr="00F509F9" w:rsidRDefault="00F918E6" w:rsidP="00F918E6">
      <w:pPr>
        <w:pStyle w:val="ListParagraph"/>
        <w:numPr>
          <w:ilvl w:val="0"/>
          <w:numId w:val="1"/>
        </w:numPr>
        <w:rPr>
          <w:sz w:val="24"/>
          <w:szCs w:val="24"/>
        </w:rPr>
      </w:pPr>
      <w:r w:rsidRPr="00F509F9">
        <w:rPr>
          <w:sz w:val="24"/>
          <w:szCs w:val="24"/>
        </w:rPr>
        <w:t xml:space="preserve">Water Temperature STAC Workshop </w:t>
      </w:r>
    </w:p>
    <w:p w14:paraId="01B2855F" w14:textId="77777777" w:rsidR="00F918E6" w:rsidRPr="00F509F9" w:rsidRDefault="00F918E6" w:rsidP="00F918E6">
      <w:pPr>
        <w:pStyle w:val="ListParagraph"/>
        <w:numPr>
          <w:ilvl w:val="0"/>
          <w:numId w:val="1"/>
        </w:numPr>
        <w:rPr>
          <w:sz w:val="24"/>
          <w:szCs w:val="24"/>
        </w:rPr>
      </w:pPr>
      <w:r w:rsidRPr="00F509F9">
        <w:rPr>
          <w:sz w:val="24"/>
          <w:szCs w:val="24"/>
        </w:rPr>
        <w:t>Update on status of the GIT funding proposal</w:t>
      </w:r>
    </w:p>
    <w:p w14:paraId="4C566EF0" w14:textId="77777777" w:rsidR="00F918E6" w:rsidRPr="00F918E6" w:rsidRDefault="00F918E6" w:rsidP="00F918E6">
      <w:pPr>
        <w:rPr>
          <w:b/>
          <w:bCs/>
          <w:i/>
          <w:iCs/>
          <w:sz w:val="24"/>
          <w:szCs w:val="24"/>
        </w:rPr>
      </w:pPr>
      <w:r w:rsidRPr="00F918E6">
        <w:rPr>
          <w:b/>
          <w:bCs/>
          <w:sz w:val="24"/>
          <w:szCs w:val="24"/>
        </w:rPr>
        <w:t xml:space="preserve">USGS White Paper Updates – </w:t>
      </w:r>
      <w:r w:rsidRPr="00F918E6">
        <w:rPr>
          <w:b/>
          <w:bCs/>
          <w:i/>
          <w:iCs/>
          <w:sz w:val="24"/>
          <w:szCs w:val="24"/>
        </w:rPr>
        <w:t>Rosemary Fanelli (USGS)</w:t>
      </w:r>
    </w:p>
    <w:p w14:paraId="23F3AB44" w14:textId="77777777" w:rsidR="00F918E6" w:rsidRPr="00F918E6" w:rsidRDefault="00F918E6" w:rsidP="00F918E6">
      <w:pPr>
        <w:pStyle w:val="ListParagraph"/>
        <w:numPr>
          <w:ilvl w:val="0"/>
          <w:numId w:val="4"/>
        </w:numPr>
        <w:rPr>
          <w:rFonts w:cstheme="minorHAnsi"/>
          <w:sz w:val="21"/>
          <w:szCs w:val="21"/>
          <w:shd w:val="clear" w:color="auto" w:fill="323131"/>
        </w:rPr>
      </w:pPr>
      <w:r w:rsidRPr="00F918E6">
        <w:rPr>
          <w:rFonts w:cstheme="minorHAnsi"/>
          <w:sz w:val="24"/>
          <w:szCs w:val="24"/>
        </w:rPr>
        <w:t>Bill Stack:</w:t>
      </w:r>
      <w:r>
        <w:rPr>
          <w:rFonts w:cstheme="minorHAnsi"/>
          <w:sz w:val="24"/>
          <w:szCs w:val="24"/>
        </w:rPr>
        <w:t xml:space="preserve"> Did you include state BSID studies that are used to establish biological TMDLs?</w:t>
      </w:r>
    </w:p>
    <w:p w14:paraId="5F3526D2" w14:textId="4457E83E" w:rsidR="00F918E6" w:rsidRPr="00F918E6" w:rsidRDefault="00F918E6" w:rsidP="00F918E6">
      <w:pPr>
        <w:pStyle w:val="ListParagraph"/>
        <w:numPr>
          <w:ilvl w:val="1"/>
          <w:numId w:val="4"/>
        </w:numPr>
        <w:rPr>
          <w:rFonts w:cstheme="minorHAnsi"/>
          <w:sz w:val="21"/>
          <w:szCs w:val="21"/>
          <w:shd w:val="clear" w:color="auto" w:fill="323131"/>
        </w:rPr>
      </w:pPr>
      <w:r>
        <w:rPr>
          <w:rFonts w:cstheme="minorHAnsi"/>
          <w:sz w:val="24"/>
          <w:szCs w:val="24"/>
        </w:rPr>
        <w:t xml:space="preserve">Matthew Cashman: This literature review only includes scientific </w:t>
      </w:r>
      <w:proofErr w:type="gramStart"/>
      <w:r>
        <w:rPr>
          <w:rFonts w:cstheme="minorHAnsi"/>
          <w:sz w:val="24"/>
          <w:szCs w:val="24"/>
        </w:rPr>
        <w:t>journals</w:t>
      </w:r>
      <w:proofErr w:type="gramEnd"/>
      <w:r>
        <w:rPr>
          <w:rFonts w:cstheme="minorHAnsi"/>
          <w:sz w:val="24"/>
          <w:szCs w:val="24"/>
        </w:rPr>
        <w:t xml:space="preserve"> but we do have a separate analysis to compare/contrast to state 303d listings and TMDLs. </w:t>
      </w:r>
    </w:p>
    <w:p w14:paraId="151F3F3A" w14:textId="35C8BF6B" w:rsidR="00F918E6" w:rsidRPr="00F918E6" w:rsidRDefault="00F918E6" w:rsidP="00F918E6">
      <w:pPr>
        <w:pStyle w:val="ListParagraph"/>
        <w:numPr>
          <w:ilvl w:val="0"/>
          <w:numId w:val="4"/>
        </w:numPr>
        <w:rPr>
          <w:rFonts w:cstheme="minorHAnsi"/>
          <w:sz w:val="24"/>
          <w:szCs w:val="24"/>
        </w:rPr>
      </w:pPr>
      <w:r w:rsidRPr="00F918E6">
        <w:rPr>
          <w:rFonts w:cstheme="minorHAnsi"/>
          <w:sz w:val="24"/>
          <w:szCs w:val="24"/>
        </w:rPr>
        <w:t>Scott Stranko: Please present to the Toxic Contaminants Workgroup</w:t>
      </w:r>
    </w:p>
    <w:p w14:paraId="47C1CC69" w14:textId="7C942AEA" w:rsidR="00F918E6" w:rsidRPr="00F918E6" w:rsidRDefault="00F918E6" w:rsidP="00F918E6">
      <w:pPr>
        <w:pStyle w:val="ListParagraph"/>
        <w:numPr>
          <w:ilvl w:val="1"/>
          <w:numId w:val="4"/>
        </w:numPr>
        <w:rPr>
          <w:sz w:val="24"/>
          <w:szCs w:val="24"/>
        </w:rPr>
      </w:pPr>
      <w:r>
        <w:rPr>
          <w:sz w:val="24"/>
          <w:szCs w:val="24"/>
        </w:rPr>
        <w:lastRenderedPageBreak/>
        <w:t>Rosemary Fanelli: Yes</w:t>
      </w:r>
      <w:r w:rsidR="008177CF">
        <w:rPr>
          <w:sz w:val="24"/>
          <w:szCs w:val="24"/>
        </w:rPr>
        <w:t xml:space="preserve">, </w:t>
      </w:r>
      <w:r w:rsidRPr="00F918E6">
        <w:rPr>
          <w:sz w:val="24"/>
          <w:szCs w:val="24"/>
        </w:rPr>
        <w:t>Anecdotal evidence</w:t>
      </w:r>
      <w:r>
        <w:rPr>
          <w:sz w:val="24"/>
          <w:szCs w:val="24"/>
        </w:rPr>
        <w:t xml:space="preserve"> says</w:t>
      </w:r>
      <w:r w:rsidRPr="00F918E6">
        <w:rPr>
          <w:sz w:val="24"/>
          <w:szCs w:val="24"/>
        </w:rPr>
        <w:t xml:space="preserve"> that toxics have been </w:t>
      </w:r>
      <w:proofErr w:type="gramStart"/>
      <w:r w:rsidRPr="00F918E6">
        <w:rPr>
          <w:sz w:val="24"/>
          <w:szCs w:val="24"/>
        </w:rPr>
        <w:t>important</w:t>
      </w:r>
      <w:proofErr w:type="gramEnd"/>
      <w:r w:rsidRPr="00F918E6">
        <w:rPr>
          <w:sz w:val="24"/>
          <w:szCs w:val="24"/>
        </w:rPr>
        <w:t xml:space="preserve"> but</w:t>
      </w:r>
      <w:r>
        <w:rPr>
          <w:sz w:val="24"/>
          <w:szCs w:val="24"/>
        </w:rPr>
        <w:t xml:space="preserve"> they are often</w:t>
      </w:r>
      <w:r w:rsidRPr="00F918E6">
        <w:rPr>
          <w:sz w:val="24"/>
          <w:szCs w:val="24"/>
        </w:rPr>
        <w:t xml:space="preserve"> not measured. Still a great deal of uncertainty</w:t>
      </w:r>
      <w:r>
        <w:rPr>
          <w:sz w:val="24"/>
          <w:szCs w:val="24"/>
        </w:rPr>
        <w:t xml:space="preserve"> there are just</w:t>
      </w:r>
      <w:r w:rsidRPr="00F918E6">
        <w:rPr>
          <w:sz w:val="24"/>
          <w:szCs w:val="24"/>
        </w:rPr>
        <w:t xml:space="preserve"> not that many studies that measure toxics right now </w:t>
      </w:r>
    </w:p>
    <w:p w14:paraId="70CBA864" w14:textId="79E2A076" w:rsidR="00F918E6" w:rsidRPr="00F918E6" w:rsidRDefault="00F918E6" w:rsidP="00F918E6">
      <w:pPr>
        <w:pStyle w:val="ListParagraph"/>
        <w:numPr>
          <w:ilvl w:val="0"/>
          <w:numId w:val="4"/>
        </w:numPr>
        <w:rPr>
          <w:sz w:val="24"/>
          <w:szCs w:val="24"/>
        </w:rPr>
      </w:pPr>
      <w:r>
        <w:rPr>
          <w:sz w:val="24"/>
          <w:szCs w:val="24"/>
        </w:rPr>
        <w:t xml:space="preserve">Scott Stranko: </w:t>
      </w:r>
      <w:r w:rsidRPr="00F918E6">
        <w:rPr>
          <w:sz w:val="24"/>
          <w:szCs w:val="24"/>
        </w:rPr>
        <w:t>Can you expand on 303d lists? What is your plan on assessing that in your results?</w:t>
      </w:r>
    </w:p>
    <w:p w14:paraId="5BF965E0" w14:textId="5B3F60D9" w:rsidR="00F918E6" w:rsidRPr="00F918E6" w:rsidRDefault="00F918E6" w:rsidP="00F918E6">
      <w:pPr>
        <w:pStyle w:val="ListParagraph"/>
        <w:numPr>
          <w:ilvl w:val="1"/>
          <w:numId w:val="4"/>
        </w:numPr>
        <w:rPr>
          <w:sz w:val="24"/>
          <w:szCs w:val="24"/>
        </w:rPr>
      </w:pPr>
      <w:r>
        <w:rPr>
          <w:sz w:val="24"/>
          <w:szCs w:val="24"/>
        </w:rPr>
        <w:t xml:space="preserve">Rosemary Fanelli: </w:t>
      </w:r>
      <w:r w:rsidRPr="00F918E6">
        <w:rPr>
          <w:sz w:val="24"/>
          <w:szCs w:val="24"/>
        </w:rPr>
        <w:t>Anyone who reported ecological thresholds could be compared to the 3</w:t>
      </w:r>
      <w:r w:rsidRPr="00F918E6">
        <w:rPr>
          <w:sz w:val="24"/>
          <w:szCs w:val="24"/>
        </w:rPr>
        <w:t>03</w:t>
      </w:r>
      <w:r w:rsidR="00297B08">
        <w:rPr>
          <w:sz w:val="24"/>
          <w:szCs w:val="24"/>
        </w:rPr>
        <w:t>d</w:t>
      </w:r>
      <w:r w:rsidRPr="00F918E6">
        <w:rPr>
          <w:sz w:val="24"/>
          <w:szCs w:val="24"/>
        </w:rPr>
        <w:t xml:space="preserve"> list. Haven’t finalized what we’re planning to do with that though.</w:t>
      </w:r>
    </w:p>
    <w:p w14:paraId="09C63B50" w14:textId="77777777" w:rsidR="00F918E6" w:rsidRPr="00F918E6" w:rsidRDefault="00F918E6" w:rsidP="00F918E6">
      <w:pPr>
        <w:pStyle w:val="ListParagraph"/>
        <w:numPr>
          <w:ilvl w:val="0"/>
          <w:numId w:val="4"/>
        </w:numPr>
        <w:rPr>
          <w:sz w:val="24"/>
          <w:szCs w:val="24"/>
        </w:rPr>
      </w:pPr>
      <w:r w:rsidRPr="00F918E6">
        <w:rPr>
          <w:sz w:val="24"/>
          <w:szCs w:val="24"/>
        </w:rPr>
        <w:t>Peter Tango: Did you investigate the influence of Invasive Species on bug communities?</w:t>
      </w:r>
    </w:p>
    <w:p w14:paraId="2963F7AF" w14:textId="39007263" w:rsidR="00F918E6" w:rsidRPr="00F918E6" w:rsidRDefault="00F918E6" w:rsidP="00F918E6">
      <w:pPr>
        <w:pStyle w:val="ListParagraph"/>
        <w:numPr>
          <w:ilvl w:val="1"/>
          <w:numId w:val="4"/>
        </w:numPr>
        <w:rPr>
          <w:sz w:val="24"/>
          <w:szCs w:val="24"/>
        </w:rPr>
      </w:pPr>
      <w:r w:rsidRPr="00F918E6">
        <w:rPr>
          <w:sz w:val="24"/>
          <w:szCs w:val="24"/>
        </w:rPr>
        <w:t xml:space="preserve">Rosemary Fanelli: So </w:t>
      </w:r>
      <w:proofErr w:type="gramStart"/>
      <w:r w:rsidRPr="00F918E6">
        <w:rPr>
          <w:sz w:val="24"/>
          <w:szCs w:val="24"/>
        </w:rPr>
        <w:t>far</w:t>
      </w:r>
      <w:proofErr w:type="gramEnd"/>
      <w:r w:rsidRPr="00F918E6">
        <w:rPr>
          <w:sz w:val="24"/>
          <w:szCs w:val="24"/>
        </w:rPr>
        <w:t xml:space="preserve"> we have not found any studies looking at this. If you have any, please send them to us. </w:t>
      </w:r>
    </w:p>
    <w:p w14:paraId="7B21C4D2" w14:textId="64F6F3B7" w:rsidR="00F918E6" w:rsidRPr="00F918E6" w:rsidRDefault="00F918E6" w:rsidP="00F918E6">
      <w:pPr>
        <w:pStyle w:val="ListParagraph"/>
        <w:numPr>
          <w:ilvl w:val="0"/>
          <w:numId w:val="4"/>
        </w:numPr>
        <w:rPr>
          <w:sz w:val="24"/>
          <w:szCs w:val="24"/>
        </w:rPr>
      </w:pPr>
      <w:r w:rsidRPr="00F918E6">
        <w:rPr>
          <w:sz w:val="24"/>
          <w:szCs w:val="24"/>
        </w:rPr>
        <w:t>Scott Phillips: I am surprised that sediment was not found to be important in urban settings.</w:t>
      </w:r>
    </w:p>
    <w:p w14:paraId="59889ABB" w14:textId="7B757A72" w:rsidR="00F918E6" w:rsidRPr="00433C0E" w:rsidRDefault="00F918E6" w:rsidP="00433C0E">
      <w:pPr>
        <w:pStyle w:val="ListParagraph"/>
        <w:numPr>
          <w:ilvl w:val="1"/>
          <w:numId w:val="4"/>
        </w:numPr>
        <w:rPr>
          <w:rFonts w:ascii="Segoe UI" w:hAnsi="Segoe UI" w:cs="Segoe UI"/>
          <w:sz w:val="21"/>
          <w:szCs w:val="21"/>
          <w:shd w:val="clear" w:color="auto" w:fill="323131"/>
        </w:rPr>
      </w:pPr>
      <w:r w:rsidRPr="00433C0E">
        <w:rPr>
          <w:sz w:val="24"/>
          <w:szCs w:val="24"/>
        </w:rPr>
        <w:t>Matthew Cashman: An aspect of this may be reflected in the habitat variable. Many (</w:t>
      </w:r>
      <w:r w:rsidR="00161F07">
        <w:rPr>
          <w:sz w:val="24"/>
          <w:szCs w:val="24"/>
        </w:rPr>
        <w:t>t</w:t>
      </w:r>
      <w:r w:rsidRPr="00433C0E">
        <w:rPr>
          <w:sz w:val="24"/>
          <w:szCs w:val="24"/>
        </w:rPr>
        <w:t xml:space="preserve">hough not all) of those are reflecting bed habitat conditions, which are often sediment related.  </w:t>
      </w:r>
    </w:p>
    <w:p w14:paraId="68A4EE3E" w14:textId="64E76524" w:rsidR="00F918E6" w:rsidRPr="00433C0E" w:rsidRDefault="00F918E6" w:rsidP="00433C0E">
      <w:pPr>
        <w:pStyle w:val="ListParagraph"/>
        <w:numPr>
          <w:ilvl w:val="1"/>
          <w:numId w:val="4"/>
        </w:numPr>
        <w:rPr>
          <w:rFonts w:ascii="Segoe UI" w:hAnsi="Segoe UI" w:cs="Segoe UI"/>
          <w:sz w:val="21"/>
          <w:szCs w:val="21"/>
          <w:shd w:val="clear" w:color="auto" w:fill="323131"/>
        </w:rPr>
      </w:pPr>
      <w:r w:rsidRPr="00433C0E">
        <w:rPr>
          <w:sz w:val="24"/>
          <w:szCs w:val="24"/>
        </w:rPr>
        <w:t xml:space="preserve">Chris </w:t>
      </w:r>
      <w:proofErr w:type="spellStart"/>
      <w:r w:rsidRPr="00433C0E">
        <w:rPr>
          <w:sz w:val="24"/>
          <w:szCs w:val="24"/>
        </w:rPr>
        <w:t>Spaur</w:t>
      </w:r>
      <w:proofErr w:type="spellEnd"/>
      <w:r w:rsidRPr="00433C0E">
        <w:rPr>
          <w:sz w:val="24"/>
          <w:szCs w:val="24"/>
        </w:rPr>
        <w:t xml:space="preserve">: </w:t>
      </w:r>
      <w:r w:rsidRPr="00433C0E">
        <w:rPr>
          <w:sz w:val="24"/>
          <w:szCs w:val="24"/>
        </w:rPr>
        <w:t>Excess sediment is general</w:t>
      </w:r>
      <w:r w:rsidR="00297B08">
        <w:rPr>
          <w:sz w:val="24"/>
          <w:szCs w:val="24"/>
        </w:rPr>
        <w:t>ly</w:t>
      </w:r>
      <w:r w:rsidRPr="00433C0E">
        <w:rPr>
          <w:sz w:val="24"/>
          <w:szCs w:val="24"/>
        </w:rPr>
        <w:t xml:space="preserve"> most important stressor nationally but not in circumstances w</w:t>
      </w:r>
      <w:r w:rsidR="00297B08">
        <w:rPr>
          <w:sz w:val="24"/>
          <w:szCs w:val="24"/>
        </w:rPr>
        <w:t>h</w:t>
      </w:r>
      <w:r w:rsidRPr="00433C0E">
        <w:rPr>
          <w:sz w:val="24"/>
          <w:szCs w:val="24"/>
        </w:rPr>
        <w:t xml:space="preserve">ere other </w:t>
      </w:r>
      <w:r w:rsidRPr="00433C0E">
        <w:rPr>
          <w:sz w:val="24"/>
          <w:szCs w:val="24"/>
        </w:rPr>
        <w:t xml:space="preserve">stressors can be more extreme (urban, mined, etc) </w:t>
      </w:r>
    </w:p>
    <w:p w14:paraId="1A54B976" w14:textId="6BA69F39" w:rsidR="00F918E6" w:rsidRPr="00433C0E" w:rsidRDefault="00F918E6" w:rsidP="00433C0E">
      <w:pPr>
        <w:pStyle w:val="ListParagraph"/>
        <w:numPr>
          <w:ilvl w:val="1"/>
          <w:numId w:val="4"/>
        </w:numPr>
        <w:rPr>
          <w:sz w:val="24"/>
          <w:szCs w:val="24"/>
        </w:rPr>
      </w:pPr>
      <w:r w:rsidRPr="00433C0E">
        <w:rPr>
          <w:sz w:val="24"/>
          <w:szCs w:val="24"/>
        </w:rPr>
        <w:t xml:space="preserve">Rosemary Fanelli: Yes, it was a bit surprising to us as well and it could be how we </w:t>
      </w:r>
      <w:r w:rsidR="008177CF">
        <w:rPr>
          <w:sz w:val="24"/>
          <w:szCs w:val="24"/>
        </w:rPr>
        <w:t xml:space="preserve">identified </w:t>
      </w:r>
      <w:r w:rsidRPr="00433C0E">
        <w:rPr>
          <w:sz w:val="24"/>
          <w:szCs w:val="24"/>
        </w:rPr>
        <w:t xml:space="preserve">specific stressor measures into general sediment vs habitat categories. I plan to lean on Matthew’s geomorphology expertise to finalize categories. </w:t>
      </w:r>
    </w:p>
    <w:p w14:paraId="401D84CD" w14:textId="576E2E17" w:rsidR="00433C0E" w:rsidRPr="00433C0E" w:rsidRDefault="00F918E6" w:rsidP="00433C0E">
      <w:pPr>
        <w:pStyle w:val="ListParagraph"/>
        <w:numPr>
          <w:ilvl w:val="1"/>
          <w:numId w:val="4"/>
        </w:numPr>
        <w:rPr>
          <w:sz w:val="24"/>
          <w:szCs w:val="24"/>
        </w:rPr>
      </w:pPr>
      <w:r w:rsidRPr="00433C0E">
        <w:rPr>
          <w:sz w:val="24"/>
          <w:szCs w:val="24"/>
        </w:rPr>
        <w:t xml:space="preserve">Chris </w:t>
      </w:r>
      <w:proofErr w:type="spellStart"/>
      <w:r w:rsidRPr="00433C0E">
        <w:rPr>
          <w:sz w:val="24"/>
          <w:szCs w:val="24"/>
        </w:rPr>
        <w:t>Spaur</w:t>
      </w:r>
      <w:proofErr w:type="spellEnd"/>
      <w:r w:rsidRPr="00433C0E">
        <w:rPr>
          <w:sz w:val="24"/>
          <w:szCs w:val="24"/>
        </w:rPr>
        <w:t xml:space="preserve">: </w:t>
      </w:r>
      <w:r w:rsidR="00433C0E" w:rsidRPr="00433C0E">
        <w:rPr>
          <w:sz w:val="24"/>
          <w:szCs w:val="24"/>
        </w:rPr>
        <w:t xml:space="preserve">I think clarifying when/where excess sediment is likely to be a principal stressor could be an important contribution to this work. My opinion is that it’s over-emphasized to the point of confusion. </w:t>
      </w:r>
    </w:p>
    <w:p w14:paraId="38EB11B5" w14:textId="57AB328C" w:rsidR="00433C0E" w:rsidRPr="00433C0E" w:rsidRDefault="00433C0E" w:rsidP="00433C0E">
      <w:pPr>
        <w:pStyle w:val="ListParagraph"/>
        <w:numPr>
          <w:ilvl w:val="1"/>
          <w:numId w:val="4"/>
        </w:numPr>
        <w:rPr>
          <w:sz w:val="24"/>
          <w:szCs w:val="24"/>
        </w:rPr>
      </w:pPr>
      <w:r w:rsidRPr="00433C0E">
        <w:rPr>
          <w:sz w:val="24"/>
          <w:szCs w:val="24"/>
        </w:rPr>
        <w:t>Scott Phillips: Based on state 305b reports, sediment is the main cause of water quality impairments in streams. Interesting to see this more detailed analysis showing some differences based on landscape setting.</w:t>
      </w:r>
    </w:p>
    <w:p w14:paraId="50762B6D" w14:textId="426E38CB" w:rsidR="00F918E6" w:rsidRPr="00355C19" w:rsidRDefault="00F918E6" w:rsidP="00355C19">
      <w:pPr>
        <w:pStyle w:val="ListParagraph"/>
        <w:numPr>
          <w:ilvl w:val="0"/>
          <w:numId w:val="4"/>
        </w:numPr>
        <w:rPr>
          <w:sz w:val="24"/>
          <w:szCs w:val="24"/>
        </w:rPr>
      </w:pPr>
      <w:r w:rsidRPr="00355C19">
        <w:rPr>
          <w:sz w:val="24"/>
          <w:szCs w:val="24"/>
        </w:rPr>
        <w:t>Denise</w:t>
      </w:r>
      <w:r w:rsidR="00355C19" w:rsidRPr="00355C19">
        <w:rPr>
          <w:sz w:val="24"/>
          <w:szCs w:val="24"/>
        </w:rPr>
        <w:t xml:space="preserve"> Clearwater</w:t>
      </w:r>
      <w:r w:rsidRPr="00355C19">
        <w:rPr>
          <w:sz w:val="24"/>
          <w:szCs w:val="24"/>
        </w:rPr>
        <w:t>:</w:t>
      </w:r>
      <w:r w:rsidR="00355C19" w:rsidRPr="00355C19">
        <w:rPr>
          <w:sz w:val="24"/>
          <w:szCs w:val="24"/>
        </w:rPr>
        <w:t xml:space="preserve"> Sediment from eroding banks may also be associated with riparian condition and increased discharge.  </w:t>
      </w:r>
      <w:r w:rsidRPr="00355C19">
        <w:rPr>
          <w:sz w:val="24"/>
          <w:szCs w:val="24"/>
        </w:rPr>
        <w:t xml:space="preserve"> </w:t>
      </w:r>
    </w:p>
    <w:p w14:paraId="098DE797" w14:textId="36107D6E" w:rsidR="004436D3" w:rsidRDefault="004436D3" w:rsidP="00355C19">
      <w:pPr>
        <w:pStyle w:val="ListParagraph"/>
        <w:numPr>
          <w:ilvl w:val="0"/>
          <w:numId w:val="4"/>
        </w:numPr>
        <w:rPr>
          <w:sz w:val="24"/>
          <w:szCs w:val="24"/>
        </w:rPr>
      </w:pPr>
      <w:r>
        <w:rPr>
          <w:sz w:val="24"/>
          <w:szCs w:val="24"/>
        </w:rPr>
        <w:t xml:space="preserve">Anne </w:t>
      </w:r>
      <w:proofErr w:type="spellStart"/>
      <w:r>
        <w:rPr>
          <w:sz w:val="24"/>
          <w:szCs w:val="24"/>
        </w:rPr>
        <w:t>Haristron</w:t>
      </w:r>
      <w:proofErr w:type="spellEnd"/>
      <w:r>
        <w:rPr>
          <w:sz w:val="24"/>
          <w:szCs w:val="24"/>
        </w:rPr>
        <w:t xml:space="preserve">-Strang: </w:t>
      </w:r>
      <w:r w:rsidR="00161F07">
        <w:rPr>
          <w:sz w:val="24"/>
          <w:szCs w:val="24"/>
        </w:rPr>
        <w:t>W</w:t>
      </w:r>
      <w:r>
        <w:rPr>
          <w:sz w:val="24"/>
          <w:szCs w:val="24"/>
        </w:rPr>
        <w:t>hy are riparian habitat and leaf litter not directly affecting the biological community? Or stream temperature?</w:t>
      </w:r>
    </w:p>
    <w:p w14:paraId="791C1763" w14:textId="2D76A0A5" w:rsidR="004436D3" w:rsidRDefault="004436D3" w:rsidP="004436D3">
      <w:pPr>
        <w:pStyle w:val="ListParagraph"/>
        <w:numPr>
          <w:ilvl w:val="1"/>
          <w:numId w:val="4"/>
        </w:numPr>
        <w:rPr>
          <w:sz w:val="24"/>
          <w:szCs w:val="24"/>
        </w:rPr>
      </w:pPr>
      <w:r>
        <w:rPr>
          <w:sz w:val="24"/>
          <w:szCs w:val="24"/>
        </w:rPr>
        <w:t>Rosemary Fanelli: They probably are</w:t>
      </w:r>
      <w:r w:rsidR="008177CF">
        <w:rPr>
          <w:sz w:val="24"/>
          <w:szCs w:val="24"/>
        </w:rPr>
        <w:t>,</w:t>
      </w:r>
      <w:r>
        <w:rPr>
          <w:sz w:val="24"/>
          <w:szCs w:val="24"/>
        </w:rPr>
        <w:t xml:space="preserve"> </w:t>
      </w:r>
      <w:proofErr w:type="gramStart"/>
      <w:r>
        <w:rPr>
          <w:sz w:val="24"/>
          <w:szCs w:val="24"/>
        </w:rPr>
        <w:t>But</w:t>
      </w:r>
      <w:proofErr w:type="gramEnd"/>
      <w:r>
        <w:rPr>
          <w:sz w:val="24"/>
          <w:szCs w:val="24"/>
        </w:rPr>
        <w:t xml:space="preserve"> studies may not report or measure those factors. If they only report a riparian metric, we have to infer what it is about that riparian factor that is driving community patterns.</w:t>
      </w:r>
    </w:p>
    <w:p w14:paraId="355CE797" w14:textId="58349392" w:rsidR="004436D3" w:rsidRDefault="004436D3" w:rsidP="004436D3">
      <w:pPr>
        <w:pStyle w:val="ListParagraph"/>
        <w:numPr>
          <w:ilvl w:val="0"/>
          <w:numId w:val="4"/>
        </w:numPr>
        <w:rPr>
          <w:sz w:val="24"/>
          <w:szCs w:val="24"/>
        </w:rPr>
      </w:pPr>
      <w:r>
        <w:rPr>
          <w:sz w:val="24"/>
          <w:szCs w:val="24"/>
        </w:rPr>
        <w:t>Sadie Drescher: It will be very important to convey clearly to multiple audiences the limitations of this work (</w:t>
      </w:r>
      <w:proofErr w:type="spellStart"/>
      <w:r>
        <w:rPr>
          <w:sz w:val="24"/>
          <w:szCs w:val="24"/>
        </w:rPr>
        <w:t>ie</w:t>
      </w:r>
      <w:proofErr w:type="spellEnd"/>
      <w:r>
        <w:rPr>
          <w:sz w:val="24"/>
          <w:szCs w:val="24"/>
        </w:rPr>
        <w:t xml:space="preserve"> the lack of data presented/studied) and how that’s used for the findings, to try and avoid unintended use of the results. </w:t>
      </w:r>
    </w:p>
    <w:p w14:paraId="791A1AA2" w14:textId="77777777" w:rsidR="004436D3" w:rsidRPr="004436D3" w:rsidRDefault="004436D3" w:rsidP="004436D3">
      <w:pPr>
        <w:rPr>
          <w:b/>
          <w:bCs/>
          <w:sz w:val="24"/>
          <w:szCs w:val="24"/>
        </w:rPr>
      </w:pPr>
      <w:r w:rsidRPr="004436D3">
        <w:rPr>
          <w:b/>
          <w:bCs/>
          <w:sz w:val="24"/>
          <w:szCs w:val="24"/>
        </w:rPr>
        <w:t xml:space="preserve">Updates on the Healthy Watersheds Assessment – </w:t>
      </w:r>
      <w:r w:rsidRPr="004436D3">
        <w:rPr>
          <w:b/>
          <w:bCs/>
          <w:i/>
          <w:iCs/>
          <w:sz w:val="24"/>
          <w:szCs w:val="24"/>
        </w:rPr>
        <w:t>Renee Thompson (USGS)</w:t>
      </w:r>
    </w:p>
    <w:p w14:paraId="3E5CA563" w14:textId="274168E2" w:rsidR="004436D3" w:rsidRPr="004436D3" w:rsidRDefault="004436D3" w:rsidP="004436D3">
      <w:pPr>
        <w:pStyle w:val="ListParagraph"/>
        <w:numPr>
          <w:ilvl w:val="0"/>
          <w:numId w:val="5"/>
        </w:numPr>
        <w:rPr>
          <w:sz w:val="24"/>
          <w:szCs w:val="24"/>
        </w:rPr>
      </w:pPr>
      <w:r w:rsidRPr="004436D3">
        <w:rPr>
          <w:sz w:val="24"/>
          <w:szCs w:val="24"/>
        </w:rPr>
        <w:lastRenderedPageBreak/>
        <w:t>Link to the Healthy Watersheds Assessment</w:t>
      </w:r>
      <w:r>
        <w:rPr>
          <w:sz w:val="24"/>
          <w:szCs w:val="24"/>
        </w:rPr>
        <w:t xml:space="preserve"> (HWA)</w:t>
      </w:r>
      <w:r w:rsidRPr="004436D3">
        <w:rPr>
          <w:sz w:val="24"/>
          <w:szCs w:val="24"/>
        </w:rPr>
        <w:t xml:space="preserve"> that Renee</w:t>
      </w:r>
      <w:r>
        <w:rPr>
          <w:sz w:val="24"/>
          <w:szCs w:val="24"/>
        </w:rPr>
        <w:t xml:space="preserve"> Thompson</w:t>
      </w:r>
      <w:r w:rsidRPr="004436D3">
        <w:rPr>
          <w:sz w:val="24"/>
          <w:szCs w:val="24"/>
        </w:rPr>
        <w:t xml:space="preserve"> presented</w:t>
      </w:r>
    </w:p>
    <w:p w14:paraId="00E2F973" w14:textId="0074ED6C" w:rsidR="00F918E6" w:rsidRDefault="008177CF" w:rsidP="004436D3">
      <w:pPr>
        <w:pStyle w:val="ListParagraph"/>
        <w:numPr>
          <w:ilvl w:val="1"/>
          <w:numId w:val="5"/>
        </w:numPr>
        <w:rPr>
          <w:sz w:val="24"/>
          <w:szCs w:val="24"/>
        </w:rPr>
      </w:pPr>
      <w:hyperlink r:id="rId10" w:history="1">
        <w:r w:rsidR="004436D3" w:rsidRPr="00D47612">
          <w:rPr>
            <w:rStyle w:val="Hyperlink"/>
            <w:sz w:val="24"/>
            <w:szCs w:val="24"/>
          </w:rPr>
          <w:t>https://gis.chesapeakebay.net/healthywatersheds/assessment</w:t>
        </w:r>
      </w:hyperlink>
    </w:p>
    <w:p w14:paraId="1B43104F" w14:textId="1EBA1380" w:rsidR="004436D3" w:rsidRDefault="004436D3" w:rsidP="004436D3">
      <w:pPr>
        <w:pStyle w:val="ListParagraph"/>
        <w:numPr>
          <w:ilvl w:val="0"/>
          <w:numId w:val="5"/>
        </w:numPr>
        <w:rPr>
          <w:sz w:val="24"/>
          <w:szCs w:val="24"/>
        </w:rPr>
      </w:pPr>
      <w:r>
        <w:rPr>
          <w:sz w:val="24"/>
          <w:szCs w:val="24"/>
        </w:rPr>
        <w:t>Chesapeake Bay Open Data Portal</w:t>
      </w:r>
    </w:p>
    <w:p w14:paraId="0EBF77DB" w14:textId="77777777" w:rsidR="004436D3" w:rsidRPr="004436D3" w:rsidRDefault="004436D3" w:rsidP="004436D3">
      <w:pPr>
        <w:pStyle w:val="ListParagraph"/>
        <w:numPr>
          <w:ilvl w:val="1"/>
          <w:numId w:val="5"/>
        </w:numPr>
        <w:rPr>
          <w:sz w:val="24"/>
          <w:szCs w:val="24"/>
        </w:rPr>
      </w:pPr>
      <w:r w:rsidRPr="004436D3">
        <w:t>https://data-chesbay.opendata.arcgis.com</w:t>
      </w:r>
    </w:p>
    <w:p w14:paraId="638AEAC4" w14:textId="66FEEDC6" w:rsidR="004436D3" w:rsidRDefault="004436D3" w:rsidP="004436D3">
      <w:pPr>
        <w:pStyle w:val="ListParagraph"/>
        <w:numPr>
          <w:ilvl w:val="0"/>
          <w:numId w:val="5"/>
        </w:numPr>
        <w:rPr>
          <w:sz w:val="24"/>
          <w:szCs w:val="24"/>
        </w:rPr>
      </w:pPr>
      <w:r>
        <w:rPr>
          <w:sz w:val="24"/>
          <w:szCs w:val="24"/>
        </w:rPr>
        <w:t>Please follow up directly with Renee Thompson regarding any questions about the HWA</w:t>
      </w:r>
    </w:p>
    <w:p w14:paraId="17C4A49B" w14:textId="38205044" w:rsidR="00E6287D" w:rsidRPr="00E6287D" w:rsidRDefault="00E6287D" w:rsidP="00E6287D">
      <w:pPr>
        <w:rPr>
          <w:b/>
          <w:bCs/>
          <w:i/>
          <w:iCs/>
          <w:sz w:val="24"/>
          <w:szCs w:val="24"/>
        </w:rPr>
      </w:pPr>
      <w:r w:rsidRPr="00E6287D">
        <w:rPr>
          <w:b/>
          <w:bCs/>
          <w:sz w:val="24"/>
          <w:szCs w:val="24"/>
        </w:rPr>
        <w:t xml:space="preserve">Filling Sampling gaps through Chesapeake Monitoring Collaborative – </w:t>
      </w:r>
      <w:r w:rsidRPr="00E6287D">
        <w:rPr>
          <w:b/>
          <w:bCs/>
          <w:i/>
          <w:iCs/>
          <w:sz w:val="24"/>
          <w:szCs w:val="24"/>
        </w:rPr>
        <w:t xml:space="preserve">Liz Chudoba </w:t>
      </w:r>
      <w:r>
        <w:rPr>
          <w:b/>
          <w:bCs/>
          <w:i/>
          <w:iCs/>
          <w:sz w:val="24"/>
          <w:szCs w:val="24"/>
        </w:rPr>
        <w:t xml:space="preserve">and Emily Bialowas </w:t>
      </w:r>
      <w:r w:rsidRPr="00E6287D">
        <w:rPr>
          <w:b/>
          <w:bCs/>
          <w:i/>
          <w:iCs/>
          <w:sz w:val="24"/>
          <w:szCs w:val="24"/>
        </w:rPr>
        <w:t>(</w:t>
      </w:r>
      <w:r>
        <w:rPr>
          <w:b/>
          <w:bCs/>
          <w:i/>
          <w:iCs/>
          <w:sz w:val="24"/>
          <w:szCs w:val="24"/>
        </w:rPr>
        <w:t>Chesapeake Monitoring Collaborative</w:t>
      </w:r>
      <w:r w:rsidRPr="00E6287D">
        <w:rPr>
          <w:b/>
          <w:bCs/>
          <w:i/>
          <w:iCs/>
          <w:sz w:val="24"/>
          <w:szCs w:val="24"/>
        </w:rPr>
        <w:t>)</w:t>
      </w:r>
    </w:p>
    <w:p w14:paraId="356FF84B" w14:textId="26374543" w:rsidR="00D5055C" w:rsidRPr="00D5055C" w:rsidRDefault="00D5055C" w:rsidP="00D5055C">
      <w:pPr>
        <w:pStyle w:val="ListParagraph"/>
        <w:numPr>
          <w:ilvl w:val="0"/>
          <w:numId w:val="6"/>
        </w:numPr>
        <w:rPr>
          <w:sz w:val="24"/>
          <w:szCs w:val="24"/>
        </w:rPr>
      </w:pPr>
      <w:r w:rsidRPr="00D5055C">
        <w:rPr>
          <w:sz w:val="24"/>
          <w:szCs w:val="24"/>
        </w:rPr>
        <w:t>Rikke Jepsen: We are always looking to improve our pool of reference sites. If you have a way to select sites that you expect that to be of interest for that we would appreciate it.</w:t>
      </w:r>
    </w:p>
    <w:p w14:paraId="23951636" w14:textId="5C9C954E" w:rsidR="00D5055C" w:rsidRPr="00D5055C" w:rsidRDefault="00D5055C" w:rsidP="00D5055C">
      <w:pPr>
        <w:pStyle w:val="ListParagraph"/>
        <w:numPr>
          <w:ilvl w:val="1"/>
          <w:numId w:val="6"/>
        </w:numPr>
        <w:rPr>
          <w:sz w:val="24"/>
          <w:szCs w:val="24"/>
        </w:rPr>
      </w:pPr>
      <w:r w:rsidRPr="00D5055C">
        <w:rPr>
          <w:sz w:val="24"/>
          <w:szCs w:val="24"/>
        </w:rPr>
        <w:t>Kelly Maloney: Reference sites are key. Also, some areas around the cities have been well sampled and have high density. Would like to aim towards gap filling if we can. We’re doing landscape scale analysis work that might help. Are you only focusing on smaller scale sites?</w:t>
      </w:r>
    </w:p>
    <w:p w14:paraId="2981DB9A" w14:textId="0E82606D" w:rsidR="00D5055C" w:rsidRPr="00D5055C" w:rsidRDefault="00D5055C" w:rsidP="00D5055C">
      <w:pPr>
        <w:pStyle w:val="ListParagraph"/>
        <w:numPr>
          <w:ilvl w:val="2"/>
          <w:numId w:val="6"/>
        </w:numPr>
        <w:rPr>
          <w:sz w:val="24"/>
          <w:szCs w:val="24"/>
        </w:rPr>
      </w:pPr>
      <w:r w:rsidRPr="00D5055C">
        <w:rPr>
          <w:sz w:val="24"/>
          <w:szCs w:val="24"/>
        </w:rPr>
        <w:t xml:space="preserve">Emily Bialowas: We’re only going to wadable streams. </w:t>
      </w:r>
    </w:p>
    <w:p w14:paraId="75D26F72" w14:textId="7A8BF089" w:rsidR="00D5055C" w:rsidRPr="00D5055C" w:rsidRDefault="00D5055C" w:rsidP="00D5055C">
      <w:pPr>
        <w:pStyle w:val="ListParagraph"/>
        <w:numPr>
          <w:ilvl w:val="0"/>
          <w:numId w:val="6"/>
        </w:numPr>
        <w:rPr>
          <w:sz w:val="24"/>
          <w:szCs w:val="24"/>
        </w:rPr>
      </w:pPr>
      <w:r w:rsidRPr="00D5055C">
        <w:rPr>
          <w:sz w:val="24"/>
          <w:szCs w:val="24"/>
        </w:rPr>
        <w:t xml:space="preserve">Neely Law: Sometimes we’re basing BIBI scores on one sample. Is there a strong need to </w:t>
      </w:r>
      <w:r w:rsidRPr="00D5055C">
        <w:rPr>
          <w:sz w:val="24"/>
          <w:szCs w:val="24"/>
        </w:rPr>
        <w:t xml:space="preserve">go </w:t>
      </w:r>
      <w:r w:rsidR="00297B08">
        <w:rPr>
          <w:sz w:val="24"/>
          <w:szCs w:val="24"/>
        </w:rPr>
        <w:t xml:space="preserve">to </w:t>
      </w:r>
      <w:r w:rsidRPr="00D5055C">
        <w:rPr>
          <w:sz w:val="24"/>
          <w:szCs w:val="24"/>
        </w:rPr>
        <w:t>those watershed</w:t>
      </w:r>
      <w:r w:rsidR="00161F07">
        <w:rPr>
          <w:sz w:val="24"/>
          <w:szCs w:val="24"/>
        </w:rPr>
        <w:t>s</w:t>
      </w:r>
      <w:r w:rsidRPr="00D5055C">
        <w:rPr>
          <w:sz w:val="24"/>
          <w:szCs w:val="24"/>
        </w:rPr>
        <w:t xml:space="preserve"> </w:t>
      </w:r>
      <w:r w:rsidRPr="00D5055C">
        <w:rPr>
          <w:sz w:val="24"/>
          <w:szCs w:val="24"/>
        </w:rPr>
        <w:t xml:space="preserve">that only have one or two samples and add samples to decrease statistical uncertainty? </w:t>
      </w:r>
    </w:p>
    <w:p w14:paraId="250A53B7" w14:textId="15F6277E" w:rsidR="00D5055C" w:rsidRPr="00D5055C" w:rsidRDefault="00D5055C" w:rsidP="00D5055C">
      <w:pPr>
        <w:pStyle w:val="ListParagraph"/>
        <w:numPr>
          <w:ilvl w:val="1"/>
          <w:numId w:val="6"/>
        </w:numPr>
        <w:rPr>
          <w:sz w:val="24"/>
          <w:szCs w:val="24"/>
        </w:rPr>
      </w:pPr>
      <w:r w:rsidRPr="00D5055C">
        <w:rPr>
          <w:sz w:val="24"/>
          <w:szCs w:val="24"/>
        </w:rPr>
        <w:t xml:space="preserve">Claire Buchanan: When you have fairly uniform land use and water use, increasing sample size within a HUC 12 isn’t that important. If the land use is heterogeneous, we absolutely need multiple samples. </w:t>
      </w:r>
    </w:p>
    <w:p w14:paraId="183A4B28" w14:textId="79177813" w:rsidR="00D5055C" w:rsidRPr="00D5055C" w:rsidRDefault="00D5055C" w:rsidP="00D5055C">
      <w:pPr>
        <w:pStyle w:val="ListParagraph"/>
        <w:numPr>
          <w:ilvl w:val="1"/>
          <w:numId w:val="6"/>
        </w:numPr>
        <w:rPr>
          <w:sz w:val="24"/>
          <w:szCs w:val="24"/>
        </w:rPr>
      </w:pPr>
      <w:r w:rsidRPr="00D5055C">
        <w:rPr>
          <w:sz w:val="24"/>
          <w:szCs w:val="24"/>
        </w:rPr>
        <w:t xml:space="preserve">Neely Law: That would be something to consider. Given how many samples you think you can generate, it would be great if you could work to improve our understanding of the watershed. Supplement areas that have insufficient sample size or areas where there are none. </w:t>
      </w:r>
    </w:p>
    <w:p w14:paraId="0F61EF70" w14:textId="72547158" w:rsidR="00D5055C" w:rsidRPr="00D5055C" w:rsidRDefault="00D5055C" w:rsidP="00D5055C">
      <w:pPr>
        <w:pStyle w:val="ListParagraph"/>
        <w:numPr>
          <w:ilvl w:val="0"/>
          <w:numId w:val="6"/>
        </w:numPr>
        <w:rPr>
          <w:sz w:val="24"/>
          <w:szCs w:val="24"/>
        </w:rPr>
      </w:pPr>
      <w:r w:rsidRPr="00D5055C">
        <w:rPr>
          <w:sz w:val="24"/>
          <w:szCs w:val="24"/>
        </w:rPr>
        <w:t>Kelly Maloney: Date of sampling is also really important. More data from places that haven’t been sampled in a while would be good.</w:t>
      </w:r>
    </w:p>
    <w:p w14:paraId="3B2B4E1D" w14:textId="2CC34D82" w:rsidR="00D5055C" w:rsidRPr="00D5055C" w:rsidRDefault="00D5055C" w:rsidP="00D5055C">
      <w:pPr>
        <w:pStyle w:val="ListParagraph"/>
        <w:numPr>
          <w:ilvl w:val="1"/>
          <w:numId w:val="6"/>
        </w:numPr>
        <w:rPr>
          <w:sz w:val="24"/>
          <w:szCs w:val="24"/>
        </w:rPr>
      </w:pPr>
      <w:r w:rsidRPr="00D5055C">
        <w:rPr>
          <w:sz w:val="24"/>
          <w:szCs w:val="24"/>
        </w:rPr>
        <w:t>Emily Bialowas: All of the samples are based on the last two six-year cycles, so they are 2006-2011 and 2012-2017. Should we only be looking at the last six-year</w:t>
      </w:r>
      <w:ins w:id="0" w:author="Sara Weglein" w:date="2021-03-15T11:01:00Z">
        <w:r w:rsidR="00297B08">
          <w:rPr>
            <w:sz w:val="24"/>
            <w:szCs w:val="24"/>
          </w:rPr>
          <w:t xml:space="preserve"> </w:t>
        </w:r>
      </w:ins>
      <w:r w:rsidRPr="00D5055C">
        <w:rPr>
          <w:sz w:val="24"/>
          <w:szCs w:val="24"/>
        </w:rPr>
        <w:t>cycle? Are both recent enough?</w:t>
      </w:r>
    </w:p>
    <w:p w14:paraId="076091BE" w14:textId="3AFD97D5" w:rsidR="00D5055C" w:rsidRPr="00D5055C" w:rsidRDefault="00D5055C" w:rsidP="00D5055C">
      <w:pPr>
        <w:pStyle w:val="ListParagraph"/>
        <w:numPr>
          <w:ilvl w:val="2"/>
          <w:numId w:val="6"/>
        </w:numPr>
        <w:rPr>
          <w:sz w:val="24"/>
          <w:szCs w:val="24"/>
        </w:rPr>
      </w:pPr>
      <w:r w:rsidRPr="00D5055C">
        <w:rPr>
          <w:sz w:val="24"/>
          <w:szCs w:val="24"/>
        </w:rPr>
        <w:t xml:space="preserve">Neely Law: Are </w:t>
      </w:r>
      <w:r w:rsidR="00161F07">
        <w:rPr>
          <w:sz w:val="24"/>
          <w:szCs w:val="24"/>
        </w:rPr>
        <w:t xml:space="preserve">the samples taken from the same location </w:t>
      </w:r>
      <w:r w:rsidRPr="00D5055C">
        <w:rPr>
          <w:sz w:val="24"/>
          <w:szCs w:val="24"/>
        </w:rPr>
        <w:t>between the two periods?</w:t>
      </w:r>
    </w:p>
    <w:p w14:paraId="1EC3EC62" w14:textId="11D715D8" w:rsidR="00D5055C" w:rsidRPr="00D5055C" w:rsidRDefault="00D5055C" w:rsidP="00D5055C">
      <w:pPr>
        <w:pStyle w:val="ListParagraph"/>
        <w:numPr>
          <w:ilvl w:val="2"/>
          <w:numId w:val="6"/>
        </w:numPr>
        <w:rPr>
          <w:sz w:val="24"/>
          <w:szCs w:val="24"/>
        </w:rPr>
      </w:pPr>
      <w:r w:rsidRPr="00D5055C">
        <w:rPr>
          <w:sz w:val="24"/>
          <w:szCs w:val="24"/>
        </w:rPr>
        <w:t>Claire Buchanan: Most of the sampling are random stratified. There is a strong randomness, so it</w:t>
      </w:r>
      <w:r w:rsidR="00297B08">
        <w:rPr>
          <w:sz w:val="24"/>
          <w:szCs w:val="24"/>
        </w:rPr>
        <w:t>’</w:t>
      </w:r>
      <w:r w:rsidRPr="00D5055C">
        <w:rPr>
          <w:sz w:val="24"/>
          <w:szCs w:val="24"/>
        </w:rPr>
        <w:t xml:space="preserve">s by chance if an area doesn’t have any samples. </w:t>
      </w:r>
    </w:p>
    <w:p w14:paraId="5D503495" w14:textId="2DB0479B" w:rsidR="00D5055C" w:rsidRPr="00D5055C" w:rsidRDefault="00D5055C" w:rsidP="00D5055C">
      <w:pPr>
        <w:pStyle w:val="ListParagraph"/>
        <w:numPr>
          <w:ilvl w:val="2"/>
          <w:numId w:val="6"/>
        </w:numPr>
        <w:rPr>
          <w:sz w:val="24"/>
          <w:szCs w:val="24"/>
        </w:rPr>
      </w:pPr>
      <w:r w:rsidRPr="00D5055C">
        <w:rPr>
          <w:sz w:val="24"/>
          <w:szCs w:val="24"/>
        </w:rPr>
        <w:t>Kelly Maloney: There are just some areas that get sampled more than others. Maryland has both the state and some counties doing sampling, but that’s not the same elsewhere. PA has a really large area to sample.</w:t>
      </w:r>
    </w:p>
    <w:p w14:paraId="010F6130" w14:textId="299A65E8" w:rsidR="00D5055C" w:rsidRPr="00A636D9" w:rsidRDefault="00D5055C" w:rsidP="00A636D9">
      <w:pPr>
        <w:pStyle w:val="ListParagraph"/>
        <w:numPr>
          <w:ilvl w:val="0"/>
          <w:numId w:val="6"/>
        </w:numPr>
        <w:rPr>
          <w:sz w:val="24"/>
          <w:szCs w:val="24"/>
        </w:rPr>
      </w:pPr>
      <w:r w:rsidRPr="00A636D9">
        <w:rPr>
          <w:sz w:val="24"/>
          <w:szCs w:val="24"/>
        </w:rPr>
        <w:lastRenderedPageBreak/>
        <w:t xml:space="preserve">Greg Pond: A lot of the samples seem to be </w:t>
      </w:r>
      <w:r w:rsidR="00A636D9" w:rsidRPr="00A636D9">
        <w:rPr>
          <w:sz w:val="24"/>
          <w:szCs w:val="24"/>
        </w:rPr>
        <w:t>longitudinal</w:t>
      </w:r>
      <w:r w:rsidRPr="00A636D9">
        <w:rPr>
          <w:sz w:val="24"/>
          <w:szCs w:val="24"/>
        </w:rPr>
        <w:t xml:space="preserve"> in the Carlisle area. I would say focus on sampling more streams rather than more on the same stream. I would also advocate for more reference sites</w:t>
      </w:r>
    </w:p>
    <w:p w14:paraId="46102D01" w14:textId="1A0C64BD" w:rsidR="00D5055C" w:rsidRPr="00A636D9" w:rsidRDefault="00D5055C" w:rsidP="00A636D9">
      <w:pPr>
        <w:pStyle w:val="ListParagraph"/>
        <w:numPr>
          <w:ilvl w:val="1"/>
          <w:numId w:val="6"/>
        </w:numPr>
        <w:rPr>
          <w:sz w:val="24"/>
          <w:szCs w:val="24"/>
        </w:rPr>
      </w:pPr>
      <w:r w:rsidRPr="00A636D9">
        <w:rPr>
          <w:sz w:val="24"/>
          <w:szCs w:val="24"/>
        </w:rPr>
        <w:t>Emily</w:t>
      </w:r>
      <w:r w:rsidR="00A636D9" w:rsidRPr="00A636D9">
        <w:rPr>
          <w:sz w:val="24"/>
          <w:szCs w:val="24"/>
        </w:rPr>
        <w:t xml:space="preserve"> Bialowas</w:t>
      </w:r>
      <w:r w:rsidRPr="00A636D9">
        <w:rPr>
          <w:sz w:val="24"/>
          <w:szCs w:val="24"/>
        </w:rPr>
        <w:t>: How should we select those reference sites?</w:t>
      </w:r>
    </w:p>
    <w:p w14:paraId="759B4C8A" w14:textId="067F394E" w:rsidR="00D5055C" w:rsidRPr="00A636D9" w:rsidRDefault="00D5055C" w:rsidP="00A636D9">
      <w:pPr>
        <w:pStyle w:val="ListParagraph"/>
        <w:numPr>
          <w:ilvl w:val="1"/>
          <w:numId w:val="6"/>
        </w:numPr>
        <w:rPr>
          <w:sz w:val="24"/>
          <w:szCs w:val="24"/>
        </w:rPr>
      </w:pPr>
      <w:r w:rsidRPr="00A636D9">
        <w:rPr>
          <w:sz w:val="24"/>
          <w:szCs w:val="24"/>
        </w:rPr>
        <w:t>Greg</w:t>
      </w:r>
      <w:r w:rsidR="00A636D9" w:rsidRPr="00A636D9">
        <w:rPr>
          <w:sz w:val="24"/>
          <w:szCs w:val="24"/>
        </w:rPr>
        <w:t xml:space="preserve"> Pond</w:t>
      </w:r>
      <w:r w:rsidRPr="00A636D9">
        <w:rPr>
          <w:sz w:val="24"/>
          <w:szCs w:val="24"/>
        </w:rPr>
        <w:t xml:space="preserve">: Landowner permission will narrow it down for you. Focus on state and county lands and you often end up in more forested areas </w:t>
      </w:r>
    </w:p>
    <w:p w14:paraId="61D432E1" w14:textId="2DB6A191" w:rsidR="00D5055C" w:rsidRPr="00A636D9" w:rsidRDefault="00D5055C" w:rsidP="00A636D9">
      <w:pPr>
        <w:pStyle w:val="ListParagraph"/>
        <w:numPr>
          <w:ilvl w:val="0"/>
          <w:numId w:val="6"/>
        </w:numPr>
        <w:rPr>
          <w:sz w:val="24"/>
          <w:szCs w:val="24"/>
        </w:rPr>
      </w:pPr>
      <w:r w:rsidRPr="00A636D9">
        <w:rPr>
          <w:sz w:val="24"/>
          <w:szCs w:val="24"/>
        </w:rPr>
        <w:t>Liz</w:t>
      </w:r>
      <w:r w:rsidR="00A636D9" w:rsidRPr="00A636D9">
        <w:rPr>
          <w:sz w:val="24"/>
          <w:szCs w:val="24"/>
        </w:rPr>
        <w:t xml:space="preserve"> Chudoba</w:t>
      </w:r>
      <w:r w:rsidRPr="00A636D9">
        <w:rPr>
          <w:sz w:val="24"/>
          <w:szCs w:val="24"/>
        </w:rPr>
        <w:t>: Should we focus more on the more recent sampling dates from the BIBI?</w:t>
      </w:r>
    </w:p>
    <w:p w14:paraId="24B0DF8B" w14:textId="28F56EA7" w:rsidR="00D5055C" w:rsidRPr="00A636D9" w:rsidRDefault="00D5055C" w:rsidP="00A636D9">
      <w:pPr>
        <w:pStyle w:val="ListParagraph"/>
        <w:numPr>
          <w:ilvl w:val="1"/>
          <w:numId w:val="6"/>
        </w:numPr>
        <w:rPr>
          <w:sz w:val="24"/>
          <w:szCs w:val="24"/>
        </w:rPr>
      </w:pPr>
      <w:r w:rsidRPr="00A636D9">
        <w:rPr>
          <w:sz w:val="24"/>
          <w:szCs w:val="24"/>
        </w:rPr>
        <w:t>Claire</w:t>
      </w:r>
      <w:r w:rsidR="00A636D9" w:rsidRPr="00A636D9">
        <w:rPr>
          <w:sz w:val="24"/>
          <w:szCs w:val="24"/>
        </w:rPr>
        <w:t xml:space="preserve"> Buchanan</w:t>
      </w:r>
      <w:r w:rsidRPr="00A636D9">
        <w:rPr>
          <w:sz w:val="24"/>
          <w:szCs w:val="24"/>
        </w:rPr>
        <w:t xml:space="preserve">: Just do what is possible </w:t>
      </w:r>
      <w:r w:rsidR="00A636D9">
        <w:rPr>
          <w:sz w:val="24"/>
          <w:szCs w:val="24"/>
        </w:rPr>
        <w:t>and Kelly will fill in the gaps with his model.</w:t>
      </w:r>
    </w:p>
    <w:p w14:paraId="0AB85BF6" w14:textId="77777777" w:rsidR="00A636D9" w:rsidRPr="00A636D9" w:rsidRDefault="00D5055C" w:rsidP="00A636D9">
      <w:pPr>
        <w:pStyle w:val="ListParagraph"/>
        <w:numPr>
          <w:ilvl w:val="0"/>
          <w:numId w:val="6"/>
        </w:numPr>
        <w:rPr>
          <w:sz w:val="24"/>
          <w:szCs w:val="24"/>
        </w:rPr>
      </w:pPr>
      <w:r w:rsidRPr="00A636D9">
        <w:rPr>
          <w:sz w:val="24"/>
          <w:szCs w:val="24"/>
        </w:rPr>
        <w:t>Peter Tango:</w:t>
      </w:r>
      <w:r w:rsidR="00A636D9" w:rsidRPr="00A636D9">
        <w:rPr>
          <w:sz w:val="24"/>
          <w:szCs w:val="24"/>
        </w:rPr>
        <w:t xml:space="preserve"> Is the HWA something that could be informative for picking reference areas?</w:t>
      </w:r>
    </w:p>
    <w:p w14:paraId="5A3EE6D1" w14:textId="526113B0" w:rsidR="00D5055C" w:rsidRPr="00A636D9" w:rsidRDefault="00A636D9" w:rsidP="00A636D9">
      <w:pPr>
        <w:pStyle w:val="ListParagraph"/>
        <w:numPr>
          <w:ilvl w:val="1"/>
          <w:numId w:val="6"/>
        </w:numPr>
        <w:rPr>
          <w:rFonts w:ascii="Segoe UI" w:hAnsi="Segoe UI" w:cs="Segoe UI"/>
          <w:sz w:val="21"/>
          <w:szCs w:val="21"/>
          <w:shd w:val="clear" w:color="auto" w:fill="323131"/>
        </w:rPr>
      </w:pPr>
      <w:r w:rsidRPr="00A636D9">
        <w:rPr>
          <w:sz w:val="24"/>
          <w:szCs w:val="24"/>
        </w:rPr>
        <w:t>Renee Thompson: Perhaps in MD, Tier II watersheds are the healthy watersheds in MD. I will defer to Scott. Happy to work with Liz and Emily to set up a filter or filters to look more into it.</w:t>
      </w:r>
    </w:p>
    <w:p w14:paraId="3A29CFA5" w14:textId="403E863E" w:rsidR="00D5055C" w:rsidRPr="00A636D9" w:rsidRDefault="00D5055C" w:rsidP="00A636D9">
      <w:pPr>
        <w:pStyle w:val="ListParagraph"/>
        <w:numPr>
          <w:ilvl w:val="1"/>
          <w:numId w:val="6"/>
        </w:numPr>
        <w:rPr>
          <w:rFonts w:ascii="Segoe UI" w:hAnsi="Segoe UI" w:cs="Segoe UI"/>
          <w:sz w:val="21"/>
          <w:szCs w:val="21"/>
          <w:shd w:val="clear" w:color="auto" w:fill="323131"/>
        </w:rPr>
      </w:pPr>
      <w:r w:rsidRPr="00A636D9">
        <w:rPr>
          <w:sz w:val="24"/>
          <w:szCs w:val="24"/>
        </w:rPr>
        <w:t>Peter Tango:</w:t>
      </w:r>
      <w:r w:rsidR="00A636D9" w:rsidRPr="00A636D9">
        <w:rPr>
          <w:sz w:val="24"/>
          <w:szCs w:val="24"/>
        </w:rPr>
        <w:t xml:space="preserve"> The brook trout vulnerability assessment at 6</w:t>
      </w:r>
      <w:r w:rsidR="00694E5C">
        <w:rPr>
          <w:sz w:val="24"/>
          <w:szCs w:val="24"/>
          <w:vertAlign w:val="superscript"/>
        </w:rPr>
        <w:t>o</w:t>
      </w:r>
      <w:r w:rsidR="00694E5C">
        <w:rPr>
          <w:sz w:val="24"/>
          <w:szCs w:val="24"/>
        </w:rPr>
        <w:t xml:space="preserve"> </w:t>
      </w:r>
      <w:r w:rsidR="00A636D9" w:rsidRPr="00A636D9">
        <w:rPr>
          <w:sz w:val="24"/>
          <w:szCs w:val="24"/>
        </w:rPr>
        <w:t>C temp change would also be informative for selecting high quality reference areas.</w:t>
      </w:r>
      <w:r w:rsidRPr="00A636D9">
        <w:rPr>
          <w:sz w:val="24"/>
          <w:szCs w:val="24"/>
        </w:rPr>
        <w:t xml:space="preserve"> </w:t>
      </w:r>
    </w:p>
    <w:p w14:paraId="710FC01C" w14:textId="34113BA6" w:rsidR="00D5055C" w:rsidRPr="00A636D9" w:rsidRDefault="00D5055C" w:rsidP="00A636D9">
      <w:pPr>
        <w:pStyle w:val="ListParagraph"/>
        <w:numPr>
          <w:ilvl w:val="1"/>
          <w:numId w:val="6"/>
        </w:numPr>
        <w:rPr>
          <w:rFonts w:ascii="Segoe UI" w:hAnsi="Segoe UI" w:cs="Segoe UI"/>
          <w:sz w:val="21"/>
          <w:szCs w:val="21"/>
          <w:shd w:val="clear" w:color="auto" w:fill="323131"/>
        </w:rPr>
      </w:pPr>
      <w:r w:rsidRPr="00A636D9">
        <w:rPr>
          <w:sz w:val="24"/>
          <w:szCs w:val="24"/>
        </w:rPr>
        <w:t>Renee</w:t>
      </w:r>
      <w:r w:rsidR="00A636D9" w:rsidRPr="00A636D9">
        <w:rPr>
          <w:sz w:val="24"/>
          <w:szCs w:val="24"/>
        </w:rPr>
        <w:t xml:space="preserve"> Thompson: Sure, high riparian forest, highly protected areas. We can also look at catchment by percent impervious surface</w:t>
      </w:r>
    </w:p>
    <w:p w14:paraId="5CF4B3BF" w14:textId="1EDDFC0C" w:rsidR="00E6287D" w:rsidRDefault="00D5055C" w:rsidP="00F1072E">
      <w:pPr>
        <w:pStyle w:val="ListParagraph"/>
        <w:numPr>
          <w:ilvl w:val="0"/>
          <w:numId w:val="6"/>
        </w:numPr>
        <w:rPr>
          <w:sz w:val="24"/>
          <w:szCs w:val="24"/>
        </w:rPr>
      </w:pPr>
      <w:r w:rsidRPr="00F1072E">
        <w:rPr>
          <w:sz w:val="24"/>
          <w:szCs w:val="24"/>
        </w:rPr>
        <w:t>Kelly Maloney:</w:t>
      </w:r>
      <w:r w:rsidR="00A636D9" w:rsidRPr="00F1072E">
        <w:rPr>
          <w:sz w:val="24"/>
          <w:szCs w:val="24"/>
        </w:rPr>
        <w:t xml:space="preserve"> The National Fish Habitat Partnership also has a disturbance measure for 1:100,000 NHD catchments based on fish (</w:t>
      </w:r>
      <w:hyperlink r:id="rId11" w:history="1">
        <w:r w:rsidR="00A636D9" w:rsidRPr="00F1072E">
          <w:rPr>
            <w:rStyle w:val="Hyperlink"/>
            <w:sz w:val="24"/>
            <w:szCs w:val="24"/>
          </w:rPr>
          <w:t>http://www.fishhabitat.org/</w:t>
        </w:r>
      </w:hyperlink>
      <w:r w:rsidR="00A636D9" w:rsidRPr="00F1072E">
        <w:rPr>
          <w:sz w:val="24"/>
          <w:szCs w:val="24"/>
        </w:rPr>
        <w:t>) that may also be useful to identify sites.</w:t>
      </w:r>
      <w:r w:rsidR="00F1072E" w:rsidRPr="00F1072E">
        <w:rPr>
          <w:sz w:val="24"/>
          <w:szCs w:val="24"/>
        </w:rPr>
        <w:t xml:space="preserve"> </w:t>
      </w:r>
      <w:proofErr w:type="spellStart"/>
      <w:r w:rsidR="00F1072E" w:rsidRPr="00F1072E">
        <w:rPr>
          <w:sz w:val="24"/>
          <w:szCs w:val="24"/>
        </w:rPr>
        <w:t>StreamCat</w:t>
      </w:r>
      <w:proofErr w:type="spellEnd"/>
      <w:r w:rsidR="00F1072E" w:rsidRPr="00F1072E">
        <w:rPr>
          <w:sz w:val="24"/>
          <w:szCs w:val="24"/>
        </w:rPr>
        <w:t xml:space="preserve"> (</w:t>
      </w:r>
      <w:hyperlink r:id="rId12" w:history="1">
        <w:r w:rsidR="00F1072E" w:rsidRPr="00F1072E">
          <w:rPr>
            <w:rStyle w:val="Hyperlink"/>
            <w:sz w:val="24"/>
            <w:szCs w:val="24"/>
          </w:rPr>
          <w:t>https://www.epa.gov/national-aquatic-resource-surveys/streamcat-dataset-0</w:t>
        </w:r>
      </w:hyperlink>
      <w:r w:rsidR="00F1072E" w:rsidRPr="00F1072E">
        <w:rPr>
          <w:sz w:val="24"/>
          <w:szCs w:val="24"/>
        </w:rPr>
        <w:t xml:space="preserve">) may also be helpful. </w:t>
      </w:r>
      <w:r w:rsidR="00A636D9" w:rsidRPr="00F1072E">
        <w:rPr>
          <w:sz w:val="24"/>
          <w:szCs w:val="24"/>
        </w:rPr>
        <w:t xml:space="preserve"> </w:t>
      </w:r>
    </w:p>
    <w:p w14:paraId="451B21CA" w14:textId="53DA16D2" w:rsidR="00F1072E" w:rsidRDefault="00F1072E" w:rsidP="00F1072E">
      <w:pPr>
        <w:ind w:left="360"/>
        <w:rPr>
          <w:b/>
          <w:bCs/>
          <w:sz w:val="24"/>
          <w:szCs w:val="24"/>
        </w:rPr>
      </w:pPr>
      <w:r w:rsidRPr="00F1072E">
        <w:rPr>
          <w:b/>
          <w:bCs/>
          <w:sz w:val="24"/>
          <w:szCs w:val="24"/>
        </w:rPr>
        <w:t>Final Thoughts</w:t>
      </w:r>
    </w:p>
    <w:p w14:paraId="70AA663B" w14:textId="373855C8" w:rsidR="00F1072E" w:rsidRDefault="00F1072E" w:rsidP="00F1072E">
      <w:pPr>
        <w:pStyle w:val="ListParagraph"/>
        <w:numPr>
          <w:ilvl w:val="0"/>
          <w:numId w:val="7"/>
        </w:numPr>
        <w:rPr>
          <w:sz w:val="24"/>
          <w:szCs w:val="24"/>
        </w:rPr>
      </w:pPr>
      <w:r w:rsidRPr="00F1072E">
        <w:rPr>
          <w:sz w:val="24"/>
          <w:szCs w:val="24"/>
        </w:rPr>
        <w:t>Nany Roth: The Maryland Water Monitoring Council has a subcommittee on stream restoration monitoring. Bill Stack is heading up the reboot of the group. Bring people together and look at stream restoration and the outcomes that we’re getting from it. This week’s meeting was mostly a brainstorming session so stay tuned for more.</w:t>
      </w:r>
    </w:p>
    <w:p w14:paraId="073FAEC7" w14:textId="312FA4D4" w:rsidR="00F1072E" w:rsidRDefault="00F1072E" w:rsidP="00F1072E">
      <w:pPr>
        <w:pStyle w:val="ListParagraph"/>
        <w:numPr>
          <w:ilvl w:val="0"/>
          <w:numId w:val="7"/>
        </w:numPr>
        <w:rPr>
          <w:sz w:val="24"/>
          <w:szCs w:val="24"/>
        </w:rPr>
      </w:pPr>
      <w:r>
        <w:rPr>
          <w:sz w:val="24"/>
          <w:szCs w:val="24"/>
        </w:rPr>
        <w:t>Greg Noe: I will offer to present the USGS review of sediment science and impacts at a future WG meeting.</w:t>
      </w:r>
    </w:p>
    <w:p w14:paraId="0BD32898" w14:textId="729A59B3" w:rsidR="00F1072E" w:rsidRPr="00F1072E" w:rsidRDefault="00F1072E" w:rsidP="00F1072E">
      <w:pPr>
        <w:rPr>
          <w:b/>
          <w:bCs/>
          <w:sz w:val="24"/>
          <w:szCs w:val="24"/>
        </w:rPr>
      </w:pPr>
      <w:r w:rsidRPr="00F1072E">
        <w:rPr>
          <w:b/>
          <w:bCs/>
          <w:sz w:val="24"/>
          <w:szCs w:val="24"/>
        </w:rPr>
        <w:t>Adjourn</w:t>
      </w:r>
    </w:p>
    <w:p w14:paraId="432929A2" w14:textId="0B721E01" w:rsidR="00A20959" w:rsidRPr="00F509F9" w:rsidRDefault="00A20959" w:rsidP="00C96ABD">
      <w:pPr>
        <w:rPr>
          <w:sz w:val="24"/>
          <w:szCs w:val="24"/>
        </w:rPr>
      </w:pPr>
    </w:p>
    <w:sectPr w:rsidR="00A20959" w:rsidRPr="00F50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63134"/>
    <w:multiLevelType w:val="hybridMultilevel"/>
    <w:tmpl w:val="9C9ED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A8571C"/>
    <w:multiLevelType w:val="hybridMultilevel"/>
    <w:tmpl w:val="11925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AB907BC"/>
    <w:multiLevelType w:val="hybridMultilevel"/>
    <w:tmpl w:val="FAC4CD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C56EB1"/>
    <w:multiLevelType w:val="hybridMultilevel"/>
    <w:tmpl w:val="93583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1A7551"/>
    <w:multiLevelType w:val="hybridMultilevel"/>
    <w:tmpl w:val="033EC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BC381D"/>
    <w:multiLevelType w:val="hybridMultilevel"/>
    <w:tmpl w:val="D06C6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495425"/>
    <w:multiLevelType w:val="hybridMultilevel"/>
    <w:tmpl w:val="A3627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0"/>
  </w:num>
  <w:num w:numId="5">
    <w:abstractNumId w:val="4"/>
  </w:num>
  <w:num w:numId="6">
    <w:abstractNumId w:val="2"/>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ra Weglein">
    <w15:presenceInfo w15:providerId="AD" w15:userId="S::Sara.Weglein@Maryland.gov::7a18315f-f1f9-4b7e-af0c-ec42bdba63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959"/>
    <w:rsid w:val="00002E26"/>
    <w:rsid w:val="00064E54"/>
    <w:rsid w:val="000A1732"/>
    <w:rsid w:val="00146EC4"/>
    <w:rsid w:val="00161F07"/>
    <w:rsid w:val="001C3513"/>
    <w:rsid w:val="002062D1"/>
    <w:rsid w:val="00297B08"/>
    <w:rsid w:val="002B327E"/>
    <w:rsid w:val="00355C19"/>
    <w:rsid w:val="00382413"/>
    <w:rsid w:val="00433C0E"/>
    <w:rsid w:val="004436D3"/>
    <w:rsid w:val="00694E5C"/>
    <w:rsid w:val="0069630D"/>
    <w:rsid w:val="006D3E3B"/>
    <w:rsid w:val="007859DB"/>
    <w:rsid w:val="008177CF"/>
    <w:rsid w:val="00866DC5"/>
    <w:rsid w:val="0090702A"/>
    <w:rsid w:val="00975352"/>
    <w:rsid w:val="00A20959"/>
    <w:rsid w:val="00A636D9"/>
    <w:rsid w:val="00A9657B"/>
    <w:rsid w:val="00B62CA4"/>
    <w:rsid w:val="00C573FB"/>
    <w:rsid w:val="00C96ABD"/>
    <w:rsid w:val="00D014AF"/>
    <w:rsid w:val="00D5055C"/>
    <w:rsid w:val="00D50677"/>
    <w:rsid w:val="00E05008"/>
    <w:rsid w:val="00E6287D"/>
    <w:rsid w:val="00F1072E"/>
    <w:rsid w:val="00F45AB2"/>
    <w:rsid w:val="00F509F9"/>
    <w:rsid w:val="00F91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CA4E5"/>
  <w15:chartTrackingRefBased/>
  <w15:docId w15:val="{B3A0F231-3A57-4EF9-8CB1-C92D025C2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6ABD"/>
    <w:rPr>
      <w:color w:val="0563C1"/>
      <w:u w:val="single"/>
    </w:rPr>
  </w:style>
  <w:style w:type="table" w:styleId="TableGrid">
    <w:name w:val="Table Grid"/>
    <w:basedOn w:val="TableNormal"/>
    <w:uiPriority w:val="39"/>
    <w:rsid w:val="00C96A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ABD"/>
    <w:pPr>
      <w:ind w:left="720"/>
      <w:contextualSpacing/>
    </w:pPr>
  </w:style>
  <w:style w:type="paragraph" w:styleId="BalloonText">
    <w:name w:val="Balloon Text"/>
    <w:basedOn w:val="Normal"/>
    <w:link w:val="BalloonTextChar"/>
    <w:uiPriority w:val="99"/>
    <w:semiHidden/>
    <w:unhideWhenUsed/>
    <w:rsid w:val="00064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4E54"/>
    <w:rPr>
      <w:rFonts w:ascii="Segoe UI" w:hAnsi="Segoe UI" w:cs="Segoe UI"/>
      <w:sz w:val="18"/>
      <w:szCs w:val="18"/>
    </w:rPr>
  </w:style>
  <w:style w:type="character" w:styleId="FollowedHyperlink">
    <w:name w:val="FollowedHyperlink"/>
    <w:basedOn w:val="DefaultParagraphFont"/>
    <w:uiPriority w:val="99"/>
    <w:semiHidden/>
    <w:unhideWhenUsed/>
    <w:rsid w:val="00866DC5"/>
    <w:rPr>
      <w:color w:val="954F72" w:themeColor="followedHyperlink"/>
      <w:u w:val="single"/>
    </w:rPr>
  </w:style>
  <w:style w:type="character" w:styleId="Strong">
    <w:name w:val="Strong"/>
    <w:basedOn w:val="DefaultParagraphFont"/>
    <w:uiPriority w:val="22"/>
    <w:qFormat/>
    <w:rsid w:val="00D014AF"/>
    <w:rPr>
      <w:b/>
      <w:bCs/>
    </w:rPr>
  </w:style>
  <w:style w:type="character" w:customStyle="1" w:styleId="ui-text">
    <w:name w:val="ui-text"/>
    <w:basedOn w:val="DefaultParagraphFont"/>
    <w:rsid w:val="0069630D"/>
  </w:style>
  <w:style w:type="paragraph" w:styleId="NormalWeb">
    <w:name w:val="Normal (Web)"/>
    <w:basedOn w:val="Normal"/>
    <w:uiPriority w:val="99"/>
    <w:semiHidden/>
    <w:unhideWhenUsed/>
    <w:rsid w:val="0069630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436D3"/>
    <w:rPr>
      <w:color w:val="605E5C"/>
      <w:shd w:val="clear" w:color="auto" w:fill="E1DFDD"/>
    </w:rPr>
  </w:style>
  <w:style w:type="character" w:styleId="CommentReference">
    <w:name w:val="annotation reference"/>
    <w:basedOn w:val="DefaultParagraphFont"/>
    <w:uiPriority w:val="99"/>
    <w:semiHidden/>
    <w:unhideWhenUsed/>
    <w:rsid w:val="00161F07"/>
    <w:rPr>
      <w:sz w:val="16"/>
      <w:szCs w:val="16"/>
    </w:rPr>
  </w:style>
  <w:style w:type="paragraph" w:styleId="CommentText">
    <w:name w:val="annotation text"/>
    <w:basedOn w:val="Normal"/>
    <w:link w:val="CommentTextChar"/>
    <w:uiPriority w:val="99"/>
    <w:semiHidden/>
    <w:unhideWhenUsed/>
    <w:rsid w:val="00161F07"/>
    <w:pPr>
      <w:spacing w:line="240" w:lineRule="auto"/>
    </w:pPr>
    <w:rPr>
      <w:sz w:val="20"/>
      <w:szCs w:val="20"/>
    </w:rPr>
  </w:style>
  <w:style w:type="character" w:customStyle="1" w:styleId="CommentTextChar">
    <w:name w:val="Comment Text Char"/>
    <w:basedOn w:val="DefaultParagraphFont"/>
    <w:link w:val="CommentText"/>
    <w:uiPriority w:val="99"/>
    <w:semiHidden/>
    <w:rsid w:val="00161F07"/>
    <w:rPr>
      <w:sz w:val="20"/>
      <w:szCs w:val="20"/>
    </w:rPr>
  </w:style>
  <w:style w:type="paragraph" w:styleId="CommentSubject">
    <w:name w:val="annotation subject"/>
    <w:basedOn w:val="CommentText"/>
    <w:next w:val="CommentText"/>
    <w:link w:val="CommentSubjectChar"/>
    <w:uiPriority w:val="99"/>
    <w:semiHidden/>
    <w:unhideWhenUsed/>
    <w:rsid w:val="00161F07"/>
    <w:rPr>
      <w:b/>
      <w:bCs/>
    </w:rPr>
  </w:style>
  <w:style w:type="character" w:customStyle="1" w:styleId="CommentSubjectChar">
    <w:name w:val="Comment Subject Char"/>
    <w:basedOn w:val="CommentTextChar"/>
    <w:link w:val="CommentSubject"/>
    <w:uiPriority w:val="99"/>
    <w:semiHidden/>
    <w:rsid w:val="00161F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033706">
      <w:bodyDiv w:val="1"/>
      <w:marLeft w:val="0"/>
      <w:marRight w:val="0"/>
      <w:marTop w:val="0"/>
      <w:marBottom w:val="0"/>
      <w:divBdr>
        <w:top w:val="none" w:sz="0" w:space="0" w:color="auto"/>
        <w:left w:val="none" w:sz="0" w:space="0" w:color="auto"/>
        <w:bottom w:val="none" w:sz="0" w:space="0" w:color="auto"/>
        <w:right w:val="none" w:sz="0" w:space="0" w:color="auto"/>
      </w:divBdr>
    </w:div>
    <w:div w:id="289867318">
      <w:bodyDiv w:val="1"/>
      <w:marLeft w:val="0"/>
      <w:marRight w:val="0"/>
      <w:marTop w:val="0"/>
      <w:marBottom w:val="0"/>
      <w:divBdr>
        <w:top w:val="none" w:sz="0" w:space="0" w:color="auto"/>
        <w:left w:val="none" w:sz="0" w:space="0" w:color="auto"/>
        <w:bottom w:val="none" w:sz="0" w:space="0" w:color="auto"/>
        <w:right w:val="none" w:sz="0" w:space="0" w:color="auto"/>
      </w:divBdr>
    </w:div>
    <w:div w:id="650184218">
      <w:bodyDiv w:val="1"/>
      <w:marLeft w:val="0"/>
      <w:marRight w:val="0"/>
      <w:marTop w:val="0"/>
      <w:marBottom w:val="0"/>
      <w:divBdr>
        <w:top w:val="none" w:sz="0" w:space="0" w:color="auto"/>
        <w:left w:val="none" w:sz="0" w:space="0" w:color="auto"/>
        <w:bottom w:val="none" w:sz="0" w:space="0" w:color="auto"/>
        <w:right w:val="none" w:sz="0" w:space="0" w:color="auto"/>
      </w:divBdr>
      <w:divsChild>
        <w:div w:id="1057320695">
          <w:marLeft w:val="-15"/>
          <w:marRight w:val="-15"/>
          <w:marTop w:val="0"/>
          <w:marBottom w:val="0"/>
          <w:divBdr>
            <w:top w:val="none" w:sz="0" w:space="0" w:color="auto"/>
            <w:left w:val="none" w:sz="0" w:space="0" w:color="auto"/>
            <w:bottom w:val="none" w:sz="0" w:space="0" w:color="auto"/>
            <w:right w:val="none" w:sz="0" w:space="0" w:color="auto"/>
          </w:divBdr>
        </w:div>
        <w:div w:id="1866480872">
          <w:marLeft w:val="0"/>
          <w:marRight w:val="0"/>
          <w:marTop w:val="0"/>
          <w:marBottom w:val="0"/>
          <w:divBdr>
            <w:top w:val="none" w:sz="0" w:space="0" w:color="auto"/>
            <w:left w:val="none" w:sz="0" w:space="0" w:color="auto"/>
            <w:bottom w:val="none" w:sz="0" w:space="0" w:color="auto"/>
            <w:right w:val="none" w:sz="0" w:space="0" w:color="auto"/>
          </w:divBdr>
          <w:divsChild>
            <w:div w:id="818838230">
              <w:marLeft w:val="0"/>
              <w:marRight w:val="0"/>
              <w:marTop w:val="0"/>
              <w:marBottom w:val="0"/>
              <w:divBdr>
                <w:top w:val="none" w:sz="0" w:space="0" w:color="auto"/>
                <w:left w:val="none" w:sz="0" w:space="0" w:color="auto"/>
                <w:bottom w:val="none" w:sz="0" w:space="0" w:color="auto"/>
                <w:right w:val="none" w:sz="0" w:space="0" w:color="auto"/>
              </w:divBdr>
            </w:div>
            <w:div w:id="485588046">
              <w:marLeft w:val="0"/>
              <w:marRight w:val="0"/>
              <w:marTop w:val="0"/>
              <w:marBottom w:val="0"/>
              <w:divBdr>
                <w:top w:val="none" w:sz="0" w:space="0" w:color="auto"/>
                <w:left w:val="none" w:sz="0" w:space="0" w:color="auto"/>
                <w:bottom w:val="none" w:sz="0" w:space="0" w:color="auto"/>
                <w:right w:val="none" w:sz="0" w:space="0" w:color="auto"/>
              </w:divBdr>
              <w:divsChild>
                <w:div w:id="50109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141630">
      <w:bodyDiv w:val="1"/>
      <w:marLeft w:val="0"/>
      <w:marRight w:val="0"/>
      <w:marTop w:val="0"/>
      <w:marBottom w:val="0"/>
      <w:divBdr>
        <w:top w:val="none" w:sz="0" w:space="0" w:color="auto"/>
        <w:left w:val="none" w:sz="0" w:space="0" w:color="auto"/>
        <w:bottom w:val="none" w:sz="0" w:space="0" w:color="auto"/>
        <w:right w:val="none" w:sz="0" w:space="0" w:color="auto"/>
      </w:divBdr>
    </w:div>
    <w:div w:id="90729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a.gov/national-aquatic-resource-surveys/streamcat-dataset-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shhabitat.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gis.chesapeakebay.net/healthywatersheds/assessment"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Records_x0020_Status xmlns="e73a685d-84c8-4fe0-8696-9ced81e9b838">Pending</Records_x0020_Status>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2020-11-30T19:54:51+00:00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Records_x0020_Date xmlns="e73a685d-84c8-4fe0-8696-9ced81e9b838"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29f62856-1543-49d4-a736-4569d363f533"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86FEBE8A75402743A0F50DEB2CEC9A8D" ma:contentTypeVersion="14" ma:contentTypeDescription="Create a new document." ma:contentTypeScope="" ma:versionID="2fb7d396df17f8a34f50dc5f11a6713b">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e73a685d-84c8-4fe0-8696-9ced81e9b838" xmlns:ns7="5bebdf92-0a7d-4d56-9e82-d275ab461130" targetNamespace="http://schemas.microsoft.com/office/2006/metadata/properties" ma:root="true" ma:fieldsID="1eaf86617707e06a9133f5454f1869f4" ns1:_="" ns3:_="" ns4:_="" ns5:_="" ns6:_="" ns7:_="">
    <xsd:import namespace="http://schemas.microsoft.com/sharepoint/v3"/>
    <xsd:import namespace="4ffa91fb-a0ff-4ac5-b2db-65c790d184a4"/>
    <xsd:import namespace="http://schemas.microsoft.com/sharepoint.v3"/>
    <xsd:import namespace="http://schemas.microsoft.com/sharepoint/v3/fields"/>
    <xsd:import namespace="e73a685d-84c8-4fe0-8696-9ced81e9b838"/>
    <xsd:import namespace="5bebdf92-0a7d-4d56-9e82-d275ab46113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6:SharedWithUsers" minOccurs="0"/>
                <xsd:element ref="ns6:SharedWithDetails" minOccurs="0"/>
                <xsd:element ref="ns6:SharingHintHash" minOccurs="0"/>
                <xsd:element ref="ns7:MediaServiceMetadata" minOccurs="0"/>
                <xsd:element ref="ns7:MediaServiceFastMetadata" minOccurs="0"/>
                <xsd:element ref="ns7:MediaServiceAutoTags" minOccurs="0"/>
                <xsd:element ref="ns7:MediaServiceOCR" minOccurs="0"/>
                <xsd:element ref="ns7:MediaServiceGenerationTime" minOccurs="0"/>
                <xsd:element ref="ns7:MediaServiceEventHashCode" minOccurs="0"/>
                <xsd:element ref="ns7: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857cc617-c9ec-4e40-a32c-23701f5a8021}" ma:internalName="TaxCatchAllLabel" ma:readOnly="true" ma:showField="CatchAllDataLabel" ma:web="e73a685d-84c8-4fe0-8696-9ced81e9b838">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857cc617-c9ec-4e40-a32c-23701f5a8021}" ma:internalName="TaxCatchAll" ma:showField="CatchAllData" ma:web="e73a685d-84c8-4fe0-8696-9ced81e9b8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3a685d-84c8-4fe0-8696-9ced81e9b838"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ebdf92-0a7d-4d56-9e82-d275ab46113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DateTaken" ma:index="3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EA62A1-977B-4A86-811A-0F3E4758FD5B}">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e73a685d-84c8-4fe0-8696-9ced81e9b838"/>
    <ds:schemaRef ds:uri="http://schemas.microsoft.com/sharepoint.v3"/>
  </ds:schemaRefs>
</ds:datastoreItem>
</file>

<file path=customXml/itemProps2.xml><?xml version="1.0" encoding="utf-8"?>
<ds:datastoreItem xmlns:ds="http://schemas.openxmlformats.org/officeDocument/2006/customXml" ds:itemID="{3BCA6CC5-7324-43DD-86A5-C75EBD601CC4}">
  <ds:schemaRefs>
    <ds:schemaRef ds:uri="http://schemas.microsoft.com/sharepoint/v3/contenttype/forms"/>
  </ds:schemaRefs>
</ds:datastoreItem>
</file>

<file path=customXml/itemProps3.xml><?xml version="1.0" encoding="utf-8"?>
<ds:datastoreItem xmlns:ds="http://schemas.openxmlformats.org/officeDocument/2006/customXml" ds:itemID="{9D0287F2-4EA7-4DA4-A7BD-7836D89B5DE9}">
  <ds:schemaRefs>
    <ds:schemaRef ds:uri="Microsoft.SharePoint.Taxonomy.ContentTypeSync"/>
  </ds:schemaRefs>
</ds:datastoreItem>
</file>

<file path=customXml/itemProps4.xml><?xml version="1.0" encoding="utf-8"?>
<ds:datastoreItem xmlns:ds="http://schemas.openxmlformats.org/officeDocument/2006/customXml" ds:itemID="{2584604D-24A5-4079-8088-4585DAE51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e73a685d-84c8-4fe0-8696-9ced81e9b838"/>
    <ds:schemaRef ds:uri="5bebdf92-0a7d-4d56-9e82-d275ab4611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Greenberg, Julianna</dc:creator>
  <cp:keywords/>
  <dc:description/>
  <cp:lastModifiedBy>Greenberg, Julianna</cp:lastModifiedBy>
  <cp:revision>2</cp:revision>
  <dcterms:created xsi:type="dcterms:W3CDTF">2021-03-16T13:53:00Z</dcterms:created>
  <dcterms:modified xsi:type="dcterms:W3CDTF">2021-03-16T13:53:00Z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0x01010086FEBE8A75402743A0F50DEB2CEC9A8D</vt:lpwstr>
  </property>
</Properties>
</file>