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6D4323C7" w:rsidR="00785F57" w:rsidRPr="00624770" w:rsidRDefault="00AE5F6C" w:rsidP="00624770">
      <w:pPr>
        <w:pStyle w:val="Firstparagraphmark"/>
        <w:rPr>
          <w:rStyle w:val="BodyTextChar"/>
        </w:rPr>
      </w:pPr>
      <w:r w:rsidRPr="00624770">
        <w:rPr>
          <w:noProof/>
          <w:lang w:eastAsia="en-US"/>
        </w:rPr>
        <w:drawing>
          <wp:anchor distT="0" distB="0" distL="114300" distR="114300" simplePos="0" relativeHeight="251670528" behindDoc="0" locked="0" layoutInCell="1" allowOverlap="1" wp14:anchorId="43C06FF2" wp14:editId="5F7148B6">
            <wp:simplePos x="0" y="0"/>
            <wp:positionH relativeFrom="column">
              <wp:posOffset>-476250</wp:posOffset>
            </wp:positionH>
            <wp:positionV relativeFrom="page">
              <wp:posOffset>265960</wp:posOffset>
            </wp:positionV>
            <wp:extent cx="1444752" cy="1114762"/>
            <wp:effectExtent l="0" t="0" r="3175"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4752" cy="1114762"/>
                    </a:xfrm>
                    <a:prstGeom prst="rect">
                      <a:avLst/>
                    </a:prstGeom>
                  </pic:spPr>
                </pic:pic>
              </a:graphicData>
            </a:graphic>
            <wp14:sizeRelH relativeFrom="page">
              <wp14:pctWidth>0</wp14:pctWidth>
            </wp14:sizeRelH>
            <wp14:sizeRelV relativeFrom="page">
              <wp14:pctHeight>0</wp14:pctHeight>
            </wp14:sizeRelV>
          </wp:anchor>
        </w:drawing>
      </w:r>
      <w:r w:rsidR="00853CA2" w:rsidRPr="00624770">
        <w:rPr>
          <w:noProof/>
          <w:lang w:eastAsia="en-US"/>
        </w:rPr>
        <mc:AlternateContent>
          <mc:Choice Requires="wps">
            <w:drawing>
              <wp:anchor distT="0" distB="0" distL="114300" distR="114300" simplePos="0" relativeHeight="251659264" behindDoc="1" locked="0" layoutInCell="1" allowOverlap="1" wp14:anchorId="13CD85C1" wp14:editId="5A92C023">
                <wp:simplePos x="0" y="0"/>
                <wp:positionH relativeFrom="page">
                  <wp:align>right</wp:align>
                </wp:positionH>
                <wp:positionV relativeFrom="page">
                  <wp:posOffset>-121920</wp:posOffset>
                </wp:positionV>
                <wp:extent cx="7772400" cy="1645920"/>
                <wp:effectExtent l="0" t="0" r="0" b="0"/>
                <wp:wrapNone/>
                <wp:docPr id="9" name="Text Box 9"/>
                <wp:cNvGraphicFramePr/>
                <a:graphic xmlns:a="http://schemas.openxmlformats.org/drawingml/2006/main">
                  <a:graphicData uri="http://schemas.microsoft.com/office/word/2010/wordprocessingShape">
                    <wps:wsp>
                      <wps:cNvSpPr txBox="1"/>
                      <wps:spPr>
                        <a:xfrm>
                          <a:off x="0" y="0"/>
                          <a:ext cx="7772400" cy="164592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4C560765" w:rsidR="00696C2A" w:rsidRPr="007A0C59" w:rsidRDefault="00696C2A" w:rsidP="0042183C">
                            <w:pPr>
                              <w:pStyle w:val="Title"/>
                            </w:pPr>
                            <w:r>
                              <w:t>Stream Health</w:t>
                            </w:r>
                          </w:p>
                          <w:p w14:paraId="2924274D" w14:textId="77777777" w:rsidR="00696C2A" w:rsidRPr="0042183C" w:rsidRDefault="00696C2A" w:rsidP="00650E8F">
                            <w:pPr>
                              <w:pStyle w:val="Title"/>
                              <w:rPr>
                                <w:sz w:val="40"/>
                                <w:szCs w:val="40"/>
                              </w:rPr>
                            </w:pPr>
                            <w:r w:rsidRPr="0042183C">
                              <w:rPr>
                                <w:sz w:val="40"/>
                                <w:szCs w:val="40"/>
                              </w:rPr>
                              <w:t>Management Strategy</w:t>
                            </w:r>
                          </w:p>
                          <w:p w14:paraId="64EBB1A4" w14:textId="07079337" w:rsidR="00696C2A" w:rsidRPr="00862617" w:rsidRDefault="00696C2A" w:rsidP="00862617">
                            <w:pPr>
                              <w:pStyle w:val="Titlevolume"/>
                            </w:pPr>
                            <w:r w:rsidRPr="00B85F8B">
                              <w:t>2015–2025</w:t>
                            </w:r>
                            <w:r>
                              <w:t>,</w:t>
                            </w:r>
                            <w:r w:rsidRPr="00B85F8B">
                              <w:t xml:space="preserve"> v</w:t>
                            </w:r>
                            <w:r>
                              <w:t>.2</w:t>
                            </w:r>
                          </w:p>
                        </w:txbxContent>
                      </wps:txbx>
                      <wps:bodyPr rot="0" spcFirstLastPara="0" vertOverflow="overflow" horzOverflow="overflow" vert="horz" wrap="square" lIns="548640" tIns="45720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29.6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" fillcolor="#546a92" stroked="f" strokeweight=".5pt">
                <v:textbox inset="43.2pt,36pt,43.2pt">
                  <w:txbxContent>
                    <w:p w14:paraId="3C115F6A" w14:textId="4C560765" w:rsidR="00696C2A" w:rsidRPr="007A0C59" w:rsidRDefault="00696C2A" w:rsidP="0042183C">
                      <w:pPr>
                        <w:pStyle w:val="Title"/>
                      </w:pPr>
                      <w:r>
                        <w:t>Stream Health</w:t>
                      </w:r>
                    </w:p>
                    <w:p w14:paraId="2924274D" w14:textId="77777777" w:rsidR="00696C2A" w:rsidRPr="0042183C" w:rsidRDefault="00696C2A" w:rsidP="00650E8F">
                      <w:pPr>
                        <w:pStyle w:val="Title"/>
                        <w:rPr>
                          <w:sz w:val="40"/>
                          <w:szCs w:val="40"/>
                        </w:rPr>
                      </w:pPr>
                      <w:r w:rsidRPr="0042183C">
                        <w:rPr>
                          <w:sz w:val="40"/>
                          <w:szCs w:val="40"/>
                        </w:rPr>
                        <w:t>Management Strategy</w:t>
                      </w:r>
                    </w:p>
                    <w:p w14:paraId="64EBB1A4" w14:textId="07079337" w:rsidR="00696C2A" w:rsidRPr="00862617" w:rsidRDefault="00696C2A" w:rsidP="00862617">
                      <w:pPr>
                        <w:pStyle w:val="Titlevolume"/>
                      </w:pPr>
                      <w:r w:rsidRPr="00B85F8B">
                        <w:t>2015–2025</w:t>
                      </w:r>
                      <w:r>
                        <w:t>,</w:t>
                      </w:r>
                      <w:r w:rsidRPr="00B85F8B">
                        <w:t xml:space="preserve"> v</w:t>
                      </w:r>
                      <w:r>
                        <w:t>.2</w:t>
                      </w:r>
                    </w:p>
                  </w:txbxContent>
                </v:textbox>
                <w10:wrap anchorx="page" anchory="page"/>
              </v:shape>
            </w:pict>
          </mc:Fallback>
        </mc:AlternateContent>
      </w:r>
    </w:p>
    <w:p w14:paraId="20AEF01A" w14:textId="6701D681" w:rsidR="00A63BE5" w:rsidRPr="00AE5F6C" w:rsidRDefault="0081784E" w:rsidP="00AE5F6C">
      <w:pPr>
        <w:pStyle w:val="FigureHold"/>
        <w:rPr>
          <w:rStyle w:val="BodyTextChar"/>
        </w:rPr>
      </w:pPr>
      <w:r w:rsidRPr="00C20D69">
        <w:rPr>
          <w:noProof/>
          <w:lang w:eastAsia="en-US"/>
        </w:rPr>
        <w:drawing>
          <wp:inline distT="0" distB="0" distL="0" distR="0" wp14:anchorId="2F0B14A1" wp14:editId="37E0D6E7">
            <wp:extent cx="5943600" cy="3959352"/>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684648670_6f25b76337_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959352"/>
                    </a:xfrm>
                    <a:prstGeom prst="rect">
                      <a:avLst/>
                    </a:prstGeom>
                  </pic:spPr>
                </pic:pic>
              </a:graphicData>
            </a:graphic>
          </wp:inline>
        </w:drawing>
      </w:r>
    </w:p>
    <w:p w14:paraId="4E090185" w14:textId="1B22D2B5" w:rsidR="00441514" w:rsidRPr="004461AE" w:rsidRDefault="00134E4C" w:rsidP="001249D1">
      <w:pPr>
        <w:pStyle w:val="Heading1"/>
      </w:pPr>
      <w:r w:rsidRPr="004461AE">
        <w:t>Introduction</w:t>
      </w:r>
    </w:p>
    <w:p w14:paraId="6CD42EF9" w14:textId="1E769244" w:rsidR="001F545A" w:rsidRPr="00402DCD" w:rsidRDefault="004A230F" w:rsidP="004053D2">
      <w:pPr>
        <w:pStyle w:val="BodyText"/>
      </w:pPr>
      <w:r w:rsidRPr="004A230F">
        <w:t xml:space="preserve">Restoring health to local rivers and streams not only benefits the fish, wildlife and people using them, but is a necessary step toward meeting water quality standards in the Chesapeake Bay. Over 100,000 stream miles drain </w:t>
      </w:r>
      <w:r w:rsidR="007C07D7">
        <w:t xml:space="preserve">from </w:t>
      </w:r>
      <w:r w:rsidRPr="004A230F">
        <w:t xml:space="preserve">the vast Chesapeake </w:t>
      </w:r>
      <w:r w:rsidR="007C07D7">
        <w:t>watershed</w:t>
      </w:r>
      <w:r w:rsidR="007C07D7" w:rsidRPr="004A230F">
        <w:t xml:space="preserve"> </w:t>
      </w:r>
      <w:r w:rsidRPr="004A230F">
        <w:t>and connect i</w:t>
      </w:r>
      <w:r w:rsidR="005D5143">
        <w:t>t to its receiving water body—</w:t>
      </w:r>
      <w:r w:rsidRPr="004A230F">
        <w:t>the</w:t>
      </w:r>
      <w:r w:rsidR="0013025F">
        <w:t xml:space="preserve"> </w:t>
      </w:r>
      <w:r w:rsidRPr="004A230F">
        <w:t xml:space="preserve">Bay. Many of these streams are impaired, and management actions are needed to improve the physical, chemical and biological functions of such streams while </w:t>
      </w:r>
      <w:r w:rsidR="007C07D7">
        <w:t xml:space="preserve">continuing to maintain </w:t>
      </w:r>
      <w:r w:rsidRPr="004A230F">
        <w:t xml:space="preserve">the health of </w:t>
      </w:r>
      <w:r w:rsidR="0013025F">
        <w:t>pristine</w:t>
      </w:r>
      <w:r w:rsidRPr="004A230F">
        <w:t xml:space="preserve"> streams</w:t>
      </w:r>
      <w:r w:rsidR="007C07D7">
        <w:t>.</w:t>
      </w:r>
      <w:r w:rsidRPr="004A230F">
        <w:t xml:space="preserve"> </w:t>
      </w:r>
      <w:r w:rsidR="007C07D7">
        <w:t>This</w:t>
      </w:r>
      <w:r w:rsidRPr="004A230F">
        <w:t xml:space="preserve"> increas</w:t>
      </w:r>
      <w:r w:rsidR="007C07D7">
        <w:t>es</w:t>
      </w:r>
      <w:r w:rsidRPr="004A230F">
        <w:t xml:space="preserve"> the </w:t>
      </w:r>
      <w:r w:rsidR="0013025F">
        <w:t>total number of healthy streams</w:t>
      </w:r>
      <w:r w:rsidRPr="004A230F">
        <w:t xml:space="preserve"> across the watershed. Because stream health is affected by numerous factors, both on the land and in the water and resulting directly or indirectly from human activities, the success of this strategy recognizes an inherent connection to actions under other outcomes, such as wetlands, forest buffers, brook trout, healthy watersheds, toxic contaminants and implementation of water quality best management practices</w:t>
      </w:r>
      <w:r w:rsidR="00AA3EC9">
        <w:t xml:space="preserve"> (BMPs)</w:t>
      </w:r>
      <w:r w:rsidRPr="004A230F">
        <w:t>.</w:t>
      </w:r>
    </w:p>
    <w:p w14:paraId="7FECE502" w14:textId="4C22FEB7" w:rsidR="00441514" w:rsidRDefault="004E05C2" w:rsidP="004461AE">
      <w:pPr>
        <w:pStyle w:val="Heading1"/>
      </w:pPr>
      <w:r w:rsidRPr="0048230A">
        <w:lastRenderedPageBreak/>
        <w:t>Goal, Outcome</w:t>
      </w:r>
      <w:r w:rsidR="00EF1639" w:rsidRPr="0048230A">
        <w:t xml:space="preserve"> and </w:t>
      </w:r>
      <w:r w:rsidRPr="0048230A">
        <w:t>Baseline</w:t>
      </w:r>
    </w:p>
    <w:p w14:paraId="6A0E6599" w14:textId="5002A1D1" w:rsidR="00486372" w:rsidRPr="004E05C2" w:rsidRDefault="004461AE" w:rsidP="00441514">
      <w:pPr>
        <w:pStyle w:val="BodyText"/>
      </w:pPr>
      <w:r>
        <w:rPr>
          <w:noProof/>
          <w:lang w:eastAsia="en-US"/>
        </w:rPr>
        <w:drawing>
          <wp:anchor distT="0" distB="0" distL="114300" distR="114300" simplePos="0" relativeHeight="251663360" behindDoc="0" locked="0" layoutInCell="1" allowOverlap="1" wp14:anchorId="26040BCD" wp14:editId="00107828">
            <wp:simplePos x="0" y="0"/>
            <wp:positionH relativeFrom="margin">
              <wp:posOffset>1270</wp:posOffset>
            </wp:positionH>
            <wp:positionV relativeFrom="paragraph">
              <wp:posOffset>246380</wp:posOffset>
            </wp:positionV>
            <wp:extent cx="914400" cy="917586"/>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14400" cy="917586"/>
                    </a:xfrm>
                    <a:prstGeom prst="rect">
                      <a:avLst/>
                    </a:prstGeom>
                  </pic:spPr>
                </pic:pic>
              </a:graphicData>
            </a:graphic>
            <wp14:sizeRelH relativeFrom="page">
              <wp14:pctWidth>0</wp14:pctWidth>
            </wp14:sizeRelH>
            <wp14:sizeRelV relativeFrom="page">
              <wp14:pctHeight>0</wp14:pctHeight>
            </wp14:sizeRelV>
          </wp:anchor>
        </w:drawing>
      </w:r>
      <w:r w:rsidR="002E0E65" w:rsidRPr="002E0E65">
        <w:rPr>
          <w:noProof/>
          <w:lang w:eastAsia="en-US"/>
        </w:rPr>
        <w:t>This management strategy identifies approaches for achieving the following goal and outcome:</w:t>
      </w:r>
    </w:p>
    <w:p w14:paraId="0CF99A0F" w14:textId="5EF8CEB3" w:rsidR="0098324B" w:rsidRDefault="005C4168" w:rsidP="00E22ECB">
      <w:pPr>
        <w:pStyle w:val="Bodyhanging"/>
        <w:ind w:left="1980" w:hanging="1980"/>
      </w:pPr>
      <w:r w:rsidRPr="005C4168">
        <w:rPr>
          <w:rStyle w:val="Leadin"/>
        </w:rPr>
        <w:t xml:space="preserve">Vital Habitats </w:t>
      </w:r>
      <w:r w:rsidR="004E05C2" w:rsidRPr="00607A96">
        <w:rPr>
          <w:rStyle w:val="Leadin"/>
        </w:rPr>
        <w:t>Goal</w:t>
      </w:r>
      <w:r w:rsidR="00B7741B">
        <w:br/>
      </w:r>
      <w:r w:rsidRPr="005C4168">
        <w:t>Restore, enhance and protect a network of land and water habitats to support fish and wildlife, and to afford other public benefits, including water quality, recreational uses and scenic value across the watershed.</w:t>
      </w:r>
    </w:p>
    <w:p w14:paraId="02F43842" w14:textId="4574C053" w:rsidR="004E05C2" w:rsidRDefault="0033397D" w:rsidP="00475150">
      <w:pPr>
        <w:pStyle w:val="Bodyhanging"/>
      </w:pPr>
      <w:r w:rsidRPr="0033397D">
        <w:rPr>
          <w:rStyle w:val="Leadin"/>
        </w:rPr>
        <w:t xml:space="preserve">Stream Health </w:t>
      </w:r>
      <w:r w:rsidR="004E05C2" w:rsidRPr="00B7741B">
        <w:rPr>
          <w:rStyle w:val="Leadin"/>
        </w:rPr>
        <w:t>Outcome</w:t>
      </w:r>
      <w:r w:rsidR="00B7741B" w:rsidRPr="00B7741B">
        <w:br/>
      </w:r>
      <w:r w:rsidRPr="0033397D">
        <w:t>Continually improve stream health and function throughout the watershed. Improve health and function of 10 percent of stream miles above the 2008 baseline for the Chesapeake Bay watershed.</w:t>
      </w:r>
    </w:p>
    <w:p w14:paraId="046D8990" w14:textId="03FB4E86" w:rsidR="001E2F71" w:rsidRPr="001E2F71" w:rsidRDefault="001E2F71" w:rsidP="00624770">
      <w:pPr>
        <w:pStyle w:val="BodyText"/>
      </w:pPr>
      <w:r w:rsidRPr="001E2F71">
        <w:t xml:space="preserve">This outcome </w:t>
      </w:r>
      <w:r w:rsidR="0013025F">
        <w:t>will</w:t>
      </w:r>
      <w:r w:rsidRPr="001E2F71">
        <w:t xml:space="preserve"> be tracked via improvements in the Chesapeake Bay-wide </w:t>
      </w:r>
      <w:r w:rsidR="00036DCB">
        <w:t>Index</w:t>
      </w:r>
      <w:r w:rsidR="00A35561">
        <w:t xml:space="preserve"> of Biotic Integrity (</w:t>
      </w:r>
      <w:proofErr w:type="spellStart"/>
      <w:r w:rsidR="00A35561">
        <w:t>Chessie</w:t>
      </w:r>
      <w:proofErr w:type="spellEnd"/>
      <w:r w:rsidR="00A35561">
        <w:t xml:space="preserve"> </w:t>
      </w:r>
      <w:r w:rsidRPr="001E2F71">
        <w:t xml:space="preserve">BIBI). The </w:t>
      </w:r>
      <w:proofErr w:type="spellStart"/>
      <w:r w:rsidRPr="001E2F71">
        <w:t>Chessie</w:t>
      </w:r>
      <w:proofErr w:type="spellEnd"/>
      <w:r w:rsidRPr="001E2F71">
        <w:t xml:space="preserve"> BIBI is derived using individual state benthic macroinvertebrate data collected based on a common methodology agreed to by the Bay Program’s Nontidal Monitoring Workgroup.</w:t>
      </w:r>
    </w:p>
    <w:p w14:paraId="4E9A13AB" w14:textId="22A99D8E" w:rsidR="004053D2" w:rsidRDefault="009C466C" w:rsidP="004053D2">
      <w:pPr>
        <w:pStyle w:val="BodyText"/>
      </w:pPr>
      <w:r w:rsidRPr="009C466C">
        <w:t>For purposes of this strategy, the definition of stream health and function is to improve 10 percent of stream miles above the 2008 baseline for the Chesapeake Bay watershed</w:t>
      </w:r>
      <w:r w:rsidR="00F8611B">
        <w:t xml:space="preserve">. </w:t>
      </w:r>
      <w:r w:rsidRPr="009C466C">
        <w:t>As the Strea</w:t>
      </w:r>
      <w:r w:rsidR="005D5143">
        <w:t xml:space="preserve">m Health </w:t>
      </w:r>
      <w:r w:rsidR="007C07D7">
        <w:t>o</w:t>
      </w:r>
      <w:r w:rsidR="005D5143">
        <w:t>utcome includes a Bay</w:t>
      </w:r>
      <w:r w:rsidR="007C07D7">
        <w:t>-</w:t>
      </w:r>
      <w:r w:rsidRPr="009C466C">
        <w:t>wide metric to measure the improvement in stream health and function, th</w:t>
      </w:r>
      <w:r w:rsidR="00FC6ACD">
        <w:t>is</w:t>
      </w:r>
      <w:r w:rsidRPr="009C466C">
        <w:t xml:space="preserve"> Management Strategy proposes a function-based definition of stream health addressing watershed level stressors and reach-level stream functions. The function-based definition provides the ability to report and track incremental improvements in stream health achieved from addressing stressors and improving stream function. In addition to the primary benefit of providing riverine habitat for fish, shellfish and wildlife, stream restoration also is a recognized </w:t>
      </w:r>
      <w:r w:rsidR="00AA3EC9">
        <w:t>BMP</w:t>
      </w:r>
      <w:r w:rsidRPr="009C466C">
        <w:t xml:space="preserve"> for water quality and will provide a secondary benefit of reducing nutrient and sediment loads to achieve the target load reductions as part of the Chesapeake Bay </w:t>
      </w:r>
      <w:r w:rsidR="00FC6ACD">
        <w:t>T</w:t>
      </w:r>
      <w:r w:rsidRPr="009C466C">
        <w:t xml:space="preserve">otal </w:t>
      </w:r>
      <w:r w:rsidR="00FC6ACD">
        <w:t>M</w:t>
      </w:r>
      <w:r w:rsidRPr="009C466C">
        <w:t xml:space="preserve">aximum </w:t>
      </w:r>
      <w:r w:rsidR="00FC6ACD">
        <w:t>D</w:t>
      </w:r>
      <w:r w:rsidRPr="009C466C">
        <w:t xml:space="preserve">aily </w:t>
      </w:r>
      <w:r w:rsidR="00FC6ACD">
        <w:t>L</w:t>
      </w:r>
      <w:r w:rsidRPr="009C466C">
        <w:t>oad (TMDL) (Table 1).</w:t>
      </w:r>
    </w:p>
    <w:p w14:paraId="2A72EBE2" w14:textId="2E7CA502" w:rsidR="00742E21" w:rsidRPr="00A72F85" w:rsidRDefault="00742E21" w:rsidP="00742E21">
      <w:pPr>
        <w:pStyle w:val="TableTitle"/>
      </w:pPr>
      <w:r>
        <w:t>T</w:t>
      </w:r>
      <w:r w:rsidRPr="00A72F85">
        <w:t xml:space="preserve">able </w:t>
      </w:r>
      <w:r w:rsidR="009949A9" w:rsidRPr="00E36647">
        <w:rPr>
          <w:bCs/>
        </w:rPr>
        <w:fldChar w:fldCharType="begin"/>
      </w:r>
      <w:r w:rsidR="009949A9" w:rsidRPr="00E36647">
        <w:rPr>
          <w:bCs/>
        </w:rPr>
        <w:instrText xml:space="preserve"> SEQ Table_ \* ARABIC </w:instrText>
      </w:r>
      <w:r w:rsidR="009949A9" w:rsidRPr="00E36647">
        <w:rPr>
          <w:bCs/>
        </w:rPr>
        <w:fldChar w:fldCharType="separate"/>
      </w:r>
      <w:r w:rsidR="00F914CD">
        <w:rPr>
          <w:bCs/>
          <w:noProof/>
        </w:rPr>
        <w:t>1</w:t>
      </w:r>
      <w:r w:rsidR="009949A9" w:rsidRPr="00E36647">
        <w:fldChar w:fldCharType="end"/>
      </w:r>
      <w:r w:rsidRPr="00A72F85">
        <w:t xml:space="preserve">: </w:t>
      </w:r>
      <w:r w:rsidRPr="00742E21">
        <w:t xml:space="preserve">Chesapeake Bay </w:t>
      </w:r>
      <w:r w:rsidR="00A35561">
        <w:t>w</w:t>
      </w:r>
      <w:r w:rsidRPr="00742E21">
        <w:t>atershed WIP progress and 2025</w:t>
      </w:r>
      <w:r w:rsidR="00624770">
        <w:t xml:space="preserve"> targets for stream restoration</w:t>
      </w:r>
      <w:r w:rsidR="00CF5831">
        <w:br/>
      </w:r>
      <w:r w:rsidRPr="00742E21">
        <w:t>(units in feet). Source CBP</w:t>
      </w:r>
    </w:p>
    <w:tbl>
      <w:tblPr>
        <w:tblStyle w:val="ChesBay"/>
        <w:tblW w:w="9614" w:type="dxa"/>
        <w:jc w:val="center"/>
        <w:tblLayout w:type="fixed"/>
        <w:tblLook w:val="04A0" w:firstRow="1" w:lastRow="0" w:firstColumn="1" w:lastColumn="0" w:noHBand="0" w:noVBand="1"/>
      </w:tblPr>
      <w:tblGrid>
        <w:gridCol w:w="1331"/>
        <w:gridCol w:w="1282"/>
        <w:gridCol w:w="1282"/>
        <w:gridCol w:w="1282"/>
        <w:gridCol w:w="1479"/>
        <w:gridCol w:w="1479"/>
        <w:gridCol w:w="1479"/>
      </w:tblGrid>
      <w:tr w:rsidR="002D7D3D" w:rsidRPr="00A72F85" w14:paraId="224ED035" w14:textId="77777777" w:rsidTr="00693274">
        <w:trPr>
          <w:cnfStyle w:val="100000000000" w:firstRow="1" w:lastRow="0" w:firstColumn="0" w:lastColumn="0" w:oddVBand="0" w:evenVBand="0" w:oddHBand="0" w:evenHBand="0" w:firstRowFirstColumn="0" w:firstRowLastColumn="0" w:lastRowFirstColumn="0" w:lastRowLastColumn="0"/>
          <w:trHeight w:val="241"/>
          <w:jc w:val="center"/>
        </w:trPr>
        <w:tc>
          <w:tcPr>
            <w:cnfStyle w:val="001000000000" w:firstRow="0" w:lastRow="0" w:firstColumn="1" w:lastColumn="0" w:oddVBand="0" w:evenVBand="0" w:oddHBand="0" w:evenHBand="0" w:firstRowFirstColumn="0" w:firstRowLastColumn="0" w:lastRowFirstColumn="0" w:lastRowLastColumn="0"/>
            <w:tcW w:w="1331" w:type="dxa"/>
            <w:tcBorders>
              <w:top w:val="single" w:sz="8" w:space="0" w:color="442C1F"/>
              <w:left w:val="single" w:sz="8" w:space="0" w:color="442C1F"/>
              <w:right w:val="single" w:sz="8" w:space="0" w:color="442C1F"/>
            </w:tcBorders>
          </w:tcPr>
          <w:p w14:paraId="4C3210BA" w14:textId="6D344255" w:rsidR="002D7D3D" w:rsidRPr="00A72F85" w:rsidRDefault="002D7D3D" w:rsidP="00693274">
            <w:pPr>
              <w:pStyle w:val="TableHeader"/>
              <w:keepNext/>
              <w:jc w:val="center"/>
            </w:pPr>
          </w:p>
        </w:tc>
        <w:tc>
          <w:tcPr>
            <w:tcW w:w="1282" w:type="dxa"/>
            <w:tcBorders>
              <w:top w:val="single" w:sz="8" w:space="0" w:color="442C1F"/>
              <w:left w:val="single" w:sz="8" w:space="0" w:color="442C1F"/>
              <w:right w:val="single" w:sz="8" w:space="0" w:color="442C1F"/>
            </w:tcBorders>
          </w:tcPr>
          <w:p w14:paraId="15D00EC7" w14:textId="6D0AFB37" w:rsidR="002D7D3D" w:rsidRPr="008E7F19" w:rsidRDefault="002D7D3D" w:rsidP="00EE0A50">
            <w:pPr>
              <w:pStyle w:val="TableHeader"/>
              <w:jc w:val="center"/>
              <w:cnfStyle w:val="100000000000" w:firstRow="1" w:lastRow="0" w:firstColumn="0" w:lastColumn="0" w:oddVBand="0" w:evenVBand="0" w:oddHBand="0" w:evenHBand="0" w:firstRowFirstColumn="0" w:firstRowLastColumn="0" w:lastRowFirstColumn="0" w:lastRowLastColumn="0"/>
            </w:pPr>
            <w:r w:rsidRPr="008E7F19">
              <w:t>2009 Progress</w:t>
            </w:r>
          </w:p>
        </w:tc>
        <w:tc>
          <w:tcPr>
            <w:tcW w:w="1282" w:type="dxa"/>
            <w:tcBorders>
              <w:top w:val="single" w:sz="8" w:space="0" w:color="442C1F"/>
              <w:left w:val="single" w:sz="8" w:space="0" w:color="442C1F"/>
              <w:bottom w:val="single" w:sz="8" w:space="0" w:color="442C1F"/>
              <w:right w:val="single" w:sz="8" w:space="0" w:color="442C1F"/>
            </w:tcBorders>
          </w:tcPr>
          <w:p w14:paraId="69D39B51" w14:textId="14021773" w:rsidR="002D7D3D" w:rsidRPr="008E7F19" w:rsidRDefault="002D7D3D" w:rsidP="00693274">
            <w:pPr>
              <w:pStyle w:val="TableHeader"/>
              <w:jc w:val="center"/>
              <w:cnfStyle w:val="100000000000" w:firstRow="1" w:lastRow="0" w:firstColumn="0" w:lastColumn="0" w:oddVBand="0" w:evenVBand="0" w:oddHBand="0" w:evenHBand="0" w:firstRowFirstColumn="0" w:firstRowLastColumn="0" w:lastRowFirstColumn="0" w:lastRowLastColumn="0"/>
            </w:pPr>
            <w:r w:rsidRPr="008E7F19">
              <w:t>2011 Progress</w:t>
            </w:r>
          </w:p>
        </w:tc>
        <w:tc>
          <w:tcPr>
            <w:tcW w:w="1282" w:type="dxa"/>
            <w:tcBorders>
              <w:top w:val="single" w:sz="8" w:space="0" w:color="442C1F"/>
              <w:left w:val="single" w:sz="8" w:space="0" w:color="442C1F"/>
              <w:bottom w:val="single" w:sz="8" w:space="0" w:color="442C1F"/>
              <w:right w:val="single" w:sz="8" w:space="0" w:color="442C1F"/>
            </w:tcBorders>
          </w:tcPr>
          <w:p w14:paraId="53AC6E84" w14:textId="50A20AB0" w:rsidR="002D7D3D" w:rsidRPr="008E7F19" w:rsidRDefault="002D7D3D" w:rsidP="00693274">
            <w:pPr>
              <w:pStyle w:val="TableHeader"/>
              <w:jc w:val="center"/>
              <w:cnfStyle w:val="100000000000" w:firstRow="1" w:lastRow="0" w:firstColumn="0" w:lastColumn="0" w:oddVBand="0" w:evenVBand="0" w:oddHBand="0" w:evenHBand="0" w:firstRowFirstColumn="0" w:firstRowLastColumn="0" w:lastRowFirstColumn="0" w:lastRowLastColumn="0"/>
            </w:pPr>
            <w:r w:rsidRPr="008E7F19">
              <w:t>2013 Progress</w:t>
            </w:r>
          </w:p>
        </w:tc>
        <w:tc>
          <w:tcPr>
            <w:tcW w:w="1479" w:type="dxa"/>
            <w:tcBorders>
              <w:top w:val="single" w:sz="8" w:space="0" w:color="442C1F"/>
              <w:left w:val="single" w:sz="8" w:space="0" w:color="442C1F"/>
              <w:bottom w:val="single" w:sz="8" w:space="0" w:color="442C1F"/>
              <w:right w:val="single" w:sz="8" w:space="0" w:color="442C1F"/>
            </w:tcBorders>
          </w:tcPr>
          <w:p w14:paraId="43E0E247" w14:textId="0C97AD58" w:rsidR="00D43969" w:rsidRDefault="00D43969" w:rsidP="00693274">
            <w:pPr>
              <w:pStyle w:val="TableHeader"/>
              <w:jc w:val="center"/>
              <w:cnfStyle w:val="100000000000" w:firstRow="1" w:lastRow="0" w:firstColumn="0" w:lastColumn="0" w:oddVBand="0" w:evenVBand="0" w:oddHBand="0" w:evenHBand="0" w:firstRowFirstColumn="0" w:firstRowLastColumn="0" w:lastRowFirstColumn="0" w:lastRowLastColumn="0"/>
            </w:pPr>
            <w:r>
              <w:t>2015</w:t>
            </w:r>
          </w:p>
          <w:p w14:paraId="45247C0F" w14:textId="52ACA272" w:rsidR="002D7D3D" w:rsidRPr="008E7F19" w:rsidRDefault="00D43969" w:rsidP="00693274">
            <w:pPr>
              <w:pStyle w:val="TableHeader"/>
              <w:jc w:val="center"/>
              <w:cnfStyle w:val="100000000000" w:firstRow="1" w:lastRow="0" w:firstColumn="0" w:lastColumn="0" w:oddVBand="0" w:evenVBand="0" w:oddHBand="0" w:evenHBand="0" w:firstRowFirstColumn="0" w:firstRowLastColumn="0" w:lastRowFirstColumn="0" w:lastRowLastColumn="0"/>
            </w:pPr>
            <w:r>
              <w:t>Progress</w:t>
            </w:r>
          </w:p>
        </w:tc>
        <w:tc>
          <w:tcPr>
            <w:tcW w:w="1479" w:type="dxa"/>
            <w:tcBorders>
              <w:top w:val="single" w:sz="8" w:space="0" w:color="442C1F"/>
              <w:left w:val="single" w:sz="8" w:space="0" w:color="442C1F"/>
              <w:bottom w:val="single" w:sz="8" w:space="0" w:color="442C1F"/>
              <w:right w:val="single" w:sz="8" w:space="0" w:color="442C1F"/>
            </w:tcBorders>
          </w:tcPr>
          <w:p w14:paraId="25A5CAF0" w14:textId="31E1B4F4" w:rsidR="00D43969" w:rsidRDefault="00D43969" w:rsidP="00693274">
            <w:pPr>
              <w:pStyle w:val="TableHeader"/>
              <w:jc w:val="center"/>
              <w:cnfStyle w:val="100000000000" w:firstRow="1" w:lastRow="0" w:firstColumn="0" w:lastColumn="0" w:oddVBand="0" w:evenVBand="0" w:oddHBand="0" w:evenHBand="0" w:firstRowFirstColumn="0" w:firstRowLastColumn="0" w:lastRowFirstColumn="0" w:lastRowLastColumn="0"/>
            </w:pPr>
            <w:r>
              <w:t>2017</w:t>
            </w:r>
          </w:p>
          <w:p w14:paraId="44BA51AD" w14:textId="4DAA9F15" w:rsidR="002D7D3D" w:rsidRPr="008E7F19" w:rsidRDefault="00D43969" w:rsidP="00693274">
            <w:pPr>
              <w:pStyle w:val="TableHeader"/>
              <w:jc w:val="center"/>
              <w:cnfStyle w:val="100000000000" w:firstRow="1" w:lastRow="0" w:firstColumn="0" w:lastColumn="0" w:oddVBand="0" w:evenVBand="0" w:oddHBand="0" w:evenHBand="0" w:firstRowFirstColumn="0" w:firstRowLastColumn="0" w:lastRowFirstColumn="0" w:lastRowLastColumn="0"/>
            </w:pPr>
            <w:r>
              <w:t>Progress</w:t>
            </w:r>
          </w:p>
        </w:tc>
        <w:tc>
          <w:tcPr>
            <w:tcW w:w="1479" w:type="dxa"/>
            <w:tcBorders>
              <w:top w:val="single" w:sz="8" w:space="0" w:color="442C1F"/>
              <w:left w:val="single" w:sz="8" w:space="0" w:color="442C1F"/>
              <w:bottom w:val="single" w:sz="8" w:space="0" w:color="442C1F"/>
              <w:right w:val="single" w:sz="8" w:space="0" w:color="442C1F"/>
            </w:tcBorders>
          </w:tcPr>
          <w:p w14:paraId="75FA6703" w14:textId="4A44994F" w:rsidR="002D7D3D" w:rsidRPr="008E7F19" w:rsidRDefault="002D7D3D" w:rsidP="00693274">
            <w:pPr>
              <w:pStyle w:val="TableHeader"/>
              <w:jc w:val="center"/>
              <w:cnfStyle w:val="100000000000" w:firstRow="1" w:lastRow="0" w:firstColumn="0" w:lastColumn="0" w:oddVBand="0" w:evenVBand="0" w:oddHBand="0" w:evenHBand="0" w:firstRowFirstColumn="0" w:firstRowLastColumn="0" w:lastRowFirstColumn="0" w:lastRowLastColumn="0"/>
            </w:pPr>
            <w:r w:rsidRPr="008E7F19">
              <w:t>2025 WIP Commitment</w:t>
            </w:r>
          </w:p>
        </w:tc>
      </w:tr>
      <w:tr w:rsidR="002D7D3D" w:rsidRPr="00A72F85" w14:paraId="464CEF4A" w14:textId="77777777" w:rsidTr="00693274">
        <w:trPr>
          <w:trHeight w:val="453"/>
          <w:tblHeader w:val="0"/>
          <w:jc w:val="center"/>
        </w:trPr>
        <w:tc>
          <w:tcPr>
            <w:cnfStyle w:val="001000000000" w:firstRow="0" w:lastRow="0" w:firstColumn="1" w:lastColumn="0" w:oddVBand="0" w:evenVBand="0" w:oddHBand="0" w:evenHBand="0" w:firstRowFirstColumn="0" w:firstRowLastColumn="0" w:lastRowFirstColumn="0" w:lastRowLastColumn="0"/>
            <w:tcW w:w="1331" w:type="dxa"/>
            <w:tcBorders>
              <w:left w:val="single" w:sz="8" w:space="0" w:color="442C1F"/>
              <w:right w:val="single" w:sz="8" w:space="0" w:color="442C1F"/>
            </w:tcBorders>
          </w:tcPr>
          <w:p w14:paraId="08F226ED" w14:textId="514BB7F6" w:rsidR="002D7D3D" w:rsidRPr="00003820" w:rsidRDefault="002D7D3D" w:rsidP="00693274">
            <w:pPr>
              <w:pStyle w:val="TableText"/>
              <w:jc w:val="center"/>
              <w:rPr>
                <w:rStyle w:val="Bold"/>
              </w:rPr>
            </w:pPr>
            <w:r w:rsidRPr="00003820">
              <w:rPr>
                <w:rStyle w:val="Bold"/>
              </w:rPr>
              <w:t>Urban Stream Restoration</w:t>
            </w:r>
          </w:p>
        </w:tc>
        <w:tc>
          <w:tcPr>
            <w:tcW w:w="1282" w:type="dxa"/>
            <w:tcBorders>
              <w:left w:val="single" w:sz="8" w:space="0" w:color="442C1F"/>
              <w:right w:val="single" w:sz="8" w:space="0" w:color="442C1F"/>
            </w:tcBorders>
          </w:tcPr>
          <w:p w14:paraId="44964D4E" w14:textId="5F44BBF9" w:rsidR="002D7D3D" w:rsidRPr="00F565C5" w:rsidRDefault="002D7D3D" w:rsidP="00235604">
            <w:pPr>
              <w:pStyle w:val="TableText"/>
              <w:tabs>
                <w:tab w:val="decimal" w:pos="1196"/>
              </w:tabs>
              <w:jc w:val="right"/>
              <w:cnfStyle w:val="000000000000" w:firstRow="0" w:lastRow="0" w:firstColumn="0" w:lastColumn="0" w:oddVBand="0" w:evenVBand="0" w:oddHBand="0" w:evenHBand="0" w:firstRowFirstColumn="0" w:firstRowLastColumn="0" w:lastRowFirstColumn="0" w:lastRowLastColumn="0"/>
              <w:rPr>
                <w:rStyle w:val="Bold"/>
              </w:rPr>
            </w:pPr>
            <w:r>
              <w:t>1</w:t>
            </w:r>
            <w:r w:rsidRPr="00F22B91">
              <w:t>65,37</w:t>
            </w:r>
            <w:r w:rsidR="00235604">
              <w:t>5</w:t>
            </w:r>
          </w:p>
        </w:tc>
        <w:tc>
          <w:tcPr>
            <w:tcW w:w="1282" w:type="dxa"/>
            <w:tcBorders>
              <w:top w:val="single" w:sz="8" w:space="0" w:color="442C1F"/>
              <w:left w:val="single" w:sz="8" w:space="0" w:color="442C1F"/>
            </w:tcBorders>
          </w:tcPr>
          <w:p w14:paraId="4043D383" w14:textId="2626E008" w:rsidR="002D7D3D" w:rsidRPr="00A72F85" w:rsidRDefault="00D43969" w:rsidP="00235604">
            <w:pPr>
              <w:pStyle w:val="TableText"/>
              <w:tabs>
                <w:tab w:val="decimal" w:pos="1196"/>
              </w:tabs>
              <w:jc w:val="right"/>
              <w:cnfStyle w:val="000000000000" w:firstRow="0" w:lastRow="0" w:firstColumn="0" w:lastColumn="0" w:oddVBand="0" w:evenVBand="0" w:oddHBand="0" w:evenHBand="0" w:firstRowFirstColumn="0" w:firstRowLastColumn="0" w:lastRowFirstColumn="0" w:lastRowLastColumn="0"/>
            </w:pPr>
            <w:r>
              <w:t>210,031</w:t>
            </w:r>
          </w:p>
        </w:tc>
        <w:tc>
          <w:tcPr>
            <w:tcW w:w="1282" w:type="dxa"/>
            <w:tcBorders>
              <w:top w:val="single" w:sz="8" w:space="0" w:color="442C1F"/>
            </w:tcBorders>
          </w:tcPr>
          <w:p w14:paraId="2CA5284A" w14:textId="4C0E9746" w:rsidR="002D7D3D" w:rsidRPr="00A72F85" w:rsidRDefault="00D43969" w:rsidP="00235604">
            <w:pPr>
              <w:pStyle w:val="TableText"/>
              <w:jc w:val="right"/>
              <w:cnfStyle w:val="000000000000" w:firstRow="0" w:lastRow="0" w:firstColumn="0" w:lastColumn="0" w:oddVBand="0" w:evenVBand="0" w:oddHBand="0" w:evenHBand="0" w:firstRowFirstColumn="0" w:firstRowLastColumn="0" w:lastRowFirstColumn="0" w:lastRowLastColumn="0"/>
            </w:pPr>
            <w:r>
              <w:t>384,990</w:t>
            </w:r>
          </w:p>
        </w:tc>
        <w:tc>
          <w:tcPr>
            <w:tcW w:w="1479" w:type="dxa"/>
            <w:tcBorders>
              <w:top w:val="single" w:sz="8" w:space="0" w:color="442C1F"/>
            </w:tcBorders>
          </w:tcPr>
          <w:p w14:paraId="69AF42BC" w14:textId="1C0BB79A" w:rsidR="002D7D3D" w:rsidRPr="00F22B91" w:rsidRDefault="00D43969"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464,372</w:t>
            </w:r>
          </w:p>
        </w:tc>
        <w:tc>
          <w:tcPr>
            <w:tcW w:w="1479" w:type="dxa"/>
            <w:tcBorders>
              <w:top w:val="single" w:sz="8" w:space="0" w:color="442C1F"/>
            </w:tcBorders>
          </w:tcPr>
          <w:p w14:paraId="27362619" w14:textId="77777777" w:rsidR="00D43969" w:rsidRDefault="00D43969"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583,465</w:t>
            </w:r>
          </w:p>
          <w:p w14:paraId="2DF10A84" w14:textId="1328110D" w:rsidR="005F37C4" w:rsidRPr="00F22B91" w:rsidRDefault="005F37C4"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(25%)</w:t>
            </w:r>
          </w:p>
        </w:tc>
        <w:tc>
          <w:tcPr>
            <w:tcW w:w="1479" w:type="dxa"/>
            <w:tcBorders>
              <w:top w:val="single" w:sz="8" w:space="0" w:color="442C1F"/>
            </w:tcBorders>
          </w:tcPr>
          <w:p w14:paraId="015573ED" w14:textId="3ADC3BDB" w:rsidR="002D7D3D" w:rsidRPr="00A72F85" w:rsidRDefault="002D7D3D"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rsidRPr="00F22B91">
              <w:t>2,332,664</w:t>
            </w:r>
          </w:p>
        </w:tc>
      </w:tr>
      <w:tr w:rsidR="002D7D3D" w:rsidRPr="00A72F85" w14:paraId="119ABF9D" w14:textId="77777777" w:rsidTr="00693274">
        <w:trPr>
          <w:trHeight w:val="437"/>
          <w:tblHeader w:val="0"/>
          <w:jc w:val="center"/>
        </w:trPr>
        <w:tc>
          <w:tcPr>
            <w:cnfStyle w:val="001000000000" w:firstRow="0" w:lastRow="0" w:firstColumn="1" w:lastColumn="0" w:oddVBand="0" w:evenVBand="0" w:oddHBand="0" w:evenHBand="0" w:firstRowFirstColumn="0" w:firstRowLastColumn="0" w:lastRowFirstColumn="0" w:lastRowLastColumn="0"/>
            <w:tcW w:w="1331" w:type="dxa"/>
            <w:tcBorders>
              <w:left w:val="single" w:sz="8" w:space="0" w:color="442C1F"/>
              <w:right w:val="single" w:sz="8" w:space="0" w:color="442C1F"/>
            </w:tcBorders>
          </w:tcPr>
          <w:p w14:paraId="7E006574" w14:textId="60DD4264" w:rsidR="002D7D3D" w:rsidRPr="00003820" w:rsidRDefault="002D7D3D" w:rsidP="00693274">
            <w:pPr>
              <w:pStyle w:val="TableText"/>
              <w:jc w:val="center"/>
              <w:rPr>
                <w:rStyle w:val="Bold"/>
              </w:rPr>
            </w:pPr>
            <w:r w:rsidRPr="00003820">
              <w:rPr>
                <w:rStyle w:val="Bold"/>
              </w:rPr>
              <w:t>Non-Urban Stream Restoration</w:t>
            </w:r>
          </w:p>
        </w:tc>
        <w:tc>
          <w:tcPr>
            <w:tcW w:w="1282" w:type="dxa"/>
            <w:tcBorders>
              <w:left w:val="single" w:sz="8" w:space="0" w:color="442C1F"/>
              <w:right w:val="single" w:sz="8" w:space="0" w:color="442C1F"/>
            </w:tcBorders>
          </w:tcPr>
          <w:p w14:paraId="1084B976" w14:textId="014DCADC" w:rsidR="002D7D3D" w:rsidRPr="00F565C5" w:rsidRDefault="002D7D3D" w:rsidP="00235604">
            <w:pPr>
              <w:pStyle w:val="TableText"/>
              <w:tabs>
                <w:tab w:val="decimal" w:pos="1196"/>
              </w:tabs>
              <w:jc w:val="right"/>
              <w:cnfStyle w:val="000000000000" w:firstRow="0" w:lastRow="0" w:firstColumn="0" w:lastColumn="0" w:oddVBand="0" w:evenVBand="0" w:oddHBand="0" w:evenHBand="0" w:firstRowFirstColumn="0" w:firstRowLastColumn="0" w:lastRowFirstColumn="0" w:lastRowLastColumn="0"/>
              <w:rPr>
                <w:rStyle w:val="Bold"/>
              </w:rPr>
            </w:pPr>
            <w:r w:rsidRPr="00F22B91">
              <w:t>191,638</w:t>
            </w:r>
          </w:p>
        </w:tc>
        <w:tc>
          <w:tcPr>
            <w:tcW w:w="1282" w:type="dxa"/>
            <w:tcBorders>
              <w:left w:val="single" w:sz="8" w:space="0" w:color="442C1F"/>
            </w:tcBorders>
          </w:tcPr>
          <w:p w14:paraId="1FA03535" w14:textId="66CE4479" w:rsidR="002D7D3D" w:rsidRPr="00A72F85" w:rsidRDefault="00D43969" w:rsidP="00235604">
            <w:pPr>
              <w:pStyle w:val="TableText"/>
              <w:tabs>
                <w:tab w:val="decimal" w:pos="1196"/>
              </w:tabs>
              <w:jc w:val="right"/>
              <w:cnfStyle w:val="000000000000" w:firstRow="0" w:lastRow="0" w:firstColumn="0" w:lastColumn="0" w:oddVBand="0" w:evenVBand="0" w:oddHBand="0" w:evenHBand="0" w:firstRowFirstColumn="0" w:firstRowLastColumn="0" w:lastRowFirstColumn="0" w:lastRowLastColumn="0"/>
            </w:pPr>
            <w:r>
              <w:t>1,088,732</w:t>
            </w:r>
          </w:p>
        </w:tc>
        <w:tc>
          <w:tcPr>
            <w:tcW w:w="1282" w:type="dxa"/>
          </w:tcPr>
          <w:p w14:paraId="76463AC9" w14:textId="1225D351" w:rsidR="002D7D3D" w:rsidRDefault="00D43969" w:rsidP="00235604">
            <w:pPr>
              <w:pStyle w:val="TableText"/>
              <w:jc w:val="right"/>
              <w:cnfStyle w:val="000000000000" w:firstRow="0" w:lastRow="0" w:firstColumn="0" w:lastColumn="0" w:oddVBand="0" w:evenVBand="0" w:oddHBand="0" w:evenHBand="0" w:firstRowFirstColumn="0" w:firstRowLastColumn="0" w:lastRowFirstColumn="0" w:lastRowLastColumn="0"/>
            </w:pPr>
            <w:r>
              <w:t>963,315</w:t>
            </w:r>
          </w:p>
          <w:p w14:paraId="37EA181F" w14:textId="5028797B" w:rsidR="002D7D3D" w:rsidRPr="00A72F85" w:rsidRDefault="002D7D3D" w:rsidP="00235604">
            <w:pPr>
              <w:pStyle w:val="TableText"/>
              <w:jc w:val="right"/>
              <w:cnfStyle w:val="000000000000" w:firstRow="0" w:lastRow="0" w:firstColumn="0" w:lastColumn="0" w:oddVBand="0" w:evenVBand="0" w:oddHBand="0" w:evenHBand="0" w:firstRowFirstColumn="0" w:firstRowLastColumn="0" w:lastRowFirstColumn="0" w:lastRowLastColumn="0"/>
            </w:pPr>
          </w:p>
        </w:tc>
        <w:tc>
          <w:tcPr>
            <w:tcW w:w="1479" w:type="dxa"/>
          </w:tcPr>
          <w:p w14:paraId="2FBB87A6" w14:textId="09636EAB" w:rsidR="002D7D3D" w:rsidRPr="00F22B91" w:rsidRDefault="00D43969"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1,129,549</w:t>
            </w:r>
          </w:p>
        </w:tc>
        <w:tc>
          <w:tcPr>
            <w:tcW w:w="1479" w:type="dxa"/>
          </w:tcPr>
          <w:p w14:paraId="3D3C5ECF" w14:textId="77777777" w:rsidR="002D7D3D" w:rsidRDefault="00D43969"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1,055,278</w:t>
            </w:r>
          </w:p>
          <w:p w14:paraId="4669E424" w14:textId="4607624F" w:rsidR="005F37C4" w:rsidRPr="00F22B91" w:rsidRDefault="005F37C4"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(94%)</w:t>
            </w:r>
          </w:p>
        </w:tc>
        <w:tc>
          <w:tcPr>
            <w:tcW w:w="1479" w:type="dxa"/>
          </w:tcPr>
          <w:p w14:paraId="56BFA7F1" w14:textId="132D2826" w:rsidR="002D7D3D" w:rsidRPr="00A72F85" w:rsidRDefault="002D7D3D"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rsidRPr="00F22B91">
              <w:t>1,128,757</w:t>
            </w:r>
          </w:p>
        </w:tc>
      </w:tr>
      <w:tr w:rsidR="002D7D3D" w:rsidRPr="00A72F85" w14:paraId="7DD6EE27" w14:textId="77777777" w:rsidTr="00693274">
        <w:trPr>
          <w:trHeight w:val="113"/>
          <w:tblHeader w:val="0"/>
          <w:jc w:val="center"/>
        </w:trPr>
        <w:tc>
          <w:tcPr>
            <w:cnfStyle w:val="001000000000" w:firstRow="0" w:lastRow="0" w:firstColumn="1" w:lastColumn="0" w:oddVBand="0" w:evenVBand="0" w:oddHBand="0" w:evenHBand="0" w:firstRowFirstColumn="0" w:firstRowLastColumn="0" w:lastRowFirstColumn="0" w:lastRowLastColumn="0"/>
            <w:tcW w:w="1331" w:type="dxa"/>
            <w:tcBorders>
              <w:left w:val="single" w:sz="8" w:space="0" w:color="442C1F"/>
              <w:right w:val="single" w:sz="8" w:space="0" w:color="442C1F"/>
            </w:tcBorders>
          </w:tcPr>
          <w:p w14:paraId="4C2FA066" w14:textId="2348D0FE" w:rsidR="002D7D3D" w:rsidRPr="00003820" w:rsidRDefault="002D7D3D" w:rsidP="00693274">
            <w:pPr>
              <w:pStyle w:val="TableText"/>
              <w:jc w:val="center"/>
              <w:rPr>
                <w:rStyle w:val="Bold"/>
              </w:rPr>
            </w:pPr>
            <w:r w:rsidRPr="00003820">
              <w:rPr>
                <w:rStyle w:val="Bold"/>
              </w:rPr>
              <w:t>Total</w:t>
            </w:r>
          </w:p>
        </w:tc>
        <w:tc>
          <w:tcPr>
            <w:tcW w:w="1282" w:type="dxa"/>
            <w:tcBorders>
              <w:left w:val="single" w:sz="8" w:space="0" w:color="442C1F"/>
              <w:right w:val="single" w:sz="8" w:space="0" w:color="442C1F"/>
            </w:tcBorders>
          </w:tcPr>
          <w:p w14:paraId="78B5B58F" w14:textId="4902F83D" w:rsidR="002D7D3D" w:rsidRPr="004665B4" w:rsidRDefault="00D43969" w:rsidP="00235604">
            <w:pPr>
              <w:pStyle w:val="TableText"/>
              <w:jc w:val="right"/>
              <w:cnfStyle w:val="000000000000" w:firstRow="0" w:lastRow="0" w:firstColumn="0" w:lastColumn="0" w:oddVBand="0" w:evenVBand="0" w:oddHBand="0" w:evenHBand="0" w:firstRowFirstColumn="0" w:firstRowLastColumn="0" w:lastRowFirstColumn="0" w:lastRowLastColumn="0"/>
              <w:rPr>
                <w:rStyle w:val="Bold"/>
                <w:b w:val="0"/>
              </w:rPr>
            </w:pPr>
            <w:r>
              <w:rPr>
                <w:rStyle w:val="Bold"/>
                <w:b w:val="0"/>
              </w:rPr>
              <w:t>357,013</w:t>
            </w:r>
          </w:p>
        </w:tc>
        <w:tc>
          <w:tcPr>
            <w:tcW w:w="1282" w:type="dxa"/>
            <w:tcBorders>
              <w:left w:val="single" w:sz="8" w:space="0" w:color="442C1F"/>
            </w:tcBorders>
          </w:tcPr>
          <w:p w14:paraId="7DCF1E2D" w14:textId="4158863F" w:rsidR="002D7D3D" w:rsidRPr="004665B4" w:rsidRDefault="00D43969" w:rsidP="00235604">
            <w:pPr>
              <w:pStyle w:val="TableText"/>
              <w:jc w:val="right"/>
              <w:cnfStyle w:val="000000000000" w:firstRow="0" w:lastRow="0" w:firstColumn="0" w:lastColumn="0" w:oddVBand="0" w:evenVBand="0" w:oddHBand="0" w:evenHBand="0" w:firstRowFirstColumn="0" w:firstRowLastColumn="0" w:lastRowFirstColumn="0" w:lastRowLastColumn="0"/>
            </w:pPr>
            <w:r>
              <w:t>1,298,763</w:t>
            </w:r>
          </w:p>
        </w:tc>
        <w:tc>
          <w:tcPr>
            <w:tcW w:w="1282" w:type="dxa"/>
          </w:tcPr>
          <w:p w14:paraId="3F63FD01" w14:textId="6022AD26" w:rsidR="002D7D3D" w:rsidRPr="00A72F85" w:rsidRDefault="002D7D3D" w:rsidP="00235604">
            <w:pPr>
              <w:pStyle w:val="TableText"/>
              <w:jc w:val="right"/>
              <w:cnfStyle w:val="000000000000" w:firstRow="0" w:lastRow="0" w:firstColumn="0" w:lastColumn="0" w:oddVBand="0" w:evenVBand="0" w:oddHBand="0" w:evenHBand="0" w:firstRowFirstColumn="0" w:firstRowLastColumn="0" w:lastRowFirstColumn="0" w:lastRowLastColumn="0"/>
            </w:pPr>
            <w:r>
              <w:t>1,</w:t>
            </w:r>
            <w:r w:rsidR="00D43969">
              <w:t>348,305</w:t>
            </w:r>
          </w:p>
        </w:tc>
        <w:tc>
          <w:tcPr>
            <w:tcW w:w="1479" w:type="dxa"/>
          </w:tcPr>
          <w:p w14:paraId="38284428" w14:textId="6C00426C" w:rsidR="002D7D3D" w:rsidRDefault="00D43969"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1,593,921</w:t>
            </w:r>
          </w:p>
        </w:tc>
        <w:tc>
          <w:tcPr>
            <w:tcW w:w="1479" w:type="dxa"/>
          </w:tcPr>
          <w:p w14:paraId="58ABC8F4" w14:textId="77777777" w:rsidR="002D7D3D" w:rsidRDefault="00C46498"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1,638,743</w:t>
            </w:r>
          </w:p>
          <w:p w14:paraId="36578BBF" w14:textId="6400A3CA" w:rsidR="005F37C4" w:rsidRDefault="005F37C4"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(47%)</w:t>
            </w:r>
          </w:p>
        </w:tc>
        <w:tc>
          <w:tcPr>
            <w:tcW w:w="1479" w:type="dxa"/>
          </w:tcPr>
          <w:p w14:paraId="0275D772" w14:textId="6762049B" w:rsidR="002D7D3D" w:rsidRPr="00A72F85" w:rsidRDefault="002D7D3D" w:rsidP="00235604">
            <w:pPr>
              <w:pStyle w:val="TableText"/>
              <w:tabs>
                <w:tab w:val="decimal" w:pos="1368"/>
              </w:tabs>
              <w:jc w:val="right"/>
              <w:cnfStyle w:val="000000000000" w:firstRow="0" w:lastRow="0" w:firstColumn="0" w:lastColumn="0" w:oddVBand="0" w:evenVBand="0" w:oddHBand="0" w:evenHBand="0" w:firstRowFirstColumn="0" w:firstRowLastColumn="0" w:lastRowFirstColumn="0" w:lastRowLastColumn="0"/>
            </w:pPr>
            <w:r>
              <w:t>3,461,421</w:t>
            </w:r>
          </w:p>
        </w:tc>
      </w:tr>
    </w:tbl>
    <w:p w14:paraId="42DCC4B3" w14:textId="77777777" w:rsidR="00742E21" w:rsidRPr="0075498D" w:rsidRDefault="00742E21" w:rsidP="008E1F26">
      <w:pPr>
        <w:pStyle w:val="TableNote"/>
      </w:pPr>
    </w:p>
    <w:p w14:paraId="18E70310" w14:textId="77777777" w:rsidR="00486372" w:rsidRPr="001B6465" w:rsidRDefault="00CF4A26" w:rsidP="00A356D0">
      <w:pPr>
        <w:pStyle w:val="Heading2"/>
      </w:pPr>
      <w:r>
        <w:t xml:space="preserve">Baseline and </w:t>
      </w:r>
      <w:r w:rsidR="004E05C2" w:rsidRPr="00CF4A26">
        <w:t>Current Condition</w:t>
      </w:r>
    </w:p>
    <w:p w14:paraId="7E3F6F53" w14:textId="26BA4F3A" w:rsidR="005A64AD" w:rsidRPr="005A64AD" w:rsidRDefault="005A64AD" w:rsidP="005A64AD">
      <w:pPr>
        <w:pStyle w:val="BodyText"/>
        <w:rPr>
          <w:rFonts w:cs="JansonTextLTStd-Roman"/>
        </w:rPr>
      </w:pPr>
      <w:r w:rsidRPr="005A64AD">
        <w:rPr>
          <w:rFonts w:cs="JansonTextLTStd-Roman"/>
        </w:rPr>
        <w:t>Between 2000 and 2010, more than 14,000 stream sites</w:t>
      </w:r>
      <w:r w:rsidR="003453D7">
        <w:rPr>
          <w:rFonts w:cs="JansonTextLTStd-Roman"/>
        </w:rPr>
        <w:t>, representing approximately half of total streams in watershed,</w:t>
      </w:r>
      <w:r w:rsidRPr="005A64AD">
        <w:rPr>
          <w:rFonts w:cs="JansonTextLTStd-Roman"/>
        </w:rPr>
        <w:t xml:space="preserve"> were sampled and rated for biological integrity. Based on the </w:t>
      </w:r>
      <w:proofErr w:type="spellStart"/>
      <w:r w:rsidRPr="005A64AD">
        <w:rPr>
          <w:rFonts w:cs="JansonTextLTStd-Roman"/>
        </w:rPr>
        <w:t>Chessie</w:t>
      </w:r>
      <w:proofErr w:type="spellEnd"/>
      <w:r w:rsidRPr="005A64AD">
        <w:rPr>
          <w:rFonts w:cs="JansonTextLTStd-Roman"/>
        </w:rPr>
        <w:t xml:space="preserve"> BIBI, 43 </w:t>
      </w:r>
      <w:r w:rsidRPr="005A64AD">
        <w:rPr>
          <w:rFonts w:cs="JansonTextLTStd-Roman"/>
        </w:rPr>
        <w:lastRenderedPageBreak/>
        <w:t xml:space="preserve">percent of the </w:t>
      </w:r>
      <w:r w:rsidR="00854E65">
        <w:rPr>
          <w:rFonts w:cs="JansonTextLTStd-Roman"/>
        </w:rPr>
        <w:t xml:space="preserve">sampled </w:t>
      </w:r>
      <w:r w:rsidRPr="005A64AD">
        <w:rPr>
          <w:rFonts w:cs="JansonTextLTStd-Roman"/>
        </w:rPr>
        <w:t xml:space="preserve">streams were in fair, good or excellent condition. Fifty-seven percent of the </w:t>
      </w:r>
      <w:r w:rsidR="00835BC7">
        <w:rPr>
          <w:rFonts w:cs="JansonTextLTStd-Roman"/>
        </w:rPr>
        <w:t xml:space="preserve">sampled </w:t>
      </w:r>
      <w:r w:rsidR="00110866">
        <w:rPr>
          <w:rFonts w:cs="JansonTextLTStd-Roman"/>
        </w:rPr>
        <w:t xml:space="preserve">        </w:t>
      </w:r>
      <w:r w:rsidRPr="005A64AD">
        <w:rPr>
          <w:rFonts w:cs="JansonTextLTStd-Roman"/>
        </w:rPr>
        <w:t xml:space="preserve">streams were in very poor or poor condition. </w:t>
      </w:r>
      <w:r w:rsidR="007B2710">
        <w:rPr>
          <w:rFonts w:cs="JansonTextLTStd-Roman"/>
        </w:rPr>
        <w:t xml:space="preserve">In 2018, the baseline was defined as the years between 2006 and 2011 </w:t>
      </w:r>
      <w:r w:rsidRPr="005A64AD">
        <w:rPr>
          <w:rFonts w:cs="JansonTextLTStd-Roman"/>
        </w:rPr>
        <w:t xml:space="preserve">by </w:t>
      </w:r>
      <w:r w:rsidR="00FC6ACD">
        <w:rPr>
          <w:rFonts w:cs="JansonTextLTStd-Roman"/>
        </w:rPr>
        <w:t>the Interstate Commission on the Potomac River Basin (</w:t>
      </w:r>
      <w:r w:rsidRPr="005A64AD">
        <w:rPr>
          <w:rFonts w:cs="JansonTextLTStd-Roman"/>
        </w:rPr>
        <w:t>ICPRB</w:t>
      </w:r>
      <w:r w:rsidR="00FC6ACD">
        <w:rPr>
          <w:rFonts w:cs="JansonTextLTStd-Roman"/>
        </w:rPr>
        <w:t>)</w:t>
      </w:r>
      <w:r w:rsidRPr="005A64AD">
        <w:rPr>
          <w:rFonts w:cs="JansonTextLTStd-Roman"/>
        </w:rPr>
        <w:t xml:space="preserve"> and an ad-hoc team formed from various </w:t>
      </w:r>
      <w:r w:rsidR="00FC6ACD">
        <w:rPr>
          <w:rFonts w:cs="JansonTextLTStd-Roman"/>
        </w:rPr>
        <w:t>Chesapeake Bay Program (</w:t>
      </w:r>
      <w:r w:rsidRPr="005A64AD">
        <w:rPr>
          <w:rFonts w:cs="JansonTextLTStd-Roman"/>
        </w:rPr>
        <w:t>CBP</w:t>
      </w:r>
      <w:r w:rsidR="00FC6ACD">
        <w:rPr>
          <w:rFonts w:cs="JansonTextLTStd-Roman"/>
        </w:rPr>
        <w:t>)</w:t>
      </w:r>
      <w:r w:rsidRPr="005A64AD">
        <w:rPr>
          <w:rFonts w:cs="JansonTextLTStd-Roman"/>
        </w:rPr>
        <w:t xml:space="preserve"> workgroups. This work </w:t>
      </w:r>
      <w:r w:rsidR="007B2710">
        <w:rPr>
          <w:rFonts w:cs="JansonTextLTStd-Roman"/>
        </w:rPr>
        <w:t>is</w:t>
      </w:r>
      <w:r w:rsidRPr="005A64AD">
        <w:rPr>
          <w:rFonts w:cs="JansonTextLTStd-Roman"/>
        </w:rPr>
        <w:t xml:space="preserve"> included and tracked as part of this strategy’s biennial workplan.</w:t>
      </w:r>
    </w:p>
    <w:p w14:paraId="508907F2" w14:textId="25FF1C08" w:rsidR="00934DCD" w:rsidRPr="00501FE5" w:rsidRDefault="00934DCD" w:rsidP="00934DCD">
      <w:pPr>
        <w:pStyle w:val="BodyText"/>
      </w:pPr>
      <w:r>
        <w:t xml:space="preserve">CBP uses the </w:t>
      </w:r>
      <w:proofErr w:type="spellStart"/>
      <w:r>
        <w:t>Chessie</w:t>
      </w:r>
      <w:proofErr w:type="spellEnd"/>
      <w:r>
        <w:t xml:space="preserve"> BIBI as a “stream health indicator”</w:t>
      </w:r>
      <w:r>
        <w:rPr>
          <w:rStyle w:val="FootnoteReference"/>
        </w:rPr>
        <w:footnoteReference w:id="1"/>
      </w:r>
      <w:r>
        <w:t xml:space="preserve">. Index results were included in </w:t>
      </w:r>
      <w:r w:rsidR="00FC6ACD">
        <w:t xml:space="preserve">the </w:t>
      </w:r>
      <w:r>
        <w:t>CBP</w:t>
      </w:r>
      <w:r w:rsidR="00FC6ACD">
        <w:t>’s</w:t>
      </w:r>
      <w:r>
        <w:t xml:space="preserve"> </w:t>
      </w:r>
      <w:r w:rsidRPr="008C33F8">
        <w:rPr>
          <w:rStyle w:val="Italic"/>
        </w:rPr>
        <w:t>Bay Barometer</w:t>
      </w:r>
      <w:r>
        <w:t xml:space="preserve"> reports between </w:t>
      </w:r>
      <w:r w:rsidRPr="00E5610B">
        <w:t>2008 and 2012</w:t>
      </w:r>
      <w:r w:rsidR="00FC6ACD">
        <w:t>,</w:t>
      </w:r>
      <w:r w:rsidR="00BD3F37">
        <w:t xml:space="preserve"> and </w:t>
      </w:r>
      <w:r w:rsidR="00E5610B">
        <w:t>after 2016</w:t>
      </w:r>
      <w:r>
        <w:t xml:space="preserve">. </w:t>
      </w:r>
      <w:r w:rsidRPr="00227EF3">
        <w:t xml:space="preserve">The index is mentioned specifically </w:t>
      </w:r>
      <w:r>
        <w:t>as a</w:t>
      </w:r>
      <w:r w:rsidRPr="00227EF3">
        <w:t xml:space="preserve"> </w:t>
      </w:r>
      <w:r>
        <w:t>measure</w:t>
      </w:r>
      <w:r w:rsidRPr="00227EF3">
        <w:t xml:space="preserve"> of </w:t>
      </w:r>
      <w:r>
        <w:t xml:space="preserve">stream restoration </w:t>
      </w:r>
      <w:r w:rsidRPr="00227EF3">
        <w:t xml:space="preserve">progress in </w:t>
      </w:r>
      <w:r>
        <w:t xml:space="preserve">the </w:t>
      </w:r>
      <w:r w:rsidRPr="00227EF3">
        <w:t xml:space="preserve">2009 Executive Order 13508, </w:t>
      </w:r>
      <w:r w:rsidRPr="0013025F">
        <w:rPr>
          <w:i/>
        </w:rPr>
        <w:t>Draft Strategy for Protecting and Restoring the Chesapeake Bay</w:t>
      </w:r>
      <w:r>
        <w:t xml:space="preserve">. It is a biological endpoint that will reflect the improvements in stream health and function called for in the 2014 </w:t>
      </w:r>
      <w:r w:rsidRPr="00A35561">
        <w:rPr>
          <w:i/>
        </w:rPr>
        <w:t xml:space="preserve">Chesapeake </w:t>
      </w:r>
      <w:r w:rsidR="00FC6ACD">
        <w:rPr>
          <w:i/>
        </w:rPr>
        <w:t xml:space="preserve">Bay </w:t>
      </w:r>
      <w:r w:rsidRPr="00A35561">
        <w:rPr>
          <w:i/>
        </w:rPr>
        <w:t>Watershed Agreement</w:t>
      </w:r>
      <w:r>
        <w:t xml:space="preserve">. </w:t>
      </w:r>
      <w:r w:rsidR="007B2710">
        <w:t>T</w:t>
      </w:r>
      <w:r>
        <w:t>he</w:t>
      </w:r>
      <w:r w:rsidRPr="00CC7F2C">
        <w:t xml:space="preserve"> index</w:t>
      </w:r>
      <w:r>
        <w:t xml:space="preserve"> </w:t>
      </w:r>
      <w:r w:rsidR="007B2710">
        <w:t xml:space="preserve">is currently </w:t>
      </w:r>
      <w:r>
        <w:t>be</w:t>
      </w:r>
      <w:r w:rsidR="007B2710">
        <w:t>ing</w:t>
      </w:r>
      <w:r>
        <w:t xml:space="preserve"> updated with the most recent macroinvertebrate data</w:t>
      </w:r>
      <w:r w:rsidR="007B2710">
        <w:t xml:space="preserve"> from states and local jurisdictions</w:t>
      </w:r>
      <w:r>
        <w:t xml:space="preserve">. It is now possible to develop and test genus-level metrics </w:t>
      </w:r>
      <w:r w:rsidR="006B4B42">
        <w:t xml:space="preserve">for sampled macroinvertebrates </w:t>
      </w:r>
      <w:r>
        <w:t xml:space="preserve">to incorporate into the index, and further test the index’s sensitivity to various stressors such as </w:t>
      </w:r>
      <w:r w:rsidRPr="00C03BCE">
        <w:t>altered or degraded water quality, energy source, physical habitat, flow regime and biotic interactions</w:t>
      </w:r>
      <w:r>
        <w:t xml:space="preserve">. </w:t>
      </w:r>
    </w:p>
    <w:p w14:paraId="6FC68936" w14:textId="776C4710" w:rsidR="0019018D" w:rsidRPr="00A63BE5" w:rsidRDefault="00EF1639" w:rsidP="004461AE">
      <w:pPr>
        <w:pStyle w:val="Heading1"/>
      </w:pPr>
      <w:r w:rsidRPr="00F33E85">
        <w:t>Participating Partners</w:t>
      </w:r>
    </w:p>
    <w:p w14:paraId="14E77239" w14:textId="453C58A0" w:rsidR="004053D2" w:rsidRDefault="004053D2" w:rsidP="007F3CBA">
      <w:pPr>
        <w:pStyle w:val="BodyText"/>
      </w:pPr>
      <w:r w:rsidRPr="00F00702">
        <w:rPr>
          <w:rStyle w:val="Bold"/>
        </w:rPr>
        <w:t>Team Lead:</w:t>
      </w:r>
      <w:r>
        <w:t xml:space="preserve"> </w:t>
      </w:r>
      <w:r w:rsidR="00954EBB" w:rsidRPr="00954EBB">
        <w:t>Vital Habitats Goal Team</w:t>
      </w:r>
    </w:p>
    <w:p w14:paraId="632C3A3E" w14:textId="77777777" w:rsidR="004E0840" w:rsidRDefault="00954EBB" w:rsidP="00954EBB">
      <w:pPr>
        <w:pStyle w:val="BodyText"/>
        <w:rPr>
          <w:rFonts w:cs="Calibri"/>
        </w:rPr>
      </w:pPr>
      <w:r w:rsidRPr="00954EBB">
        <w:rPr>
          <w:rStyle w:val="Bold"/>
        </w:rPr>
        <w:t>Workgroup Lead:</w:t>
      </w:r>
      <w:r w:rsidRPr="00C32AC1">
        <w:rPr>
          <w:rFonts w:cs="Calibri"/>
        </w:rPr>
        <w:t xml:space="preserve"> </w:t>
      </w:r>
      <w:r>
        <w:rPr>
          <w:rFonts w:cs="Calibri"/>
        </w:rPr>
        <w:t xml:space="preserve">Stream Health </w:t>
      </w:r>
      <w:r w:rsidRPr="00C32AC1">
        <w:rPr>
          <w:rFonts w:cs="Calibri"/>
        </w:rPr>
        <w:t>Workgroup</w:t>
      </w:r>
    </w:p>
    <w:p w14:paraId="53967145" w14:textId="5AB29BCF" w:rsidR="00954EBB" w:rsidRDefault="00954EBB" w:rsidP="00954EBB">
      <w:pPr>
        <w:pStyle w:val="BodyText"/>
        <w:rPr>
          <w:rFonts w:cs="Calibri"/>
        </w:rPr>
      </w:pPr>
      <w:r w:rsidRPr="00954EBB">
        <w:rPr>
          <w:rStyle w:val="Bold"/>
        </w:rPr>
        <w:t>Opportunities for Cross-Goal Team Collaboration:</w:t>
      </w:r>
      <w:r w:rsidRPr="00C32AC1">
        <w:rPr>
          <w:rFonts w:cs="Calibri"/>
        </w:rPr>
        <w:t xml:space="preserve"> Fisheries Goal Team</w:t>
      </w:r>
      <w:r>
        <w:rPr>
          <w:rFonts w:cs="Calibri"/>
        </w:rPr>
        <w:t xml:space="preserve">, </w:t>
      </w:r>
      <w:r w:rsidRPr="00C32AC1">
        <w:rPr>
          <w:rFonts w:cs="Calibri"/>
        </w:rPr>
        <w:t>Water Quality Goal Team</w:t>
      </w:r>
      <w:r>
        <w:rPr>
          <w:rFonts w:cs="Calibri"/>
        </w:rPr>
        <w:t xml:space="preserve"> and Healthy Watersheds Goal Team</w:t>
      </w:r>
    </w:p>
    <w:p w14:paraId="3D647CE2" w14:textId="4D845462" w:rsidR="00954EBB" w:rsidRDefault="00954EBB" w:rsidP="00954EBB">
      <w:pPr>
        <w:pStyle w:val="BodyText"/>
        <w:rPr>
          <w:rStyle w:val="Bold"/>
        </w:rPr>
      </w:pPr>
      <w:r w:rsidRPr="00A821A9">
        <w:t>Active Current Participation and Role</w:t>
      </w:r>
      <w:r w:rsidRPr="00624770">
        <w:t xml:space="preserve"> (</w:t>
      </w:r>
      <w:r w:rsidRPr="00A821A9">
        <w:rPr>
          <w:rStyle w:val="Bold"/>
        </w:rPr>
        <w:t>Signatory agencies in bold</w:t>
      </w:r>
      <w:r w:rsidRPr="00624770">
        <w:t>)</w:t>
      </w:r>
    </w:p>
    <w:p w14:paraId="57A96A07" w14:textId="19556CCE" w:rsidR="008A09A4" w:rsidRPr="008A09A4" w:rsidRDefault="008A09A4" w:rsidP="00666B3F">
      <w:pPr>
        <w:pStyle w:val="BodyText"/>
        <w:spacing w:after="40"/>
        <w:rPr>
          <w:rStyle w:val="Bold"/>
        </w:rPr>
      </w:pPr>
      <w:r w:rsidRPr="008A09A4">
        <w:rPr>
          <w:rStyle w:val="Bold"/>
        </w:rPr>
        <w:t xml:space="preserve">Level of Participation: </w:t>
      </w:r>
      <w:r w:rsidRPr="0008654C">
        <w:rPr>
          <w:rStyle w:val="Bold"/>
        </w:rPr>
        <w:t>High</w:t>
      </w:r>
    </w:p>
    <w:p w14:paraId="1A96D15C" w14:textId="05DE033E" w:rsidR="00563C3B" w:rsidRPr="00BC2A66" w:rsidRDefault="00EB5BC3" w:rsidP="00B42952">
      <w:pPr>
        <w:pStyle w:val="Bulletnospaceafter"/>
      </w:pPr>
      <w:r>
        <w:t>I</w:t>
      </w:r>
      <w:r w:rsidR="00563C3B" w:rsidRPr="00194B96">
        <w:t>nterstate Commiss</w:t>
      </w:r>
      <w:r w:rsidR="00563C3B">
        <w:t>ion on the Potomac River Basin (</w:t>
      </w:r>
      <w:r w:rsidR="00563C3B" w:rsidRPr="00194B96">
        <w:t>ICPRB</w:t>
      </w:r>
      <w:r w:rsidR="00563C3B">
        <w:t>)</w:t>
      </w:r>
    </w:p>
    <w:p w14:paraId="26EA7B48" w14:textId="4FD05704" w:rsidR="00563C3B" w:rsidRPr="00B42952" w:rsidRDefault="00563C3B" w:rsidP="00B42952">
      <w:pPr>
        <w:pStyle w:val="Bullet2nd"/>
        <w:spacing w:after="0"/>
        <w:rPr>
          <w:rStyle w:val="Italic"/>
        </w:rPr>
      </w:pPr>
      <w:r w:rsidRPr="00B42952">
        <w:rPr>
          <w:rStyle w:val="Italic"/>
        </w:rPr>
        <w:t xml:space="preserve">Re-evaluation of </w:t>
      </w:r>
      <w:proofErr w:type="spellStart"/>
      <w:r w:rsidRPr="00B42952">
        <w:rPr>
          <w:rStyle w:val="Italic"/>
        </w:rPr>
        <w:t>Chessie</w:t>
      </w:r>
      <w:proofErr w:type="spellEnd"/>
      <w:r w:rsidRPr="00B42952">
        <w:rPr>
          <w:rStyle w:val="Italic"/>
        </w:rPr>
        <w:t xml:space="preserve"> BIBI to update baseline</w:t>
      </w:r>
    </w:p>
    <w:p w14:paraId="0C88503A" w14:textId="4C0ABB87" w:rsidR="00563C3B" w:rsidRDefault="00563C3B" w:rsidP="00B000A1">
      <w:pPr>
        <w:pStyle w:val="Bulletnospaceafter"/>
        <w:keepNext/>
      </w:pPr>
      <w:r>
        <w:t>U</w:t>
      </w:r>
      <w:r w:rsidR="00AA3EC9">
        <w:t>.</w:t>
      </w:r>
      <w:r>
        <w:t>S</w:t>
      </w:r>
      <w:r w:rsidR="00AA3EC9">
        <w:t>.</w:t>
      </w:r>
      <w:r>
        <w:t xml:space="preserve"> Geological Survey (USGS)</w:t>
      </w:r>
    </w:p>
    <w:p w14:paraId="647A7717" w14:textId="06A70C6C" w:rsidR="00563C3B" w:rsidRPr="00685B9C" w:rsidRDefault="00563C3B" w:rsidP="001865D5">
      <w:pPr>
        <w:pStyle w:val="Bullet2nd"/>
        <w:spacing w:after="0"/>
        <w:rPr>
          <w:rStyle w:val="Italic"/>
        </w:rPr>
      </w:pPr>
      <w:r w:rsidRPr="00685B9C">
        <w:rPr>
          <w:rStyle w:val="Italic"/>
        </w:rPr>
        <w:t xml:space="preserve">Development of </w:t>
      </w:r>
      <w:proofErr w:type="spellStart"/>
      <w:r w:rsidRPr="00685B9C">
        <w:rPr>
          <w:rStyle w:val="Italic"/>
        </w:rPr>
        <w:t>Chessie</w:t>
      </w:r>
      <w:proofErr w:type="spellEnd"/>
      <w:r w:rsidRPr="00685B9C">
        <w:rPr>
          <w:rStyle w:val="Italic"/>
        </w:rPr>
        <w:t xml:space="preserve"> BIBI, monitoring data of streams and their assessment</w:t>
      </w:r>
    </w:p>
    <w:p w14:paraId="4937AC22" w14:textId="5204CA96" w:rsidR="00563C3B" w:rsidRPr="00BC2A66" w:rsidRDefault="00563C3B" w:rsidP="009243C2">
      <w:pPr>
        <w:pStyle w:val="Bulletnospaceafter"/>
      </w:pPr>
      <w:r w:rsidRPr="000434AE">
        <w:t>U</w:t>
      </w:r>
      <w:r w:rsidR="00AA3EC9">
        <w:t>.</w:t>
      </w:r>
      <w:r w:rsidRPr="000434AE">
        <w:t>S</w:t>
      </w:r>
      <w:r w:rsidR="00AA3EC9">
        <w:t>.</w:t>
      </w:r>
      <w:r w:rsidRPr="000434AE">
        <w:t xml:space="preserve"> Fish &amp;</w:t>
      </w:r>
      <w:r w:rsidR="00AA3EC9">
        <w:t xml:space="preserve"> </w:t>
      </w:r>
      <w:r w:rsidRPr="000434AE">
        <w:t>Wildlife Service</w:t>
      </w:r>
      <w:r>
        <w:t xml:space="preserve"> (USFWS)</w:t>
      </w:r>
    </w:p>
    <w:p w14:paraId="77D37B13" w14:textId="6A2F9FAF" w:rsidR="00563C3B" w:rsidRPr="009243C2" w:rsidRDefault="00563C3B" w:rsidP="001865D5">
      <w:pPr>
        <w:pStyle w:val="Bullet2nd"/>
        <w:spacing w:after="0"/>
        <w:rPr>
          <w:rStyle w:val="Italic"/>
        </w:rPr>
      </w:pPr>
      <w:r w:rsidRPr="009243C2">
        <w:rPr>
          <w:rStyle w:val="Italic"/>
        </w:rPr>
        <w:t>Manages and implements stream restoration projects, provides training on stream restoration assessment methods and development of guidance</w:t>
      </w:r>
    </w:p>
    <w:p w14:paraId="0725893B" w14:textId="59F5706E" w:rsidR="00563C3B" w:rsidRPr="00BC2A66" w:rsidRDefault="00563C3B" w:rsidP="00C96DBC">
      <w:pPr>
        <w:pStyle w:val="Bulletnospaceafter"/>
      </w:pPr>
      <w:r w:rsidRPr="000434AE">
        <w:t>U</w:t>
      </w:r>
      <w:r w:rsidR="00AA3EC9">
        <w:t>.</w:t>
      </w:r>
      <w:r w:rsidRPr="000434AE">
        <w:t>S</w:t>
      </w:r>
      <w:r w:rsidR="00AA3EC9">
        <w:t>.</w:t>
      </w:r>
      <w:r w:rsidRPr="000434AE">
        <w:t xml:space="preserve"> Army Corps of Engineers</w:t>
      </w:r>
      <w:r>
        <w:t xml:space="preserve"> (USACE)</w:t>
      </w:r>
    </w:p>
    <w:p w14:paraId="460E63B1" w14:textId="5CF006E2" w:rsidR="00563C3B" w:rsidRPr="00C96DBC" w:rsidRDefault="00563C3B" w:rsidP="00C96DBC">
      <w:pPr>
        <w:pStyle w:val="Bullet2nd"/>
        <w:rPr>
          <w:rStyle w:val="Italic"/>
        </w:rPr>
      </w:pPr>
      <w:r w:rsidRPr="00C96DBC">
        <w:rPr>
          <w:rStyle w:val="Italic"/>
        </w:rPr>
        <w:t>Review and approval of stream restoration projects</w:t>
      </w:r>
    </w:p>
    <w:p w14:paraId="31134D2D" w14:textId="77777777" w:rsidR="00563C3B" w:rsidRPr="00BC2A66" w:rsidRDefault="00563C3B" w:rsidP="001865D5">
      <w:pPr>
        <w:pStyle w:val="Bullet2nd"/>
        <w:spacing w:after="0"/>
      </w:pPr>
      <w:r w:rsidRPr="00C96DBC">
        <w:rPr>
          <w:rStyle w:val="Italic"/>
        </w:rPr>
        <w:t>USACE cost-shares stream and floodplain habitat restoration projects under its ecosystem restoration mission. Under administration policy, USACE does not generally cost-share projects undertaken for principal purpose of water quality improvement</w:t>
      </w:r>
    </w:p>
    <w:p w14:paraId="075F7012" w14:textId="4FE724D5" w:rsidR="004E0840" w:rsidRDefault="00563C3B" w:rsidP="008B1C54">
      <w:pPr>
        <w:pStyle w:val="Bulletnospaceafter"/>
        <w:rPr>
          <w:rStyle w:val="Bold"/>
        </w:rPr>
      </w:pPr>
      <w:r w:rsidRPr="00472687">
        <w:rPr>
          <w:rStyle w:val="Bold"/>
        </w:rPr>
        <w:t>E</w:t>
      </w:r>
      <w:r w:rsidR="00AA3EC9">
        <w:rPr>
          <w:rStyle w:val="Bold"/>
        </w:rPr>
        <w:t xml:space="preserve">nvironmental </w:t>
      </w:r>
      <w:r w:rsidRPr="00472687">
        <w:rPr>
          <w:rStyle w:val="Bold"/>
        </w:rPr>
        <w:t>P</w:t>
      </w:r>
      <w:r w:rsidR="00AA3EC9">
        <w:rPr>
          <w:rStyle w:val="Bold"/>
        </w:rPr>
        <w:t xml:space="preserve">rotection </w:t>
      </w:r>
      <w:r w:rsidRPr="00472687">
        <w:rPr>
          <w:rStyle w:val="Bold"/>
        </w:rPr>
        <w:t>A</w:t>
      </w:r>
      <w:r w:rsidR="00AA3EC9">
        <w:rPr>
          <w:rStyle w:val="Bold"/>
        </w:rPr>
        <w:t>gency (EPA)</w:t>
      </w:r>
      <w:r w:rsidRPr="00472687">
        <w:rPr>
          <w:rStyle w:val="Bold"/>
        </w:rPr>
        <w:t xml:space="preserve"> Region III</w:t>
      </w:r>
    </w:p>
    <w:p w14:paraId="12A088AF" w14:textId="32C33F48" w:rsidR="00563C3B" w:rsidRPr="008B1C54" w:rsidRDefault="00563C3B" w:rsidP="001865D5">
      <w:pPr>
        <w:pStyle w:val="Bullet2nd"/>
        <w:spacing w:after="0"/>
        <w:rPr>
          <w:rStyle w:val="Italic"/>
        </w:rPr>
      </w:pPr>
      <w:r w:rsidRPr="008B1C54">
        <w:rPr>
          <w:rStyle w:val="Italic"/>
        </w:rPr>
        <w:t>Review and approval of stream restoration projects</w:t>
      </w:r>
    </w:p>
    <w:p w14:paraId="33A86456" w14:textId="77777777" w:rsidR="00563C3B" w:rsidRPr="00472687" w:rsidRDefault="00563C3B" w:rsidP="008B1C54">
      <w:pPr>
        <w:pStyle w:val="Bulletnospaceafter"/>
        <w:rPr>
          <w:rStyle w:val="Bold"/>
        </w:rPr>
      </w:pPr>
      <w:r w:rsidRPr="00472687">
        <w:rPr>
          <w:rStyle w:val="Bold"/>
        </w:rPr>
        <w:t>EPA Chesapeake Bay Program Office (CBPO)</w:t>
      </w:r>
    </w:p>
    <w:p w14:paraId="5E1E0B03" w14:textId="3CF8C2EF" w:rsidR="00563C3B" w:rsidRPr="00DC6C69" w:rsidRDefault="00563C3B" w:rsidP="001865D5">
      <w:pPr>
        <w:pStyle w:val="Bullet2nd"/>
        <w:spacing w:after="0"/>
        <w:rPr>
          <w:rStyle w:val="Italic"/>
        </w:rPr>
      </w:pPr>
      <w:r w:rsidRPr="00DC6C69">
        <w:rPr>
          <w:rStyle w:val="Italic"/>
        </w:rPr>
        <w:lastRenderedPageBreak/>
        <w:t>Partnership of federal, state and resource agencies to restore Chesapeake Bay</w:t>
      </w:r>
    </w:p>
    <w:p w14:paraId="41994EC7" w14:textId="77777777" w:rsidR="00563C3B" w:rsidRPr="009366A5" w:rsidRDefault="00563C3B" w:rsidP="001865D5">
      <w:pPr>
        <w:pStyle w:val="Bulletnospaceafter"/>
        <w:rPr>
          <w:rStyle w:val="Bold"/>
        </w:rPr>
      </w:pPr>
      <w:r w:rsidRPr="009366A5">
        <w:rPr>
          <w:rStyle w:val="Bold"/>
        </w:rPr>
        <w:t>Center for Watershed Protection (CWP)</w:t>
      </w:r>
    </w:p>
    <w:p w14:paraId="09963B8D" w14:textId="53E19468" w:rsidR="004E0840" w:rsidRDefault="005A2161" w:rsidP="001865D5">
      <w:pPr>
        <w:pStyle w:val="Bullet2nd"/>
        <w:spacing w:after="0"/>
        <w:rPr>
          <w:rStyle w:val="Italic"/>
        </w:rPr>
      </w:pPr>
      <w:r>
        <w:rPr>
          <w:rStyle w:val="Italic"/>
        </w:rPr>
        <w:t xml:space="preserve"> Chair Stream Health Work Group</w:t>
      </w:r>
    </w:p>
    <w:p w14:paraId="2E1E824A" w14:textId="3928235E" w:rsidR="005A2161" w:rsidRDefault="005A2161" w:rsidP="001865D5">
      <w:pPr>
        <w:pStyle w:val="Bullet2nd"/>
        <w:spacing w:after="0"/>
        <w:rPr>
          <w:rStyle w:val="Italic"/>
        </w:rPr>
      </w:pPr>
      <w:r>
        <w:rPr>
          <w:rStyle w:val="Italic"/>
        </w:rPr>
        <w:t xml:space="preserve">Development and training on stream restoration protocols </w:t>
      </w:r>
    </w:p>
    <w:p w14:paraId="2F459896" w14:textId="735B1DE1" w:rsidR="00563C3B" w:rsidRPr="00BC2A66" w:rsidRDefault="00563C3B" w:rsidP="008B1C54">
      <w:pPr>
        <w:pStyle w:val="Bulletnospaceafter"/>
      </w:pPr>
      <w:r>
        <w:t>Virginia Tech</w:t>
      </w:r>
      <w:r w:rsidRPr="000434AE">
        <w:t xml:space="preserve"> </w:t>
      </w:r>
      <w:r>
        <w:t>(VT)</w:t>
      </w:r>
    </w:p>
    <w:p w14:paraId="1BFB8EF5" w14:textId="0F7F3B6F" w:rsidR="00563C3B" w:rsidRPr="00DC6C69" w:rsidRDefault="00563C3B" w:rsidP="001865D5">
      <w:pPr>
        <w:pStyle w:val="Bullet2nd"/>
        <w:spacing w:after="0"/>
        <w:rPr>
          <w:rStyle w:val="Italic"/>
        </w:rPr>
      </w:pPr>
      <w:r w:rsidRPr="00DC6C69">
        <w:rPr>
          <w:rStyle w:val="Italic"/>
        </w:rPr>
        <w:t>Mem</w:t>
      </w:r>
      <w:r w:rsidR="009D60B6">
        <w:rPr>
          <w:rStyle w:val="Italic"/>
        </w:rPr>
        <w:t xml:space="preserve">ber of </w:t>
      </w:r>
      <w:bookmarkStart w:id="0" w:name="_Hlk3989180"/>
      <w:r w:rsidR="004B60A5">
        <w:rPr>
          <w:rStyle w:val="Italic"/>
        </w:rPr>
        <w:t xml:space="preserve">CBP Science and Technical Advisory Committee </w:t>
      </w:r>
      <w:bookmarkEnd w:id="0"/>
      <w:r w:rsidR="004B60A5">
        <w:rPr>
          <w:rStyle w:val="Italic"/>
        </w:rPr>
        <w:t>(</w:t>
      </w:r>
      <w:r w:rsidR="009D60B6">
        <w:rPr>
          <w:rStyle w:val="Italic"/>
        </w:rPr>
        <w:t>STAC</w:t>
      </w:r>
      <w:r w:rsidR="004B60A5">
        <w:rPr>
          <w:rStyle w:val="Italic"/>
        </w:rPr>
        <w:t>)</w:t>
      </w:r>
      <w:r w:rsidR="009D60B6">
        <w:rPr>
          <w:rStyle w:val="Italic"/>
        </w:rPr>
        <w:t>, Stream Health Workg</w:t>
      </w:r>
      <w:r w:rsidRPr="00DC6C69">
        <w:rPr>
          <w:rStyle w:val="Italic"/>
        </w:rPr>
        <w:t>roup Drafting Team</w:t>
      </w:r>
    </w:p>
    <w:p w14:paraId="1CA80607" w14:textId="717CDF36" w:rsidR="00563C3B" w:rsidRPr="009366A5" w:rsidRDefault="005D5143" w:rsidP="008B1C54">
      <w:pPr>
        <w:pStyle w:val="Bulletnospaceafter"/>
        <w:rPr>
          <w:rStyle w:val="Bold"/>
        </w:rPr>
      </w:pPr>
      <w:r>
        <w:rPr>
          <w:rStyle w:val="Bold"/>
        </w:rPr>
        <w:t>Chesapeake Bay s</w:t>
      </w:r>
      <w:r w:rsidR="00563C3B" w:rsidRPr="009366A5">
        <w:rPr>
          <w:rStyle w:val="Bold"/>
        </w:rPr>
        <w:t>tate</w:t>
      </w:r>
      <w:r w:rsidR="00AA3EC9">
        <w:rPr>
          <w:rStyle w:val="Bold"/>
        </w:rPr>
        <w:t>s</w:t>
      </w:r>
      <w:r w:rsidR="00563C3B" w:rsidRPr="009366A5">
        <w:rPr>
          <w:rStyle w:val="Bold"/>
        </w:rPr>
        <w:t xml:space="preserve"> (VA, MD, WV, DE, PA, NY) and District of Columbia natural resource, stormwater and permit approval agencies</w:t>
      </w:r>
    </w:p>
    <w:p w14:paraId="74FBF6C8" w14:textId="17F24E4D" w:rsidR="00563C3B" w:rsidRPr="00DC6C69" w:rsidRDefault="00563C3B" w:rsidP="00450C3B">
      <w:pPr>
        <w:pStyle w:val="Bullet2nd"/>
        <w:spacing w:after="0"/>
        <w:rPr>
          <w:rStyle w:val="Italic"/>
        </w:rPr>
      </w:pPr>
      <w:r w:rsidRPr="00DC6C69">
        <w:rPr>
          <w:rStyle w:val="Italic"/>
        </w:rPr>
        <w:t xml:space="preserve">Monitoring stream conditions and health, implements/manages stream restoration projects and other </w:t>
      </w:r>
      <w:r w:rsidR="004B60A5">
        <w:rPr>
          <w:rStyle w:val="Italic"/>
        </w:rPr>
        <w:t>best management practices</w:t>
      </w:r>
      <w:r w:rsidR="004B60A5" w:rsidRPr="00DC6C69">
        <w:rPr>
          <w:rStyle w:val="Italic"/>
        </w:rPr>
        <w:t xml:space="preserve"> </w:t>
      </w:r>
      <w:r w:rsidR="004B60A5">
        <w:rPr>
          <w:rStyle w:val="Italic"/>
        </w:rPr>
        <w:t>(</w:t>
      </w:r>
      <w:r w:rsidRPr="00DC6C69">
        <w:rPr>
          <w:rStyle w:val="Italic"/>
        </w:rPr>
        <w:t>BMPs</w:t>
      </w:r>
      <w:r w:rsidR="004B60A5">
        <w:rPr>
          <w:rStyle w:val="Italic"/>
        </w:rPr>
        <w:t>)</w:t>
      </w:r>
      <w:r w:rsidRPr="00DC6C69">
        <w:rPr>
          <w:rStyle w:val="Italic"/>
        </w:rPr>
        <w:t>, provides funding to support project implementation. Review and approval of stream restoration projects</w:t>
      </w:r>
    </w:p>
    <w:p w14:paraId="0137585C" w14:textId="77777777" w:rsidR="00563C3B" w:rsidRPr="00BC2A66" w:rsidRDefault="00563C3B" w:rsidP="008B1C54">
      <w:pPr>
        <w:pStyle w:val="Bulletnospaceafter"/>
      </w:pPr>
      <w:r>
        <w:t>Chesapeake Bay Trust (CBT)</w:t>
      </w:r>
    </w:p>
    <w:p w14:paraId="43458515" w14:textId="57BFB6FA" w:rsidR="00563C3B" w:rsidRPr="00DC6C69" w:rsidRDefault="00E03F44" w:rsidP="00FE2090">
      <w:pPr>
        <w:pStyle w:val="Bullet2nd"/>
        <w:spacing w:after="0"/>
        <w:rPr>
          <w:rStyle w:val="Italic"/>
        </w:rPr>
      </w:pPr>
      <w:r>
        <w:rPr>
          <w:rStyle w:val="Italic"/>
        </w:rPr>
        <w:t>L</w:t>
      </w:r>
      <w:r w:rsidR="00563C3B" w:rsidRPr="00DC6C69">
        <w:rPr>
          <w:rStyle w:val="Italic"/>
        </w:rPr>
        <w:t>ead effort to organize pooled monitoring approach</w:t>
      </w:r>
    </w:p>
    <w:p w14:paraId="5D0F514B" w14:textId="77777777" w:rsidR="00563C3B" w:rsidRDefault="00563C3B" w:rsidP="00DC6C69">
      <w:pPr>
        <w:pStyle w:val="Bulletnospaceafter"/>
      </w:pPr>
      <w:r w:rsidRPr="000434AE">
        <w:t>Nationa</w:t>
      </w:r>
      <w:r>
        <w:t>l Fish and Wildlife Foundation (NFWF)</w:t>
      </w:r>
    </w:p>
    <w:p w14:paraId="2FAE874F" w14:textId="3E796FC2" w:rsidR="00563C3B" w:rsidRPr="000B3626" w:rsidRDefault="00563C3B" w:rsidP="000B3626">
      <w:pPr>
        <w:pStyle w:val="Bullet2nd"/>
        <w:spacing w:after="0"/>
        <w:rPr>
          <w:rStyle w:val="Italic"/>
        </w:rPr>
      </w:pPr>
      <w:r w:rsidRPr="000B3626">
        <w:rPr>
          <w:rStyle w:val="Italic"/>
        </w:rPr>
        <w:t>Provides funding for stream restoration projects and BMPs to reduce nutrient and sediment loadings</w:t>
      </w:r>
    </w:p>
    <w:p w14:paraId="5589AC1A" w14:textId="5E8C00AB" w:rsidR="00563C3B" w:rsidRPr="003151CD" w:rsidRDefault="00563C3B" w:rsidP="008B1C54">
      <w:pPr>
        <w:pStyle w:val="Bulletnospaceafter"/>
      </w:pPr>
      <w:r w:rsidRPr="000434AE">
        <w:t>Local government</w:t>
      </w:r>
      <w:r w:rsidR="00AA3EC9">
        <w:t>s</w:t>
      </w:r>
    </w:p>
    <w:p w14:paraId="1D9C4973" w14:textId="1547E082" w:rsidR="00563C3B" w:rsidRPr="00C05AB4" w:rsidRDefault="00563C3B" w:rsidP="00C05AB4">
      <w:pPr>
        <w:pStyle w:val="Bullet2nd"/>
        <w:spacing w:after="0"/>
        <w:rPr>
          <w:rStyle w:val="Italic"/>
        </w:rPr>
      </w:pPr>
      <w:r w:rsidRPr="00C05AB4">
        <w:rPr>
          <w:rStyle w:val="Italic"/>
        </w:rPr>
        <w:t>Responsible for implementation of BMPs to include stream restoration projects as part of the WIPs</w:t>
      </w:r>
    </w:p>
    <w:p w14:paraId="0FBA78C1" w14:textId="77777777" w:rsidR="00563C3B" w:rsidRPr="003151CD" w:rsidRDefault="00563C3B" w:rsidP="008B1C54">
      <w:pPr>
        <w:pStyle w:val="Bulletnospaceafter"/>
      </w:pPr>
      <w:r>
        <w:t>Urban Stream Restoration BMP Expert Panel Members</w:t>
      </w:r>
    </w:p>
    <w:p w14:paraId="29FCA03E" w14:textId="7F6E2B0C" w:rsidR="004053D2" w:rsidRPr="0007060A" w:rsidRDefault="00563C3B" w:rsidP="0007060A">
      <w:pPr>
        <w:pStyle w:val="Bullet2nd"/>
        <w:rPr>
          <w:rStyle w:val="Italic"/>
        </w:rPr>
      </w:pPr>
      <w:r w:rsidRPr="0007060A">
        <w:rPr>
          <w:rStyle w:val="Italic"/>
        </w:rPr>
        <w:t>Development of protocols and nutrient and sediment pollutant load reductions to credit stream restoration projects for water quality improvements</w:t>
      </w:r>
    </w:p>
    <w:p w14:paraId="5D50F7E9" w14:textId="13F71737" w:rsidR="004053D2" w:rsidRPr="00624770" w:rsidRDefault="002F4ED0" w:rsidP="001F2AE2">
      <w:pPr>
        <w:pStyle w:val="BodyText"/>
        <w:spacing w:after="40"/>
        <w:rPr>
          <w:rStyle w:val="Bold"/>
        </w:rPr>
      </w:pPr>
      <w:r w:rsidRPr="00624770">
        <w:rPr>
          <w:rStyle w:val="Bold"/>
        </w:rPr>
        <w:t>Level of Participation: Medium</w:t>
      </w:r>
    </w:p>
    <w:p w14:paraId="585A7620" w14:textId="16D10653" w:rsidR="00CD065E" w:rsidRDefault="00CD065E" w:rsidP="00CD065E">
      <w:pPr>
        <w:pStyle w:val="Bullet"/>
      </w:pPr>
      <w:r>
        <w:t>Natural Resources Conservation Service U</w:t>
      </w:r>
      <w:r w:rsidR="00AA3EC9">
        <w:t>.</w:t>
      </w:r>
      <w:r>
        <w:t>S</w:t>
      </w:r>
      <w:r w:rsidR="00AA3EC9">
        <w:t xml:space="preserve">. </w:t>
      </w:r>
      <w:r>
        <w:t>D</w:t>
      </w:r>
      <w:r w:rsidR="00AA3EC9">
        <w:t xml:space="preserve">epartment of </w:t>
      </w:r>
      <w:r>
        <w:t>A</w:t>
      </w:r>
      <w:r w:rsidR="00AA3EC9">
        <w:t>griculture (USDA)</w:t>
      </w:r>
    </w:p>
    <w:p w14:paraId="21729A52" w14:textId="49861627" w:rsidR="00CD065E" w:rsidRPr="000434AE" w:rsidRDefault="00CD065E" w:rsidP="00CD065E">
      <w:pPr>
        <w:pStyle w:val="Bullet"/>
      </w:pPr>
      <w:r>
        <w:t>University of Maryland, U</w:t>
      </w:r>
      <w:r w:rsidR="00AA3EC9">
        <w:t xml:space="preserve">niversity of </w:t>
      </w:r>
      <w:r>
        <w:t>M</w:t>
      </w:r>
      <w:r w:rsidR="00AA3EC9">
        <w:t xml:space="preserve">aryland </w:t>
      </w:r>
      <w:r>
        <w:t>C</w:t>
      </w:r>
      <w:r w:rsidR="00AA3EC9">
        <w:t xml:space="preserve">enter for </w:t>
      </w:r>
      <w:r>
        <w:t>E</w:t>
      </w:r>
      <w:r w:rsidR="00AA3EC9">
        <w:t xml:space="preserve">nvironmental </w:t>
      </w:r>
      <w:r>
        <w:t>S</w:t>
      </w:r>
      <w:r w:rsidR="00AA3EC9">
        <w:t>cience (UMCES)</w:t>
      </w:r>
    </w:p>
    <w:p w14:paraId="4496F675" w14:textId="77777777" w:rsidR="00CD065E" w:rsidRPr="000434AE" w:rsidRDefault="00CD065E" w:rsidP="00CD065E">
      <w:pPr>
        <w:pStyle w:val="Bullet"/>
      </w:pPr>
      <w:r>
        <w:t>Stroud Research Center</w:t>
      </w:r>
    </w:p>
    <w:p w14:paraId="6E79C8F5" w14:textId="79B38AD5" w:rsidR="00CD065E" w:rsidRPr="000434AE" w:rsidRDefault="00CD065E" w:rsidP="00CD065E">
      <w:pPr>
        <w:pStyle w:val="Bullet"/>
      </w:pPr>
      <w:r>
        <w:t>Johns Hopkins</w:t>
      </w:r>
      <w:r w:rsidR="00AA3EC9">
        <w:t xml:space="preserve"> University</w:t>
      </w:r>
    </w:p>
    <w:p w14:paraId="511F52C4" w14:textId="0A32F54C" w:rsidR="00CD065E" w:rsidRPr="000434AE" w:rsidRDefault="00CD065E" w:rsidP="00CD065E">
      <w:pPr>
        <w:pStyle w:val="Bullet"/>
      </w:pPr>
      <w:r>
        <w:t>Franklin &amp; Marshall</w:t>
      </w:r>
      <w:r w:rsidR="00AA3EC9">
        <w:t xml:space="preserve"> University</w:t>
      </w:r>
    </w:p>
    <w:p w14:paraId="39B71B78" w14:textId="111030E4" w:rsidR="00CD065E" w:rsidRPr="000434AE" w:rsidRDefault="00CD065E" w:rsidP="00CD065E">
      <w:pPr>
        <w:pStyle w:val="Bullet"/>
      </w:pPr>
      <w:r w:rsidRPr="000434AE">
        <w:t>Severn River</w:t>
      </w:r>
      <w:r w:rsidR="00AA3EC9">
        <w:t>k</w:t>
      </w:r>
      <w:r w:rsidRPr="000434AE">
        <w:t>eeper</w:t>
      </w:r>
      <w:r>
        <w:t>:</w:t>
      </w:r>
      <w:r w:rsidRPr="000434AE">
        <w:t xml:space="preserve"> </w:t>
      </w:r>
      <w:r w:rsidRPr="00194B96">
        <w:t>Manages/Implements Stream Restorat</w:t>
      </w:r>
      <w:r w:rsidRPr="000434AE">
        <w:t>i</w:t>
      </w:r>
      <w:r w:rsidRPr="00194B96">
        <w:t>on Projects</w:t>
      </w:r>
    </w:p>
    <w:p w14:paraId="40A5A482" w14:textId="77777777" w:rsidR="00CD065E" w:rsidRPr="000434AE" w:rsidRDefault="00CD065E" w:rsidP="00CD065E">
      <w:pPr>
        <w:pStyle w:val="Bullet"/>
      </w:pPr>
      <w:r w:rsidRPr="000434AE">
        <w:t xml:space="preserve">American Rivers: </w:t>
      </w:r>
      <w:r w:rsidRPr="00194B96">
        <w:t>Manages/Implements Stream Restoration/Dam Removal Projects</w:t>
      </w:r>
    </w:p>
    <w:p w14:paraId="2DA4E7DE" w14:textId="77777777" w:rsidR="00CD065E" w:rsidRPr="00836757" w:rsidRDefault="00CD065E" w:rsidP="00CD065E">
      <w:pPr>
        <w:pStyle w:val="Bullet"/>
      </w:pPr>
      <w:r>
        <w:t>Maryland Stream Restoration Association (MSRA)</w:t>
      </w:r>
    </w:p>
    <w:p w14:paraId="66D75154" w14:textId="2A6004EB" w:rsidR="00CD065E" w:rsidRDefault="00CD065E" w:rsidP="00CD065E">
      <w:pPr>
        <w:pStyle w:val="Bullet"/>
      </w:pPr>
      <w:r>
        <w:t>Maryland Department of Environment (MDE)</w:t>
      </w:r>
    </w:p>
    <w:p w14:paraId="7FAA978C" w14:textId="6600CC60" w:rsidR="000A62F4" w:rsidRDefault="000A62F4" w:rsidP="006C4656">
      <w:pPr>
        <w:pStyle w:val="BodyText"/>
      </w:pPr>
      <w:r w:rsidRPr="006C4656">
        <w:rPr>
          <w:rStyle w:val="Bold"/>
        </w:rPr>
        <w:t>Likely Participating Jurisdictions:</w:t>
      </w:r>
      <w:r w:rsidR="006C4656">
        <w:t xml:space="preserve"> </w:t>
      </w:r>
      <w:r w:rsidR="007A3B57" w:rsidRPr="0077502B">
        <w:rPr>
          <w:rFonts w:cstheme="minorHAnsi"/>
        </w:rPr>
        <w:t>All listed above</w:t>
      </w:r>
      <w:r w:rsidR="007A3B57">
        <w:rPr>
          <w:rFonts w:cstheme="minorHAnsi"/>
        </w:rPr>
        <w:t xml:space="preserve"> in addition to </w:t>
      </w:r>
      <w:r w:rsidR="007A3B57">
        <w:t>Maryland Water Quality Monitoring Council and Maryland State Water Quality Advisory Committee.</w:t>
      </w:r>
    </w:p>
    <w:p w14:paraId="45A2624A" w14:textId="77777777" w:rsidR="00EF3C18" w:rsidRDefault="00EF3C18" w:rsidP="006356A1">
      <w:pPr>
        <w:pStyle w:val="Heading2"/>
      </w:pPr>
      <w:r w:rsidRPr="00F33E85">
        <w:t xml:space="preserve">Local </w:t>
      </w:r>
      <w:r>
        <w:t>E</w:t>
      </w:r>
      <w:r w:rsidRPr="00F33E85">
        <w:t>ngagement</w:t>
      </w:r>
    </w:p>
    <w:p w14:paraId="01A196DD" w14:textId="35304264" w:rsidR="00EF3C18" w:rsidRPr="0007015D" w:rsidRDefault="00EF3C18" w:rsidP="003858E0">
      <w:pPr>
        <w:pStyle w:val="BodyText"/>
        <w:rPr>
          <w:rFonts w:cstheme="minorHAnsi"/>
        </w:rPr>
      </w:pPr>
      <w:r>
        <w:rPr>
          <w:rFonts w:cstheme="minorHAnsi"/>
        </w:rPr>
        <w:t>Local government</w:t>
      </w:r>
      <w:r w:rsidR="00AA3EC9">
        <w:rPr>
          <w:rFonts w:cstheme="minorHAnsi"/>
        </w:rPr>
        <w:t>s</w:t>
      </w:r>
      <w:r>
        <w:rPr>
          <w:rFonts w:cstheme="minorHAnsi"/>
        </w:rPr>
        <w:t xml:space="preserve"> </w:t>
      </w:r>
      <w:r w:rsidR="00AA3EC9">
        <w:rPr>
          <w:rFonts w:cstheme="minorHAnsi"/>
        </w:rPr>
        <w:t>are</w:t>
      </w:r>
      <w:r>
        <w:rPr>
          <w:rFonts w:cstheme="minorHAnsi"/>
        </w:rPr>
        <w:t xml:space="preserve"> </w:t>
      </w:r>
      <w:r>
        <w:t>r</w:t>
      </w:r>
      <w:r w:rsidRPr="00E36647">
        <w:t xml:space="preserve">esponsible for </w:t>
      </w:r>
      <w:r w:rsidR="00AA3EC9">
        <w:t xml:space="preserve">the </w:t>
      </w:r>
      <w:r w:rsidRPr="00E36647">
        <w:t xml:space="preserve">implementation of BMPs to include stream restoration projects as part of the </w:t>
      </w:r>
      <w:r w:rsidR="00AA3EC9">
        <w:t xml:space="preserve">Phase III </w:t>
      </w:r>
      <w:r w:rsidRPr="00E36647">
        <w:t>W</w:t>
      </w:r>
      <w:r w:rsidR="00AA3EC9">
        <w:t xml:space="preserve">atershed </w:t>
      </w:r>
      <w:r w:rsidRPr="00E36647">
        <w:t>I</w:t>
      </w:r>
      <w:r w:rsidR="00AA3EC9">
        <w:t xml:space="preserve">mplementation </w:t>
      </w:r>
      <w:r w:rsidRPr="00E36647">
        <w:t>P</w:t>
      </w:r>
      <w:r w:rsidR="00AA3EC9">
        <w:t>lan</w:t>
      </w:r>
      <w:r w:rsidRPr="00E36647">
        <w:t>s</w:t>
      </w:r>
      <w:r w:rsidR="00AA3EC9">
        <w:t xml:space="preserve"> (WIPs)</w:t>
      </w:r>
      <w:r>
        <w:t>.</w:t>
      </w:r>
    </w:p>
    <w:p w14:paraId="3E04764A" w14:textId="3D3D5B89" w:rsidR="0031243A" w:rsidRPr="00A63BE5" w:rsidRDefault="004E05C2" w:rsidP="004461AE">
      <w:pPr>
        <w:pStyle w:val="Heading1"/>
      </w:pPr>
      <w:r w:rsidRPr="00B67CD1">
        <w:lastRenderedPageBreak/>
        <w:t xml:space="preserve">Factors </w:t>
      </w:r>
      <w:r w:rsidR="00B67CD1">
        <w:t>I</w:t>
      </w:r>
      <w:r w:rsidRPr="00B67CD1">
        <w:t xml:space="preserve">nfluencing </w:t>
      </w:r>
      <w:r w:rsidR="008D31B7">
        <w:t>Success</w:t>
      </w:r>
    </w:p>
    <w:p w14:paraId="3A20030C" w14:textId="1D11F9F5" w:rsidR="00EE1EF1" w:rsidRDefault="003533C9" w:rsidP="00EE1EF1">
      <w:pPr>
        <w:pStyle w:val="BodyText"/>
      </w:pPr>
      <w:r w:rsidRPr="00942DB2">
        <w:t xml:space="preserve">To fully achieve this </w:t>
      </w:r>
      <w:r w:rsidR="007B2710" w:rsidRPr="00942DB2">
        <w:t>outcome,</w:t>
      </w:r>
      <w:r w:rsidRPr="00942DB2">
        <w:t xml:space="preserve"> it is critical to address priority stressors to restore stream functions </w:t>
      </w:r>
      <w:r>
        <w:t>and</w:t>
      </w:r>
      <w:r w:rsidRPr="00942DB2">
        <w:t xml:space="preserve"> </w:t>
      </w:r>
      <w:r>
        <w:t>improve</w:t>
      </w:r>
      <w:r w:rsidRPr="00942DB2">
        <w:t xml:space="preserve"> local stream health, as well as the Bay</w:t>
      </w:r>
      <w:r>
        <w:t xml:space="preserve">. </w:t>
      </w:r>
      <w:r w:rsidRPr="00942DB2">
        <w:t>A stressor in the context of this strategy is any factor limiting to aquatic life, or stream processes, that occurs as a direct or indirect impact of current or past human actions</w:t>
      </w:r>
      <w:r>
        <w:t xml:space="preserve">. </w:t>
      </w:r>
      <w:r w:rsidRPr="00942DB2">
        <w:t>Stressors refer to both biological and physical properties.</w:t>
      </w:r>
      <w:r>
        <w:t xml:space="preserve"> </w:t>
      </w:r>
      <w:r w:rsidRPr="00E36647">
        <w:t> </w:t>
      </w:r>
      <w:r w:rsidR="00EE1EF1" w:rsidRPr="00E36647">
        <w:t xml:space="preserve">While there are </w:t>
      </w:r>
      <w:proofErr w:type="gramStart"/>
      <w:r w:rsidR="00EE1EF1" w:rsidRPr="00E36647">
        <w:t>a number of</w:t>
      </w:r>
      <w:proofErr w:type="gramEnd"/>
      <w:r w:rsidR="00EE1EF1" w:rsidRPr="00E36647">
        <w:t xml:space="preserve"> ways in which stream functions may be defined </w:t>
      </w:r>
      <w:r w:rsidR="00EE1EF1" w:rsidRPr="009949A9">
        <w:t>(</w:t>
      </w:r>
      <w:r w:rsidR="00385151">
        <w:t>Supplementary Table 1)</w:t>
      </w:r>
      <w:r w:rsidR="00EE1EF1">
        <w:rPr>
          <w:rStyle w:val="CommentReference"/>
          <w:rFonts w:ascii="Calibri" w:eastAsia="Calibri" w:hAnsi="Calibri"/>
          <w:color w:val="000000"/>
          <w:lang w:eastAsia="en-US"/>
        </w:rPr>
        <w:t>)</w:t>
      </w:r>
      <w:r w:rsidR="00EE1EF1" w:rsidRPr="009949A9">
        <w:t>, they are synergistic, or hierarchical in their function such that the quality and condition of each stream process impact others. Therefore, the processes and functions that are most critical to improve stream health will vary depending on what the stressors are for a stream and which of those stressors mus</w:t>
      </w:r>
      <w:r w:rsidR="00EE1EF1" w:rsidRPr="00E36647">
        <w:t>t be reduced or removed</w:t>
      </w:r>
      <w:r w:rsidR="00EE1EF1">
        <w:t xml:space="preserve"> (</w:t>
      </w:r>
      <w:r w:rsidR="00385151">
        <w:t>Supplementary Table 1</w:t>
      </w:r>
      <w:r w:rsidR="00EE1EF1">
        <w:t>).</w:t>
      </w:r>
    </w:p>
    <w:p w14:paraId="390F5299" w14:textId="25E3E0F1" w:rsidR="00EE1EF1" w:rsidRDefault="003533C9" w:rsidP="003110C4">
      <w:pPr>
        <w:pStyle w:val="BodyText"/>
      </w:pPr>
      <w:r w:rsidRPr="00E36647">
        <w:t xml:space="preserve">A thorough understanding of ecological stressors and factors, policy/and administrative factors, and scientific knowledge and the application of research, </w:t>
      </w:r>
      <w:r w:rsidR="00AA3EC9">
        <w:t xml:space="preserve">is </w:t>
      </w:r>
      <w:r w:rsidRPr="00E36647">
        <w:t>necessary to improve stream health and functio</w:t>
      </w:r>
      <w:r w:rsidR="005D5143">
        <w:t>n at both the local and Bay</w:t>
      </w:r>
      <w:r w:rsidR="00AA3EC9">
        <w:t>-</w:t>
      </w:r>
      <w:r w:rsidR="005D5143">
        <w:t xml:space="preserve">wide </w:t>
      </w:r>
      <w:r w:rsidRPr="00E36647">
        <w:t>scale</w:t>
      </w:r>
      <w:r w:rsidR="00DD03BF">
        <w:t>.</w:t>
      </w:r>
    </w:p>
    <w:p w14:paraId="4F1AECEA" w14:textId="018F2255" w:rsidR="003533C9" w:rsidRPr="00E36647" w:rsidRDefault="003533C9" w:rsidP="008E6233">
      <w:pPr>
        <w:pStyle w:val="numberedlist"/>
      </w:pPr>
      <w:r w:rsidRPr="003110C4">
        <w:rPr>
          <w:rStyle w:val="Bold"/>
        </w:rPr>
        <w:t xml:space="preserve">Ecological </w:t>
      </w:r>
      <w:r w:rsidRPr="00BA2732">
        <w:rPr>
          <w:rStyle w:val="Bold"/>
        </w:rPr>
        <w:t>stressors</w:t>
      </w:r>
      <w:r w:rsidR="00BA2732">
        <w:rPr>
          <w:rStyle w:val="Bold"/>
        </w:rPr>
        <w:t xml:space="preserve"> and factors</w:t>
      </w:r>
      <w:r w:rsidRPr="00BA2732">
        <w:rPr>
          <w:rStyle w:val="Bold"/>
          <w:b w:val="0"/>
        </w:rPr>
        <w:t xml:space="preserve"> </w:t>
      </w:r>
      <w:r w:rsidR="009327AB">
        <w:rPr>
          <w:rStyle w:val="Bold"/>
          <w:b w:val="0"/>
        </w:rPr>
        <w:t>a</w:t>
      </w:r>
      <w:r w:rsidRPr="00E36647">
        <w:t xml:space="preserve">re the physical, chemical and biological </w:t>
      </w:r>
      <w:r w:rsidR="00BA2732">
        <w:t>elements</w:t>
      </w:r>
      <w:r w:rsidRPr="00E36647">
        <w:t xml:space="preserve"> that impair or limit stream health recovery. They may also be watershed-based factors that limit stream function(s) or negatively affect downstream waters</w:t>
      </w:r>
      <w:r>
        <w:t xml:space="preserve">. Further, these factors affect </w:t>
      </w:r>
      <w:r w:rsidR="005D5143">
        <w:t>stream health at two scales—</w:t>
      </w:r>
      <w:r w:rsidRPr="00E36647">
        <w:t xml:space="preserve">local and downstream waters to the Bay. Management actions are needed to reduce </w:t>
      </w:r>
      <w:r>
        <w:t>stressors to improve stream health. Where appropriate and feasible, measures should be implemented outside of the stream itself to correct or limit the stress to the aquatic ecosystem. In cases where that is not practical,</w:t>
      </w:r>
      <w:r w:rsidR="00DD03BF">
        <w:t xml:space="preserve"> </w:t>
      </w:r>
      <w:r>
        <w:t>or where the problem is physically in the stream channel or valley itself, stream channel and floodplain restoration work might be optimal management measures. I</w:t>
      </w:r>
      <w:r w:rsidRPr="00E36647">
        <w:t xml:space="preserve">mprovement in local streams overall is paramount to achieving this </w:t>
      </w:r>
      <w:r w:rsidR="00DD03BF">
        <w:t>o</w:t>
      </w:r>
      <w:r w:rsidRPr="00E36647">
        <w:t xml:space="preserve">utcome. Many of the factors listed are contributing pollutants to </w:t>
      </w:r>
      <w:r w:rsidR="00DD03BF">
        <w:t xml:space="preserve">Clean Water Act Section </w:t>
      </w:r>
      <w:r w:rsidRPr="00E36647">
        <w:t xml:space="preserve">303(d) listed impaired waters for which local TMDLs are established. </w:t>
      </w:r>
      <w:r>
        <w:t>E</w:t>
      </w:r>
      <w:r w:rsidRPr="00E36647">
        <w:t xml:space="preserve">cological stressors and factors influencing the </w:t>
      </w:r>
      <w:r w:rsidR="00DD03BF">
        <w:t>o</w:t>
      </w:r>
      <w:r w:rsidRPr="00E36647">
        <w:t>utcome include:</w:t>
      </w:r>
    </w:p>
    <w:p w14:paraId="56FFB1A3" w14:textId="77777777" w:rsidR="003533C9" w:rsidRPr="00DD4BD2" w:rsidRDefault="003533C9" w:rsidP="0013025F">
      <w:pPr>
        <w:pStyle w:val="numberedlist"/>
        <w:numPr>
          <w:ilvl w:val="0"/>
          <w:numId w:val="0"/>
        </w:numPr>
        <w:spacing w:after="0"/>
        <w:ind w:left="360"/>
      </w:pPr>
      <w:r w:rsidRPr="004B704F">
        <w:rPr>
          <w:rStyle w:val="Bold"/>
        </w:rPr>
        <w:t>Within the stream channel and floodplain factors:</w:t>
      </w:r>
    </w:p>
    <w:p w14:paraId="15E8C34C" w14:textId="0F863551" w:rsidR="004E0840" w:rsidRDefault="003533C9" w:rsidP="003110C4">
      <w:pPr>
        <w:pStyle w:val="Bullet"/>
      </w:pPr>
      <w:r w:rsidRPr="00E36647">
        <w:t>Excessive sediment and nutrients in-stream from unstable stream banks and legacy sediments in the floodplain</w:t>
      </w:r>
      <w:r w:rsidR="00DD03BF">
        <w:t>.</w:t>
      </w:r>
    </w:p>
    <w:p w14:paraId="233F5283" w14:textId="384A47BC" w:rsidR="003533C9" w:rsidRPr="00E36647" w:rsidRDefault="003533C9" w:rsidP="003110C4">
      <w:pPr>
        <w:pStyle w:val="Bullet"/>
      </w:pPr>
      <w:r w:rsidRPr="00E36647">
        <w:t>Limited nutrient and organic processing-instream</w:t>
      </w:r>
      <w:r w:rsidR="00DD03BF">
        <w:t>.</w:t>
      </w:r>
    </w:p>
    <w:p w14:paraId="4F4D2309" w14:textId="2AB81295" w:rsidR="003533C9" w:rsidRPr="00E36647" w:rsidRDefault="003533C9" w:rsidP="003110C4">
      <w:pPr>
        <w:pStyle w:val="Bullet"/>
      </w:pPr>
      <w:r w:rsidRPr="00E36647">
        <w:t>Alteration in channel form and function resulting in instability and disequilibrium affecting d</w:t>
      </w:r>
      <w:r w:rsidR="00303880">
        <w:t>iversity and quality of habitat</w:t>
      </w:r>
      <w:r w:rsidR="00DD03BF">
        <w:t>.</w:t>
      </w:r>
    </w:p>
    <w:p w14:paraId="5D45F9FE" w14:textId="72ADB3C5" w:rsidR="003533C9" w:rsidRDefault="003533C9" w:rsidP="003110C4">
      <w:pPr>
        <w:pStyle w:val="Bullet"/>
      </w:pPr>
      <w:r w:rsidRPr="00E36647">
        <w:t>Concentrated flows and reduction in baseflows</w:t>
      </w:r>
      <w:r w:rsidR="00DD03BF">
        <w:t>.</w:t>
      </w:r>
    </w:p>
    <w:p w14:paraId="60946A6D" w14:textId="0CD67E03" w:rsidR="003533C9" w:rsidRPr="00E36647" w:rsidRDefault="003533C9" w:rsidP="003110C4">
      <w:pPr>
        <w:pStyle w:val="Bullet"/>
      </w:pPr>
      <w:r>
        <w:t>Piped and channelize streams</w:t>
      </w:r>
      <w:r w:rsidR="00DD03BF">
        <w:t>.</w:t>
      </w:r>
    </w:p>
    <w:p w14:paraId="38C3B9AE" w14:textId="1BACECDE" w:rsidR="003533C9" w:rsidRDefault="003533C9" w:rsidP="003110C4">
      <w:pPr>
        <w:pStyle w:val="Bullet"/>
      </w:pPr>
      <w:r w:rsidRPr="00E36647">
        <w:t>Removal/Loss of forested riparian areas and the benefits provided by shading</w:t>
      </w:r>
      <w:r w:rsidR="00DD03BF">
        <w:t>.</w:t>
      </w:r>
    </w:p>
    <w:p w14:paraId="47B71922" w14:textId="77777777" w:rsidR="003533C9" w:rsidRPr="00DD4BD2" w:rsidRDefault="003533C9" w:rsidP="0013025F">
      <w:pPr>
        <w:pStyle w:val="numberedlist"/>
        <w:numPr>
          <w:ilvl w:val="0"/>
          <w:numId w:val="0"/>
        </w:numPr>
        <w:spacing w:after="0"/>
        <w:ind w:left="360"/>
      </w:pPr>
      <w:r w:rsidRPr="003C35D6">
        <w:rPr>
          <w:rStyle w:val="Bold"/>
        </w:rPr>
        <w:t>Watershed-based factors:</w:t>
      </w:r>
    </w:p>
    <w:p w14:paraId="564C0DC9" w14:textId="5407C7D4" w:rsidR="003533C9" w:rsidRPr="00E36647" w:rsidRDefault="003533C9" w:rsidP="003110C4">
      <w:pPr>
        <w:pStyle w:val="Bullet"/>
      </w:pPr>
      <w:r w:rsidRPr="00E36647">
        <w:t>Impervious cover</w:t>
      </w:r>
      <w:r>
        <w:t xml:space="preserve"> and increases in stormwater runoff</w:t>
      </w:r>
      <w:r w:rsidR="00DD03BF">
        <w:t>.</w:t>
      </w:r>
    </w:p>
    <w:p w14:paraId="3EB9A918" w14:textId="77777777" w:rsidR="003533C9" w:rsidRDefault="003533C9" w:rsidP="003110C4">
      <w:pPr>
        <w:pStyle w:val="Bullet"/>
      </w:pPr>
      <w:r>
        <w:t>Significant changes in watershed hydrology (time of concentration) related to overland flow impacted by road drainage, ag land drainage, driveways, stormwater collection systems, etc.</w:t>
      </w:r>
    </w:p>
    <w:p w14:paraId="7398C5B9" w14:textId="4989FF49" w:rsidR="003533C9" w:rsidRDefault="003533C9" w:rsidP="003110C4">
      <w:pPr>
        <w:pStyle w:val="Bullet"/>
      </w:pPr>
      <w:r w:rsidRPr="00E36647">
        <w:t>Flow alteration and flashy hydrology</w:t>
      </w:r>
      <w:r w:rsidR="00DD03BF">
        <w:t>.</w:t>
      </w:r>
    </w:p>
    <w:p w14:paraId="46E63967" w14:textId="4E13633E" w:rsidR="003533C9" w:rsidRPr="00E36647" w:rsidRDefault="003533C9" w:rsidP="003110C4">
      <w:pPr>
        <w:pStyle w:val="Bullet"/>
      </w:pPr>
      <w:r w:rsidRPr="00E36647">
        <w:t>Excessive nutrient loading to streams from excess untreated runoff (agricultural and urban) from the upland areas in the watershed and groundwater</w:t>
      </w:r>
      <w:r w:rsidR="00DD03BF">
        <w:t>.</w:t>
      </w:r>
    </w:p>
    <w:p w14:paraId="0934ED2D" w14:textId="3F93F306" w:rsidR="003533C9" w:rsidRPr="00E36647" w:rsidRDefault="003533C9" w:rsidP="003110C4">
      <w:pPr>
        <w:pStyle w:val="Bullet"/>
      </w:pPr>
      <w:r>
        <w:lastRenderedPageBreak/>
        <w:t>I</w:t>
      </w:r>
      <w:r w:rsidRPr="00E36647">
        <w:t>mplementation of stormwater management controls (e.g. BMPs)</w:t>
      </w:r>
      <w:r w:rsidR="00DD03BF">
        <w:t>.</w:t>
      </w:r>
    </w:p>
    <w:p w14:paraId="4E7B9922" w14:textId="4D6E2161" w:rsidR="003533C9" w:rsidRPr="00E36647" w:rsidRDefault="003533C9" w:rsidP="003110C4">
      <w:pPr>
        <w:pStyle w:val="Bullet"/>
      </w:pPr>
      <w:r w:rsidRPr="00E36647">
        <w:t>Leaky wastewater infrastructure</w:t>
      </w:r>
      <w:r w:rsidR="00DD03BF">
        <w:t>.</w:t>
      </w:r>
    </w:p>
    <w:p w14:paraId="76AE999F" w14:textId="1503597D" w:rsidR="003533C9" w:rsidRPr="00E36647" w:rsidRDefault="003533C9" w:rsidP="003110C4">
      <w:pPr>
        <w:pStyle w:val="Bullet"/>
      </w:pPr>
      <w:r w:rsidRPr="00E36647">
        <w:t>Toxicity of effluent from resource extraction activities (i.e., acid mine drainage, fracking)</w:t>
      </w:r>
      <w:r w:rsidR="00DD03BF">
        <w:t>.</w:t>
      </w:r>
    </w:p>
    <w:p w14:paraId="234854A9" w14:textId="3C8CBC52" w:rsidR="003533C9" w:rsidRPr="00E36647" w:rsidRDefault="003533C9" w:rsidP="003110C4">
      <w:pPr>
        <w:pStyle w:val="Bullet"/>
      </w:pPr>
      <w:r w:rsidRPr="00E36647">
        <w:t>Road de-icing practices (salt)</w:t>
      </w:r>
      <w:r w:rsidR="00DD03BF">
        <w:t>.</w:t>
      </w:r>
    </w:p>
    <w:p w14:paraId="28E4A074" w14:textId="421DEB9C" w:rsidR="003533C9" w:rsidRPr="00E36647" w:rsidRDefault="003533C9" w:rsidP="003110C4">
      <w:pPr>
        <w:pStyle w:val="Bullet"/>
      </w:pPr>
      <w:r w:rsidRPr="00E36647">
        <w:t>Thermal impacts</w:t>
      </w:r>
      <w:r w:rsidR="00DD03BF">
        <w:t>.</w:t>
      </w:r>
    </w:p>
    <w:p w14:paraId="65EC3970" w14:textId="02799C9C" w:rsidR="003533C9" w:rsidRPr="00E36647" w:rsidRDefault="003533C9" w:rsidP="003110C4">
      <w:pPr>
        <w:pStyle w:val="Bullet"/>
      </w:pPr>
      <w:r w:rsidRPr="00E36647">
        <w:t>Invasive species</w:t>
      </w:r>
      <w:r w:rsidR="00DD03BF">
        <w:t>.</w:t>
      </w:r>
    </w:p>
    <w:p w14:paraId="3264597A" w14:textId="10E48EE0" w:rsidR="003533C9" w:rsidRPr="00E36647" w:rsidRDefault="003533C9" w:rsidP="003110C4">
      <w:pPr>
        <w:pStyle w:val="Bullet"/>
      </w:pPr>
      <w:r w:rsidRPr="00E36647">
        <w:t>Endocrine disrupting chemicals</w:t>
      </w:r>
      <w:r w:rsidR="00DD03BF">
        <w:t>.</w:t>
      </w:r>
    </w:p>
    <w:p w14:paraId="4EC9645A" w14:textId="323950A6" w:rsidR="003533C9" w:rsidRPr="00E36647" w:rsidRDefault="003533C9" w:rsidP="00D81296">
      <w:pPr>
        <w:pStyle w:val="numberedlist"/>
        <w:spacing w:after="0"/>
      </w:pPr>
      <w:r w:rsidRPr="00F4236C">
        <w:rPr>
          <w:rStyle w:val="Bold"/>
        </w:rPr>
        <w:t xml:space="preserve">Policy and </w:t>
      </w:r>
      <w:r w:rsidR="00DD03BF">
        <w:rPr>
          <w:rStyle w:val="Bold"/>
        </w:rPr>
        <w:t>a</w:t>
      </w:r>
      <w:r w:rsidRPr="00F4236C">
        <w:rPr>
          <w:rStyle w:val="Bold"/>
        </w:rPr>
        <w:t xml:space="preserve">dministrative </w:t>
      </w:r>
      <w:r w:rsidRPr="00BA2732">
        <w:rPr>
          <w:b/>
        </w:rPr>
        <w:t>factors</w:t>
      </w:r>
      <w:r w:rsidRPr="00E36647">
        <w:t xml:space="preserve"> limit the implementation potential of an action.</w:t>
      </w:r>
      <w:r w:rsidRPr="00D6202D">
        <w:t xml:space="preserve"> </w:t>
      </w:r>
      <w:r w:rsidRPr="00044F74">
        <w:t>Stressors degrading streams that originate from watershed land use</w:t>
      </w:r>
      <w:r w:rsidR="00DD03BF">
        <w:t xml:space="preserve">s </w:t>
      </w:r>
      <w:r w:rsidRPr="00044F74">
        <w:t>or from leaky public and private wastewater infrastructure</w:t>
      </w:r>
      <w:r w:rsidR="00DD03BF">
        <w:t>,</w:t>
      </w:r>
      <w:r w:rsidRPr="00044F74">
        <w:t xml:space="preserve"> are often very challenging to address because of the scale of the problem, cost of remediation, difficulty of acquiring space for remediation projects and other challenges</w:t>
      </w:r>
      <w:r>
        <w:t xml:space="preserve">. </w:t>
      </w:r>
      <w:r w:rsidR="00F8611B">
        <w:t>With</w:t>
      </w:r>
      <w:r w:rsidR="00143608">
        <w:t xml:space="preserve"> regard to</w:t>
      </w:r>
      <w:r>
        <w:t xml:space="preserve"> stream restoration, k</w:t>
      </w:r>
      <w:r w:rsidRPr="00D6202D">
        <w:t>ey among these factors are related to the permit approval process</w:t>
      </w:r>
      <w:r w:rsidR="00DD03BF">
        <w:t>.</w:t>
      </w:r>
      <w:r w:rsidRPr="00D6202D">
        <w:t xml:space="preserve"> </w:t>
      </w:r>
      <w:r w:rsidR="00DD03BF">
        <w:t>D</w:t>
      </w:r>
      <w:r w:rsidRPr="00D6202D">
        <w:t>espite approval of many projects throughout the Chesapeake Bay, there are projects that encounter delays during the permit review process hindering, signifi</w:t>
      </w:r>
      <w:r>
        <w:t>can</w:t>
      </w:r>
      <w:r w:rsidRPr="00D6202D">
        <w:t>tly in some cases, their implementation. Uncovering factors that are common to both the practitioner and regulator need to be overcome to address this barrier to implementation</w:t>
      </w:r>
      <w:r w:rsidRPr="00E36647">
        <w:t>. The current assessment of jurisdictions to meet their 2025 WIP targets heightens the need to address these factors to implement projects that meet the sediment and nutrient loads reductions necessary to improve stream health</w:t>
      </w:r>
      <w:r w:rsidR="003E0738">
        <w:t xml:space="preserve"> and consequently the Bay</w:t>
      </w:r>
      <w:r w:rsidRPr="00E36647">
        <w:t xml:space="preserve">. </w:t>
      </w:r>
      <w:r>
        <w:t>F</w:t>
      </w:r>
      <w:r w:rsidRPr="00E36647">
        <w:t xml:space="preserve">actors that influence the </w:t>
      </w:r>
      <w:r>
        <w:t>o</w:t>
      </w:r>
      <w:r w:rsidRPr="00E36647">
        <w:t>utcome include:</w:t>
      </w:r>
    </w:p>
    <w:p w14:paraId="10E99D09" w14:textId="61DE4712" w:rsidR="004E0840" w:rsidRDefault="003533C9" w:rsidP="00305648">
      <w:pPr>
        <w:pStyle w:val="Bullet"/>
      </w:pPr>
      <w:r w:rsidRPr="00E36647">
        <w:t>Review and approval of stream restoration projects for WIP implementation</w:t>
      </w:r>
      <w:r w:rsidR="00DD03BF">
        <w:t>.</w:t>
      </w:r>
    </w:p>
    <w:p w14:paraId="04898E83" w14:textId="275960AC" w:rsidR="003533C9" w:rsidRPr="00E36647" w:rsidRDefault="003533C9" w:rsidP="00305648">
      <w:pPr>
        <w:pStyle w:val="Bullet"/>
      </w:pPr>
      <w:r w:rsidRPr="00E36647">
        <w:t>Lack of common watershed, stressor and stream assessment and restoration guidelines</w:t>
      </w:r>
      <w:r w:rsidR="00DD03BF">
        <w:t>.</w:t>
      </w:r>
    </w:p>
    <w:p w14:paraId="6977E583" w14:textId="2ADE65E0" w:rsidR="004E0840" w:rsidRDefault="003533C9" w:rsidP="00305648">
      <w:pPr>
        <w:pStyle w:val="Bullet"/>
      </w:pPr>
      <w:r w:rsidRPr="00E36647">
        <w:t>Integration of water quality and living resource goals during WIP stream restoration</w:t>
      </w:r>
      <w:r w:rsidR="00DD03BF">
        <w:t>.</w:t>
      </w:r>
    </w:p>
    <w:p w14:paraId="53ACEC8D" w14:textId="5C083F43" w:rsidR="003533C9" w:rsidRPr="00E36647" w:rsidRDefault="00DD03BF" w:rsidP="00305648">
      <w:pPr>
        <w:pStyle w:val="Bullet"/>
      </w:pPr>
      <w:r>
        <w:t>Municipal Separate Storm Sewage System (</w:t>
      </w:r>
      <w:r w:rsidR="003533C9" w:rsidRPr="00E36647">
        <w:t>MS4</w:t>
      </w:r>
      <w:r>
        <w:t>)</w:t>
      </w:r>
      <w:r w:rsidR="003533C9" w:rsidRPr="00E36647">
        <w:t xml:space="preserve"> permits focus on water quality</w:t>
      </w:r>
      <w:r>
        <w:t>.</w:t>
      </w:r>
    </w:p>
    <w:p w14:paraId="2BFBC872" w14:textId="111991A4" w:rsidR="003533C9" w:rsidRPr="00E36647" w:rsidRDefault="003533C9" w:rsidP="00305648">
      <w:pPr>
        <w:pStyle w:val="Bullet"/>
      </w:pPr>
      <w:r w:rsidRPr="00E36647">
        <w:t>Adequate financial resources to support local implementation efforts</w:t>
      </w:r>
      <w:r w:rsidR="00DD03BF">
        <w:t>.</w:t>
      </w:r>
    </w:p>
    <w:p w14:paraId="7545947A" w14:textId="69FD73DE" w:rsidR="003533C9" w:rsidRPr="00E36647" w:rsidRDefault="003533C9" w:rsidP="00305648">
      <w:pPr>
        <w:pStyle w:val="Bullet"/>
      </w:pPr>
      <w:r w:rsidRPr="00E36647">
        <w:t>Adequate extension infrastructure to communicate newest research and technical guidance to jurisdictions</w:t>
      </w:r>
      <w:r w:rsidR="00DD03BF">
        <w:t>.</w:t>
      </w:r>
    </w:p>
    <w:p w14:paraId="79A723DE" w14:textId="3BD446BD" w:rsidR="004E0840" w:rsidRDefault="003533C9" w:rsidP="00305648">
      <w:pPr>
        <w:pStyle w:val="Bullet"/>
      </w:pPr>
      <w:r w:rsidRPr="00E36647">
        <w:t>In very urban area</w:t>
      </w:r>
      <w:r w:rsidR="00433FFA">
        <w:t>s</w:t>
      </w:r>
      <w:r w:rsidRPr="00E36647">
        <w:t>, the availability of land to retrofit and implement upland BMPs</w:t>
      </w:r>
      <w:r w:rsidR="00DD03BF">
        <w:t>.</w:t>
      </w:r>
    </w:p>
    <w:p w14:paraId="7874FE07" w14:textId="01DF9122" w:rsidR="003533C9" w:rsidRPr="00E36647" w:rsidRDefault="003533C9" w:rsidP="00B000A1">
      <w:pPr>
        <w:pStyle w:val="numberedlist"/>
        <w:keepLines/>
        <w:spacing w:after="0"/>
      </w:pPr>
      <w:r w:rsidRPr="002E20A7">
        <w:rPr>
          <w:rStyle w:val="Bold"/>
        </w:rPr>
        <w:t xml:space="preserve">Scientific </w:t>
      </w:r>
      <w:r w:rsidR="00DD03BF">
        <w:rPr>
          <w:rStyle w:val="Bold"/>
        </w:rPr>
        <w:t>k</w:t>
      </w:r>
      <w:r w:rsidRPr="002E20A7">
        <w:rPr>
          <w:rStyle w:val="Bold"/>
        </w:rPr>
        <w:t xml:space="preserve">nowledge </w:t>
      </w:r>
      <w:r w:rsidR="00DD03BF">
        <w:rPr>
          <w:rStyle w:val="Bold"/>
        </w:rPr>
        <w:t>and</w:t>
      </w:r>
      <w:r w:rsidRPr="002E20A7">
        <w:rPr>
          <w:rStyle w:val="Bold"/>
        </w:rPr>
        <w:t xml:space="preserve"> </w:t>
      </w:r>
      <w:r w:rsidR="00DD03BF">
        <w:rPr>
          <w:rStyle w:val="Bold"/>
        </w:rPr>
        <w:t>a</w:t>
      </w:r>
      <w:r w:rsidRPr="002E20A7">
        <w:rPr>
          <w:rStyle w:val="Bold"/>
        </w:rPr>
        <w:t xml:space="preserve">pplication of </w:t>
      </w:r>
      <w:r w:rsidR="00DD03BF">
        <w:rPr>
          <w:rStyle w:val="Bold"/>
        </w:rPr>
        <w:t>r</w:t>
      </w:r>
      <w:r w:rsidRPr="002E20A7">
        <w:rPr>
          <w:rStyle w:val="Bold"/>
        </w:rPr>
        <w:t>esearch</w:t>
      </w:r>
      <w:r w:rsidR="009327AB">
        <w:rPr>
          <w:rStyle w:val="Italic"/>
        </w:rPr>
        <w:t xml:space="preserve"> </w:t>
      </w:r>
      <w:r w:rsidRPr="00BA2732">
        <w:rPr>
          <w:b/>
        </w:rPr>
        <w:t>factors</w:t>
      </w:r>
      <w:r w:rsidRPr="00E36647">
        <w:t xml:space="preserve"> </w:t>
      </w:r>
      <w:r w:rsidR="00BA2732">
        <w:t xml:space="preserve">are </w:t>
      </w:r>
      <w:r w:rsidRPr="00E36647">
        <w:t xml:space="preserve">related to our current understanding of streams and their response to management interventions and the ability to effectively translate the most up-to-date scientific understanding </w:t>
      </w:r>
      <w:r>
        <w:t xml:space="preserve">to address </w:t>
      </w:r>
      <w:r w:rsidR="00DD03BF" w:rsidRPr="0013025F">
        <w:rPr>
          <w:i/>
        </w:rPr>
        <w:t>Watershed</w:t>
      </w:r>
      <w:r w:rsidRPr="0013025F">
        <w:rPr>
          <w:i/>
        </w:rPr>
        <w:t xml:space="preserve"> Agreement </w:t>
      </w:r>
      <w:r>
        <w:t xml:space="preserve">outcomes and </w:t>
      </w:r>
      <w:r w:rsidRPr="00E36647">
        <w:t xml:space="preserve">regulatory guidance. </w:t>
      </w:r>
      <w:r>
        <w:t>F</w:t>
      </w:r>
      <w:r w:rsidRPr="00E36647">
        <w:t xml:space="preserve">actors that influence the </w:t>
      </w:r>
      <w:r>
        <w:t>o</w:t>
      </w:r>
      <w:r w:rsidRPr="00E36647">
        <w:t>utcome include:</w:t>
      </w:r>
    </w:p>
    <w:p w14:paraId="3B42403D" w14:textId="41F9C5FD" w:rsidR="003533C9" w:rsidRDefault="003533C9" w:rsidP="00305648">
      <w:pPr>
        <w:pStyle w:val="Bullet"/>
      </w:pPr>
      <w:r>
        <w:t>Stressor identification and prioritization procedures</w:t>
      </w:r>
      <w:r w:rsidR="00DD03BF">
        <w:t>.</w:t>
      </w:r>
    </w:p>
    <w:p w14:paraId="77A73B00" w14:textId="423DD7A0" w:rsidR="003533C9" w:rsidRDefault="003533C9" w:rsidP="00305648">
      <w:pPr>
        <w:pStyle w:val="Bullet"/>
      </w:pPr>
      <w:r>
        <w:t>Functional metrics that correlate with priority stressors identified for measurement</w:t>
      </w:r>
      <w:r w:rsidR="00DD03BF">
        <w:t>.</w:t>
      </w:r>
    </w:p>
    <w:p w14:paraId="658F5CD8" w14:textId="325A7EE4" w:rsidR="003533C9" w:rsidRPr="00E36647" w:rsidRDefault="003533C9" w:rsidP="00305648">
      <w:pPr>
        <w:pStyle w:val="Bullet"/>
      </w:pPr>
      <w:r w:rsidRPr="00E36647">
        <w:t>Robust stream restoration monitoring to evaluate the potential functional improvement in stream functions from BMP implementation</w:t>
      </w:r>
      <w:r w:rsidR="00DD03BF">
        <w:t>.</w:t>
      </w:r>
    </w:p>
    <w:p w14:paraId="47E9AF66" w14:textId="5A106AC1" w:rsidR="003533C9" w:rsidRPr="00E36647" w:rsidRDefault="003533C9" w:rsidP="00305648">
      <w:pPr>
        <w:pStyle w:val="Bullet"/>
      </w:pPr>
      <w:r w:rsidRPr="00E36647">
        <w:t>Possible lag times that affect the ability to evaluate the effect of upland BMP on stream health</w:t>
      </w:r>
      <w:r w:rsidR="00DD03BF">
        <w:t>.</w:t>
      </w:r>
    </w:p>
    <w:p w14:paraId="6AFAA93B" w14:textId="006FBF74" w:rsidR="003533C9" w:rsidRDefault="003533C9" w:rsidP="00305648">
      <w:pPr>
        <w:pStyle w:val="Bullet"/>
      </w:pPr>
      <w:r>
        <w:t>R</w:t>
      </w:r>
      <w:r w:rsidRPr="005A7A7C">
        <w:t>esearch needed to guide the selection of achievable ref</w:t>
      </w:r>
      <w:r>
        <w:t>erence</w:t>
      </w:r>
      <w:r w:rsidRPr="005A7A7C">
        <w:t xml:space="preserve"> conditions/design approaches based on water</w:t>
      </w:r>
      <w:r>
        <w:t>s</w:t>
      </w:r>
      <w:r w:rsidRPr="005A7A7C">
        <w:t>hed and stream functions to include an urban reference continuum</w:t>
      </w:r>
      <w:r w:rsidR="00DD03BF">
        <w:t>.</w:t>
      </w:r>
    </w:p>
    <w:p w14:paraId="2D3B19B9" w14:textId="18CF6C9F" w:rsidR="003533C9" w:rsidRPr="00E36647" w:rsidRDefault="003533C9" w:rsidP="00305648">
      <w:pPr>
        <w:pStyle w:val="Bullet"/>
      </w:pPr>
      <w:r w:rsidRPr="00E36647">
        <w:t>Insufficient data to develop Bay</w:t>
      </w:r>
      <w:r w:rsidR="00DD03BF">
        <w:t>-</w:t>
      </w:r>
      <w:r w:rsidRPr="00E36647">
        <w:t>wide fish-based indicator to complement macroinvertebrate indicator (</w:t>
      </w:r>
      <w:proofErr w:type="spellStart"/>
      <w:r w:rsidRPr="00E36647">
        <w:t>Chessie</w:t>
      </w:r>
      <w:proofErr w:type="spellEnd"/>
      <w:r w:rsidRPr="00E36647">
        <w:t xml:space="preserve"> BIBI)</w:t>
      </w:r>
      <w:r w:rsidR="00DD03BF">
        <w:t>.</w:t>
      </w:r>
    </w:p>
    <w:p w14:paraId="4F56873A" w14:textId="6886DD63" w:rsidR="003533C9" w:rsidRPr="00E36647" w:rsidRDefault="003533C9" w:rsidP="00305648">
      <w:pPr>
        <w:pStyle w:val="Bullet"/>
      </w:pPr>
      <w:r w:rsidRPr="00E36647">
        <w:t>Lengthy timeframe for adjusting BMP credit or recognizing new BMPs</w:t>
      </w:r>
      <w:r w:rsidR="00DD03BF">
        <w:t>.</w:t>
      </w:r>
    </w:p>
    <w:p w14:paraId="5CF80508" w14:textId="77777777" w:rsidR="004E0840" w:rsidRDefault="003533C9" w:rsidP="00305648">
      <w:pPr>
        <w:pStyle w:val="Bullet"/>
      </w:pPr>
      <w:r w:rsidRPr="00E36647">
        <w:lastRenderedPageBreak/>
        <w:t xml:space="preserve">Limitations </w:t>
      </w:r>
      <w:r>
        <w:t>of</w:t>
      </w:r>
      <w:r w:rsidRPr="00E36647">
        <w:t xml:space="preserve"> the applicability of the </w:t>
      </w:r>
      <w:proofErr w:type="spellStart"/>
      <w:r w:rsidRPr="00E36647">
        <w:t>Chessie</w:t>
      </w:r>
      <w:proofErr w:type="spellEnd"/>
      <w:r w:rsidRPr="00E36647">
        <w:t xml:space="preserve"> BIBI (and other similar ecological data) to streams where restoration work is being conducted</w:t>
      </w:r>
      <w:r>
        <w:t xml:space="preserve"> on an annual basis</w:t>
      </w:r>
      <w:r w:rsidRPr="00E36647">
        <w:t>.</w:t>
      </w:r>
    </w:p>
    <w:p w14:paraId="0B6A2E30" w14:textId="18E7FFB3" w:rsidR="003533C9" w:rsidRDefault="003533C9" w:rsidP="00305648">
      <w:pPr>
        <w:pStyle w:val="Bullet"/>
      </w:pPr>
      <w:r w:rsidRPr="00352A2C">
        <w:t>Identify nutrient hotspot in stream valley where erodible geologic materials and soils contain excess nutrients</w:t>
      </w:r>
      <w:r w:rsidR="00DD03BF">
        <w:t>.</w:t>
      </w:r>
    </w:p>
    <w:p w14:paraId="1A1B6EBF" w14:textId="49131C42" w:rsidR="00612C21" w:rsidRDefault="003533C9" w:rsidP="00E5610B">
      <w:pPr>
        <w:pStyle w:val="Bullet"/>
      </w:pPr>
      <w:r>
        <w:t xml:space="preserve">Additional research to refine nutrient credits for stream restoration projects as supported by the </w:t>
      </w:r>
      <w:r w:rsidR="00DD03BF">
        <w:t xml:space="preserve">BMP </w:t>
      </w:r>
      <w:r>
        <w:t xml:space="preserve">Expert Panel recommendations on </w:t>
      </w:r>
      <w:r w:rsidR="00DD03BF">
        <w:t>i</w:t>
      </w:r>
      <w:r>
        <w:t xml:space="preserve">ndividual </w:t>
      </w:r>
      <w:r w:rsidR="00DD03BF">
        <w:t>s</w:t>
      </w:r>
      <w:r>
        <w:t xml:space="preserve">tream </w:t>
      </w:r>
      <w:r w:rsidR="00DD03BF">
        <w:t>r</w:t>
      </w:r>
      <w:r>
        <w:t xml:space="preserve">estoration </w:t>
      </w:r>
      <w:r w:rsidR="00DD03BF">
        <w:t>p</w:t>
      </w:r>
      <w:r>
        <w:t xml:space="preserve">rojects to include </w:t>
      </w:r>
      <w:r w:rsidR="00DD03BF">
        <w:t xml:space="preserve">(e.g. </w:t>
      </w:r>
      <w:r>
        <w:t>bioavailability of nutrients</w:t>
      </w:r>
      <w:r w:rsidR="00DD03BF">
        <w:t>)</w:t>
      </w:r>
      <w:r>
        <w:t>.</w:t>
      </w:r>
    </w:p>
    <w:p w14:paraId="214990CC" w14:textId="5BD7B4A3" w:rsidR="00612C21" w:rsidRDefault="005D5143" w:rsidP="00612C21">
      <w:pPr>
        <w:pStyle w:val="numberedlist"/>
      </w:pPr>
      <w:r>
        <w:rPr>
          <w:b/>
        </w:rPr>
        <w:t>Partner c</w:t>
      </w:r>
      <w:r w:rsidR="00612C21" w:rsidRPr="00D46AC1">
        <w:rPr>
          <w:b/>
        </w:rPr>
        <w:t>oordination</w:t>
      </w:r>
      <w:r w:rsidR="00612C21">
        <w:t xml:space="preserve"> is </w:t>
      </w:r>
      <w:r w:rsidR="00D33FE5">
        <w:t>an important factor influencing success across state and jurisdiction</w:t>
      </w:r>
      <w:r w:rsidR="00DD03BF">
        <w:t>al</w:t>
      </w:r>
      <w:r w:rsidR="00D33FE5">
        <w:t xml:space="preserve"> borders. </w:t>
      </w:r>
      <w:r w:rsidR="00350BB2">
        <w:t>With streams such an integrated part of the ecosystem, there are many additional CBP outcomes that rely on stream health. Efforts in the current workplan highlight the importance of coordinating, not only within the workgroup</w:t>
      </w:r>
      <w:r w:rsidR="00DD03BF">
        <w:t>,</w:t>
      </w:r>
      <w:r w:rsidR="00350BB2">
        <w:t xml:space="preserve"> but also across workgroups to achieve functional </w:t>
      </w:r>
      <w:r w:rsidR="00A556AA">
        <w:t>improvement</w:t>
      </w:r>
      <w:r w:rsidR="00350BB2">
        <w:t xml:space="preserve"> across the stream habitat. Additionally, the linear nature of streams causes them to cross borders into different states or jurisdictions. It is important to ensure that efforts </w:t>
      </w:r>
      <w:r w:rsidR="00F03D0A">
        <w:t xml:space="preserve">are </w:t>
      </w:r>
      <w:r w:rsidR="00350BB2">
        <w:t xml:space="preserve">coordinated up and downstream. </w:t>
      </w:r>
    </w:p>
    <w:p w14:paraId="14651E59" w14:textId="5FC42688" w:rsidR="00612C21" w:rsidRPr="00D46AC1" w:rsidRDefault="00612C21" w:rsidP="00612C21">
      <w:pPr>
        <w:pStyle w:val="numberedlist"/>
        <w:rPr>
          <w:b/>
        </w:rPr>
      </w:pPr>
      <w:r>
        <w:t xml:space="preserve"> </w:t>
      </w:r>
      <w:r w:rsidRPr="00D46AC1">
        <w:rPr>
          <w:b/>
        </w:rPr>
        <w:t>Funding</w:t>
      </w:r>
      <w:r w:rsidR="00EE0A50">
        <w:rPr>
          <w:b/>
        </w:rPr>
        <w:t xml:space="preserve"> </w:t>
      </w:r>
      <w:r w:rsidR="00EE0A50">
        <w:t xml:space="preserve">sources in the watershed are diverse. The current workplan aims to take advantage of </w:t>
      </w:r>
      <w:r w:rsidR="00F03D0A">
        <w:t xml:space="preserve">several </w:t>
      </w:r>
      <w:r w:rsidR="00EE0A50">
        <w:t xml:space="preserve">different sources to research support </w:t>
      </w:r>
      <w:r w:rsidR="00F03D0A">
        <w:t xml:space="preserve">for </w:t>
      </w:r>
      <w:r w:rsidR="00EE0A50">
        <w:t xml:space="preserve">functional </w:t>
      </w:r>
      <w:r w:rsidR="00A556AA">
        <w:t>improvement</w:t>
      </w:r>
      <w:r w:rsidR="00EE0A50">
        <w:t xml:space="preserve"> and other stream health cornerstones. </w:t>
      </w:r>
    </w:p>
    <w:p w14:paraId="5A2F2FFF" w14:textId="77777777" w:rsidR="00A74DBA" w:rsidRDefault="008E0F68" w:rsidP="004461AE">
      <w:pPr>
        <w:pStyle w:val="Heading1"/>
      </w:pPr>
      <w:r>
        <w:t xml:space="preserve">Current </w:t>
      </w:r>
      <w:r w:rsidR="000B3F15">
        <w:t>E</w:t>
      </w:r>
      <w:r>
        <w:t xml:space="preserve">fforts and </w:t>
      </w:r>
      <w:r w:rsidR="000B3F15">
        <w:t>G</w:t>
      </w:r>
      <w:r>
        <w:t>aps</w:t>
      </w:r>
    </w:p>
    <w:p w14:paraId="680B5C7A" w14:textId="1D08A8D0" w:rsidR="00EE0A50" w:rsidRDefault="00EE0A50" w:rsidP="00693274">
      <w:pPr>
        <w:pStyle w:val="subhead"/>
        <w:spacing w:after="240"/>
      </w:pPr>
      <w:r w:rsidRPr="00693274">
        <w:rPr>
          <w:sz w:val="28"/>
          <w:u w:val="single"/>
        </w:rPr>
        <w:t>Gaps</w:t>
      </w:r>
      <w:r>
        <w:t>:</w:t>
      </w:r>
    </w:p>
    <w:p w14:paraId="11400967" w14:textId="1C639033" w:rsidR="00472F4F" w:rsidRDefault="00CC6CDD" w:rsidP="00693274">
      <w:pPr>
        <w:pStyle w:val="subhead"/>
      </w:pPr>
      <w:r w:rsidRPr="00ED784C">
        <w:t>Information &amp; Data</w:t>
      </w:r>
    </w:p>
    <w:p w14:paraId="329FAC93" w14:textId="7D40A847" w:rsidR="00A20034" w:rsidRDefault="00A20034" w:rsidP="00A20034">
      <w:pPr>
        <w:pStyle w:val="BodyText"/>
      </w:pPr>
      <w:r w:rsidRPr="003067DB">
        <w:t>The Habitat G</w:t>
      </w:r>
      <w:r>
        <w:t xml:space="preserve">oal </w:t>
      </w:r>
      <w:r w:rsidRPr="003067DB">
        <w:t>I</w:t>
      </w:r>
      <w:r>
        <w:t xml:space="preserve">mplantation </w:t>
      </w:r>
      <w:r w:rsidRPr="003067DB">
        <w:t>T</w:t>
      </w:r>
      <w:r>
        <w:t>eam (GIT)</w:t>
      </w:r>
      <w:r w:rsidRPr="003067DB">
        <w:t>, recognize</w:t>
      </w:r>
      <w:r>
        <w:t>s</w:t>
      </w:r>
      <w:r w:rsidRPr="003067DB">
        <w:t xml:space="preserve"> that streams are on a spectrum of health from those that are deemed impaired to those that the states have identified as being outstanding and healthy. </w:t>
      </w:r>
      <w:r>
        <w:t xml:space="preserve">However, </w:t>
      </w:r>
      <w:r w:rsidR="006D29D5">
        <w:t>t</w:t>
      </w:r>
      <w:r w:rsidRPr="003067DB">
        <w:t>here is a data gap that needs to be addressed in order to develop a method to track the improvement/degradation of the marginal streams</w:t>
      </w:r>
      <w:r w:rsidR="006D29D5">
        <w:t>, along with impaired streams</w:t>
      </w:r>
      <w:r w:rsidRPr="003067DB">
        <w:t>.</w:t>
      </w:r>
    </w:p>
    <w:p w14:paraId="491D0B24" w14:textId="55AC4ABF" w:rsidR="004E0840" w:rsidRDefault="00D80EC2" w:rsidP="00693274">
      <w:pPr>
        <w:pStyle w:val="Bullet"/>
        <w:spacing w:after="0"/>
      </w:pPr>
      <w:r w:rsidRPr="00ED784C">
        <w:t xml:space="preserve">Benthic macroinvertebrate data from enough streams with enough frequency to track progress over time. </w:t>
      </w:r>
      <w:proofErr w:type="spellStart"/>
      <w:r w:rsidRPr="00ED784C">
        <w:t>Chessie</w:t>
      </w:r>
      <w:proofErr w:type="spellEnd"/>
      <w:r w:rsidRPr="00ED784C">
        <w:t xml:space="preserve"> BIBI provides limited capacity for annual tracking</w:t>
      </w:r>
      <w:r w:rsidR="00BC7485">
        <w:t>;</w:t>
      </w:r>
      <w:r w:rsidR="00A35561">
        <w:t xml:space="preserve"> trend analysis less than five to seven year</w:t>
      </w:r>
      <w:r w:rsidRPr="00ED784C">
        <w:t>s.</w:t>
      </w:r>
    </w:p>
    <w:p w14:paraId="2001E203" w14:textId="5FF7534D" w:rsidR="00D80EC2" w:rsidRPr="00ED784C" w:rsidRDefault="00D80EC2" w:rsidP="00D80EC2">
      <w:pPr>
        <w:pStyle w:val="Bullet"/>
      </w:pPr>
      <w:r>
        <w:t>B</w:t>
      </w:r>
      <w:r w:rsidRPr="00ED784C">
        <w:t>ay</w:t>
      </w:r>
      <w:r w:rsidR="00BC7485">
        <w:t>-</w:t>
      </w:r>
      <w:r w:rsidRPr="00ED784C">
        <w:t>wide</w:t>
      </w:r>
      <w:r>
        <w:t xml:space="preserve"> and stream</w:t>
      </w:r>
      <w:r w:rsidRPr="00ED784C">
        <w:t xml:space="preserve"> metrics other than biological indic</w:t>
      </w:r>
      <w:r>
        <w:t>es</w:t>
      </w:r>
      <w:r w:rsidRPr="00ED784C">
        <w:t xml:space="preserve">, such as the </w:t>
      </w:r>
      <w:proofErr w:type="spellStart"/>
      <w:r w:rsidRPr="00ED784C">
        <w:t>Chessie</w:t>
      </w:r>
      <w:proofErr w:type="spellEnd"/>
      <w:r w:rsidRPr="00ED784C">
        <w:t xml:space="preserve"> BIBI, to assess physical and chemical health and functions of streams</w:t>
      </w:r>
      <w:r w:rsidR="00BC7485">
        <w:t>.</w:t>
      </w:r>
    </w:p>
    <w:p w14:paraId="034856C0" w14:textId="20AB6D4B" w:rsidR="00D80EC2" w:rsidRPr="00794813" w:rsidRDefault="00D80EC2" w:rsidP="00D80EC2">
      <w:pPr>
        <w:pStyle w:val="Bullet"/>
      </w:pPr>
      <w:r w:rsidRPr="00480D4A">
        <w:t>Update or review of methods to define reference conditions or endpoints for streams</w:t>
      </w:r>
      <w:r w:rsidR="00BC7485">
        <w:t>.</w:t>
      </w:r>
    </w:p>
    <w:p w14:paraId="0934A612" w14:textId="6D8C15B4" w:rsidR="00D80EC2" w:rsidRPr="00565A89" w:rsidRDefault="00D80EC2" w:rsidP="00D80EC2">
      <w:pPr>
        <w:pStyle w:val="Bullet"/>
      </w:pPr>
      <w:r>
        <w:t>S</w:t>
      </w:r>
      <w:r w:rsidRPr="00565A89">
        <w:t>ufficiency of data to demonstrate effectiveness of stream restoration practices</w:t>
      </w:r>
      <w:r w:rsidR="00BC7485">
        <w:t>.</w:t>
      </w:r>
    </w:p>
    <w:p w14:paraId="43D3BB5C" w14:textId="20C48441" w:rsidR="00D80EC2" w:rsidRDefault="00D80EC2" w:rsidP="00D80EC2">
      <w:pPr>
        <w:pStyle w:val="Bullet"/>
      </w:pPr>
      <w:r>
        <w:t>S</w:t>
      </w:r>
      <w:r w:rsidRPr="00A91E8F">
        <w:t>ufficiency of data to demonstrate restoration of stream processes following installation of upland watershed BMPs.</w:t>
      </w:r>
      <w:r>
        <w:t xml:space="preserve"> </w:t>
      </w:r>
    </w:p>
    <w:p w14:paraId="2CC79972" w14:textId="4BF025AB" w:rsidR="00D80EC2" w:rsidRDefault="00D80EC2" w:rsidP="00D80EC2">
      <w:pPr>
        <w:pStyle w:val="Bullet"/>
      </w:pPr>
      <w:r>
        <w:t>Cumulative effects and interactions between stressors</w:t>
      </w:r>
      <w:r w:rsidR="00BC7485">
        <w:t>.</w:t>
      </w:r>
    </w:p>
    <w:p w14:paraId="00567D97" w14:textId="28A2A291" w:rsidR="00D80EC2" w:rsidRPr="00A91E8F" w:rsidRDefault="00D80EC2" w:rsidP="00D80EC2">
      <w:pPr>
        <w:pStyle w:val="Bullet"/>
      </w:pPr>
      <w:r>
        <w:t>Completion of stressor analysis for additional watersheds</w:t>
      </w:r>
      <w:r w:rsidR="00BC7485">
        <w:t>.</w:t>
      </w:r>
    </w:p>
    <w:p w14:paraId="111CAECC" w14:textId="377737AC" w:rsidR="00D80EC2" w:rsidRDefault="00D80EC2" w:rsidP="00D80EC2">
      <w:pPr>
        <w:pStyle w:val="subhead"/>
      </w:pPr>
      <w:r w:rsidRPr="00ED784C">
        <w:lastRenderedPageBreak/>
        <w:t>Regulatory &amp; Programmatic</w:t>
      </w:r>
    </w:p>
    <w:p w14:paraId="739F9D45" w14:textId="4D614D76" w:rsidR="00A20034" w:rsidRPr="00A20034" w:rsidRDefault="00A20034" w:rsidP="00D80EC2">
      <w:pPr>
        <w:pStyle w:val="subhead"/>
        <w:rPr>
          <w:b w:val="0"/>
          <w:sz w:val="22"/>
        </w:rPr>
      </w:pPr>
      <w:r w:rsidRPr="00A20034">
        <w:rPr>
          <w:b w:val="0"/>
          <w:sz w:val="22"/>
        </w:rPr>
        <w:t>The Stream Health and Healthy Watersheds outcomes are complementary in that one focuses on improving the health of degraded streams (Stream Health outcome) while the other works to maintain 100 percent of state-identified current healthy waters and watersheds (Healthy Watersheds). Streams that are in the “middle”—or marginally healthy—are at potential risk of becoming the impaired or degraded stream reaches of tomorrow that could offset any progress in neighboring or downstream reaches</w:t>
      </w:r>
    </w:p>
    <w:p w14:paraId="146A90A5" w14:textId="58CB881D" w:rsidR="00D80EC2" w:rsidRPr="00ED784C" w:rsidRDefault="00D80EC2" w:rsidP="00D80EC2">
      <w:pPr>
        <w:pStyle w:val="Bullet"/>
      </w:pPr>
      <w:r w:rsidRPr="00D97D34">
        <w:t>Project design process for stream restoration that can measure change in stream functions and</w:t>
      </w:r>
      <w:r w:rsidR="00BC7485">
        <w:t xml:space="preserve"> </w:t>
      </w:r>
      <w:r w:rsidRPr="00D97D34">
        <w:t>project success based on a project goals and objectives.</w:t>
      </w:r>
      <w:r>
        <w:t xml:space="preserve"> Specific to the </w:t>
      </w:r>
      <w:r w:rsidR="00BC7485">
        <w:t xml:space="preserve">Chesapeake </w:t>
      </w:r>
      <w:r>
        <w:t>Bay TMDL, a design process for restoration projects to reduce nutrient and sediments loads delivered downstream while at the same time ensuring optimal habitat conditions are restored.</w:t>
      </w:r>
    </w:p>
    <w:p w14:paraId="31B80BA7" w14:textId="718C4BE8" w:rsidR="004E0840" w:rsidRDefault="00D80EC2" w:rsidP="00D80EC2">
      <w:pPr>
        <w:pStyle w:val="Bullet"/>
      </w:pPr>
      <w:r w:rsidRPr="00494CA0">
        <w:t>Information to support innovative, effective design approaches to identify restoration potential and success for different land uses, stream types and current and future site constraints</w:t>
      </w:r>
      <w:r w:rsidR="00BC7485">
        <w:t xml:space="preserve"> and</w:t>
      </w:r>
      <w:r w:rsidRPr="00494CA0">
        <w:t xml:space="preserve"> causes of impairment/stressors (e.g. legacy sediment</w:t>
      </w:r>
      <w:r>
        <w:t xml:space="preserve">, contaminants in water and </w:t>
      </w:r>
      <w:r w:rsidR="00194EC3">
        <w:t>sediment</w:t>
      </w:r>
      <w:r>
        <w:t xml:space="preserve">, </w:t>
      </w:r>
      <w:r w:rsidRPr="00494CA0">
        <w:t xml:space="preserve">runoff volume </w:t>
      </w:r>
      <w:r>
        <w:t>and</w:t>
      </w:r>
      <w:r w:rsidRPr="00494CA0">
        <w:t xml:space="preserve"> velocity).</w:t>
      </w:r>
    </w:p>
    <w:p w14:paraId="2B08BE21" w14:textId="663A8912" w:rsidR="00D80EC2" w:rsidRDefault="00D80EC2" w:rsidP="007F2984">
      <w:pPr>
        <w:pStyle w:val="Bullet"/>
      </w:pPr>
      <w:r w:rsidRPr="009A2D2F">
        <w:t>Identification of local and watershed priority stressors that affect local steam health and management actions to results in</w:t>
      </w:r>
      <w:r>
        <w:t xml:space="preserve"> associated</w:t>
      </w:r>
      <w:r w:rsidRPr="009A2D2F">
        <w:t xml:space="preserve"> function</w:t>
      </w:r>
      <w:r w:rsidR="007F2984">
        <w:t>al</w:t>
      </w:r>
      <w:r w:rsidRPr="009A2D2F">
        <w:t xml:space="preserve"> </w:t>
      </w:r>
      <w:r w:rsidR="007F2984">
        <w:t>improvement</w:t>
      </w:r>
      <w:r w:rsidR="00BC7485">
        <w:t>.</w:t>
      </w:r>
    </w:p>
    <w:p w14:paraId="317E010B" w14:textId="1D34F6FC" w:rsidR="004E0840" w:rsidRDefault="00D80EC2" w:rsidP="00D80EC2">
      <w:pPr>
        <w:pStyle w:val="Bullet"/>
      </w:pPr>
      <w:r w:rsidRPr="00D97D34">
        <w:rPr>
          <w:bCs/>
        </w:rPr>
        <w:t xml:space="preserve">Collaboration with the Healthy Watersheds GIT to identify marginal streams and various definitions for stream health (i.e., </w:t>
      </w:r>
      <w:proofErr w:type="spellStart"/>
      <w:r w:rsidRPr="00D97D34">
        <w:rPr>
          <w:bCs/>
        </w:rPr>
        <w:t>Chessie</w:t>
      </w:r>
      <w:proofErr w:type="spellEnd"/>
      <w:r w:rsidRPr="00D97D34">
        <w:rPr>
          <w:bCs/>
        </w:rPr>
        <w:t xml:space="preserve"> BIBI to individual state metrics).</w:t>
      </w:r>
    </w:p>
    <w:p w14:paraId="5770E30F" w14:textId="3E5EFB0D" w:rsidR="00D80EC2" w:rsidRDefault="00D80EC2" w:rsidP="00F602D7">
      <w:pPr>
        <w:pStyle w:val="subhead"/>
      </w:pPr>
      <w:r w:rsidRPr="00ED784C">
        <w:t>Prioritization</w:t>
      </w:r>
    </w:p>
    <w:p w14:paraId="5CD1F950" w14:textId="7B0C8C90" w:rsidR="00A20034" w:rsidRPr="00ED784C" w:rsidRDefault="00A20034" w:rsidP="00A20034">
      <w:pPr>
        <w:pStyle w:val="BodyText"/>
      </w:pPr>
      <w:r>
        <w:t>R</w:t>
      </w:r>
      <w:r w:rsidRPr="003067DB">
        <w:t>estoration activity in marginal</w:t>
      </w:r>
      <w:r>
        <w:t>ly healthy</w:t>
      </w:r>
      <w:r w:rsidRPr="003067DB">
        <w:t xml:space="preserve"> streams should proceed carefully such that appropriate restoration designs are taken to maintain and enhance natural stream processes. As streams have degraded over time,</w:t>
      </w:r>
      <w:r>
        <w:t xml:space="preserve"> </w:t>
      </w:r>
      <w:r w:rsidRPr="003067DB">
        <w:t>further research is needed to understand and predict how the streams will react to anthropogenic and natural pressures. It is also likely that restoration activity to improve stream health in highly degraded streams</w:t>
      </w:r>
      <w:r>
        <w:t xml:space="preserve"> </w:t>
      </w:r>
      <w:r w:rsidRPr="003067DB">
        <w:t xml:space="preserve">may only result is marginal improvements (e.g. </w:t>
      </w:r>
      <w:proofErr w:type="spellStart"/>
      <w:r w:rsidRPr="003067DB">
        <w:t>Chessie</w:t>
      </w:r>
      <w:proofErr w:type="spellEnd"/>
      <w:r w:rsidRPr="003067DB">
        <w:t xml:space="preserve"> BIBI poor to fair). However</w:t>
      </w:r>
      <w:r>
        <w:t>,</w:t>
      </w:r>
      <w:r w:rsidRPr="003067DB">
        <w:t xml:space="preserve"> as these streams may </w:t>
      </w:r>
      <w:proofErr w:type="gramStart"/>
      <w:r w:rsidRPr="003067DB">
        <w:t>be located in</w:t>
      </w:r>
      <w:proofErr w:type="gramEnd"/>
      <w:r w:rsidRPr="003067DB">
        <w:t xml:space="preserve"> ultra-urban environments, marginal improvements may contribute towards broader societal benefits (e.g. environmental justice). </w:t>
      </w:r>
    </w:p>
    <w:p w14:paraId="36E2DBD5" w14:textId="71D0104F" w:rsidR="004E0840" w:rsidRDefault="00D80EC2" w:rsidP="00D80EC2">
      <w:pPr>
        <w:pStyle w:val="Bullet"/>
      </w:pPr>
      <w:r w:rsidRPr="00ED784C">
        <w:t>Targeting</w:t>
      </w:r>
      <w:r>
        <w:t xml:space="preserve"> procedures for</w:t>
      </w:r>
      <w:r w:rsidRPr="00ED784C">
        <w:t xml:space="preserve"> cost-effective restoration actions and design approaches that w</w:t>
      </w:r>
      <w:r>
        <w:t>ill</w:t>
      </w:r>
      <w:r w:rsidRPr="00ED784C">
        <w:t xml:space="preserve"> achieve both water quality and biological functional improvement</w:t>
      </w:r>
      <w:r>
        <w:t xml:space="preserve">. </w:t>
      </w:r>
      <w:r w:rsidRPr="0001048C">
        <w:t>WIPs provide a level of analysis on the type and mix of projects to meet load reductions and associated costs. The process to identify the projects var</w:t>
      </w:r>
      <w:r>
        <w:t>ies</w:t>
      </w:r>
      <w:r w:rsidRPr="0001048C">
        <w:t xml:space="preserve"> by jurisdiction along with cost estimates.</w:t>
      </w:r>
    </w:p>
    <w:p w14:paraId="3E522C61" w14:textId="7CEA8EBD" w:rsidR="00B74F1F" w:rsidRPr="00693274" w:rsidRDefault="00B74F1F" w:rsidP="00D80EC2">
      <w:pPr>
        <w:pStyle w:val="Bullet"/>
      </w:pPr>
      <w:r w:rsidRPr="00ED784C">
        <w:rPr>
          <w:rFonts w:cs="Calibri"/>
        </w:rPr>
        <w:t>Investments in research to improve the body of knowledge surrounding restoration techniques and net benefit to stream and watershed health</w:t>
      </w:r>
      <w:r>
        <w:rPr>
          <w:rFonts w:cs="Calibri"/>
        </w:rPr>
        <w:t>.</w:t>
      </w:r>
    </w:p>
    <w:p w14:paraId="0E8B55BA" w14:textId="2353FF37" w:rsidR="00EE0A50" w:rsidRDefault="00EE0A50" w:rsidP="00693274">
      <w:pPr>
        <w:pStyle w:val="Bullet"/>
        <w:numPr>
          <w:ilvl w:val="0"/>
          <w:numId w:val="0"/>
        </w:numPr>
        <w:rPr>
          <w:rFonts w:cs="Calibri"/>
        </w:rPr>
      </w:pPr>
    </w:p>
    <w:p w14:paraId="68729DD2" w14:textId="630AC4E4" w:rsidR="00EE0A50" w:rsidRPr="00693274" w:rsidRDefault="00EE0A50" w:rsidP="00693274">
      <w:pPr>
        <w:pStyle w:val="Bullet"/>
        <w:numPr>
          <w:ilvl w:val="0"/>
          <w:numId w:val="0"/>
        </w:numPr>
        <w:rPr>
          <w:b/>
          <w:sz w:val="28"/>
          <w:u w:val="single"/>
        </w:rPr>
      </w:pPr>
      <w:r w:rsidRPr="00693274">
        <w:rPr>
          <w:rFonts w:cs="Calibri"/>
          <w:b/>
          <w:sz w:val="28"/>
          <w:u w:val="single"/>
        </w:rPr>
        <w:t>Current Efforts:</w:t>
      </w:r>
    </w:p>
    <w:p w14:paraId="55B41A2E" w14:textId="718993BA" w:rsidR="00D97E8F" w:rsidRPr="00D97E8F" w:rsidRDefault="00817AE1" w:rsidP="00D97E8F">
      <w:pPr>
        <w:pStyle w:val="subhead"/>
        <w:rPr>
          <w:rFonts w:cs="Calibri"/>
        </w:rPr>
      </w:pPr>
      <w:r w:rsidRPr="00FF6848">
        <w:t xml:space="preserve">Development of 2008 Baseline for the </w:t>
      </w:r>
      <w:proofErr w:type="spellStart"/>
      <w:r w:rsidRPr="00FF6848">
        <w:t>Chessie</w:t>
      </w:r>
      <w:proofErr w:type="spellEnd"/>
      <w:r w:rsidRPr="00FF6848">
        <w:t xml:space="preserve"> BIBI</w:t>
      </w:r>
    </w:p>
    <w:p w14:paraId="1BD23C15" w14:textId="7FD47AC3" w:rsidR="00817AE1" w:rsidRPr="00817AE1" w:rsidRDefault="00BC7485" w:rsidP="00D97E8F">
      <w:pPr>
        <w:pStyle w:val="BodyText"/>
      </w:pPr>
      <w:r>
        <w:t>ICPRB</w:t>
      </w:r>
      <w:r w:rsidR="00A35561">
        <w:t xml:space="preserve"> received funding to re</w:t>
      </w:r>
      <w:r w:rsidR="00817AE1" w:rsidRPr="00817AE1">
        <w:t xml:space="preserve">evaluate the </w:t>
      </w:r>
      <w:proofErr w:type="spellStart"/>
      <w:r w:rsidR="00817AE1" w:rsidRPr="00817AE1">
        <w:t>Chessie</w:t>
      </w:r>
      <w:proofErr w:type="spellEnd"/>
      <w:r w:rsidR="00817AE1" w:rsidRPr="00817AE1">
        <w:t xml:space="preserve"> BIBI provide</w:t>
      </w:r>
      <w:r w:rsidR="006D29D5">
        <w:t>d</w:t>
      </w:r>
      <w:r w:rsidR="00817AE1" w:rsidRPr="00817AE1">
        <w:t xml:space="preserve"> </w:t>
      </w:r>
      <w:r w:rsidR="00817AE1">
        <w:t>an update to the 2008 baseline.</w:t>
      </w:r>
      <w:r w:rsidR="005B6A94">
        <w:t xml:space="preserve"> Additional efforts are currently underway</w:t>
      </w:r>
      <w:r w:rsidR="006D29D5">
        <w:t xml:space="preserve"> to update the </w:t>
      </w:r>
      <w:proofErr w:type="spellStart"/>
      <w:r w:rsidR="006D29D5">
        <w:t>Chessie</w:t>
      </w:r>
      <w:proofErr w:type="spellEnd"/>
      <w:r w:rsidR="006D29D5">
        <w:t xml:space="preserve"> BIBI and report on progress for 2012-2017. </w:t>
      </w:r>
    </w:p>
    <w:p w14:paraId="266A702E" w14:textId="77777777" w:rsidR="00D97E8F" w:rsidRPr="00D97E8F" w:rsidRDefault="00817AE1" w:rsidP="006F1C13">
      <w:pPr>
        <w:pStyle w:val="subhead"/>
      </w:pPr>
      <w:r w:rsidRPr="00D97E8F">
        <w:lastRenderedPageBreak/>
        <w:t>Pooled Monitoring Approach to Stream Restoration Projects</w:t>
      </w:r>
    </w:p>
    <w:p w14:paraId="4AA6831D" w14:textId="4D994C62" w:rsidR="005B6A94" w:rsidRPr="00454655" w:rsidDel="00696C2A" w:rsidRDefault="006D29D5" w:rsidP="00D97E8F">
      <w:pPr>
        <w:pStyle w:val="BodyText"/>
        <w:rPr>
          <w:del w:id="1" w:author="Neely Law" w:date="2019-10-18T07:50:00Z"/>
        </w:rPr>
      </w:pPr>
      <w:bookmarkStart w:id="2" w:name="_Hlk22281245"/>
      <w:r>
        <w:t xml:space="preserve">The Chesapeake Bay Trust </w:t>
      </w:r>
      <w:r w:rsidR="00696C2A">
        <w:t xml:space="preserve">manages </w:t>
      </w:r>
      <w:r>
        <w:t xml:space="preserve">the Restoration Research Award Program </w:t>
      </w:r>
      <w:r w:rsidR="00696C2A">
        <w:t xml:space="preserve">that began in 2015 </w:t>
      </w:r>
      <w:r>
        <w:t xml:space="preserve">with the issuance for the first </w:t>
      </w:r>
      <w:r w:rsidR="00696C2A">
        <w:t>“request for proposals” to support the pooled monito</w:t>
      </w:r>
      <w:r>
        <w:t xml:space="preserve">ring initiative. </w:t>
      </w:r>
      <w:r w:rsidR="00696C2A">
        <w:t>The Program is a multi-stakeholder effort that includes a partnership with</w:t>
      </w:r>
      <w:r>
        <w:t xml:space="preserve"> the Maryland Department of Natural Resources, the Maryland Department of Transportation State Highway Administration, Montgomery County Department of Environmental Protection, the National Fish and Wildlife Foundation through the Environmental Protection Agency’s Chesapeake Bay Program Office. The goal of this research program is to answer several key restoration questions that are a barrier to watershed restoration project implementation. Funding partners hope that answering these questions will ultimately lead to increased confidence in proposed restoration project outcomes, clarification of the optimal site conditions in which to apply </w:t>
      </w:r>
      <w:proofErr w:type="gramStart"/>
      <w:r>
        <w:t>particular restoration</w:t>
      </w:r>
      <w:proofErr w:type="gramEnd"/>
      <w:r>
        <w:t xml:space="preserve"> techniques, information useful to regulatory agencies in project permitting, and information that will help guide monitoring programs. This program supports the Pooled Monitoring Initiative that is designed to connect key stormwater and stream restoration questions posed by the regulatory and practitioner communities with researchers.</w:t>
      </w:r>
      <w:bookmarkEnd w:id="2"/>
      <w:del w:id="3" w:author="Neely Law" w:date="2019-10-18T07:50:00Z">
        <w:r w:rsidR="005B6A94" w:rsidDel="00696C2A">
          <w:delText xml:space="preserve">. </w:delText>
        </w:r>
      </w:del>
    </w:p>
    <w:p w14:paraId="2E8149C7" w14:textId="77777777" w:rsidR="00807B6A" w:rsidRDefault="00817AE1" w:rsidP="00807B6A">
      <w:pPr>
        <w:pStyle w:val="subhead"/>
      </w:pPr>
      <w:r w:rsidRPr="00885B9E">
        <w:t>Ongoing Monitoring Efforts</w:t>
      </w:r>
    </w:p>
    <w:p w14:paraId="4C5DA887" w14:textId="30F820A6" w:rsidR="00817AE1" w:rsidRPr="00885B9E" w:rsidRDefault="00817AE1" w:rsidP="00D97E8F">
      <w:pPr>
        <w:pStyle w:val="BodyTextbeforebullet"/>
      </w:pPr>
      <w:r w:rsidRPr="00885B9E">
        <w:t xml:space="preserve">There are several state and resource agency monitoring programs to support the assessment of stream health and function at the state level. These can be used along with the </w:t>
      </w:r>
      <w:proofErr w:type="spellStart"/>
      <w:r w:rsidRPr="00885B9E">
        <w:t>Chessie</w:t>
      </w:r>
      <w:proofErr w:type="spellEnd"/>
      <w:r w:rsidRPr="00885B9E">
        <w:t xml:space="preserve"> BIBI to track stream health toward meeting the goal of the Management Strategy. Each of the data sets have unique advantages for use in tracking. Examples of some of these efforts include:</w:t>
      </w:r>
    </w:p>
    <w:p w14:paraId="145EA851" w14:textId="30931D68" w:rsidR="004E0840" w:rsidRDefault="00817AE1" w:rsidP="004A14B7">
      <w:pPr>
        <w:pStyle w:val="Bullet"/>
      </w:pPr>
      <w:r w:rsidRPr="00795A58">
        <w:t>EPA National Rivers and Stream Assessment</w:t>
      </w:r>
      <w:r w:rsidR="00EE5831">
        <w:t xml:space="preserve"> (NRSA)</w:t>
      </w:r>
      <w:r w:rsidRPr="00795A58">
        <w:t>: The EPA NRSA sampled between 90 and 100 randomly</w:t>
      </w:r>
      <w:r>
        <w:t xml:space="preserve"> </w:t>
      </w:r>
      <w:r w:rsidRPr="00795A58">
        <w:t xml:space="preserve">selected sites in the Chesapeake </w:t>
      </w:r>
      <w:r>
        <w:t>Bay w</w:t>
      </w:r>
      <w:r w:rsidRPr="00795A58">
        <w:t>atershed. These sites have benthic invertebrate, fish, periphyton, water quality and habitat data</w:t>
      </w:r>
      <w:r>
        <w:t xml:space="preserve">. </w:t>
      </w:r>
      <w:r w:rsidRPr="00795A58">
        <w:t xml:space="preserve">The EPA NRSA surveys are conducted every </w:t>
      </w:r>
      <w:r>
        <w:t>five</w:t>
      </w:r>
      <w:r w:rsidRPr="00795A58">
        <w:t xml:space="preserve"> years, including 2008/2009, 2013/2014, with the next one scheduled for 2018/2019</w:t>
      </w:r>
      <w:r>
        <w:t>.</w:t>
      </w:r>
    </w:p>
    <w:p w14:paraId="52E6CE53" w14:textId="0356A914" w:rsidR="00817AE1" w:rsidRDefault="00817AE1" w:rsidP="004A14B7">
      <w:pPr>
        <w:pStyle w:val="Bullet"/>
      </w:pPr>
      <w:r w:rsidRPr="00795A58">
        <w:t>State 305b (Integrated Report) Reports</w:t>
      </w:r>
      <w:r>
        <w:t xml:space="preserve"> (e.g. see </w:t>
      </w:r>
      <w:hyperlink r:id="rId14" w:history="1">
        <w:r w:rsidRPr="00D22F03">
          <w:rPr>
            <w:rStyle w:val="Hyperlink"/>
            <w:rFonts w:eastAsiaTheme="majorEastAsia" w:cstheme="minorHAnsi"/>
          </w:rPr>
          <w:t>http://www.mde.state.md.us/programs/Water/TMDL/Pages/Programs/WaterPrograms/tmdl/bsid_studies.aspx</w:t>
        </w:r>
      </w:hyperlink>
      <w:r>
        <w:rPr>
          <w:rFonts w:cstheme="minorHAnsi"/>
        </w:rPr>
        <w:t xml:space="preserve">. </w:t>
      </w:r>
      <w:r w:rsidRPr="00D22F03">
        <w:rPr>
          <w:rFonts w:cstheme="minorHAnsi"/>
        </w:rPr>
        <w:t>Accessed Jan 15, 2015</w:t>
      </w:r>
      <w:r>
        <w:rPr>
          <w:rFonts w:cstheme="minorHAnsi"/>
        </w:rPr>
        <w:t>)</w:t>
      </w:r>
      <w:r w:rsidR="00EE5831">
        <w:rPr>
          <w:rFonts w:cstheme="minorHAnsi"/>
        </w:rPr>
        <w:t>.</w:t>
      </w:r>
    </w:p>
    <w:p w14:paraId="5DE2781A" w14:textId="2EA1218F" w:rsidR="004E0840" w:rsidRDefault="00817AE1" w:rsidP="004A14B7">
      <w:pPr>
        <w:pStyle w:val="Bullet"/>
      </w:pPr>
      <w:r>
        <w:t xml:space="preserve">Tidal </w:t>
      </w:r>
      <w:r w:rsidR="00EE5831">
        <w:t>n</w:t>
      </w:r>
      <w:r>
        <w:t>etwork monitoring sites</w:t>
      </w:r>
      <w:r w:rsidR="00EE5831">
        <w:t>.</w:t>
      </w:r>
    </w:p>
    <w:p w14:paraId="6277F11A" w14:textId="3BA1A6BB" w:rsidR="00817AE1" w:rsidRPr="00CC4D45" w:rsidRDefault="00817AE1" w:rsidP="00CC4D45">
      <w:pPr>
        <w:pStyle w:val="Bullet"/>
      </w:pPr>
      <w:r w:rsidRPr="00CC4D45">
        <w:t>Non-</w:t>
      </w:r>
      <w:r w:rsidR="00EE5831">
        <w:t>t</w:t>
      </w:r>
      <w:r w:rsidRPr="00CC4D45">
        <w:t xml:space="preserve">idal </w:t>
      </w:r>
      <w:r w:rsidR="00EE5831">
        <w:t>n</w:t>
      </w:r>
      <w:r w:rsidRPr="00CC4D45">
        <w:t>etwork monitoring sites</w:t>
      </w:r>
      <w:r w:rsidR="00EE5831">
        <w:t>.</w:t>
      </w:r>
    </w:p>
    <w:p w14:paraId="2E694F95" w14:textId="43862CE0" w:rsidR="00817AE1" w:rsidRDefault="00817AE1" w:rsidP="004A14B7">
      <w:pPr>
        <w:pStyle w:val="Bullet"/>
      </w:pPr>
      <w:r w:rsidRPr="00795A58">
        <w:t xml:space="preserve">National Park Service has </w:t>
      </w:r>
      <w:r>
        <w:t>five</w:t>
      </w:r>
      <w:r w:rsidRPr="00795A58">
        <w:t xml:space="preserve"> inventory and monitoring networks operating within the Chesapeake Bay (provided by Marian Norris)</w:t>
      </w:r>
      <w:r w:rsidR="00EE5831">
        <w:t>.</w:t>
      </w:r>
    </w:p>
    <w:p w14:paraId="191ED881" w14:textId="0D745828" w:rsidR="00817AE1" w:rsidRPr="00795A58" w:rsidRDefault="00817AE1" w:rsidP="004A14B7">
      <w:pPr>
        <w:pStyle w:val="Bullet"/>
      </w:pPr>
      <w:r w:rsidRPr="00795A58">
        <w:t>Maryland Biological Stream Survey: Sampled 252 randomly</w:t>
      </w:r>
      <w:r>
        <w:t xml:space="preserve"> </w:t>
      </w:r>
      <w:r w:rsidRPr="00795A58">
        <w:t>selected sites during 2007</w:t>
      </w:r>
      <w:r>
        <w:t>-</w:t>
      </w:r>
      <w:r w:rsidRPr="00795A58">
        <w:t xml:space="preserve"> 2009 to characterize Maryland’s ecological condition</w:t>
      </w:r>
      <w:r>
        <w:t xml:space="preserve">. </w:t>
      </w:r>
      <w:r w:rsidRPr="00795A58">
        <w:t>Round Four is scheduled for 2014-2018</w:t>
      </w:r>
      <w:r>
        <w:t>.</w:t>
      </w:r>
    </w:p>
    <w:p w14:paraId="4F648A61" w14:textId="539CCA06" w:rsidR="00817AE1" w:rsidRPr="00795A58" w:rsidRDefault="00817AE1" w:rsidP="004A14B7">
      <w:pPr>
        <w:pStyle w:val="Bullet"/>
      </w:pPr>
      <w:r w:rsidRPr="00795A58">
        <w:t>County monitoring programs</w:t>
      </w:r>
      <w:r w:rsidR="00EE5831">
        <w:t>,</w:t>
      </w:r>
    </w:p>
    <w:p w14:paraId="23C4EF6D" w14:textId="74F8021C" w:rsidR="00755123" w:rsidRPr="00755123" w:rsidRDefault="00817AE1" w:rsidP="00755123">
      <w:pPr>
        <w:pStyle w:val="subhead"/>
      </w:pPr>
      <w:r w:rsidRPr="008E64D9">
        <w:t xml:space="preserve">MS4 permits that have incorporated </w:t>
      </w:r>
      <w:r w:rsidR="00EE5831">
        <w:t xml:space="preserve">Chesapeake </w:t>
      </w:r>
      <w:r w:rsidRPr="008E64D9">
        <w:t>Bay TMDL goals</w:t>
      </w:r>
    </w:p>
    <w:p w14:paraId="3794D22C" w14:textId="75BCFC39" w:rsidR="00817AE1" w:rsidRPr="008E64D9" w:rsidRDefault="00817AE1" w:rsidP="00755123">
      <w:pPr>
        <w:pStyle w:val="BodyText"/>
      </w:pPr>
      <w:r w:rsidRPr="008E64D9">
        <w:t xml:space="preserve">Integration of efforts to implement BMPs to coordinate management actions to address both MS4 permit requirements along with nutrient and sediment load reductions for the </w:t>
      </w:r>
      <w:r w:rsidR="00EE5831">
        <w:t xml:space="preserve">Chesapeake </w:t>
      </w:r>
      <w:r w:rsidRPr="008E64D9">
        <w:t>Bay TMDL.</w:t>
      </w:r>
    </w:p>
    <w:p w14:paraId="7283727A" w14:textId="562D0E08" w:rsidR="00755123" w:rsidRPr="00755123" w:rsidRDefault="00817AE1" w:rsidP="00755123">
      <w:pPr>
        <w:pStyle w:val="subhead"/>
      </w:pPr>
      <w:r w:rsidRPr="00084F7D">
        <w:t xml:space="preserve">WIP </w:t>
      </w:r>
      <w:r w:rsidR="00EE5831">
        <w:t>I</w:t>
      </w:r>
      <w:r w:rsidRPr="00084F7D">
        <w:t>mplementation of BMP</w:t>
      </w:r>
      <w:r w:rsidR="00EE5831">
        <w:t>s</w:t>
      </w:r>
    </w:p>
    <w:p w14:paraId="02FCB550" w14:textId="4E933210" w:rsidR="00817AE1" w:rsidRPr="00885B9E" w:rsidRDefault="00817AE1" w:rsidP="00755123">
      <w:pPr>
        <w:pStyle w:val="BodyText"/>
      </w:pPr>
      <w:r w:rsidRPr="00885B9E">
        <w:t xml:space="preserve">The Chesapeake Bay TMDL is designed to ensure that all pollution control measures needed to fully restore the Bay and its tidal rivers are in place by 2025, with </w:t>
      </w:r>
      <w:r w:rsidR="00696C2A">
        <w:t xml:space="preserve">all the identified practices implemented. </w:t>
      </w:r>
      <w:r w:rsidRPr="00885B9E">
        <w:t xml:space="preserve">WIPs detail how and when the Bay jurisdictions will meet their pollution load allocations. The progress </w:t>
      </w:r>
      <w:r w:rsidRPr="00885B9E">
        <w:lastRenderedPageBreak/>
        <w:t xml:space="preserve">for WIP implementation is reported annually to the </w:t>
      </w:r>
      <w:r w:rsidR="00EE5831">
        <w:t>CBP</w:t>
      </w:r>
      <w:r w:rsidRPr="00885B9E">
        <w:t>. BMPs that most notably influence stream health include runoff-reduction urban BMPs and agricultural BMPs such as stream fencing, forest buffers, grass buffers and wetland restoration.</w:t>
      </w:r>
    </w:p>
    <w:p w14:paraId="37692E59" w14:textId="70A54AB6" w:rsidR="00D619D2" w:rsidRDefault="00817AE1" w:rsidP="006A7B68">
      <w:pPr>
        <w:pStyle w:val="BodyText"/>
      </w:pPr>
      <w:r>
        <w:t>Approximately 700</w:t>
      </w:r>
      <w:r w:rsidRPr="00391C45">
        <w:t xml:space="preserve"> miles of stream restoration projects are expected to be implemented to achieve the nutrient and s</w:t>
      </w:r>
      <w:r>
        <w:t xml:space="preserve">ediment load reductions required </w:t>
      </w:r>
      <w:r w:rsidRPr="00391C45">
        <w:t xml:space="preserve">by the Chesapeake Bay </w:t>
      </w:r>
      <w:r>
        <w:t>TMDL</w:t>
      </w:r>
      <w:r w:rsidR="00CD6741">
        <w:t xml:space="preserve"> (Table </w:t>
      </w:r>
      <w:r w:rsidR="006A7B68">
        <w:t>1</w:t>
      </w:r>
      <w:r w:rsidR="00CD6741">
        <w:t>)</w:t>
      </w:r>
      <w:r>
        <w:t xml:space="preserve">. </w:t>
      </w:r>
      <w:r w:rsidRPr="00391C45">
        <w:t>As a result, the projected implementation rate of stream restoration projects to meet the 2025 timeline with the Bay watershed is unprecedented. Based on the planned 2025 Phase II</w:t>
      </w:r>
      <w:r w:rsidR="00EE5831">
        <w:t>I</w:t>
      </w:r>
      <w:r w:rsidRPr="00391C45">
        <w:t xml:space="preserve"> WIPs,</w:t>
      </w:r>
      <w:r w:rsidR="00005130">
        <w:t xml:space="preserve"> </w:t>
      </w:r>
      <w:r w:rsidRPr="00391C45">
        <w:t xml:space="preserve">the </w:t>
      </w:r>
      <w:r w:rsidR="00EE5831">
        <w:t>CBP</w:t>
      </w:r>
      <w:r w:rsidRPr="00391C45">
        <w:t xml:space="preserve"> report</w:t>
      </w:r>
      <w:r>
        <w:t>s</w:t>
      </w:r>
      <w:r w:rsidRPr="00391C45">
        <w:t xml:space="preserve"> that approximately </w:t>
      </w:r>
      <w:r w:rsidR="001B6BC2">
        <w:t>47</w:t>
      </w:r>
      <w:r w:rsidRPr="00391C45">
        <w:t xml:space="preserve"> percent of planned stream restoration projects were implemented based on the 201</w:t>
      </w:r>
      <w:r w:rsidR="001B6BC2">
        <w:t>7</w:t>
      </w:r>
      <w:r w:rsidRPr="00391C45">
        <w:t xml:space="preserve"> progress reported by the Chesapeake Bay jurisdictions</w:t>
      </w:r>
      <w:r w:rsidR="00EE5831">
        <w:t>,</w:t>
      </w:r>
      <w:r w:rsidRPr="00391C45">
        <w:t xml:space="preserve"> with </w:t>
      </w:r>
      <w:r w:rsidR="001B6BC2">
        <w:t xml:space="preserve">94 </w:t>
      </w:r>
      <w:r w:rsidRPr="00391C45">
        <w:t>percent of the projects located in areas with non-urban land use.</w:t>
      </w:r>
      <w:bookmarkStart w:id="4" w:name="_GoBack"/>
      <w:bookmarkEnd w:id="4"/>
    </w:p>
    <w:p w14:paraId="5CA6F226" w14:textId="77777777" w:rsidR="00ED6529" w:rsidRDefault="00FC7AB0" w:rsidP="00ED6529">
      <w:pPr>
        <w:pStyle w:val="subhead"/>
      </w:pPr>
      <w:r w:rsidRPr="00FC7AB0">
        <w:t>Development of Chesapeake Bay BMP Verification</w:t>
      </w:r>
    </w:p>
    <w:p w14:paraId="48A5E20E" w14:textId="09C910D8" w:rsidR="00FC7AB0" w:rsidRDefault="00FC7AB0" w:rsidP="00ED6529">
      <w:pPr>
        <w:pStyle w:val="BodyText"/>
      </w:pPr>
      <w:r w:rsidRPr="00391C45">
        <w:t xml:space="preserve">In August 2014, the </w:t>
      </w:r>
      <w:r w:rsidR="00EE5831">
        <w:t xml:space="preserve">CBP </w:t>
      </w:r>
      <w:r w:rsidRPr="00391C45">
        <w:t>Management Board approved a framework</w:t>
      </w:r>
      <w:r w:rsidRPr="00391C45">
        <w:rPr>
          <w:rStyle w:val="FootnoteReference"/>
        </w:rPr>
        <w:footnoteReference w:id="2"/>
      </w:r>
      <w:r w:rsidRPr="00391C45">
        <w:t xml:space="preserve"> by which the partners</w:t>
      </w:r>
      <w:r w:rsidR="00EE5831">
        <w:t>hip</w:t>
      </w:r>
      <w:r w:rsidRPr="00391C45">
        <w:t xml:space="preserve"> will develop verification programs to ensure that </w:t>
      </w:r>
      <w:r>
        <w:t>implemented BMPs</w:t>
      </w:r>
      <w:r w:rsidRPr="00391C45">
        <w:t xml:space="preserve"> continue to work properly and are eligible to receive nutrient and sediment load reduction credits towards the </w:t>
      </w:r>
      <w:r w:rsidR="00EE5831">
        <w:t xml:space="preserve">Chesapeake Bay </w:t>
      </w:r>
      <w:r w:rsidRPr="00391C45">
        <w:t xml:space="preserve">TMDL. </w:t>
      </w:r>
      <w:r w:rsidRPr="00FC7AB0">
        <w:rPr>
          <w:rFonts w:cs="Times New Roman"/>
          <w:szCs w:val="23"/>
        </w:rPr>
        <w:t xml:space="preserve">The framework includes </w:t>
      </w:r>
      <w:r w:rsidRPr="00FC7AB0">
        <w:rPr>
          <w:bCs/>
          <w:szCs w:val="23"/>
        </w:rPr>
        <w:t xml:space="preserve">BMP verification guidance </w:t>
      </w:r>
      <w:r w:rsidRPr="00FC7AB0">
        <w:rPr>
          <w:szCs w:val="23"/>
        </w:rPr>
        <w:t xml:space="preserve">from the </w:t>
      </w:r>
      <w:r w:rsidR="00EE5831">
        <w:rPr>
          <w:szCs w:val="23"/>
        </w:rPr>
        <w:t>CBP’s</w:t>
      </w:r>
      <w:r w:rsidRPr="00FC7AB0">
        <w:rPr>
          <w:szCs w:val="23"/>
        </w:rPr>
        <w:t xml:space="preserve"> six technical sector and habitat workgroups (e.g., agriculture, forestry, urban, wastewater, wetlands and streams). While the recommended verification guidance is specific to the source sector BMPs, there are over-arching principles to which the guidance is based: practice reporting, scientific rigor, public confidence, adaptive management and sector equity.</w:t>
      </w:r>
      <w:r w:rsidR="001B6BC2">
        <w:rPr>
          <w:szCs w:val="23"/>
        </w:rPr>
        <w:t xml:space="preserve"> </w:t>
      </w:r>
      <w:r w:rsidR="00CC0785">
        <w:rPr>
          <w:szCs w:val="23"/>
        </w:rPr>
        <w:t xml:space="preserve">The framework was approved </w:t>
      </w:r>
      <w:r w:rsidR="007D56C5">
        <w:rPr>
          <w:szCs w:val="23"/>
        </w:rPr>
        <w:t xml:space="preserve">by the Urban Stormwater Workgroup </w:t>
      </w:r>
      <w:r w:rsidR="00CC0785">
        <w:rPr>
          <w:szCs w:val="23"/>
        </w:rPr>
        <w:t xml:space="preserve">on June 18, 2019. </w:t>
      </w:r>
    </w:p>
    <w:p w14:paraId="1892F434" w14:textId="5002C40B" w:rsidR="00FC7AB0" w:rsidRDefault="00FC7AB0" w:rsidP="004461AE">
      <w:pPr>
        <w:pStyle w:val="Heading1"/>
      </w:pPr>
      <w:r>
        <w:t>Management Approaches</w:t>
      </w:r>
    </w:p>
    <w:p w14:paraId="0835CFE5" w14:textId="5BF02095" w:rsidR="00FC7AB0" w:rsidRPr="00686214" w:rsidRDefault="00FC7AB0" w:rsidP="00984D87">
      <w:pPr>
        <w:pStyle w:val="BodyText"/>
      </w:pPr>
      <w:r w:rsidRPr="00686214">
        <w:t xml:space="preserve">The following major points are fundamental to the Stream Health Management Strategy </w:t>
      </w:r>
      <w:r>
        <w:t xml:space="preserve">for which actions are defined. </w:t>
      </w:r>
      <w:r w:rsidRPr="00686214">
        <w:t xml:space="preserve">This </w:t>
      </w:r>
      <w:r>
        <w:t>o</w:t>
      </w:r>
      <w:r w:rsidRPr="00686214">
        <w:t>utcome recognizes:</w:t>
      </w:r>
    </w:p>
    <w:p w14:paraId="10EC8E0B" w14:textId="77777777" w:rsidR="004E0840" w:rsidRDefault="00FC7AB0" w:rsidP="00984D87">
      <w:pPr>
        <w:pStyle w:val="Bullet"/>
      </w:pPr>
      <w:r w:rsidRPr="00686214">
        <w:t>The health and function of streams affects the local stream environment as well as the downstream waters to the Bay.</w:t>
      </w:r>
    </w:p>
    <w:p w14:paraId="14247E71" w14:textId="23230110" w:rsidR="00FC7AB0" w:rsidRPr="00686214" w:rsidRDefault="00FC7AB0" w:rsidP="00984D87">
      <w:pPr>
        <w:pStyle w:val="Bullet"/>
      </w:pPr>
      <w:r w:rsidRPr="00686214">
        <w:t>Streams are a part a system that include</w:t>
      </w:r>
      <w:r>
        <w:t>s</w:t>
      </w:r>
      <w:r w:rsidRPr="00686214">
        <w:t xml:space="preserve"> the stream corridor, floodplain, wetlands and watershed, and as such, stream health is affected by both in-stream and watershed functions, processes and characteristics.</w:t>
      </w:r>
    </w:p>
    <w:p w14:paraId="57136B00" w14:textId="5743045D" w:rsidR="00FC7AB0" w:rsidRPr="00686214" w:rsidRDefault="00FC7AB0" w:rsidP="00984D87">
      <w:pPr>
        <w:pStyle w:val="Bullet"/>
      </w:pPr>
      <w:r w:rsidRPr="00686214">
        <w:t>Measures that would improve stream functions may occur in the stream itself, in the floodplain or in the watershed</w:t>
      </w:r>
      <w:r>
        <w:t xml:space="preserve">. </w:t>
      </w:r>
      <w:r w:rsidRPr="00686214">
        <w:t xml:space="preserve">Some measures could serve to meet more than one outcome of the </w:t>
      </w:r>
      <w:r w:rsidR="00EE5831" w:rsidRPr="0013025F">
        <w:rPr>
          <w:i/>
        </w:rPr>
        <w:t>Watershed</w:t>
      </w:r>
      <w:r w:rsidRPr="0013025F">
        <w:rPr>
          <w:i/>
        </w:rPr>
        <w:t xml:space="preserve"> Agreement</w:t>
      </w:r>
      <w:r w:rsidRPr="00686214">
        <w:t>.</w:t>
      </w:r>
    </w:p>
    <w:p w14:paraId="1EFCB073" w14:textId="3F44EDAF" w:rsidR="00FC7AB0" w:rsidRPr="00686214" w:rsidRDefault="00FC7AB0" w:rsidP="00984D87">
      <w:pPr>
        <w:pStyle w:val="Bullet"/>
      </w:pPr>
      <w:r w:rsidRPr="00686214">
        <w:t xml:space="preserve">Stream functions related to nutrient and sediment delivery to the Bay are of fundamental importance because of their explicit inclusion in the </w:t>
      </w:r>
      <w:r w:rsidR="00D3338A">
        <w:rPr>
          <w:i/>
        </w:rPr>
        <w:t>Watershed</w:t>
      </w:r>
      <w:r w:rsidRPr="0013025F">
        <w:rPr>
          <w:i/>
        </w:rPr>
        <w:t xml:space="preserve"> Agreement</w:t>
      </w:r>
      <w:r w:rsidRPr="00686214">
        <w:t>.</w:t>
      </w:r>
    </w:p>
    <w:p w14:paraId="74F26A76" w14:textId="517F3DB7" w:rsidR="004E0840" w:rsidRDefault="007E4816" w:rsidP="007C0850">
      <w:pPr>
        <w:pStyle w:val="BodyText"/>
      </w:pPr>
      <w:r>
        <w:t xml:space="preserve">Figure 1 </w:t>
      </w:r>
      <w:r w:rsidR="00FC7AB0">
        <w:t xml:space="preserve">is a conceptual illustration of this management approach showing that </w:t>
      </w:r>
      <w:r w:rsidR="00FC7AB0" w:rsidRPr="0057318C">
        <w:t>improve</w:t>
      </w:r>
      <w:r w:rsidR="00FC7AB0">
        <w:t>ment to</w:t>
      </w:r>
      <w:r w:rsidR="00FC7AB0" w:rsidRPr="0057318C">
        <w:t xml:space="preserve"> stream health </w:t>
      </w:r>
      <w:r w:rsidR="00FC7AB0">
        <w:t>relies upon the ability to identify the key factors that affect critical stream functions. The key factors influencing th</w:t>
      </w:r>
      <w:r w:rsidR="00EE5831">
        <w:t>is</w:t>
      </w:r>
      <w:r w:rsidR="00FC7AB0">
        <w:t xml:space="preserve"> outcome are described in Section III and include</w:t>
      </w:r>
      <w:r w:rsidR="00EE5831">
        <w:t>,</w:t>
      </w:r>
      <w:r w:rsidR="00FC7AB0">
        <w:t xml:space="preserve"> ecological stressors and factors, </w:t>
      </w:r>
      <w:r w:rsidR="00FC7AB0">
        <w:lastRenderedPageBreak/>
        <w:t>policy and administration, scientific knowledge and the application of research</w:t>
      </w:r>
      <w:r w:rsidR="0029358D">
        <w:t>, partner coordination and funding</w:t>
      </w:r>
      <w:r w:rsidR="00FC7AB0">
        <w:t xml:space="preserve">. </w:t>
      </w:r>
    </w:p>
    <w:p w14:paraId="281A1034" w14:textId="5E12090F" w:rsidR="00FB0185" w:rsidRDefault="00AA57EB" w:rsidP="00B61383">
      <w:pPr>
        <w:rPr>
          <w:noProof/>
          <w:lang w:eastAsia="en-US"/>
        </w:rPr>
      </w:pPr>
      <w:r>
        <w:rPr>
          <w:noProof/>
          <w:lang w:eastAsia="en-US"/>
        </w:rPr>
        <mc:AlternateContent>
          <mc:Choice Requires="wpg">
            <w:drawing>
              <wp:anchor distT="0" distB="0" distL="114300" distR="114300" simplePos="0" relativeHeight="251668480" behindDoc="0" locked="0" layoutInCell="1" allowOverlap="1" wp14:anchorId="537B77CD" wp14:editId="4663751C">
                <wp:simplePos x="0" y="0"/>
                <wp:positionH relativeFrom="margin">
                  <wp:align>left</wp:align>
                </wp:positionH>
                <wp:positionV relativeFrom="paragraph">
                  <wp:posOffset>287020</wp:posOffset>
                </wp:positionV>
                <wp:extent cx="6274435" cy="2964180"/>
                <wp:effectExtent l="0" t="0" r="12065" b="26670"/>
                <wp:wrapSquare wrapText="bothSides"/>
                <wp:docPr id="5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74435" cy="2964180"/>
                          <a:chOff x="0" y="0"/>
                          <a:chExt cx="6274435" cy="2945716"/>
                        </a:xfrm>
                      </wpg:grpSpPr>
                      <wps:wsp>
                        <wps:cNvPr id="52" name="Straight Arrow Connector 4"/>
                        <wps:cNvCnPr/>
                        <wps:spPr>
                          <a:xfrm>
                            <a:off x="4048018" y="801385"/>
                            <a:ext cx="10160" cy="509905"/>
                          </a:xfrm>
                          <a:prstGeom prst="straightConnector1">
                            <a:avLst/>
                          </a:prstGeom>
                          <a:ln w="25400">
                            <a:prstDash val="dash"/>
                            <a:tailEnd type="arrow"/>
                          </a:ln>
                        </wps:spPr>
                        <wps:style>
                          <a:lnRef idx="1">
                            <a:schemeClr val="accent1"/>
                          </a:lnRef>
                          <a:fillRef idx="0">
                            <a:schemeClr val="accent1"/>
                          </a:fillRef>
                          <a:effectRef idx="0">
                            <a:schemeClr val="accent1"/>
                          </a:effectRef>
                          <a:fontRef idx="minor">
                            <a:schemeClr val="tx1"/>
                          </a:fontRef>
                        </wps:style>
                        <wps:bodyPr/>
                      </wps:wsp>
                      <wpg:grpSp>
                        <wpg:cNvPr id="53" name="Group 5"/>
                        <wpg:cNvGrpSpPr/>
                        <wpg:grpSpPr>
                          <a:xfrm>
                            <a:off x="0" y="0"/>
                            <a:ext cx="6274435" cy="2945716"/>
                            <a:chOff x="-71919" y="0"/>
                            <a:chExt cx="6274645" cy="2946033"/>
                          </a:xfrm>
                        </wpg:grpSpPr>
                        <wps:wsp>
                          <wps:cNvPr id="54" name="TextBox 1"/>
                          <wps:cNvSpPr txBox="1"/>
                          <wps:spPr>
                            <a:xfrm>
                              <a:off x="472607" y="164382"/>
                              <a:ext cx="676275" cy="412115"/>
                            </a:xfrm>
                            <a:prstGeom prst="rect">
                              <a:avLst/>
                            </a:prstGeom>
                            <a:noFill/>
                            <a:ln>
                              <a:solidFill>
                                <a:schemeClr val="accent1"/>
                              </a:solidFill>
                            </a:ln>
                          </wps:spPr>
                          <wps:txbx>
                            <w:txbxContent>
                              <w:p w14:paraId="65E94B93" w14:textId="77777777" w:rsidR="00696C2A" w:rsidRPr="00C54DF4" w:rsidRDefault="00696C2A" w:rsidP="00AA57EB">
                                <w:pPr>
                                  <w:pStyle w:val="NormalWeb"/>
                                  <w:spacing w:before="0" w:beforeAutospacing="0" w:after="0" w:afterAutospacing="0"/>
                                  <w:jc w:val="center"/>
                                  <w:rPr>
                                    <w:sz w:val="22"/>
                                  </w:rPr>
                                </w:pPr>
                                <w:r w:rsidRPr="00C54DF4">
                                  <w:rPr>
                                    <w:rFonts w:ascii="Arial Narrow" w:hAnsi="Arial Narrow" w:cstheme="minorBidi"/>
                                    <w:bCs/>
                                    <w:color w:val="000000" w:themeColor="text1"/>
                                    <w:kern w:val="24"/>
                                    <w:sz w:val="22"/>
                                  </w:rPr>
                                  <w:t>Identify Stressors</w:t>
                                </w:r>
                              </w:p>
                            </w:txbxContent>
                          </wps:txbx>
                          <wps:bodyPr wrap="square" rtlCol="0">
                            <a:spAutoFit/>
                          </wps:bodyPr>
                        </wps:wsp>
                        <wps:wsp>
                          <wps:cNvPr id="55" name="TextBox 2"/>
                          <wps:cNvSpPr txBox="1"/>
                          <wps:spPr>
                            <a:xfrm>
                              <a:off x="3544558" y="0"/>
                              <a:ext cx="850928" cy="728304"/>
                            </a:xfrm>
                            <a:prstGeom prst="rect">
                              <a:avLst/>
                            </a:prstGeom>
                            <a:noFill/>
                            <a:ln>
                              <a:solidFill>
                                <a:schemeClr val="accent1"/>
                              </a:solidFill>
                            </a:ln>
                          </wps:spPr>
                          <wps:txbx>
                            <w:txbxContent>
                              <w:p w14:paraId="6FC38ED6" w14:textId="77777777" w:rsidR="00696C2A" w:rsidRDefault="00696C2A" w:rsidP="00AA57EB">
                                <w:pPr>
                                  <w:pStyle w:val="NormalWeb"/>
                                  <w:spacing w:before="0" w:beforeAutospacing="0" w:after="0" w:afterAutospacing="0"/>
                                  <w:rPr>
                                    <w:rFonts w:ascii="Arial Narrow" w:hAnsi="Arial Narrow" w:cstheme="minorBidi"/>
                                    <w:bCs/>
                                    <w:color w:val="000000" w:themeColor="text1"/>
                                    <w:kern w:val="24"/>
                                    <w:sz w:val="22"/>
                                  </w:rPr>
                                </w:pPr>
                                <w:r w:rsidRPr="00C54DF4">
                                  <w:rPr>
                                    <w:rFonts w:ascii="Arial Narrow" w:hAnsi="Arial Narrow" w:cstheme="minorBidi"/>
                                    <w:bCs/>
                                    <w:color w:val="000000" w:themeColor="text1"/>
                                    <w:kern w:val="24"/>
                                    <w:sz w:val="22"/>
                                  </w:rPr>
                                  <w:t>Restore</w:t>
                                </w:r>
                              </w:p>
                              <w:p w14:paraId="5F361CB2" w14:textId="6377389B" w:rsidR="00696C2A" w:rsidRPr="00C54DF4" w:rsidRDefault="00696C2A" w:rsidP="00AA57EB">
                                <w:pPr>
                                  <w:pStyle w:val="NormalWeb"/>
                                  <w:spacing w:before="0" w:beforeAutospacing="0" w:after="0" w:afterAutospacing="0"/>
                                  <w:rPr>
                                    <w:sz w:val="22"/>
                                  </w:rPr>
                                </w:pPr>
                                <w:r w:rsidRPr="00C54DF4">
                                  <w:rPr>
                                    <w:rFonts w:ascii="Arial Narrow" w:hAnsi="Arial Narrow" w:cstheme="minorBidi"/>
                                    <w:bCs/>
                                    <w:color w:val="000000" w:themeColor="text1"/>
                                    <w:kern w:val="24"/>
                                    <w:sz w:val="22"/>
                                  </w:rPr>
                                  <w:t>process/</w:t>
                                </w:r>
                              </w:p>
                              <w:p w14:paraId="3CD0082A" w14:textId="77777777" w:rsidR="00696C2A" w:rsidRDefault="00696C2A" w:rsidP="00AA57EB">
                                <w:pPr>
                                  <w:pStyle w:val="NormalWeb"/>
                                  <w:spacing w:before="0" w:beforeAutospacing="0" w:after="0" w:afterAutospacing="0"/>
                                  <w:rPr>
                                    <w:rFonts w:ascii="Arial Narrow" w:hAnsi="Arial Narrow" w:cstheme="minorBidi"/>
                                    <w:bCs/>
                                    <w:color w:val="000000" w:themeColor="text1"/>
                                    <w:kern w:val="24"/>
                                    <w:sz w:val="22"/>
                                  </w:rPr>
                                </w:pPr>
                                <w:r w:rsidRPr="00C54DF4">
                                  <w:rPr>
                                    <w:rFonts w:ascii="Arial Narrow" w:hAnsi="Arial Narrow" w:cstheme="minorBidi"/>
                                    <w:bCs/>
                                    <w:color w:val="000000" w:themeColor="text1"/>
                                    <w:kern w:val="24"/>
                                    <w:sz w:val="22"/>
                                  </w:rPr>
                                  <w:t>Functional</w:t>
                                </w:r>
                              </w:p>
                              <w:p w14:paraId="6FEF205E" w14:textId="1448D0F1" w:rsidR="00696C2A" w:rsidRPr="00C54DF4" w:rsidRDefault="00696C2A" w:rsidP="00AA57EB">
                                <w:pPr>
                                  <w:pStyle w:val="NormalWeb"/>
                                  <w:spacing w:before="0" w:beforeAutospacing="0" w:after="0" w:afterAutospacing="0"/>
                                  <w:rPr>
                                    <w:sz w:val="22"/>
                                  </w:rPr>
                                </w:pPr>
                                <w:r>
                                  <w:rPr>
                                    <w:rFonts w:ascii="Arial Narrow" w:hAnsi="Arial Narrow" w:cstheme="minorBidi"/>
                                    <w:bCs/>
                                    <w:color w:val="000000" w:themeColor="text1"/>
                                    <w:kern w:val="24"/>
                                    <w:sz w:val="22"/>
                                  </w:rPr>
                                  <w:t>improvement</w:t>
                                </w:r>
                              </w:p>
                            </w:txbxContent>
                          </wps:txbx>
                          <wps:bodyPr wrap="square" rtlCol="0">
                            <a:spAutoFit/>
                          </wps:bodyPr>
                        </wps:wsp>
                        <wps:wsp>
                          <wps:cNvPr id="56" name="TextBox 3"/>
                          <wps:cNvSpPr txBox="1"/>
                          <wps:spPr>
                            <a:xfrm>
                              <a:off x="4818544" y="133560"/>
                              <a:ext cx="1056005" cy="412115"/>
                            </a:xfrm>
                            <a:prstGeom prst="rect">
                              <a:avLst/>
                            </a:prstGeom>
                            <a:noFill/>
                            <a:ln>
                              <a:solidFill>
                                <a:schemeClr val="accent1"/>
                              </a:solidFill>
                            </a:ln>
                          </wps:spPr>
                          <wps:txbx>
                            <w:txbxContent>
                              <w:p w14:paraId="43B9A57E" w14:textId="77777777" w:rsidR="00696C2A" w:rsidRPr="00C54DF4" w:rsidRDefault="00696C2A" w:rsidP="00AA57EB">
                                <w:pPr>
                                  <w:pStyle w:val="NormalWeb"/>
                                  <w:spacing w:before="0" w:beforeAutospacing="0" w:after="0" w:afterAutospacing="0"/>
                                  <w:rPr>
                                    <w:sz w:val="22"/>
                                  </w:rPr>
                                </w:pPr>
                                <w:r w:rsidRPr="00C54DF4">
                                  <w:rPr>
                                    <w:rFonts w:ascii="Arial Narrow" w:hAnsi="Arial Narrow" w:cstheme="minorBidi"/>
                                    <w:bCs/>
                                    <w:color w:val="000000" w:themeColor="text1"/>
                                    <w:kern w:val="24"/>
                                    <w:sz w:val="22"/>
                                  </w:rPr>
                                  <w:t>Increase stream</w:t>
                                </w:r>
                              </w:p>
                              <w:p w14:paraId="440EA99E" w14:textId="77777777" w:rsidR="00696C2A" w:rsidRDefault="00696C2A" w:rsidP="00AA57EB">
                                <w:pPr>
                                  <w:pStyle w:val="NormalWeb"/>
                                  <w:spacing w:before="0" w:beforeAutospacing="0" w:after="0" w:afterAutospacing="0"/>
                                </w:pPr>
                                <w:r w:rsidRPr="00C54DF4">
                                  <w:rPr>
                                    <w:rFonts w:ascii="Arial Narrow" w:hAnsi="Arial Narrow" w:cstheme="minorBidi"/>
                                    <w:bCs/>
                                    <w:color w:val="000000" w:themeColor="text1"/>
                                    <w:kern w:val="24"/>
                                    <w:sz w:val="22"/>
                                  </w:rPr>
                                  <w:t>Health &amp; function</w:t>
                                </w:r>
                              </w:p>
                            </w:txbxContent>
                          </wps:txbx>
                          <wps:bodyPr wrap="none" rtlCol="0">
                            <a:spAutoFit/>
                          </wps:bodyPr>
                        </wps:wsp>
                        <wps:wsp>
                          <wps:cNvPr id="57" name="TextBox 4"/>
                          <wps:cNvSpPr txBox="1"/>
                          <wps:spPr>
                            <a:xfrm>
                              <a:off x="1705497" y="164382"/>
                              <a:ext cx="1390650" cy="412115"/>
                            </a:xfrm>
                            <a:prstGeom prst="rect">
                              <a:avLst/>
                            </a:prstGeom>
                            <a:noFill/>
                            <a:ln>
                              <a:solidFill>
                                <a:schemeClr val="accent1"/>
                              </a:solidFill>
                            </a:ln>
                          </wps:spPr>
                          <wps:txbx>
                            <w:txbxContent>
                              <w:p w14:paraId="018DD9E2" w14:textId="77777777" w:rsidR="00696C2A" w:rsidRPr="00C54DF4" w:rsidRDefault="00696C2A" w:rsidP="00AA57EB">
                                <w:pPr>
                                  <w:pStyle w:val="NormalWeb"/>
                                  <w:spacing w:before="0" w:beforeAutospacing="0" w:after="0" w:afterAutospacing="0"/>
                                  <w:jc w:val="center"/>
                                </w:pPr>
                                <w:r w:rsidRPr="00C54DF4">
                                  <w:rPr>
                                    <w:rFonts w:ascii="Arial Narrow" w:hAnsi="Arial Narrow" w:cstheme="minorBidi"/>
                                    <w:bCs/>
                                    <w:color w:val="000000" w:themeColor="text1"/>
                                    <w:kern w:val="24"/>
                                    <w:sz w:val="22"/>
                                  </w:rPr>
                                  <w:t>Implement actions to remove Stressors</w:t>
                                </w:r>
                              </w:p>
                            </w:txbxContent>
                          </wps:txbx>
                          <wps:bodyPr wrap="square" rtlCol="0">
                            <a:spAutoFit/>
                          </wps:bodyPr>
                        </wps:wsp>
                        <wps:wsp>
                          <wps:cNvPr id="58" name="Right Arrow 5"/>
                          <wps:cNvSpPr/>
                          <wps:spPr>
                            <a:xfrm>
                              <a:off x="1417834" y="1715784"/>
                              <a:ext cx="3524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9" name="Right Arrow 5"/>
                          <wps:cNvSpPr/>
                          <wps:spPr>
                            <a:xfrm>
                              <a:off x="3102796" y="226032"/>
                              <a:ext cx="3524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0" name="Right Arrow 5"/>
                          <wps:cNvSpPr/>
                          <wps:spPr>
                            <a:xfrm>
                              <a:off x="4407613" y="226032"/>
                              <a:ext cx="3524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1" name="TextBox 11"/>
                          <wps:cNvSpPr txBox="1"/>
                          <wps:spPr>
                            <a:xfrm>
                              <a:off x="-71919" y="1355296"/>
                              <a:ext cx="1481505" cy="1590737"/>
                            </a:xfrm>
                            <a:prstGeom prst="rect">
                              <a:avLst/>
                            </a:prstGeom>
                            <a:noFill/>
                            <a:ln>
                              <a:solidFill>
                                <a:schemeClr val="accent1"/>
                              </a:solidFill>
                            </a:ln>
                          </wps:spPr>
                          <wps:txbx>
                            <w:txbxContent>
                              <w:p w14:paraId="39EC7184"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Understanding Factors Influencing</w:t>
                                </w:r>
                              </w:p>
                              <w:p w14:paraId="3ECBBA8F" w14:textId="77777777" w:rsidR="00696C2A" w:rsidRDefault="00696C2A" w:rsidP="00AA57EB">
                                <w:pPr>
                                  <w:pStyle w:val="NormalWeb"/>
                                  <w:numPr>
                                    <w:ilvl w:val="0"/>
                                    <w:numId w:val="8"/>
                                  </w:numPr>
                                  <w:spacing w:before="0" w:beforeAutospacing="0" w:after="0" w:afterAutospacing="0"/>
                                </w:pPr>
                                <w:r>
                                  <w:rPr>
                                    <w:rFonts w:ascii="Arial Narrow" w:hAnsi="Arial Narrow" w:cstheme="minorBidi"/>
                                    <w:color w:val="000000" w:themeColor="text1"/>
                                    <w:kern w:val="24"/>
                                    <w:sz w:val="22"/>
                                    <w:szCs w:val="22"/>
                                  </w:rPr>
                                  <w:t>Ecological Stressors &amp; Factors</w:t>
                                </w:r>
                              </w:p>
                              <w:p w14:paraId="28C0CA94" w14:textId="77777777" w:rsidR="00696C2A" w:rsidRPr="00E1343B" w:rsidRDefault="00696C2A" w:rsidP="00AA57EB">
                                <w:pPr>
                                  <w:pStyle w:val="NormalWeb"/>
                                  <w:numPr>
                                    <w:ilvl w:val="0"/>
                                    <w:numId w:val="8"/>
                                  </w:numPr>
                                  <w:spacing w:before="0" w:beforeAutospacing="0" w:after="0" w:afterAutospacing="0"/>
                                </w:pPr>
                                <w:r>
                                  <w:rPr>
                                    <w:rFonts w:ascii="Arial Narrow" w:hAnsi="Arial Narrow" w:cstheme="minorBidi"/>
                                    <w:color w:val="000000" w:themeColor="text1"/>
                                    <w:kern w:val="24"/>
                                    <w:sz w:val="22"/>
                                    <w:szCs w:val="22"/>
                                  </w:rPr>
                                  <w:t xml:space="preserve">Policy &amp; </w:t>
                                </w:r>
                                <w:r w:rsidRPr="00840F76">
                                  <w:rPr>
                                    <w:rFonts w:ascii="Arial Narrow" w:hAnsi="Arial Narrow" w:cstheme="minorBidi"/>
                                    <w:color w:val="000000" w:themeColor="text1"/>
                                    <w:kern w:val="24"/>
                                    <w:sz w:val="22"/>
                                    <w:szCs w:val="22"/>
                                  </w:rPr>
                                  <w:t>Administration</w:t>
                                </w:r>
                              </w:p>
                              <w:p w14:paraId="07286650" w14:textId="77777777" w:rsidR="00696C2A" w:rsidRDefault="00696C2A" w:rsidP="00AA57EB">
                                <w:pPr>
                                  <w:pStyle w:val="NormalWeb"/>
                                  <w:numPr>
                                    <w:ilvl w:val="0"/>
                                    <w:numId w:val="8"/>
                                  </w:numPr>
                                  <w:spacing w:before="0" w:beforeAutospacing="0" w:after="0" w:afterAutospacing="0"/>
                                </w:pPr>
                                <w:r>
                                  <w:rPr>
                                    <w:rFonts w:ascii="Arial Narrow" w:hAnsi="Arial Narrow" w:cstheme="minorBidi"/>
                                    <w:color w:val="000000" w:themeColor="text1"/>
                                    <w:kern w:val="24"/>
                                    <w:sz w:val="22"/>
                                    <w:szCs w:val="22"/>
                                  </w:rPr>
                                  <w:t>Scientific Knowledge &amp; Application of Research</w:t>
                                </w:r>
                              </w:p>
                            </w:txbxContent>
                          </wps:txbx>
                          <wps:bodyPr wrap="square" rtlCol="0">
                            <a:spAutoFit/>
                          </wps:bodyPr>
                        </wps:wsp>
                        <wps:wsp>
                          <wps:cNvPr id="62" name="TextBox 12"/>
                          <wps:cNvSpPr txBox="1"/>
                          <wps:spPr>
                            <a:xfrm>
                              <a:off x="1818513" y="1695184"/>
                              <a:ext cx="1068070" cy="412115"/>
                            </a:xfrm>
                            <a:prstGeom prst="rect">
                              <a:avLst/>
                            </a:prstGeom>
                            <a:noFill/>
                            <a:ln>
                              <a:solidFill>
                                <a:schemeClr val="accent1"/>
                              </a:solidFill>
                            </a:ln>
                          </wps:spPr>
                          <wps:txbx>
                            <w:txbxContent>
                              <w:p w14:paraId="33E9B6AC"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Management Actions</w:t>
                                </w:r>
                              </w:p>
                            </w:txbxContent>
                          </wps:txbx>
                          <wps:bodyPr wrap="square" rtlCol="0">
                            <a:spAutoFit/>
                          </wps:bodyPr>
                        </wps:wsp>
                        <wps:wsp>
                          <wps:cNvPr id="63" name="TextBox 14"/>
                          <wps:cNvSpPr txBox="1"/>
                          <wps:spPr>
                            <a:xfrm>
                              <a:off x="3339076" y="1345390"/>
                              <a:ext cx="1298618" cy="1205830"/>
                            </a:xfrm>
                            <a:prstGeom prst="rect">
                              <a:avLst/>
                            </a:prstGeom>
                            <a:noFill/>
                            <a:ln>
                              <a:solidFill>
                                <a:schemeClr val="accent1"/>
                              </a:solidFill>
                            </a:ln>
                          </wps:spPr>
                          <wps:txbx>
                            <w:txbxContent>
                              <w:p w14:paraId="2811B363"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Identification of Indicators/</w:t>
                                </w:r>
                              </w:p>
                              <w:p w14:paraId="4A1B9AB5"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Assessment Parameters to document</w:t>
                                </w:r>
                              </w:p>
                              <w:p w14:paraId="200ADF02"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Measurable change in stream function</w:t>
                                </w:r>
                              </w:p>
                            </w:txbxContent>
                          </wps:txbx>
                          <wps:bodyPr wrap="square" rtlCol="0">
                            <a:spAutoFit/>
                          </wps:bodyPr>
                        </wps:wsp>
                        <wps:wsp>
                          <wps:cNvPr id="64" name="TextBox 15"/>
                          <wps:cNvSpPr txBox="1"/>
                          <wps:spPr>
                            <a:xfrm>
                              <a:off x="4993051" y="1489452"/>
                              <a:ext cx="1209675" cy="732790"/>
                            </a:xfrm>
                            <a:prstGeom prst="rect">
                              <a:avLst/>
                            </a:prstGeom>
                            <a:noFill/>
                            <a:ln>
                              <a:solidFill>
                                <a:schemeClr val="accent1"/>
                              </a:solidFill>
                            </a:ln>
                          </wps:spPr>
                          <wps:txbx>
                            <w:txbxContent>
                              <w:p w14:paraId="5C1A0D9E"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Monitoring &amp;</w:t>
                                </w:r>
                              </w:p>
                              <w:p w14:paraId="6E894195"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Assessing Progress to increase stream health &amp; function</w:t>
                                </w:r>
                              </w:p>
                            </w:txbxContent>
                          </wps:txbx>
                          <wps:bodyPr wrap="square" rtlCol="0">
                            <a:spAutoFit/>
                          </wps:bodyPr>
                        </wps:wsp>
                        <wps:wsp>
                          <wps:cNvPr id="65" name="Right Arrow 5"/>
                          <wps:cNvSpPr/>
                          <wps:spPr>
                            <a:xfrm>
                              <a:off x="2901056" y="1753651"/>
                              <a:ext cx="3524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ight Arrow 5"/>
                          <wps:cNvSpPr/>
                          <wps:spPr>
                            <a:xfrm>
                              <a:off x="4633645" y="1715784"/>
                              <a:ext cx="3524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Right Arrow 5"/>
                          <wps:cNvSpPr/>
                          <wps:spPr>
                            <a:xfrm>
                              <a:off x="1148882" y="226032"/>
                              <a:ext cx="3524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Straight Arrow Connector 22"/>
                          <wps:cNvCnPr/>
                          <wps:spPr>
                            <a:xfrm>
                              <a:off x="708917" y="708917"/>
                              <a:ext cx="10160" cy="509905"/>
                            </a:xfrm>
                            <a:prstGeom prst="straightConnector1">
                              <a:avLst/>
                            </a:prstGeom>
                            <a:ln w="25400">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69" name="Straight Arrow Connector 23"/>
                          <wps:cNvCnPr/>
                          <wps:spPr>
                            <a:xfrm>
                              <a:off x="2291137" y="719191"/>
                              <a:ext cx="10160" cy="749935"/>
                            </a:xfrm>
                            <a:prstGeom prst="straightConnector1">
                              <a:avLst/>
                            </a:prstGeom>
                            <a:ln w="25400">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70" name="Straight Arrow Connector 24"/>
                          <wps:cNvCnPr/>
                          <wps:spPr>
                            <a:xfrm>
                              <a:off x="5455578" y="719191"/>
                              <a:ext cx="10160" cy="615950"/>
                            </a:xfrm>
                            <a:prstGeom prst="straightConnector1">
                              <a:avLst/>
                            </a:prstGeom>
                            <a:ln w="25400">
                              <a:prstDash val="dash"/>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w14:anchorId="537B77CD" id="Group 1" o:spid="_x0000_s1027" style="position:absolute;margin-left:0;margin-top:22.6pt;width:494.05pt;height:233.4pt;z-index:251668480;mso-position-horizontal:left;mso-position-horizontal-relative:margin" coordsize="62744,29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">
                <v:shapetype id="_x0000_t32" coordsize="21600,21600" o:spt="32" o:oned="t" path="m,l21600,21600e" filled="f">
                  <v:path arrowok="t" fillok="f" o:connecttype="none"/>
                  <o:lock v:ext="edit" shapetype="t"/>
                </v:shapetype>
                <v:shape id="Straight Arrow Connector 4" o:spid="_x0000_s1028" type="#_x0000_t32" style="position:absolute;left:40480;top:8013;width:101;height:50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" strokecolor="#f07f09 [3204]" strokeweight="2pt">
                  <v:stroke dashstyle="dash" endarrow="open" joinstyle="miter"/>
                </v:shape>
                <v:group id="Group 5" o:spid="_x0000_s1029" style="position:absolute;width:62744;height:29457" coordorigin="-719" coordsize="62746,2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TextBox 1" o:spid="_x0000_s1030" type="#_x0000_t202" style="position:absolute;left:4726;top:1643;width:6762;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" filled="f" strokecolor="#f07f09 [3204]">
                    <v:textbox style="mso-fit-shape-to-text:t">
                      <w:txbxContent>
                        <w:p w14:paraId="65E94B93" w14:textId="77777777" w:rsidR="00696C2A" w:rsidRPr="00C54DF4" w:rsidRDefault="00696C2A" w:rsidP="00AA57EB">
                          <w:pPr>
                            <w:pStyle w:val="NormalWeb"/>
                            <w:spacing w:before="0" w:beforeAutospacing="0" w:after="0" w:afterAutospacing="0"/>
                            <w:jc w:val="center"/>
                            <w:rPr>
                              <w:sz w:val="22"/>
                            </w:rPr>
                          </w:pPr>
                          <w:r w:rsidRPr="00C54DF4">
                            <w:rPr>
                              <w:rFonts w:ascii="Arial Narrow" w:hAnsi="Arial Narrow" w:cstheme="minorBidi"/>
                              <w:bCs/>
                              <w:color w:val="000000" w:themeColor="text1"/>
                              <w:kern w:val="24"/>
                              <w:sz w:val="22"/>
                            </w:rPr>
                            <w:t>Identify Stressors</w:t>
                          </w:r>
                        </w:p>
                      </w:txbxContent>
                    </v:textbox>
                  </v:shape>
                  <v:shape id="TextBox 2" o:spid="_x0000_s1031" type="#_x0000_t202" style="position:absolute;left:35445;width:8509;height:7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" filled="f" strokecolor="#f07f09 [3204]">
                    <v:textbox style="mso-fit-shape-to-text:t">
                      <w:txbxContent>
                        <w:p w14:paraId="6FC38ED6" w14:textId="77777777" w:rsidR="00696C2A" w:rsidRDefault="00696C2A" w:rsidP="00AA57EB">
                          <w:pPr>
                            <w:pStyle w:val="NormalWeb"/>
                            <w:spacing w:before="0" w:beforeAutospacing="0" w:after="0" w:afterAutospacing="0"/>
                            <w:rPr>
                              <w:rFonts w:ascii="Arial Narrow" w:hAnsi="Arial Narrow" w:cstheme="minorBidi"/>
                              <w:bCs/>
                              <w:color w:val="000000" w:themeColor="text1"/>
                              <w:kern w:val="24"/>
                              <w:sz w:val="22"/>
                            </w:rPr>
                          </w:pPr>
                          <w:r w:rsidRPr="00C54DF4">
                            <w:rPr>
                              <w:rFonts w:ascii="Arial Narrow" w:hAnsi="Arial Narrow" w:cstheme="minorBidi"/>
                              <w:bCs/>
                              <w:color w:val="000000" w:themeColor="text1"/>
                              <w:kern w:val="24"/>
                              <w:sz w:val="22"/>
                            </w:rPr>
                            <w:t>Restore</w:t>
                          </w:r>
                        </w:p>
                        <w:p w14:paraId="5F361CB2" w14:textId="6377389B" w:rsidR="00696C2A" w:rsidRPr="00C54DF4" w:rsidRDefault="00696C2A" w:rsidP="00AA57EB">
                          <w:pPr>
                            <w:pStyle w:val="NormalWeb"/>
                            <w:spacing w:before="0" w:beforeAutospacing="0" w:after="0" w:afterAutospacing="0"/>
                            <w:rPr>
                              <w:sz w:val="22"/>
                            </w:rPr>
                          </w:pPr>
                          <w:r w:rsidRPr="00C54DF4">
                            <w:rPr>
                              <w:rFonts w:ascii="Arial Narrow" w:hAnsi="Arial Narrow" w:cstheme="minorBidi"/>
                              <w:bCs/>
                              <w:color w:val="000000" w:themeColor="text1"/>
                              <w:kern w:val="24"/>
                              <w:sz w:val="22"/>
                            </w:rPr>
                            <w:t>process/</w:t>
                          </w:r>
                        </w:p>
                        <w:p w14:paraId="3CD0082A" w14:textId="77777777" w:rsidR="00696C2A" w:rsidRDefault="00696C2A" w:rsidP="00AA57EB">
                          <w:pPr>
                            <w:pStyle w:val="NormalWeb"/>
                            <w:spacing w:before="0" w:beforeAutospacing="0" w:after="0" w:afterAutospacing="0"/>
                            <w:rPr>
                              <w:rFonts w:ascii="Arial Narrow" w:hAnsi="Arial Narrow" w:cstheme="minorBidi"/>
                              <w:bCs/>
                              <w:color w:val="000000" w:themeColor="text1"/>
                              <w:kern w:val="24"/>
                              <w:sz w:val="22"/>
                            </w:rPr>
                          </w:pPr>
                          <w:r w:rsidRPr="00C54DF4">
                            <w:rPr>
                              <w:rFonts w:ascii="Arial Narrow" w:hAnsi="Arial Narrow" w:cstheme="minorBidi"/>
                              <w:bCs/>
                              <w:color w:val="000000" w:themeColor="text1"/>
                              <w:kern w:val="24"/>
                              <w:sz w:val="22"/>
                            </w:rPr>
                            <w:t>Functional</w:t>
                          </w:r>
                        </w:p>
                        <w:p w14:paraId="6FEF205E" w14:textId="1448D0F1" w:rsidR="00696C2A" w:rsidRPr="00C54DF4" w:rsidRDefault="00696C2A" w:rsidP="00AA57EB">
                          <w:pPr>
                            <w:pStyle w:val="NormalWeb"/>
                            <w:spacing w:before="0" w:beforeAutospacing="0" w:after="0" w:afterAutospacing="0"/>
                            <w:rPr>
                              <w:sz w:val="22"/>
                            </w:rPr>
                          </w:pPr>
                          <w:r>
                            <w:rPr>
                              <w:rFonts w:ascii="Arial Narrow" w:hAnsi="Arial Narrow" w:cstheme="minorBidi"/>
                              <w:bCs/>
                              <w:color w:val="000000" w:themeColor="text1"/>
                              <w:kern w:val="24"/>
                              <w:sz w:val="22"/>
                            </w:rPr>
                            <w:t>improvement</w:t>
                          </w:r>
                        </w:p>
                      </w:txbxContent>
                    </v:textbox>
                  </v:shape>
                  <v:shape id="TextBox 3" o:spid="_x0000_s1032" type="#_x0000_t202" style="position:absolute;left:48185;top:1335;width:10560;height:41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" filled="f" strokecolor="#f07f09 [3204]">
                    <v:textbox style="mso-fit-shape-to-text:t">
                      <w:txbxContent>
                        <w:p w14:paraId="43B9A57E" w14:textId="77777777" w:rsidR="00696C2A" w:rsidRPr="00C54DF4" w:rsidRDefault="00696C2A" w:rsidP="00AA57EB">
                          <w:pPr>
                            <w:pStyle w:val="NormalWeb"/>
                            <w:spacing w:before="0" w:beforeAutospacing="0" w:after="0" w:afterAutospacing="0"/>
                            <w:rPr>
                              <w:sz w:val="22"/>
                            </w:rPr>
                          </w:pPr>
                          <w:r w:rsidRPr="00C54DF4">
                            <w:rPr>
                              <w:rFonts w:ascii="Arial Narrow" w:hAnsi="Arial Narrow" w:cstheme="minorBidi"/>
                              <w:bCs/>
                              <w:color w:val="000000" w:themeColor="text1"/>
                              <w:kern w:val="24"/>
                              <w:sz w:val="22"/>
                            </w:rPr>
                            <w:t>Increase stream</w:t>
                          </w:r>
                        </w:p>
                        <w:p w14:paraId="440EA99E" w14:textId="77777777" w:rsidR="00696C2A" w:rsidRDefault="00696C2A" w:rsidP="00AA57EB">
                          <w:pPr>
                            <w:pStyle w:val="NormalWeb"/>
                            <w:spacing w:before="0" w:beforeAutospacing="0" w:after="0" w:afterAutospacing="0"/>
                          </w:pPr>
                          <w:r w:rsidRPr="00C54DF4">
                            <w:rPr>
                              <w:rFonts w:ascii="Arial Narrow" w:hAnsi="Arial Narrow" w:cstheme="minorBidi"/>
                              <w:bCs/>
                              <w:color w:val="000000" w:themeColor="text1"/>
                              <w:kern w:val="24"/>
                              <w:sz w:val="22"/>
                            </w:rPr>
                            <w:t>Health &amp; function</w:t>
                          </w:r>
                        </w:p>
                      </w:txbxContent>
                    </v:textbox>
                  </v:shape>
                  <v:shape id="TextBox 4" o:spid="_x0000_s1033" type="#_x0000_t202" style="position:absolute;left:17054;top:1643;width:13907;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" filled="f" strokecolor="#f07f09 [3204]">
                    <v:textbox style="mso-fit-shape-to-text:t">
                      <w:txbxContent>
                        <w:p w14:paraId="018DD9E2" w14:textId="77777777" w:rsidR="00696C2A" w:rsidRPr="00C54DF4" w:rsidRDefault="00696C2A" w:rsidP="00AA57EB">
                          <w:pPr>
                            <w:pStyle w:val="NormalWeb"/>
                            <w:spacing w:before="0" w:beforeAutospacing="0" w:after="0" w:afterAutospacing="0"/>
                            <w:jc w:val="center"/>
                          </w:pPr>
                          <w:r w:rsidRPr="00C54DF4">
                            <w:rPr>
                              <w:rFonts w:ascii="Arial Narrow" w:hAnsi="Arial Narrow" w:cstheme="minorBidi"/>
                              <w:bCs/>
                              <w:color w:val="000000" w:themeColor="text1"/>
                              <w:kern w:val="24"/>
                              <w:sz w:val="22"/>
                            </w:rPr>
                            <w:t>Implement actions to remove Stressors</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34" type="#_x0000_t13" style="position:absolute;left:14178;top:17157;width:35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" adj="12551" fillcolor="#f07f09 [3204]" strokecolor="#773f04 [1604]" strokeweight="1pt"/>
                  <v:shape id="Right Arrow 5" o:spid="_x0000_s1035" type="#_x0000_t13" style="position:absolute;left:31027;top:2260;width:3525;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" adj="12551" fillcolor="#f07f09 [3204]" strokecolor="#773f04 [1604]" strokeweight="1pt"/>
                  <v:shape id="Right Arrow 5" o:spid="_x0000_s1036" type="#_x0000_t13" style="position:absolute;left:44076;top:2260;width:35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" adj="12551" fillcolor="#f07f09 [3204]" strokecolor="#773f04 [1604]" strokeweight="1pt"/>
                  <v:shape id="TextBox 11" o:spid="_x0000_s1037" type="#_x0000_t202" style="position:absolute;left:-719;top:13552;width:14814;height:15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" filled="f" strokecolor="#f07f09 [3204]">
                    <v:textbox style="mso-fit-shape-to-text:t">
                      <w:txbxContent>
                        <w:p w14:paraId="39EC7184"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Understanding Factors Influencing</w:t>
                          </w:r>
                        </w:p>
                        <w:p w14:paraId="3ECBBA8F" w14:textId="77777777" w:rsidR="00696C2A" w:rsidRDefault="00696C2A" w:rsidP="00AA57EB">
                          <w:pPr>
                            <w:pStyle w:val="NormalWeb"/>
                            <w:numPr>
                              <w:ilvl w:val="0"/>
                              <w:numId w:val="8"/>
                            </w:numPr>
                            <w:spacing w:before="0" w:beforeAutospacing="0" w:after="0" w:afterAutospacing="0"/>
                          </w:pPr>
                          <w:r>
                            <w:rPr>
                              <w:rFonts w:ascii="Arial Narrow" w:hAnsi="Arial Narrow" w:cstheme="minorBidi"/>
                              <w:color w:val="000000" w:themeColor="text1"/>
                              <w:kern w:val="24"/>
                              <w:sz w:val="22"/>
                              <w:szCs w:val="22"/>
                            </w:rPr>
                            <w:t>Ecological Stressors &amp; Factors</w:t>
                          </w:r>
                        </w:p>
                        <w:p w14:paraId="28C0CA94" w14:textId="77777777" w:rsidR="00696C2A" w:rsidRPr="00E1343B" w:rsidRDefault="00696C2A" w:rsidP="00AA57EB">
                          <w:pPr>
                            <w:pStyle w:val="NormalWeb"/>
                            <w:numPr>
                              <w:ilvl w:val="0"/>
                              <w:numId w:val="8"/>
                            </w:numPr>
                            <w:spacing w:before="0" w:beforeAutospacing="0" w:after="0" w:afterAutospacing="0"/>
                          </w:pPr>
                          <w:r>
                            <w:rPr>
                              <w:rFonts w:ascii="Arial Narrow" w:hAnsi="Arial Narrow" w:cstheme="minorBidi"/>
                              <w:color w:val="000000" w:themeColor="text1"/>
                              <w:kern w:val="24"/>
                              <w:sz w:val="22"/>
                              <w:szCs w:val="22"/>
                            </w:rPr>
                            <w:t xml:space="preserve">Policy &amp; </w:t>
                          </w:r>
                          <w:r w:rsidRPr="00840F76">
                            <w:rPr>
                              <w:rFonts w:ascii="Arial Narrow" w:hAnsi="Arial Narrow" w:cstheme="minorBidi"/>
                              <w:color w:val="000000" w:themeColor="text1"/>
                              <w:kern w:val="24"/>
                              <w:sz w:val="22"/>
                              <w:szCs w:val="22"/>
                            </w:rPr>
                            <w:t>Administration</w:t>
                          </w:r>
                        </w:p>
                        <w:p w14:paraId="07286650" w14:textId="77777777" w:rsidR="00696C2A" w:rsidRDefault="00696C2A" w:rsidP="00AA57EB">
                          <w:pPr>
                            <w:pStyle w:val="NormalWeb"/>
                            <w:numPr>
                              <w:ilvl w:val="0"/>
                              <w:numId w:val="8"/>
                            </w:numPr>
                            <w:spacing w:before="0" w:beforeAutospacing="0" w:after="0" w:afterAutospacing="0"/>
                          </w:pPr>
                          <w:r>
                            <w:rPr>
                              <w:rFonts w:ascii="Arial Narrow" w:hAnsi="Arial Narrow" w:cstheme="minorBidi"/>
                              <w:color w:val="000000" w:themeColor="text1"/>
                              <w:kern w:val="24"/>
                              <w:sz w:val="22"/>
                              <w:szCs w:val="22"/>
                            </w:rPr>
                            <w:t>Scientific Knowledge &amp; Application of Research</w:t>
                          </w:r>
                        </w:p>
                      </w:txbxContent>
                    </v:textbox>
                  </v:shape>
                  <v:shape id="TextBox 12" o:spid="_x0000_s1038" type="#_x0000_t202" style="position:absolute;left:18185;top:16951;width:10680;height:4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" filled="f" strokecolor="#f07f09 [3204]">
                    <v:textbox style="mso-fit-shape-to-text:t">
                      <w:txbxContent>
                        <w:p w14:paraId="33E9B6AC"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Management Actions</w:t>
                          </w:r>
                        </w:p>
                      </w:txbxContent>
                    </v:textbox>
                  </v:shape>
                  <v:shape id="TextBox 14" o:spid="_x0000_s1039" type="#_x0000_t202" style="position:absolute;left:33390;top:13453;width:12986;height:12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" filled="f" strokecolor="#f07f09 [3204]">
                    <v:textbox style="mso-fit-shape-to-text:t">
                      <w:txbxContent>
                        <w:p w14:paraId="2811B363"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Identification of Indicators/</w:t>
                          </w:r>
                        </w:p>
                        <w:p w14:paraId="4A1B9AB5"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Assessment Parameters to document</w:t>
                          </w:r>
                        </w:p>
                        <w:p w14:paraId="200ADF02"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Measurable change in stream function</w:t>
                          </w:r>
                        </w:p>
                      </w:txbxContent>
                    </v:textbox>
                  </v:shape>
                  <v:shape id="TextBox 15" o:spid="_x0000_s1040" type="#_x0000_t202" style="position:absolute;left:49930;top:14894;width:12097;height:7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" filled="f" strokecolor="#f07f09 [3204]">
                    <v:textbox style="mso-fit-shape-to-text:t">
                      <w:txbxContent>
                        <w:p w14:paraId="5C1A0D9E"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Monitoring &amp;</w:t>
                          </w:r>
                        </w:p>
                        <w:p w14:paraId="6E894195" w14:textId="77777777" w:rsidR="00696C2A" w:rsidRDefault="00696C2A" w:rsidP="00AA57EB">
                          <w:pPr>
                            <w:pStyle w:val="NormalWeb"/>
                            <w:spacing w:before="0" w:beforeAutospacing="0" w:after="0" w:afterAutospacing="0"/>
                          </w:pPr>
                          <w:r>
                            <w:rPr>
                              <w:rFonts w:ascii="Arial Narrow" w:hAnsi="Arial Narrow" w:cstheme="minorBidi"/>
                              <w:color w:val="000000" w:themeColor="text1"/>
                              <w:kern w:val="24"/>
                              <w:sz w:val="22"/>
                              <w:szCs w:val="22"/>
                            </w:rPr>
                            <w:t>Assessing Progress to increase stream health &amp; function</w:t>
                          </w:r>
                        </w:p>
                      </w:txbxContent>
                    </v:textbox>
                  </v:shape>
                  <v:shape id="Right Arrow 5" o:spid="_x0000_s1041" type="#_x0000_t13" style="position:absolute;left:29010;top:17536;width:35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" adj="12551" fillcolor="#f07f09 [3204]" strokecolor="#773f04 [1604]" strokeweight="1pt"/>
                  <v:shape id="Right Arrow 5" o:spid="_x0000_s1042" type="#_x0000_t13" style="position:absolute;left:46336;top:17157;width:35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" adj="12551" fillcolor="#f07f09 [3204]" strokecolor="#773f04 [1604]" strokeweight="1pt"/>
                  <v:shape id="Right Arrow 5" o:spid="_x0000_s1043" type="#_x0000_t13" style="position:absolute;left:11488;top:2260;width:3525;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" adj="12551" fillcolor="#f07f09 [3204]" strokecolor="#773f04 [1604]" strokeweight="1pt"/>
                  <v:shape id="Straight Arrow Connector 22" o:spid="_x0000_s1044" type="#_x0000_t32" style="position:absolute;left:7089;top:7089;width:101;height:50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" strokecolor="#f07f09 [3204]" strokeweight="2pt">
                    <v:stroke dashstyle="dash" endarrow="open" joinstyle="miter"/>
                  </v:shape>
                  <v:shape id="Straight Arrow Connector 23" o:spid="_x0000_s1045" type="#_x0000_t32" style="position:absolute;left:22911;top:7191;width:101;height:75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" strokecolor="#f07f09 [3204]" strokeweight="2pt">
                    <v:stroke dashstyle="dash" endarrow="open" joinstyle="miter"/>
                  </v:shape>
                  <v:shape id="Straight Arrow Connector 24" o:spid="_x0000_s1046" type="#_x0000_t32" style="position:absolute;left:54555;top:7191;width:102;height:6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" strokecolor="#f07f09 [3204]" strokeweight="2pt">
                    <v:stroke dashstyle="dash" endarrow="open" joinstyle="miter"/>
                  </v:shape>
                </v:group>
                <w10:wrap type="square" anchorx="margin"/>
              </v:group>
            </w:pict>
          </mc:Fallback>
        </mc:AlternateContent>
      </w:r>
    </w:p>
    <w:p w14:paraId="55C8A472" w14:textId="0AF823F2" w:rsidR="00FB0185" w:rsidRPr="00F87561" w:rsidRDefault="00FB0185" w:rsidP="00FB0185">
      <w:pPr>
        <w:rPr>
          <w:sz w:val="6"/>
        </w:rPr>
      </w:pPr>
    </w:p>
    <w:p w14:paraId="1B5314EE" w14:textId="77CB8EC8" w:rsidR="00FC7AB0" w:rsidRDefault="00FB0185" w:rsidP="00FB0185">
      <w:pPr>
        <w:pStyle w:val="Caption"/>
        <w:spacing w:before="0"/>
        <w:rPr>
          <w:noProof/>
          <w:lang w:eastAsia="en-US"/>
        </w:rPr>
      </w:pPr>
      <w:bookmarkStart w:id="5" w:name="_Ref422317356"/>
      <w:r w:rsidRPr="008C266C">
        <w:t>Figure</w:t>
      </w:r>
      <w:r w:rsidR="00AB3225">
        <w:t xml:space="preserve"> </w:t>
      </w:r>
      <w:r w:rsidR="005E661E">
        <w:t>1</w:t>
      </w:r>
      <w:bookmarkEnd w:id="5"/>
      <w:r w:rsidRPr="008C266C">
        <w:t>. Schematic for Stream Health Outcome Management Strategy</w:t>
      </w:r>
    </w:p>
    <w:p w14:paraId="5D56B917" w14:textId="5B9EDECA" w:rsidR="00FC7AB0" w:rsidRPr="0001048C" w:rsidRDefault="00FC7AB0" w:rsidP="00FB0185">
      <w:pPr>
        <w:pStyle w:val="BodyText"/>
      </w:pPr>
      <w:r w:rsidRPr="0001048C">
        <w:t xml:space="preserve">Strategies to attain the </w:t>
      </w:r>
      <w:r w:rsidR="00EF1C46">
        <w:t xml:space="preserve">outcomes </w:t>
      </w:r>
      <w:r w:rsidR="0013025F">
        <w:t>underneath</w:t>
      </w:r>
      <w:r w:rsidR="00EF1C46">
        <w:t xml:space="preserve"> the </w:t>
      </w:r>
      <w:r w:rsidRPr="0001048C">
        <w:t xml:space="preserve">Water Quality </w:t>
      </w:r>
      <w:r w:rsidR="00EF1C46">
        <w:t>g</w:t>
      </w:r>
      <w:r w:rsidRPr="0001048C">
        <w:t>oal (2017 WIP</w:t>
      </w:r>
      <w:r w:rsidR="00EF1C46">
        <w:t xml:space="preserve"> and</w:t>
      </w:r>
      <w:r w:rsidR="0013025F">
        <w:t xml:space="preserve"> </w:t>
      </w:r>
      <w:r w:rsidRPr="0001048C">
        <w:t xml:space="preserve">2025 WIP, Water Quality Standards and Attainment and Monitoring) complement this </w:t>
      </w:r>
      <w:r>
        <w:t>o</w:t>
      </w:r>
      <w:r w:rsidRPr="0001048C">
        <w:t>utcome as actions to reduce or remove stressors or factors affecting stream health may also be related to watershed activities. As such, implementation of BMPs to reduce nutrient and sediment pollution load reduction necessary to achieve water quality standards would contribute toward improving stream health</w:t>
      </w:r>
      <w:r>
        <w:t>. Perhaps more important, however, is the implementation of upland BMPs that reduce the volume and rate of stormwater runoff entering streams, assisting in efforts to restore ecologically sustainable flow regimes</w:t>
      </w:r>
      <w:r w:rsidR="009C05F0">
        <w:t>, supporting stream functions</w:t>
      </w:r>
      <w:r>
        <w:t xml:space="preserve">. </w:t>
      </w:r>
      <w:r w:rsidRPr="0001048C">
        <w:t>Similarly, the practices and controls put into place that reduce and prevent the effects of toxic contaminants below levels that harm aquatic systems and human</w:t>
      </w:r>
      <w:r>
        <w:t>s</w:t>
      </w:r>
      <w:r w:rsidR="00EF1C46">
        <w:t>,</w:t>
      </w:r>
      <w:r w:rsidRPr="0001048C">
        <w:t xml:space="preserve"> would have a similar affect (Toxic Contaminants </w:t>
      </w:r>
      <w:r w:rsidR="00EF1C46">
        <w:t>o</w:t>
      </w:r>
      <w:r w:rsidRPr="0001048C">
        <w:t xml:space="preserve">utcome). Further, other </w:t>
      </w:r>
      <w:r>
        <w:t>o</w:t>
      </w:r>
      <w:r w:rsidRPr="0001048C">
        <w:t>utcomes that increase the wetland acreage and forested buffers in the watershed would also support improvement in stream health and function as they address the removal or reduction in priority ecological stressors and factors.</w:t>
      </w:r>
      <w:r>
        <w:t xml:space="preserve"> Overall, th</w:t>
      </w:r>
      <w:r w:rsidR="00EF1C46">
        <w:t>is Management</w:t>
      </w:r>
      <w:r>
        <w:t xml:space="preserve"> </w:t>
      </w:r>
      <w:r w:rsidRPr="00C03BCE">
        <w:t xml:space="preserve">Strategy </w:t>
      </w:r>
      <w:r>
        <w:t xml:space="preserve">recognizes the need to </w:t>
      </w:r>
      <w:r w:rsidRPr="00C03BCE">
        <w:t xml:space="preserve">identify principal stressors affecting stream health </w:t>
      </w:r>
      <w:r>
        <w:t xml:space="preserve">if maximum in-stream </w:t>
      </w:r>
      <w:r w:rsidR="00A556AA">
        <w:t xml:space="preserve">improvement </w:t>
      </w:r>
      <w:r>
        <w:t xml:space="preserve">is going to be achieved, </w:t>
      </w:r>
      <w:r w:rsidRPr="00C03BCE">
        <w:t>then identify and promote measures to remediate principal stressors</w:t>
      </w:r>
      <w:r>
        <w:t xml:space="preserve"> through implementation actions</w:t>
      </w:r>
      <w:r w:rsidRPr="00C03BCE">
        <w:t xml:space="preserve"> (USEPA, 2014).</w:t>
      </w:r>
    </w:p>
    <w:p w14:paraId="63077DE5" w14:textId="0C3D1F5A" w:rsidR="00FC7AB0" w:rsidRPr="0001048C" w:rsidRDefault="00FC7AB0" w:rsidP="007C0850">
      <w:pPr>
        <w:pStyle w:val="BodyText"/>
      </w:pPr>
      <w:r w:rsidRPr="0001048C">
        <w:t xml:space="preserve">The following five </w:t>
      </w:r>
      <w:r w:rsidR="00F87561">
        <w:t>approaches</w:t>
      </w:r>
      <w:r w:rsidRPr="0001048C">
        <w:t xml:space="preserve"> are specific to the Stream Health </w:t>
      </w:r>
      <w:r w:rsidR="00EF1C46">
        <w:t>o</w:t>
      </w:r>
      <w:r w:rsidRPr="0001048C">
        <w:t>utcome, focusing on a well-developed, broadened application of a function-based approach to stream restoration. A function-based approach is not only central to the permit and review process, but also</w:t>
      </w:r>
      <w:r>
        <w:t xml:space="preserve"> is</w:t>
      </w:r>
      <w:r w:rsidRPr="0001048C">
        <w:t xml:space="preserve"> recognized by researchers as a sound approach to restoration when implemented using a well</w:t>
      </w:r>
      <w:r>
        <w:t xml:space="preserve">-defined project process (e.g. </w:t>
      </w:r>
      <w:r w:rsidRPr="0001048C">
        <w:t>with clearly articulated project goals and objectives)</w:t>
      </w:r>
      <w:r>
        <w:t xml:space="preserve">. </w:t>
      </w:r>
    </w:p>
    <w:p w14:paraId="3175B287" w14:textId="5ACA14A4" w:rsidR="00FC7AB0" w:rsidRDefault="00F87561" w:rsidP="007C0850">
      <w:pPr>
        <w:pStyle w:val="subhead"/>
      </w:pPr>
      <w:r>
        <w:lastRenderedPageBreak/>
        <w:t>Approach</w:t>
      </w:r>
      <w:r w:rsidR="00FC7AB0" w:rsidRPr="00686214">
        <w:t xml:space="preserve"> 1</w:t>
      </w:r>
      <w:r w:rsidR="00FC7AB0">
        <w:t>:</w:t>
      </w:r>
    </w:p>
    <w:p w14:paraId="38A085EC" w14:textId="77777777" w:rsidR="00696C2A" w:rsidRDefault="00696C2A" w:rsidP="00696C2A">
      <w:pPr>
        <w:pStyle w:val="BodyText"/>
      </w:pPr>
      <w:r>
        <w:t>T</w:t>
      </w:r>
      <w:r w:rsidRPr="00E36647">
        <w:t xml:space="preserve">he definition of stream health and function for this restoration-based </w:t>
      </w:r>
      <w:r>
        <w:t>o</w:t>
      </w:r>
      <w:r w:rsidRPr="00E36647">
        <w:t xml:space="preserve">utcome </w:t>
      </w:r>
      <w:r>
        <w:t xml:space="preserve">uses </w:t>
      </w:r>
      <w:r w:rsidRPr="00E36647">
        <w:t>a Bay</w:t>
      </w:r>
      <w:r>
        <w:t>-</w:t>
      </w:r>
      <w:r w:rsidRPr="00E36647">
        <w:t>wide metric</w:t>
      </w:r>
      <w:r>
        <w:t xml:space="preserve">, the </w:t>
      </w:r>
      <w:proofErr w:type="spellStart"/>
      <w:r>
        <w:t>Chessie</w:t>
      </w:r>
      <w:proofErr w:type="spellEnd"/>
      <w:r>
        <w:t xml:space="preserve"> BIBI,</w:t>
      </w:r>
      <w:r w:rsidRPr="00E36647">
        <w:t xml:space="preserve"> to measure the improvement in stream health and function</w:t>
      </w:r>
      <w:r>
        <w:t>.</w:t>
      </w:r>
      <w:r w:rsidRPr="00E36647">
        <w:t xml:space="preserve"> </w:t>
      </w:r>
      <w:r>
        <w:t>T</w:t>
      </w:r>
      <w:r w:rsidRPr="00E36647">
        <w:t>h</w:t>
      </w:r>
      <w:r>
        <w:t>is</w:t>
      </w:r>
      <w:r w:rsidRPr="00E36647">
        <w:t xml:space="preserve"> </w:t>
      </w:r>
      <w:r>
        <w:t xml:space="preserve">Management </w:t>
      </w:r>
      <w:r w:rsidRPr="00E36647">
        <w:t>Strategy proposes a function-based definition of stream health t</w:t>
      </w:r>
      <w:r>
        <w:t>hat</w:t>
      </w:r>
      <w:r w:rsidRPr="00E36647">
        <w:t xml:space="preserve"> provides </w:t>
      </w:r>
      <w:r>
        <w:t>a common framework for</w:t>
      </w:r>
      <w:r w:rsidRPr="00E36647">
        <w:t xml:space="preserve"> </w:t>
      </w:r>
      <w:r>
        <w:t xml:space="preserve">additional </w:t>
      </w:r>
      <w:r w:rsidRPr="00E36647">
        <w:t>report</w:t>
      </w:r>
      <w:r>
        <w:t>ing</w:t>
      </w:r>
      <w:r w:rsidRPr="00E36647">
        <w:t xml:space="preserve"> and track</w:t>
      </w:r>
      <w:r>
        <w:t>ing</w:t>
      </w:r>
      <w:r w:rsidRPr="00E36647">
        <w:t xml:space="preserve"> incremental improvements in stream health </w:t>
      </w:r>
      <w:r>
        <w:t>at a finer scale.</w:t>
      </w:r>
    </w:p>
    <w:p w14:paraId="0B4EB3F2" w14:textId="5FCEA7EB" w:rsidR="00FC7AB0" w:rsidRPr="00B82834" w:rsidRDefault="00FC7AB0" w:rsidP="007C0850">
      <w:pPr>
        <w:pStyle w:val="BodyTextbeforebullet"/>
      </w:pPr>
      <w:r w:rsidRPr="005E754B">
        <w:t>Identify an appropriate suite of metrics to me</w:t>
      </w:r>
      <w:r>
        <w:t>asure the mul</w:t>
      </w:r>
      <w:r w:rsidRPr="005E754B">
        <w:t>t</w:t>
      </w:r>
      <w:r>
        <w:t>i</w:t>
      </w:r>
      <w:r w:rsidRPr="005E754B">
        <w:t xml:space="preserve">ple facets of stream health to complement the </w:t>
      </w:r>
      <w:r w:rsidR="00EF1C46">
        <w:t>B</w:t>
      </w:r>
      <w:r w:rsidRPr="005E754B">
        <w:t>ay</w:t>
      </w:r>
      <w:r w:rsidR="00EF1C46">
        <w:t>-</w:t>
      </w:r>
      <w:r w:rsidRPr="005E754B">
        <w:t xml:space="preserve">wide </w:t>
      </w:r>
      <w:proofErr w:type="spellStart"/>
      <w:r w:rsidRPr="005E754B">
        <w:t>Chessie</w:t>
      </w:r>
      <w:proofErr w:type="spellEnd"/>
      <w:r w:rsidRPr="005E754B">
        <w:t xml:space="preserve"> BIBI</w:t>
      </w:r>
      <w:r w:rsidRPr="00B82834">
        <w:t>.</w:t>
      </w:r>
    </w:p>
    <w:p w14:paraId="655A08A7" w14:textId="160CC761" w:rsidR="00FC7AB0" w:rsidRPr="00483973" w:rsidRDefault="00E51845" w:rsidP="00E51845">
      <w:pPr>
        <w:pStyle w:val="alphalist"/>
      </w:pPr>
      <w:r>
        <w:t>a.</w:t>
      </w:r>
      <w:r>
        <w:tab/>
      </w:r>
      <w:r w:rsidR="00FC7AB0" w:rsidRPr="00483973">
        <w:t>Develop a definition of stream health, measured as the length (miles) of streams improved that shows the linkage between upland drainages and local stream health, and between local stream health and the health of downstream receiving waters. This effort would work to associate metrics developed for th</w:t>
      </w:r>
      <w:r w:rsidR="005D5143">
        <w:t xml:space="preserve">e </w:t>
      </w:r>
      <w:proofErr w:type="spellStart"/>
      <w:r w:rsidR="005D5143">
        <w:t>Chessie</w:t>
      </w:r>
      <w:proofErr w:type="spellEnd"/>
      <w:r w:rsidR="005D5143">
        <w:t xml:space="preserve"> BIBI with individual s</w:t>
      </w:r>
      <w:r w:rsidR="00FC7AB0" w:rsidRPr="00483973">
        <w:t xml:space="preserve">tate metrics used to track and report the Healthy Watersheds </w:t>
      </w:r>
      <w:r w:rsidR="00EF1C46">
        <w:t>o</w:t>
      </w:r>
      <w:r w:rsidR="00FC7AB0" w:rsidRPr="00483973">
        <w:t>utcome</w:t>
      </w:r>
      <w:r w:rsidR="00005130">
        <w:t xml:space="preserve"> </w:t>
      </w:r>
      <w:r w:rsidR="00FC7AB0" w:rsidRPr="00483973">
        <w:t>that states, “100 percent of state-identified currently healthy waters and watersheds remain healthy”.</w:t>
      </w:r>
    </w:p>
    <w:p w14:paraId="4A0AE248" w14:textId="038D2D3C" w:rsidR="00FC7AB0" w:rsidRPr="00B82834" w:rsidRDefault="00E85DAE" w:rsidP="00E85DAE">
      <w:pPr>
        <w:pStyle w:val="alphalist"/>
      </w:pPr>
      <w:r>
        <w:t>b.</w:t>
      </w:r>
      <w:r>
        <w:tab/>
      </w:r>
      <w:r w:rsidR="00FC7AB0" w:rsidRPr="00B82834">
        <w:t>Develop metrics/composite indices from routinely collected, non-biological data to measure changes in stream function to assess regional improvement</w:t>
      </w:r>
    </w:p>
    <w:p w14:paraId="1E97C86A" w14:textId="044019F4" w:rsidR="00FC7AB0" w:rsidRDefault="00E85DAE" w:rsidP="00E85DAE">
      <w:pPr>
        <w:pStyle w:val="alphalist"/>
      </w:pPr>
      <w:r>
        <w:t>c.</w:t>
      </w:r>
      <w:r>
        <w:tab/>
      </w:r>
      <w:r w:rsidR="00FC7AB0" w:rsidRPr="00B82834">
        <w:t xml:space="preserve">Include common indicators of stream functions to include </w:t>
      </w:r>
      <w:r w:rsidR="00EF1C46">
        <w:t xml:space="preserve">(e.g. </w:t>
      </w:r>
      <w:r w:rsidR="00FC7AB0" w:rsidRPr="00B82834">
        <w:t xml:space="preserve">lateral stability, bedform diversity, </w:t>
      </w:r>
      <w:r w:rsidR="00FC7AB0">
        <w:t xml:space="preserve">habitat diversity, </w:t>
      </w:r>
      <w:r w:rsidR="00FC7AB0" w:rsidRPr="00B82834">
        <w:t>riparian corridor, nutrient and organic matter processing</w:t>
      </w:r>
      <w:r w:rsidR="00EF1C46">
        <w:t>)</w:t>
      </w:r>
      <w:r w:rsidR="00FC7AB0" w:rsidRPr="00B82834">
        <w:t xml:space="preserve"> as part of monitoring guidance for stream restoration projects to demonstrate functional </w:t>
      </w:r>
      <w:r w:rsidR="00A556AA">
        <w:t>improvement</w:t>
      </w:r>
      <w:r w:rsidR="00FC7AB0" w:rsidRPr="00B82834">
        <w:t>.</w:t>
      </w:r>
    </w:p>
    <w:p w14:paraId="3FF03F55" w14:textId="3E01561A" w:rsidR="00FC7AB0" w:rsidRDefault="00E85DAE" w:rsidP="00E85DAE">
      <w:pPr>
        <w:pStyle w:val="alphalist"/>
      </w:pPr>
      <w:r>
        <w:t>d.</w:t>
      </w:r>
      <w:r>
        <w:tab/>
      </w:r>
      <w:r w:rsidR="00FC7AB0">
        <w:t xml:space="preserve">Align metrics of </w:t>
      </w:r>
      <w:r w:rsidR="00A556AA">
        <w:t>stream functional improvement</w:t>
      </w:r>
      <w:r w:rsidR="00FC7AB0">
        <w:t xml:space="preserve"> with stream restoration </w:t>
      </w:r>
      <w:r w:rsidR="00BD1400">
        <w:t xml:space="preserve">protocol </w:t>
      </w:r>
      <w:r w:rsidR="00FC7AB0">
        <w:t>crediting projects for the Chesapeake Bay TMDL for nutrient and sediment reduction</w:t>
      </w:r>
      <w:r w:rsidR="00EF1C46">
        <w:t>.</w:t>
      </w:r>
    </w:p>
    <w:p w14:paraId="7EBA7BE3" w14:textId="4B63C6DE" w:rsidR="00FC7AB0" w:rsidRPr="0088477A" w:rsidRDefault="00E85DAE" w:rsidP="00E85DAE">
      <w:pPr>
        <w:pStyle w:val="alphalist"/>
      </w:pPr>
      <w:r>
        <w:t>e.</w:t>
      </w:r>
      <w:r>
        <w:tab/>
      </w:r>
      <w:r w:rsidR="00FC7AB0" w:rsidRPr="00164B7C">
        <w:t xml:space="preserve">Collaborate with the Healthy Watersheds GIT to identify marginal streams where restoration activity in-stream or in the watershed may improve stream functions and health. </w:t>
      </w:r>
      <w:r w:rsidR="005D5143">
        <w:t>Once identified, work with the p</w:t>
      </w:r>
      <w:r w:rsidR="00FC7AB0" w:rsidRPr="00164B7C">
        <w:t>artnership and funder</w:t>
      </w:r>
      <w:r w:rsidR="00FC7AB0">
        <w:t>s</w:t>
      </w:r>
      <w:r w:rsidR="00FC7AB0" w:rsidRPr="00164B7C">
        <w:t xml:space="preserve"> to develop incentives to build on existing efforts to target beneficial restoration activity along with guidance for permits to implement the proposed activity</w:t>
      </w:r>
      <w:r w:rsidR="00EF1C46">
        <w:t>.</w:t>
      </w:r>
    </w:p>
    <w:p w14:paraId="532FB5C4" w14:textId="7979CE0B" w:rsidR="00FC7AB0" w:rsidRPr="007F259E" w:rsidRDefault="00F87561" w:rsidP="00832283">
      <w:pPr>
        <w:pStyle w:val="subhead"/>
        <w:rPr>
          <w:rFonts w:eastAsia="Times New Roman" w:cs="Tahoma"/>
        </w:rPr>
      </w:pPr>
      <w:r>
        <w:t>Approach</w:t>
      </w:r>
      <w:r w:rsidRPr="00686214">
        <w:t xml:space="preserve"> </w:t>
      </w:r>
      <w:r w:rsidR="00FC7AB0">
        <w:t>2:</w:t>
      </w:r>
    </w:p>
    <w:p w14:paraId="685CF53F" w14:textId="47735310" w:rsidR="00FC7AB0" w:rsidRPr="007F259E" w:rsidRDefault="00FC7AB0" w:rsidP="00832283">
      <w:pPr>
        <w:pStyle w:val="BodyTextbeforebullet"/>
      </w:pPr>
      <w:r>
        <w:t xml:space="preserve">Provision of adequate funding and technical resources to support </w:t>
      </w:r>
      <w:r w:rsidR="00A556AA">
        <w:t xml:space="preserve">stream </w:t>
      </w:r>
      <w:r w:rsidRPr="007F259E">
        <w:t xml:space="preserve">functional </w:t>
      </w:r>
      <w:r w:rsidR="00A556AA">
        <w:t>improvement</w:t>
      </w:r>
      <w:r>
        <w:t xml:space="preserve"> in stream restoration projects</w:t>
      </w:r>
      <w:r w:rsidRPr="007F259E">
        <w:t>, in addition to nutrient and sediment reduction.</w:t>
      </w:r>
    </w:p>
    <w:p w14:paraId="513951F2" w14:textId="53B4A2A7" w:rsidR="00FC7AB0" w:rsidRPr="00B63A65" w:rsidRDefault="00832283" w:rsidP="00FD0D7C">
      <w:pPr>
        <w:pStyle w:val="alphalist"/>
      </w:pPr>
      <w:r>
        <w:t>a.</w:t>
      </w:r>
      <w:r>
        <w:tab/>
      </w:r>
      <w:r w:rsidR="00FC7AB0" w:rsidRPr="00B63A65">
        <w:t>Subwatershed monitoring studies that could explore how much upland retrofit implementation is needed to optimize</w:t>
      </w:r>
      <w:r w:rsidR="00A556AA">
        <w:t xml:space="preserve"> stream</w:t>
      </w:r>
      <w:r w:rsidR="00FC7AB0" w:rsidRPr="00B63A65">
        <w:t xml:space="preserve"> functional </w:t>
      </w:r>
      <w:r w:rsidR="00A556AA">
        <w:t>improvement</w:t>
      </w:r>
      <w:r w:rsidR="00FC7AB0" w:rsidRPr="00B63A65">
        <w:t xml:space="preserve"> when stream restoration and stormwater retrofits are installed as part of an integrated restoration plan.</w:t>
      </w:r>
    </w:p>
    <w:p w14:paraId="1F098583" w14:textId="298D7B9A" w:rsidR="00FC7AB0" w:rsidRDefault="00832283" w:rsidP="00FD0D7C">
      <w:pPr>
        <w:pStyle w:val="alphalist"/>
      </w:pPr>
      <w:r>
        <w:t>b.</w:t>
      </w:r>
      <w:r>
        <w:tab/>
      </w:r>
      <w:r w:rsidR="00FC7AB0">
        <w:t xml:space="preserve">Provide training to jurisdictions to implement </w:t>
      </w:r>
      <w:r w:rsidR="00EF1C46">
        <w:t xml:space="preserve">BMP </w:t>
      </w:r>
      <w:r w:rsidR="00FC7AB0">
        <w:t>expert panel report recommendations.</w:t>
      </w:r>
    </w:p>
    <w:p w14:paraId="4B53A8D6" w14:textId="7EFA6C3A" w:rsidR="00FC7AB0" w:rsidRDefault="00832283" w:rsidP="00FD0D7C">
      <w:pPr>
        <w:pStyle w:val="alphalist"/>
      </w:pPr>
      <w:r>
        <w:t>c.</w:t>
      </w:r>
      <w:r>
        <w:tab/>
      </w:r>
      <w:r w:rsidR="00FC7AB0">
        <w:t>Work with funding agencies to provide multi-year funding to monitor effects of stream restoration.</w:t>
      </w:r>
    </w:p>
    <w:p w14:paraId="63810710" w14:textId="03A38E82" w:rsidR="00FC7AB0" w:rsidRPr="00EA6576" w:rsidRDefault="00FD0D7C" w:rsidP="00FD0D7C">
      <w:pPr>
        <w:pStyle w:val="alphalist"/>
      </w:pPr>
      <w:r>
        <w:t>d.</w:t>
      </w:r>
      <w:r>
        <w:tab/>
      </w:r>
      <w:r w:rsidR="00FC7AB0" w:rsidRPr="00EA6576">
        <w:t xml:space="preserve">Adopt a pooled monitoring approach for different stream restoration project designs that collectively generates data to demonstrate </w:t>
      </w:r>
      <w:r w:rsidR="00A556AA">
        <w:t xml:space="preserve">stream </w:t>
      </w:r>
      <w:r w:rsidR="00FC7AB0" w:rsidRPr="00EA6576">
        <w:t xml:space="preserve">functional </w:t>
      </w:r>
      <w:r w:rsidR="00A556AA">
        <w:t>improvement</w:t>
      </w:r>
      <w:r w:rsidR="00FC7AB0" w:rsidRPr="00EA6576">
        <w:t xml:space="preserve"> on a project-specific basis. Overall, monitoring data generated from stream restoration projects should have the potential to demonstrate restored steam functions.</w:t>
      </w:r>
    </w:p>
    <w:p w14:paraId="67F8CB2D" w14:textId="6B09445A" w:rsidR="00FC7AB0" w:rsidRDefault="00832283" w:rsidP="00FD0D7C">
      <w:pPr>
        <w:pStyle w:val="alphalist"/>
      </w:pPr>
      <w:r>
        <w:t>e.</w:t>
      </w:r>
      <w:r>
        <w:tab/>
      </w:r>
      <w:r w:rsidR="00FC7AB0">
        <w:t>Establishment of an on-going stream restoration monitoring consortium and data clearinghouse within the CBP to share project data.</w:t>
      </w:r>
    </w:p>
    <w:p w14:paraId="4E97596F" w14:textId="53C0BECB" w:rsidR="00FC7AB0" w:rsidRPr="007D1BD7" w:rsidRDefault="00832283" w:rsidP="00FD0D7C">
      <w:pPr>
        <w:pStyle w:val="alphalist"/>
      </w:pPr>
      <w:r>
        <w:lastRenderedPageBreak/>
        <w:t>f.</w:t>
      </w:r>
      <w:r>
        <w:tab/>
      </w:r>
      <w:r w:rsidR="00FC7AB0" w:rsidRPr="00E51D40">
        <w:t xml:space="preserve">Recommend incentives for projects that provide both </w:t>
      </w:r>
      <w:r w:rsidR="00A556AA">
        <w:t xml:space="preserve">stream </w:t>
      </w:r>
      <w:r w:rsidR="00FC7AB0" w:rsidRPr="00E51D40">
        <w:t xml:space="preserve">functional </w:t>
      </w:r>
      <w:r w:rsidR="00A556AA">
        <w:t>improvement</w:t>
      </w:r>
      <w:r w:rsidR="00FC7AB0" w:rsidRPr="00E51D40">
        <w:t xml:space="preserve"> and water quality benefits.</w:t>
      </w:r>
    </w:p>
    <w:p w14:paraId="1F4EDA3B" w14:textId="2497986B" w:rsidR="00FC7AB0" w:rsidRPr="007D1BD7" w:rsidRDefault="00832283" w:rsidP="00FD0D7C">
      <w:pPr>
        <w:pStyle w:val="alphalist"/>
      </w:pPr>
      <w:r>
        <w:t>g.</w:t>
      </w:r>
      <w:r>
        <w:tab/>
      </w:r>
      <w:r w:rsidR="00FC7AB0" w:rsidRPr="00E51D40">
        <w:t xml:space="preserve">Literature synthesis to fully document response of stream ecological conditions from stream restoration management actions that may be used to support a </w:t>
      </w:r>
      <w:r w:rsidR="00EF1C46">
        <w:t xml:space="preserve">BMP </w:t>
      </w:r>
      <w:r w:rsidR="00FC7AB0" w:rsidRPr="00E51D40">
        <w:t>e</w:t>
      </w:r>
      <w:r w:rsidR="00FC7AB0" w:rsidRPr="00385BBE">
        <w:t xml:space="preserve">xpert panel </w:t>
      </w:r>
      <w:proofErr w:type="gramStart"/>
      <w:r w:rsidR="00FC7AB0" w:rsidRPr="00385BBE">
        <w:t>similar to</w:t>
      </w:r>
      <w:proofErr w:type="gramEnd"/>
      <w:r w:rsidR="00FC7AB0" w:rsidRPr="00385BBE">
        <w:t xml:space="preserve"> those available for expected nutrient and sediment reductions. Part of the </w:t>
      </w:r>
      <w:r w:rsidR="00EF1C46">
        <w:t xml:space="preserve">BMP </w:t>
      </w:r>
      <w:r w:rsidR="00FC7AB0" w:rsidRPr="00385BBE">
        <w:t xml:space="preserve">expert panel would address the applicability of </w:t>
      </w:r>
      <w:proofErr w:type="spellStart"/>
      <w:r w:rsidR="00FC7AB0" w:rsidRPr="00385BBE">
        <w:t>Chessie</w:t>
      </w:r>
      <w:proofErr w:type="spellEnd"/>
      <w:r w:rsidR="00FC7AB0" w:rsidRPr="00385BBE">
        <w:t xml:space="preserve"> BIBI (and other similar ecological data) </w:t>
      </w:r>
      <w:r w:rsidR="00EF1C46">
        <w:t xml:space="preserve">to </w:t>
      </w:r>
      <w:r w:rsidR="00FC7AB0" w:rsidRPr="00385BBE">
        <w:t xml:space="preserve">where restoration work is being conducted to improve stream functions. Recommendations could be applied to help track estimated stream improvements similarly to the way nutrient and sediment trends are already tracked by </w:t>
      </w:r>
      <w:r w:rsidR="00EF1C46">
        <w:t>CBP</w:t>
      </w:r>
      <w:r w:rsidR="00FC7AB0" w:rsidRPr="00385BBE">
        <w:t>.</w:t>
      </w:r>
      <w:r w:rsidR="00FC7AB0" w:rsidRPr="00385BBE">
        <w:rPr>
          <w:rFonts w:cs="Times New Roman"/>
        </w:rPr>
        <w:t xml:space="preserve"> This panel could also develop guidance on</w:t>
      </w:r>
      <w:r w:rsidR="00005130">
        <w:rPr>
          <w:rFonts w:cs="Times New Roman"/>
        </w:rPr>
        <w:t xml:space="preserve"> </w:t>
      </w:r>
      <w:r w:rsidR="00FC7AB0" w:rsidRPr="00385BBE">
        <w:rPr>
          <w:rFonts w:cs="Times New Roman"/>
        </w:rPr>
        <w:t xml:space="preserve">how the restoration/enhancement of stream functions translates to nitrogen, phosphorus and sediment </w:t>
      </w:r>
      <w:r w:rsidR="00FC7AB0" w:rsidRPr="00E51D40">
        <w:rPr>
          <w:rFonts w:cs="Times New Roman"/>
        </w:rPr>
        <w:t>“</w:t>
      </w:r>
      <w:r w:rsidR="00FC7AB0" w:rsidRPr="00385BBE">
        <w:rPr>
          <w:rFonts w:cs="Times New Roman"/>
        </w:rPr>
        <w:t>credit‟ as recommended by the STAC report on “Designing Sustainable Stream Restoration Projects within the Chesapeake Bay Watershed”</w:t>
      </w:r>
      <w:r w:rsidR="007D1BD7">
        <w:t>.</w:t>
      </w:r>
    </w:p>
    <w:p w14:paraId="2F16DA48" w14:textId="1ADAACD4" w:rsidR="00FC7AB0" w:rsidRPr="008D53A3" w:rsidRDefault="00F87561" w:rsidP="00926531">
      <w:pPr>
        <w:pStyle w:val="subhead"/>
      </w:pPr>
      <w:r>
        <w:t>Approach</w:t>
      </w:r>
      <w:r w:rsidRPr="00686214">
        <w:t xml:space="preserve"> </w:t>
      </w:r>
      <w:r w:rsidR="00FC7AB0" w:rsidRPr="008D53A3">
        <w:t>3:</w:t>
      </w:r>
    </w:p>
    <w:p w14:paraId="1AC0D5A0" w14:textId="4BA63CE2" w:rsidR="00FC7AB0" w:rsidRPr="00472D07" w:rsidRDefault="00FC7AB0" w:rsidP="00926531">
      <w:pPr>
        <w:pStyle w:val="BodyTextbeforebullet"/>
      </w:pPr>
      <w:r w:rsidRPr="003D4495">
        <w:t>Active and engaged participa</w:t>
      </w:r>
      <w:r w:rsidR="005D5143">
        <w:t>tion by local communities with f</w:t>
      </w:r>
      <w:r w:rsidRPr="003D4495">
        <w:t xml:space="preserve">ederal and </w:t>
      </w:r>
      <w:r w:rsidR="005D5143">
        <w:t>s</w:t>
      </w:r>
      <w:r w:rsidRPr="003D4495">
        <w:t>tate partners is central to Bay restoration. Improvements to stream health and function will rely upon significant investments by local communities, municipal, county govern</w:t>
      </w:r>
      <w:r w:rsidR="0013025F">
        <w:t>ments and watershed groups</w:t>
      </w:r>
      <w:r w:rsidRPr="003D4495">
        <w:t xml:space="preserve">, to implement restoration and conservation actions. While, Executive Order 13508 states the Federal Leadership Committee shall closely coordinate actions by </w:t>
      </w:r>
      <w:r w:rsidR="005D5143">
        <w:t>s</w:t>
      </w:r>
      <w:r w:rsidRPr="003D4495">
        <w:t xml:space="preserve">tate and local agencies and consult with stakeholders and members of the public in </w:t>
      </w:r>
      <w:r w:rsidR="00EF1C46">
        <w:t xml:space="preserve">the </w:t>
      </w:r>
      <w:r w:rsidRPr="003D4495">
        <w:t xml:space="preserve">development </w:t>
      </w:r>
      <w:r w:rsidR="00EF1C46">
        <w:t xml:space="preserve">of </w:t>
      </w:r>
      <w:r w:rsidRPr="003D4495">
        <w:t>annual action plans and reporting progress, actions to clearly define a process for local input to advance project implem</w:t>
      </w:r>
      <w:r w:rsidR="005D5143">
        <w:t>entation is needed. Therefore, s</w:t>
      </w:r>
      <w:r w:rsidRPr="003D4495">
        <w:t>tate and federal agencies shall ensure the participation of local communication in support of activities that advance project implementation. Ongoing coordination with stream restoration stakeholders (e.g., state and federal stream and wetland permitting authorities, natural resource agencies, local governments, non-profit organizations, stream restoration designers, researchers)</w:t>
      </w:r>
      <w:r>
        <w:t xml:space="preserve"> </w:t>
      </w:r>
      <w:r w:rsidRPr="00E24018">
        <w:t>needs to be improved to</w:t>
      </w:r>
      <w:r>
        <w:t xml:space="preserve"> </w:t>
      </w:r>
      <w:r w:rsidRPr="003D4495">
        <w:t>identify and remove barriers</w:t>
      </w:r>
      <w:r w:rsidR="00EF1C46">
        <w:t>,</w:t>
      </w:r>
      <w:r w:rsidRPr="003D4495">
        <w:t xml:space="preserve"> providing a clearly defined path to expedite the submittal and review of permit applications, whether the proposed activity is for marginal streams, impaired streams</w:t>
      </w:r>
      <w:r w:rsidR="00EF1C46">
        <w:t xml:space="preserve"> </w:t>
      </w:r>
      <w:r w:rsidR="00F14014">
        <w:t>or for credit in the</w:t>
      </w:r>
      <w:r w:rsidR="00EF1C46">
        <w:t xml:space="preserve"> Chesapeake</w:t>
      </w:r>
      <w:r w:rsidR="00F14014">
        <w:t xml:space="preserve"> Bay TMDL.</w:t>
      </w:r>
    </w:p>
    <w:p w14:paraId="72D009F4" w14:textId="437A7BC6" w:rsidR="00FC7AB0" w:rsidRDefault="009B68C8" w:rsidP="00BA2C3D">
      <w:pPr>
        <w:pStyle w:val="alphalist"/>
      </w:pPr>
      <w:r>
        <w:t>a.</w:t>
      </w:r>
      <w:r>
        <w:tab/>
      </w:r>
      <w:r w:rsidR="00FC7AB0">
        <w:t>A need to conduct a comprehensive review of existing stream restoration permit documentation was identified by certain memb</w:t>
      </w:r>
      <w:r w:rsidR="009D60B6">
        <w:t>ers of the Stream Health Workgr</w:t>
      </w:r>
      <w:r w:rsidR="00FC7AB0">
        <w:t xml:space="preserve">oup. Both permit reviewers and </w:t>
      </w:r>
      <w:proofErr w:type="spellStart"/>
      <w:r w:rsidR="00FC7AB0">
        <w:t>permitees</w:t>
      </w:r>
      <w:proofErr w:type="spellEnd"/>
      <w:r w:rsidR="00FC7AB0">
        <w:t xml:space="preserve"> have identified factors related to incomplete permit application submittals,</w:t>
      </w:r>
      <w:r w:rsidR="00005130">
        <w:t xml:space="preserve"> </w:t>
      </w:r>
      <w:r w:rsidR="00FC7AB0">
        <w:t>monitoring requirements and inconsistent information requested (or provided) to evaluate projects. Other factors include the need for training and guidance</w:t>
      </w:r>
      <w:r w:rsidR="00005130">
        <w:t xml:space="preserve"> </w:t>
      </w:r>
      <w:r w:rsidR="00FC7AB0">
        <w:t xml:space="preserve">on the information needed to support site selection, and design approaches. Resolution of these issues should facilitate an understanding of the policies and requirements associated with regulatory review of stream restoration projects and result in a more transparent and consistent approval process in accordance with appropriate regulations and policies. </w:t>
      </w:r>
    </w:p>
    <w:p w14:paraId="1418680A" w14:textId="4CEB3452" w:rsidR="00FC7AB0" w:rsidRPr="001A169F" w:rsidRDefault="009B68C8" w:rsidP="001A169F">
      <w:pPr>
        <w:pStyle w:val="alphalist"/>
      </w:pPr>
      <w:r>
        <w:t>b.</w:t>
      </w:r>
      <w:r>
        <w:tab/>
      </w:r>
      <w:r w:rsidR="00FC7AB0" w:rsidRPr="00290B8E">
        <w:t xml:space="preserve">Review and identify opportunities to improve stream health and function, while meeting other regulatory requirements through the coordination of multiple regulatory programs </w:t>
      </w:r>
      <w:r w:rsidR="00FC7AB0" w:rsidRPr="00290B8E">
        <w:rPr>
          <w:rFonts w:cstheme="minorHAnsi"/>
        </w:rPr>
        <w:t>that have identified principal stressors impairing streams.</w:t>
      </w:r>
      <w:r w:rsidR="005D5143">
        <w:t xml:space="preserve"> For instance, s</w:t>
      </w:r>
      <w:r w:rsidR="00FC7AB0" w:rsidRPr="00290B8E">
        <w:t xml:space="preserve">tates might use a biological stressor identification analysis (BSID) to identify sources of stream impairment yet resulting TMDLs might only focus on one stressor (e.g., sediment). Restoration opportunities to address </w:t>
      </w:r>
      <w:r w:rsidR="00FC7AB0" w:rsidRPr="00290B8E">
        <w:lastRenderedPageBreak/>
        <w:t>this stressor are often singularly focused</w:t>
      </w:r>
      <w:r w:rsidR="009878E4">
        <w:t>,</w:t>
      </w:r>
      <w:r w:rsidR="00FC7AB0" w:rsidRPr="00290B8E">
        <w:t xml:space="preserve"> missing opportunities to improve other stressors identified through the BSID analysis.</w:t>
      </w:r>
    </w:p>
    <w:p w14:paraId="075C078D" w14:textId="6F11F3F3" w:rsidR="00FC7AB0" w:rsidRPr="008D53A3" w:rsidRDefault="00F87561" w:rsidP="004432CB">
      <w:pPr>
        <w:pStyle w:val="subhead"/>
        <w:rPr>
          <w:rFonts w:cs="Times New Roman"/>
        </w:rPr>
      </w:pPr>
      <w:r>
        <w:t>Approach</w:t>
      </w:r>
      <w:r w:rsidRPr="00686214">
        <w:t xml:space="preserve"> </w:t>
      </w:r>
      <w:r w:rsidR="00FC7AB0" w:rsidRPr="008D53A3">
        <w:t>4:</w:t>
      </w:r>
    </w:p>
    <w:p w14:paraId="486456CA" w14:textId="78E3F35F" w:rsidR="004E0840" w:rsidRDefault="00FC7AB0" w:rsidP="00C95E17">
      <w:pPr>
        <w:pStyle w:val="BodyTextbeforebullet"/>
      </w:pPr>
      <w:r w:rsidRPr="008D53A3">
        <w:t>Develop and promote holistic stream restoration design guidelines that</w:t>
      </w:r>
      <w:r>
        <w:t xml:space="preserve"> identif</w:t>
      </w:r>
      <w:r w:rsidR="009878E4">
        <w:t>y</w:t>
      </w:r>
      <w:r>
        <w:t xml:space="preserve"> the level of degradation and improvement of stream functions and key stressors/factors limiting potential </w:t>
      </w:r>
      <w:r w:rsidR="007F2984">
        <w:t>functional improvement.</w:t>
      </w:r>
    </w:p>
    <w:p w14:paraId="6CFD0BB5" w14:textId="117CE975" w:rsidR="00FC7AB0" w:rsidRDefault="009B68C8" w:rsidP="00BA2C3D">
      <w:pPr>
        <w:pStyle w:val="alphalist"/>
      </w:pPr>
      <w:r>
        <w:t>a.</w:t>
      </w:r>
      <w:r>
        <w:tab/>
      </w:r>
      <w:r w:rsidR="00FC7AB0">
        <w:t xml:space="preserve">Development of </w:t>
      </w:r>
      <w:r w:rsidR="009878E4">
        <w:t xml:space="preserve">a </w:t>
      </w:r>
      <w:r w:rsidR="00FC7AB0">
        <w:t>function-based stream assessment framework. Current work by MDE and USFWS may be used as a template to apply in other Bay jurisdictions</w:t>
      </w:r>
      <w:r w:rsidR="009878E4">
        <w:t>.</w:t>
      </w:r>
    </w:p>
    <w:p w14:paraId="42B704E2" w14:textId="5D6F3108" w:rsidR="00FC7AB0" w:rsidRPr="00B82834" w:rsidRDefault="009B68C8" w:rsidP="00BA2C3D">
      <w:pPr>
        <w:pStyle w:val="alphalist"/>
      </w:pPr>
      <w:r>
        <w:t>b.</w:t>
      </w:r>
      <w:r>
        <w:tab/>
      </w:r>
      <w:r w:rsidR="00FC7AB0" w:rsidRPr="008D53A3">
        <w:t>Develop case studies to document functional response in stream with various management interventions.</w:t>
      </w:r>
    </w:p>
    <w:p w14:paraId="02431BC3" w14:textId="3B1FEFE3" w:rsidR="00FC7AB0" w:rsidRPr="00E4283C" w:rsidRDefault="00942BDA" w:rsidP="00BA2C3D">
      <w:pPr>
        <w:pStyle w:val="alphalist"/>
      </w:pPr>
      <w:r>
        <w:t>c</w:t>
      </w:r>
      <w:r w:rsidR="009B68C8">
        <w:t>.</w:t>
      </w:r>
      <w:r w:rsidR="009B68C8">
        <w:tab/>
      </w:r>
      <w:r w:rsidR="00FC7AB0" w:rsidRPr="00E4283C">
        <w:t>Add langua</w:t>
      </w:r>
      <w:r w:rsidR="00FC7AB0">
        <w:t>g</w:t>
      </w:r>
      <w:r w:rsidR="00FC7AB0" w:rsidRPr="00E4283C">
        <w:t xml:space="preserve">e to MS4 permits to </w:t>
      </w:r>
      <w:r w:rsidR="00FC7AB0" w:rsidRPr="00E47DB4">
        <w:t xml:space="preserve">recognize </w:t>
      </w:r>
      <w:r w:rsidR="00A556AA">
        <w:t xml:space="preserve">stream </w:t>
      </w:r>
      <w:r w:rsidR="00FC7AB0" w:rsidRPr="00E47DB4">
        <w:t xml:space="preserve">function </w:t>
      </w:r>
      <w:r w:rsidR="00A556AA">
        <w:t>improvement</w:t>
      </w:r>
      <w:r w:rsidR="00FC7AB0" w:rsidRPr="00E47DB4">
        <w:t xml:space="preserve"> as part of nutrient and sediment credits towards meeting the Bay TMDL</w:t>
      </w:r>
      <w:r w:rsidR="009878E4">
        <w:t>.</w:t>
      </w:r>
    </w:p>
    <w:p w14:paraId="638CAA28" w14:textId="14CEE78A" w:rsidR="00FC7AB0" w:rsidRDefault="00F87561" w:rsidP="004432CB">
      <w:pPr>
        <w:pStyle w:val="subhead"/>
      </w:pPr>
      <w:r>
        <w:t>Approach</w:t>
      </w:r>
      <w:r w:rsidRPr="00686214">
        <w:t xml:space="preserve"> </w:t>
      </w:r>
      <w:r w:rsidR="00DE3FAA">
        <w:t>5:</w:t>
      </w:r>
    </w:p>
    <w:p w14:paraId="2668A1B8" w14:textId="59F37A30" w:rsidR="00FC7AB0" w:rsidRPr="00F301D0" w:rsidRDefault="00FC7AB0" w:rsidP="008B063E">
      <w:pPr>
        <w:pStyle w:val="BodyTextbeforebullet"/>
      </w:pPr>
      <w:r w:rsidRPr="00F301D0">
        <w:t xml:space="preserve">Work with </w:t>
      </w:r>
      <w:r w:rsidR="009878E4">
        <w:t>CBP</w:t>
      </w:r>
      <w:r w:rsidRPr="00F301D0">
        <w:t xml:space="preserve"> </w:t>
      </w:r>
      <w:r w:rsidR="005D5143">
        <w:t>p</w:t>
      </w:r>
      <w:r w:rsidRPr="00F301D0">
        <w:t>artners</w:t>
      </w:r>
      <w:r w:rsidR="009878E4">
        <w:t>,</w:t>
      </w:r>
      <w:r w:rsidRPr="00F301D0">
        <w:t xml:space="preserve"> includ</w:t>
      </w:r>
      <w:r w:rsidR="009878E4">
        <w:t>ing</w:t>
      </w:r>
      <w:r w:rsidRPr="00F301D0">
        <w:t xml:space="preserve"> the Enhancing Partnering, Leadership and Management GIT, to enhance the capacity of local governments, organizations and landowners of beneficial stream restoration and maintenance practices</w:t>
      </w:r>
    </w:p>
    <w:p w14:paraId="1710CA84" w14:textId="52EE8FA3" w:rsidR="00FC7AB0" w:rsidRDefault="008B063E" w:rsidP="008B063E">
      <w:pPr>
        <w:pStyle w:val="alphalist"/>
      </w:pPr>
      <w:r>
        <w:t>a.</w:t>
      </w:r>
      <w:r>
        <w:tab/>
      </w:r>
      <w:r w:rsidR="00FC7AB0">
        <w:t>Engage with local governments to inform landowners</w:t>
      </w:r>
      <w:r w:rsidR="009878E4">
        <w:t>,</w:t>
      </w:r>
      <w:r w:rsidR="00FC7AB0">
        <w:t xml:space="preserve"> as well as the general public</w:t>
      </w:r>
      <w:r w:rsidR="009878E4">
        <w:t>,</w:t>
      </w:r>
      <w:r w:rsidR="00FC7AB0">
        <w:t xml:space="preserve"> of beneficial stream restoration and maintenance practices</w:t>
      </w:r>
      <w:r w:rsidR="009878E4">
        <w:t>. This includes</w:t>
      </w:r>
      <w:r w:rsidR="00FC7AB0">
        <w:t xml:space="preserve"> individual homeowner practices (e.g. rain barrels, lawn care) and their impact on the community</w:t>
      </w:r>
      <w:r w:rsidR="009878E4">
        <w:t>, the</w:t>
      </w:r>
      <w:r w:rsidR="0013025F">
        <w:t xml:space="preserve"> </w:t>
      </w:r>
      <w:r w:rsidR="009878E4">
        <w:t>s</w:t>
      </w:r>
      <w:r w:rsidR="00FC7AB0">
        <w:t>treams in the</w:t>
      </w:r>
      <w:r w:rsidR="009878E4">
        <w:t>ir own</w:t>
      </w:r>
      <w:r w:rsidR="00FC7AB0">
        <w:t xml:space="preserve"> backyards </w:t>
      </w:r>
      <w:r w:rsidR="009878E4">
        <w:t xml:space="preserve">and </w:t>
      </w:r>
      <w:r w:rsidR="00FC7AB0">
        <w:t xml:space="preserve">public places. A programmatic approach </w:t>
      </w:r>
      <w:proofErr w:type="gramStart"/>
      <w:r w:rsidR="00FC7AB0">
        <w:t>similar to</w:t>
      </w:r>
      <w:proofErr w:type="gramEnd"/>
      <w:r w:rsidR="00FC7AB0">
        <w:t xml:space="preserve"> the Upper Susquehanna Coalition Emergency Stream Intervention initiative that provides outreach and technical training and assistance through a network of conservation specialists</w:t>
      </w:r>
      <w:r w:rsidR="009878E4">
        <w:t xml:space="preserve"> are good practices to follow</w:t>
      </w:r>
    </w:p>
    <w:p w14:paraId="7A35E60B" w14:textId="7001C5DD" w:rsidR="00FC7AB0" w:rsidRPr="00F301D0" w:rsidRDefault="008B063E" w:rsidP="008B063E">
      <w:pPr>
        <w:pStyle w:val="alphalist"/>
        <w:rPr>
          <w:rFonts w:cs="Times New Roman"/>
        </w:rPr>
      </w:pPr>
      <w:r>
        <w:t>b.</w:t>
      </w:r>
      <w:r>
        <w:tab/>
      </w:r>
      <w:r w:rsidR="00FC7AB0" w:rsidRPr="00F301D0">
        <w:t>Provide research</w:t>
      </w:r>
      <w:r w:rsidR="009878E4">
        <w:t xml:space="preserve"> </w:t>
      </w:r>
      <w:r w:rsidR="00FC7AB0" w:rsidRPr="00F301D0">
        <w:t>or documentation that identifies the nexus between improving stream functions and health</w:t>
      </w:r>
      <w:r w:rsidR="009878E4">
        <w:t>,</w:t>
      </w:r>
      <w:r w:rsidR="00FC7AB0" w:rsidRPr="00F301D0">
        <w:t xml:space="preserve"> and broader societal issues such as environmental justice</w:t>
      </w:r>
      <w:r w:rsidR="009878E4">
        <w:t>,</w:t>
      </w:r>
      <w:r w:rsidR="00FC7AB0" w:rsidRPr="00F301D0">
        <w:t xml:space="preserve"> in support of the Diversity </w:t>
      </w:r>
      <w:r w:rsidR="009878E4">
        <w:t>o</w:t>
      </w:r>
      <w:r w:rsidR="00FC7AB0" w:rsidRPr="00F301D0">
        <w:t>utcome</w:t>
      </w:r>
      <w:r w:rsidR="009878E4">
        <w:t>.</w:t>
      </w:r>
    </w:p>
    <w:p w14:paraId="7A9BB760" w14:textId="07C95F54" w:rsidR="00C81529" w:rsidRPr="00A63BE5" w:rsidRDefault="009D60B6" w:rsidP="004461AE">
      <w:pPr>
        <w:pStyle w:val="Heading1"/>
      </w:pPr>
      <w:r>
        <w:rPr>
          <w:noProof/>
        </w:rPr>
        <w:lastRenderedPageBreak/>
        <mc:AlternateContent>
          <mc:Choice Requires="wps">
            <w:drawing>
              <wp:anchor distT="0" distB="0" distL="457200" distR="114300" simplePos="0" relativeHeight="251672576" behindDoc="0" locked="0" layoutInCell="0" allowOverlap="1" wp14:anchorId="180AE0A1" wp14:editId="28CC9197">
                <wp:simplePos x="0" y="0"/>
                <wp:positionH relativeFrom="page">
                  <wp:posOffset>4610100</wp:posOffset>
                </wp:positionH>
                <wp:positionV relativeFrom="margin">
                  <wp:posOffset>-198755</wp:posOffset>
                </wp:positionV>
                <wp:extent cx="3032760" cy="8515350"/>
                <wp:effectExtent l="0" t="0" r="0" b="0"/>
                <wp:wrapSquare wrapText="bothSides"/>
                <wp:docPr id="21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2760" cy="8515350"/>
                        </a:xfrm>
                        <a:prstGeom prst="rect">
                          <a:avLst/>
                        </a:prstGeom>
                        <a:solidFill>
                          <a:srgbClr val="546A92"/>
                        </a:solidFill>
                        <a:extLst/>
                      </wps:spPr>
                      <wps:txbx>
                        <w:txbxContent>
                          <w:p w14:paraId="41DAA281" w14:textId="77777777" w:rsidR="00696C2A" w:rsidRPr="000703F6" w:rsidRDefault="00696C2A" w:rsidP="009D60B6">
                            <w:pPr>
                              <w:pStyle w:val="BodyText"/>
                              <w:rPr>
                                <w:b/>
                                <w:color w:val="FFFFFF" w:themeColor="background1"/>
                                <w:sz w:val="28"/>
                                <w:szCs w:val="28"/>
                              </w:rPr>
                            </w:pPr>
                            <w:r w:rsidRPr="000703F6">
                              <w:rPr>
                                <w:b/>
                                <w:color w:val="FFFFFF" w:themeColor="background1"/>
                                <w:sz w:val="28"/>
                                <w:szCs w:val="28"/>
                              </w:rPr>
                              <w:t>Lessons Learned</w:t>
                            </w:r>
                          </w:p>
                          <w:p w14:paraId="2D0AE4D6" w14:textId="4E6CA23C" w:rsidR="00696C2A" w:rsidRDefault="00696C2A" w:rsidP="009D60B6">
                            <w:pPr>
                              <w:pStyle w:val="BodyTextbeforebullet"/>
                              <w:spacing w:after="40"/>
                              <w:rPr>
                                <w:color w:val="FFFFFF" w:themeColor="background1"/>
                              </w:rPr>
                            </w:pPr>
                            <w:r>
                              <w:rPr>
                                <w:color w:val="FFFFFF" w:themeColor="background1"/>
                              </w:rPr>
                              <w:t>The Stream Health Workg</w:t>
                            </w:r>
                            <w:r w:rsidRPr="009D60B6">
                              <w:rPr>
                                <w:color w:val="FFFFFF" w:themeColor="background1"/>
                              </w:rPr>
                              <w:t>roup updated the workplan to reflect lessons learn</w:t>
                            </w:r>
                            <w:r>
                              <w:rPr>
                                <w:color w:val="FFFFFF" w:themeColor="background1"/>
                              </w:rPr>
                              <w:t>ed</w:t>
                            </w:r>
                            <w:r w:rsidRPr="009D60B6">
                              <w:rPr>
                                <w:color w:val="FFFFFF" w:themeColor="background1"/>
                              </w:rPr>
                              <w:t xml:space="preserve"> while trying to implement key actions. The progress made on the workplan reflected the ability to identify a person to lead t</w:t>
                            </w:r>
                            <w:r>
                              <w:rPr>
                                <w:color w:val="FFFFFF" w:themeColor="background1"/>
                              </w:rPr>
                              <w:t>he implementation of an action.</w:t>
                            </w:r>
                          </w:p>
                          <w:p w14:paraId="47FC8263" w14:textId="554DE71A" w:rsidR="00696C2A" w:rsidRDefault="00696C2A" w:rsidP="009D60B6">
                            <w:pPr>
                              <w:pStyle w:val="BodyTextbeforebullet"/>
                              <w:spacing w:after="40"/>
                              <w:rPr>
                                <w:color w:val="FFFFFF" w:themeColor="background1"/>
                              </w:rPr>
                            </w:pPr>
                            <w:r w:rsidRPr="009D60B6">
                              <w:rPr>
                                <w:color w:val="FFFFFF" w:themeColor="background1"/>
                              </w:rPr>
                              <w:t>The identification of a lead person was mostly due to an action that aligned with an organization’s mission, work or directive, or funding was provided to allocate staff time to implement an action. For example, MD DNR’s work and available dat</w:t>
                            </w:r>
                            <w:r>
                              <w:rPr>
                                <w:color w:val="FFFFFF" w:themeColor="background1"/>
                              </w:rPr>
                              <w:t>a</w:t>
                            </w:r>
                            <w:r w:rsidRPr="009D60B6">
                              <w:rPr>
                                <w:color w:val="FFFFFF" w:themeColor="background1"/>
                              </w:rPr>
                              <w:t xml:space="preserve"> on stressor identification provided a good fit to lead Action 4.2. Funding made available to ICPRB provided the resources necessary to devote staff time to address Actions 1.1 and 1.2. The </w:t>
                            </w:r>
                            <w:r>
                              <w:rPr>
                                <w:color w:val="FFFFFF" w:themeColor="background1"/>
                              </w:rPr>
                              <w:t>CBT</w:t>
                            </w:r>
                            <w:r w:rsidRPr="009D60B6">
                              <w:rPr>
                                <w:color w:val="FFFFFF" w:themeColor="background1"/>
                              </w:rPr>
                              <w:t xml:space="preserve"> is the lead organization for the Pooled Monitoring Approach (Action 2.1).</w:t>
                            </w:r>
                          </w:p>
                          <w:p w14:paraId="7E0040DB" w14:textId="28A7AAD0" w:rsidR="00696C2A" w:rsidRPr="009D60B6" w:rsidRDefault="00696C2A" w:rsidP="009D60B6">
                            <w:pPr>
                              <w:pStyle w:val="BodyTextbeforebullet"/>
                              <w:spacing w:after="40"/>
                              <w:rPr>
                                <w:color w:val="FFFFFF" w:themeColor="background1"/>
                              </w:rPr>
                            </w:pPr>
                            <w:r w:rsidRPr="009D60B6">
                              <w:rPr>
                                <w:color w:val="FFFFFF" w:themeColor="background1"/>
                              </w:rPr>
                              <w:t>The ability to leverage existing resources or mutually beneficial actions with other groups also provided an opportunity to advance actions in the work plan. For example, a joint meeting with the Urban Stormwater Workgroup was held in June</w:t>
                            </w:r>
                            <w:r>
                              <w:rPr>
                                <w:color w:val="FFFFFF" w:themeColor="background1"/>
                              </w:rPr>
                              <w:t xml:space="preserve"> 2018</w:t>
                            </w:r>
                            <w:r w:rsidRPr="009D60B6">
                              <w:rPr>
                                <w:color w:val="FFFFFF" w:themeColor="background1"/>
                              </w:rPr>
                              <w:t xml:space="preserve"> to address cross cutting issues related to stream restoration, while an opportunity to provide training in Pennsylvania </w:t>
                            </w:r>
                            <w:r>
                              <w:rPr>
                                <w:color w:val="FFFFFF" w:themeColor="background1"/>
                              </w:rPr>
                              <w:t xml:space="preserve">was </w:t>
                            </w:r>
                            <w:r w:rsidRPr="009D60B6">
                              <w:rPr>
                                <w:color w:val="FFFFFF" w:themeColor="background1"/>
                              </w:rPr>
                              <w:t>led by the Center for Watershed Protection was possible due to existing grant funding (external funding source).</w:t>
                            </w:r>
                          </w:p>
                          <w:p w14:paraId="6AC503E6" w14:textId="77777777" w:rsidR="00696C2A" w:rsidRPr="009D60B6" w:rsidRDefault="00696C2A" w:rsidP="009D60B6">
                            <w:pPr>
                              <w:pStyle w:val="BodyTextbeforebullet"/>
                              <w:spacing w:after="40"/>
                              <w:rPr>
                                <w:color w:val="FFFFFF" w:themeColor="background1"/>
                              </w:rPr>
                            </w:pPr>
                            <w:r w:rsidRPr="009D60B6">
                              <w:rPr>
                                <w:color w:val="FFFFFF" w:themeColor="background1"/>
                              </w:rPr>
                              <w:t>The annual review of the workplan also provided an opportunity to better define (refine) actions and performance targets. For example, previously defined actions were either eliminated as they were too loosely defined, did not have an individual or organization to lead its implementation or was redundant with work underway.</w:t>
                            </w:r>
                          </w:p>
                          <w:p w14:paraId="42595BF2" w14:textId="23336F97" w:rsidR="00696C2A" w:rsidRPr="004E3F79" w:rsidRDefault="00696C2A" w:rsidP="009D60B6">
                            <w:pPr>
                              <w:pStyle w:val="BodyTextbeforebullet"/>
                              <w:rPr>
                                <w:rStyle w:val="PlaceholderText"/>
                                <w:color w:val="FFFFFF" w:themeColor="background1"/>
                              </w:rPr>
                            </w:pPr>
                            <w:r w:rsidRPr="009D60B6">
                              <w:rPr>
                                <w:color w:val="FFFFFF" w:themeColor="background1"/>
                              </w:rPr>
                              <w:t>Lastly, changes to the workplan occurred as it was more appropriate to define an action as a performance target of another action.</w:t>
                            </w: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180AE0A1" id="AutoShape 14" o:spid="_x0000_s1047" style="position:absolute;left:0;text-align:left;margin-left:363pt;margin-top:-15.65pt;width:238.8pt;height:670.5pt;z-index:251672576;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" o:allowincell="f" fillcolor="#546a92" stroked="f">
                <v:textbox inset="14.4pt,14.4pt,14.4pt,14.4pt">
                  <w:txbxContent>
                    <w:p w14:paraId="41DAA281" w14:textId="77777777" w:rsidR="00696C2A" w:rsidRPr="000703F6" w:rsidRDefault="00696C2A" w:rsidP="009D60B6">
                      <w:pPr>
                        <w:pStyle w:val="BodyText"/>
                        <w:rPr>
                          <w:b/>
                          <w:color w:val="FFFFFF" w:themeColor="background1"/>
                          <w:sz w:val="28"/>
                          <w:szCs w:val="28"/>
                        </w:rPr>
                      </w:pPr>
                      <w:r w:rsidRPr="000703F6">
                        <w:rPr>
                          <w:b/>
                          <w:color w:val="FFFFFF" w:themeColor="background1"/>
                          <w:sz w:val="28"/>
                          <w:szCs w:val="28"/>
                        </w:rPr>
                        <w:t>Lessons Learned</w:t>
                      </w:r>
                    </w:p>
                    <w:p w14:paraId="2D0AE4D6" w14:textId="4E6CA23C" w:rsidR="00696C2A" w:rsidRDefault="00696C2A" w:rsidP="009D60B6">
                      <w:pPr>
                        <w:pStyle w:val="BodyTextbeforebullet"/>
                        <w:spacing w:after="40"/>
                        <w:rPr>
                          <w:color w:val="FFFFFF" w:themeColor="background1"/>
                        </w:rPr>
                      </w:pPr>
                      <w:r>
                        <w:rPr>
                          <w:color w:val="FFFFFF" w:themeColor="background1"/>
                        </w:rPr>
                        <w:t>The Stream Health Workg</w:t>
                      </w:r>
                      <w:r w:rsidRPr="009D60B6">
                        <w:rPr>
                          <w:color w:val="FFFFFF" w:themeColor="background1"/>
                        </w:rPr>
                        <w:t>roup updated the workplan to reflect lessons learn</w:t>
                      </w:r>
                      <w:r>
                        <w:rPr>
                          <w:color w:val="FFFFFF" w:themeColor="background1"/>
                        </w:rPr>
                        <w:t>ed</w:t>
                      </w:r>
                      <w:r w:rsidRPr="009D60B6">
                        <w:rPr>
                          <w:color w:val="FFFFFF" w:themeColor="background1"/>
                        </w:rPr>
                        <w:t xml:space="preserve"> while trying to implement key actions. The progress made on the workplan reflected the ability to identify a person to lead t</w:t>
                      </w:r>
                      <w:r>
                        <w:rPr>
                          <w:color w:val="FFFFFF" w:themeColor="background1"/>
                        </w:rPr>
                        <w:t>he implementation of an action.</w:t>
                      </w:r>
                    </w:p>
                    <w:p w14:paraId="47FC8263" w14:textId="554DE71A" w:rsidR="00696C2A" w:rsidRDefault="00696C2A" w:rsidP="009D60B6">
                      <w:pPr>
                        <w:pStyle w:val="BodyTextbeforebullet"/>
                        <w:spacing w:after="40"/>
                        <w:rPr>
                          <w:color w:val="FFFFFF" w:themeColor="background1"/>
                        </w:rPr>
                      </w:pPr>
                      <w:r w:rsidRPr="009D60B6">
                        <w:rPr>
                          <w:color w:val="FFFFFF" w:themeColor="background1"/>
                        </w:rPr>
                        <w:t>The identification of a lead person was mostly due to an action that aligned with an organization’s mission, work or directive, or funding was provided to allocate staff time to implement an action. For example, MD DNR’s work and available dat</w:t>
                      </w:r>
                      <w:r>
                        <w:rPr>
                          <w:color w:val="FFFFFF" w:themeColor="background1"/>
                        </w:rPr>
                        <w:t>a</w:t>
                      </w:r>
                      <w:r w:rsidRPr="009D60B6">
                        <w:rPr>
                          <w:color w:val="FFFFFF" w:themeColor="background1"/>
                        </w:rPr>
                        <w:t xml:space="preserve"> on stressor identification provided a good fit to lead Action 4.2. Funding made available to ICPRB provided the resources necessary to devote staff time to address Actions 1.1 and 1.2. The </w:t>
                      </w:r>
                      <w:r>
                        <w:rPr>
                          <w:color w:val="FFFFFF" w:themeColor="background1"/>
                        </w:rPr>
                        <w:t>CBT</w:t>
                      </w:r>
                      <w:r w:rsidRPr="009D60B6">
                        <w:rPr>
                          <w:color w:val="FFFFFF" w:themeColor="background1"/>
                        </w:rPr>
                        <w:t xml:space="preserve"> is the lead organization for the Pooled Monitoring Approach (Action 2.1).</w:t>
                      </w:r>
                    </w:p>
                    <w:p w14:paraId="7E0040DB" w14:textId="28A7AAD0" w:rsidR="00696C2A" w:rsidRPr="009D60B6" w:rsidRDefault="00696C2A" w:rsidP="009D60B6">
                      <w:pPr>
                        <w:pStyle w:val="BodyTextbeforebullet"/>
                        <w:spacing w:after="40"/>
                        <w:rPr>
                          <w:color w:val="FFFFFF" w:themeColor="background1"/>
                        </w:rPr>
                      </w:pPr>
                      <w:r w:rsidRPr="009D60B6">
                        <w:rPr>
                          <w:color w:val="FFFFFF" w:themeColor="background1"/>
                        </w:rPr>
                        <w:t>The ability to leverage existing resources or mutually beneficial actions with other groups also provided an opportunity to advance actions in the work plan. For example, a joint meeting with the Urban Stormwater Workgroup was held in June</w:t>
                      </w:r>
                      <w:r>
                        <w:rPr>
                          <w:color w:val="FFFFFF" w:themeColor="background1"/>
                        </w:rPr>
                        <w:t xml:space="preserve"> 2018</w:t>
                      </w:r>
                      <w:r w:rsidRPr="009D60B6">
                        <w:rPr>
                          <w:color w:val="FFFFFF" w:themeColor="background1"/>
                        </w:rPr>
                        <w:t xml:space="preserve"> to address cross cutting issues related to stream restoration, while an opportunity to provide training in Pennsylvania </w:t>
                      </w:r>
                      <w:r>
                        <w:rPr>
                          <w:color w:val="FFFFFF" w:themeColor="background1"/>
                        </w:rPr>
                        <w:t xml:space="preserve">was </w:t>
                      </w:r>
                      <w:r w:rsidRPr="009D60B6">
                        <w:rPr>
                          <w:color w:val="FFFFFF" w:themeColor="background1"/>
                        </w:rPr>
                        <w:t>led by the Center for Watershed Protection was possible due to existing grant funding (external funding source).</w:t>
                      </w:r>
                    </w:p>
                    <w:p w14:paraId="6AC503E6" w14:textId="77777777" w:rsidR="00696C2A" w:rsidRPr="009D60B6" w:rsidRDefault="00696C2A" w:rsidP="009D60B6">
                      <w:pPr>
                        <w:pStyle w:val="BodyTextbeforebullet"/>
                        <w:spacing w:after="40"/>
                        <w:rPr>
                          <w:color w:val="FFFFFF" w:themeColor="background1"/>
                        </w:rPr>
                      </w:pPr>
                      <w:r w:rsidRPr="009D60B6">
                        <w:rPr>
                          <w:color w:val="FFFFFF" w:themeColor="background1"/>
                        </w:rPr>
                        <w:t>The annual review of the workplan also provided an opportunity to better define (refine) actions and performance targets. For example, previously defined actions were either eliminated as they were too loosely defined, did not have an individual or organization to lead its implementation or was redundant with work underway.</w:t>
                      </w:r>
                    </w:p>
                    <w:p w14:paraId="42595BF2" w14:textId="23336F97" w:rsidR="00696C2A" w:rsidRPr="004E3F79" w:rsidRDefault="00696C2A" w:rsidP="009D60B6">
                      <w:pPr>
                        <w:pStyle w:val="BodyTextbeforebullet"/>
                        <w:rPr>
                          <w:rStyle w:val="PlaceholderText"/>
                          <w:color w:val="FFFFFF" w:themeColor="background1"/>
                        </w:rPr>
                      </w:pPr>
                      <w:r w:rsidRPr="009D60B6">
                        <w:rPr>
                          <w:color w:val="FFFFFF" w:themeColor="background1"/>
                        </w:rPr>
                        <w:t>Lastly, changes to the workplan occurred as it was more appropriate to define an action as a performance target of another action.</w:t>
                      </w:r>
                    </w:p>
                  </w:txbxContent>
                </v:textbox>
                <w10:wrap type="square" anchorx="page" anchory="margin"/>
              </v:rect>
            </w:pict>
          </mc:Fallback>
        </mc:AlternateContent>
      </w:r>
      <w:r w:rsidR="004E05C2" w:rsidRPr="00B67CD1">
        <w:t>Monitoring Progress</w:t>
      </w:r>
    </w:p>
    <w:p w14:paraId="506594D9" w14:textId="5FDF7242" w:rsidR="007A4686" w:rsidRPr="00F12683" w:rsidRDefault="007A4686" w:rsidP="007A4686">
      <w:pPr>
        <w:pStyle w:val="BodyText"/>
      </w:pPr>
      <w:r w:rsidRPr="00F12683">
        <w:t xml:space="preserve">Monitoring programs are critical to understanding </w:t>
      </w:r>
      <w:r w:rsidR="009878E4">
        <w:t xml:space="preserve">the </w:t>
      </w:r>
      <w:r w:rsidRPr="00F12683">
        <w:t>response of str</w:t>
      </w:r>
      <w:r w:rsidR="00A35561">
        <w:t>eam</w:t>
      </w:r>
      <w:r w:rsidR="009878E4">
        <w:t>s</w:t>
      </w:r>
      <w:r w:rsidR="00A35561">
        <w:t xml:space="preserve"> to restoration activities—</w:t>
      </w:r>
      <w:r w:rsidRPr="00F12683">
        <w:t xml:space="preserve">in-stream or upland areas. Federal, </w:t>
      </w:r>
      <w:r>
        <w:t>s</w:t>
      </w:r>
      <w:r w:rsidRPr="00F12683">
        <w:t>tate, local and natural resource agency monitoring programs generate data on the physical, chemical and biological conditions of streams</w:t>
      </w:r>
      <w:r>
        <w:t xml:space="preserve">. </w:t>
      </w:r>
      <w:r w:rsidRPr="00F12683">
        <w:t xml:space="preserve">These data are used to generate the </w:t>
      </w:r>
      <w:proofErr w:type="spellStart"/>
      <w:r w:rsidRPr="00F12683">
        <w:t>Chessie</w:t>
      </w:r>
      <w:proofErr w:type="spellEnd"/>
      <w:r w:rsidRPr="00F12683">
        <w:t xml:space="preserve"> BIBI</w:t>
      </w:r>
      <w:r>
        <w:t xml:space="preserve">. </w:t>
      </w:r>
      <w:r w:rsidRPr="00F12683">
        <w:t xml:space="preserve">The </w:t>
      </w:r>
      <w:proofErr w:type="spellStart"/>
      <w:r w:rsidRPr="00F12683">
        <w:t>Chessie</w:t>
      </w:r>
      <w:proofErr w:type="spellEnd"/>
      <w:r w:rsidRPr="00F12683">
        <w:t xml:space="preserve"> BIBI is key to monitoring progress toward improving 10</w:t>
      </w:r>
      <w:r>
        <w:t xml:space="preserve"> percent</w:t>
      </w:r>
      <w:r w:rsidRPr="00F12683">
        <w:t xml:space="preserve"> of stream health and function</w:t>
      </w:r>
      <w:r>
        <w:t xml:space="preserve">. </w:t>
      </w:r>
      <w:r w:rsidRPr="00F12683">
        <w:t>Th</w:t>
      </w:r>
      <w:r w:rsidR="009878E4">
        <w:t>is Management</w:t>
      </w:r>
      <w:r w:rsidRPr="00F12683">
        <w:t xml:space="preserve"> </w:t>
      </w:r>
      <w:r w:rsidR="009878E4">
        <w:t>S</w:t>
      </w:r>
      <w:r w:rsidRPr="00F12683">
        <w:t>trategy does not advocate for new monitoring programs</w:t>
      </w:r>
      <w:r w:rsidR="009878E4">
        <w:t>, but r</w:t>
      </w:r>
      <w:r w:rsidRPr="00F12683">
        <w:t>ather, to monitor annual progress</w:t>
      </w:r>
      <w:r w:rsidR="009878E4">
        <w:t>. To do so,</w:t>
      </w:r>
      <w:r w:rsidRPr="00F12683">
        <w:t xml:space="preserve"> the </w:t>
      </w:r>
      <w:r w:rsidR="009878E4">
        <w:t>Management S</w:t>
      </w:r>
      <w:r w:rsidRPr="00F12683">
        <w:t xml:space="preserve">trategy recommends </w:t>
      </w:r>
      <w:r w:rsidR="009878E4">
        <w:t xml:space="preserve">using </w:t>
      </w:r>
      <w:r w:rsidRPr="00F12683">
        <w:t xml:space="preserve">other existing data sources </w:t>
      </w:r>
      <w:r w:rsidR="009878E4">
        <w:t xml:space="preserve">to </w:t>
      </w:r>
      <w:r w:rsidRPr="00F12683">
        <w:t>supplemen</w:t>
      </w:r>
      <w:r>
        <w:t>t this Bay-wide indicator (e.g.</w:t>
      </w:r>
      <w:r w:rsidRPr="00F12683">
        <w:t xml:space="preserve"> </w:t>
      </w:r>
      <w:r>
        <w:t>jurisdiction</w:t>
      </w:r>
      <w:r w:rsidRPr="00F12683">
        <w:t xml:space="preserve">-specific metrics). While minor differences in stream biological, physical habitat and water quality monitoring methods exist, </w:t>
      </w:r>
      <w:r>
        <w:t>jurisdiction</w:t>
      </w:r>
      <w:r w:rsidRPr="00F12683">
        <w:t xml:space="preserve"> assessments may also be useful in tracking stream health and function over time at individual sites. Further, the development of common stream assessment and restoration guidelines would generate comparable datasets across stream restoration projects. This would provide data to characterize stream health across all stream functions so that incremental changes in stream functional </w:t>
      </w:r>
      <w:r w:rsidR="00A556AA">
        <w:t xml:space="preserve">improvement </w:t>
      </w:r>
      <w:r w:rsidRPr="00F12683">
        <w:t xml:space="preserve">can be reported, and support data needs for the </w:t>
      </w:r>
      <w:proofErr w:type="spellStart"/>
      <w:r w:rsidRPr="00F12683">
        <w:t>Chessie</w:t>
      </w:r>
      <w:proofErr w:type="spellEnd"/>
      <w:r w:rsidRPr="00F12683">
        <w:t xml:space="preserve"> BIBI</w:t>
      </w:r>
      <w:r w:rsidR="00615B07">
        <w:t>.</w:t>
      </w:r>
    </w:p>
    <w:p w14:paraId="67982533" w14:textId="34EEB6E4" w:rsidR="004053D2" w:rsidRPr="004873D2" w:rsidRDefault="007A4686" w:rsidP="007A4686">
      <w:pPr>
        <w:pStyle w:val="BodyText"/>
      </w:pPr>
      <w:r>
        <w:t>The monitoring data would be based on routinely</w:t>
      </w:r>
      <w:r w:rsidR="008E525C">
        <w:t xml:space="preserve"> </w:t>
      </w:r>
      <w:r>
        <w:t xml:space="preserve">collected data to measure changes in stream functions for instream and floodplain conditions. The management </w:t>
      </w:r>
      <w:r w:rsidR="00F87561">
        <w:t>approaches</w:t>
      </w:r>
      <w:r>
        <w:t xml:space="preserve"> provide examples of the types of indicators that may be used to measure critical stream functions (e.g.</w:t>
      </w:r>
      <w:r w:rsidR="00A35561">
        <w:t>,</w:t>
      </w:r>
      <w:r>
        <w:t xml:space="preserve"> lateral stability, bedform diversity, habitat diversity, floodplain connectivity, riparian corridor condition, water quality and benthic macroinvertebrates and fish) from project specific locations throughout the watershed and streams in general. The task to identify the indicators selected to support th</w:t>
      </w:r>
      <w:r w:rsidR="008E525C">
        <w:t>is</w:t>
      </w:r>
      <w:r>
        <w:t xml:space="preserve"> </w:t>
      </w:r>
      <w:r w:rsidR="008E525C">
        <w:t>M</w:t>
      </w:r>
      <w:r>
        <w:t xml:space="preserve">anagement </w:t>
      </w:r>
      <w:r w:rsidR="008E525C">
        <w:t>S</w:t>
      </w:r>
      <w:r>
        <w:t>trategy is recommended as part of the biennial workplan, and may include these indicators, or others as the work is undertaken. Data are routinely generated from stream restoration projects as part of permit requirements</w:t>
      </w:r>
      <w:r w:rsidR="008E525C">
        <w:t>,</w:t>
      </w:r>
      <w:r>
        <w:t xml:space="preserve"> but the data requirements are not necessarily comparable across projects, nor do </w:t>
      </w:r>
      <w:r>
        <w:lastRenderedPageBreak/>
        <w:t xml:space="preserve">they necessarily inform functional improvement related to nutrient and sediment delivery downstream, or </w:t>
      </w:r>
      <w:r w:rsidR="008E525C">
        <w:t xml:space="preserve">for </w:t>
      </w:r>
      <w:r>
        <w:t>stream health, in general. The ability to adopt a pooled-monitoring approach using commonly accepted stream assessment and restoration guidelines could then demonstrate the effect of design approaches and stream functional response from case studies analyses. Post-construction monitoring would also be supported by d</w:t>
      </w:r>
      <w:r w:rsidRPr="00CC653A">
        <w:t xml:space="preserve">ata generated and reported from the </w:t>
      </w:r>
      <w:r w:rsidR="008E525C">
        <w:t>CBP</w:t>
      </w:r>
      <w:r w:rsidRPr="00CC653A">
        <w:t xml:space="preserve"> verification guidance for stream restoration BMP implementation</w:t>
      </w:r>
      <w:r>
        <w:t xml:space="preserve"> that recommends s</w:t>
      </w:r>
      <w:r w:rsidRPr="00CC653A">
        <w:t>ite visit</w:t>
      </w:r>
      <w:r w:rsidR="008E525C">
        <w:t>s</w:t>
      </w:r>
      <w:r w:rsidRPr="00CC653A">
        <w:t xml:space="preserve"> and evaluations </w:t>
      </w:r>
      <w:r>
        <w:t>two</w:t>
      </w:r>
      <w:r w:rsidRPr="00CC653A">
        <w:t xml:space="preserve"> years after construction</w:t>
      </w:r>
      <w:r w:rsidR="008E525C">
        <w:t>,</w:t>
      </w:r>
      <w:r w:rsidRPr="00CC653A">
        <w:t xml:space="preserve"> and then every </w:t>
      </w:r>
      <w:r>
        <w:t>five</w:t>
      </w:r>
      <w:r w:rsidRPr="00CC653A">
        <w:t xml:space="preserve"> years or after </w:t>
      </w:r>
      <w:r w:rsidR="008E525C">
        <w:t xml:space="preserve">the </w:t>
      </w:r>
      <w:r w:rsidRPr="00CC653A">
        <w:t>catastrophic event</w:t>
      </w:r>
      <w:r>
        <w:t>. Jurisdiction-specific verification guidance is under development.</w:t>
      </w:r>
    </w:p>
    <w:p w14:paraId="224B0707" w14:textId="77777777" w:rsidR="00441514" w:rsidRDefault="004E05C2" w:rsidP="004461AE">
      <w:pPr>
        <w:pStyle w:val="Heading1"/>
      </w:pPr>
      <w:r w:rsidRPr="000058C8">
        <w:t>Assessing Progress</w:t>
      </w:r>
    </w:p>
    <w:p w14:paraId="0F6C62EB" w14:textId="5450F019" w:rsidR="007A4686" w:rsidRPr="007A4686" w:rsidRDefault="007A4686" w:rsidP="007A4686">
      <w:pPr>
        <w:pStyle w:val="BodyText"/>
      </w:pPr>
      <w:r>
        <w:t xml:space="preserve">The </w:t>
      </w:r>
      <w:r w:rsidR="008E525C">
        <w:t>CBP</w:t>
      </w:r>
      <w:r>
        <w:t xml:space="preserve"> annual progress reports on BMP implementation, specifically BMPs identified to impact critical steam functions (e.g.</w:t>
      </w:r>
      <w:r w:rsidR="00A35561">
        <w:t>,</w:t>
      </w:r>
      <w:r>
        <w:t xml:space="preserve"> stream restoration, stream fencing and forest buffers) can be used to estimate the project nutrient and sediment load reductions expected from practice implementation. A</w:t>
      </w:r>
      <w:r w:rsidRPr="00DC2DBA">
        <w:t xml:space="preserve">ssessing progress </w:t>
      </w:r>
      <w:r>
        <w:t>s</w:t>
      </w:r>
      <w:r w:rsidRPr="00DC2DBA">
        <w:t xml:space="preserve">hould </w:t>
      </w:r>
      <w:r>
        <w:t xml:space="preserve">also </w:t>
      </w:r>
      <w:r w:rsidRPr="00DC2DBA">
        <w:t>focus on</w:t>
      </w:r>
      <w:r>
        <w:t xml:space="preserve"> remediation of principal stressors and stream reach</w:t>
      </w:r>
      <w:r w:rsidRPr="00DC2DBA">
        <w:t xml:space="preserve"> functional </w:t>
      </w:r>
      <w:r w:rsidR="00A556AA">
        <w:t>improvement</w:t>
      </w:r>
      <w:r w:rsidRPr="00DC2DBA">
        <w:t xml:space="preserve"> based on </w:t>
      </w:r>
      <w:r>
        <w:t xml:space="preserve">stream restoration </w:t>
      </w:r>
      <w:r w:rsidRPr="00DC2DBA">
        <w:t xml:space="preserve">project goals and objectives. </w:t>
      </w:r>
      <w:r w:rsidRPr="00545B61">
        <w:t xml:space="preserve">While projects undertaken for </w:t>
      </w:r>
      <w:r w:rsidR="008E525C">
        <w:t xml:space="preserve">the purpose to focus on the nutrient and sediment reductions under the Chesapeake </w:t>
      </w:r>
      <w:r w:rsidR="00B23EFB">
        <w:t>Bay TMDL</w:t>
      </w:r>
      <w:r w:rsidRPr="00545B61">
        <w:t xml:space="preserve">, </w:t>
      </w:r>
      <w:r>
        <w:t xml:space="preserve">information available from completed stressor identification analysis should be taken into consideration to improve stream health, as well as </w:t>
      </w:r>
      <w:r w:rsidRPr="00545B61">
        <w:t>instream and floodplain habitats.</w:t>
      </w:r>
      <w:r w:rsidRPr="00DC2DBA">
        <w:t xml:space="preserve"> While </w:t>
      </w:r>
      <w:r w:rsidR="006A2219">
        <w:t xml:space="preserve">CBP </w:t>
      </w:r>
      <w:r w:rsidRPr="00DC2DBA">
        <w:t>want</w:t>
      </w:r>
      <w:r w:rsidR="001334AB">
        <w:t>s</w:t>
      </w:r>
      <w:r w:rsidRPr="00DC2DBA">
        <w:t xml:space="preserve"> to encourage </w:t>
      </w:r>
      <w:r>
        <w:t>the remediation of priority stressors to improve stream health, or maximize functional</w:t>
      </w:r>
      <w:r w:rsidR="004D6B61">
        <w:t xml:space="preserve"> </w:t>
      </w:r>
      <w:r w:rsidR="00A556AA">
        <w:t>improvement</w:t>
      </w:r>
      <w:r w:rsidRPr="00DC2DBA">
        <w:t xml:space="preserve"> for all stream restoration projects, it</w:t>
      </w:r>
      <w:r>
        <w:t xml:space="preserve"> </w:t>
      </w:r>
      <w:r w:rsidR="006A2219">
        <w:t xml:space="preserve">cannot be required </w:t>
      </w:r>
      <w:r>
        <w:t>given site</w:t>
      </w:r>
      <w:r w:rsidR="00F459D3">
        <w:t>-</w:t>
      </w:r>
      <w:r>
        <w:t>specific constraints and the ability to address watershed stressors affecting the health of the stream. I</w:t>
      </w:r>
      <w:r w:rsidRPr="00DC2DBA">
        <w:t>t is important that a progress reporting process be develop</w:t>
      </w:r>
      <w:r>
        <w:t>ed</w:t>
      </w:r>
      <w:r w:rsidRPr="00DC2DBA">
        <w:t xml:space="preserve"> that can be used to assess progress up through biology but allow for lower levels (i.e., stability) of report only.</w:t>
      </w:r>
    </w:p>
    <w:p w14:paraId="0637D29E" w14:textId="77777777" w:rsidR="00441514" w:rsidRPr="000058C8" w:rsidRDefault="004E05C2" w:rsidP="004461AE">
      <w:pPr>
        <w:pStyle w:val="Heading1"/>
      </w:pPr>
      <w:r w:rsidRPr="000058C8">
        <w:t>Adaptively Manag</w:t>
      </w:r>
      <w:r w:rsidR="008D31B7" w:rsidRPr="000058C8">
        <w:t>ing</w:t>
      </w:r>
    </w:p>
    <w:p w14:paraId="0B5EF9AB" w14:textId="4AC61EB6" w:rsidR="00C81529" w:rsidRDefault="00362091" w:rsidP="00362091">
      <w:pPr>
        <w:pStyle w:val="BodyText"/>
      </w:pPr>
      <w:r w:rsidRPr="004020BB">
        <w:t>For any given restoration project, there are uncertainties in the appl</w:t>
      </w:r>
      <w:r>
        <w:t xml:space="preserve">ication of even the best </w:t>
      </w:r>
      <w:r w:rsidRPr="004020BB">
        <w:t xml:space="preserve">restoration science, </w:t>
      </w:r>
      <w:r>
        <w:t xml:space="preserve">both </w:t>
      </w:r>
      <w:r w:rsidR="008E525C">
        <w:t xml:space="preserve">in </w:t>
      </w:r>
      <w:r>
        <w:t xml:space="preserve">stream corridor restoration and upland BMPs, </w:t>
      </w:r>
      <w:r w:rsidRPr="004020BB">
        <w:t xml:space="preserve">which includes some level of risk that implementation may not achieve its objectives. </w:t>
      </w:r>
      <w:r>
        <w:t>At the scale of the Chesapeake Bay watershed this uncertainty is compounded by the extent of BMP implementation required to meet the Chesapeake Bay TMDL. The adaptive management approach to address the urban, agricultural and wastewater management measures that may improve stream health undertaken outside of the steam corridor and floodplain are addressed in the management strategies</w:t>
      </w:r>
      <w:r w:rsidR="008E525C">
        <w:t xml:space="preserve"> for the outcomes underneath the Water Quality goal</w:t>
      </w:r>
      <w:r>
        <w:t>.</w:t>
      </w:r>
    </w:p>
    <w:p w14:paraId="2F9DD641" w14:textId="55315560" w:rsidR="00FD1AEC" w:rsidRDefault="00FD1AEC" w:rsidP="00FD1AEC">
      <w:pPr>
        <w:pStyle w:val="BodyText"/>
      </w:pPr>
      <w:r>
        <w:t>As the field of watershed management, stream</w:t>
      </w:r>
      <w:r w:rsidRPr="004020BB">
        <w:t xml:space="preserve"> restoration </w:t>
      </w:r>
      <w:r>
        <w:t>and BMP science continue</w:t>
      </w:r>
      <w:r w:rsidRPr="004020BB">
        <w:t xml:space="preserve"> to evolve, the desired ecological endpoint for any given project may also evolve throughout the project life and through feedback from monitoring of the relevant function-based parameters. </w:t>
      </w:r>
      <w:r>
        <w:t xml:space="preserve">Further, understanding the response in stream health to a management action is affected by nature itself to include lag times but also the interactions amongst many stream functions. For example, the improvement in biological stream function will take a longer time period compared to improved flow regimes. </w:t>
      </w:r>
      <w:r w:rsidRPr="004020BB">
        <w:t>In short, the understanding of stream process functions and the interrelationship with the watershed will continue to advance with implementation in the field</w:t>
      </w:r>
      <w:r>
        <w:t xml:space="preserve">. A process that communicates the current state of the science </w:t>
      </w:r>
      <w:r>
        <w:lastRenderedPageBreak/>
        <w:t>on the influence of efforts to improve stream health now, with periodic updates, would help ensure the most successful practices are implemented and the most benefits possible for stream health are achieved.</w:t>
      </w:r>
    </w:p>
    <w:p w14:paraId="345C2599" w14:textId="3B497FD3" w:rsidR="00333E50" w:rsidRDefault="00671C71" w:rsidP="00671C71">
      <w:pPr>
        <w:pStyle w:val="Heading1"/>
      </w:pPr>
      <w:r w:rsidRPr="0048230A">
        <w:t>Biennial Workplan</w:t>
      </w:r>
    </w:p>
    <w:p w14:paraId="4181A8E0" w14:textId="11F7F63E" w:rsidR="00671C71" w:rsidRPr="00CC0A99" w:rsidRDefault="00671C71" w:rsidP="00671C71">
      <w:pPr>
        <w:pStyle w:val="BodyTextbeforebullet"/>
      </w:pPr>
      <w:r>
        <w:t>B</w:t>
      </w:r>
      <w:r w:rsidRPr="003A1057">
        <w:t xml:space="preserve">iennial workplans </w:t>
      </w:r>
      <w:r>
        <w:t xml:space="preserve">for each management strategy </w:t>
      </w:r>
      <w:r w:rsidRPr="003A1057">
        <w:t xml:space="preserve">will be developed by </w:t>
      </w:r>
      <w:r w:rsidR="00286BBA">
        <w:t>February 2019</w:t>
      </w:r>
      <w:r w:rsidRPr="003A1057">
        <w:t xml:space="preserve">. </w:t>
      </w:r>
      <w:r>
        <w:t>It will inc</w:t>
      </w:r>
      <w:r w:rsidR="00911597">
        <w:t>lude the following information:</w:t>
      </w:r>
    </w:p>
    <w:p w14:paraId="26387E3B" w14:textId="3D535DD4" w:rsidR="00671C71" w:rsidRDefault="00671C71" w:rsidP="00671C71">
      <w:pPr>
        <w:pStyle w:val="Bullet"/>
      </w:pPr>
      <w:r>
        <w:t>Each key action</w:t>
      </w:r>
      <w:r w:rsidR="008E525C">
        <w:t>.</w:t>
      </w:r>
    </w:p>
    <w:p w14:paraId="604F63A4" w14:textId="42436A41" w:rsidR="00671C71" w:rsidRDefault="00671C71" w:rsidP="00671C71">
      <w:pPr>
        <w:pStyle w:val="Bullet"/>
      </w:pPr>
      <w:r>
        <w:t>Timeline for the action</w:t>
      </w:r>
      <w:r w:rsidR="008E525C">
        <w:t>.</w:t>
      </w:r>
    </w:p>
    <w:p w14:paraId="60AE6BFC" w14:textId="2F500A18" w:rsidR="00671C71" w:rsidRDefault="00671C71" w:rsidP="00671C71">
      <w:pPr>
        <w:pStyle w:val="Bullet"/>
      </w:pPr>
      <w:r>
        <w:t>Expected outcome</w:t>
      </w:r>
      <w:r w:rsidR="008E525C">
        <w:t>.</w:t>
      </w:r>
    </w:p>
    <w:p w14:paraId="1E71817C" w14:textId="2CA00353" w:rsidR="00671C71" w:rsidRDefault="00671C71" w:rsidP="00671C71">
      <w:pPr>
        <w:pStyle w:val="Bullet"/>
      </w:pPr>
      <w:r>
        <w:t>Partners responsible for each action</w:t>
      </w:r>
      <w:r w:rsidR="008E525C">
        <w:t>.</w:t>
      </w:r>
    </w:p>
    <w:p w14:paraId="03812AD9" w14:textId="30F13058" w:rsidR="00671C71" w:rsidRDefault="00671C71" w:rsidP="00671C71">
      <w:pPr>
        <w:pStyle w:val="Bullet"/>
      </w:pPr>
      <w:r>
        <w:t>Estimated resources</w:t>
      </w:r>
      <w:r w:rsidR="008E525C">
        <w:t>.</w:t>
      </w:r>
    </w:p>
    <w:p w14:paraId="2FD86FFE" w14:textId="67B0F33E" w:rsidR="00385151" w:rsidRDefault="00385151">
      <w:pPr>
        <w:spacing w:line="259" w:lineRule="auto"/>
      </w:pPr>
      <w:r>
        <w:br w:type="page"/>
      </w:r>
    </w:p>
    <w:p w14:paraId="3EA72459" w14:textId="018F0B4B" w:rsidR="00385151" w:rsidRPr="00E32574" w:rsidRDefault="00385151" w:rsidP="00385151">
      <w:pPr>
        <w:pStyle w:val="TableTitle"/>
      </w:pPr>
      <w:r>
        <w:lastRenderedPageBreak/>
        <w:t>Supplementary Table 1</w:t>
      </w:r>
      <w:r w:rsidRPr="00E32574">
        <w:t>. A summary and comparison of watershed stressors and stream functional categories.</w:t>
      </w:r>
    </w:p>
    <w:tbl>
      <w:tblPr>
        <w:tblStyle w:val="ChesBay"/>
        <w:tblW w:w="10795" w:type="dxa"/>
        <w:jc w:val="center"/>
        <w:tblLook w:val="04A0" w:firstRow="1" w:lastRow="0" w:firstColumn="1" w:lastColumn="0" w:noHBand="0" w:noVBand="1"/>
      </w:tblPr>
      <w:tblGrid>
        <w:gridCol w:w="1355"/>
        <w:gridCol w:w="2122"/>
        <w:gridCol w:w="2481"/>
        <w:gridCol w:w="1954"/>
        <w:gridCol w:w="2883"/>
      </w:tblGrid>
      <w:tr w:rsidR="00385151" w:rsidRPr="004E7565" w14:paraId="4A708D94" w14:textId="77777777" w:rsidTr="00767D7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5" w:type="dxa"/>
          </w:tcPr>
          <w:p w14:paraId="2D2A5242" w14:textId="77777777" w:rsidR="00385151" w:rsidRPr="004E7565" w:rsidRDefault="00385151" w:rsidP="00767D78">
            <w:pPr>
              <w:pStyle w:val="TableHeader"/>
              <w:keepNext/>
            </w:pPr>
          </w:p>
        </w:tc>
        <w:tc>
          <w:tcPr>
            <w:tcW w:w="2122" w:type="dxa"/>
            <w:vAlign w:val="bottom"/>
          </w:tcPr>
          <w:p w14:paraId="4BA28558" w14:textId="77777777" w:rsidR="00385151" w:rsidRPr="004E7565" w:rsidRDefault="00385151" w:rsidP="00767D78">
            <w:pPr>
              <w:pStyle w:val="TableHeader"/>
              <w:keepNext/>
              <w:cnfStyle w:val="100000000000" w:firstRow="1" w:lastRow="0" w:firstColumn="0" w:lastColumn="0" w:oddVBand="0" w:evenVBand="0" w:oddHBand="0" w:evenHBand="0" w:firstRowFirstColumn="0" w:firstRowLastColumn="0" w:lastRowFirstColumn="0" w:lastRowLastColumn="0"/>
            </w:pPr>
            <w:r w:rsidRPr="004E7565">
              <w:t xml:space="preserve">Harman et </w:t>
            </w:r>
            <w:r w:rsidRPr="0027701A">
              <w:t>al</w:t>
            </w:r>
            <w:r w:rsidRPr="004E7565">
              <w:t xml:space="preserve"> 2012</w:t>
            </w:r>
            <w:r w:rsidRPr="004E7565">
              <w:rPr>
                <w:vertAlign w:val="superscript"/>
              </w:rPr>
              <w:t>1</w:t>
            </w:r>
          </w:p>
        </w:tc>
        <w:tc>
          <w:tcPr>
            <w:tcW w:w="2481" w:type="dxa"/>
            <w:vAlign w:val="bottom"/>
          </w:tcPr>
          <w:p w14:paraId="34E252DE" w14:textId="77777777" w:rsidR="00385151" w:rsidRPr="004E7565" w:rsidRDefault="00385151" w:rsidP="00767D78">
            <w:pPr>
              <w:pStyle w:val="TableHeader"/>
              <w:keepNext/>
              <w:cnfStyle w:val="100000000000" w:firstRow="1" w:lastRow="0" w:firstColumn="0" w:lastColumn="0" w:oddVBand="0" w:evenVBand="0" w:oddHBand="0" w:evenHBand="0" w:firstRowFirstColumn="0" w:firstRowLastColumn="0" w:lastRowFirstColumn="0" w:lastRowLastColumn="0"/>
            </w:pPr>
            <w:proofErr w:type="spellStart"/>
            <w:r w:rsidRPr="004E7565">
              <w:t>Fischenich</w:t>
            </w:r>
            <w:proofErr w:type="spellEnd"/>
            <w:r w:rsidRPr="004E7565">
              <w:t xml:space="preserve"> 2006</w:t>
            </w:r>
            <w:r w:rsidRPr="00E05940">
              <w:rPr>
                <w:vertAlign w:val="superscript"/>
              </w:rPr>
              <w:t>2</w:t>
            </w:r>
          </w:p>
        </w:tc>
        <w:tc>
          <w:tcPr>
            <w:tcW w:w="1954" w:type="dxa"/>
            <w:vAlign w:val="bottom"/>
          </w:tcPr>
          <w:p w14:paraId="6991D694" w14:textId="77777777" w:rsidR="00385151" w:rsidRPr="004E7565" w:rsidRDefault="00385151" w:rsidP="00767D78">
            <w:pPr>
              <w:pStyle w:val="TableHeader"/>
              <w:keepNext/>
              <w:cnfStyle w:val="100000000000" w:firstRow="1" w:lastRow="0" w:firstColumn="0" w:lastColumn="0" w:oddVBand="0" w:evenVBand="0" w:oddHBand="0" w:evenHBand="0" w:firstRowFirstColumn="0" w:firstRowLastColumn="0" w:lastRowFirstColumn="0" w:lastRowLastColumn="0"/>
            </w:pPr>
            <w:r w:rsidRPr="004E7565">
              <w:t>FISRWG</w:t>
            </w:r>
            <w:r>
              <w:rPr>
                <w:vertAlign w:val="superscript"/>
              </w:rPr>
              <w:t xml:space="preserve"> </w:t>
            </w:r>
            <w:r w:rsidRPr="004E7565">
              <w:t xml:space="preserve">1998 </w:t>
            </w:r>
            <w:r>
              <w:t>(</w:t>
            </w:r>
            <w:r w:rsidRPr="004E7565">
              <w:t>update</w:t>
            </w:r>
            <w:r>
              <w:t>d</w:t>
            </w:r>
            <w:r w:rsidRPr="004E7565">
              <w:t xml:space="preserve"> 2001</w:t>
            </w:r>
            <w:r>
              <w:t>)</w:t>
            </w:r>
            <w:r w:rsidRPr="004E7565">
              <w:rPr>
                <w:vertAlign w:val="superscript"/>
              </w:rPr>
              <w:t>3</w:t>
            </w:r>
          </w:p>
        </w:tc>
        <w:tc>
          <w:tcPr>
            <w:tcW w:w="2883" w:type="dxa"/>
            <w:vAlign w:val="bottom"/>
          </w:tcPr>
          <w:p w14:paraId="1AE1D3FE" w14:textId="77777777" w:rsidR="00385151" w:rsidRDefault="00385151" w:rsidP="00767D78">
            <w:pPr>
              <w:pStyle w:val="TableHeader"/>
              <w:keepNext/>
              <w:cnfStyle w:val="100000000000" w:firstRow="1" w:lastRow="0" w:firstColumn="0" w:lastColumn="0" w:oddVBand="0" w:evenVBand="0" w:oddHBand="0" w:evenHBand="0" w:firstRowFirstColumn="0" w:firstRowLastColumn="0" w:lastRowFirstColumn="0" w:lastRowLastColumn="0"/>
            </w:pPr>
            <w:r>
              <w:t>Stressor Categories</w:t>
            </w:r>
          </w:p>
          <w:p w14:paraId="648E8426" w14:textId="77777777" w:rsidR="00385151" w:rsidRPr="004E7565" w:rsidRDefault="00385151" w:rsidP="00767D78">
            <w:pPr>
              <w:pStyle w:val="TableHeader"/>
              <w:keepNext/>
              <w:cnfStyle w:val="100000000000" w:firstRow="1" w:lastRow="0" w:firstColumn="0" w:lastColumn="0" w:oddVBand="0" w:evenVBand="0" w:oddHBand="0" w:evenHBand="0" w:firstRowFirstColumn="0" w:firstRowLastColumn="0" w:lastRowFirstColumn="0" w:lastRowLastColumn="0"/>
            </w:pPr>
            <w:r>
              <w:t>(from MDE 2015</w:t>
            </w:r>
            <w:r w:rsidRPr="004E7565">
              <w:rPr>
                <w:vertAlign w:val="superscript"/>
              </w:rPr>
              <w:t>4</w:t>
            </w:r>
            <w:r>
              <w:t xml:space="preserve"> and MD DNR 2005</w:t>
            </w:r>
            <w:r w:rsidRPr="004E7565">
              <w:rPr>
                <w:vertAlign w:val="superscript"/>
              </w:rPr>
              <w:t>5</w:t>
            </w:r>
            <w:r>
              <w:t>)</w:t>
            </w:r>
          </w:p>
        </w:tc>
      </w:tr>
      <w:tr w:rsidR="00385151" w:rsidRPr="004E7565" w14:paraId="556030BE" w14:textId="77777777" w:rsidTr="00767D78">
        <w:trPr>
          <w:trHeight w:val="779"/>
          <w:tblHeader w:val="0"/>
          <w:jc w:val="center"/>
        </w:trPr>
        <w:tc>
          <w:tcPr>
            <w:cnfStyle w:val="001000000000" w:firstRow="0" w:lastRow="0" w:firstColumn="1" w:lastColumn="0" w:oddVBand="0" w:evenVBand="0" w:oddHBand="0" w:evenHBand="0" w:firstRowFirstColumn="0" w:firstRowLastColumn="0" w:lastRowFirstColumn="0" w:lastRowLastColumn="0"/>
            <w:tcW w:w="1355" w:type="dxa"/>
            <w:vMerge w:val="restart"/>
          </w:tcPr>
          <w:p w14:paraId="5AF4568F" w14:textId="77777777" w:rsidR="00385151" w:rsidRPr="00F8611B" w:rsidRDefault="00385151" w:rsidP="00767D78">
            <w:pPr>
              <w:pStyle w:val="TableText"/>
              <w:keepNext/>
              <w:rPr>
                <w:rStyle w:val="Bold"/>
                <w:color w:val="903F2C"/>
              </w:rPr>
            </w:pPr>
            <w:r>
              <w:rPr>
                <w:rStyle w:val="Bold"/>
                <w:color w:val="903F2C"/>
              </w:rPr>
              <w:t>Hydrologic Factors</w:t>
            </w:r>
          </w:p>
        </w:tc>
        <w:tc>
          <w:tcPr>
            <w:tcW w:w="2122" w:type="dxa"/>
          </w:tcPr>
          <w:p w14:paraId="6AA98616" w14:textId="77777777" w:rsidR="00385151" w:rsidRPr="005D7E57" w:rsidRDefault="00385151" w:rsidP="00767D78">
            <w:pPr>
              <w:pStyle w:val="TableText"/>
              <w:keepNext/>
              <w:cnfStyle w:val="000000000000" w:firstRow="0" w:lastRow="0" w:firstColumn="0" w:lastColumn="0" w:oddVBand="0" w:evenVBand="0" w:oddHBand="0" w:evenHBand="0" w:firstRowFirstColumn="0" w:firstRowLastColumn="0" w:lastRowFirstColumn="0" w:lastRowLastColumn="0"/>
            </w:pPr>
            <w:r w:rsidRPr="00307C4E">
              <w:rPr>
                <w:rStyle w:val="Bold"/>
              </w:rPr>
              <w:t>Hydrology:</w:t>
            </w:r>
            <w:r w:rsidRPr="004E7565">
              <w:t xml:space="preserve"> Transport of water from the watershed to the channel</w:t>
            </w:r>
          </w:p>
        </w:tc>
        <w:tc>
          <w:tcPr>
            <w:tcW w:w="2481" w:type="dxa"/>
            <w:vMerge w:val="restart"/>
          </w:tcPr>
          <w:p w14:paraId="0489E78B" w14:textId="77777777" w:rsidR="00385151" w:rsidRDefault="00385151" w:rsidP="00767D78">
            <w:pPr>
              <w:pStyle w:val="TableText"/>
              <w:keepNext/>
              <w:cnfStyle w:val="000000000000" w:firstRow="0" w:lastRow="0" w:firstColumn="0" w:lastColumn="0" w:oddVBand="0" w:evenVBand="0" w:oddHBand="0" w:evenHBand="0" w:firstRowFirstColumn="0" w:firstRowLastColumn="0" w:lastRowFirstColumn="0" w:lastRowLastColumn="0"/>
              <w:rPr>
                <w:rStyle w:val="Bold"/>
              </w:rPr>
            </w:pPr>
            <w:r w:rsidRPr="00307C4E">
              <w:rPr>
                <w:rStyle w:val="Bold"/>
              </w:rPr>
              <w:t>Hydrologic Balance:</w:t>
            </w:r>
          </w:p>
          <w:p w14:paraId="3984620A" w14:textId="77777777" w:rsidR="00385151" w:rsidRPr="004E7565" w:rsidRDefault="00385151" w:rsidP="00767D78">
            <w:pPr>
              <w:pStyle w:val="TableBullet"/>
              <w:keepNext/>
              <w:cnfStyle w:val="000000000000" w:firstRow="0" w:lastRow="0" w:firstColumn="0" w:lastColumn="0" w:oddVBand="0" w:evenVBand="0" w:oddHBand="0" w:evenHBand="0" w:firstRowFirstColumn="0" w:firstRowLastColumn="0" w:lastRowFirstColumn="0" w:lastRowLastColumn="0"/>
            </w:pPr>
            <w:r w:rsidRPr="004E7565">
              <w:t>Surface water storage processes;</w:t>
            </w:r>
          </w:p>
          <w:p w14:paraId="26B1E95C" w14:textId="77777777" w:rsidR="00385151" w:rsidRPr="004E7565" w:rsidRDefault="00385151" w:rsidP="00767D78">
            <w:pPr>
              <w:pStyle w:val="TableBullet"/>
              <w:keepNext/>
              <w:cnfStyle w:val="000000000000" w:firstRow="0" w:lastRow="0" w:firstColumn="0" w:lastColumn="0" w:oddVBand="0" w:evenVBand="0" w:oddHBand="0" w:evenHBand="0" w:firstRowFirstColumn="0" w:firstRowLastColumn="0" w:lastRowFirstColumn="0" w:lastRowLastColumn="0"/>
            </w:pPr>
            <w:r w:rsidRPr="004E7565">
              <w:t>Maintain surface/subsurface water exchange</w:t>
            </w:r>
          </w:p>
          <w:p w14:paraId="12522C17" w14:textId="77777777" w:rsidR="00385151" w:rsidRPr="004E7565" w:rsidRDefault="00385151" w:rsidP="00767D78">
            <w:pPr>
              <w:pStyle w:val="TableBullet"/>
              <w:keepNext/>
              <w:cnfStyle w:val="000000000000" w:firstRow="0" w:lastRow="0" w:firstColumn="0" w:lastColumn="0" w:oddVBand="0" w:evenVBand="0" w:oddHBand="0" w:evenHBand="0" w:firstRowFirstColumn="0" w:firstRowLastColumn="0" w:lastRowFirstColumn="0" w:lastRowLastColumn="0"/>
            </w:pPr>
            <w:r w:rsidRPr="004E7565">
              <w:t>General hydrological balance</w:t>
            </w:r>
          </w:p>
        </w:tc>
        <w:tc>
          <w:tcPr>
            <w:tcW w:w="1954" w:type="dxa"/>
            <w:vMerge w:val="restart"/>
          </w:tcPr>
          <w:p w14:paraId="757234A3" w14:textId="77777777" w:rsidR="00385151" w:rsidRPr="00127F07" w:rsidRDefault="00385151" w:rsidP="00767D78">
            <w:pPr>
              <w:pStyle w:val="TableText"/>
              <w:keepNext/>
              <w:cnfStyle w:val="000000000000" w:firstRow="0" w:lastRow="0" w:firstColumn="0" w:lastColumn="0" w:oddVBand="0" w:evenVBand="0" w:oddHBand="0" w:evenHBand="0" w:firstRowFirstColumn="0" w:firstRowLastColumn="0" w:lastRowFirstColumn="0" w:lastRowLastColumn="0"/>
              <w:rPr>
                <w:b/>
              </w:rPr>
            </w:pPr>
            <w:r w:rsidRPr="00307C4E">
              <w:rPr>
                <w:rStyle w:val="Bold"/>
              </w:rPr>
              <w:t xml:space="preserve">Conduit: </w:t>
            </w:r>
            <w:r w:rsidRPr="004E7565">
              <w:t>the ability of the system to transport materials, energy and organisms</w:t>
            </w:r>
          </w:p>
        </w:tc>
        <w:tc>
          <w:tcPr>
            <w:tcW w:w="2883" w:type="dxa"/>
          </w:tcPr>
          <w:p w14:paraId="395A3997" w14:textId="77777777" w:rsidR="00385151" w:rsidRPr="004E7565" w:rsidRDefault="00385151" w:rsidP="00767D78">
            <w:pPr>
              <w:pStyle w:val="TableBullet"/>
              <w:keepNext/>
              <w:cnfStyle w:val="000000000000" w:firstRow="0" w:lastRow="0" w:firstColumn="0" w:lastColumn="0" w:oddVBand="0" w:evenVBand="0" w:oddHBand="0" w:evenHBand="0" w:firstRowFirstColumn="0" w:firstRowLastColumn="0" w:lastRowFirstColumn="0" w:lastRowLastColumn="0"/>
            </w:pPr>
            <w:r w:rsidRPr="004E7565">
              <w:t>Land use</w:t>
            </w:r>
            <w:r>
              <w:t xml:space="preserve"> land cover (urban, impervious cover, mine land use)</w:t>
            </w:r>
          </w:p>
        </w:tc>
      </w:tr>
      <w:tr w:rsidR="00385151" w:rsidRPr="004E7565" w14:paraId="60248671" w14:textId="77777777" w:rsidTr="00767D78">
        <w:trPr>
          <w:trHeight w:val="446"/>
          <w:tblHeader w:val="0"/>
          <w:jc w:val="center"/>
        </w:trPr>
        <w:tc>
          <w:tcPr>
            <w:cnfStyle w:val="001000000000" w:firstRow="0" w:lastRow="0" w:firstColumn="1" w:lastColumn="0" w:oddVBand="0" w:evenVBand="0" w:oddHBand="0" w:evenHBand="0" w:firstRowFirstColumn="0" w:firstRowLastColumn="0" w:lastRowFirstColumn="0" w:lastRowLastColumn="0"/>
            <w:tcW w:w="1355" w:type="dxa"/>
            <w:vMerge/>
          </w:tcPr>
          <w:p w14:paraId="663ACF86" w14:textId="77777777" w:rsidR="00385151" w:rsidRPr="005B4FDA" w:rsidRDefault="00385151" w:rsidP="00767D78">
            <w:pPr>
              <w:pStyle w:val="TableText"/>
              <w:keepNext/>
              <w:rPr>
                <w:rStyle w:val="Bold"/>
              </w:rPr>
            </w:pPr>
          </w:p>
        </w:tc>
        <w:tc>
          <w:tcPr>
            <w:tcW w:w="2122" w:type="dxa"/>
          </w:tcPr>
          <w:p w14:paraId="79383419" w14:textId="77777777" w:rsidR="00385151" w:rsidRPr="005D7E57" w:rsidRDefault="00385151" w:rsidP="00767D78">
            <w:pPr>
              <w:pStyle w:val="TableText"/>
              <w:keepNext/>
              <w:cnfStyle w:val="000000000000" w:firstRow="0" w:lastRow="0" w:firstColumn="0" w:lastColumn="0" w:oddVBand="0" w:evenVBand="0" w:oddHBand="0" w:evenHBand="0" w:firstRowFirstColumn="0" w:firstRowLastColumn="0" w:lastRowFirstColumn="0" w:lastRowLastColumn="0"/>
            </w:pPr>
            <w:r w:rsidRPr="005B4FDA">
              <w:rPr>
                <w:rStyle w:val="Bold"/>
              </w:rPr>
              <w:t xml:space="preserve">Hydraulics: </w:t>
            </w:r>
            <w:r w:rsidRPr="004E7565">
              <w:t>Transport of water in the channel, on the floodplain, and through sediments</w:t>
            </w:r>
          </w:p>
        </w:tc>
        <w:tc>
          <w:tcPr>
            <w:tcW w:w="2481" w:type="dxa"/>
            <w:vMerge/>
          </w:tcPr>
          <w:p w14:paraId="7C339CE9" w14:textId="77777777" w:rsidR="00385151" w:rsidRPr="004E7565" w:rsidRDefault="00385151" w:rsidP="00767D78">
            <w:pPr>
              <w:pStyle w:val="NoSpacing"/>
              <w:keepNext/>
              <w:numPr>
                <w:ilvl w:val="0"/>
                <w:numId w:val="6"/>
              </w:numPr>
              <w:cnfStyle w:val="000000000000" w:firstRow="0" w:lastRow="0" w:firstColumn="0" w:lastColumn="0" w:oddVBand="0" w:evenVBand="0" w:oddHBand="0" w:evenHBand="0" w:firstRowFirstColumn="0" w:firstRowLastColumn="0" w:lastRowFirstColumn="0" w:lastRowLastColumn="0"/>
              <w:rPr>
                <w:szCs w:val="20"/>
              </w:rPr>
            </w:pPr>
          </w:p>
        </w:tc>
        <w:tc>
          <w:tcPr>
            <w:tcW w:w="1954" w:type="dxa"/>
            <w:vMerge/>
          </w:tcPr>
          <w:p w14:paraId="6317A455" w14:textId="77777777" w:rsidR="00385151" w:rsidRPr="004E7565" w:rsidRDefault="00385151" w:rsidP="00767D78">
            <w:pPr>
              <w:pStyle w:val="NoSpacing"/>
              <w:keepNext/>
              <w:cnfStyle w:val="000000000000" w:firstRow="0" w:lastRow="0" w:firstColumn="0" w:lastColumn="0" w:oddVBand="0" w:evenVBand="0" w:oddHBand="0" w:evenHBand="0" w:firstRowFirstColumn="0" w:firstRowLastColumn="0" w:lastRowFirstColumn="0" w:lastRowLastColumn="0"/>
              <w:rPr>
                <w:szCs w:val="20"/>
              </w:rPr>
            </w:pPr>
          </w:p>
        </w:tc>
        <w:tc>
          <w:tcPr>
            <w:tcW w:w="2883" w:type="dxa"/>
          </w:tcPr>
          <w:p w14:paraId="1D083D4D" w14:textId="77777777" w:rsidR="00385151" w:rsidRPr="004E7565" w:rsidRDefault="00385151" w:rsidP="00767D78">
            <w:pPr>
              <w:pStyle w:val="TableBullet"/>
              <w:keepNext/>
              <w:cnfStyle w:val="000000000000" w:firstRow="0" w:lastRow="0" w:firstColumn="0" w:lastColumn="0" w:oddVBand="0" w:evenVBand="0" w:oddHBand="0" w:evenHBand="0" w:firstRowFirstColumn="0" w:firstRowLastColumn="0" w:lastRowFirstColumn="0" w:lastRowLastColumn="0"/>
            </w:pPr>
            <w:r>
              <w:t>Flow regime</w:t>
            </w:r>
          </w:p>
        </w:tc>
      </w:tr>
      <w:tr w:rsidR="00385151" w:rsidRPr="004E7565" w14:paraId="534F6ECB" w14:textId="77777777" w:rsidTr="00767D78">
        <w:trPr>
          <w:tblHeader w:val="0"/>
          <w:jc w:val="center"/>
        </w:trPr>
        <w:tc>
          <w:tcPr>
            <w:cnfStyle w:val="001000000000" w:firstRow="0" w:lastRow="0" w:firstColumn="1" w:lastColumn="0" w:oddVBand="0" w:evenVBand="0" w:oddHBand="0" w:evenHBand="0" w:firstRowFirstColumn="0" w:firstRowLastColumn="0" w:lastRowFirstColumn="0" w:lastRowLastColumn="0"/>
            <w:tcW w:w="1355" w:type="dxa"/>
          </w:tcPr>
          <w:p w14:paraId="74468439" w14:textId="77777777" w:rsidR="00385151" w:rsidRPr="005B4FDA" w:rsidRDefault="00385151" w:rsidP="00767D78">
            <w:pPr>
              <w:pStyle w:val="TableText"/>
              <w:rPr>
                <w:rStyle w:val="Bold"/>
              </w:rPr>
            </w:pPr>
            <w:r>
              <w:rPr>
                <w:rStyle w:val="Bold"/>
              </w:rPr>
              <w:t>Geomorphology and Energetics</w:t>
            </w:r>
          </w:p>
        </w:tc>
        <w:tc>
          <w:tcPr>
            <w:tcW w:w="2122" w:type="dxa"/>
          </w:tcPr>
          <w:p w14:paraId="504B837B" w14:textId="77777777" w:rsidR="00385151" w:rsidRPr="00547D76" w:rsidRDefault="00385151" w:rsidP="00767D78">
            <w:pPr>
              <w:pStyle w:val="TableText"/>
              <w:cnfStyle w:val="000000000000" w:firstRow="0" w:lastRow="0" w:firstColumn="0" w:lastColumn="0" w:oddVBand="0" w:evenVBand="0" w:oddHBand="0" w:evenHBand="0" w:firstRowFirstColumn="0" w:firstRowLastColumn="0" w:lastRowFirstColumn="0" w:lastRowLastColumn="0"/>
            </w:pPr>
            <w:r w:rsidRPr="005B4FDA">
              <w:rPr>
                <w:rStyle w:val="Bold"/>
              </w:rPr>
              <w:t>Geomorphology:</w:t>
            </w:r>
            <w:r w:rsidRPr="004E7565">
              <w:t xml:space="preserve"> Transport and deposition of wood and sediment to create diverse bed forms and dynamic equilibrium </w:t>
            </w:r>
          </w:p>
        </w:tc>
        <w:tc>
          <w:tcPr>
            <w:tcW w:w="2481" w:type="dxa"/>
          </w:tcPr>
          <w:p w14:paraId="7BFFDA6D" w14:textId="77777777" w:rsidR="00385151" w:rsidRPr="005B4FDA" w:rsidRDefault="00385151" w:rsidP="00767D78">
            <w:pPr>
              <w:pStyle w:val="TableText"/>
              <w:cnfStyle w:val="000000000000" w:firstRow="0" w:lastRow="0" w:firstColumn="0" w:lastColumn="0" w:oddVBand="0" w:evenVBand="0" w:oddHBand="0" w:evenHBand="0" w:firstRowFirstColumn="0" w:firstRowLastColumn="0" w:lastRowFirstColumn="0" w:lastRowLastColumn="0"/>
              <w:rPr>
                <w:rStyle w:val="Bold"/>
              </w:rPr>
            </w:pPr>
            <w:r w:rsidRPr="005B4FDA">
              <w:rPr>
                <w:rStyle w:val="Bold"/>
              </w:rPr>
              <w:t>System Dynamics:</w:t>
            </w:r>
          </w:p>
          <w:p w14:paraId="216B7226"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Maintain stream evolution processes</w:t>
            </w:r>
          </w:p>
          <w:p w14:paraId="3206DAAC"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Energy management processes</w:t>
            </w:r>
          </w:p>
          <w:p w14:paraId="4BFFBB2C"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Provide for riparian succession</w:t>
            </w:r>
          </w:p>
          <w:p w14:paraId="2CBC53CA" w14:textId="77777777" w:rsidR="00385151" w:rsidRDefault="00385151" w:rsidP="00767D78">
            <w:pPr>
              <w:pStyle w:val="TableText"/>
              <w:cnfStyle w:val="000000000000" w:firstRow="0" w:lastRow="0" w:firstColumn="0" w:lastColumn="0" w:oddVBand="0" w:evenVBand="0" w:oddHBand="0" w:evenHBand="0" w:firstRowFirstColumn="0" w:firstRowLastColumn="0" w:lastRowFirstColumn="0" w:lastRowLastColumn="0"/>
              <w:rPr>
                <w:rStyle w:val="Bold"/>
              </w:rPr>
            </w:pPr>
            <w:r w:rsidRPr="005B4FDA">
              <w:rPr>
                <w:rStyle w:val="Bold"/>
              </w:rPr>
              <w:t>Sediment processes and character:</w:t>
            </w:r>
          </w:p>
          <w:p w14:paraId="4FE726D4"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sediment continuity,</w:t>
            </w:r>
          </w:p>
          <w:p w14:paraId="71C96090"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Maintain substrate and structural processes</w:t>
            </w:r>
          </w:p>
          <w:p w14:paraId="558A7470"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Quality and quantity of sediments</w:t>
            </w:r>
          </w:p>
        </w:tc>
        <w:tc>
          <w:tcPr>
            <w:tcW w:w="1954" w:type="dxa"/>
          </w:tcPr>
          <w:p w14:paraId="3BA1DDE8" w14:textId="77777777" w:rsidR="00385151" w:rsidRPr="00FC1DE6" w:rsidRDefault="00385151" w:rsidP="00767D78">
            <w:pPr>
              <w:pStyle w:val="TableText"/>
              <w:cnfStyle w:val="000000000000" w:firstRow="0" w:lastRow="0" w:firstColumn="0" w:lastColumn="0" w:oddVBand="0" w:evenVBand="0" w:oddHBand="0" w:evenHBand="0" w:firstRowFirstColumn="0" w:firstRowLastColumn="0" w:lastRowFirstColumn="0" w:lastRowLastColumn="0"/>
              <w:rPr>
                <w:rStyle w:val="Bold"/>
              </w:rPr>
            </w:pPr>
            <w:r w:rsidRPr="00740F7F">
              <w:rPr>
                <w:rStyle w:val="Bold"/>
              </w:rPr>
              <w:t>Source:</w:t>
            </w:r>
            <w:r w:rsidRPr="004E7565">
              <w:t xml:space="preserve"> a setting where the output of materials, energy and organisms exceeds input</w:t>
            </w:r>
          </w:p>
          <w:p w14:paraId="4BCAD25D" w14:textId="77777777" w:rsidR="00385151" w:rsidRPr="004E7565" w:rsidRDefault="00385151" w:rsidP="00767D78">
            <w:pPr>
              <w:pStyle w:val="TableText"/>
              <w:cnfStyle w:val="000000000000" w:firstRow="0" w:lastRow="0" w:firstColumn="0" w:lastColumn="0" w:oddVBand="0" w:evenVBand="0" w:oddHBand="0" w:evenHBand="0" w:firstRowFirstColumn="0" w:firstRowLastColumn="0" w:lastRowFirstColumn="0" w:lastRowLastColumn="0"/>
            </w:pPr>
            <w:r w:rsidRPr="00740F7F">
              <w:rPr>
                <w:rStyle w:val="Bold"/>
              </w:rPr>
              <w:t xml:space="preserve">Sink: </w:t>
            </w:r>
            <w:r w:rsidRPr="004E7565">
              <w:t>a setting where the input of water, energy, organisms and materials exceeds output</w:t>
            </w:r>
          </w:p>
        </w:tc>
        <w:tc>
          <w:tcPr>
            <w:tcW w:w="2883" w:type="dxa"/>
          </w:tcPr>
          <w:p w14:paraId="3EF525C2" w14:textId="77777777" w:rsidR="00385151"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t>Instream and riparian habitat</w:t>
            </w:r>
          </w:p>
          <w:p w14:paraId="5DB65380" w14:textId="77777777" w:rsidR="00385151"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t>Habitat structure</w:t>
            </w:r>
          </w:p>
          <w:p w14:paraId="36AE2F0A"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Sediment/stream flow</w:t>
            </w:r>
          </w:p>
        </w:tc>
      </w:tr>
      <w:tr w:rsidR="00385151" w:rsidRPr="004E7565" w14:paraId="4F5B04FC" w14:textId="77777777" w:rsidTr="00767D78">
        <w:trPr>
          <w:tblHeader w:val="0"/>
          <w:jc w:val="center"/>
        </w:trPr>
        <w:tc>
          <w:tcPr>
            <w:cnfStyle w:val="001000000000" w:firstRow="0" w:lastRow="0" w:firstColumn="1" w:lastColumn="0" w:oddVBand="0" w:evenVBand="0" w:oddHBand="0" w:evenHBand="0" w:firstRowFirstColumn="0" w:firstRowLastColumn="0" w:lastRowFirstColumn="0" w:lastRowLastColumn="0"/>
            <w:tcW w:w="1355" w:type="dxa"/>
          </w:tcPr>
          <w:p w14:paraId="295A4B9F" w14:textId="77777777" w:rsidR="00385151" w:rsidRPr="000D5A20" w:rsidRDefault="00385151" w:rsidP="00767D78">
            <w:pPr>
              <w:pStyle w:val="TableText"/>
              <w:rPr>
                <w:rStyle w:val="Bold"/>
              </w:rPr>
            </w:pPr>
            <w:r>
              <w:rPr>
                <w:rStyle w:val="Bold"/>
              </w:rPr>
              <w:t>Physical and Chemical Factors</w:t>
            </w:r>
          </w:p>
        </w:tc>
        <w:tc>
          <w:tcPr>
            <w:tcW w:w="2122" w:type="dxa"/>
          </w:tcPr>
          <w:p w14:paraId="0813DF7E" w14:textId="77777777" w:rsidR="00385151" w:rsidRPr="00996B6C" w:rsidRDefault="00385151" w:rsidP="00767D78">
            <w:pPr>
              <w:pStyle w:val="TableText"/>
              <w:cnfStyle w:val="000000000000" w:firstRow="0" w:lastRow="0" w:firstColumn="0" w:lastColumn="0" w:oddVBand="0" w:evenVBand="0" w:oddHBand="0" w:evenHBand="0" w:firstRowFirstColumn="0" w:firstRowLastColumn="0" w:lastRowFirstColumn="0" w:lastRowLastColumn="0"/>
            </w:pPr>
            <w:r w:rsidRPr="000D5A20">
              <w:rPr>
                <w:rStyle w:val="Bold"/>
              </w:rPr>
              <w:t xml:space="preserve">Physicochemical: </w:t>
            </w:r>
            <w:r w:rsidRPr="004E7565">
              <w:t>Temperature and oxygen regulation; processing of organic matter and nutrients</w:t>
            </w:r>
          </w:p>
        </w:tc>
        <w:tc>
          <w:tcPr>
            <w:tcW w:w="2481" w:type="dxa"/>
          </w:tcPr>
          <w:p w14:paraId="7D71983F" w14:textId="77777777" w:rsidR="00385151" w:rsidRDefault="00385151" w:rsidP="00767D78">
            <w:pPr>
              <w:pStyle w:val="TableText"/>
              <w:cnfStyle w:val="000000000000" w:firstRow="0" w:lastRow="0" w:firstColumn="0" w:lastColumn="0" w:oddVBand="0" w:evenVBand="0" w:oddHBand="0" w:evenHBand="0" w:firstRowFirstColumn="0" w:firstRowLastColumn="0" w:lastRowFirstColumn="0" w:lastRowLastColumn="0"/>
              <w:rPr>
                <w:rStyle w:val="Bold"/>
              </w:rPr>
            </w:pPr>
            <w:r w:rsidRPr="000D5A20">
              <w:rPr>
                <w:rStyle w:val="Bold"/>
              </w:rPr>
              <w:t>Chemical processes and pathways:</w:t>
            </w:r>
          </w:p>
          <w:p w14:paraId="09EAA0ED"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Maintain water &amp; soil quality,</w:t>
            </w:r>
          </w:p>
          <w:p w14:paraId="092C5747"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Maintain chemical processes and nutrient cycles</w:t>
            </w:r>
          </w:p>
          <w:p w14:paraId="051CF498"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Maintain landscape pathways</w:t>
            </w:r>
          </w:p>
        </w:tc>
        <w:tc>
          <w:tcPr>
            <w:tcW w:w="1954" w:type="dxa"/>
          </w:tcPr>
          <w:p w14:paraId="42E02EBB" w14:textId="77777777" w:rsidR="00385151" w:rsidRPr="004E7565" w:rsidRDefault="00385151" w:rsidP="00767D78">
            <w:pPr>
              <w:pStyle w:val="TableText"/>
              <w:cnfStyle w:val="000000000000" w:firstRow="0" w:lastRow="0" w:firstColumn="0" w:lastColumn="0" w:oddVBand="0" w:evenVBand="0" w:oddHBand="0" w:evenHBand="0" w:firstRowFirstColumn="0" w:firstRowLastColumn="0" w:lastRowFirstColumn="0" w:lastRowLastColumn="0"/>
            </w:pPr>
            <w:r w:rsidRPr="000D5A20">
              <w:rPr>
                <w:rStyle w:val="Bold"/>
              </w:rPr>
              <w:t>Filter:</w:t>
            </w:r>
            <w:r w:rsidRPr="004E7565">
              <w:t xml:space="preserve"> the selective penetration or materials, energy and organisms</w:t>
            </w:r>
          </w:p>
          <w:p w14:paraId="2D6D88A9" w14:textId="77777777" w:rsidR="00385151" w:rsidRPr="004E7565" w:rsidRDefault="00385151" w:rsidP="00767D78">
            <w:pPr>
              <w:pStyle w:val="TableText"/>
              <w:cnfStyle w:val="000000000000" w:firstRow="0" w:lastRow="0" w:firstColumn="0" w:lastColumn="0" w:oddVBand="0" w:evenVBand="0" w:oddHBand="0" w:evenHBand="0" w:firstRowFirstColumn="0" w:firstRowLastColumn="0" w:lastRowFirstColumn="0" w:lastRowLastColumn="0"/>
            </w:pPr>
            <w:r w:rsidRPr="000D5A20">
              <w:rPr>
                <w:rStyle w:val="Bold"/>
              </w:rPr>
              <w:t>Barrier:</w:t>
            </w:r>
            <w:r w:rsidRPr="004E7565">
              <w:t xml:space="preserve"> the stoppage of materials, energy, and organisms</w:t>
            </w:r>
          </w:p>
        </w:tc>
        <w:tc>
          <w:tcPr>
            <w:tcW w:w="2883" w:type="dxa"/>
          </w:tcPr>
          <w:p w14:paraId="5E20953B" w14:textId="77777777" w:rsidR="00385151"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Water chemistry</w:t>
            </w:r>
            <w:r>
              <w:t xml:space="preserve"> (dissolved oxygen, various pollutant parameters)</w:t>
            </w:r>
          </w:p>
          <w:p w14:paraId="2309F079"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t>Energy source</w:t>
            </w:r>
          </w:p>
        </w:tc>
      </w:tr>
      <w:tr w:rsidR="00385151" w:rsidRPr="004E7565" w14:paraId="6B231C15" w14:textId="77777777" w:rsidTr="00767D78">
        <w:trPr>
          <w:tblHeader w:val="0"/>
          <w:jc w:val="center"/>
        </w:trPr>
        <w:tc>
          <w:tcPr>
            <w:cnfStyle w:val="001000000000" w:firstRow="0" w:lastRow="0" w:firstColumn="1" w:lastColumn="0" w:oddVBand="0" w:evenVBand="0" w:oddHBand="0" w:evenHBand="0" w:firstRowFirstColumn="0" w:firstRowLastColumn="0" w:lastRowFirstColumn="0" w:lastRowLastColumn="0"/>
            <w:tcW w:w="1355" w:type="dxa"/>
          </w:tcPr>
          <w:p w14:paraId="71DB05C5" w14:textId="77777777" w:rsidR="00385151" w:rsidRPr="00FC1DE6" w:rsidRDefault="00385151" w:rsidP="00767D78">
            <w:pPr>
              <w:pStyle w:val="TableText"/>
              <w:rPr>
                <w:rStyle w:val="Bold"/>
              </w:rPr>
            </w:pPr>
            <w:r>
              <w:rPr>
                <w:rStyle w:val="Bold"/>
              </w:rPr>
              <w:t>Biotic Factors</w:t>
            </w:r>
          </w:p>
        </w:tc>
        <w:tc>
          <w:tcPr>
            <w:tcW w:w="2122" w:type="dxa"/>
          </w:tcPr>
          <w:p w14:paraId="7A7948AE" w14:textId="77777777" w:rsidR="00385151" w:rsidRPr="004E7565" w:rsidRDefault="00385151" w:rsidP="00767D78">
            <w:pPr>
              <w:pStyle w:val="TableText"/>
              <w:cnfStyle w:val="000000000000" w:firstRow="0" w:lastRow="0" w:firstColumn="0" w:lastColumn="0" w:oddVBand="0" w:evenVBand="0" w:oddHBand="0" w:evenHBand="0" w:firstRowFirstColumn="0" w:firstRowLastColumn="0" w:lastRowFirstColumn="0" w:lastRowLastColumn="0"/>
            </w:pPr>
            <w:r w:rsidRPr="00FC1DE6">
              <w:rPr>
                <w:rStyle w:val="Bold"/>
              </w:rPr>
              <w:t>Biology</w:t>
            </w:r>
            <w:r w:rsidRPr="004E7565">
              <w:t>: Biodiversity and the life histories of aquatic and riparian life</w:t>
            </w:r>
          </w:p>
        </w:tc>
        <w:tc>
          <w:tcPr>
            <w:tcW w:w="2481" w:type="dxa"/>
          </w:tcPr>
          <w:p w14:paraId="19E62DA1" w14:textId="77777777" w:rsidR="00385151" w:rsidRPr="00740F7F" w:rsidRDefault="00385151" w:rsidP="00767D78">
            <w:pPr>
              <w:pStyle w:val="TableText"/>
              <w:cnfStyle w:val="000000000000" w:firstRow="0" w:lastRow="0" w:firstColumn="0" w:lastColumn="0" w:oddVBand="0" w:evenVBand="0" w:oddHBand="0" w:evenHBand="0" w:firstRowFirstColumn="0" w:firstRowLastColumn="0" w:lastRowFirstColumn="0" w:lastRowLastColumn="0"/>
              <w:rPr>
                <w:rStyle w:val="Bold"/>
              </w:rPr>
            </w:pPr>
            <w:r w:rsidRPr="00740F7F">
              <w:rPr>
                <w:rStyle w:val="Bold"/>
              </w:rPr>
              <w:t>Biological support:</w:t>
            </w:r>
          </w:p>
          <w:p w14:paraId="2E713B0D"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Support biological communities and processes,</w:t>
            </w:r>
          </w:p>
          <w:p w14:paraId="48F33917"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Provide necessary habitats for all life cycles</w:t>
            </w:r>
          </w:p>
          <w:p w14:paraId="35E1F941"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Maintain trophic structure and processes</w:t>
            </w:r>
          </w:p>
        </w:tc>
        <w:tc>
          <w:tcPr>
            <w:tcW w:w="1954" w:type="dxa"/>
          </w:tcPr>
          <w:p w14:paraId="3923FA8C" w14:textId="77777777" w:rsidR="00385151" w:rsidRPr="00996B6C" w:rsidRDefault="00385151" w:rsidP="00767D78">
            <w:pPr>
              <w:pStyle w:val="TableText"/>
              <w:cnfStyle w:val="000000000000" w:firstRow="0" w:lastRow="0" w:firstColumn="0" w:lastColumn="0" w:oddVBand="0" w:evenVBand="0" w:oddHBand="0" w:evenHBand="0" w:firstRowFirstColumn="0" w:firstRowLastColumn="0" w:lastRowFirstColumn="0" w:lastRowLastColumn="0"/>
              <w:rPr>
                <w:b/>
              </w:rPr>
            </w:pPr>
            <w:r w:rsidRPr="00740F7F">
              <w:rPr>
                <w:rStyle w:val="Bold"/>
              </w:rPr>
              <w:t>Habitat:</w:t>
            </w:r>
            <w:r w:rsidRPr="004E7565">
              <w:t xml:space="preserve"> the spatial structure of the environment which allows species to live, reproduce, feed and move</w:t>
            </w:r>
          </w:p>
        </w:tc>
        <w:tc>
          <w:tcPr>
            <w:tcW w:w="2883" w:type="dxa"/>
          </w:tcPr>
          <w:p w14:paraId="344F8EB9" w14:textId="77777777" w:rsidR="00385151" w:rsidRPr="004E7565" w:rsidRDefault="00385151" w:rsidP="00767D78">
            <w:pPr>
              <w:pStyle w:val="TableBullet"/>
              <w:cnfStyle w:val="000000000000" w:firstRow="0" w:lastRow="0" w:firstColumn="0" w:lastColumn="0" w:oddVBand="0" w:evenVBand="0" w:oddHBand="0" w:evenHBand="0" w:firstRowFirstColumn="0" w:firstRowLastColumn="0" w:lastRowFirstColumn="0" w:lastRowLastColumn="0"/>
            </w:pPr>
            <w:r w:rsidRPr="004E7565">
              <w:t>Biotic interactions</w:t>
            </w:r>
          </w:p>
        </w:tc>
      </w:tr>
    </w:tbl>
    <w:p w14:paraId="3CF93968" w14:textId="77777777" w:rsidR="00385151" w:rsidRPr="00600213" w:rsidRDefault="00385151" w:rsidP="00385151">
      <w:pPr>
        <w:pStyle w:val="TableNote"/>
        <w:spacing w:after="40"/>
        <w:ind w:left="-180" w:right="-270"/>
      </w:pPr>
      <w:r w:rsidRPr="00600213">
        <w:rPr>
          <w:sz w:val="20"/>
          <w:szCs w:val="20"/>
          <w:vertAlign w:val="superscript"/>
        </w:rPr>
        <w:t>1</w:t>
      </w:r>
      <w:r w:rsidRPr="00600213">
        <w:t xml:space="preserve"> Harman, W., R. Starr, M. Carter, K. Tweedy, M. Clemmons, K. Suggs, C. Miller. 2012. </w:t>
      </w:r>
      <w:r w:rsidRPr="00600213">
        <w:rPr>
          <w:rStyle w:val="Italic"/>
        </w:rPr>
        <w:t>A Function-Based Framework for Stream Assessment and Restoration Projects</w:t>
      </w:r>
      <w:r w:rsidRPr="00600213">
        <w:t>. US Environmen</w:t>
      </w:r>
      <w:r w:rsidRPr="00600213">
        <w:softHyphen/>
        <w:t>tal Protection Agency, Office of Wetlands, Oceans, and Watersheds, Washington, DC EPA 843-K-12-006.</w:t>
      </w:r>
    </w:p>
    <w:p w14:paraId="401C1449" w14:textId="77777777" w:rsidR="00385151" w:rsidRPr="00BD320C" w:rsidRDefault="00385151" w:rsidP="00385151">
      <w:pPr>
        <w:pStyle w:val="TableText"/>
        <w:spacing w:after="40"/>
        <w:ind w:left="-180" w:right="-270"/>
      </w:pPr>
      <w:r w:rsidRPr="00600213">
        <w:rPr>
          <w:sz w:val="20"/>
          <w:szCs w:val="20"/>
          <w:vertAlign w:val="superscript"/>
        </w:rPr>
        <w:t xml:space="preserve">2 </w:t>
      </w:r>
      <w:proofErr w:type="spellStart"/>
      <w:r w:rsidRPr="00600213">
        <w:t>Fischenich</w:t>
      </w:r>
      <w:proofErr w:type="spellEnd"/>
      <w:r w:rsidRPr="00600213">
        <w:t>, J.C., 2006. Functional Objectives for Stream Restoration, EMRRP Technical Notes Collection (ERDC TN-EMRRP-SR-52), US Army Engineer Research and Devel</w:t>
      </w:r>
      <w:r w:rsidRPr="00600213">
        <w:softHyphen/>
        <w:t xml:space="preserve">opment Center, Vicksburg, Mississippi. </w:t>
      </w:r>
      <w:hyperlink r:id="rId15" w:history="1">
        <w:r w:rsidRPr="00BD320C">
          <w:rPr>
            <w:rStyle w:val="Hyperlink"/>
            <w:iCs/>
          </w:rPr>
          <w:t>http://el.erdc.usace.army.mil/elpubs/pdf/sr52.pdf</w:t>
        </w:r>
      </w:hyperlink>
    </w:p>
    <w:p w14:paraId="104315A1" w14:textId="77777777" w:rsidR="00385151" w:rsidRPr="00600213" w:rsidRDefault="00385151" w:rsidP="00385151">
      <w:pPr>
        <w:pStyle w:val="TableNote"/>
        <w:spacing w:after="40"/>
        <w:ind w:left="-180" w:right="-270"/>
      </w:pPr>
      <w:r w:rsidRPr="00600213">
        <w:rPr>
          <w:sz w:val="20"/>
          <w:vertAlign w:val="superscript"/>
        </w:rPr>
        <w:t>3</w:t>
      </w:r>
      <w:r w:rsidRPr="00600213">
        <w:t xml:space="preserve"> FISRWG (10/1998). Stream Corridor Restoration: Principles, Processes and Practices. By the Federal Interagency Stream Restoration Working Group (FISRWG). GPO Item No. 0120-A; </w:t>
      </w:r>
      <w:proofErr w:type="spellStart"/>
      <w:r w:rsidRPr="00600213">
        <w:t>SuDocs</w:t>
      </w:r>
      <w:proofErr w:type="spellEnd"/>
      <w:r w:rsidRPr="00600213">
        <w:t xml:space="preserve"> No. A 57.6/</w:t>
      </w:r>
      <w:proofErr w:type="gramStart"/>
      <w:r w:rsidRPr="00600213">
        <w:t>2:EN</w:t>
      </w:r>
      <w:proofErr w:type="gramEnd"/>
      <w:r w:rsidRPr="00600213">
        <w:t>3/PT.653.</w:t>
      </w:r>
    </w:p>
    <w:p w14:paraId="78A1848C" w14:textId="77777777" w:rsidR="00385151" w:rsidRPr="00600213" w:rsidRDefault="00385151" w:rsidP="00385151">
      <w:pPr>
        <w:pStyle w:val="TableNote"/>
        <w:spacing w:after="40"/>
        <w:ind w:left="-180" w:right="-270"/>
      </w:pPr>
      <w:r w:rsidRPr="00600213">
        <w:rPr>
          <w:sz w:val="20"/>
          <w:szCs w:val="20"/>
          <w:vertAlign w:val="superscript"/>
        </w:rPr>
        <w:t xml:space="preserve">4 </w:t>
      </w:r>
      <w:r w:rsidRPr="00600213">
        <w:t xml:space="preserve">Maryland Department of the Environment. 2015. Biological stressor identification studies. Accessed June 2015: </w:t>
      </w:r>
      <w:hyperlink r:id="rId16" w:history="1">
        <w:r w:rsidRPr="00600213">
          <w:rPr>
            <w:rStyle w:val="Hyperlink"/>
            <w:rFonts w:cs="Arial"/>
            <w:szCs w:val="18"/>
          </w:rPr>
          <w:t>http://www.mde.state.md.us/programs/Water/TMDL/Pages/Programs/WaterPrograms/tmdl/bsid_studies.aspx</w:t>
        </w:r>
      </w:hyperlink>
    </w:p>
    <w:p w14:paraId="0DB9A2C3" w14:textId="14AD50B3" w:rsidR="00671C71" w:rsidRPr="00671C71" w:rsidRDefault="00385151" w:rsidP="00B06871">
      <w:pPr>
        <w:pStyle w:val="TableNote"/>
        <w:ind w:left="-180" w:right="-270"/>
      </w:pPr>
      <w:r w:rsidRPr="00600213">
        <w:rPr>
          <w:sz w:val="20"/>
          <w:szCs w:val="20"/>
          <w:vertAlign w:val="superscript"/>
        </w:rPr>
        <w:t xml:space="preserve">5 </w:t>
      </w:r>
      <w:r w:rsidRPr="00600213">
        <w:t xml:space="preserve">Maryland Department of Natural Resources. 2005. Maryland Biological Stream Survey 2000-2004, Volume XIV: Stressors Affecting Maryland Streams. Accessed June 2015: </w:t>
      </w:r>
      <w:hyperlink r:id="rId17" w:history="1">
        <w:r w:rsidRPr="00600213">
          <w:rPr>
            <w:rStyle w:val="Hyperlink"/>
            <w:rFonts w:cs="Arial"/>
          </w:rPr>
          <w:t>www.dnr.state.md.us/irc/docs/00007266.pdf</w:t>
        </w:r>
      </w:hyperlink>
    </w:p>
    <w:sectPr w:rsidR="00671C71" w:rsidRPr="00671C71" w:rsidSect="00862617">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576"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89404" w14:textId="77777777" w:rsidR="002E17B9" w:rsidRDefault="002E17B9" w:rsidP="0098324B">
      <w:pPr>
        <w:spacing w:after="0"/>
      </w:pPr>
      <w:r>
        <w:separator/>
      </w:r>
    </w:p>
  </w:endnote>
  <w:endnote w:type="continuationSeparator" w:id="0">
    <w:p w14:paraId="725C6207" w14:textId="77777777" w:rsidR="002E17B9" w:rsidRDefault="002E17B9" w:rsidP="00983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JansonTextLTStd-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F7DED" w14:textId="24238F22" w:rsidR="00696C2A" w:rsidRDefault="00696C2A" w:rsidP="00896BE8">
    <w:pPr>
      <w:pStyle w:val="Footer"/>
    </w:pPr>
    <w:r>
      <w:rPr>
        <w:noProof/>
        <w:lang w:eastAsia="en-US"/>
      </w:rPr>
      <mc:AlternateContent>
        <mc:Choice Requires="wps">
          <w:drawing>
            <wp:anchor distT="0" distB="0" distL="114300" distR="114300" simplePos="0" relativeHeight="251669504" behindDoc="0" locked="0" layoutInCell="1" allowOverlap="1" wp14:anchorId="6A7ED6D2" wp14:editId="1F041B72">
              <wp:simplePos x="0" y="0"/>
              <wp:positionH relativeFrom="column">
                <wp:posOffset>502920</wp:posOffset>
              </wp:positionH>
              <wp:positionV relativeFrom="paragraph">
                <wp:posOffset>0</wp:posOffset>
              </wp:positionV>
              <wp:extent cx="5614035" cy="255905"/>
              <wp:effectExtent l="0" t="0" r="5715" b="0"/>
              <wp:wrapNone/>
              <wp:docPr id="6" name="Rectangle 6"/>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3A75E" id="Rectangle 6" o:spid="_x0000_s1026" style="position:absolute;margin-left:39.6pt;margin-top:0;width:442.05pt;height:2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A9Ls+d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fldChar w:fldCharType="begin"/>
    </w:r>
    <w:r>
      <w:instrText xml:space="preserve"> PAGE   \* MERGEFORMAT </w:instrText>
    </w:r>
    <w:r>
      <w:fldChar w:fldCharType="separate"/>
    </w:r>
    <w:r>
      <w:rPr>
        <w:noProof/>
      </w:rPr>
      <w:t>18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483674"/>
      <w:docPartObj>
        <w:docPartGallery w:val="Page Numbers (Bottom of Page)"/>
        <w:docPartUnique/>
      </w:docPartObj>
    </w:sdtPr>
    <w:sdtEndPr>
      <w:rPr>
        <w:noProof/>
      </w:rPr>
    </w:sdtEndPr>
    <w:sdtContent>
      <w:p w14:paraId="5F1D0A0B" w14:textId="671E12DB" w:rsidR="00696C2A" w:rsidRDefault="00696C2A" w:rsidP="00CC6B60">
        <w:pPr>
          <w:pStyle w:val="Footer"/>
          <w:rPr>
            <w:noProof/>
          </w:rPr>
        </w:pPr>
        <w:r>
          <w:rPr>
            <w:noProof/>
            <w:lang w:eastAsia="en-US"/>
          </w:rPr>
          <mc:AlternateContent>
            <mc:Choice Requires="wps">
              <w:drawing>
                <wp:anchor distT="0" distB="0" distL="114300" distR="114300" simplePos="0" relativeHeight="251667456" behindDoc="0" locked="0" layoutInCell="1" allowOverlap="1" wp14:anchorId="78173F47" wp14:editId="2EE38D97">
                  <wp:simplePos x="0" y="0"/>
                  <wp:positionH relativeFrom="column">
                    <wp:posOffset>-228600</wp:posOffset>
                  </wp:positionH>
                  <wp:positionV relativeFrom="paragraph">
                    <wp:posOffset>0</wp:posOffset>
                  </wp:positionV>
                  <wp:extent cx="5614416" cy="256032"/>
                  <wp:effectExtent l="0" t="0" r="5715" b="0"/>
                  <wp:wrapNone/>
                  <wp:docPr id="2" name="Rectangle 2"/>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5CBE3" id="Rectangle 2" o:spid="_x0000_s1026" style="position:absolute;margin-left:-18pt;margin-top:0;width:442.1pt;height:2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DUN2H13QIAACw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fldChar w:fldCharType="begin"/>
        </w:r>
        <w:r>
          <w:instrText xml:space="preserve"> PAGE   \* MERGEFORMAT </w:instrText>
        </w:r>
        <w:r>
          <w:fldChar w:fldCharType="separate"/>
        </w:r>
        <w:r>
          <w:rPr>
            <w:noProof/>
          </w:rPr>
          <w:t>19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0FDC5" w14:textId="2E256D32" w:rsidR="00696C2A" w:rsidRDefault="00696C2A" w:rsidP="00EC76A1">
    <w:pPr>
      <w:pStyle w:val="Footer"/>
    </w:pPr>
    <w:r>
      <w:rPr>
        <w:noProof/>
        <w:lang w:eastAsia="en-US"/>
      </w:rPr>
      <mc:AlternateContent>
        <mc:Choice Requires="wps">
          <w:drawing>
            <wp:anchor distT="0" distB="0" distL="114300" distR="114300" simplePos="0" relativeHeight="251665408" behindDoc="0" locked="0" layoutInCell="1" allowOverlap="1" wp14:anchorId="39C45465" wp14:editId="3BE67AD6">
              <wp:simplePos x="0" y="0"/>
              <wp:positionH relativeFrom="column">
                <wp:posOffset>-228600</wp:posOffset>
              </wp:positionH>
              <wp:positionV relativeFrom="paragraph">
                <wp:posOffset>3810</wp:posOffset>
              </wp:positionV>
              <wp:extent cx="5614416" cy="256032"/>
              <wp:effectExtent l="0" t="0" r="5715" b="0"/>
              <wp:wrapNone/>
              <wp:docPr id="1" name="Rectangle 1"/>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01FFD" id="Rectangle 1" o:spid="_x0000_s1026" style="position:absolute;margin-left:-18pt;margin-top:.3pt;width:442.1pt;height:2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" fillcolor="#546a92" stroked="f" strokeweight="1pt">
              <v:fill color2="white [3212]" rotate="t" angle="90" colors="0 #546a92;19661f #546a92" focus="100%" type="gradient">
                <o:fill v:ext="view" type="gradientUnscaled"/>
              </v:fill>
            </v:rect>
          </w:pict>
        </mc:Fallback>
      </mc:AlternateContent>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F7D83" w14:textId="77777777" w:rsidR="002E17B9" w:rsidRDefault="002E17B9" w:rsidP="0098324B">
      <w:pPr>
        <w:spacing w:after="0"/>
      </w:pPr>
      <w:r>
        <w:separator/>
      </w:r>
    </w:p>
  </w:footnote>
  <w:footnote w:type="continuationSeparator" w:id="0">
    <w:p w14:paraId="3C73EBC7" w14:textId="77777777" w:rsidR="002E17B9" w:rsidRDefault="002E17B9" w:rsidP="0098324B">
      <w:pPr>
        <w:spacing w:after="0"/>
      </w:pPr>
      <w:r>
        <w:continuationSeparator/>
      </w:r>
    </w:p>
  </w:footnote>
  <w:footnote w:id="1">
    <w:p w14:paraId="646CED28" w14:textId="11748705" w:rsidR="00696C2A" w:rsidRPr="00313391" w:rsidRDefault="00696C2A" w:rsidP="00313391">
      <w:pPr>
        <w:pStyle w:val="FootnoteText"/>
      </w:pPr>
      <w:r>
        <w:rPr>
          <w:rStyle w:val="FootnoteReference"/>
        </w:rPr>
        <w:footnoteRef/>
      </w:r>
      <w:hyperlink r:id="rId1" w:history="1">
        <w:r w:rsidRPr="00FF77D1">
          <w:rPr>
            <w:rStyle w:val="Hyperlink"/>
          </w:rPr>
          <w:t>http://www.chesapeakebay.net/indicators/indicator/health_of_freshwater_streams_in_the_chesapeake_bay_watershed</w:t>
        </w:r>
      </w:hyperlink>
    </w:p>
  </w:footnote>
  <w:footnote w:id="2">
    <w:p w14:paraId="575D5E00" w14:textId="24B0C54C" w:rsidR="00696C2A" w:rsidRDefault="00696C2A" w:rsidP="00FC7AB0">
      <w:pPr>
        <w:pStyle w:val="FootnoteText"/>
      </w:pPr>
      <w:r>
        <w:rPr>
          <w:rStyle w:val="FootnoteReference"/>
        </w:rPr>
        <w:footnoteRef/>
      </w:r>
      <w:r>
        <w:t xml:space="preserve"> “Strengthening Verification of Best Management Practices Implemented in the Chesapeake Bay Watershed: A Basinwide Framework. Prepared by the Water Quality Goal Implementation Team’s BMP Verification Committee.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6030"/>
    </w:tblGrid>
    <w:tr w:rsidR="00696C2A" w14:paraId="24AA9FB5" w14:textId="77777777" w:rsidTr="00624770">
      <w:trPr>
        <w:cantSplit/>
      </w:trPr>
      <w:tc>
        <w:tcPr>
          <w:tcW w:w="4050" w:type="dxa"/>
          <w:vMerge w:val="restart"/>
          <w:vAlign w:val="bottom"/>
        </w:tcPr>
        <w:p w14:paraId="2FE6C526" w14:textId="77777777" w:rsidR="00696C2A" w:rsidRDefault="00696C2A" w:rsidP="00EF06A9">
          <w:pPr>
            <w:pStyle w:val="Header"/>
          </w:pPr>
          <w:r w:rsidRPr="00486372">
            <w:t xml:space="preserve">Chesapeake Bay </w:t>
          </w:r>
          <w:r>
            <w:t xml:space="preserve">Management </w:t>
          </w:r>
          <w:r w:rsidRPr="00486372">
            <w:t>Strategy</w:t>
          </w:r>
          <w:r>
            <w:br/>
          </w:r>
          <w:r w:rsidRPr="00E81C66">
            <w:rPr>
              <w:i/>
            </w:rPr>
            <w:t>Stream Health Outcome</w:t>
          </w:r>
        </w:p>
      </w:tc>
      <w:tc>
        <w:tcPr>
          <w:tcW w:w="6030" w:type="dxa"/>
          <w:tcBorders>
            <w:bottom w:val="single" w:sz="24" w:space="0" w:color="903F2C"/>
          </w:tcBorders>
        </w:tcPr>
        <w:p w14:paraId="4326056B" w14:textId="77777777" w:rsidR="00696C2A" w:rsidRDefault="00696C2A" w:rsidP="00EF06A9">
          <w:pPr>
            <w:pStyle w:val="Header"/>
            <w:spacing w:before="0"/>
          </w:pPr>
        </w:p>
      </w:tc>
    </w:tr>
    <w:tr w:rsidR="00696C2A" w14:paraId="20534805" w14:textId="77777777" w:rsidTr="00624770">
      <w:trPr>
        <w:cantSplit/>
      </w:trPr>
      <w:tc>
        <w:tcPr>
          <w:tcW w:w="4050" w:type="dxa"/>
          <w:vMerge/>
        </w:tcPr>
        <w:p w14:paraId="40BDA152" w14:textId="77777777" w:rsidR="00696C2A" w:rsidRDefault="00696C2A" w:rsidP="00EF06A9">
          <w:pPr>
            <w:pStyle w:val="Header"/>
          </w:pPr>
        </w:p>
      </w:tc>
      <w:tc>
        <w:tcPr>
          <w:tcW w:w="6030" w:type="dxa"/>
          <w:tcBorders>
            <w:top w:val="single" w:sz="24" w:space="0" w:color="903F2C"/>
          </w:tcBorders>
        </w:tcPr>
        <w:p w14:paraId="45E293F7" w14:textId="77777777" w:rsidR="00696C2A" w:rsidRDefault="00696C2A" w:rsidP="00EF06A9">
          <w:pPr>
            <w:pStyle w:val="Header"/>
            <w:spacing w:before="0"/>
          </w:pPr>
        </w:p>
      </w:tc>
    </w:tr>
  </w:tbl>
  <w:p w14:paraId="1FF2A938" w14:textId="77777777" w:rsidR="00696C2A" w:rsidRDefault="00696C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696C2A" w14:paraId="51FCCE70" w14:textId="77777777" w:rsidTr="00624770">
      <w:trPr>
        <w:cantSplit/>
      </w:trPr>
      <w:tc>
        <w:tcPr>
          <w:tcW w:w="6140" w:type="dxa"/>
          <w:tcBorders>
            <w:bottom w:val="single" w:sz="24" w:space="0" w:color="903F2C"/>
          </w:tcBorders>
        </w:tcPr>
        <w:p w14:paraId="3E18A19D" w14:textId="77777777" w:rsidR="00696C2A" w:rsidRDefault="00696C2A" w:rsidP="00AC17F3">
          <w:pPr>
            <w:pStyle w:val="Header"/>
            <w:spacing w:before="0"/>
          </w:pPr>
        </w:p>
      </w:tc>
    </w:tr>
    <w:tr w:rsidR="00696C2A" w14:paraId="12A3EC46" w14:textId="77777777" w:rsidTr="00624770">
      <w:trPr>
        <w:cantSplit/>
      </w:trPr>
      <w:tc>
        <w:tcPr>
          <w:tcW w:w="6140" w:type="dxa"/>
          <w:tcBorders>
            <w:top w:val="single" w:sz="24" w:space="0" w:color="903F2C"/>
          </w:tcBorders>
        </w:tcPr>
        <w:p w14:paraId="6A8886B0" w14:textId="77777777" w:rsidR="00696C2A" w:rsidRDefault="00696C2A" w:rsidP="00AC17F3">
          <w:pPr>
            <w:pStyle w:val="Header"/>
            <w:spacing w:before="0"/>
          </w:pPr>
        </w:p>
      </w:tc>
    </w:tr>
  </w:tbl>
  <w:p w14:paraId="663239F8" w14:textId="77777777" w:rsidR="00696C2A" w:rsidRDefault="00696C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696C2A" w14:paraId="775127DA" w14:textId="77777777" w:rsidTr="00624770">
      <w:trPr>
        <w:cantSplit/>
      </w:trPr>
      <w:tc>
        <w:tcPr>
          <w:tcW w:w="6140" w:type="dxa"/>
          <w:tcBorders>
            <w:bottom w:val="single" w:sz="24" w:space="0" w:color="903F2C"/>
          </w:tcBorders>
        </w:tcPr>
        <w:p w14:paraId="2BFF2C3F" w14:textId="77777777" w:rsidR="00696C2A" w:rsidRDefault="00696C2A" w:rsidP="00862617">
          <w:pPr>
            <w:pStyle w:val="Header"/>
            <w:spacing w:before="0"/>
          </w:pPr>
        </w:p>
      </w:tc>
    </w:tr>
    <w:tr w:rsidR="00696C2A" w14:paraId="734FFC1B" w14:textId="77777777" w:rsidTr="00624770">
      <w:trPr>
        <w:cantSplit/>
      </w:trPr>
      <w:tc>
        <w:tcPr>
          <w:tcW w:w="6140" w:type="dxa"/>
          <w:tcBorders>
            <w:top w:val="single" w:sz="24" w:space="0" w:color="903F2C"/>
          </w:tcBorders>
        </w:tcPr>
        <w:p w14:paraId="7F72D485" w14:textId="77777777" w:rsidR="00696C2A" w:rsidRDefault="00696C2A" w:rsidP="00862617">
          <w:pPr>
            <w:pStyle w:val="Header"/>
            <w:spacing w:before="0"/>
          </w:pPr>
        </w:p>
      </w:tc>
    </w:tr>
  </w:tbl>
  <w:p w14:paraId="19F25CF1" w14:textId="77777777" w:rsidR="00696C2A" w:rsidRDefault="00696C2A" w:rsidP="008626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44569"/>
    <w:multiLevelType w:val="hybridMultilevel"/>
    <w:tmpl w:val="99EA4C3A"/>
    <w:lvl w:ilvl="0" w:tplc="04090001">
      <w:start w:val="1"/>
      <w:numFmt w:val="bullet"/>
      <w:lvlText w:val=""/>
      <w:lvlJc w:val="left"/>
      <w:pPr>
        <w:ind w:left="1800" w:hanging="360"/>
      </w:pPr>
      <w:rPr>
        <w:rFonts w:ascii="Symbol" w:hAnsi="Symbol" w:hint="default"/>
        <w:sz w:val="2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482775B"/>
    <w:multiLevelType w:val="multilevel"/>
    <w:tmpl w:val="B9628648"/>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717768A"/>
    <w:multiLevelType w:val="hybridMultilevel"/>
    <w:tmpl w:val="DB087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302F8B"/>
    <w:multiLevelType w:val="hybridMultilevel"/>
    <w:tmpl w:val="5E680F44"/>
    <w:lvl w:ilvl="0" w:tplc="2B00F7FC">
      <w:start w:val="21"/>
      <w:numFmt w:val="bullet"/>
      <w:lvlText w:val="-"/>
      <w:lvlJc w:val="left"/>
      <w:pPr>
        <w:ind w:left="1428"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674CFE"/>
    <w:multiLevelType w:val="hybridMultilevel"/>
    <w:tmpl w:val="F29E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576C6"/>
    <w:multiLevelType w:val="hybridMultilevel"/>
    <w:tmpl w:val="92B4ABA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C4A6A07"/>
    <w:multiLevelType w:val="hybridMultilevel"/>
    <w:tmpl w:val="CF966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FB0D23"/>
    <w:multiLevelType w:val="hybridMultilevel"/>
    <w:tmpl w:val="ECD686C8"/>
    <w:lvl w:ilvl="0" w:tplc="4D1A46C0">
      <w:start w:val="1"/>
      <w:numFmt w:val="bullet"/>
      <w:pStyle w:val="Table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15:restartNumberingAfterBreak="0">
    <w:nsid w:val="2011564C"/>
    <w:multiLevelType w:val="hybridMultilevel"/>
    <w:tmpl w:val="9D80DF54"/>
    <w:lvl w:ilvl="0" w:tplc="04090019">
      <w:start w:val="1"/>
      <w:numFmt w:val="lowerLetter"/>
      <w:lvlText w:val="%1."/>
      <w:lvlJc w:val="left"/>
      <w:pPr>
        <w:ind w:left="1800" w:hanging="360"/>
      </w:pPr>
      <w:rPr>
        <w:rFonts w:hint="default"/>
        <w:sz w:val="2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5DE6B3D"/>
    <w:multiLevelType w:val="hybridMultilevel"/>
    <w:tmpl w:val="B0BA6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EE4F3C"/>
    <w:multiLevelType w:val="hybridMultilevel"/>
    <w:tmpl w:val="9D80DF54"/>
    <w:lvl w:ilvl="0" w:tplc="04090019">
      <w:start w:val="1"/>
      <w:numFmt w:val="lowerLetter"/>
      <w:lvlText w:val="%1."/>
      <w:lvlJc w:val="left"/>
      <w:pPr>
        <w:ind w:left="1800" w:hanging="360"/>
      </w:pPr>
      <w:rPr>
        <w:rFonts w:hint="default"/>
        <w:sz w:val="2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9630655"/>
    <w:multiLevelType w:val="hybridMultilevel"/>
    <w:tmpl w:val="521EDAC4"/>
    <w:lvl w:ilvl="0" w:tplc="9110B4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7C7813"/>
    <w:multiLevelType w:val="hybridMultilevel"/>
    <w:tmpl w:val="E0D00F3E"/>
    <w:lvl w:ilvl="0" w:tplc="19D8FCC8">
      <w:start w:val="1"/>
      <w:numFmt w:val="decimal"/>
      <w:pStyle w:val="numberedlist"/>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9A72CC"/>
    <w:multiLevelType w:val="hybridMultilevel"/>
    <w:tmpl w:val="05E81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2808FF"/>
    <w:multiLevelType w:val="hybridMultilevel"/>
    <w:tmpl w:val="10CA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356979"/>
    <w:multiLevelType w:val="hybridMultilevel"/>
    <w:tmpl w:val="F574E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27640"/>
    <w:multiLevelType w:val="hybridMultilevel"/>
    <w:tmpl w:val="9094FB68"/>
    <w:lvl w:ilvl="0" w:tplc="0409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774CE"/>
    <w:multiLevelType w:val="hybridMultilevel"/>
    <w:tmpl w:val="9A88F6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28725A"/>
    <w:multiLevelType w:val="hybridMultilevel"/>
    <w:tmpl w:val="74AA31D2"/>
    <w:lvl w:ilvl="0" w:tplc="04090001">
      <w:start w:val="1"/>
      <w:numFmt w:val="bullet"/>
      <w:lvlText w:val=""/>
      <w:lvlJc w:val="left"/>
      <w:pPr>
        <w:ind w:left="1800" w:hanging="360"/>
      </w:pPr>
      <w:rPr>
        <w:rFonts w:ascii="Symbol" w:hAnsi="Symbol" w:hint="default"/>
        <w:sz w:val="2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7E7229D"/>
    <w:multiLevelType w:val="hybridMultilevel"/>
    <w:tmpl w:val="EF24BB5A"/>
    <w:lvl w:ilvl="0" w:tplc="9110B4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5C2ECD"/>
    <w:multiLevelType w:val="hybridMultilevel"/>
    <w:tmpl w:val="0734D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8A6A84"/>
    <w:multiLevelType w:val="hybridMultilevel"/>
    <w:tmpl w:val="421CA7A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BE823C7"/>
    <w:multiLevelType w:val="hybridMultilevel"/>
    <w:tmpl w:val="7396D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DE00CD"/>
    <w:multiLevelType w:val="hybridMultilevel"/>
    <w:tmpl w:val="EB46742A"/>
    <w:lvl w:ilvl="0" w:tplc="04090019">
      <w:start w:val="1"/>
      <w:numFmt w:val="lowerLetter"/>
      <w:lvlText w:val="%1."/>
      <w:lvlJc w:val="left"/>
      <w:pPr>
        <w:ind w:left="1800" w:hanging="360"/>
      </w:pPr>
    </w:lvl>
    <w:lvl w:ilvl="1" w:tplc="04090019">
      <w:start w:val="1"/>
      <w:numFmt w:val="lowerLetter"/>
      <w:lvlText w:val="%2."/>
      <w:lvlJc w:val="left"/>
      <w:pPr>
        <w:ind w:left="108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DC4A47"/>
    <w:multiLevelType w:val="hybridMultilevel"/>
    <w:tmpl w:val="86A016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794FB1"/>
    <w:multiLevelType w:val="hybridMultilevel"/>
    <w:tmpl w:val="3550A110"/>
    <w:lvl w:ilvl="0" w:tplc="9110B4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B22FD3"/>
    <w:multiLevelType w:val="hybridMultilevel"/>
    <w:tmpl w:val="C9267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2643C3A"/>
    <w:multiLevelType w:val="hybridMultilevel"/>
    <w:tmpl w:val="F5686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6AA2130"/>
    <w:multiLevelType w:val="hybridMultilevel"/>
    <w:tmpl w:val="C812FE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5"/>
  </w:num>
  <w:num w:numId="3">
    <w:abstractNumId w:val="13"/>
  </w:num>
  <w:num w:numId="4">
    <w:abstractNumId w:val="5"/>
  </w:num>
  <w:num w:numId="5">
    <w:abstractNumId w:val="8"/>
  </w:num>
  <w:num w:numId="6">
    <w:abstractNumId w:val="22"/>
  </w:num>
  <w:num w:numId="7">
    <w:abstractNumId w:val="7"/>
  </w:num>
  <w:num w:numId="8">
    <w:abstractNumId w:val="28"/>
  </w:num>
  <w:num w:numId="9">
    <w:abstractNumId w:val="6"/>
  </w:num>
  <w:num w:numId="10">
    <w:abstractNumId w:val="24"/>
  </w:num>
  <w:num w:numId="11">
    <w:abstractNumId w:val="18"/>
  </w:num>
  <w:num w:numId="12">
    <w:abstractNumId w:val="30"/>
  </w:num>
  <w:num w:numId="13">
    <w:abstractNumId w:val="26"/>
  </w:num>
  <w:num w:numId="14">
    <w:abstractNumId w:val="2"/>
  </w:num>
  <w:num w:numId="15">
    <w:abstractNumId w:val="21"/>
  </w:num>
  <w:num w:numId="16">
    <w:abstractNumId w:val="17"/>
  </w:num>
  <w:num w:numId="17">
    <w:abstractNumId w:val="20"/>
  </w:num>
  <w:num w:numId="18">
    <w:abstractNumId w:val="12"/>
  </w:num>
  <w:num w:numId="19">
    <w:abstractNumId w:val="27"/>
  </w:num>
  <w:num w:numId="20">
    <w:abstractNumId w:val="9"/>
  </w:num>
  <w:num w:numId="21">
    <w:abstractNumId w:val="19"/>
  </w:num>
  <w:num w:numId="22">
    <w:abstractNumId w:val="11"/>
  </w:num>
  <w:num w:numId="23">
    <w:abstractNumId w:val="14"/>
  </w:num>
  <w:num w:numId="24">
    <w:abstractNumId w:val="16"/>
  </w:num>
  <w:num w:numId="25">
    <w:abstractNumId w:val="29"/>
  </w:num>
  <w:num w:numId="26">
    <w:abstractNumId w:val="10"/>
  </w:num>
  <w:num w:numId="27">
    <w:abstractNumId w:val="15"/>
  </w:num>
  <w:num w:numId="28">
    <w:abstractNumId w:val="4"/>
  </w:num>
  <w:num w:numId="29">
    <w:abstractNumId w:val="0"/>
  </w:num>
  <w:num w:numId="30">
    <w:abstractNumId w:val="23"/>
  </w:num>
  <w:num w:numId="31">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eely Law">
    <w15:presenceInfo w15:providerId="None" w15:userId="Neely La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301" w:allStyles="1" w:customStyles="0" w:latentStyles="0" w:stylesInUse="0" w:headingStyles="0" w:numberingStyles="0" w:tableStyles="0" w:directFormattingOnRuns="1" w:directFormattingOnParagraphs="1" w:directFormattingOnNumbering="0" w:directFormattingOnTables="0" w:clearFormatting="1" w:top3HeadingStyles="0" w:visibleStyles="0" w:alternateStyleNames="0"/>
  <w:stylePaneSortMethod w:val="0000"/>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24B"/>
    <w:rsid w:val="00003820"/>
    <w:rsid w:val="00005130"/>
    <w:rsid w:val="000058C8"/>
    <w:rsid w:val="00013F16"/>
    <w:rsid w:val="00014B6D"/>
    <w:rsid w:val="00016CE6"/>
    <w:rsid w:val="000254D9"/>
    <w:rsid w:val="000334BA"/>
    <w:rsid w:val="00036DCB"/>
    <w:rsid w:val="0003779F"/>
    <w:rsid w:val="00042DA4"/>
    <w:rsid w:val="00054190"/>
    <w:rsid w:val="000543A9"/>
    <w:rsid w:val="00054CC4"/>
    <w:rsid w:val="00062EA6"/>
    <w:rsid w:val="000665D7"/>
    <w:rsid w:val="00067AE2"/>
    <w:rsid w:val="0007060A"/>
    <w:rsid w:val="00070905"/>
    <w:rsid w:val="00084563"/>
    <w:rsid w:val="00084F7D"/>
    <w:rsid w:val="0008654C"/>
    <w:rsid w:val="000A62F4"/>
    <w:rsid w:val="000B0E52"/>
    <w:rsid w:val="000B1030"/>
    <w:rsid w:val="000B1D60"/>
    <w:rsid w:val="000B351F"/>
    <w:rsid w:val="000B3626"/>
    <w:rsid w:val="000B3F15"/>
    <w:rsid w:val="000B6635"/>
    <w:rsid w:val="000B7B1B"/>
    <w:rsid w:val="000C70EE"/>
    <w:rsid w:val="000D5A20"/>
    <w:rsid w:val="000E3749"/>
    <w:rsid w:val="000E5943"/>
    <w:rsid w:val="000E7D90"/>
    <w:rsid w:val="000F7662"/>
    <w:rsid w:val="00106E02"/>
    <w:rsid w:val="00110866"/>
    <w:rsid w:val="00110E2F"/>
    <w:rsid w:val="001111A9"/>
    <w:rsid w:val="00112126"/>
    <w:rsid w:val="00115B52"/>
    <w:rsid w:val="00117893"/>
    <w:rsid w:val="001219E5"/>
    <w:rsid w:val="001249D1"/>
    <w:rsid w:val="00127F07"/>
    <w:rsid w:val="0013025F"/>
    <w:rsid w:val="00132124"/>
    <w:rsid w:val="00132F3C"/>
    <w:rsid w:val="001334AB"/>
    <w:rsid w:val="00134E4C"/>
    <w:rsid w:val="00137B6A"/>
    <w:rsid w:val="00142890"/>
    <w:rsid w:val="00143608"/>
    <w:rsid w:val="00144D96"/>
    <w:rsid w:val="00152C2F"/>
    <w:rsid w:val="00161E67"/>
    <w:rsid w:val="00171437"/>
    <w:rsid w:val="00173DAC"/>
    <w:rsid w:val="001865D5"/>
    <w:rsid w:val="0019018D"/>
    <w:rsid w:val="0019458C"/>
    <w:rsid w:val="00194EC3"/>
    <w:rsid w:val="00197E33"/>
    <w:rsid w:val="001A0661"/>
    <w:rsid w:val="001A169F"/>
    <w:rsid w:val="001A6DD1"/>
    <w:rsid w:val="001B2E57"/>
    <w:rsid w:val="001B6465"/>
    <w:rsid w:val="001B6BC2"/>
    <w:rsid w:val="001D1C50"/>
    <w:rsid w:val="001D1CF2"/>
    <w:rsid w:val="001D45AD"/>
    <w:rsid w:val="001D4FB8"/>
    <w:rsid w:val="001D5FC4"/>
    <w:rsid w:val="001E2F71"/>
    <w:rsid w:val="001E405B"/>
    <w:rsid w:val="001F0709"/>
    <w:rsid w:val="001F2AE2"/>
    <w:rsid w:val="001F3CD8"/>
    <w:rsid w:val="001F545A"/>
    <w:rsid w:val="001F750C"/>
    <w:rsid w:val="00201347"/>
    <w:rsid w:val="0020413F"/>
    <w:rsid w:val="00213FF1"/>
    <w:rsid w:val="00214B97"/>
    <w:rsid w:val="00216725"/>
    <w:rsid w:val="00217B56"/>
    <w:rsid w:val="002263EB"/>
    <w:rsid w:val="00230DAC"/>
    <w:rsid w:val="00235604"/>
    <w:rsid w:val="00241106"/>
    <w:rsid w:val="00241FF2"/>
    <w:rsid w:val="00257BCA"/>
    <w:rsid w:val="00263251"/>
    <w:rsid w:val="002726CC"/>
    <w:rsid w:val="00274F55"/>
    <w:rsid w:val="0027701A"/>
    <w:rsid w:val="00280103"/>
    <w:rsid w:val="00282606"/>
    <w:rsid w:val="00286BBA"/>
    <w:rsid w:val="0029358D"/>
    <w:rsid w:val="00293BD2"/>
    <w:rsid w:val="00295AFE"/>
    <w:rsid w:val="002A081C"/>
    <w:rsid w:val="002A20A7"/>
    <w:rsid w:val="002A3F8D"/>
    <w:rsid w:val="002C3C70"/>
    <w:rsid w:val="002D3176"/>
    <w:rsid w:val="002D7D3D"/>
    <w:rsid w:val="002E0E65"/>
    <w:rsid w:val="002E17B9"/>
    <w:rsid w:val="002E1965"/>
    <w:rsid w:val="002E20A7"/>
    <w:rsid w:val="002E2512"/>
    <w:rsid w:val="002E4342"/>
    <w:rsid w:val="002E5C16"/>
    <w:rsid w:val="002F4563"/>
    <w:rsid w:val="002F4ED0"/>
    <w:rsid w:val="002F73C4"/>
    <w:rsid w:val="00303880"/>
    <w:rsid w:val="00304ABD"/>
    <w:rsid w:val="00305648"/>
    <w:rsid w:val="003067DB"/>
    <w:rsid w:val="00306E43"/>
    <w:rsid w:val="00307C4E"/>
    <w:rsid w:val="00310C74"/>
    <w:rsid w:val="003110C4"/>
    <w:rsid w:val="0031243A"/>
    <w:rsid w:val="00313391"/>
    <w:rsid w:val="00315077"/>
    <w:rsid w:val="003151CD"/>
    <w:rsid w:val="003330FF"/>
    <w:rsid w:val="0033397D"/>
    <w:rsid w:val="00333E50"/>
    <w:rsid w:val="003453D7"/>
    <w:rsid w:val="003462C1"/>
    <w:rsid w:val="00350BB2"/>
    <w:rsid w:val="0035229D"/>
    <w:rsid w:val="003533C9"/>
    <w:rsid w:val="003558FC"/>
    <w:rsid w:val="00357BB0"/>
    <w:rsid w:val="00361038"/>
    <w:rsid w:val="00362091"/>
    <w:rsid w:val="00362AF1"/>
    <w:rsid w:val="003641D4"/>
    <w:rsid w:val="00364786"/>
    <w:rsid w:val="00365C68"/>
    <w:rsid w:val="00366098"/>
    <w:rsid w:val="00380E59"/>
    <w:rsid w:val="00385151"/>
    <w:rsid w:val="003858E0"/>
    <w:rsid w:val="003955DC"/>
    <w:rsid w:val="00396407"/>
    <w:rsid w:val="003A1057"/>
    <w:rsid w:val="003A28F5"/>
    <w:rsid w:val="003A2A06"/>
    <w:rsid w:val="003A3141"/>
    <w:rsid w:val="003A43CE"/>
    <w:rsid w:val="003B3A8A"/>
    <w:rsid w:val="003B588E"/>
    <w:rsid w:val="003B74CB"/>
    <w:rsid w:val="003C35D6"/>
    <w:rsid w:val="003D1136"/>
    <w:rsid w:val="003D67E8"/>
    <w:rsid w:val="003E0738"/>
    <w:rsid w:val="003E1CB3"/>
    <w:rsid w:val="003E2871"/>
    <w:rsid w:val="003E473C"/>
    <w:rsid w:val="003E49DB"/>
    <w:rsid w:val="003F15BB"/>
    <w:rsid w:val="003F725E"/>
    <w:rsid w:val="0040024D"/>
    <w:rsid w:val="00402DCD"/>
    <w:rsid w:val="00404DD7"/>
    <w:rsid w:val="004053D2"/>
    <w:rsid w:val="00410537"/>
    <w:rsid w:val="00411983"/>
    <w:rsid w:val="0041377F"/>
    <w:rsid w:val="00420076"/>
    <w:rsid w:val="0042183C"/>
    <w:rsid w:val="00421964"/>
    <w:rsid w:val="00431F73"/>
    <w:rsid w:val="00433111"/>
    <w:rsid w:val="00433FFA"/>
    <w:rsid w:val="00440E18"/>
    <w:rsid w:val="00441514"/>
    <w:rsid w:val="004432CB"/>
    <w:rsid w:val="00445B24"/>
    <w:rsid w:val="004461AE"/>
    <w:rsid w:val="0044741C"/>
    <w:rsid w:val="00450C3B"/>
    <w:rsid w:val="004527F4"/>
    <w:rsid w:val="00454655"/>
    <w:rsid w:val="00460F60"/>
    <w:rsid w:val="004641EE"/>
    <w:rsid w:val="004665B4"/>
    <w:rsid w:val="00471CE4"/>
    <w:rsid w:val="00472687"/>
    <w:rsid w:val="00472DFC"/>
    <w:rsid w:val="00472F4F"/>
    <w:rsid w:val="00475150"/>
    <w:rsid w:val="0048230A"/>
    <w:rsid w:val="004836DF"/>
    <w:rsid w:val="00486372"/>
    <w:rsid w:val="00486690"/>
    <w:rsid w:val="0048674C"/>
    <w:rsid w:val="00486BE5"/>
    <w:rsid w:val="004873D2"/>
    <w:rsid w:val="00487CB0"/>
    <w:rsid w:val="00487D18"/>
    <w:rsid w:val="00494D55"/>
    <w:rsid w:val="00497397"/>
    <w:rsid w:val="00497769"/>
    <w:rsid w:val="00497968"/>
    <w:rsid w:val="004A14B7"/>
    <w:rsid w:val="004A230F"/>
    <w:rsid w:val="004A6118"/>
    <w:rsid w:val="004B3FB6"/>
    <w:rsid w:val="004B60A5"/>
    <w:rsid w:val="004B704F"/>
    <w:rsid w:val="004C3A82"/>
    <w:rsid w:val="004D2C7C"/>
    <w:rsid w:val="004D2FA3"/>
    <w:rsid w:val="004D4C39"/>
    <w:rsid w:val="004D6B61"/>
    <w:rsid w:val="004E05C2"/>
    <w:rsid w:val="004E0840"/>
    <w:rsid w:val="004E4EDE"/>
    <w:rsid w:val="004F5DA7"/>
    <w:rsid w:val="00520FFD"/>
    <w:rsid w:val="005221ED"/>
    <w:rsid w:val="00522E6A"/>
    <w:rsid w:val="005255F1"/>
    <w:rsid w:val="00547D76"/>
    <w:rsid w:val="00551CF5"/>
    <w:rsid w:val="00552E04"/>
    <w:rsid w:val="005548BF"/>
    <w:rsid w:val="0055781E"/>
    <w:rsid w:val="00563C3B"/>
    <w:rsid w:val="00565642"/>
    <w:rsid w:val="00570D73"/>
    <w:rsid w:val="005711FB"/>
    <w:rsid w:val="00574A16"/>
    <w:rsid w:val="005A1BE0"/>
    <w:rsid w:val="005A2161"/>
    <w:rsid w:val="005A521B"/>
    <w:rsid w:val="005A64AD"/>
    <w:rsid w:val="005A7393"/>
    <w:rsid w:val="005B4FDA"/>
    <w:rsid w:val="005B6A94"/>
    <w:rsid w:val="005C1AF5"/>
    <w:rsid w:val="005C4168"/>
    <w:rsid w:val="005D5143"/>
    <w:rsid w:val="005D6E91"/>
    <w:rsid w:val="005D7E57"/>
    <w:rsid w:val="005E2036"/>
    <w:rsid w:val="005E4FDE"/>
    <w:rsid w:val="005E661E"/>
    <w:rsid w:val="005F37C4"/>
    <w:rsid w:val="00600213"/>
    <w:rsid w:val="00607A96"/>
    <w:rsid w:val="00611A11"/>
    <w:rsid w:val="00612C21"/>
    <w:rsid w:val="00614F8E"/>
    <w:rsid w:val="00615B07"/>
    <w:rsid w:val="00620CF5"/>
    <w:rsid w:val="006231E1"/>
    <w:rsid w:val="00624770"/>
    <w:rsid w:val="00624C3E"/>
    <w:rsid w:val="00633939"/>
    <w:rsid w:val="006356A1"/>
    <w:rsid w:val="00637EC9"/>
    <w:rsid w:val="006502FC"/>
    <w:rsid w:val="00650E8F"/>
    <w:rsid w:val="00653E21"/>
    <w:rsid w:val="0066147D"/>
    <w:rsid w:val="00666B3F"/>
    <w:rsid w:val="00671C71"/>
    <w:rsid w:val="0067223B"/>
    <w:rsid w:val="00685B9C"/>
    <w:rsid w:val="00686AC4"/>
    <w:rsid w:val="00693274"/>
    <w:rsid w:val="006953B0"/>
    <w:rsid w:val="00695B1C"/>
    <w:rsid w:val="00696C2A"/>
    <w:rsid w:val="006973E1"/>
    <w:rsid w:val="006A2219"/>
    <w:rsid w:val="006A5965"/>
    <w:rsid w:val="006A7B68"/>
    <w:rsid w:val="006B1EAC"/>
    <w:rsid w:val="006B2569"/>
    <w:rsid w:val="006B4B42"/>
    <w:rsid w:val="006B6EE8"/>
    <w:rsid w:val="006C1F1A"/>
    <w:rsid w:val="006C4656"/>
    <w:rsid w:val="006C791B"/>
    <w:rsid w:val="006D29D5"/>
    <w:rsid w:val="006E1BE3"/>
    <w:rsid w:val="006E63CB"/>
    <w:rsid w:val="006F1C13"/>
    <w:rsid w:val="006F76DA"/>
    <w:rsid w:val="00707827"/>
    <w:rsid w:val="007220B6"/>
    <w:rsid w:val="00722360"/>
    <w:rsid w:val="0072414E"/>
    <w:rsid w:val="00727C50"/>
    <w:rsid w:val="0073396B"/>
    <w:rsid w:val="0073782B"/>
    <w:rsid w:val="00740F7F"/>
    <w:rsid w:val="00741166"/>
    <w:rsid w:val="00742517"/>
    <w:rsid w:val="00742E21"/>
    <w:rsid w:val="00755123"/>
    <w:rsid w:val="00755AC6"/>
    <w:rsid w:val="007570D9"/>
    <w:rsid w:val="00757964"/>
    <w:rsid w:val="00763F54"/>
    <w:rsid w:val="00765B2E"/>
    <w:rsid w:val="00766266"/>
    <w:rsid w:val="00766DFE"/>
    <w:rsid w:val="00770F70"/>
    <w:rsid w:val="00777522"/>
    <w:rsid w:val="00783A4A"/>
    <w:rsid w:val="00784120"/>
    <w:rsid w:val="00785F57"/>
    <w:rsid w:val="00787C73"/>
    <w:rsid w:val="007914F6"/>
    <w:rsid w:val="00793249"/>
    <w:rsid w:val="007A0C59"/>
    <w:rsid w:val="007A3B57"/>
    <w:rsid w:val="007A4686"/>
    <w:rsid w:val="007A4EC6"/>
    <w:rsid w:val="007A4F4E"/>
    <w:rsid w:val="007B0E29"/>
    <w:rsid w:val="007B0F4E"/>
    <w:rsid w:val="007B2606"/>
    <w:rsid w:val="007B2710"/>
    <w:rsid w:val="007C035A"/>
    <w:rsid w:val="007C07D7"/>
    <w:rsid w:val="007C0850"/>
    <w:rsid w:val="007C3FFB"/>
    <w:rsid w:val="007D1BD7"/>
    <w:rsid w:val="007D50DE"/>
    <w:rsid w:val="007D56C5"/>
    <w:rsid w:val="007E1BF6"/>
    <w:rsid w:val="007E4816"/>
    <w:rsid w:val="007F2860"/>
    <w:rsid w:val="007F2984"/>
    <w:rsid w:val="007F2C50"/>
    <w:rsid w:val="007F3CBA"/>
    <w:rsid w:val="008000DA"/>
    <w:rsid w:val="00807B6A"/>
    <w:rsid w:val="008127D4"/>
    <w:rsid w:val="00815D6E"/>
    <w:rsid w:val="00816F5D"/>
    <w:rsid w:val="008170F7"/>
    <w:rsid w:val="0081784E"/>
    <w:rsid w:val="00817AE1"/>
    <w:rsid w:val="00820E35"/>
    <w:rsid w:val="00825358"/>
    <w:rsid w:val="00825D35"/>
    <w:rsid w:val="00832283"/>
    <w:rsid w:val="008351D7"/>
    <w:rsid w:val="00835BC7"/>
    <w:rsid w:val="00846177"/>
    <w:rsid w:val="00853CA2"/>
    <w:rsid w:val="008546A2"/>
    <w:rsid w:val="00854726"/>
    <w:rsid w:val="00854E65"/>
    <w:rsid w:val="00860C3F"/>
    <w:rsid w:val="00862617"/>
    <w:rsid w:val="00862CE8"/>
    <w:rsid w:val="00863AB0"/>
    <w:rsid w:val="008650A5"/>
    <w:rsid w:val="00866950"/>
    <w:rsid w:val="008749DB"/>
    <w:rsid w:val="0088477A"/>
    <w:rsid w:val="00885B9E"/>
    <w:rsid w:val="00887042"/>
    <w:rsid w:val="00887130"/>
    <w:rsid w:val="00896BE8"/>
    <w:rsid w:val="008A09A4"/>
    <w:rsid w:val="008B063E"/>
    <w:rsid w:val="008B1C54"/>
    <w:rsid w:val="008B78FD"/>
    <w:rsid w:val="008C1980"/>
    <w:rsid w:val="008C33F8"/>
    <w:rsid w:val="008D31B7"/>
    <w:rsid w:val="008D461E"/>
    <w:rsid w:val="008D486A"/>
    <w:rsid w:val="008D4B52"/>
    <w:rsid w:val="008D5DF3"/>
    <w:rsid w:val="008E0F68"/>
    <w:rsid w:val="008E1F26"/>
    <w:rsid w:val="008E37DB"/>
    <w:rsid w:val="008E525C"/>
    <w:rsid w:val="008E6233"/>
    <w:rsid w:val="008E64D9"/>
    <w:rsid w:val="008E7F19"/>
    <w:rsid w:val="008F5F90"/>
    <w:rsid w:val="008F7E9B"/>
    <w:rsid w:val="0090060A"/>
    <w:rsid w:val="00900C0C"/>
    <w:rsid w:val="009059E0"/>
    <w:rsid w:val="00911597"/>
    <w:rsid w:val="00912584"/>
    <w:rsid w:val="00912A37"/>
    <w:rsid w:val="00916775"/>
    <w:rsid w:val="00920283"/>
    <w:rsid w:val="00920D35"/>
    <w:rsid w:val="009234B6"/>
    <w:rsid w:val="009243C2"/>
    <w:rsid w:val="00926487"/>
    <w:rsid w:val="00926531"/>
    <w:rsid w:val="00927589"/>
    <w:rsid w:val="009327AB"/>
    <w:rsid w:val="00934DCD"/>
    <w:rsid w:val="009366A5"/>
    <w:rsid w:val="0094057C"/>
    <w:rsid w:val="00940D7B"/>
    <w:rsid w:val="00942BDA"/>
    <w:rsid w:val="009544D0"/>
    <w:rsid w:val="00954EBB"/>
    <w:rsid w:val="009666F9"/>
    <w:rsid w:val="00967C0D"/>
    <w:rsid w:val="00972D50"/>
    <w:rsid w:val="0098324B"/>
    <w:rsid w:val="00983506"/>
    <w:rsid w:val="009842BF"/>
    <w:rsid w:val="00984D87"/>
    <w:rsid w:val="0098577A"/>
    <w:rsid w:val="009878E4"/>
    <w:rsid w:val="009911A3"/>
    <w:rsid w:val="00991D41"/>
    <w:rsid w:val="009949A9"/>
    <w:rsid w:val="00996B6C"/>
    <w:rsid w:val="00997844"/>
    <w:rsid w:val="009A66AE"/>
    <w:rsid w:val="009B2EA1"/>
    <w:rsid w:val="009B68C8"/>
    <w:rsid w:val="009B6D57"/>
    <w:rsid w:val="009C05F0"/>
    <w:rsid w:val="009C466C"/>
    <w:rsid w:val="009C7A89"/>
    <w:rsid w:val="009D07FA"/>
    <w:rsid w:val="009D0B94"/>
    <w:rsid w:val="009D0F86"/>
    <w:rsid w:val="009D2D15"/>
    <w:rsid w:val="009D331E"/>
    <w:rsid w:val="009D60B6"/>
    <w:rsid w:val="009D6789"/>
    <w:rsid w:val="009E2E42"/>
    <w:rsid w:val="009F0FDA"/>
    <w:rsid w:val="009F223B"/>
    <w:rsid w:val="00A002E3"/>
    <w:rsid w:val="00A032D3"/>
    <w:rsid w:val="00A10589"/>
    <w:rsid w:val="00A11602"/>
    <w:rsid w:val="00A17638"/>
    <w:rsid w:val="00A1794F"/>
    <w:rsid w:val="00A20034"/>
    <w:rsid w:val="00A35561"/>
    <w:rsid w:val="00A356D0"/>
    <w:rsid w:val="00A4223B"/>
    <w:rsid w:val="00A42DF8"/>
    <w:rsid w:val="00A4449F"/>
    <w:rsid w:val="00A47BFB"/>
    <w:rsid w:val="00A519FD"/>
    <w:rsid w:val="00A523CD"/>
    <w:rsid w:val="00A556AA"/>
    <w:rsid w:val="00A63BE5"/>
    <w:rsid w:val="00A70507"/>
    <w:rsid w:val="00A710FD"/>
    <w:rsid w:val="00A74DBA"/>
    <w:rsid w:val="00A821A9"/>
    <w:rsid w:val="00A82D6A"/>
    <w:rsid w:val="00AA3EC9"/>
    <w:rsid w:val="00AA57EB"/>
    <w:rsid w:val="00AB0EEA"/>
    <w:rsid w:val="00AB2A1A"/>
    <w:rsid w:val="00AB3225"/>
    <w:rsid w:val="00AC112D"/>
    <w:rsid w:val="00AC17F3"/>
    <w:rsid w:val="00AC1C52"/>
    <w:rsid w:val="00AC5DE2"/>
    <w:rsid w:val="00AE0346"/>
    <w:rsid w:val="00AE5D28"/>
    <w:rsid w:val="00AE5F6C"/>
    <w:rsid w:val="00AE7E70"/>
    <w:rsid w:val="00AF0E9F"/>
    <w:rsid w:val="00B000A1"/>
    <w:rsid w:val="00B06871"/>
    <w:rsid w:val="00B06D49"/>
    <w:rsid w:val="00B12806"/>
    <w:rsid w:val="00B237C4"/>
    <w:rsid w:val="00B23EFB"/>
    <w:rsid w:val="00B3239B"/>
    <w:rsid w:val="00B32489"/>
    <w:rsid w:val="00B32A3A"/>
    <w:rsid w:val="00B42952"/>
    <w:rsid w:val="00B5030A"/>
    <w:rsid w:val="00B53DE2"/>
    <w:rsid w:val="00B55566"/>
    <w:rsid w:val="00B61383"/>
    <w:rsid w:val="00B62AAE"/>
    <w:rsid w:val="00B64D7F"/>
    <w:rsid w:val="00B67CD1"/>
    <w:rsid w:val="00B74F1F"/>
    <w:rsid w:val="00B7741B"/>
    <w:rsid w:val="00B81727"/>
    <w:rsid w:val="00B85F8B"/>
    <w:rsid w:val="00B97718"/>
    <w:rsid w:val="00BA0EB9"/>
    <w:rsid w:val="00BA1C83"/>
    <w:rsid w:val="00BA2732"/>
    <w:rsid w:val="00BA2C3D"/>
    <w:rsid w:val="00BA2CE7"/>
    <w:rsid w:val="00BB1403"/>
    <w:rsid w:val="00BB6742"/>
    <w:rsid w:val="00BC300C"/>
    <w:rsid w:val="00BC34E8"/>
    <w:rsid w:val="00BC7485"/>
    <w:rsid w:val="00BD1400"/>
    <w:rsid w:val="00BD320C"/>
    <w:rsid w:val="00BD3F37"/>
    <w:rsid w:val="00BD7381"/>
    <w:rsid w:val="00BD74F8"/>
    <w:rsid w:val="00BF0117"/>
    <w:rsid w:val="00BF40F0"/>
    <w:rsid w:val="00C04E96"/>
    <w:rsid w:val="00C05AB4"/>
    <w:rsid w:val="00C11ECE"/>
    <w:rsid w:val="00C12A1A"/>
    <w:rsid w:val="00C13CF2"/>
    <w:rsid w:val="00C1443F"/>
    <w:rsid w:val="00C2007F"/>
    <w:rsid w:val="00C20D69"/>
    <w:rsid w:val="00C22479"/>
    <w:rsid w:val="00C263FF"/>
    <w:rsid w:val="00C27CEC"/>
    <w:rsid w:val="00C30DBD"/>
    <w:rsid w:val="00C33CB9"/>
    <w:rsid w:val="00C403F1"/>
    <w:rsid w:val="00C42743"/>
    <w:rsid w:val="00C42FE3"/>
    <w:rsid w:val="00C45A31"/>
    <w:rsid w:val="00C46498"/>
    <w:rsid w:val="00C467D1"/>
    <w:rsid w:val="00C65FAF"/>
    <w:rsid w:val="00C72473"/>
    <w:rsid w:val="00C7371A"/>
    <w:rsid w:val="00C81529"/>
    <w:rsid w:val="00C85142"/>
    <w:rsid w:val="00C866D9"/>
    <w:rsid w:val="00C9312F"/>
    <w:rsid w:val="00C93236"/>
    <w:rsid w:val="00C95E17"/>
    <w:rsid w:val="00C96DBC"/>
    <w:rsid w:val="00CA0E9A"/>
    <w:rsid w:val="00CB07E3"/>
    <w:rsid w:val="00CB7D35"/>
    <w:rsid w:val="00CC0775"/>
    <w:rsid w:val="00CC0785"/>
    <w:rsid w:val="00CC0A99"/>
    <w:rsid w:val="00CC2397"/>
    <w:rsid w:val="00CC4D45"/>
    <w:rsid w:val="00CC6B60"/>
    <w:rsid w:val="00CC6CDD"/>
    <w:rsid w:val="00CC751A"/>
    <w:rsid w:val="00CD065E"/>
    <w:rsid w:val="00CD6741"/>
    <w:rsid w:val="00CD785C"/>
    <w:rsid w:val="00CE3564"/>
    <w:rsid w:val="00CE7B14"/>
    <w:rsid w:val="00CF0A8E"/>
    <w:rsid w:val="00CF41D1"/>
    <w:rsid w:val="00CF47A5"/>
    <w:rsid w:val="00CF4A26"/>
    <w:rsid w:val="00CF51FB"/>
    <w:rsid w:val="00CF5831"/>
    <w:rsid w:val="00D005CD"/>
    <w:rsid w:val="00D040D0"/>
    <w:rsid w:val="00D0410A"/>
    <w:rsid w:val="00D0682C"/>
    <w:rsid w:val="00D10E26"/>
    <w:rsid w:val="00D12DC8"/>
    <w:rsid w:val="00D15B02"/>
    <w:rsid w:val="00D2161A"/>
    <w:rsid w:val="00D2491B"/>
    <w:rsid w:val="00D2671B"/>
    <w:rsid w:val="00D331AE"/>
    <w:rsid w:val="00D3338A"/>
    <w:rsid w:val="00D33FE5"/>
    <w:rsid w:val="00D43969"/>
    <w:rsid w:val="00D44C22"/>
    <w:rsid w:val="00D463E0"/>
    <w:rsid w:val="00D46420"/>
    <w:rsid w:val="00D46AC1"/>
    <w:rsid w:val="00D529D5"/>
    <w:rsid w:val="00D53987"/>
    <w:rsid w:val="00D619D2"/>
    <w:rsid w:val="00D63376"/>
    <w:rsid w:val="00D641AC"/>
    <w:rsid w:val="00D7021C"/>
    <w:rsid w:val="00D74C17"/>
    <w:rsid w:val="00D76888"/>
    <w:rsid w:val="00D76944"/>
    <w:rsid w:val="00D77606"/>
    <w:rsid w:val="00D80EC2"/>
    <w:rsid w:val="00D81296"/>
    <w:rsid w:val="00D8217F"/>
    <w:rsid w:val="00D90658"/>
    <w:rsid w:val="00D97E8F"/>
    <w:rsid w:val="00DA294B"/>
    <w:rsid w:val="00DA57AF"/>
    <w:rsid w:val="00DC416D"/>
    <w:rsid w:val="00DC5453"/>
    <w:rsid w:val="00DC5B90"/>
    <w:rsid w:val="00DC68BE"/>
    <w:rsid w:val="00DC6C69"/>
    <w:rsid w:val="00DD03BF"/>
    <w:rsid w:val="00DD09EB"/>
    <w:rsid w:val="00DD4BD2"/>
    <w:rsid w:val="00DE09E8"/>
    <w:rsid w:val="00DE0D83"/>
    <w:rsid w:val="00DE3FAA"/>
    <w:rsid w:val="00DE68B3"/>
    <w:rsid w:val="00DF02CA"/>
    <w:rsid w:val="00E035D4"/>
    <w:rsid w:val="00E03F44"/>
    <w:rsid w:val="00E04919"/>
    <w:rsid w:val="00E04A1C"/>
    <w:rsid w:val="00E11EB2"/>
    <w:rsid w:val="00E13F65"/>
    <w:rsid w:val="00E142DF"/>
    <w:rsid w:val="00E1489D"/>
    <w:rsid w:val="00E22ECB"/>
    <w:rsid w:val="00E266CD"/>
    <w:rsid w:val="00E26D5E"/>
    <w:rsid w:val="00E30210"/>
    <w:rsid w:val="00E32574"/>
    <w:rsid w:val="00E33F93"/>
    <w:rsid w:val="00E34558"/>
    <w:rsid w:val="00E36720"/>
    <w:rsid w:val="00E433DF"/>
    <w:rsid w:val="00E44C25"/>
    <w:rsid w:val="00E51845"/>
    <w:rsid w:val="00E51D5E"/>
    <w:rsid w:val="00E5610B"/>
    <w:rsid w:val="00E611EF"/>
    <w:rsid w:val="00E61EE7"/>
    <w:rsid w:val="00E665DE"/>
    <w:rsid w:val="00E66B97"/>
    <w:rsid w:val="00E67BA6"/>
    <w:rsid w:val="00E713A2"/>
    <w:rsid w:val="00E754B4"/>
    <w:rsid w:val="00E81612"/>
    <w:rsid w:val="00E832EA"/>
    <w:rsid w:val="00E85DAE"/>
    <w:rsid w:val="00E879A9"/>
    <w:rsid w:val="00EA3369"/>
    <w:rsid w:val="00EA5322"/>
    <w:rsid w:val="00EA586B"/>
    <w:rsid w:val="00EB26CC"/>
    <w:rsid w:val="00EB3805"/>
    <w:rsid w:val="00EB5BC3"/>
    <w:rsid w:val="00EC28F6"/>
    <w:rsid w:val="00EC4322"/>
    <w:rsid w:val="00EC76A1"/>
    <w:rsid w:val="00ED3400"/>
    <w:rsid w:val="00ED4363"/>
    <w:rsid w:val="00ED6127"/>
    <w:rsid w:val="00ED6529"/>
    <w:rsid w:val="00ED6589"/>
    <w:rsid w:val="00EE05BF"/>
    <w:rsid w:val="00EE0A50"/>
    <w:rsid w:val="00EE1EF1"/>
    <w:rsid w:val="00EE3BE3"/>
    <w:rsid w:val="00EE5831"/>
    <w:rsid w:val="00EF029D"/>
    <w:rsid w:val="00EF06A9"/>
    <w:rsid w:val="00EF1639"/>
    <w:rsid w:val="00EF1C46"/>
    <w:rsid w:val="00EF3C18"/>
    <w:rsid w:val="00F00702"/>
    <w:rsid w:val="00F00BED"/>
    <w:rsid w:val="00F01420"/>
    <w:rsid w:val="00F023B6"/>
    <w:rsid w:val="00F03D0A"/>
    <w:rsid w:val="00F064DB"/>
    <w:rsid w:val="00F14014"/>
    <w:rsid w:val="00F1472F"/>
    <w:rsid w:val="00F16EF4"/>
    <w:rsid w:val="00F203E1"/>
    <w:rsid w:val="00F2358D"/>
    <w:rsid w:val="00F24455"/>
    <w:rsid w:val="00F24EFA"/>
    <w:rsid w:val="00F320C0"/>
    <w:rsid w:val="00F32145"/>
    <w:rsid w:val="00F33E85"/>
    <w:rsid w:val="00F3417F"/>
    <w:rsid w:val="00F34CCA"/>
    <w:rsid w:val="00F41014"/>
    <w:rsid w:val="00F4236C"/>
    <w:rsid w:val="00F44A13"/>
    <w:rsid w:val="00F459D3"/>
    <w:rsid w:val="00F461F1"/>
    <w:rsid w:val="00F47204"/>
    <w:rsid w:val="00F55898"/>
    <w:rsid w:val="00F602D7"/>
    <w:rsid w:val="00F65461"/>
    <w:rsid w:val="00F7090A"/>
    <w:rsid w:val="00F72141"/>
    <w:rsid w:val="00F75888"/>
    <w:rsid w:val="00F818D6"/>
    <w:rsid w:val="00F81A2D"/>
    <w:rsid w:val="00F84F8F"/>
    <w:rsid w:val="00F8611B"/>
    <w:rsid w:val="00F87561"/>
    <w:rsid w:val="00F87DA5"/>
    <w:rsid w:val="00F914CD"/>
    <w:rsid w:val="00FB0185"/>
    <w:rsid w:val="00FB06BE"/>
    <w:rsid w:val="00FB1717"/>
    <w:rsid w:val="00FB504E"/>
    <w:rsid w:val="00FC1DE6"/>
    <w:rsid w:val="00FC4078"/>
    <w:rsid w:val="00FC540F"/>
    <w:rsid w:val="00FC6ACD"/>
    <w:rsid w:val="00FC6C4E"/>
    <w:rsid w:val="00FC7AB0"/>
    <w:rsid w:val="00FD0D7C"/>
    <w:rsid w:val="00FD1AEC"/>
    <w:rsid w:val="00FD677A"/>
    <w:rsid w:val="00FE0B2B"/>
    <w:rsid w:val="00FE2090"/>
    <w:rsid w:val="00FE4A3F"/>
    <w:rsid w:val="00FE4E87"/>
    <w:rsid w:val="00FE5A09"/>
    <w:rsid w:val="00FF12D6"/>
    <w:rsid w:val="00FF57F7"/>
    <w:rsid w:val="00FF6848"/>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4FDE"/>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70507"/>
    <w:pPr>
      <w:spacing w:after="0"/>
      <w:jc w:val="right"/>
      <w:outlineLvl w:val="0"/>
    </w:pPr>
    <w:rPr>
      <w:rFonts w:ascii="Calibri" w:eastAsiaTheme="majorEastAsia" w:hAnsi="Calibri" w:cstheme="majorBidi"/>
      <w:b/>
      <w:color w:val="FFFFFF" w:themeColor="background1"/>
      <w:sz w:val="64"/>
      <w:szCs w:val="56"/>
    </w:rPr>
  </w:style>
  <w:style w:type="character" w:customStyle="1" w:styleId="TitleChar">
    <w:name w:val="Title Char"/>
    <w:basedOn w:val="DefaultParagraphFont"/>
    <w:link w:val="Title"/>
    <w:uiPriority w:val="10"/>
    <w:rsid w:val="00A70507"/>
    <w:rPr>
      <w:rFonts w:ascii="Calibri" w:eastAsiaTheme="majorEastAsia" w:hAnsi="Calibri" w:cstheme="majorBidi"/>
      <w:b/>
      <w:color w:val="FFFFFF" w:themeColor="background1"/>
      <w:sz w:val="64"/>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semiHidden/>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4"/>
      </w:numPr>
      <w:ind w:left="1080"/>
    </w:pPr>
    <w:rPr>
      <w:rFonts w:cs="Calibri"/>
      <w:color w:val="000000"/>
      <w:lang w:eastAsia="en-US"/>
    </w:rPr>
  </w:style>
  <w:style w:type="paragraph" w:customStyle="1" w:styleId="BodyTextbeforebullet">
    <w:name w:val="Body Text before bullet"/>
    <w:basedOn w:val="BodyText"/>
    <w:qFormat/>
    <w:rsid w:val="009D60B6"/>
    <w:pPr>
      <w:keepNext/>
      <w:spacing w:after="120"/>
    </w:pPr>
  </w:style>
  <w:style w:type="character" w:customStyle="1" w:styleId="Leadin">
    <w:name w:val="Leadin"/>
    <w:basedOn w:val="DefaultParagraphFont"/>
    <w:uiPriority w:val="1"/>
    <w:qFormat/>
    <w:rsid w:val="001B6465"/>
    <w:rPr>
      <w:b/>
      <w:i/>
      <w:color w:val="3D4F70"/>
      <w:sz w:val="24"/>
    </w:rPr>
  </w:style>
  <w:style w:type="paragraph" w:customStyle="1" w:styleId="numberedlist">
    <w:name w:val="numbered list"/>
    <w:basedOn w:val="NoSpacing"/>
    <w:qFormat/>
    <w:rsid w:val="003B588E"/>
    <w:pPr>
      <w:numPr>
        <w:numId w:val="3"/>
      </w:numPr>
      <w:spacing w:after="160" w:line="264" w:lineRule="auto"/>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5"/>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Normal"/>
    <w:qFormat/>
    <w:rsid w:val="00361038"/>
    <w:pPr>
      <w:spacing w:after="0"/>
      <w:jc w:val="right"/>
      <w:outlineLvl w:val="0"/>
    </w:pPr>
    <w:rPr>
      <w:rFonts w:ascii="Calibri" w:eastAsiaTheme="majorEastAsia" w:hAnsi="Calibri" w:cstheme="majorBidi"/>
      <w:color w:val="FFFFFF" w:themeColor="background1"/>
      <w:sz w:val="32"/>
      <w:szCs w:val="56"/>
      <w14:textOutline w14:w="9525" w14:cap="rnd" w14:cmpd="sng" w14:algn="ctr">
        <w14:noFill/>
        <w14:prstDash w14:val="solid"/>
        <w14:bevel/>
      </w14:textOutline>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paragraph" w:customStyle="1" w:styleId="BodyTextIndentbeforebullet">
    <w:name w:val="Body Text Indent before bullet"/>
    <w:basedOn w:val="BodyTextIndent"/>
    <w:qFormat/>
    <w:rsid w:val="007C3FFB"/>
    <w:pPr>
      <w:spacing w:after="40"/>
    </w:pPr>
  </w:style>
  <w:style w:type="paragraph" w:customStyle="1" w:styleId="Default">
    <w:name w:val="Default"/>
    <w:uiPriority w:val="99"/>
    <w:rsid w:val="00563C3B"/>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styleId="NormalWeb">
    <w:name w:val="Normal (Web)"/>
    <w:basedOn w:val="Normal"/>
    <w:uiPriority w:val="99"/>
    <w:rsid w:val="00817AE1"/>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alphalist">
    <w:name w:val="alpha list"/>
    <w:basedOn w:val="ListParagraph"/>
    <w:qFormat/>
    <w:rsid w:val="00E51845"/>
    <w:pPr>
      <w:spacing w:line="264" w:lineRule="auto"/>
      <w:ind w:hanging="360"/>
    </w:pPr>
    <w:rPr>
      <w:rFonts w:eastAsia="Times New Roman" w:cs="Tahoma"/>
    </w:rPr>
  </w:style>
  <w:style w:type="table" w:customStyle="1" w:styleId="TableGrid1">
    <w:name w:val="Table Grid1"/>
    <w:basedOn w:val="TableNormal"/>
    <w:next w:val="TableGrid"/>
    <w:uiPriority w:val="59"/>
    <w:rsid w:val="00333E50"/>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st">
    <w:name w:val="table list"/>
    <w:basedOn w:val="TableText"/>
    <w:qFormat/>
    <w:rsid w:val="009D07FA"/>
    <w:pPr>
      <w:ind w:left="220" w:hanging="220"/>
    </w:pPr>
  </w:style>
  <w:style w:type="character" w:styleId="PlaceholderText">
    <w:name w:val="Placeholder Text"/>
    <w:basedOn w:val="DefaultParagraphFont"/>
    <w:uiPriority w:val="99"/>
    <w:semiHidden/>
    <w:rsid w:val="009D60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529336565">
      <w:bodyDiv w:val="1"/>
      <w:marLeft w:val="0"/>
      <w:marRight w:val="0"/>
      <w:marTop w:val="0"/>
      <w:marBottom w:val="0"/>
      <w:divBdr>
        <w:top w:val="none" w:sz="0" w:space="0" w:color="auto"/>
        <w:left w:val="none" w:sz="0" w:space="0" w:color="auto"/>
        <w:bottom w:val="none" w:sz="0" w:space="0" w:color="auto"/>
        <w:right w:val="none" w:sz="0" w:space="0" w:color="auto"/>
      </w:divBdr>
    </w:div>
    <w:div w:id="184473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dnr.state.md.us/irc/docs/00007266.pdf"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mde.state.md.us/programs/Water/TMDL/Pages/Programs/WaterPrograms/tmdl/bsid_studies.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l.erdc.usace.army.mil/elpubs/pdf/sr52.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de.state.md.us/programs/Water/TMDL/Pages/Programs/WaterPrograms/tmdl/bsid_studies.aspx"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chesapeakebay.net/indicators/indicator/health_of_freshwater_streams_in_the_chesapeake_bay_watersh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nlo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8" ma:contentTypeDescription="Create a new document." ma:contentTypeScope="" ma:versionID="37b0cae9c5e6d82fdd3a0f8c1c393fd2">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60c52fd8fba794353faafbf63a7ba30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4615F-E60A-472A-8919-61FBF0B1B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FC56BB-852A-4D8B-AD03-23515C657E04}">
  <ds:schemaRefs>
    <ds:schemaRef ds:uri="http://schemas.microsoft.com/sharepoint/v3/contenttype/forms"/>
  </ds:schemaRefs>
</ds:datastoreItem>
</file>

<file path=customXml/itemProps3.xml><?xml version="1.0" encoding="utf-8"?>
<ds:datastoreItem xmlns:ds="http://schemas.openxmlformats.org/officeDocument/2006/customXml" ds:itemID="{24301FED-04C0-47D2-8664-6E28D193CDD5}">
  <ds:schemaRefs>
    <ds:schemaRef ds:uri="http://purl.org/dc/terms/"/>
    <ds:schemaRef ds:uri="81493b60-ac3d-43de-8143-f671739172a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4a1e9e52-b1df-48d5-aa62-72081cda54bb"/>
    <ds:schemaRef ds:uri="http://www.w3.org/XML/1998/namespace"/>
    <ds:schemaRef ds:uri="http://purl.org/dc/dcmitype/"/>
  </ds:schemaRefs>
</ds:datastoreItem>
</file>

<file path=customXml/itemProps4.xml><?xml version="1.0" encoding="utf-8"?>
<ds:datastoreItem xmlns:ds="http://schemas.openxmlformats.org/officeDocument/2006/customXml" ds:itemID="{BCB10EB1-6C91-4407-9967-A4FD0B683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4</TotalTime>
  <Pages>18</Pages>
  <Words>6921</Words>
  <Characters>39454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gbarranc</dc:creator>
  <cp:lastModifiedBy>Greenberg, Julianna</cp:lastModifiedBy>
  <cp:revision>5</cp:revision>
  <cp:lastPrinted>2018-11-15T20:59:00Z</cp:lastPrinted>
  <dcterms:created xsi:type="dcterms:W3CDTF">2019-10-18T14:16:00Z</dcterms:created>
  <dcterms:modified xsi:type="dcterms:W3CDTF">2019-10-18T14:49:00Z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y fmtid="{D5CDD505-2E9C-101B-9397-08002B2CF9AE}" pid="3" name="ContentTypeId">
    <vt:lpwstr>0x0101006A18F1A6B273B2469067434C6571C652</vt:lpwstr>
  </property>
  <property fmtid="{D5CDD505-2E9C-101B-9397-08002B2CF9AE}" pid="4" name="Order">
    <vt:r8>72600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_CopySource">
    <vt:lpwstr>https://cbpo.sharepoint.com/sites/Intranet/gits/EPLM/SRS/my new library/Management Strategies and Logic and Action Plans/SRS cycle 2017-2018/Healthy Watersheds cohort/2018-2019 Stream Health Management Strategy_v2_Final_approved03.21.19.docx</vt:lpwstr>
  </property>
</Properties>
</file>