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CA87F" w14:textId="77777777" w:rsidR="00BA638A" w:rsidRPr="0008686F"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Chesapeake Bay Watershed Agreement Management Strategies</w:t>
      </w:r>
    </w:p>
    <w:p w14:paraId="6478DEA9" w14:textId="77777777" w:rsidR="0029033D" w:rsidRDefault="001C1D2C" w:rsidP="001C1D2C">
      <w:pPr>
        <w:jc w:val="center"/>
        <w:rPr>
          <w:rFonts w:ascii="Times New Roman" w:hAnsi="Times New Roman" w:cs="Times New Roman"/>
          <w:b/>
          <w:bCs/>
          <w:sz w:val="24"/>
        </w:rPr>
      </w:pPr>
      <w:r>
        <w:rPr>
          <w:rFonts w:ascii="Times New Roman" w:hAnsi="Times New Roman" w:cs="Times New Roman"/>
          <w:b/>
          <w:bCs/>
          <w:sz w:val="24"/>
        </w:rPr>
        <w:t>Toxic Contaminants Goal and Outcomes</w:t>
      </w:r>
    </w:p>
    <w:p w14:paraId="0C02E106" w14:textId="77777777" w:rsidR="00351822" w:rsidRPr="0008686F" w:rsidRDefault="0029033D" w:rsidP="001C1D2C">
      <w:pPr>
        <w:jc w:val="center"/>
        <w:rPr>
          <w:rFonts w:ascii="Times New Roman" w:hAnsi="Times New Roman" w:cs="Times New Roman"/>
          <w:sz w:val="24"/>
        </w:rPr>
      </w:pPr>
      <w:r>
        <w:rPr>
          <w:rFonts w:ascii="Times New Roman" w:hAnsi="Times New Roman" w:cs="Times New Roman"/>
          <w:b/>
          <w:bCs/>
          <w:sz w:val="24"/>
        </w:rPr>
        <w:t>(Policy and Prevention Outcome Draft)</w:t>
      </w:r>
      <w:r w:rsidR="001C1D2C">
        <w:rPr>
          <w:rFonts w:ascii="Times New Roman" w:hAnsi="Times New Roman" w:cs="Times New Roman"/>
          <w:b/>
          <w:bCs/>
          <w:sz w:val="24"/>
        </w:rPr>
        <w:br/>
      </w:r>
    </w:p>
    <w:p w14:paraId="657F5EAC" w14:textId="77777777" w:rsidR="002908FB" w:rsidRPr="00894E6C" w:rsidRDefault="00894E6C" w:rsidP="007C0B1E">
      <w:pPr>
        <w:pStyle w:val="ListParagraph"/>
        <w:numPr>
          <w:ilvl w:val="0"/>
          <w:numId w:val="4"/>
        </w:numPr>
        <w:rPr>
          <w:rFonts w:ascii="Times New Roman" w:hAnsi="Times New Roman" w:cs="Times New Roman"/>
          <w:sz w:val="24"/>
        </w:rPr>
      </w:pPr>
      <w:commentRangeStart w:id="0"/>
      <w:r w:rsidRPr="00894E6C">
        <w:rPr>
          <w:rFonts w:ascii="Times New Roman" w:hAnsi="Times New Roman" w:cs="Times New Roman"/>
          <w:b/>
          <w:sz w:val="24"/>
        </w:rPr>
        <w:t>Executive Summar</w:t>
      </w:r>
      <w:r w:rsidRPr="00894E6C">
        <w:rPr>
          <w:rFonts w:ascii="Times New Roman" w:hAnsi="Times New Roman" w:cs="Times New Roman"/>
          <w:sz w:val="24"/>
        </w:rPr>
        <w:t xml:space="preserve">y </w:t>
      </w:r>
      <w:commentRangeEnd w:id="0"/>
      <w:r w:rsidR="007A6B8A">
        <w:rPr>
          <w:rStyle w:val="CommentReference"/>
        </w:rPr>
        <w:commentReference w:id="0"/>
      </w:r>
      <w:r w:rsidRPr="00894E6C">
        <w:rPr>
          <w:rFonts w:ascii="Times New Roman" w:hAnsi="Times New Roman" w:cs="Times New Roman"/>
          <w:sz w:val="24"/>
        </w:rPr>
        <w:br/>
      </w:r>
      <w:r w:rsidRPr="00894E6C">
        <w:rPr>
          <w:rFonts w:ascii="Times New Roman" w:hAnsi="Times New Roman" w:cs="Times New Roman"/>
          <w:sz w:val="24"/>
        </w:rPr>
        <w:br/>
      </w:r>
      <w:r w:rsidRPr="00894E6C">
        <w:rPr>
          <w:rFonts w:ascii="Times New Roman" w:hAnsi="Times New Roman" w:cs="Times New Roman"/>
          <w:sz w:val="24"/>
          <w:szCs w:val="24"/>
        </w:rPr>
        <w:br/>
      </w:r>
    </w:p>
    <w:p w14:paraId="625FCEDD" w14:textId="77777777" w:rsidR="00894E6C" w:rsidRDefault="00351822" w:rsidP="00894E6C">
      <w:pPr>
        <w:pStyle w:val="ListParagraph"/>
        <w:numPr>
          <w:ilvl w:val="0"/>
          <w:numId w:val="4"/>
        </w:numPr>
        <w:rPr>
          <w:rFonts w:ascii="Times New Roman" w:hAnsi="Times New Roman" w:cs="Times New Roman"/>
          <w:sz w:val="24"/>
        </w:rPr>
      </w:pPr>
      <w:commentRangeStart w:id="1"/>
      <w:r w:rsidRPr="002908FB">
        <w:rPr>
          <w:rFonts w:ascii="Times New Roman" w:hAnsi="Times New Roman" w:cs="Times New Roman"/>
          <w:b/>
          <w:bCs/>
          <w:sz w:val="24"/>
        </w:rPr>
        <w:t>Outcome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and Baseline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w:t>
      </w:r>
      <w:commentRangeEnd w:id="1"/>
      <w:r w:rsidR="007A6B8A">
        <w:rPr>
          <w:rStyle w:val="CommentReference"/>
        </w:rPr>
        <w:commentReference w:id="1"/>
      </w:r>
    </w:p>
    <w:p w14:paraId="108FE116" w14:textId="77777777" w:rsidR="00894E6C" w:rsidRPr="00894E6C" w:rsidRDefault="00894E6C" w:rsidP="00894E6C">
      <w:pPr>
        <w:pStyle w:val="ListParagraph"/>
        <w:rPr>
          <w:rFonts w:ascii="Times New Roman" w:hAnsi="Times New Roman" w:cs="Times New Roman"/>
          <w:sz w:val="24"/>
        </w:rPr>
      </w:pPr>
      <w:r>
        <w:rPr>
          <w:rFonts w:ascii="Times New Roman" w:hAnsi="Times New Roman" w:cs="Times New Roman"/>
          <w:sz w:val="24"/>
        </w:rPr>
        <w:br/>
      </w:r>
      <w:r w:rsidRPr="00117B8B">
        <w:rPr>
          <w:rFonts w:ascii="Times New Roman" w:hAnsi="Times New Roman" w:cs="Times New Roman"/>
          <w:sz w:val="24"/>
          <w:u w:val="single"/>
        </w:rPr>
        <w:t xml:space="preserve">Toxic Contaminants Goal: </w:t>
      </w:r>
      <w:r w:rsidRPr="00894E6C">
        <w:rPr>
          <w:rFonts w:ascii="Times New Roman" w:hAnsi="Times New Roman" w:cs="Times New Roman"/>
          <w:sz w:val="24"/>
        </w:rPr>
        <w:t xml:space="preserve"> </w:t>
      </w:r>
      <w:r w:rsidRPr="00894E6C">
        <w:rPr>
          <w:rFonts w:ascii="Times New Roman" w:hAnsi="Times New Roman" w:cs="Times New Roman"/>
          <w:sz w:val="24"/>
          <w:szCs w:val="24"/>
        </w:rPr>
        <w:t>Ensure that the Bay and its rivers are free of effects of toxic contaminants on living resources and human health.</w:t>
      </w:r>
    </w:p>
    <w:p w14:paraId="7ABAB293" w14:textId="77777777" w:rsidR="007C0B1E" w:rsidRPr="00C0700C" w:rsidRDefault="007C0B1E" w:rsidP="0010477D">
      <w:pPr>
        <w:pStyle w:val="Default"/>
        <w:spacing w:after="230"/>
        <w:ind w:left="720"/>
        <w:rPr>
          <w:color w:val="auto"/>
        </w:rPr>
      </w:pPr>
      <w:r w:rsidRPr="00117B8B">
        <w:rPr>
          <w:color w:val="auto"/>
          <w:u w:val="single"/>
        </w:rPr>
        <w:t>Research Outcome:</w:t>
      </w:r>
      <w:r>
        <w:rPr>
          <w:color w:val="auto"/>
        </w:rPr>
        <w:t xml:space="preserve">  </w:t>
      </w:r>
      <w:r w:rsidRPr="00C0700C">
        <w:rPr>
          <w:color w:val="auto"/>
        </w:rPr>
        <w:t>Continually increase our understanding of the impacts and mitigation o</w:t>
      </w:r>
      <w:r>
        <w:rPr>
          <w:color w:val="auto"/>
        </w:rPr>
        <w:t xml:space="preserve">ptions for toxic contaminants. </w:t>
      </w:r>
      <w:r w:rsidRPr="00C0700C">
        <w:rPr>
          <w:color w:val="auto"/>
        </w:rPr>
        <w:t xml:space="preserve">Develop a research agenda and further </w:t>
      </w:r>
      <w:proofErr w:type="gramStart"/>
      <w:r w:rsidRPr="00C0700C">
        <w:rPr>
          <w:color w:val="auto"/>
        </w:rPr>
        <w:t>characterize</w:t>
      </w:r>
      <w:proofErr w:type="gramEnd"/>
      <w:r w:rsidRPr="00C0700C">
        <w:rPr>
          <w:color w:val="auto"/>
        </w:rPr>
        <w:t xml:space="preserve"> the occurrence, concentrations, sources and effects of mercury, PCBs and other contaminants of em</w:t>
      </w:r>
      <w:r>
        <w:rPr>
          <w:color w:val="auto"/>
        </w:rPr>
        <w:t xml:space="preserve">erging and widespread concern. </w:t>
      </w:r>
      <w:r w:rsidRPr="00C0700C">
        <w:rPr>
          <w:color w:val="auto"/>
        </w:rPr>
        <w:t xml:space="preserve">In addition, identify which best management practices might provide multiple benefits of reducing nutrient and sediment pollution as well as toxic contaminants in waterways. </w:t>
      </w:r>
    </w:p>
    <w:p w14:paraId="6761AA56" w14:textId="77777777" w:rsidR="0010477D" w:rsidRPr="00C0700C" w:rsidRDefault="0010477D" w:rsidP="0010477D">
      <w:pPr>
        <w:pStyle w:val="Default"/>
        <w:spacing w:after="230"/>
        <w:ind w:left="720"/>
        <w:rPr>
          <w:color w:val="auto"/>
        </w:rPr>
      </w:pPr>
      <w:r w:rsidRPr="00117B8B">
        <w:rPr>
          <w:u w:val="single"/>
        </w:rPr>
        <w:t xml:space="preserve">Policy and Prevention Outcome: </w:t>
      </w:r>
      <w:r w:rsidRPr="00C0700C">
        <w:rPr>
          <w:color w:val="auto"/>
        </w:rPr>
        <w:t>Continually improve practices and controls that reduce and prevent the effects of toxic contaminants below levels that ha</w:t>
      </w:r>
      <w:r>
        <w:rPr>
          <w:color w:val="auto"/>
        </w:rPr>
        <w:t xml:space="preserve">rm aquatic systems and humans. </w:t>
      </w:r>
      <w:r w:rsidRPr="00C0700C">
        <w:rPr>
          <w:color w:val="auto"/>
        </w:rPr>
        <w:t xml:space="preserve">Build on existing programs to reduce the amount and effects of </w:t>
      </w:r>
      <w:r>
        <w:rPr>
          <w:color w:val="auto"/>
        </w:rPr>
        <w:t xml:space="preserve">PCBs in the Bay and watershed. </w:t>
      </w:r>
      <w:r w:rsidRPr="00C0700C">
        <w:rPr>
          <w:color w:val="auto"/>
        </w:rPr>
        <w:t xml:space="preserve">Use research findings to evaluate the implementation of additional policies, programs and practices for other contaminants that need to be further reduced or eliminated. </w:t>
      </w:r>
    </w:p>
    <w:p w14:paraId="28D085AD" w14:textId="77777777" w:rsidR="00894E6C" w:rsidRPr="00CB1319" w:rsidRDefault="00457E4C" w:rsidP="00A32669">
      <w:pPr>
        <w:ind w:left="720"/>
        <w:rPr>
          <w:rFonts w:ascii="Times New Roman" w:hAnsi="Times New Roman" w:cs="Times New Roman"/>
          <w:sz w:val="24"/>
          <w:u w:val="single"/>
        </w:rPr>
      </w:pPr>
      <w:r w:rsidRPr="00CB1319">
        <w:rPr>
          <w:rFonts w:ascii="Times New Roman" w:hAnsi="Times New Roman" w:cs="Times New Roman"/>
          <w:sz w:val="24"/>
          <w:u w:val="single"/>
        </w:rPr>
        <w:t>Research Baseline</w:t>
      </w:r>
      <w:r w:rsidR="003D6A3C">
        <w:rPr>
          <w:rFonts w:ascii="Times New Roman" w:hAnsi="Times New Roman" w:cs="Times New Roman"/>
          <w:sz w:val="24"/>
          <w:u w:val="single"/>
        </w:rPr>
        <w:t>:</w:t>
      </w:r>
    </w:p>
    <w:p w14:paraId="62A50EEB" w14:textId="77777777" w:rsidR="00457E4C" w:rsidRDefault="00457E4C" w:rsidP="00894E6C">
      <w:pPr>
        <w:rPr>
          <w:rFonts w:ascii="Times New Roman" w:hAnsi="Times New Roman" w:cs="Times New Roman"/>
          <w:sz w:val="24"/>
        </w:rPr>
      </w:pPr>
    </w:p>
    <w:p w14:paraId="713A3BBD" w14:textId="77777777" w:rsidR="00457E4C" w:rsidRDefault="00457E4C" w:rsidP="00A32669">
      <w:pPr>
        <w:ind w:left="720"/>
        <w:rPr>
          <w:rFonts w:ascii="Times New Roman" w:hAnsi="Times New Roman" w:cs="Times New Roman"/>
          <w:sz w:val="24"/>
        </w:rPr>
      </w:pPr>
      <w:commentRangeStart w:id="2"/>
      <w:r w:rsidRPr="00CB1319">
        <w:rPr>
          <w:rFonts w:ascii="Times New Roman" w:hAnsi="Times New Roman" w:cs="Times New Roman"/>
          <w:sz w:val="24"/>
          <w:u w:val="single"/>
        </w:rPr>
        <w:t>Policy and Prevention Baseline</w:t>
      </w:r>
      <w:r w:rsidR="003D6A3C">
        <w:rPr>
          <w:rFonts w:ascii="Times New Roman" w:hAnsi="Times New Roman" w:cs="Times New Roman"/>
          <w:sz w:val="24"/>
          <w:u w:val="single"/>
        </w:rPr>
        <w:t>:</w:t>
      </w:r>
      <w:r w:rsidR="00683A70">
        <w:rPr>
          <w:rFonts w:ascii="Times New Roman" w:hAnsi="Times New Roman" w:cs="Times New Roman"/>
          <w:sz w:val="24"/>
        </w:rPr>
        <w:t xml:space="preserve"> </w:t>
      </w:r>
      <w:commentRangeEnd w:id="2"/>
      <w:r w:rsidR="00B65019">
        <w:rPr>
          <w:rStyle w:val="CommentReference"/>
        </w:rPr>
        <w:commentReference w:id="2"/>
      </w:r>
      <w:r w:rsidR="00683A70">
        <w:rPr>
          <w:rFonts w:ascii="Times New Roman" w:hAnsi="Times New Roman" w:cs="Times New Roman"/>
          <w:sz w:val="24"/>
        </w:rPr>
        <w:t>(focused on PCBs in this management strategy</w:t>
      </w:r>
      <w:r w:rsidR="00CB1319">
        <w:rPr>
          <w:rFonts w:ascii="Times New Roman" w:hAnsi="Times New Roman" w:cs="Times New Roman"/>
          <w:sz w:val="24"/>
        </w:rPr>
        <w:t>; derived from information provided by jurisdiction agencies responsible for issuing fish consumption advisories and implementation of Clean Water Act programs</w:t>
      </w:r>
      <w:r w:rsidR="00683A70">
        <w:rPr>
          <w:rFonts w:ascii="Times New Roman" w:hAnsi="Times New Roman" w:cs="Times New Roman"/>
          <w:sz w:val="24"/>
        </w:rPr>
        <w:t>)</w:t>
      </w:r>
    </w:p>
    <w:p w14:paraId="6212B0DA" w14:textId="77777777" w:rsidR="00703636" w:rsidRDefault="00703636" w:rsidP="00703636">
      <w:pPr>
        <w:pStyle w:val="ListParagraph"/>
        <w:numPr>
          <w:ilvl w:val="0"/>
          <w:numId w:val="11"/>
        </w:numPr>
        <w:spacing w:after="0" w:line="240" w:lineRule="auto"/>
        <w:rPr>
          <w:rFonts w:ascii="Times New Roman" w:hAnsi="Times New Roman" w:cs="Times New Roman"/>
          <w:sz w:val="24"/>
        </w:rPr>
      </w:pPr>
      <w:r w:rsidRPr="00703636">
        <w:rPr>
          <w:rFonts w:ascii="Times New Roman" w:hAnsi="Times New Roman" w:cs="Times New Roman"/>
          <w:sz w:val="24"/>
        </w:rPr>
        <w:t>Extensive fish consumption advisories</w:t>
      </w:r>
    </w:p>
    <w:p w14:paraId="02178A51" w14:textId="77777777" w:rsidR="00703636" w:rsidRDefault="006D2D9A" w:rsidP="00703636">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Extensive</w:t>
      </w:r>
      <w:r w:rsidR="00703636" w:rsidRPr="00703636">
        <w:rPr>
          <w:rFonts w:ascii="Times New Roman" w:hAnsi="Times New Roman" w:cs="Times New Roman"/>
          <w:sz w:val="24"/>
        </w:rPr>
        <w:t xml:space="preserve"> impairments of both tidal and non-tidal waters</w:t>
      </w:r>
      <w:r w:rsidR="00703636">
        <w:rPr>
          <w:rFonts w:ascii="Times New Roman" w:hAnsi="Times New Roman" w:cs="Times New Roman"/>
          <w:sz w:val="24"/>
        </w:rPr>
        <w:t xml:space="preserve"> due to PCBs</w:t>
      </w:r>
    </w:p>
    <w:p w14:paraId="5C220736" w14:textId="77777777" w:rsidR="003D6A3C" w:rsidRPr="00703636" w:rsidRDefault="003D6A3C" w:rsidP="003D6A3C">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(Information about the existing PCB TMDLs across the Watershed/Formal program progress) – including those that are established as well as those that are under development to be established soon (e.g., MD has several that are out for public comment)</w:t>
      </w:r>
    </w:p>
    <w:p w14:paraId="207B8EE5" w14:textId="77777777" w:rsidR="003D6A3C" w:rsidRPr="00841329" w:rsidRDefault="003D6A3C" w:rsidP="00841329">
      <w:pPr>
        <w:spacing w:after="0" w:line="240" w:lineRule="auto"/>
        <w:ind w:left="720"/>
        <w:rPr>
          <w:rFonts w:ascii="Times New Roman" w:hAnsi="Times New Roman" w:cs="Times New Roman"/>
          <w:sz w:val="24"/>
        </w:rPr>
      </w:pPr>
    </w:p>
    <w:p w14:paraId="3F259D5D" w14:textId="77777777" w:rsidR="002908FB" w:rsidRPr="002908FB" w:rsidRDefault="002908FB" w:rsidP="002908FB">
      <w:pPr>
        <w:rPr>
          <w:rFonts w:ascii="Times New Roman" w:hAnsi="Times New Roman" w:cs="Times New Roman"/>
          <w:sz w:val="24"/>
        </w:rPr>
      </w:pPr>
    </w:p>
    <w:p w14:paraId="2112DF24" w14:textId="77777777" w:rsidR="00A32669" w:rsidRPr="00A32669" w:rsidRDefault="00351822" w:rsidP="00A32669">
      <w:pPr>
        <w:pStyle w:val="ListParagraph"/>
        <w:numPr>
          <w:ilvl w:val="0"/>
          <w:numId w:val="4"/>
        </w:numPr>
        <w:rPr>
          <w:rFonts w:ascii="Times New Roman" w:hAnsi="Times New Roman"/>
          <w:sz w:val="24"/>
          <w:szCs w:val="24"/>
        </w:rPr>
      </w:pPr>
      <w:commentRangeStart w:id="3"/>
      <w:r w:rsidRPr="00A32669">
        <w:rPr>
          <w:rFonts w:ascii="Times New Roman" w:hAnsi="Times New Roman" w:cs="Times New Roman"/>
          <w:b/>
          <w:bCs/>
          <w:sz w:val="24"/>
        </w:rPr>
        <w:lastRenderedPageBreak/>
        <w:t xml:space="preserve">Jurisdictions and </w:t>
      </w:r>
      <w:r w:rsidR="00A32669">
        <w:rPr>
          <w:rFonts w:ascii="Times New Roman" w:hAnsi="Times New Roman" w:cs="Times New Roman"/>
          <w:b/>
          <w:bCs/>
          <w:sz w:val="24"/>
        </w:rPr>
        <w:t>A</w:t>
      </w:r>
      <w:r w:rsidRPr="00A32669">
        <w:rPr>
          <w:rFonts w:ascii="Times New Roman" w:hAnsi="Times New Roman" w:cs="Times New Roman"/>
          <w:b/>
          <w:bCs/>
          <w:sz w:val="24"/>
        </w:rPr>
        <w:t xml:space="preserve">gencies </w:t>
      </w:r>
      <w:r w:rsidR="00A32669">
        <w:rPr>
          <w:rFonts w:ascii="Times New Roman" w:hAnsi="Times New Roman" w:cs="Times New Roman"/>
          <w:b/>
          <w:bCs/>
          <w:sz w:val="24"/>
        </w:rPr>
        <w:t>P</w:t>
      </w:r>
      <w:r w:rsidRPr="00A32669">
        <w:rPr>
          <w:rFonts w:ascii="Times New Roman" w:hAnsi="Times New Roman" w:cs="Times New Roman"/>
          <w:b/>
          <w:bCs/>
          <w:sz w:val="24"/>
        </w:rPr>
        <w:t xml:space="preserve">articipating in the </w:t>
      </w:r>
      <w:r w:rsidR="00A32669">
        <w:rPr>
          <w:rFonts w:ascii="Times New Roman" w:hAnsi="Times New Roman" w:cs="Times New Roman"/>
          <w:b/>
          <w:bCs/>
          <w:sz w:val="24"/>
        </w:rPr>
        <w:t>S</w:t>
      </w:r>
      <w:r w:rsidRPr="00A32669">
        <w:rPr>
          <w:rFonts w:ascii="Times New Roman" w:hAnsi="Times New Roman" w:cs="Times New Roman"/>
          <w:b/>
          <w:bCs/>
          <w:sz w:val="24"/>
        </w:rPr>
        <w:t>trategy</w:t>
      </w:r>
      <w:r w:rsidRPr="00A32669">
        <w:rPr>
          <w:rFonts w:ascii="Times New Roman" w:hAnsi="Times New Roman" w:cs="Times New Roman"/>
          <w:sz w:val="24"/>
        </w:rPr>
        <w:t xml:space="preserve"> </w:t>
      </w:r>
      <w:commentRangeEnd w:id="3"/>
      <w:r w:rsidR="007A6B8A">
        <w:rPr>
          <w:rStyle w:val="CommentReference"/>
        </w:rPr>
        <w:commentReference w:id="3"/>
      </w:r>
      <w:r w:rsidR="00A32669">
        <w:rPr>
          <w:rFonts w:ascii="Times New Roman" w:hAnsi="Times New Roman" w:cs="Times New Roman"/>
          <w:sz w:val="24"/>
        </w:rPr>
        <w:br/>
      </w:r>
    </w:p>
    <w:p w14:paraId="6C072032" w14:textId="77777777" w:rsidR="00A32669" w:rsidRPr="00A32669" w:rsidRDefault="007534E5" w:rsidP="00A32669">
      <w:pPr>
        <w:pStyle w:val="ListParagraph"/>
        <w:rPr>
          <w:rFonts w:ascii="Times New Roman" w:hAnsi="Times New Roman"/>
          <w:sz w:val="24"/>
          <w:szCs w:val="24"/>
        </w:rPr>
      </w:pPr>
      <w:r w:rsidRPr="00A32669">
        <w:rPr>
          <w:rFonts w:ascii="Times New Roman" w:hAnsi="Times New Roman" w:cs="Times New Roman"/>
          <w:sz w:val="24"/>
        </w:rPr>
        <w:t xml:space="preserve">The Toxic Contaminants Workgroup (TCW) has succeeded in extensive outreach and engagement of a wide array of stakeholders.  </w:t>
      </w:r>
      <w:r w:rsidR="00A32669" w:rsidRPr="00A32669">
        <w:rPr>
          <w:rFonts w:ascii="Times New Roman" w:hAnsi="Times New Roman"/>
          <w:sz w:val="24"/>
          <w:szCs w:val="24"/>
        </w:rPr>
        <w:t xml:space="preserve">Bay Agreement signatories and stakeholders who have indicated their intention to participate in management strategy development have been identified on the </w:t>
      </w:r>
      <w:r w:rsidR="00A32669" w:rsidRPr="00833A45">
        <w:rPr>
          <w:rFonts w:ascii="Times New Roman" w:hAnsi="Times New Roman"/>
          <w:sz w:val="24"/>
          <w:szCs w:val="24"/>
        </w:rPr>
        <w:t>workgroup membership list</w:t>
      </w:r>
      <w:r w:rsidR="00A32669" w:rsidRPr="00A32669">
        <w:rPr>
          <w:rFonts w:ascii="Times New Roman" w:hAnsi="Times New Roman"/>
          <w:sz w:val="24"/>
          <w:szCs w:val="24"/>
        </w:rPr>
        <w:t xml:space="preserve">. The membership of the TCW includes members from the following groups: </w:t>
      </w:r>
    </w:p>
    <w:p w14:paraId="686B203D"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the Environment</w:t>
      </w:r>
    </w:p>
    <w:p w14:paraId="70C0AA96"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Natural Resources</w:t>
      </w:r>
    </w:p>
    <w:p w14:paraId="2A5D21F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Virginia Department of Environmental Quality</w:t>
      </w:r>
    </w:p>
    <w:p w14:paraId="51EC18A8"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DC Department of the Environment</w:t>
      </w:r>
    </w:p>
    <w:p w14:paraId="697AB36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Pennsylvania Department of Environmental Protection</w:t>
      </w:r>
    </w:p>
    <w:p w14:paraId="23417679"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Delaware Department of Natural Resources and Environmental Control</w:t>
      </w:r>
    </w:p>
    <w:p w14:paraId="216AC3B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New York Department of Environmental Conservation</w:t>
      </w:r>
    </w:p>
    <w:p w14:paraId="17E23EEF"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West Virginia Department of Environmental Protection</w:t>
      </w:r>
    </w:p>
    <w:p w14:paraId="5D95244C"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Federal Agencies: EPA, USGS, FWS, DHS, NOAA</w:t>
      </w:r>
    </w:p>
    <w:p w14:paraId="3D9E70C5"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Non-Governmental Organizations</w:t>
      </w:r>
    </w:p>
    <w:p w14:paraId="02590465"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Private sector organizations</w:t>
      </w:r>
    </w:p>
    <w:p w14:paraId="2C0A4D7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Local government organizations</w:t>
      </w:r>
    </w:p>
    <w:p w14:paraId="224A9F9B"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Academic institutions</w:t>
      </w:r>
    </w:p>
    <w:p w14:paraId="23D9D1D4" w14:textId="77777777" w:rsidR="007534E5" w:rsidRPr="006E51F7" w:rsidRDefault="00A32669" w:rsidP="006E51F7">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CBP Water Quality Goal Implementation Team Workgroups</w:t>
      </w:r>
    </w:p>
    <w:p w14:paraId="765387A8" w14:textId="77777777" w:rsidR="00B4212D" w:rsidRPr="00A32669" w:rsidRDefault="00A32669" w:rsidP="00A32669">
      <w:pPr>
        <w:ind w:left="720"/>
        <w:rPr>
          <w:rFonts w:ascii="Times New Roman" w:hAnsi="Times New Roman" w:cs="Times New Roman"/>
          <w:b/>
          <w:sz w:val="24"/>
        </w:rPr>
      </w:pPr>
      <w:proofErr w:type="gramStart"/>
      <w:r>
        <w:rPr>
          <w:rFonts w:ascii="Times New Roman" w:hAnsi="Times New Roman" w:cs="Times New Roman"/>
          <w:b/>
          <w:bCs/>
          <w:sz w:val="24"/>
        </w:rPr>
        <w:t>3.a</w:t>
      </w:r>
      <w:proofErr w:type="gramEnd"/>
      <w:r>
        <w:rPr>
          <w:rFonts w:ascii="Times New Roman" w:hAnsi="Times New Roman" w:cs="Times New Roman"/>
          <w:b/>
          <w:bCs/>
          <w:sz w:val="24"/>
        </w:rPr>
        <w:t xml:space="preserve"> </w:t>
      </w:r>
      <w:r w:rsidR="00BC04FA" w:rsidRPr="00A32669">
        <w:rPr>
          <w:rFonts w:ascii="Times New Roman" w:hAnsi="Times New Roman" w:cs="Times New Roman"/>
          <w:b/>
          <w:bCs/>
          <w:sz w:val="24"/>
        </w:rPr>
        <w:t>L</w:t>
      </w:r>
      <w:r w:rsidR="00B4212D" w:rsidRPr="00A32669">
        <w:rPr>
          <w:rFonts w:ascii="Times New Roman" w:hAnsi="Times New Roman" w:cs="Times New Roman"/>
          <w:b/>
          <w:sz w:val="24"/>
        </w:rPr>
        <w:t>ocal Engagement</w:t>
      </w:r>
    </w:p>
    <w:p w14:paraId="7D882978" w14:textId="77777777" w:rsidR="00351822" w:rsidRPr="00B4212D" w:rsidRDefault="00B4212D" w:rsidP="00A32669">
      <w:pPr>
        <w:pStyle w:val="ListParagraph"/>
        <w:rPr>
          <w:rFonts w:ascii="Times New Roman" w:hAnsi="Times New Roman" w:cs="Times New Roman"/>
          <w:b/>
          <w:sz w:val="24"/>
        </w:rPr>
      </w:pPr>
      <w:r w:rsidRPr="00B4212D">
        <w:rPr>
          <w:rFonts w:ascii="Times New Roman" w:hAnsi="Times New Roman" w:cs="Times New Roman"/>
          <w:bCs/>
          <w:sz w:val="24"/>
        </w:rPr>
        <w:t>Whereas</w:t>
      </w:r>
      <w:r w:rsidR="00BC04FA" w:rsidRPr="00B4212D">
        <w:rPr>
          <w:rFonts w:ascii="Times New Roman" w:hAnsi="Times New Roman" w:cs="Times New Roman"/>
          <w:sz w:val="24"/>
        </w:rPr>
        <w:t xml:space="preserve"> </w:t>
      </w:r>
      <w:r w:rsidRPr="00B4212D">
        <w:rPr>
          <w:rFonts w:ascii="Times New Roman" w:hAnsi="Times New Roman" w:cs="Times New Roman"/>
          <w:sz w:val="24"/>
        </w:rPr>
        <w:t xml:space="preserve">much of the focus on implementation of practices and controls to reduce the amounts and effects of PCBs will </w:t>
      </w:r>
      <w:r w:rsidR="00683A70">
        <w:rPr>
          <w:rFonts w:ascii="Times New Roman" w:hAnsi="Times New Roman" w:cs="Times New Roman"/>
          <w:sz w:val="24"/>
        </w:rPr>
        <w:t xml:space="preserve">initially </w:t>
      </w:r>
      <w:r w:rsidRPr="00B4212D">
        <w:rPr>
          <w:rFonts w:ascii="Times New Roman" w:hAnsi="Times New Roman" w:cs="Times New Roman"/>
          <w:sz w:val="24"/>
        </w:rPr>
        <w:t xml:space="preserve">be </w:t>
      </w:r>
      <w:r w:rsidR="00683A70">
        <w:rPr>
          <w:rFonts w:ascii="Times New Roman" w:hAnsi="Times New Roman" w:cs="Times New Roman"/>
          <w:sz w:val="24"/>
        </w:rPr>
        <w:t>targeted</w:t>
      </w:r>
      <w:r w:rsidRPr="00B4212D">
        <w:rPr>
          <w:rFonts w:ascii="Times New Roman" w:hAnsi="Times New Roman" w:cs="Times New Roman"/>
          <w:sz w:val="24"/>
        </w:rPr>
        <w:t xml:space="preserve"> to federal and state regulatory programs, there will be many opportunities for local governments, watershed associations, nonprofits, </w:t>
      </w:r>
      <w:r w:rsidR="00683A70">
        <w:rPr>
          <w:rFonts w:ascii="Times New Roman" w:hAnsi="Times New Roman" w:cs="Times New Roman"/>
          <w:sz w:val="24"/>
        </w:rPr>
        <w:t xml:space="preserve">and </w:t>
      </w:r>
      <w:r w:rsidRPr="00B4212D">
        <w:rPr>
          <w:rFonts w:ascii="Times New Roman" w:hAnsi="Times New Roman" w:cs="Times New Roman"/>
          <w:sz w:val="24"/>
        </w:rPr>
        <w:t>the private sector</w:t>
      </w:r>
      <w:r w:rsidR="00683A70">
        <w:rPr>
          <w:rFonts w:ascii="Times New Roman" w:hAnsi="Times New Roman" w:cs="Times New Roman"/>
          <w:sz w:val="24"/>
        </w:rPr>
        <w:t xml:space="preserve"> to engage in innovative and collaborative efforts.  </w:t>
      </w:r>
      <w:r w:rsidR="00CB1319">
        <w:rPr>
          <w:rFonts w:ascii="Times New Roman" w:hAnsi="Times New Roman" w:cs="Times New Roman"/>
          <w:sz w:val="24"/>
        </w:rPr>
        <w:t xml:space="preserve">As described above, </w:t>
      </w:r>
      <w:r w:rsidR="00885157">
        <w:rPr>
          <w:rFonts w:ascii="Times New Roman" w:hAnsi="Times New Roman" w:cs="Times New Roman"/>
          <w:sz w:val="24"/>
        </w:rPr>
        <w:t>the TCW has engaged NGOs in the more urbanized areas of the Bay’s tidal waters.  This was done to ensure that the organizations in those areas that are influential in local efforts to improve environmental condition (e.g.</w:t>
      </w:r>
      <w:ins w:id="4" w:author="CBPStaff" w:date="2014-12-18T14:45:00Z">
        <w:r w:rsidR="00A90834">
          <w:rPr>
            <w:rFonts w:ascii="Times New Roman" w:hAnsi="Times New Roman" w:cs="Times New Roman"/>
            <w:sz w:val="24"/>
          </w:rPr>
          <w:t>,</w:t>
        </w:r>
      </w:ins>
      <w:r w:rsidR="00885157">
        <w:rPr>
          <w:rFonts w:ascii="Times New Roman" w:hAnsi="Times New Roman" w:cs="Times New Roman"/>
          <w:sz w:val="24"/>
        </w:rPr>
        <w:t xml:space="preserve">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 the TCW has several members that are from local water authorities (e.g., Washington Council of Governments, Hampton Roads Sanitation District) who are relied upon to help ensure that </w:t>
      </w:r>
      <w:r w:rsidR="00F33DB1">
        <w:rPr>
          <w:rFonts w:ascii="Times New Roman" w:hAnsi="Times New Roman" w:cs="Times New Roman"/>
          <w:sz w:val="24"/>
        </w:rPr>
        <w:t>a local government perspective is considered and included to the extent appropriate in the management strategy.  It is the responsibility of all members of the TCW to continually consider the level of engagement and implementation value of local entities in this management strategy.  The strategy will be distributed on a regular basis for input from local entities.</w:t>
      </w:r>
    </w:p>
    <w:p w14:paraId="6BABE118" w14:textId="77777777" w:rsidR="00BA7241" w:rsidRPr="0008686F" w:rsidRDefault="00BA7241" w:rsidP="00BA7241">
      <w:pPr>
        <w:pStyle w:val="ListParagraph"/>
        <w:rPr>
          <w:rFonts w:ascii="Times New Roman" w:hAnsi="Times New Roman" w:cs="Times New Roman"/>
          <w:sz w:val="24"/>
        </w:rPr>
      </w:pPr>
    </w:p>
    <w:p w14:paraId="3BE74357" w14:textId="77777777" w:rsidR="00117B8B" w:rsidRDefault="00AE3C28" w:rsidP="002908FB">
      <w:pPr>
        <w:pStyle w:val="ListParagraph"/>
        <w:numPr>
          <w:ilvl w:val="0"/>
          <w:numId w:val="4"/>
        </w:numPr>
        <w:rPr>
          <w:rFonts w:ascii="Times New Roman" w:hAnsi="Times New Roman" w:cs="Times New Roman"/>
          <w:sz w:val="24"/>
        </w:rPr>
      </w:pPr>
      <w:r>
        <w:rPr>
          <w:rFonts w:ascii="Times New Roman" w:hAnsi="Times New Roman" w:cs="Times New Roman"/>
          <w:b/>
          <w:bCs/>
          <w:sz w:val="24"/>
        </w:rPr>
        <w:t>Factors Influencing Ability to Meet G</w:t>
      </w:r>
      <w:r w:rsidR="00351822" w:rsidRPr="0008686F">
        <w:rPr>
          <w:rFonts w:ascii="Times New Roman" w:hAnsi="Times New Roman" w:cs="Times New Roman"/>
          <w:b/>
          <w:bCs/>
          <w:sz w:val="24"/>
        </w:rPr>
        <w:t>oal</w:t>
      </w:r>
    </w:p>
    <w:p w14:paraId="320F308E" w14:textId="77777777" w:rsidR="00703636" w:rsidRDefault="00117B8B" w:rsidP="00A32669">
      <w:pPr>
        <w:ind w:left="360"/>
        <w:rPr>
          <w:rFonts w:ascii="Times New Roman" w:hAnsi="Times New Roman" w:cs="Times New Roman"/>
          <w:sz w:val="24"/>
        </w:rPr>
      </w:pPr>
      <w:r>
        <w:rPr>
          <w:rFonts w:ascii="Times New Roman" w:hAnsi="Times New Roman" w:cs="Times New Roman"/>
          <w:sz w:val="24"/>
        </w:rPr>
        <w:lastRenderedPageBreak/>
        <w:t>Policy and Prevention Outcome Factors</w:t>
      </w:r>
    </w:p>
    <w:p w14:paraId="0BC68A29"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Broad geographic extent and distribution of PCBs</w:t>
      </w:r>
    </w:p>
    <w:p w14:paraId="5AAF00D0"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Political will to modify regulatory programs and/or create voluntary programs</w:t>
      </w:r>
    </w:p>
    <w:p w14:paraId="06BF1511"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 xml:space="preserve">High cost of remedies: in-stream sediment remediation; WWTP modifications; electrical equipment replacements; </w:t>
      </w:r>
      <w:proofErr w:type="spellStart"/>
      <w:r>
        <w:rPr>
          <w:rFonts w:ascii="Times New Roman" w:hAnsi="Times New Roman" w:cs="Times New Roman"/>
          <w:sz w:val="24"/>
        </w:rPr>
        <w:t>stormwater</w:t>
      </w:r>
      <w:proofErr w:type="spellEnd"/>
      <w:r>
        <w:rPr>
          <w:rFonts w:ascii="Times New Roman" w:hAnsi="Times New Roman" w:cs="Times New Roman"/>
          <w:sz w:val="24"/>
        </w:rPr>
        <w:t xml:space="preserve"> controls; site remediation</w:t>
      </w:r>
    </w:p>
    <w:p w14:paraId="6B97D70F" w14:textId="77777777" w:rsidR="002908FB" w:rsidRPr="00703636"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 xml:space="preserve">Shifting paradigms to acknowledge that there are ongoing </w:t>
      </w:r>
      <w:r w:rsidR="00A32669">
        <w:rPr>
          <w:rFonts w:ascii="Times New Roman" w:hAnsi="Times New Roman" w:cs="Times New Roman"/>
          <w:sz w:val="24"/>
        </w:rPr>
        <w:t>sources</w:t>
      </w:r>
      <w:r>
        <w:rPr>
          <w:rFonts w:ascii="Times New Roman" w:hAnsi="Times New Roman" w:cs="Times New Roman"/>
          <w:sz w:val="24"/>
        </w:rPr>
        <w:t xml:space="preserve"> of PCB loads</w:t>
      </w:r>
      <w:r w:rsidR="002908FB" w:rsidRPr="00703636">
        <w:rPr>
          <w:rFonts w:ascii="Times New Roman" w:hAnsi="Times New Roman" w:cs="Times New Roman"/>
          <w:sz w:val="24"/>
        </w:rPr>
        <w:br/>
      </w:r>
    </w:p>
    <w:p w14:paraId="3B2248E5" w14:textId="77777777" w:rsidR="00442F14" w:rsidRPr="00442F14" w:rsidRDefault="00A32669" w:rsidP="00A32669">
      <w:pPr>
        <w:pStyle w:val="ListParagraph"/>
        <w:numPr>
          <w:ilvl w:val="0"/>
          <w:numId w:val="4"/>
        </w:numPr>
        <w:rPr>
          <w:rFonts w:ascii="Times New Roman" w:hAnsi="Times New Roman" w:cs="Times New Roman"/>
          <w:sz w:val="24"/>
        </w:rPr>
      </w:pPr>
      <w:r>
        <w:rPr>
          <w:rFonts w:ascii="Times New Roman" w:hAnsi="Times New Roman" w:cs="Times New Roman"/>
          <w:b/>
          <w:bCs/>
          <w:sz w:val="24"/>
        </w:rPr>
        <w:t>Current Efforts and Gaps</w:t>
      </w:r>
    </w:p>
    <w:p w14:paraId="2D534924" w14:textId="77777777" w:rsidR="00442F14" w:rsidRDefault="00442F14" w:rsidP="00442F14">
      <w:pPr>
        <w:pStyle w:val="ListParagraph"/>
        <w:rPr>
          <w:rFonts w:ascii="Times New Roman" w:hAnsi="Times New Roman" w:cs="Times New Roman"/>
          <w:sz w:val="24"/>
        </w:rPr>
      </w:pPr>
    </w:p>
    <w:p w14:paraId="6F29BCA6" w14:textId="77777777" w:rsidR="00FE034C" w:rsidRPr="00B4212D" w:rsidRDefault="00AE3C28" w:rsidP="00442F14">
      <w:pPr>
        <w:pStyle w:val="ListParagraph"/>
        <w:rPr>
          <w:rFonts w:ascii="Times New Roman" w:hAnsi="Times New Roman" w:cs="Times New Roman"/>
          <w:i/>
          <w:sz w:val="24"/>
        </w:rPr>
      </w:pPr>
      <w:r>
        <w:rPr>
          <w:rFonts w:ascii="Times New Roman" w:hAnsi="Times New Roman" w:cs="Times New Roman"/>
          <w:i/>
          <w:sz w:val="24"/>
        </w:rPr>
        <w:t xml:space="preserve">(This text </w:t>
      </w:r>
      <w:r w:rsidR="0042171B">
        <w:rPr>
          <w:rFonts w:ascii="Times New Roman" w:hAnsi="Times New Roman" w:cs="Times New Roman"/>
          <w:i/>
          <w:sz w:val="24"/>
        </w:rPr>
        <w:t>is retained</w:t>
      </w:r>
      <w:r>
        <w:rPr>
          <w:rFonts w:ascii="Times New Roman" w:hAnsi="Times New Roman" w:cs="Times New Roman"/>
          <w:i/>
          <w:sz w:val="24"/>
        </w:rPr>
        <w:t xml:space="preserve"> to guide further development of this section)</w:t>
      </w:r>
      <w:r w:rsidR="00E835DF" w:rsidRPr="00B4212D">
        <w:rPr>
          <w:rFonts w:ascii="Times New Roman" w:hAnsi="Times New Roman" w:cs="Times New Roman"/>
          <w:i/>
          <w:sz w:val="24"/>
        </w:rPr>
        <w:t>I</w:t>
      </w:r>
      <w:r w:rsidR="00E835DF" w:rsidRPr="00B4212D">
        <w:rPr>
          <w:rFonts w:ascii="Times New Roman" w:hAnsi="Times New Roman" w:cs="Times New Roman"/>
          <w:bCs/>
          <w:i/>
          <w:sz w:val="24"/>
        </w:rPr>
        <w:t>dentify</w:t>
      </w:r>
      <w:r w:rsidR="00E835DF" w:rsidRPr="00B4212D">
        <w:rPr>
          <w:rFonts w:ascii="Times New Roman" w:hAnsi="Times New Roman" w:cs="Times New Roman"/>
          <w:i/>
          <w:sz w:val="24"/>
        </w:rPr>
        <w:t xml:space="preserve"> </w:t>
      </w:r>
      <w:r w:rsidR="00351822" w:rsidRPr="00B4212D">
        <w:rPr>
          <w:rFonts w:ascii="Times New Roman" w:hAnsi="Times New Roman" w:cs="Times New Roman"/>
          <w:i/>
          <w:sz w:val="24"/>
        </w:rPr>
        <w:t>efforts that are already being taken by jurisdictio</w:t>
      </w:r>
      <w:r w:rsidR="003E0B1C" w:rsidRPr="00B4212D">
        <w:rPr>
          <w:rFonts w:ascii="Times New Roman" w:hAnsi="Times New Roman" w:cs="Times New Roman"/>
          <w:i/>
          <w:sz w:val="24"/>
        </w:rPr>
        <w:t xml:space="preserve">ns, agencies and organizations </w:t>
      </w:r>
      <w:r w:rsidR="002908FB" w:rsidRPr="00B4212D">
        <w:rPr>
          <w:rFonts w:ascii="Times New Roman" w:hAnsi="Times New Roman" w:cs="Times New Roman"/>
          <w:i/>
          <w:sz w:val="24"/>
        </w:rPr>
        <w:t>I</w:t>
      </w:r>
      <w:r w:rsidR="00351822" w:rsidRPr="00B4212D">
        <w:rPr>
          <w:rFonts w:ascii="Times New Roman" w:hAnsi="Times New Roman" w:cs="Times New Roman"/>
          <w:i/>
          <w:sz w:val="24"/>
        </w:rPr>
        <w:t>dentify the gaps that the partnership should fill to meet the outcome</w:t>
      </w:r>
      <w:r w:rsidR="00BC04FA" w:rsidRPr="00B4212D">
        <w:rPr>
          <w:rFonts w:ascii="Times New Roman" w:hAnsi="Times New Roman" w:cs="Times New Roman"/>
          <w:i/>
          <w:sz w:val="24"/>
        </w:rPr>
        <w:t>.</w:t>
      </w:r>
      <w:r w:rsidR="009650C1" w:rsidRPr="00B4212D">
        <w:rPr>
          <w:rFonts w:ascii="Times New Roman" w:hAnsi="Times New Roman" w:cs="Times New Roman"/>
          <w:i/>
          <w:sz w:val="24"/>
        </w:rPr>
        <w:t xml:space="preserve"> Identify possible interactions with other management strategies/outcomes and any possible efficiencies that </w:t>
      </w:r>
      <w:r w:rsidR="006228CA" w:rsidRPr="00B4212D">
        <w:rPr>
          <w:rFonts w:ascii="Times New Roman" w:hAnsi="Times New Roman" w:cs="Times New Roman"/>
          <w:i/>
          <w:sz w:val="24"/>
        </w:rPr>
        <w:t>might</w:t>
      </w:r>
      <w:r w:rsidR="009650C1" w:rsidRPr="00B4212D">
        <w:rPr>
          <w:rFonts w:ascii="Times New Roman" w:hAnsi="Times New Roman" w:cs="Times New Roman"/>
          <w:i/>
          <w:sz w:val="24"/>
        </w:rPr>
        <w:t xml:space="preserve"> be achievable</w:t>
      </w:r>
      <w:r w:rsidR="00F002CD" w:rsidRPr="00B4212D">
        <w:rPr>
          <w:rFonts w:ascii="Times New Roman" w:hAnsi="Times New Roman" w:cs="Times New Roman"/>
          <w:i/>
          <w:sz w:val="24"/>
        </w:rPr>
        <w:t xml:space="preserve"> to avoid duplication, close gaps, and maximize forward efforts.</w:t>
      </w:r>
      <w:r w:rsidR="005114B2" w:rsidRPr="00B4212D">
        <w:rPr>
          <w:rFonts w:ascii="Times New Roman" w:hAnsi="Times New Roman" w:cs="Times New Roman"/>
          <w:i/>
          <w:sz w:val="24"/>
        </w:rPr>
        <w:t xml:space="preserve">  </w:t>
      </w:r>
      <w:r w:rsidR="00DF5EC2" w:rsidRPr="00B4212D">
        <w:rPr>
          <w:rFonts w:ascii="Times New Roman" w:hAnsi="Times New Roman" w:cs="Times New Roman"/>
          <w:i/>
          <w:sz w:val="24"/>
        </w:rPr>
        <w:t>F</w:t>
      </w:r>
      <w:r w:rsidR="005114B2" w:rsidRPr="00B4212D">
        <w:rPr>
          <w:rFonts w:ascii="Times New Roman" w:hAnsi="Times New Roman" w:cs="Times New Roman"/>
          <w:i/>
          <w:sz w:val="24"/>
        </w:rPr>
        <w:t xml:space="preserve">inancial </w:t>
      </w:r>
      <w:r w:rsidR="00DF5EC2" w:rsidRPr="00B4212D">
        <w:rPr>
          <w:rFonts w:ascii="Times New Roman" w:hAnsi="Times New Roman" w:cs="Times New Roman"/>
          <w:i/>
          <w:sz w:val="24"/>
        </w:rPr>
        <w:t xml:space="preserve">information, including </w:t>
      </w:r>
      <w:r w:rsidR="005F2E06" w:rsidRPr="00B4212D">
        <w:rPr>
          <w:rFonts w:ascii="Times New Roman" w:hAnsi="Times New Roman" w:cs="Times New Roman"/>
          <w:i/>
          <w:sz w:val="24"/>
        </w:rPr>
        <w:t xml:space="preserve">needs and </w:t>
      </w:r>
      <w:r w:rsidR="00DF5EC2" w:rsidRPr="00B4212D">
        <w:rPr>
          <w:rFonts w:ascii="Times New Roman" w:hAnsi="Times New Roman" w:cs="Times New Roman"/>
          <w:i/>
          <w:sz w:val="24"/>
        </w:rPr>
        <w:t xml:space="preserve">available resources should be </w:t>
      </w:r>
      <w:r w:rsidR="005F2E06" w:rsidRPr="00B4212D">
        <w:rPr>
          <w:rFonts w:ascii="Times New Roman" w:hAnsi="Times New Roman" w:cs="Times New Roman"/>
          <w:i/>
          <w:sz w:val="24"/>
        </w:rPr>
        <w:t xml:space="preserve">identified and </w:t>
      </w:r>
      <w:r w:rsidR="00DF5EC2" w:rsidRPr="00B4212D">
        <w:rPr>
          <w:rFonts w:ascii="Times New Roman" w:hAnsi="Times New Roman" w:cs="Times New Roman"/>
          <w:i/>
          <w:sz w:val="24"/>
        </w:rPr>
        <w:t>included where appropriate.</w:t>
      </w:r>
      <w:r w:rsidR="005F2E06" w:rsidRPr="00B4212D">
        <w:rPr>
          <w:rFonts w:ascii="Times New Roman" w:hAnsi="Times New Roman" w:cs="Times New Roman"/>
          <w:i/>
          <w:sz w:val="24"/>
        </w:rPr>
        <w:t xml:space="preserve"> </w:t>
      </w:r>
    </w:p>
    <w:p w14:paraId="2F370C97" w14:textId="77777777" w:rsidR="00FE034C" w:rsidRDefault="00FE034C" w:rsidP="00FE034C">
      <w:pPr>
        <w:pStyle w:val="ListParagraph"/>
        <w:rPr>
          <w:rFonts w:ascii="Times New Roman" w:hAnsi="Times New Roman" w:cs="Times New Roman"/>
          <w:b/>
          <w:bCs/>
          <w:sz w:val="24"/>
        </w:rPr>
      </w:pPr>
    </w:p>
    <w:p w14:paraId="6DEAC010" w14:textId="77777777" w:rsidR="00A02B69" w:rsidRDefault="00FE034C" w:rsidP="00FE034C">
      <w:pPr>
        <w:pStyle w:val="ListParagraph"/>
        <w:rPr>
          <w:rFonts w:ascii="Times New Roman" w:hAnsi="Times New Roman" w:cs="Times New Roman"/>
          <w:sz w:val="24"/>
        </w:rPr>
      </w:pPr>
      <w:r w:rsidRPr="00A02B69">
        <w:rPr>
          <w:rFonts w:ascii="Times New Roman" w:hAnsi="Times New Roman" w:cs="Times New Roman"/>
          <w:bCs/>
          <w:sz w:val="24"/>
        </w:rPr>
        <w:t xml:space="preserve">To summarize current efforts, the Toxic Contaminants Workgroup has chosen to organize information by PCB loading mechanism.  Within each mechanism, the sources </w:t>
      </w:r>
      <w:r w:rsidR="00A02B69">
        <w:rPr>
          <w:rFonts w:ascii="Times New Roman" w:hAnsi="Times New Roman" w:cs="Times New Roman"/>
          <w:sz w:val="24"/>
        </w:rPr>
        <w:t xml:space="preserve">of PCBs </w:t>
      </w:r>
      <w:r w:rsidR="00CA360A">
        <w:rPr>
          <w:rFonts w:ascii="Times New Roman" w:hAnsi="Times New Roman" w:cs="Times New Roman"/>
          <w:sz w:val="24"/>
        </w:rPr>
        <w:t xml:space="preserve">specific to that mechanism </w:t>
      </w:r>
      <w:r w:rsidR="00442F14">
        <w:rPr>
          <w:rFonts w:ascii="Times New Roman" w:hAnsi="Times New Roman" w:cs="Times New Roman"/>
          <w:sz w:val="24"/>
        </w:rPr>
        <w:t xml:space="preserve">and current </w:t>
      </w:r>
      <w:r w:rsidR="009E28D7">
        <w:rPr>
          <w:rFonts w:ascii="Times New Roman" w:hAnsi="Times New Roman" w:cs="Times New Roman"/>
          <w:sz w:val="24"/>
        </w:rPr>
        <w:t xml:space="preserve">programs, gaps and potential </w:t>
      </w:r>
      <w:r w:rsidR="00A02B69">
        <w:rPr>
          <w:rFonts w:ascii="Times New Roman" w:hAnsi="Times New Roman" w:cs="Times New Roman"/>
          <w:sz w:val="24"/>
        </w:rPr>
        <w:t>are discussed</w:t>
      </w:r>
    </w:p>
    <w:p w14:paraId="61D72364" w14:textId="77777777" w:rsidR="00A02B69" w:rsidRDefault="00A02B69" w:rsidP="00FE034C">
      <w:pPr>
        <w:pStyle w:val="ListParagraph"/>
        <w:rPr>
          <w:rFonts w:ascii="Times New Roman" w:hAnsi="Times New Roman" w:cs="Times New Roman"/>
          <w:sz w:val="24"/>
        </w:rPr>
      </w:pPr>
    </w:p>
    <w:p w14:paraId="15759DA7" w14:textId="77777777" w:rsidR="00A02B69" w:rsidRPr="00A02B69" w:rsidRDefault="00A02B69" w:rsidP="00442F14">
      <w:pPr>
        <w:pStyle w:val="ListParagraph"/>
        <w:ind w:left="0"/>
        <w:rPr>
          <w:rFonts w:ascii="Times New Roman" w:hAnsi="Times New Roman" w:cs="Times New Roman"/>
          <w:b/>
          <w:sz w:val="24"/>
        </w:rPr>
      </w:pPr>
      <w:commentRangeStart w:id="5"/>
      <w:proofErr w:type="spellStart"/>
      <w:r w:rsidRPr="00A02B69">
        <w:rPr>
          <w:rFonts w:ascii="Times New Roman" w:hAnsi="Times New Roman" w:cs="Times New Roman"/>
          <w:b/>
          <w:sz w:val="24"/>
        </w:rPr>
        <w:t>Stormwater</w:t>
      </w:r>
      <w:commentRangeEnd w:id="5"/>
      <w:proofErr w:type="spellEnd"/>
      <w:r w:rsidR="00B404C5">
        <w:rPr>
          <w:rStyle w:val="CommentReference"/>
        </w:rPr>
        <w:commentReference w:id="5"/>
      </w:r>
    </w:p>
    <w:p w14:paraId="5C2DDFD7" w14:textId="77777777" w:rsidR="00A02B69" w:rsidRDefault="00442F14" w:rsidP="00FE034C">
      <w:pPr>
        <w:pStyle w:val="ListParagraph"/>
        <w:rPr>
          <w:rFonts w:ascii="Times New Roman" w:hAnsi="Times New Roman" w:cs="Times New Roman"/>
          <w:sz w:val="24"/>
        </w:rPr>
      </w:pPr>
      <w:r w:rsidRPr="00442F14">
        <w:rPr>
          <w:rFonts w:ascii="Times New Roman" w:hAnsi="Times New Roman" w:cs="Times New Roman"/>
          <w:b/>
          <w:sz w:val="24"/>
        </w:rPr>
        <w:t>Overview</w:t>
      </w:r>
      <w:r>
        <w:rPr>
          <w:rFonts w:ascii="Times New Roman" w:hAnsi="Times New Roman" w:cs="Times New Roman"/>
          <w:sz w:val="24"/>
        </w:rPr>
        <w:t xml:space="preserve"> - </w:t>
      </w:r>
      <w:proofErr w:type="spellStart"/>
      <w:r w:rsidR="00A02B69">
        <w:rPr>
          <w:rFonts w:ascii="Times New Roman" w:hAnsi="Times New Roman" w:cs="Times New Roman"/>
          <w:sz w:val="24"/>
        </w:rPr>
        <w:t>Stormwater</w:t>
      </w:r>
      <w:proofErr w:type="spellEnd"/>
      <w:r w:rsidR="00A02B69">
        <w:rPr>
          <w:rFonts w:ascii="Times New Roman" w:hAnsi="Times New Roman" w:cs="Times New Roman"/>
          <w:sz w:val="24"/>
        </w:rPr>
        <w:t xml:space="preserve"> is a major mechanism for the transport and loading of PCBs to the surface waters of the watershed.  </w:t>
      </w:r>
      <w:proofErr w:type="spellStart"/>
      <w:r w:rsidR="00A02B69">
        <w:rPr>
          <w:rFonts w:ascii="Times New Roman" w:hAnsi="Times New Roman" w:cs="Times New Roman"/>
          <w:sz w:val="24"/>
        </w:rPr>
        <w:t>Stormwater</w:t>
      </w:r>
      <w:proofErr w:type="spellEnd"/>
      <w:r w:rsidR="00A02B69">
        <w:rPr>
          <w:rFonts w:ascii="Times New Roman" w:hAnsi="Times New Roman" w:cs="Times New Roman"/>
          <w:sz w:val="24"/>
        </w:rPr>
        <w:t xml:space="preserve"> transports both dissolved and particulate-attached PCBs.  </w:t>
      </w:r>
      <w:proofErr w:type="spellStart"/>
      <w:r w:rsidR="00A02B69">
        <w:rPr>
          <w:rFonts w:ascii="Times New Roman" w:hAnsi="Times New Roman" w:cs="Times New Roman"/>
          <w:sz w:val="24"/>
        </w:rPr>
        <w:t>Stormwater</w:t>
      </w:r>
      <w:proofErr w:type="spellEnd"/>
      <w:r w:rsidR="00A02B69">
        <w:rPr>
          <w:rFonts w:ascii="Times New Roman" w:hAnsi="Times New Roman" w:cs="Times New Roman"/>
          <w:sz w:val="24"/>
        </w:rPr>
        <w:t xml:space="preserve"> in urbanized areas is more likely to be contaminated with PCBs than </w:t>
      </w:r>
      <w:proofErr w:type="spellStart"/>
      <w:r w:rsidR="00A02B69">
        <w:rPr>
          <w:rFonts w:ascii="Times New Roman" w:hAnsi="Times New Roman" w:cs="Times New Roman"/>
          <w:sz w:val="24"/>
        </w:rPr>
        <w:t>stormwater</w:t>
      </w:r>
      <w:proofErr w:type="spellEnd"/>
      <w:r w:rsidR="00A02B69">
        <w:rPr>
          <w:rFonts w:ascii="Times New Roman" w:hAnsi="Times New Roman" w:cs="Times New Roman"/>
          <w:sz w:val="24"/>
        </w:rPr>
        <w:t xml:space="preserve"> in suburban, agricultural, or forested land areas.  </w:t>
      </w:r>
      <w:proofErr w:type="spellStart"/>
      <w:r w:rsidR="00A02B69">
        <w:rPr>
          <w:rFonts w:ascii="Times New Roman" w:hAnsi="Times New Roman" w:cs="Times New Roman"/>
          <w:sz w:val="24"/>
        </w:rPr>
        <w:t>Stormwater</w:t>
      </w:r>
      <w:proofErr w:type="spellEnd"/>
      <w:r w:rsidR="00A02B69">
        <w:rPr>
          <w:rFonts w:ascii="Times New Roman" w:hAnsi="Times New Roman" w:cs="Times New Roman"/>
          <w:sz w:val="24"/>
        </w:rPr>
        <w:t xml:space="preserve"> becomes contaminated with PCBs due to runoff from contaminated surfaces (soils, hardscapes). Those surfaces are contaminated due to industrial land uses, spills, and atmospheric deposition of PCBs.</w:t>
      </w:r>
    </w:p>
    <w:p w14:paraId="66F12294" w14:textId="77777777" w:rsidR="00A02B69" w:rsidRDefault="00A02B69" w:rsidP="00FE034C">
      <w:pPr>
        <w:pStyle w:val="ListParagraph"/>
        <w:rPr>
          <w:rFonts w:ascii="Times New Roman" w:hAnsi="Times New Roman" w:cs="Times New Roman"/>
          <w:sz w:val="24"/>
        </w:rPr>
      </w:pPr>
    </w:p>
    <w:p w14:paraId="4BC8820C" w14:textId="77777777" w:rsidR="00442F14" w:rsidRPr="00617832" w:rsidRDefault="006D2D9A" w:rsidP="00FE034C">
      <w:pPr>
        <w:pStyle w:val="ListParagraph"/>
        <w:rPr>
          <w:rFonts w:ascii="Times New Roman" w:hAnsi="Times New Roman" w:cs="Times New Roman"/>
          <w:b/>
          <w:sz w:val="24"/>
        </w:rPr>
      </w:pPr>
      <w:proofErr w:type="spellStart"/>
      <w:r>
        <w:rPr>
          <w:rFonts w:ascii="Times New Roman" w:hAnsi="Times New Roman" w:cs="Times New Roman"/>
          <w:b/>
          <w:sz w:val="24"/>
        </w:rPr>
        <w:t>Stormwater</w:t>
      </w:r>
      <w:proofErr w:type="spellEnd"/>
      <w:r>
        <w:rPr>
          <w:rFonts w:ascii="Times New Roman" w:hAnsi="Times New Roman" w:cs="Times New Roman"/>
          <w:b/>
          <w:sz w:val="24"/>
        </w:rPr>
        <w:t xml:space="preserve"> </w:t>
      </w:r>
      <w:r w:rsidR="00442F14" w:rsidRPr="00617832">
        <w:rPr>
          <w:rFonts w:ascii="Times New Roman" w:hAnsi="Times New Roman" w:cs="Times New Roman"/>
          <w:b/>
          <w:sz w:val="24"/>
        </w:rPr>
        <w:t>Sources and Current Management Efforts to Control or Reduce Loads</w:t>
      </w:r>
    </w:p>
    <w:p w14:paraId="6631F0FB" w14:textId="77777777" w:rsidR="00442F14" w:rsidRDefault="00617832" w:rsidP="00FE034C">
      <w:pPr>
        <w:pStyle w:val="ListParagraph"/>
        <w:rPr>
          <w:rFonts w:ascii="Times New Roman" w:hAnsi="Times New Roman" w:cs="Times New Roman"/>
          <w:sz w:val="24"/>
        </w:rPr>
      </w:pPr>
      <w:r>
        <w:rPr>
          <w:rFonts w:ascii="Times New Roman" w:hAnsi="Times New Roman" w:cs="Times New Roman"/>
          <w:sz w:val="24"/>
        </w:rPr>
        <w:t>Contaminated Soils</w:t>
      </w:r>
    </w:p>
    <w:p w14:paraId="24F6B93B" w14:textId="77777777" w:rsidR="00617832" w:rsidRDefault="00617832" w:rsidP="00FE034C">
      <w:pPr>
        <w:pStyle w:val="ListParagraph"/>
        <w:rPr>
          <w:rFonts w:ascii="Times New Roman" w:hAnsi="Times New Roman" w:cs="Times New Roman"/>
          <w:sz w:val="24"/>
        </w:rPr>
      </w:pPr>
    </w:p>
    <w:p w14:paraId="282CE36D" w14:textId="77777777" w:rsidR="00617832" w:rsidRDefault="00617832" w:rsidP="00FE034C">
      <w:pPr>
        <w:pStyle w:val="ListParagraph"/>
        <w:rPr>
          <w:rFonts w:ascii="Times New Roman" w:hAnsi="Times New Roman" w:cs="Times New Roman"/>
          <w:sz w:val="24"/>
        </w:rPr>
      </w:pPr>
      <w:r>
        <w:rPr>
          <w:rFonts w:ascii="Times New Roman" w:hAnsi="Times New Roman" w:cs="Times New Roman"/>
          <w:sz w:val="24"/>
        </w:rPr>
        <w:t>Spills</w:t>
      </w:r>
    </w:p>
    <w:p w14:paraId="5D1DA204" w14:textId="77777777" w:rsidR="00617832" w:rsidRDefault="00617832" w:rsidP="00FE034C">
      <w:pPr>
        <w:pStyle w:val="ListParagraph"/>
        <w:rPr>
          <w:rFonts w:ascii="Times New Roman" w:hAnsi="Times New Roman" w:cs="Times New Roman"/>
          <w:sz w:val="24"/>
        </w:rPr>
      </w:pPr>
    </w:p>
    <w:p w14:paraId="54DD4FFD" w14:textId="77777777" w:rsidR="00617832" w:rsidRDefault="00617832" w:rsidP="00FE034C">
      <w:pPr>
        <w:pStyle w:val="ListParagraph"/>
        <w:rPr>
          <w:rFonts w:ascii="Times New Roman" w:hAnsi="Times New Roman" w:cs="Times New Roman"/>
          <w:sz w:val="24"/>
        </w:rPr>
      </w:pPr>
      <w:r>
        <w:rPr>
          <w:rFonts w:ascii="Times New Roman" w:hAnsi="Times New Roman" w:cs="Times New Roman"/>
          <w:sz w:val="24"/>
        </w:rPr>
        <w:t>Atmospheric Deposition</w:t>
      </w:r>
      <w:r w:rsidR="006D2D9A">
        <w:rPr>
          <w:rFonts w:ascii="Times New Roman" w:hAnsi="Times New Roman" w:cs="Times New Roman"/>
          <w:sz w:val="24"/>
        </w:rPr>
        <w:t xml:space="preserve"> (on the landscape)</w:t>
      </w:r>
    </w:p>
    <w:p w14:paraId="49528343" w14:textId="77777777" w:rsidR="00442F14" w:rsidRDefault="00442F14" w:rsidP="00FE034C">
      <w:pPr>
        <w:pStyle w:val="ListParagraph"/>
        <w:rPr>
          <w:rFonts w:ascii="Times New Roman" w:hAnsi="Times New Roman" w:cs="Times New Roman"/>
          <w:sz w:val="24"/>
        </w:rPr>
      </w:pPr>
    </w:p>
    <w:p w14:paraId="7D827FD2" w14:textId="77777777" w:rsidR="00A02B69" w:rsidRPr="00442F14" w:rsidRDefault="00A02B69" w:rsidP="00442F14">
      <w:pPr>
        <w:pStyle w:val="ListParagraph"/>
        <w:ind w:left="0"/>
        <w:rPr>
          <w:rFonts w:ascii="Times New Roman" w:hAnsi="Times New Roman" w:cs="Times New Roman"/>
          <w:b/>
          <w:sz w:val="24"/>
        </w:rPr>
      </w:pPr>
      <w:commentRangeStart w:id="6"/>
      <w:r w:rsidRPr="00442F14">
        <w:rPr>
          <w:rFonts w:ascii="Times New Roman" w:hAnsi="Times New Roman" w:cs="Times New Roman"/>
          <w:b/>
          <w:sz w:val="24"/>
        </w:rPr>
        <w:t>Wastewater</w:t>
      </w:r>
      <w:commentRangeEnd w:id="6"/>
      <w:r w:rsidR="00CB1D9B">
        <w:rPr>
          <w:rStyle w:val="CommentReference"/>
        </w:rPr>
        <w:commentReference w:id="6"/>
      </w:r>
    </w:p>
    <w:p w14:paraId="126E9D5E" w14:textId="77777777" w:rsidR="00A02B69" w:rsidRDefault="00442F14" w:rsidP="00FE034C">
      <w:pPr>
        <w:pStyle w:val="ListParagraph"/>
        <w:rPr>
          <w:rFonts w:ascii="Times New Roman" w:hAnsi="Times New Roman" w:cs="Times New Roman"/>
          <w:sz w:val="24"/>
        </w:rPr>
      </w:pPr>
      <w:r w:rsidRPr="00442F14">
        <w:rPr>
          <w:rFonts w:ascii="Times New Roman" w:hAnsi="Times New Roman" w:cs="Times New Roman"/>
          <w:b/>
          <w:sz w:val="24"/>
        </w:rPr>
        <w:t xml:space="preserve">Overview </w:t>
      </w:r>
      <w:r>
        <w:rPr>
          <w:rFonts w:ascii="Times New Roman" w:hAnsi="Times New Roman" w:cs="Times New Roman"/>
          <w:sz w:val="24"/>
        </w:rPr>
        <w:t xml:space="preserve">- </w:t>
      </w:r>
      <w:r w:rsidR="00A02B69">
        <w:rPr>
          <w:rFonts w:ascii="Times New Roman" w:hAnsi="Times New Roman" w:cs="Times New Roman"/>
          <w:sz w:val="24"/>
        </w:rPr>
        <w:t xml:space="preserve">Wastewater loading of PCBs occurs from both industrial and municipal wastewater discharges.  In industrial discharges, wastewater is contaminated by </w:t>
      </w:r>
      <w:r>
        <w:rPr>
          <w:rFonts w:ascii="Times New Roman" w:hAnsi="Times New Roman" w:cs="Times New Roman"/>
          <w:sz w:val="24"/>
        </w:rPr>
        <w:t xml:space="preserve">process waters and through the inadvertent production of PCBs.  Municipal wastewater becomes </w:t>
      </w:r>
      <w:r>
        <w:rPr>
          <w:rFonts w:ascii="Times New Roman" w:hAnsi="Times New Roman" w:cs="Times New Roman"/>
          <w:sz w:val="24"/>
        </w:rPr>
        <w:lastRenderedPageBreak/>
        <w:t xml:space="preserve">PCB contaminated due to the extremely varied sources of municipal influent, which often includes light industrial waste water and other </w:t>
      </w:r>
    </w:p>
    <w:p w14:paraId="3897DF37" w14:textId="77777777" w:rsidR="00442F14" w:rsidRDefault="00442F14" w:rsidP="00FE034C">
      <w:pPr>
        <w:pStyle w:val="ListParagraph"/>
        <w:rPr>
          <w:rFonts w:ascii="Times New Roman" w:hAnsi="Times New Roman" w:cs="Times New Roman"/>
          <w:sz w:val="24"/>
        </w:rPr>
      </w:pPr>
    </w:p>
    <w:p w14:paraId="355B0012" w14:textId="77777777" w:rsidR="006D2D9A" w:rsidRDefault="006D2D9A" w:rsidP="00FE034C">
      <w:pPr>
        <w:pStyle w:val="ListParagraph"/>
        <w:rPr>
          <w:rFonts w:ascii="Times New Roman" w:hAnsi="Times New Roman" w:cs="Times New Roman"/>
          <w:sz w:val="24"/>
        </w:rPr>
      </w:pPr>
      <w:r>
        <w:rPr>
          <w:rFonts w:ascii="Times New Roman" w:hAnsi="Times New Roman" w:cs="Times New Roman"/>
          <w:b/>
          <w:sz w:val="24"/>
        </w:rPr>
        <w:t xml:space="preserve">Wastewater </w:t>
      </w:r>
      <w:r w:rsidRPr="00617832">
        <w:rPr>
          <w:rFonts w:ascii="Times New Roman" w:hAnsi="Times New Roman" w:cs="Times New Roman"/>
          <w:b/>
          <w:sz w:val="24"/>
        </w:rPr>
        <w:t>Sources and Current Management Efforts to Control or Reduce Loads</w:t>
      </w:r>
    </w:p>
    <w:p w14:paraId="7F1E8A20" w14:textId="77777777" w:rsidR="006D2D9A" w:rsidRDefault="006D2D9A" w:rsidP="00FE034C">
      <w:pPr>
        <w:pStyle w:val="ListParagraph"/>
        <w:rPr>
          <w:rFonts w:ascii="Times New Roman" w:hAnsi="Times New Roman" w:cs="Times New Roman"/>
          <w:sz w:val="24"/>
        </w:rPr>
      </w:pPr>
      <w:r>
        <w:rPr>
          <w:rFonts w:ascii="Times New Roman" w:hAnsi="Times New Roman" w:cs="Times New Roman"/>
          <w:sz w:val="24"/>
        </w:rPr>
        <w:t>Industrial Wastewater</w:t>
      </w:r>
    </w:p>
    <w:p w14:paraId="51A5FACA" w14:textId="77777777" w:rsidR="006D2D9A" w:rsidRDefault="006D2D9A" w:rsidP="00FE034C">
      <w:pPr>
        <w:pStyle w:val="ListParagraph"/>
        <w:rPr>
          <w:rFonts w:ascii="Times New Roman" w:hAnsi="Times New Roman" w:cs="Times New Roman"/>
          <w:sz w:val="24"/>
        </w:rPr>
      </w:pPr>
    </w:p>
    <w:p w14:paraId="6792F950" w14:textId="77777777" w:rsidR="006D2D9A" w:rsidRDefault="006D2D9A" w:rsidP="00FE034C">
      <w:pPr>
        <w:pStyle w:val="ListParagraph"/>
        <w:rPr>
          <w:rFonts w:ascii="Times New Roman" w:hAnsi="Times New Roman" w:cs="Times New Roman"/>
          <w:sz w:val="24"/>
        </w:rPr>
      </w:pPr>
      <w:r>
        <w:rPr>
          <w:rFonts w:ascii="Times New Roman" w:hAnsi="Times New Roman" w:cs="Times New Roman"/>
          <w:sz w:val="24"/>
        </w:rPr>
        <w:t>Municipal Wastewater</w:t>
      </w:r>
    </w:p>
    <w:p w14:paraId="0C735B6A" w14:textId="77777777" w:rsidR="006D2D9A" w:rsidRDefault="006D2D9A" w:rsidP="00FE034C">
      <w:pPr>
        <w:pStyle w:val="ListParagraph"/>
        <w:rPr>
          <w:rFonts w:ascii="Times New Roman" w:hAnsi="Times New Roman" w:cs="Times New Roman"/>
          <w:sz w:val="24"/>
        </w:rPr>
      </w:pPr>
    </w:p>
    <w:p w14:paraId="4086B3D2" w14:textId="77777777" w:rsidR="00A02B69" w:rsidRPr="006D2D9A" w:rsidRDefault="00A02B69" w:rsidP="006D2D9A">
      <w:pPr>
        <w:pStyle w:val="ListParagraph"/>
        <w:ind w:left="0"/>
        <w:rPr>
          <w:rFonts w:ascii="Times New Roman" w:hAnsi="Times New Roman" w:cs="Times New Roman"/>
          <w:b/>
          <w:sz w:val="24"/>
        </w:rPr>
      </w:pPr>
      <w:commentRangeStart w:id="7"/>
      <w:r w:rsidRPr="006D2D9A">
        <w:rPr>
          <w:rFonts w:ascii="Times New Roman" w:hAnsi="Times New Roman" w:cs="Times New Roman"/>
          <w:b/>
          <w:sz w:val="24"/>
        </w:rPr>
        <w:t>Groundwater</w:t>
      </w:r>
      <w:commentRangeEnd w:id="7"/>
      <w:r w:rsidR="001030CB">
        <w:rPr>
          <w:rStyle w:val="CommentReference"/>
        </w:rPr>
        <w:commentReference w:id="7"/>
      </w:r>
    </w:p>
    <w:p w14:paraId="0AAD4F9E" w14:textId="77777777" w:rsidR="00A02B69" w:rsidRDefault="006D2D9A" w:rsidP="00FE034C">
      <w:pPr>
        <w:pStyle w:val="ListParagraph"/>
        <w:rPr>
          <w:rFonts w:ascii="Times New Roman" w:hAnsi="Times New Roman" w:cs="Times New Roman"/>
          <w:sz w:val="24"/>
        </w:rPr>
      </w:pPr>
      <w:r w:rsidRPr="006D2D9A">
        <w:rPr>
          <w:rFonts w:ascii="Times New Roman" w:hAnsi="Times New Roman" w:cs="Times New Roman"/>
          <w:b/>
          <w:sz w:val="24"/>
        </w:rPr>
        <w:t>Overview</w:t>
      </w:r>
      <w:r>
        <w:rPr>
          <w:rFonts w:ascii="Times New Roman" w:hAnsi="Times New Roman" w:cs="Times New Roman"/>
          <w:sz w:val="24"/>
        </w:rPr>
        <w:t xml:space="preserve"> – Groundwater can be a loading mechanism for PCBs particularly when it underlies highly contaminated surface soils.  Contaminated groundwater that is near edge of stream are more likely to contribute to bio-availability of PCBs than upland groundwater.  </w:t>
      </w:r>
    </w:p>
    <w:p w14:paraId="35D40916" w14:textId="77777777" w:rsidR="006D2D9A" w:rsidRDefault="006D2D9A" w:rsidP="00FE034C">
      <w:pPr>
        <w:pStyle w:val="ListParagraph"/>
        <w:rPr>
          <w:rFonts w:ascii="Times New Roman" w:hAnsi="Times New Roman" w:cs="Times New Roman"/>
          <w:sz w:val="24"/>
        </w:rPr>
      </w:pPr>
    </w:p>
    <w:p w14:paraId="226D5CAC" w14:textId="77777777" w:rsidR="006D2D9A" w:rsidRDefault="006D2D9A" w:rsidP="00FE034C">
      <w:pPr>
        <w:pStyle w:val="ListParagraph"/>
        <w:rPr>
          <w:rFonts w:ascii="Times New Roman" w:hAnsi="Times New Roman" w:cs="Times New Roman"/>
          <w:b/>
          <w:sz w:val="24"/>
        </w:rPr>
      </w:pPr>
      <w:r w:rsidRPr="006D2D9A">
        <w:rPr>
          <w:rFonts w:ascii="Times New Roman" w:hAnsi="Times New Roman" w:cs="Times New Roman"/>
          <w:b/>
          <w:sz w:val="24"/>
        </w:rPr>
        <w:t xml:space="preserve">Groundwater </w:t>
      </w:r>
      <w:r w:rsidRPr="00617832">
        <w:rPr>
          <w:rFonts w:ascii="Times New Roman" w:hAnsi="Times New Roman" w:cs="Times New Roman"/>
          <w:b/>
          <w:sz w:val="24"/>
        </w:rPr>
        <w:t>Sources and Current Management Efforts to Control or Reduce Loads</w:t>
      </w:r>
    </w:p>
    <w:p w14:paraId="5888F77E" w14:textId="77777777" w:rsidR="006D2D9A" w:rsidRPr="006D2D9A" w:rsidRDefault="006D2D9A" w:rsidP="00FE034C">
      <w:pPr>
        <w:pStyle w:val="ListParagraph"/>
        <w:rPr>
          <w:rFonts w:ascii="Times New Roman" w:hAnsi="Times New Roman" w:cs="Times New Roman"/>
          <w:sz w:val="24"/>
        </w:rPr>
      </w:pPr>
      <w:r w:rsidRPr="006D2D9A">
        <w:rPr>
          <w:rFonts w:ascii="Times New Roman" w:hAnsi="Times New Roman" w:cs="Times New Roman"/>
          <w:sz w:val="24"/>
        </w:rPr>
        <w:t>Contaminated Soils</w:t>
      </w:r>
    </w:p>
    <w:p w14:paraId="198B81C8" w14:textId="77777777" w:rsidR="006D2D9A" w:rsidRDefault="006D2D9A" w:rsidP="00FE034C">
      <w:pPr>
        <w:pStyle w:val="ListParagraph"/>
        <w:rPr>
          <w:rFonts w:ascii="Times New Roman" w:hAnsi="Times New Roman" w:cs="Times New Roman"/>
          <w:b/>
          <w:sz w:val="24"/>
        </w:rPr>
      </w:pPr>
    </w:p>
    <w:p w14:paraId="17FE8371" w14:textId="77777777" w:rsidR="00A02B69" w:rsidRPr="00A04F01" w:rsidRDefault="00A02B69" w:rsidP="006D2D9A">
      <w:pPr>
        <w:pStyle w:val="ListParagraph"/>
        <w:ind w:left="0"/>
        <w:rPr>
          <w:rFonts w:ascii="Times New Roman" w:hAnsi="Times New Roman" w:cs="Times New Roman"/>
          <w:b/>
          <w:sz w:val="24"/>
        </w:rPr>
      </w:pPr>
      <w:r w:rsidRPr="00A04F01">
        <w:rPr>
          <w:rFonts w:ascii="Times New Roman" w:hAnsi="Times New Roman" w:cs="Times New Roman"/>
          <w:b/>
          <w:sz w:val="24"/>
        </w:rPr>
        <w:t>Atmospheric</w:t>
      </w:r>
    </w:p>
    <w:p w14:paraId="1A0538DB" w14:textId="77777777" w:rsidR="00A02B69" w:rsidRDefault="006D2D9A" w:rsidP="00FE034C">
      <w:pPr>
        <w:pStyle w:val="ListParagraph"/>
        <w:rPr>
          <w:rFonts w:ascii="Times New Roman" w:hAnsi="Times New Roman" w:cs="Times New Roman"/>
          <w:sz w:val="24"/>
        </w:rPr>
      </w:pPr>
      <w:r w:rsidRPr="00A04F01">
        <w:rPr>
          <w:rFonts w:ascii="Times New Roman" w:hAnsi="Times New Roman" w:cs="Times New Roman"/>
          <w:b/>
          <w:sz w:val="24"/>
        </w:rPr>
        <w:t>Overview</w:t>
      </w:r>
      <w:r>
        <w:rPr>
          <w:rFonts w:ascii="Times New Roman" w:hAnsi="Times New Roman" w:cs="Times New Roman"/>
          <w:sz w:val="24"/>
        </w:rPr>
        <w:t xml:space="preserve"> </w:t>
      </w:r>
      <w:r w:rsidR="00A04F01">
        <w:rPr>
          <w:rFonts w:ascii="Times New Roman" w:hAnsi="Times New Roman" w:cs="Times New Roman"/>
          <w:sz w:val="24"/>
        </w:rPr>
        <w:t>–</w:t>
      </w:r>
      <w:r>
        <w:rPr>
          <w:rFonts w:ascii="Times New Roman" w:hAnsi="Times New Roman" w:cs="Times New Roman"/>
          <w:sz w:val="24"/>
        </w:rPr>
        <w:t xml:space="preserve"> </w:t>
      </w:r>
      <w:r w:rsidR="00A04F01">
        <w:rPr>
          <w:rFonts w:ascii="Times New Roman" w:hAnsi="Times New Roman" w:cs="Times New Roman"/>
          <w:sz w:val="24"/>
        </w:rPr>
        <w:t xml:space="preserve">Atmospheric loads occur both as indirect loading to the land surface which is transported to surface waters mostly through </w:t>
      </w:r>
      <w:proofErr w:type="spellStart"/>
      <w:r w:rsidR="00A04F01">
        <w:rPr>
          <w:rFonts w:ascii="Times New Roman" w:hAnsi="Times New Roman" w:cs="Times New Roman"/>
          <w:sz w:val="24"/>
        </w:rPr>
        <w:t>stormwater</w:t>
      </w:r>
      <w:proofErr w:type="spellEnd"/>
      <w:r w:rsidR="00A04F01">
        <w:rPr>
          <w:rFonts w:ascii="Times New Roman" w:hAnsi="Times New Roman" w:cs="Times New Roman"/>
          <w:sz w:val="24"/>
        </w:rPr>
        <w:t xml:space="preserve"> and as loading that is directly deposited on surface water.  </w:t>
      </w:r>
    </w:p>
    <w:p w14:paraId="5562E2E1" w14:textId="77777777" w:rsidR="006D2D9A" w:rsidRDefault="006D2D9A" w:rsidP="00FE034C">
      <w:pPr>
        <w:pStyle w:val="ListParagraph"/>
        <w:rPr>
          <w:rFonts w:ascii="Times New Roman" w:hAnsi="Times New Roman" w:cs="Times New Roman"/>
          <w:sz w:val="24"/>
        </w:rPr>
      </w:pPr>
    </w:p>
    <w:p w14:paraId="4DA6A9DA" w14:textId="77777777" w:rsidR="006D2D9A" w:rsidRDefault="00A04F01" w:rsidP="00FE034C">
      <w:pPr>
        <w:pStyle w:val="ListParagraph"/>
        <w:rPr>
          <w:rFonts w:ascii="Times New Roman" w:hAnsi="Times New Roman" w:cs="Times New Roman"/>
          <w:sz w:val="24"/>
        </w:rPr>
      </w:pPr>
      <w:r>
        <w:rPr>
          <w:rFonts w:ascii="Times New Roman" w:hAnsi="Times New Roman" w:cs="Times New Roman"/>
          <w:b/>
          <w:sz w:val="24"/>
        </w:rPr>
        <w:t xml:space="preserve">Atmospheric </w:t>
      </w:r>
      <w:r w:rsidRPr="00617832">
        <w:rPr>
          <w:rFonts w:ascii="Times New Roman" w:hAnsi="Times New Roman" w:cs="Times New Roman"/>
          <w:b/>
          <w:sz w:val="24"/>
        </w:rPr>
        <w:t>Sources and Current Management Efforts to Control or Reduce Loads</w:t>
      </w:r>
    </w:p>
    <w:p w14:paraId="0DCF016A" w14:textId="77777777" w:rsidR="006D2D9A" w:rsidRDefault="00A04F01" w:rsidP="00FE034C">
      <w:pPr>
        <w:pStyle w:val="ListParagraph"/>
        <w:rPr>
          <w:rFonts w:ascii="Times New Roman" w:hAnsi="Times New Roman" w:cs="Times New Roman"/>
          <w:sz w:val="24"/>
        </w:rPr>
      </w:pPr>
      <w:r>
        <w:rPr>
          <w:rFonts w:ascii="Times New Roman" w:hAnsi="Times New Roman" w:cs="Times New Roman"/>
          <w:sz w:val="24"/>
        </w:rPr>
        <w:t>Industrial Releases</w:t>
      </w:r>
    </w:p>
    <w:p w14:paraId="59760497" w14:textId="77777777" w:rsidR="00A04F01" w:rsidRDefault="00A04F01" w:rsidP="00FE034C">
      <w:pPr>
        <w:pStyle w:val="ListParagraph"/>
        <w:rPr>
          <w:rFonts w:ascii="Times New Roman" w:hAnsi="Times New Roman" w:cs="Times New Roman"/>
          <w:sz w:val="24"/>
        </w:rPr>
      </w:pPr>
    </w:p>
    <w:p w14:paraId="1F9B00D4" w14:textId="77777777" w:rsidR="00A04F01" w:rsidRDefault="00A04F01" w:rsidP="00FE034C">
      <w:pPr>
        <w:pStyle w:val="ListParagraph"/>
        <w:rPr>
          <w:rFonts w:ascii="Times New Roman" w:hAnsi="Times New Roman" w:cs="Times New Roman"/>
          <w:sz w:val="24"/>
        </w:rPr>
      </w:pPr>
      <w:r>
        <w:rPr>
          <w:rFonts w:ascii="Times New Roman" w:hAnsi="Times New Roman" w:cs="Times New Roman"/>
          <w:sz w:val="24"/>
        </w:rPr>
        <w:t>In-Service PCBs (e.g., transformers)</w:t>
      </w:r>
    </w:p>
    <w:p w14:paraId="187B950B" w14:textId="77777777" w:rsidR="00A04F01" w:rsidRDefault="00A04F01" w:rsidP="00FE034C">
      <w:pPr>
        <w:pStyle w:val="ListParagraph"/>
        <w:rPr>
          <w:rFonts w:ascii="Times New Roman" w:hAnsi="Times New Roman" w:cs="Times New Roman"/>
          <w:sz w:val="24"/>
        </w:rPr>
      </w:pPr>
    </w:p>
    <w:p w14:paraId="58117A2C" w14:textId="77777777" w:rsidR="00A04F01" w:rsidRPr="00A04F01" w:rsidRDefault="00A02B69" w:rsidP="00A04F01">
      <w:pPr>
        <w:pStyle w:val="ListParagraph"/>
        <w:ind w:left="0"/>
        <w:rPr>
          <w:rFonts w:ascii="Times New Roman" w:hAnsi="Times New Roman" w:cs="Times New Roman"/>
          <w:b/>
          <w:sz w:val="24"/>
        </w:rPr>
      </w:pPr>
      <w:commentRangeStart w:id="8"/>
      <w:r w:rsidRPr="00A04F01">
        <w:rPr>
          <w:rFonts w:ascii="Times New Roman" w:hAnsi="Times New Roman" w:cs="Times New Roman"/>
          <w:b/>
          <w:sz w:val="24"/>
        </w:rPr>
        <w:t xml:space="preserve">In-Stream </w:t>
      </w:r>
      <w:r w:rsidR="00A04F01" w:rsidRPr="00A04F01">
        <w:rPr>
          <w:rFonts w:ascii="Times New Roman" w:hAnsi="Times New Roman" w:cs="Times New Roman"/>
          <w:b/>
          <w:sz w:val="24"/>
        </w:rPr>
        <w:t>S</w:t>
      </w:r>
      <w:r w:rsidRPr="00A04F01">
        <w:rPr>
          <w:rFonts w:ascii="Times New Roman" w:hAnsi="Times New Roman" w:cs="Times New Roman"/>
          <w:b/>
          <w:sz w:val="24"/>
        </w:rPr>
        <w:t>ediment</w:t>
      </w:r>
      <w:r w:rsidR="009E28D7">
        <w:rPr>
          <w:rFonts w:ascii="Times New Roman" w:hAnsi="Times New Roman" w:cs="Times New Roman"/>
          <w:b/>
          <w:sz w:val="24"/>
        </w:rPr>
        <w:t xml:space="preserve">  </w:t>
      </w:r>
      <w:commentRangeEnd w:id="8"/>
      <w:r w:rsidR="003F404D">
        <w:rPr>
          <w:rStyle w:val="CommentReference"/>
        </w:rPr>
        <w:commentReference w:id="8"/>
      </w:r>
    </w:p>
    <w:p w14:paraId="314FAD06" w14:textId="77777777" w:rsidR="00CD5623" w:rsidRDefault="00CD5623" w:rsidP="00CD5623">
      <w:pPr>
        <w:pStyle w:val="ListParagraph"/>
        <w:ind w:left="0"/>
        <w:rPr>
          <w:ins w:id="9" w:author="Samantha Watterson" w:date="2015-01-05T12:55:00Z"/>
          <w:rFonts w:ascii="Times New Roman" w:eastAsia="Times New Roman" w:hAnsi="Times New Roman" w:cs="Times New Roman"/>
          <w:sz w:val="24"/>
          <w:szCs w:val="24"/>
        </w:rPr>
      </w:pPr>
      <w:ins w:id="10" w:author="Samantha Watterson" w:date="2015-01-05T12:55:00Z">
        <w:r>
          <w:rPr>
            <w:rFonts w:ascii="Times New Roman"/>
            <w:b/>
            <w:bCs/>
            <w:sz w:val="24"/>
            <w:szCs w:val="24"/>
          </w:rPr>
          <w:t>Overview</w:t>
        </w:r>
        <w:r>
          <w:rPr>
            <w:rFonts w:hAnsi="Times New Roman"/>
            <w:sz w:val="24"/>
            <w:szCs w:val="24"/>
          </w:rPr>
          <w:t xml:space="preserve"> </w:t>
        </w:r>
        <w:r>
          <w:rPr>
            <w:rFonts w:hAnsi="Times New Roman"/>
            <w:sz w:val="24"/>
            <w:szCs w:val="24"/>
          </w:rPr>
          <w:t>–</w:t>
        </w:r>
        <w:r>
          <w:rPr>
            <w:rFonts w:hAnsi="Times New Roman"/>
            <w:sz w:val="24"/>
            <w:szCs w:val="24"/>
          </w:rPr>
          <w:t xml:space="preserve"> </w:t>
        </w:r>
        <w:r>
          <w:rPr>
            <w:rFonts w:ascii="Times New Roman"/>
            <w:sz w:val="24"/>
            <w:szCs w:val="24"/>
          </w:rPr>
          <w:t xml:space="preserve">In many areas of the watershed, PCB-contaminated sediments have accumulated on the bottom of streams, rivers, </w:t>
        </w:r>
        <w:proofErr w:type="spellStart"/>
        <w:r>
          <w:rPr>
            <w:rFonts w:ascii="Times New Roman"/>
            <w:sz w:val="24"/>
            <w:szCs w:val="24"/>
          </w:rPr>
          <w:t>embayments</w:t>
        </w:r>
        <w:proofErr w:type="spellEnd"/>
        <w:r>
          <w:rPr>
            <w:rFonts w:ascii="Times New Roman"/>
            <w:sz w:val="24"/>
            <w:szCs w:val="24"/>
          </w:rPr>
          <w:t xml:space="preserve"> and the Bay.  The contamination comes from many sources and its presence is explained by the high affinity for PCBs to bind with sediment and be transported by surface waters.  These sources and transport lead to the accumulation of contaminated sediments.  </w:t>
        </w:r>
      </w:ins>
    </w:p>
    <w:p w14:paraId="58AD82EA" w14:textId="77777777" w:rsidR="00CD5623" w:rsidRDefault="00CD5623" w:rsidP="00CD5623">
      <w:pPr>
        <w:pStyle w:val="ListParagraph"/>
        <w:ind w:left="0"/>
        <w:rPr>
          <w:ins w:id="11" w:author="Samantha Watterson" w:date="2015-01-05T12:55:00Z"/>
          <w:rFonts w:ascii="Times New Roman" w:eastAsia="Times New Roman" w:hAnsi="Times New Roman" w:cs="Times New Roman"/>
          <w:b/>
          <w:bCs/>
          <w:sz w:val="24"/>
          <w:szCs w:val="24"/>
        </w:rPr>
      </w:pPr>
    </w:p>
    <w:p w14:paraId="13842CA4" w14:textId="77777777" w:rsidR="00CD5623" w:rsidRDefault="00CD5623" w:rsidP="00CD5623">
      <w:pPr>
        <w:pStyle w:val="ListParagraph"/>
        <w:ind w:left="0"/>
        <w:rPr>
          <w:ins w:id="12" w:author="Samantha Watterson" w:date="2015-01-05T12:55:00Z"/>
          <w:rFonts w:ascii="Times New Roman" w:eastAsia="Times New Roman" w:hAnsi="Times New Roman" w:cs="Times New Roman"/>
          <w:b/>
          <w:bCs/>
          <w:sz w:val="24"/>
          <w:szCs w:val="24"/>
        </w:rPr>
      </w:pPr>
      <w:ins w:id="13" w:author="Samantha Watterson" w:date="2015-01-05T12:55:00Z">
        <w:r>
          <w:rPr>
            <w:rFonts w:ascii="Times New Roman"/>
            <w:b/>
            <w:bCs/>
            <w:sz w:val="24"/>
            <w:szCs w:val="24"/>
          </w:rPr>
          <w:t>In-stream Sediment Sources and Current Management Efforts to Control or Reduce Loads</w:t>
        </w:r>
      </w:ins>
    </w:p>
    <w:p w14:paraId="50B15D0E" w14:textId="77777777" w:rsidR="00CD5623" w:rsidRDefault="00CD5623" w:rsidP="00CD5623">
      <w:pPr>
        <w:pStyle w:val="ListParagraph"/>
        <w:ind w:left="0"/>
        <w:rPr>
          <w:ins w:id="14" w:author="Samantha Watterson" w:date="2015-01-05T12:55:00Z"/>
          <w:rFonts w:ascii="Times New Roman" w:eastAsia="Times New Roman" w:hAnsi="Times New Roman" w:cs="Times New Roman"/>
          <w:sz w:val="24"/>
          <w:szCs w:val="24"/>
        </w:rPr>
      </w:pPr>
      <w:ins w:id="15" w:author="Samantha Watterson" w:date="2015-01-05T12:55:00Z">
        <w:r>
          <w:rPr>
            <w:rFonts w:ascii="Times New Roman"/>
            <w:sz w:val="24"/>
            <w:szCs w:val="24"/>
          </w:rPr>
          <w:t>Defining the source of anthropogenic contamination into waterway sediments can be a difficult task. This is particularly true in settings where multiple point sources are present along with persistent non-point sources. This situation often results in complex mixtures of contaminants in sediments.</w:t>
        </w:r>
      </w:ins>
    </w:p>
    <w:p w14:paraId="3F4BB4E2" w14:textId="77777777" w:rsidR="00CD5623" w:rsidRDefault="00CD5623" w:rsidP="00CD5623">
      <w:pPr>
        <w:pStyle w:val="ListParagraph"/>
        <w:ind w:left="0"/>
        <w:rPr>
          <w:ins w:id="16" w:author="Samantha Watterson" w:date="2015-01-05T12:55:00Z"/>
          <w:rFonts w:ascii="Times New Roman" w:eastAsia="Times New Roman" w:hAnsi="Times New Roman" w:cs="Times New Roman"/>
          <w:sz w:val="24"/>
          <w:szCs w:val="24"/>
        </w:rPr>
      </w:pPr>
      <w:ins w:id="17" w:author="Samantha Watterson" w:date="2015-01-05T12:55:00Z">
        <w:r>
          <w:rPr>
            <w:rFonts w:ascii="Times New Roman"/>
            <w:sz w:val="24"/>
            <w:szCs w:val="24"/>
          </w:rPr>
          <w:t xml:space="preserve">Remediation of PCB-contaminated sediments may affect local and downstream water quality during activities such as dredging and dewatering.  The Clean Water Act establishes requirements and discharge limits for actions that affect surface water quality.  Accordingly, the </w:t>
        </w:r>
        <w:r>
          <w:rPr>
            <w:rFonts w:ascii="Times New Roman"/>
            <w:sz w:val="24"/>
            <w:szCs w:val="24"/>
          </w:rPr>
          <w:lastRenderedPageBreak/>
          <w:t>technical requirements of permits, such as the National Pollutant Discharge Elimination System (NPDES) permit, may have to be met.</w:t>
        </w:r>
      </w:ins>
    </w:p>
    <w:p w14:paraId="566710ED" w14:textId="77777777" w:rsidR="00CD5623" w:rsidRDefault="00CD5623" w:rsidP="00CD5623">
      <w:pPr>
        <w:pStyle w:val="ListParagraph"/>
        <w:ind w:left="0"/>
        <w:rPr>
          <w:ins w:id="18" w:author="Samantha Watterson" w:date="2015-01-05T12:55:00Z"/>
          <w:rFonts w:ascii="Times New Roman" w:eastAsia="Times New Roman" w:hAnsi="Times New Roman" w:cs="Times New Roman"/>
          <w:sz w:val="24"/>
          <w:szCs w:val="24"/>
        </w:rPr>
      </w:pPr>
    </w:p>
    <w:p w14:paraId="4B01313C" w14:textId="77777777" w:rsidR="00CD5623" w:rsidRDefault="00CD5623" w:rsidP="00CD5623">
      <w:pPr>
        <w:pStyle w:val="ListParagraph"/>
        <w:ind w:left="0"/>
        <w:rPr>
          <w:ins w:id="19" w:author="Samantha Watterson" w:date="2015-01-05T12:55:00Z"/>
          <w:rFonts w:ascii="Times New Roman" w:eastAsia="Times New Roman" w:hAnsi="Times New Roman" w:cs="Times New Roman"/>
          <w:b/>
          <w:bCs/>
          <w:sz w:val="24"/>
          <w:szCs w:val="24"/>
        </w:rPr>
      </w:pPr>
      <w:ins w:id="20" w:author="Samantha Watterson" w:date="2015-01-05T12:55:00Z">
        <w:r>
          <w:rPr>
            <w:rFonts w:ascii="Times New Roman"/>
            <w:b/>
            <w:bCs/>
            <w:sz w:val="24"/>
            <w:szCs w:val="24"/>
          </w:rPr>
          <w:t>CBP Member Management Efforts to Control or Reduce Loads</w:t>
        </w:r>
      </w:ins>
    </w:p>
    <w:p w14:paraId="07CA9C2C" w14:textId="77777777" w:rsidR="00CD5623" w:rsidRDefault="00CD5623" w:rsidP="00CD5623">
      <w:pPr>
        <w:pStyle w:val="ListParagraph"/>
        <w:ind w:left="0"/>
        <w:rPr>
          <w:ins w:id="21" w:author="Samantha Watterson" w:date="2015-01-05T12:55:00Z"/>
          <w:rFonts w:ascii="Times New Roman" w:eastAsia="Times New Roman" w:hAnsi="Times New Roman" w:cs="Times New Roman"/>
          <w:sz w:val="24"/>
          <w:szCs w:val="24"/>
        </w:rPr>
      </w:pPr>
      <w:ins w:id="22" w:author="Samantha Watterson" w:date="2015-01-05T12:55:00Z">
        <w:r>
          <w:rPr>
            <w:rFonts w:ascii="Times New Roman"/>
            <w:sz w:val="24"/>
            <w:szCs w:val="24"/>
          </w:rPr>
          <w:t xml:space="preserve">An initial goal for this portion of the Toxic Contaminant management strategy is to assess the Total Maximum Daily Loads (TMDLs) implemented by CBP members to reduce nutrients and sediment which will also reduce toxic contaminants, and identify the relative amount of reduction that might occur across the range of best management practices (BMPs) to the extent such information exists.  </w:t>
        </w:r>
      </w:ins>
    </w:p>
    <w:p w14:paraId="02D60181" w14:textId="77777777" w:rsidR="00CD5623" w:rsidRDefault="00CD5623" w:rsidP="00CD5623">
      <w:pPr>
        <w:pStyle w:val="ListParagraph"/>
        <w:ind w:left="0"/>
        <w:rPr>
          <w:ins w:id="23" w:author="Samantha Watterson" w:date="2015-01-05T12:55:00Z"/>
          <w:rFonts w:ascii="Times New Roman" w:eastAsia="Times New Roman" w:hAnsi="Times New Roman" w:cs="Times New Roman"/>
          <w:sz w:val="24"/>
          <w:szCs w:val="24"/>
        </w:rPr>
      </w:pPr>
    </w:p>
    <w:p w14:paraId="67046A35" w14:textId="77777777" w:rsidR="00CD5623" w:rsidRDefault="00CD5623" w:rsidP="00CD5623">
      <w:pPr>
        <w:pStyle w:val="ListParagraph"/>
        <w:ind w:left="0"/>
        <w:rPr>
          <w:ins w:id="24" w:author="Samantha Watterson" w:date="2015-01-05T12:55:00Z"/>
          <w:rFonts w:ascii="Times New Roman" w:eastAsia="Times New Roman" w:hAnsi="Times New Roman" w:cs="Times New Roman"/>
          <w:sz w:val="24"/>
          <w:szCs w:val="24"/>
        </w:rPr>
      </w:pPr>
      <w:ins w:id="25" w:author="Samantha Watterson" w:date="2015-01-05T12:55:00Z">
        <w:r>
          <w:rPr>
            <w:rFonts w:ascii="Times New Roman"/>
            <w:sz w:val="24"/>
            <w:szCs w:val="24"/>
          </w:rPr>
          <w:t>To meet this goal</w:t>
        </w:r>
        <w:proofErr w:type="gramStart"/>
        <w:r>
          <w:rPr>
            <w:rFonts w:ascii="Times New Roman"/>
            <w:sz w:val="24"/>
            <w:szCs w:val="24"/>
          </w:rPr>
          <w:t>,  a</w:t>
        </w:r>
        <w:proofErr w:type="gramEnd"/>
        <w:r>
          <w:rPr>
            <w:rFonts w:ascii="Times New Roman"/>
            <w:sz w:val="24"/>
            <w:szCs w:val="24"/>
          </w:rPr>
          <w:t xml:space="preserve"> study will be conducted to identify in-stream toxic contaminants or contaminant groups (e.g., polychlorinated biphenyls, polycyclic aromatic hydrocarbons, and agricultural pesticides) affected by BMPs.  The BMPs will be cross-correlated with contaminant loading mechanisms and their association with land use and industrial sources (e.g., urban </w:t>
        </w:r>
        <w:proofErr w:type="spellStart"/>
        <w:r>
          <w:rPr>
            <w:rFonts w:ascii="Times New Roman"/>
            <w:sz w:val="24"/>
            <w:szCs w:val="24"/>
          </w:rPr>
          <w:t>stormwater</w:t>
        </w:r>
        <w:proofErr w:type="spellEnd"/>
        <w:r>
          <w:rPr>
            <w:rFonts w:ascii="Times New Roman"/>
            <w:sz w:val="24"/>
            <w:szCs w:val="24"/>
          </w:rPr>
          <w:t xml:space="preserve">, agriculture, landfills, dredged material disposal facilities, hazardous waste sites, and industrial operations).    </w:t>
        </w:r>
      </w:ins>
    </w:p>
    <w:p w14:paraId="2F6B63E0" w14:textId="77777777" w:rsidR="00CD5623" w:rsidRDefault="00CD5623" w:rsidP="00CD5623">
      <w:pPr>
        <w:pStyle w:val="ListParagraph"/>
        <w:ind w:left="0"/>
        <w:rPr>
          <w:ins w:id="26" w:author="Samantha Watterson" w:date="2015-01-05T12:55:00Z"/>
          <w:rFonts w:ascii="Times New Roman" w:eastAsia="Times New Roman" w:hAnsi="Times New Roman" w:cs="Times New Roman"/>
          <w:sz w:val="24"/>
          <w:szCs w:val="24"/>
        </w:rPr>
      </w:pPr>
    </w:p>
    <w:p w14:paraId="3CF703C7" w14:textId="77777777" w:rsidR="00CD5623" w:rsidRDefault="00CD5623" w:rsidP="00A04F01">
      <w:pPr>
        <w:pStyle w:val="ListParagraph"/>
        <w:ind w:left="0"/>
        <w:rPr>
          <w:ins w:id="27" w:author="Samantha Watterson" w:date="2015-01-05T12:55:00Z"/>
          <w:rFonts w:ascii="Times New Roman"/>
          <w:sz w:val="24"/>
          <w:szCs w:val="24"/>
        </w:rPr>
      </w:pPr>
      <w:ins w:id="28" w:author="Samantha Watterson" w:date="2015-01-05T12:55:00Z">
        <w:r>
          <w:rPr>
            <w:rFonts w:ascii="Times New Roman"/>
            <w:sz w:val="24"/>
            <w:szCs w:val="24"/>
          </w:rPr>
          <w:t xml:space="preserve">The study will assess and explanation of the most beneficial management actions that could leverage current TMDLs and watershed implementation plans (WIPs) to achieve multiple benefits for nutrient, sediment, and toxic contaminant reductions.  And, the study will identify conditions that might be relevant and necessary (e.g., siting, construction, and operation) for BMPs to result in toxic contaminant reductions.  </w:t>
        </w:r>
      </w:ins>
    </w:p>
    <w:p w14:paraId="4576D5B7" w14:textId="77777777" w:rsidR="00CD5623" w:rsidRDefault="00CD5623" w:rsidP="00A04F01">
      <w:pPr>
        <w:pStyle w:val="ListParagraph"/>
        <w:ind w:left="0"/>
        <w:rPr>
          <w:ins w:id="29" w:author="Samantha Watterson" w:date="2015-01-05T12:55:00Z"/>
          <w:rFonts w:ascii="Times New Roman"/>
          <w:sz w:val="24"/>
          <w:szCs w:val="24"/>
        </w:rPr>
      </w:pPr>
    </w:p>
    <w:p w14:paraId="3188C626" w14:textId="6B58B724" w:rsidR="00A04F01" w:rsidDel="00CD5623" w:rsidRDefault="00A04F01" w:rsidP="00CD5623">
      <w:pPr>
        <w:pStyle w:val="ListParagraph"/>
        <w:rPr>
          <w:del w:id="30" w:author="Samantha Watterson" w:date="2015-01-05T12:55:00Z"/>
          <w:rFonts w:ascii="Times New Roman" w:hAnsi="Times New Roman" w:cs="Times New Roman"/>
          <w:sz w:val="24"/>
        </w:rPr>
      </w:pPr>
      <w:del w:id="31" w:author="Samantha Watterson" w:date="2015-01-05T12:55:00Z">
        <w:r w:rsidRPr="00A04F01" w:rsidDel="00CD5623">
          <w:rPr>
            <w:rFonts w:ascii="Times New Roman" w:hAnsi="Times New Roman" w:cs="Times New Roman"/>
            <w:b/>
            <w:sz w:val="24"/>
          </w:rPr>
          <w:delText>Overview</w:delText>
        </w:r>
        <w:r w:rsidDel="00CD5623">
          <w:rPr>
            <w:rFonts w:ascii="Times New Roman" w:hAnsi="Times New Roman" w:cs="Times New Roman"/>
            <w:sz w:val="24"/>
          </w:rPr>
          <w:delText xml:space="preserve"> – In many areas of the watershed, there are PCB-contaminated sediments that have accumulated </w:delText>
        </w:r>
        <w:r w:rsidR="004660C6" w:rsidDel="00CD5623">
          <w:rPr>
            <w:rFonts w:ascii="Times New Roman" w:hAnsi="Times New Roman" w:cs="Times New Roman"/>
            <w:sz w:val="24"/>
          </w:rPr>
          <w:delText xml:space="preserve">on the bottoms of streams, rivers, embayments and the Bay.  The contamination is the result of many different sources of PCBs and is also explained by the high affinity of organic compounds such as PCBs to bind with sediment and be transported into surface waters with sediment.  Eventually this leads to accumulation of contaminated bottom sediments.  </w:delText>
        </w:r>
      </w:del>
    </w:p>
    <w:p w14:paraId="67266350" w14:textId="3D3B05B0" w:rsidR="00A04F01" w:rsidDel="00CD5623" w:rsidRDefault="00A04F01" w:rsidP="00A04F01">
      <w:pPr>
        <w:pStyle w:val="ListParagraph"/>
        <w:ind w:left="0"/>
        <w:rPr>
          <w:del w:id="32" w:author="Samantha Watterson" w:date="2015-01-05T12:55:00Z"/>
          <w:rFonts w:ascii="Times New Roman" w:hAnsi="Times New Roman" w:cs="Times New Roman"/>
          <w:sz w:val="24"/>
        </w:rPr>
      </w:pPr>
    </w:p>
    <w:p w14:paraId="46BCE727" w14:textId="74D31CA0" w:rsidR="00B4212D" w:rsidDel="00CD5623" w:rsidRDefault="00B4212D" w:rsidP="00B4212D">
      <w:pPr>
        <w:pStyle w:val="ListParagraph"/>
        <w:rPr>
          <w:del w:id="33" w:author="Samantha Watterson" w:date="2015-01-05T12:55:00Z"/>
          <w:rFonts w:ascii="Times New Roman" w:hAnsi="Times New Roman" w:cs="Times New Roman"/>
          <w:sz w:val="24"/>
        </w:rPr>
      </w:pPr>
      <w:del w:id="34" w:author="Samantha Watterson" w:date="2015-01-05T12:55:00Z">
        <w:r w:rsidDel="00CD5623">
          <w:rPr>
            <w:rFonts w:ascii="Times New Roman" w:hAnsi="Times New Roman" w:cs="Times New Roman"/>
            <w:b/>
            <w:sz w:val="24"/>
          </w:rPr>
          <w:delText xml:space="preserve">In-stream Sediment </w:delText>
        </w:r>
        <w:r w:rsidRPr="00617832" w:rsidDel="00CD5623">
          <w:rPr>
            <w:rFonts w:ascii="Times New Roman" w:hAnsi="Times New Roman" w:cs="Times New Roman"/>
            <w:b/>
            <w:sz w:val="24"/>
          </w:rPr>
          <w:delText>Sources and Current Management Efforts to Control or Reduce Loads</w:delText>
        </w:r>
      </w:del>
    </w:p>
    <w:p w14:paraId="57FC9D01" w14:textId="69CFC733" w:rsidR="00B4212D" w:rsidDel="00CD5623" w:rsidRDefault="00B97102" w:rsidP="00B4212D">
      <w:pPr>
        <w:pStyle w:val="ListParagraph"/>
        <w:rPr>
          <w:del w:id="35" w:author="Samantha Watterson" w:date="2015-01-05T12:55:00Z"/>
          <w:rFonts w:ascii="Times New Roman" w:hAnsi="Times New Roman" w:cs="Times New Roman"/>
          <w:sz w:val="24"/>
        </w:rPr>
      </w:pPr>
      <w:del w:id="36" w:author="Samantha Watterson" w:date="2015-01-05T12:55:00Z">
        <w:r w:rsidDel="00CD5623">
          <w:rPr>
            <w:rFonts w:ascii="Times New Roman" w:hAnsi="Times New Roman" w:cs="Times New Roman"/>
            <w:sz w:val="24"/>
          </w:rPr>
          <w:delText>Contaminated Sediments in Streams, Rivers, Embayments and the Bay</w:delText>
        </w:r>
      </w:del>
    </w:p>
    <w:p w14:paraId="11202767" w14:textId="77777777" w:rsidR="00B4212D" w:rsidRDefault="00B4212D" w:rsidP="00A04F01">
      <w:pPr>
        <w:pStyle w:val="ListParagraph"/>
        <w:ind w:left="0"/>
        <w:rPr>
          <w:rFonts w:ascii="Times New Roman" w:hAnsi="Times New Roman" w:cs="Times New Roman"/>
          <w:sz w:val="24"/>
        </w:rPr>
      </w:pPr>
    </w:p>
    <w:p w14:paraId="19944D72" w14:textId="5577455B" w:rsidR="006D2D9A" w:rsidRPr="00E4571C" w:rsidRDefault="00E4571C" w:rsidP="00A04F01">
      <w:pPr>
        <w:pStyle w:val="ListParagraph"/>
        <w:ind w:left="0"/>
        <w:rPr>
          <w:rFonts w:ascii="Times New Roman" w:hAnsi="Times New Roman" w:cs="Times New Roman"/>
          <w:b/>
          <w:sz w:val="24"/>
        </w:rPr>
      </w:pPr>
      <w:r w:rsidRPr="00E4571C">
        <w:rPr>
          <w:rFonts w:ascii="Times New Roman" w:hAnsi="Times New Roman" w:cs="Times New Roman"/>
          <w:b/>
          <w:sz w:val="24"/>
        </w:rPr>
        <w:t xml:space="preserve">Combined Sewer Overflows </w:t>
      </w:r>
    </w:p>
    <w:p w14:paraId="4150D7E5" w14:textId="77777777" w:rsidR="00E4571C" w:rsidRDefault="00E4571C" w:rsidP="00A04F01">
      <w:pPr>
        <w:pStyle w:val="ListParagraph"/>
        <w:ind w:left="0"/>
        <w:rPr>
          <w:rFonts w:ascii="Times New Roman" w:hAnsi="Times New Roman" w:cs="Times New Roman"/>
          <w:sz w:val="24"/>
        </w:rPr>
      </w:pPr>
    </w:p>
    <w:p w14:paraId="696BDCA3" w14:textId="77777777" w:rsidR="00A32669" w:rsidRDefault="00A04F01" w:rsidP="00A32669">
      <w:pPr>
        <w:pStyle w:val="ListParagraph"/>
        <w:ind w:left="0"/>
        <w:rPr>
          <w:rFonts w:ascii="Times New Roman" w:hAnsi="Times New Roman" w:cs="Times New Roman"/>
          <w:sz w:val="24"/>
        </w:rPr>
      </w:pPr>
      <w:r>
        <w:rPr>
          <w:rFonts w:ascii="Times New Roman" w:hAnsi="Times New Roman" w:cs="Times New Roman"/>
          <w:sz w:val="24"/>
        </w:rPr>
        <w:t>Other loading mechanisms?</w:t>
      </w:r>
    </w:p>
    <w:p w14:paraId="69FC4B54" w14:textId="77777777" w:rsidR="00A32669" w:rsidRDefault="00A32669" w:rsidP="00A32669">
      <w:pPr>
        <w:pStyle w:val="ListParagraph"/>
        <w:ind w:left="0"/>
        <w:rPr>
          <w:rFonts w:ascii="Times New Roman" w:hAnsi="Times New Roman" w:cs="Times New Roman"/>
          <w:sz w:val="24"/>
        </w:rPr>
      </w:pPr>
    </w:p>
    <w:p w14:paraId="0EE2C7DC" w14:textId="77777777" w:rsidR="00351822" w:rsidRPr="0008686F" w:rsidRDefault="00A32669" w:rsidP="00AE3C28">
      <w:pPr>
        <w:pStyle w:val="ListParagraph"/>
        <w:rPr>
          <w:rFonts w:ascii="Times New Roman" w:hAnsi="Times New Roman" w:cs="Times New Roman"/>
          <w:sz w:val="24"/>
        </w:rPr>
      </w:pPr>
      <w:commentRangeStart w:id="37"/>
      <w:proofErr w:type="gramStart"/>
      <w:r w:rsidRPr="002A6315">
        <w:rPr>
          <w:rFonts w:ascii="Times New Roman" w:hAnsi="Times New Roman" w:cs="Times New Roman"/>
          <w:b/>
          <w:sz w:val="24"/>
        </w:rPr>
        <w:t>5.a</w:t>
      </w:r>
      <w:proofErr w:type="gramEnd"/>
      <w:r>
        <w:rPr>
          <w:rFonts w:ascii="Times New Roman" w:hAnsi="Times New Roman" w:cs="Times New Roman"/>
          <w:sz w:val="24"/>
        </w:rPr>
        <w:t xml:space="preserve"> </w:t>
      </w:r>
      <w:r w:rsidR="00BC04FA" w:rsidRPr="0008686F">
        <w:rPr>
          <w:rFonts w:ascii="Times New Roman" w:hAnsi="Times New Roman" w:cs="Times New Roman"/>
          <w:b/>
          <w:bCs/>
          <w:sz w:val="24"/>
        </w:rPr>
        <w:t>Actions, tools or technical support needed to empower local government and others.</w:t>
      </w:r>
      <w:r w:rsidR="00BC04FA" w:rsidRPr="0008686F">
        <w:rPr>
          <w:rFonts w:ascii="Times New Roman" w:hAnsi="Times New Roman" w:cs="Times New Roman"/>
          <w:sz w:val="24"/>
        </w:rPr>
        <w:t xml:space="preserve"> </w:t>
      </w:r>
      <w:commentRangeEnd w:id="37"/>
      <w:r w:rsidR="007A6B8A">
        <w:rPr>
          <w:rStyle w:val="CommentReference"/>
        </w:rPr>
        <w:commentReference w:id="37"/>
      </w:r>
    </w:p>
    <w:p w14:paraId="2D19FD71" w14:textId="77777777" w:rsidR="00BA7241" w:rsidRDefault="002D27D3" w:rsidP="00BA7241">
      <w:pPr>
        <w:pStyle w:val="ListParagraph"/>
        <w:rPr>
          <w:rFonts w:ascii="Times New Roman" w:hAnsi="Times New Roman" w:cs="Times New Roman"/>
          <w:sz w:val="24"/>
        </w:rPr>
      </w:pPr>
      <w:r>
        <w:rPr>
          <w:rFonts w:ascii="Times New Roman" w:hAnsi="Times New Roman" w:cs="Times New Roman"/>
          <w:sz w:val="24"/>
        </w:rPr>
        <w:t xml:space="preserve">There is a need for communications tools that will emphasize the connection between PCBs and human health especially with regard to risks from the consumption of contaminated fish.  It is expected that such information will motivate local and state-level governments to continue to apply </w:t>
      </w:r>
      <w:r w:rsidR="00333342">
        <w:rPr>
          <w:rFonts w:ascii="Times New Roman" w:hAnsi="Times New Roman" w:cs="Times New Roman"/>
          <w:sz w:val="24"/>
        </w:rPr>
        <w:t xml:space="preserve">public </w:t>
      </w:r>
      <w:r>
        <w:rPr>
          <w:rFonts w:ascii="Times New Roman" w:hAnsi="Times New Roman" w:cs="Times New Roman"/>
          <w:sz w:val="24"/>
        </w:rPr>
        <w:t xml:space="preserve">resources to </w:t>
      </w:r>
      <w:r w:rsidR="00333342">
        <w:rPr>
          <w:rFonts w:ascii="Times New Roman" w:hAnsi="Times New Roman" w:cs="Times New Roman"/>
          <w:sz w:val="24"/>
        </w:rPr>
        <w:t>mitigate and reduce PCBs with the additional benefit of raising awareness of safe levels of fish consumption for anglers in the watershed.</w:t>
      </w:r>
    </w:p>
    <w:p w14:paraId="591CAC92" w14:textId="77777777" w:rsidR="00333342" w:rsidRPr="0008686F" w:rsidRDefault="00333342" w:rsidP="00BA7241">
      <w:pPr>
        <w:pStyle w:val="ListParagraph"/>
        <w:rPr>
          <w:rFonts w:ascii="Times New Roman" w:hAnsi="Times New Roman" w:cs="Times New Roman"/>
          <w:sz w:val="24"/>
        </w:rPr>
      </w:pPr>
    </w:p>
    <w:p w14:paraId="3C1532AF" w14:textId="77777777" w:rsidR="00B97102" w:rsidRDefault="00AE3C28" w:rsidP="001C1D2C">
      <w:pPr>
        <w:pStyle w:val="ListParagraph"/>
        <w:numPr>
          <w:ilvl w:val="0"/>
          <w:numId w:val="4"/>
        </w:numPr>
        <w:rPr>
          <w:rFonts w:ascii="Times New Roman" w:hAnsi="Times New Roman" w:cs="Times New Roman"/>
          <w:sz w:val="24"/>
        </w:rPr>
      </w:pPr>
      <w:commentRangeStart w:id="38"/>
      <w:r>
        <w:rPr>
          <w:rFonts w:ascii="Times New Roman" w:hAnsi="Times New Roman" w:cs="Times New Roman"/>
          <w:b/>
          <w:bCs/>
          <w:sz w:val="24"/>
        </w:rPr>
        <w:t>Management Approach</w:t>
      </w:r>
      <w:commentRangeEnd w:id="38"/>
      <w:r w:rsidR="007A6B8A">
        <w:rPr>
          <w:rStyle w:val="CommentReference"/>
        </w:rPr>
        <w:commentReference w:id="38"/>
      </w:r>
    </w:p>
    <w:p w14:paraId="14462EA8" w14:textId="77777777" w:rsidR="00B97102" w:rsidRDefault="00B97102" w:rsidP="00B97102">
      <w:pPr>
        <w:pStyle w:val="ListParagraph"/>
        <w:rPr>
          <w:rFonts w:ascii="Times New Roman" w:hAnsi="Times New Roman" w:cs="Times New Roman"/>
          <w:b/>
          <w:bCs/>
          <w:sz w:val="24"/>
        </w:rPr>
      </w:pPr>
    </w:p>
    <w:p w14:paraId="637896A8" w14:textId="77777777" w:rsidR="00F118B7" w:rsidRPr="00B30F8F" w:rsidRDefault="00B97102" w:rsidP="00B97102">
      <w:pPr>
        <w:pStyle w:val="ListParagraph"/>
        <w:rPr>
          <w:rFonts w:ascii="Times New Roman" w:hAnsi="Times New Roman" w:cs="Times New Roman"/>
          <w:bCs/>
          <w:sz w:val="24"/>
        </w:rPr>
      </w:pPr>
      <w:r w:rsidRPr="00B30F8F">
        <w:rPr>
          <w:rFonts w:ascii="Times New Roman" w:hAnsi="Times New Roman" w:cs="Times New Roman"/>
          <w:bCs/>
          <w:sz w:val="24"/>
        </w:rPr>
        <w:t>The TCW’s objective is to develop a management approach that adds value to the ongoing work of jurisdiction</w:t>
      </w:r>
      <w:r w:rsidR="00F118B7" w:rsidRPr="00B30F8F">
        <w:rPr>
          <w:rFonts w:ascii="Times New Roman" w:hAnsi="Times New Roman" w:cs="Times New Roman"/>
          <w:bCs/>
          <w:sz w:val="24"/>
        </w:rPr>
        <w:t xml:space="preserve">, </w:t>
      </w:r>
      <w:r w:rsidRPr="00B30F8F">
        <w:rPr>
          <w:rFonts w:ascii="Times New Roman" w:hAnsi="Times New Roman" w:cs="Times New Roman"/>
          <w:bCs/>
          <w:sz w:val="24"/>
        </w:rPr>
        <w:t>federa</w:t>
      </w:r>
      <w:r w:rsidR="00F118B7" w:rsidRPr="00B30F8F">
        <w:rPr>
          <w:rFonts w:ascii="Times New Roman" w:hAnsi="Times New Roman" w:cs="Times New Roman"/>
          <w:bCs/>
          <w:sz w:val="24"/>
        </w:rPr>
        <w:t xml:space="preserve">l, and local entities with respect to PCB controls and reductions.  In keeping with the Chesapeake Bay Program Partnership’s </w:t>
      </w:r>
      <w:r w:rsidR="00B30F8F" w:rsidRPr="00B30F8F">
        <w:rPr>
          <w:rFonts w:ascii="Times New Roman" w:hAnsi="Times New Roman" w:cs="Times New Roman"/>
          <w:bCs/>
          <w:sz w:val="24"/>
        </w:rPr>
        <w:t xml:space="preserve">(the Partnership) </w:t>
      </w:r>
      <w:r w:rsidR="00F118B7" w:rsidRPr="00B30F8F">
        <w:rPr>
          <w:rFonts w:ascii="Times New Roman" w:hAnsi="Times New Roman" w:cs="Times New Roman"/>
          <w:bCs/>
          <w:sz w:val="24"/>
        </w:rPr>
        <w:t xml:space="preserve">mission, the TCW will look for opportunities to accelerate, enable and continually </w:t>
      </w:r>
      <w:r w:rsidR="00F118B7" w:rsidRPr="00B30F8F">
        <w:rPr>
          <w:rFonts w:ascii="Times New Roman" w:hAnsi="Times New Roman" w:cs="Times New Roman"/>
          <w:bCs/>
          <w:sz w:val="24"/>
        </w:rPr>
        <w:lastRenderedPageBreak/>
        <w:t xml:space="preserve">improve the management actions described above, finding synergies and opportunities to share information across the partnership about what approaches are most cost effective (including based on information from other watershed programs).  </w:t>
      </w:r>
    </w:p>
    <w:p w14:paraId="24388AA4" w14:textId="77777777" w:rsidR="00F118B7" w:rsidRPr="00B30F8F" w:rsidRDefault="00F118B7" w:rsidP="00B97102">
      <w:pPr>
        <w:pStyle w:val="ListParagraph"/>
        <w:rPr>
          <w:rFonts w:ascii="Times New Roman" w:hAnsi="Times New Roman" w:cs="Times New Roman"/>
          <w:bCs/>
          <w:sz w:val="24"/>
        </w:rPr>
      </w:pPr>
    </w:p>
    <w:p w14:paraId="282B86BA" w14:textId="77777777" w:rsidR="00333342" w:rsidRDefault="00F118B7" w:rsidP="00333342">
      <w:pPr>
        <w:pStyle w:val="ListParagraph"/>
        <w:rPr>
          <w:rFonts w:ascii="Times New Roman" w:hAnsi="Times New Roman" w:cs="Times New Roman"/>
          <w:sz w:val="24"/>
        </w:rPr>
      </w:pPr>
      <w:r w:rsidRPr="00B30F8F">
        <w:rPr>
          <w:rFonts w:ascii="Times New Roman" w:hAnsi="Times New Roman" w:cs="Times New Roman"/>
          <w:bCs/>
          <w:sz w:val="24"/>
        </w:rPr>
        <w:t xml:space="preserve">The management approach described below identifies near term actions that are directly </w:t>
      </w:r>
      <w:r w:rsidR="00B30F8F" w:rsidRPr="00B30F8F">
        <w:rPr>
          <w:rFonts w:ascii="Times New Roman" w:hAnsi="Times New Roman" w:cs="Times New Roman"/>
          <w:bCs/>
          <w:sz w:val="24"/>
        </w:rPr>
        <w:t>focused on</w:t>
      </w:r>
      <w:r w:rsidRPr="00B30F8F">
        <w:rPr>
          <w:rFonts w:ascii="Times New Roman" w:hAnsi="Times New Roman" w:cs="Times New Roman"/>
          <w:bCs/>
          <w:sz w:val="24"/>
        </w:rPr>
        <w:t xml:space="preserve"> management actions to reduce PCBs as well as the continuation of data synthesis and analysis to enhance future decisions on how the </w:t>
      </w:r>
      <w:r w:rsidR="00B30F8F" w:rsidRPr="00B30F8F">
        <w:rPr>
          <w:rFonts w:ascii="Times New Roman" w:hAnsi="Times New Roman" w:cs="Times New Roman"/>
          <w:bCs/>
          <w:sz w:val="24"/>
        </w:rPr>
        <w:t>Partnership can enhance existing efforts.  A key objective in the management approach is to seek out innovation and develop new commitments and stakeholder partnerships that will work to reduce PCBs within regulatory programs and across voluntary programs.</w:t>
      </w:r>
      <w:r w:rsidR="001C1D2C">
        <w:rPr>
          <w:rFonts w:ascii="Times New Roman" w:hAnsi="Times New Roman" w:cs="Times New Roman"/>
          <w:sz w:val="24"/>
        </w:rPr>
        <w:br/>
      </w:r>
    </w:p>
    <w:p w14:paraId="28DC5C8C" w14:textId="77777777" w:rsidR="005E3BE0" w:rsidRDefault="005E3BE0" w:rsidP="00333342">
      <w:pPr>
        <w:pStyle w:val="ListParagraph"/>
        <w:rPr>
          <w:rFonts w:ascii="Times New Roman" w:hAnsi="Times New Roman" w:cs="Times New Roman"/>
          <w:sz w:val="24"/>
        </w:rPr>
      </w:pPr>
      <w:r>
        <w:rPr>
          <w:rFonts w:ascii="Times New Roman" w:hAnsi="Times New Roman" w:cs="Times New Roman"/>
          <w:sz w:val="24"/>
        </w:rPr>
        <w:t>The approach will follow analysis of the relative size of the PCB load across the different loading mechanisms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to highest benefit.</w:t>
      </w:r>
    </w:p>
    <w:p w14:paraId="28D72B92" w14:textId="77777777" w:rsidR="005E3BE0" w:rsidRDefault="005E3BE0" w:rsidP="00333342">
      <w:pPr>
        <w:pStyle w:val="ListParagraph"/>
        <w:rPr>
          <w:rFonts w:ascii="Times New Roman" w:hAnsi="Times New Roman" w:cs="Times New Roman"/>
          <w:sz w:val="24"/>
        </w:rPr>
      </w:pPr>
    </w:p>
    <w:p w14:paraId="61AF492B" w14:textId="77777777" w:rsidR="00333342" w:rsidRPr="00AE3C28" w:rsidRDefault="00333342" w:rsidP="00333342">
      <w:pPr>
        <w:pStyle w:val="ListParagraph"/>
        <w:rPr>
          <w:rFonts w:ascii="Times New Roman" w:hAnsi="Times New Roman" w:cs="Times New Roman"/>
          <w:b/>
          <w:bCs/>
          <w:sz w:val="24"/>
        </w:rPr>
      </w:pPr>
      <w:commentRangeStart w:id="39"/>
      <w:proofErr w:type="gramStart"/>
      <w:r w:rsidRPr="002A6315">
        <w:rPr>
          <w:rFonts w:ascii="Times New Roman" w:hAnsi="Times New Roman" w:cs="Times New Roman"/>
          <w:b/>
          <w:sz w:val="24"/>
        </w:rPr>
        <w:t>6.a</w:t>
      </w:r>
      <w:proofErr w:type="gramEnd"/>
      <w:r>
        <w:rPr>
          <w:rFonts w:ascii="Times New Roman" w:hAnsi="Times New Roman" w:cs="Times New Roman"/>
          <w:sz w:val="24"/>
        </w:rPr>
        <w:t xml:space="preserve">  </w:t>
      </w:r>
      <w:r w:rsidR="00AD22B5" w:rsidRPr="0008686F">
        <w:rPr>
          <w:rFonts w:ascii="Times New Roman" w:hAnsi="Times New Roman" w:cs="Times New Roman"/>
          <w:b/>
          <w:bCs/>
          <w:sz w:val="24"/>
        </w:rPr>
        <w:t>Local Engagement</w:t>
      </w:r>
      <w:commentRangeEnd w:id="39"/>
      <w:r w:rsidR="007A6B8A">
        <w:rPr>
          <w:rStyle w:val="CommentReference"/>
        </w:rPr>
        <w:commentReference w:id="39"/>
      </w:r>
    </w:p>
    <w:p w14:paraId="1C96DB41" w14:textId="77777777" w:rsidR="00333342" w:rsidRDefault="00CA360A" w:rsidP="00333342">
      <w:pPr>
        <w:pStyle w:val="ListParagraph"/>
        <w:rPr>
          <w:rFonts w:ascii="Times New Roman" w:hAnsi="Times New Roman" w:cs="Times New Roman"/>
          <w:sz w:val="24"/>
        </w:rPr>
      </w:pPr>
      <w:r>
        <w:rPr>
          <w:rFonts w:ascii="Times New Roman" w:hAnsi="Times New Roman" w:cs="Times New Roman"/>
          <w:sz w:val="24"/>
        </w:rPr>
        <w:t>In the more urbanized areas of the Bay, Baltimore, Washington D.C. and Norfolk/Elizabeth River, the TCW will continually coordinate and engage with NGOs and state and local governments as the management strategy is developed and implemented.</w:t>
      </w:r>
    </w:p>
    <w:p w14:paraId="6265FDEA" w14:textId="77777777" w:rsidR="00333342" w:rsidRPr="0008686F" w:rsidRDefault="00333342" w:rsidP="00BA7241">
      <w:pPr>
        <w:pStyle w:val="ListParagraph"/>
        <w:ind w:left="1440"/>
        <w:rPr>
          <w:rFonts w:ascii="Times New Roman" w:hAnsi="Times New Roman" w:cs="Times New Roman"/>
          <w:sz w:val="24"/>
        </w:rPr>
      </w:pPr>
    </w:p>
    <w:p w14:paraId="7DCAE7C6" w14:textId="77777777" w:rsidR="00351822" w:rsidRDefault="00351822" w:rsidP="00351822">
      <w:pPr>
        <w:pStyle w:val="ListParagraph"/>
        <w:numPr>
          <w:ilvl w:val="0"/>
          <w:numId w:val="4"/>
        </w:numPr>
        <w:rPr>
          <w:rFonts w:ascii="Times New Roman" w:hAnsi="Times New Roman" w:cs="Times New Roman"/>
          <w:sz w:val="24"/>
        </w:rPr>
      </w:pPr>
      <w:commentRangeStart w:id="40"/>
      <w:r w:rsidRPr="0008686F">
        <w:rPr>
          <w:rFonts w:ascii="Times New Roman" w:hAnsi="Times New Roman" w:cs="Times New Roman"/>
          <w:b/>
          <w:bCs/>
          <w:sz w:val="24"/>
        </w:rPr>
        <w:t xml:space="preserve">Monitoring Progress. </w:t>
      </w:r>
      <w:commentRangeEnd w:id="40"/>
      <w:r w:rsidR="007A6B8A">
        <w:rPr>
          <w:rStyle w:val="CommentReference"/>
        </w:rPr>
        <w:commentReference w:id="40"/>
      </w:r>
    </w:p>
    <w:p w14:paraId="6C2A9B1A" w14:textId="77777777" w:rsidR="002D27D3" w:rsidRDefault="00604D52" w:rsidP="00AE3C28">
      <w:pPr>
        <w:ind w:left="720"/>
        <w:rPr>
          <w:rFonts w:ascii="Times New Roman" w:hAnsi="Times New Roman" w:cs="Times New Roman"/>
          <w:sz w:val="24"/>
        </w:rPr>
      </w:pPr>
      <w:r>
        <w:rPr>
          <w:rFonts w:ascii="Times New Roman" w:hAnsi="Times New Roman" w:cs="Times New Roman"/>
          <w:sz w:val="24"/>
        </w:rPr>
        <w:t>Three</w:t>
      </w:r>
      <w:r w:rsidR="00CA360A">
        <w:rPr>
          <w:rFonts w:ascii="Times New Roman" w:hAnsi="Times New Roman" w:cs="Times New Roman"/>
          <w:sz w:val="24"/>
        </w:rPr>
        <w:t xml:space="preserve"> types of</w:t>
      </w:r>
      <w:r>
        <w:rPr>
          <w:rFonts w:ascii="Times New Roman" w:hAnsi="Times New Roman" w:cs="Times New Roman"/>
          <w:sz w:val="24"/>
        </w:rPr>
        <w:t xml:space="preserve"> progress</w:t>
      </w:r>
      <w:r w:rsidR="00CA360A">
        <w:rPr>
          <w:rFonts w:ascii="Times New Roman" w:hAnsi="Times New Roman" w:cs="Times New Roman"/>
          <w:sz w:val="24"/>
        </w:rPr>
        <w:t xml:space="preserve"> monitoring will be pursued:</w:t>
      </w:r>
    </w:p>
    <w:p w14:paraId="398D1E2B" w14:textId="77777777" w:rsidR="00CA360A" w:rsidRDefault="00CA360A"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Progress on completion of planned activities for actions not directly under the direction of the Partnership and </w:t>
      </w:r>
      <w:r w:rsidR="001A06C5">
        <w:rPr>
          <w:rFonts w:ascii="Times New Roman" w:hAnsi="Times New Roman" w:cs="Times New Roman"/>
          <w:sz w:val="24"/>
        </w:rPr>
        <w:t>progress for activities for which the TCW is directly committing to oversight and dedication of resources of the Partnership</w:t>
      </w:r>
    </w:p>
    <w:p w14:paraId="75CB3CD9" w14:textId="77777777" w:rsidR="001A06C5"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Assessment of whether planned actions are having the result expected</w:t>
      </w:r>
    </w:p>
    <w:p w14:paraId="10EA39E2" w14:textId="77777777" w:rsidR="001A06C5" w:rsidRPr="00CA360A"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Environmental monitoring to track response of the system as the strategy is implemented (to the extent possible given the high cost of PCB monitoring and the lag time that will influence how quickly an environmental response is detectable)</w:t>
      </w:r>
    </w:p>
    <w:p w14:paraId="04BB600F" w14:textId="77777777" w:rsidR="00BA7241" w:rsidRPr="00BA0A3D" w:rsidRDefault="00BA7241" w:rsidP="00BA7241">
      <w:pPr>
        <w:pStyle w:val="ListParagraph"/>
        <w:rPr>
          <w:rFonts w:ascii="Times New Roman" w:hAnsi="Times New Roman" w:cs="Times New Roman"/>
          <w:sz w:val="24"/>
        </w:rPr>
      </w:pPr>
    </w:p>
    <w:p w14:paraId="2360C178" w14:textId="77777777" w:rsidR="00351822" w:rsidRPr="00BA0A3D" w:rsidRDefault="00604D52" w:rsidP="00351822">
      <w:pPr>
        <w:pStyle w:val="ListParagraph"/>
        <w:numPr>
          <w:ilvl w:val="0"/>
          <w:numId w:val="4"/>
        </w:numPr>
        <w:rPr>
          <w:rFonts w:ascii="Times New Roman" w:hAnsi="Times New Roman" w:cs="Times New Roman"/>
          <w:sz w:val="24"/>
        </w:rPr>
      </w:pPr>
      <w:commentRangeStart w:id="41"/>
      <w:r>
        <w:rPr>
          <w:rFonts w:ascii="Times New Roman" w:hAnsi="Times New Roman" w:cs="Times New Roman"/>
          <w:b/>
          <w:bCs/>
          <w:sz w:val="24"/>
        </w:rPr>
        <w:t>Assessing Progress</w:t>
      </w:r>
      <w:commentRangeEnd w:id="41"/>
      <w:r w:rsidR="007A6B8A">
        <w:rPr>
          <w:rStyle w:val="CommentReference"/>
        </w:rPr>
        <w:commentReference w:id="41"/>
      </w:r>
    </w:p>
    <w:p w14:paraId="51EADDE7" w14:textId="77777777" w:rsidR="00BA7241" w:rsidRDefault="00BA7241" w:rsidP="00BA7241">
      <w:pPr>
        <w:pStyle w:val="ListParagraph"/>
        <w:rPr>
          <w:rFonts w:ascii="Times New Roman" w:hAnsi="Times New Roman" w:cs="Times New Roman"/>
          <w:sz w:val="24"/>
        </w:rPr>
      </w:pPr>
    </w:p>
    <w:p w14:paraId="3A4FC16F" w14:textId="77777777" w:rsidR="002D27D3" w:rsidRDefault="00604D52" w:rsidP="00BA7241">
      <w:pPr>
        <w:pStyle w:val="ListParagraph"/>
        <w:rPr>
          <w:rFonts w:ascii="Times New Roman" w:hAnsi="Times New Roman" w:cs="Times New Roman"/>
          <w:sz w:val="24"/>
        </w:rPr>
      </w:pPr>
      <w:r>
        <w:rPr>
          <w:rFonts w:ascii="Times New Roman" w:hAnsi="Times New Roman" w:cs="Times New Roman"/>
          <w:sz w:val="24"/>
        </w:rPr>
        <w:t xml:space="preserve">For type 1) progress monitoring as described above, the frequency </w:t>
      </w:r>
      <w:r w:rsidR="00380C1E">
        <w:rPr>
          <w:rFonts w:ascii="Times New Roman" w:hAnsi="Times New Roman" w:cs="Times New Roman"/>
          <w:sz w:val="24"/>
        </w:rPr>
        <w:t xml:space="preserve">of assessing progress </w:t>
      </w:r>
      <w:r>
        <w:rPr>
          <w:rFonts w:ascii="Times New Roman" w:hAnsi="Times New Roman" w:cs="Times New Roman"/>
          <w:sz w:val="24"/>
        </w:rPr>
        <w:t xml:space="preserve">will be at least annual so that adjustments to the biennial </w:t>
      </w:r>
      <w:proofErr w:type="spellStart"/>
      <w:r>
        <w:rPr>
          <w:rFonts w:ascii="Times New Roman" w:hAnsi="Times New Roman" w:cs="Times New Roman"/>
          <w:sz w:val="24"/>
        </w:rPr>
        <w:t>workplan</w:t>
      </w:r>
      <w:proofErr w:type="spellEnd"/>
      <w:r>
        <w:rPr>
          <w:rFonts w:ascii="Times New Roman" w:hAnsi="Times New Roman" w:cs="Times New Roman"/>
          <w:sz w:val="24"/>
        </w:rPr>
        <w:t xml:space="preserve"> can be made to accommodate changing circumstances and availability of resources.</w:t>
      </w:r>
      <w:r w:rsidR="00380C1E">
        <w:rPr>
          <w:rFonts w:ascii="Times New Roman" w:hAnsi="Times New Roman" w:cs="Times New Roman"/>
          <w:sz w:val="24"/>
        </w:rPr>
        <w:t xml:space="preserve">  Formal review of type 1) progress data will be completed through the update of the biennial </w:t>
      </w:r>
      <w:proofErr w:type="spellStart"/>
      <w:r w:rsidR="00380C1E">
        <w:rPr>
          <w:rFonts w:ascii="Times New Roman" w:hAnsi="Times New Roman" w:cs="Times New Roman"/>
          <w:sz w:val="24"/>
        </w:rPr>
        <w:t>workplan</w:t>
      </w:r>
      <w:proofErr w:type="spellEnd"/>
      <w:r w:rsidR="00380C1E">
        <w:rPr>
          <w:rFonts w:ascii="Times New Roman" w:hAnsi="Times New Roman" w:cs="Times New Roman"/>
          <w:sz w:val="24"/>
        </w:rPr>
        <w:t>.</w:t>
      </w:r>
    </w:p>
    <w:p w14:paraId="20BC82FD" w14:textId="77777777" w:rsidR="00380C1E" w:rsidRDefault="00380C1E" w:rsidP="00BA7241">
      <w:pPr>
        <w:pStyle w:val="ListParagraph"/>
        <w:rPr>
          <w:rFonts w:ascii="Times New Roman" w:hAnsi="Times New Roman" w:cs="Times New Roman"/>
          <w:sz w:val="24"/>
        </w:rPr>
      </w:pPr>
    </w:p>
    <w:p w14:paraId="7AF9D835" w14:textId="77777777" w:rsidR="00604D52" w:rsidRDefault="00380C1E" w:rsidP="00BA7241">
      <w:pPr>
        <w:pStyle w:val="ListParagraph"/>
        <w:rPr>
          <w:rFonts w:ascii="Times New Roman" w:hAnsi="Times New Roman" w:cs="Times New Roman"/>
          <w:sz w:val="24"/>
        </w:rPr>
      </w:pPr>
      <w:r>
        <w:rPr>
          <w:rFonts w:ascii="Times New Roman" w:hAnsi="Times New Roman" w:cs="Times New Roman"/>
          <w:sz w:val="24"/>
        </w:rPr>
        <w:lastRenderedPageBreak/>
        <w:t>Progress assessment based on type 2) and 3) monitoring will be conducted on an as-available basis.  These types of monitoring generally will involve measurements of environmental response and environmental condition, which do not necessarily occur at regular intervals and will be contingent on availability of data and/or monitoring funds.</w:t>
      </w:r>
    </w:p>
    <w:p w14:paraId="5DE86136" w14:textId="77777777" w:rsidR="002D27D3" w:rsidRPr="00BA0A3D" w:rsidRDefault="002D27D3" w:rsidP="00BA7241">
      <w:pPr>
        <w:pStyle w:val="ListParagraph"/>
        <w:rPr>
          <w:rFonts w:ascii="Times New Roman" w:hAnsi="Times New Roman" w:cs="Times New Roman"/>
          <w:sz w:val="24"/>
        </w:rPr>
      </w:pPr>
    </w:p>
    <w:p w14:paraId="36E64D7A" w14:textId="77777777" w:rsidR="00BA7241" w:rsidRDefault="00351822" w:rsidP="001C1D2C">
      <w:pPr>
        <w:pStyle w:val="ListParagraph"/>
        <w:numPr>
          <w:ilvl w:val="0"/>
          <w:numId w:val="4"/>
        </w:numPr>
        <w:rPr>
          <w:rFonts w:ascii="Times New Roman" w:hAnsi="Times New Roman" w:cs="Times New Roman"/>
          <w:sz w:val="24"/>
        </w:rPr>
      </w:pPr>
      <w:commentRangeStart w:id="42"/>
      <w:r w:rsidRPr="001C1D2C">
        <w:rPr>
          <w:rFonts w:ascii="Times New Roman" w:hAnsi="Times New Roman" w:cs="Times New Roman"/>
          <w:b/>
          <w:bCs/>
          <w:sz w:val="24"/>
        </w:rPr>
        <w:t>Adaptively Manage</w:t>
      </w:r>
      <w:r w:rsidRPr="001C1D2C">
        <w:rPr>
          <w:rFonts w:ascii="Times New Roman" w:hAnsi="Times New Roman" w:cs="Times New Roman"/>
          <w:sz w:val="24"/>
        </w:rPr>
        <w:t xml:space="preserve"> </w:t>
      </w:r>
      <w:commentRangeEnd w:id="42"/>
      <w:r w:rsidR="007A6B8A">
        <w:rPr>
          <w:rStyle w:val="CommentReference"/>
        </w:rPr>
        <w:commentReference w:id="42"/>
      </w:r>
      <w:r w:rsidR="001C1D2C">
        <w:rPr>
          <w:rFonts w:ascii="Times New Roman" w:hAnsi="Times New Roman" w:cs="Times New Roman"/>
          <w:sz w:val="24"/>
        </w:rPr>
        <w:br/>
      </w:r>
    </w:p>
    <w:p w14:paraId="3C371AA3" w14:textId="77777777" w:rsidR="00380C1E" w:rsidRPr="00324833" w:rsidRDefault="00380C1E" w:rsidP="00380C1E">
      <w:pPr>
        <w:pStyle w:val="ListParagraph"/>
        <w:rPr>
          <w:rFonts w:ascii="Times New Roman" w:hAnsi="Times New Roman" w:cs="Times New Roman"/>
          <w:sz w:val="24"/>
        </w:rPr>
      </w:pPr>
      <w:r w:rsidRPr="00324833">
        <w:rPr>
          <w:rFonts w:ascii="Times New Roman" w:hAnsi="Times New Roman" w:cs="Times New Roman"/>
          <w:bCs/>
          <w:sz w:val="24"/>
        </w:rPr>
        <w:t xml:space="preserve">Adaptive management will focus foremost on monitoring information described under type 2) above where </w:t>
      </w:r>
      <w:r w:rsidR="00324833" w:rsidRPr="00324833">
        <w:rPr>
          <w:rFonts w:ascii="Times New Roman" w:hAnsi="Times New Roman" w:cs="Times New Roman"/>
          <w:bCs/>
          <w:sz w:val="24"/>
        </w:rPr>
        <w:t>there will be assessment of whether management actions are having the expected results in terms of PCB reductions</w:t>
      </w:r>
      <w:r w:rsidR="00324833">
        <w:rPr>
          <w:rFonts w:ascii="Times New Roman" w:hAnsi="Times New Roman" w:cs="Times New Roman"/>
          <w:bCs/>
          <w:sz w:val="24"/>
        </w:rPr>
        <w:t xml:space="preserve">.  Over time, it is expected we will learn which loading mechanisms and sources provide the greatest opportunities for continued reductions. </w:t>
      </w:r>
    </w:p>
    <w:p w14:paraId="2905A679" w14:textId="77777777" w:rsidR="00380C1E" w:rsidRPr="00380C1E" w:rsidRDefault="00324833" w:rsidP="00324833">
      <w:pPr>
        <w:ind w:left="720"/>
        <w:rPr>
          <w:rFonts w:ascii="Times New Roman" w:hAnsi="Times New Roman" w:cs="Times New Roman"/>
          <w:sz w:val="24"/>
        </w:rPr>
      </w:pPr>
      <w:r>
        <w:rPr>
          <w:rFonts w:ascii="Times New Roman" w:hAnsi="Times New Roman" w:cs="Times New Roman"/>
          <w:sz w:val="24"/>
        </w:rPr>
        <w:t>Other adaptations to the strategy will result from assessing the long term response of the system (type 3 monitoring above) and, in the short term, whether the TCW and other entities are completing work as planned</w:t>
      </w:r>
      <w:r w:rsidR="00684A65">
        <w:rPr>
          <w:rFonts w:ascii="Times New Roman" w:hAnsi="Times New Roman" w:cs="Times New Roman"/>
          <w:sz w:val="24"/>
        </w:rPr>
        <w:t xml:space="preserve"> (type 1 monitoring above)</w:t>
      </w:r>
      <w:r>
        <w:rPr>
          <w:rFonts w:ascii="Times New Roman" w:hAnsi="Times New Roman" w:cs="Times New Roman"/>
          <w:sz w:val="24"/>
        </w:rPr>
        <w:t>.</w:t>
      </w:r>
    </w:p>
    <w:p w14:paraId="58D03FD4" w14:textId="77777777" w:rsidR="002A537C" w:rsidRPr="002A537C" w:rsidRDefault="00351822" w:rsidP="002A537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 xml:space="preserve">Biennial </w:t>
      </w:r>
      <w:proofErr w:type="spellStart"/>
      <w:r w:rsidRPr="00BA0A3D">
        <w:rPr>
          <w:rFonts w:ascii="Times New Roman" w:hAnsi="Times New Roman" w:cs="Times New Roman"/>
          <w:b/>
          <w:bCs/>
          <w:sz w:val="24"/>
        </w:rPr>
        <w:t>Workplan</w:t>
      </w:r>
      <w:proofErr w:type="spellEnd"/>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w:t>
      </w:r>
      <w:r w:rsidR="00386E96" w:rsidRPr="002D27D3">
        <w:rPr>
          <w:rFonts w:ascii="Times New Roman" w:hAnsi="Times New Roman" w:cs="Times New Roman"/>
          <w:bCs/>
          <w:i/>
          <w:sz w:val="24"/>
        </w:rPr>
        <w:t xml:space="preserve">summarize the </w:t>
      </w:r>
      <w:r w:rsidRPr="002D27D3">
        <w:rPr>
          <w:rFonts w:ascii="Times New Roman" w:hAnsi="Times New Roman" w:cs="Times New Roman"/>
          <w:i/>
          <w:sz w:val="24"/>
        </w:rPr>
        <w:t>commitments, actions and resources that each jurisdiction, federal agenc</w:t>
      </w:r>
      <w:r w:rsidR="008B4E6E" w:rsidRPr="002D27D3">
        <w:rPr>
          <w:rFonts w:ascii="Times New Roman" w:hAnsi="Times New Roman" w:cs="Times New Roman"/>
          <w:i/>
          <w:sz w:val="24"/>
        </w:rPr>
        <w:t>y</w:t>
      </w:r>
      <w:r w:rsidRPr="002D27D3">
        <w:rPr>
          <w:rFonts w:ascii="Times New Roman" w:hAnsi="Times New Roman" w:cs="Times New Roman"/>
          <w:i/>
          <w:sz w:val="24"/>
        </w:rPr>
        <w:t xml:space="preserve"> and partner </w:t>
      </w:r>
      <w:r w:rsidR="008B4E6E" w:rsidRPr="002D27D3">
        <w:rPr>
          <w:rFonts w:ascii="Times New Roman" w:hAnsi="Times New Roman" w:cs="Times New Roman"/>
          <w:i/>
          <w:sz w:val="24"/>
        </w:rPr>
        <w:t xml:space="preserve">will take </w:t>
      </w:r>
      <w:r w:rsidRPr="002D27D3">
        <w:rPr>
          <w:rFonts w:ascii="Times New Roman" w:hAnsi="Times New Roman" w:cs="Times New Roman"/>
          <w:i/>
          <w:sz w:val="24"/>
        </w:rPr>
        <w:t>to help achieve each of the outcomes</w:t>
      </w:r>
      <w:r w:rsidRPr="00BA0A3D">
        <w:rPr>
          <w:rFonts w:ascii="Times New Roman" w:hAnsi="Times New Roman" w:cs="Times New Roman"/>
          <w:sz w:val="24"/>
        </w:rPr>
        <w:t xml:space="preserve"> </w:t>
      </w:r>
    </w:p>
    <w:p w14:paraId="482D99FB" w14:textId="77777777" w:rsidR="005B662A" w:rsidRPr="002A537C" w:rsidRDefault="002D27D3" w:rsidP="00380C1E">
      <w:pPr>
        <w:ind w:left="720"/>
        <w:rPr>
          <w:rFonts w:ascii="Times New Roman" w:hAnsi="Times New Roman" w:cs="Times New Roman"/>
          <w:sz w:val="24"/>
        </w:rPr>
      </w:pPr>
      <w:r>
        <w:rPr>
          <w:rFonts w:ascii="Times New Roman" w:hAnsi="Times New Roman" w:cs="Times New Roman"/>
          <w:sz w:val="24"/>
        </w:rPr>
        <w:t xml:space="preserve">Biennial </w:t>
      </w:r>
      <w:proofErr w:type="spellStart"/>
      <w:r>
        <w:rPr>
          <w:rFonts w:ascii="Times New Roman" w:hAnsi="Times New Roman" w:cs="Times New Roman"/>
          <w:sz w:val="24"/>
        </w:rPr>
        <w:t>workplan</w:t>
      </w:r>
      <w:proofErr w:type="spellEnd"/>
      <w:r>
        <w:rPr>
          <w:rFonts w:ascii="Times New Roman" w:hAnsi="Times New Roman" w:cs="Times New Roman"/>
          <w:sz w:val="24"/>
        </w:rPr>
        <w:t xml:space="preserve"> to be developed</w:t>
      </w:r>
    </w:p>
    <w:sectPr w:rsidR="005B662A" w:rsidRPr="002A537C" w:rsidSect="007B1F5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mantha Watterson" w:date="2015-01-05T15:09:00Z" w:initials="SW">
    <w:p w14:paraId="60B00C13" w14:textId="1B755FAA" w:rsidR="007A6B8A" w:rsidRDefault="007A6B8A">
      <w:pPr>
        <w:pStyle w:val="CommentText"/>
      </w:pPr>
      <w:r>
        <w:rPr>
          <w:rStyle w:val="CommentReference"/>
        </w:rPr>
        <w:annotationRef/>
      </w:r>
      <w:r>
        <w:t xml:space="preserve">Communications WG </w:t>
      </w:r>
    </w:p>
  </w:comment>
  <w:comment w:id="1" w:author="Samantha Watterson" w:date="2015-01-05T15:10:00Z" w:initials="SW">
    <w:p w14:paraId="00E3B52F" w14:textId="38A184C5" w:rsidR="007A6B8A" w:rsidRDefault="007A6B8A">
      <w:pPr>
        <w:pStyle w:val="CommentText"/>
      </w:pPr>
      <w:r>
        <w:rPr>
          <w:rStyle w:val="CommentReference"/>
        </w:rPr>
        <w:annotationRef/>
      </w:r>
      <w:r>
        <w:t xml:space="preserve">Scott, Greg, Samantha </w:t>
      </w:r>
    </w:p>
  </w:comment>
  <w:comment w:id="2" w:author="Samantha Watterson" w:date="2014-12-22T12:48:00Z" w:initials="SW">
    <w:p w14:paraId="3CBA3B2F" w14:textId="6C61D2BB" w:rsidR="00B65019" w:rsidRDefault="00B65019">
      <w:pPr>
        <w:pStyle w:val="CommentText"/>
      </w:pPr>
      <w:r>
        <w:rPr>
          <w:rStyle w:val="CommentReference"/>
        </w:rPr>
        <w:annotationRef/>
      </w:r>
      <w:r w:rsidRPr="00B65019">
        <w:t>Dave Montali, WV DEP: We should include information on existing TMDLs. We can use these to further target the sources to get incremental implementation. Existing TMDLs gives us a little more power to get people playing because they are already subject to the TMDLs.</w:t>
      </w:r>
    </w:p>
  </w:comment>
  <w:comment w:id="3" w:author="Samantha Watterson" w:date="2015-01-05T15:10:00Z" w:initials="SW">
    <w:p w14:paraId="276F459F" w14:textId="7CCCB5A5" w:rsidR="007A6B8A" w:rsidRDefault="007A6B8A">
      <w:pPr>
        <w:pStyle w:val="CommentText"/>
      </w:pPr>
      <w:r>
        <w:rPr>
          <w:rStyle w:val="CommentReference"/>
        </w:rPr>
        <w:annotationRef/>
      </w:r>
      <w:r>
        <w:t xml:space="preserve">Samantha </w:t>
      </w:r>
    </w:p>
  </w:comment>
  <w:comment w:id="5" w:author="CBPStaff" w:date="2014-12-18T15:08:00Z" w:initials="C">
    <w:p w14:paraId="2AF6717F" w14:textId="3D9B63C5" w:rsidR="00B404C5" w:rsidRDefault="00B404C5">
      <w:pPr>
        <w:pStyle w:val="CommentText"/>
      </w:pPr>
      <w:r>
        <w:rPr>
          <w:rStyle w:val="CommentReference"/>
        </w:rPr>
        <w:annotationRef/>
      </w:r>
      <w:r w:rsidR="007A6B8A">
        <w:t>Dinorah, Len</w:t>
      </w:r>
    </w:p>
  </w:comment>
  <w:comment w:id="6" w:author="CBPStaff" w:date="2014-12-18T15:07:00Z" w:initials="C">
    <w:p w14:paraId="7D944356" w14:textId="130839BB" w:rsidR="00CB1D9B" w:rsidRDefault="00CB1D9B">
      <w:pPr>
        <w:pStyle w:val="CommentText"/>
      </w:pPr>
      <w:r>
        <w:rPr>
          <w:rStyle w:val="CommentReference"/>
        </w:rPr>
        <w:annotationRef/>
      </w:r>
      <w:r w:rsidR="007A6B8A">
        <w:t>Jamie</w:t>
      </w:r>
      <w:r w:rsidR="00761914">
        <w:t>, Mark</w:t>
      </w:r>
      <w:r w:rsidR="007A6B8A">
        <w:t>, Lisa</w:t>
      </w:r>
      <w:r w:rsidR="00761914">
        <w:t xml:space="preserve"> </w:t>
      </w:r>
    </w:p>
  </w:comment>
  <w:comment w:id="7" w:author="Samantha Watterson" w:date="2014-12-22T12:07:00Z" w:initials="SW">
    <w:p w14:paraId="2C56C48D" w14:textId="1AE51CDA" w:rsidR="001030CB" w:rsidRDefault="001030CB">
      <w:pPr>
        <w:pStyle w:val="CommentText"/>
      </w:pPr>
      <w:r>
        <w:rPr>
          <w:rStyle w:val="CommentReference"/>
        </w:rPr>
        <w:annotationRef/>
      </w:r>
      <w:r>
        <w:t>Lindsay Dodd</w:t>
      </w:r>
    </w:p>
  </w:comment>
  <w:comment w:id="8" w:author="CBPStaff" w:date="2014-12-18T15:02:00Z" w:initials="C">
    <w:p w14:paraId="418E8B04" w14:textId="77A62298" w:rsidR="003F404D" w:rsidRDefault="00CD5623">
      <w:pPr>
        <w:pStyle w:val="CommentText"/>
      </w:pPr>
      <w:r>
        <w:t xml:space="preserve">Drafting by </w:t>
      </w:r>
      <w:r w:rsidR="003F404D">
        <w:rPr>
          <w:rStyle w:val="CommentReference"/>
        </w:rPr>
        <w:annotationRef/>
      </w:r>
      <w:r w:rsidR="003F404D">
        <w:t xml:space="preserve">LJ Ingram </w:t>
      </w:r>
      <w:r w:rsidR="00CB1D9B">
        <w:t>and George Onyullo</w:t>
      </w:r>
      <w:r>
        <w:t xml:space="preserve"> on 1-4-15</w:t>
      </w:r>
    </w:p>
  </w:comment>
  <w:comment w:id="37" w:author="Samantha Watterson" w:date="2015-01-05T15:11:00Z" w:initials="SW">
    <w:p w14:paraId="0D4F562F" w14:textId="10AEEEDC" w:rsidR="007A6B8A" w:rsidRDefault="007A6B8A">
      <w:pPr>
        <w:pStyle w:val="CommentText"/>
      </w:pPr>
      <w:r>
        <w:rPr>
          <w:rStyle w:val="CommentReference"/>
        </w:rPr>
        <w:annotationRef/>
      </w:r>
      <w:r>
        <w:t>Joe, Mary, David, Jamie, Lisa</w:t>
      </w:r>
    </w:p>
  </w:comment>
  <w:comment w:id="38" w:author="Samantha Watterson" w:date="2015-01-05T15:12:00Z" w:initials="SW">
    <w:p w14:paraId="220E3B06" w14:textId="16E92A71" w:rsidR="007A6B8A" w:rsidRDefault="007A6B8A">
      <w:pPr>
        <w:pStyle w:val="CommentText"/>
      </w:pPr>
      <w:r>
        <w:rPr>
          <w:rStyle w:val="CommentReference"/>
        </w:rPr>
        <w:annotationRef/>
      </w:r>
      <w:r>
        <w:t>Same Teams/Leads for loading mechanism sections</w:t>
      </w:r>
    </w:p>
  </w:comment>
  <w:comment w:id="39" w:author="Samantha Watterson" w:date="2015-01-05T15:12:00Z" w:initials="SW">
    <w:p w14:paraId="4C5E5E12" w14:textId="02D5FB9A" w:rsidR="007A6B8A" w:rsidRDefault="007A6B8A">
      <w:pPr>
        <w:pStyle w:val="CommentText"/>
      </w:pPr>
      <w:r>
        <w:rPr>
          <w:rStyle w:val="CommentReference"/>
        </w:rPr>
        <w:annotationRef/>
      </w:r>
      <w:r>
        <w:t>Joe, Mary, David, Jamie, Lisa</w:t>
      </w:r>
    </w:p>
  </w:comment>
  <w:comment w:id="40" w:author="Samantha Watterson" w:date="2015-01-05T15:12:00Z" w:initials="SW">
    <w:p w14:paraId="66220029" w14:textId="0FC2A077" w:rsidR="007A6B8A" w:rsidRDefault="007A6B8A">
      <w:pPr>
        <w:pStyle w:val="CommentText"/>
      </w:pPr>
      <w:r>
        <w:rPr>
          <w:rStyle w:val="CommentReference"/>
        </w:rPr>
        <w:annotationRef/>
      </w:r>
      <w:r>
        <w:t xml:space="preserve">Scott, Greg, Samantha </w:t>
      </w:r>
    </w:p>
  </w:comment>
  <w:comment w:id="41" w:author="Samantha Watterson" w:date="2015-01-05T15:13:00Z" w:initials="SW">
    <w:p w14:paraId="7D9E8F12" w14:textId="285FA47E" w:rsidR="007A6B8A" w:rsidRDefault="007A6B8A">
      <w:pPr>
        <w:pStyle w:val="CommentText"/>
      </w:pPr>
      <w:r>
        <w:rPr>
          <w:rStyle w:val="CommentReference"/>
        </w:rPr>
        <w:annotationRef/>
      </w:r>
      <w:r>
        <w:t>Scott, Greg, Samantha</w:t>
      </w:r>
    </w:p>
  </w:comment>
  <w:comment w:id="42" w:author="Samantha Watterson" w:date="2015-01-05T15:13:00Z" w:initials="SW">
    <w:p w14:paraId="7836493E" w14:textId="2B01CF83" w:rsidR="007A6B8A" w:rsidRDefault="007A6B8A">
      <w:pPr>
        <w:pStyle w:val="CommentText"/>
      </w:pPr>
      <w:r>
        <w:rPr>
          <w:rStyle w:val="CommentReference"/>
        </w:rPr>
        <w:annotationRef/>
      </w:r>
      <w:r>
        <w:t xml:space="preserve">Scott, Greg, </w:t>
      </w:r>
      <w:r>
        <w:t>Samantha</w:t>
      </w:r>
      <w:bookmarkStart w:id="43" w:name="_GoBack"/>
      <w:bookmarkEnd w:id="43"/>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B00C13" w15:done="0"/>
  <w15:commentEx w15:paraId="00E3B52F" w15:done="0"/>
  <w15:commentEx w15:paraId="3CBA3B2F" w15:done="0"/>
  <w15:commentEx w15:paraId="276F459F" w15:done="0"/>
  <w15:commentEx w15:paraId="2AF6717F" w15:done="0"/>
  <w15:commentEx w15:paraId="7D944356" w15:done="0"/>
  <w15:commentEx w15:paraId="2C56C48D" w15:done="0"/>
  <w15:commentEx w15:paraId="418E8B04" w15:done="0"/>
  <w15:commentEx w15:paraId="0D4F562F" w15:done="0"/>
  <w15:commentEx w15:paraId="220E3B06" w15:done="0"/>
  <w15:commentEx w15:paraId="4C5E5E12" w15:done="0"/>
  <w15:commentEx w15:paraId="66220029" w15:done="0"/>
  <w15:commentEx w15:paraId="7D9E8F12" w15:done="0"/>
  <w15:commentEx w15:paraId="783649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31E4E" w14:textId="77777777" w:rsidR="00457E4C" w:rsidRDefault="00457E4C" w:rsidP="00572ACD">
      <w:pPr>
        <w:spacing w:after="0" w:line="240" w:lineRule="auto"/>
      </w:pPr>
      <w:r>
        <w:separator/>
      </w:r>
    </w:p>
  </w:endnote>
  <w:endnote w:type="continuationSeparator" w:id="0">
    <w:p w14:paraId="56D2B02C" w14:textId="77777777" w:rsidR="00457E4C" w:rsidRDefault="00457E4C"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877F7" w14:textId="77777777" w:rsidR="000955BA" w:rsidRDefault="000955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42B618E4" w14:textId="77777777" w:rsidR="00457E4C" w:rsidRDefault="00457E4C">
        <w:pPr>
          <w:pStyle w:val="Footer"/>
          <w:jc w:val="right"/>
        </w:pPr>
        <w:r>
          <w:fldChar w:fldCharType="begin"/>
        </w:r>
        <w:r>
          <w:instrText xml:space="preserve"> PAGE   \* MERGEFORMAT </w:instrText>
        </w:r>
        <w:r>
          <w:fldChar w:fldCharType="separate"/>
        </w:r>
        <w:r w:rsidR="007A6B8A">
          <w:rPr>
            <w:noProof/>
          </w:rPr>
          <w:t>7</w:t>
        </w:r>
        <w:r>
          <w:rPr>
            <w:noProof/>
          </w:rPr>
          <w:fldChar w:fldCharType="end"/>
        </w:r>
      </w:p>
    </w:sdtContent>
  </w:sdt>
  <w:p w14:paraId="5EE5C701" w14:textId="77777777" w:rsidR="00457E4C" w:rsidRDefault="00457E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9B38B" w14:textId="77777777" w:rsidR="000955BA" w:rsidRDefault="000955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D7B81" w14:textId="77777777" w:rsidR="00457E4C" w:rsidRDefault="00457E4C" w:rsidP="00572ACD">
      <w:pPr>
        <w:spacing w:after="0" w:line="240" w:lineRule="auto"/>
      </w:pPr>
      <w:r>
        <w:separator/>
      </w:r>
    </w:p>
  </w:footnote>
  <w:footnote w:type="continuationSeparator" w:id="0">
    <w:p w14:paraId="67AA4B02" w14:textId="77777777" w:rsidR="00457E4C" w:rsidRDefault="00457E4C"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59481" w14:textId="77777777" w:rsidR="000955BA" w:rsidRDefault="000955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BAE" w14:textId="0EF5DC76" w:rsidR="00457E4C" w:rsidRPr="00572ACD" w:rsidRDefault="007A6B8A">
    <w:pPr>
      <w:pStyle w:val="Header"/>
      <w:rPr>
        <w:i/>
      </w:rPr>
    </w:pPr>
    <w:sdt>
      <w:sdtPr>
        <w:rPr>
          <w:i/>
        </w:rPr>
        <w:id w:val="673389933"/>
        <w:docPartObj>
          <w:docPartGallery w:val="Watermarks"/>
          <w:docPartUnique/>
        </w:docPartObj>
      </w:sdtPr>
      <w:sdtEndPr/>
      <w:sdtContent>
        <w:r>
          <w:rPr>
            <w:i/>
            <w:noProof/>
          </w:rPr>
          <w:pict w14:anchorId="20998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E19FE">
      <w:rPr>
        <w:i/>
      </w:rPr>
      <w:t>Draft V1</w:t>
    </w:r>
    <w:r w:rsidR="00457E4C">
      <w:rPr>
        <w:i/>
      </w:rPr>
      <w:t xml:space="preserve"> </w:t>
    </w:r>
    <w:r w:rsidR="00EE19FE">
      <w:rPr>
        <w:i/>
      </w:rPr>
      <w:t>12-15-2014</w:t>
    </w:r>
  </w:p>
  <w:p w14:paraId="09A438C2" w14:textId="77777777" w:rsidR="00457E4C" w:rsidRDefault="00457E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5F69D" w14:textId="77777777" w:rsidR="000955BA" w:rsidRDefault="00095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AC0230"/>
    <w:multiLevelType w:val="hybridMultilevel"/>
    <w:tmpl w:val="1158D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7C0C28"/>
    <w:multiLevelType w:val="hybridMultilevel"/>
    <w:tmpl w:val="1D28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10">
    <w:nsid w:val="77484876"/>
    <w:multiLevelType w:val="hybridMultilevel"/>
    <w:tmpl w:val="44FCC4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1">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4"/>
  </w:num>
  <w:num w:numId="5">
    <w:abstractNumId w:val="13"/>
  </w:num>
  <w:num w:numId="6">
    <w:abstractNumId w:val="2"/>
  </w:num>
  <w:num w:numId="7">
    <w:abstractNumId w:val="0"/>
  </w:num>
  <w:num w:numId="8">
    <w:abstractNumId w:val="11"/>
  </w:num>
  <w:num w:numId="9">
    <w:abstractNumId w:val="6"/>
  </w:num>
  <w:num w:numId="10">
    <w:abstractNumId w:val="5"/>
  </w:num>
  <w:num w:numId="11">
    <w:abstractNumId w:val="1"/>
  </w:num>
  <w:num w:numId="12">
    <w:abstractNumId w:val="3"/>
  </w:num>
  <w:num w:numId="13">
    <w:abstractNumId w:val="10"/>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antha Watterson">
    <w15:presenceInfo w15:providerId="AD" w15:userId="S-1-5-21-780216973-25257766-102967255-13058"/>
  </w15:person>
  <w15:person w15:author="CBPStaff">
    <w15:presenceInfo w15:providerId="None" w15:userId="CBP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hdrShapeDefaults>
    <o:shapedefaults v:ext="edit" spidmax="16386"/>
    <o:shapelayout v:ext="edit">
      <o:idmap v:ext="edit" data="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5F76"/>
    <w:rsid w:val="000112F0"/>
    <w:rsid w:val="00013B9D"/>
    <w:rsid w:val="00031029"/>
    <w:rsid w:val="00032078"/>
    <w:rsid w:val="000348A5"/>
    <w:rsid w:val="00040A3F"/>
    <w:rsid w:val="00040E5B"/>
    <w:rsid w:val="00041381"/>
    <w:rsid w:val="000416A7"/>
    <w:rsid w:val="00052CB3"/>
    <w:rsid w:val="0005708D"/>
    <w:rsid w:val="00077BCF"/>
    <w:rsid w:val="0008009A"/>
    <w:rsid w:val="00082F96"/>
    <w:rsid w:val="00083A62"/>
    <w:rsid w:val="00084DAA"/>
    <w:rsid w:val="0008686F"/>
    <w:rsid w:val="0009243B"/>
    <w:rsid w:val="00093D63"/>
    <w:rsid w:val="00094050"/>
    <w:rsid w:val="000955BA"/>
    <w:rsid w:val="000979AD"/>
    <w:rsid w:val="000A6FD4"/>
    <w:rsid w:val="000B3ED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0CB"/>
    <w:rsid w:val="00103A0D"/>
    <w:rsid w:val="0010477D"/>
    <w:rsid w:val="00105EFA"/>
    <w:rsid w:val="001144B1"/>
    <w:rsid w:val="00117B8B"/>
    <w:rsid w:val="0012179B"/>
    <w:rsid w:val="00122736"/>
    <w:rsid w:val="00125736"/>
    <w:rsid w:val="00126FA7"/>
    <w:rsid w:val="001428B7"/>
    <w:rsid w:val="001459DA"/>
    <w:rsid w:val="0016712D"/>
    <w:rsid w:val="00172ACF"/>
    <w:rsid w:val="00173E65"/>
    <w:rsid w:val="00176C56"/>
    <w:rsid w:val="00177157"/>
    <w:rsid w:val="00181F14"/>
    <w:rsid w:val="001841B9"/>
    <w:rsid w:val="00186F88"/>
    <w:rsid w:val="00187D28"/>
    <w:rsid w:val="001926A5"/>
    <w:rsid w:val="00192722"/>
    <w:rsid w:val="00193EA1"/>
    <w:rsid w:val="001944DC"/>
    <w:rsid w:val="001976B3"/>
    <w:rsid w:val="001A06C5"/>
    <w:rsid w:val="001A190A"/>
    <w:rsid w:val="001A39A4"/>
    <w:rsid w:val="001A4061"/>
    <w:rsid w:val="001A67CC"/>
    <w:rsid w:val="001B582A"/>
    <w:rsid w:val="001C1D2C"/>
    <w:rsid w:val="001C56F4"/>
    <w:rsid w:val="001C5AB8"/>
    <w:rsid w:val="001D08C2"/>
    <w:rsid w:val="001D0EC3"/>
    <w:rsid w:val="001D3AC7"/>
    <w:rsid w:val="001D7D2A"/>
    <w:rsid w:val="001F1EC4"/>
    <w:rsid w:val="001F5F04"/>
    <w:rsid w:val="001F6B7E"/>
    <w:rsid w:val="00205725"/>
    <w:rsid w:val="002102BF"/>
    <w:rsid w:val="00211EC0"/>
    <w:rsid w:val="00215263"/>
    <w:rsid w:val="00215AD6"/>
    <w:rsid w:val="00217F99"/>
    <w:rsid w:val="00225390"/>
    <w:rsid w:val="00225FF0"/>
    <w:rsid w:val="00227306"/>
    <w:rsid w:val="002327F4"/>
    <w:rsid w:val="00234553"/>
    <w:rsid w:val="00235D3C"/>
    <w:rsid w:val="0023614F"/>
    <w:rsid w:val="002377B5"/>
    <w:rsid w:val="002408C2"/>
    <w:rsid w:val="00240F02"/>
    <w:rsid w:val="0024783A"/>
    <w:rsid w:val="00251252"/>
    <w:rsid w:val="00252B50"/>
    <w:rsid w:val="00253CDA"/>
    <w:rsid w:val="0025497C"/>
    <w:rsid w:val="00257E05"/>
    <w:rsid w:val="0026371E"/>
    <w:rsid w:val="00265C59"/>
    <w:rsid w:val="00267203"/>
    <w:rsid w:val="00270FDF"/>
    <w:rsid w:val="00274FC7"/>
    <w:rsid w:val="00282DC4"/>
    <w:rsid w:val="0028413C"/>
    <w:rsid w:val="00285489"/>
    <w:rsid w:val="00285C40"/>
    <w:rsid w:val="00286528"/>
    <w:rsid w:val="00287594"/>
    <w:rsid w:val="0029033D"/>
    <w:rsid w:val="0029076B"/>
    <w:rsid w:val="002908FB"/>
    <w:rsid w:val="002950A4"/>
    <w:rsid w:val="002970CB"/>
    <w:rsid w:val="002A280C"/>
    <w:rsid w:val="002A5230"/>
    <w:rsid w:val="002A537C"/>
    <w:rsid w:val="002A6315"/>
    <w:rsid w:val="002A6607"/>
    <w:rsid w:val="002B0AB8"/>
    <w:rsid w:val="002B26D2"/>
    <w:rsid w:val="002B78A0"/>
    <w:rsid w:val="002C15EA"/>
    <w:rsid w:val="002C74DF"/>
    <w:rsid w:val="002D27D3"/>
    <w:rsid w:val="002D3AA0"/>
    <w:rsid w:val="002D4753"/>
    <w:rsid w:val="002D4F66"/>
    <w:rsid w:val="002D69C1"/>
    <w:rsid w:val="002E12D4"/>
    <w:rsid w:val="002E1A28"/>
    <w:rsid w:val="002E3B24"/>
    <w:rsid w:val="002E4FB7"/>
    <w:rsid w:val="002F31C2"/>
    <w:rsid w:val="002F3DF6"/>
    <w:rsid w:val="00302833"/>
    <w:rsid w:val="00305331"/>
    <w:rsid w:val="003070EF"/>
    <w:rsid w:val="00311FC4"/>
    <w:rsid w:val="003159BB"/>
    <w:rsid w:val="003171F3"/>
    <w:rsid w:val="003222CE"/>
    <w:rsid w:val="003227A8"/>
    <w:rsid w:val="00324833"/>
    <w:rsid w:val="00324D98"/>
    <w:rsid w:val="0032798C"/>
    <w:rsid w:val="00331B79"/>
    <w:rsid w:val="00332B45"/>
    <w:rsid w:val="00333342"/>
    <w:rsid w:val="00334D96"/>
    <w:rsid w:val="003354BE"/>
    <w:rsid w:val="003478C4"/>
    <w:rsid w:val="003513D6"/>
    <w:rsid w:val="00351822"/>
    <w:rsid w:val="0035626D"/>
    <w:rsid w:val="0035673F"/>
    <w:rsid w:val="00364552"/>
    <w:rsid w:val="00366525"/>
    <w:rsid w:val="003726D7"/>
    <w:rsid w:val="00377877"/>
    <w:rsid w:val="00377D6A"/>
    <w:rsid w:val="00380C1E"/>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69B4"/>
    <w:rsid w:val="003D6A3C"/>
    <w:rsid w:val="003E08F5"/>
    <w:rsid w:val="003E0B1C"/>
    <w:rsid w:val="003E4493"/>
    <w:rsid w:val="003E4D60"/>
    <w:rsid w:val="003F0CBA"/>
    <w:rsid w:val="003F404D"/>
    <w:rsid w:val="003F4C4A"/>
    <w:rsid w:val="003F5DBF"/>
    <w:rsid w:val="003F5FC2"/>
    <w:rsid w:val="003F6809"/>
    <w:rsid w:val="003F7A81"/>
    <w:rsid w:val="00401DDE"/>
    <w:rsid w:val="00403752"/>
    <w:rsid w:val="0040639A"/>
    <w:rsid w:val="00414D3E"/>
    <w:rsid w:val="00417328"/>
    <w:rsid w:val="00420987"/>
    <w:rsid w:val="0042171B"/>
    <w:rsid w:val="00424424"/>
    <w:rsid w:val="0042606B"/>
    <w:rsid w:val="004302B0"/>
    <w:rsid w:val="00430535"/>
    <w:rsid w:val="0043333E"/>
    <w:rsid w:val="004400AE"/>
    <w:rsid w:val="00442F14"/>
    <w:rsid w:val="004532E2"/>
    <w:rsid w:val="00455BCF"/>
    <w:rsid w:val="00457E4C"/>
    <w:rsid w:val="004660C6"/>
    <w:rsid w:val="00477264"/>
    <w:rsid w:val="004823B7"/>
    <w:rsid w:val="00483F3B"/>
    <w:rsid w:val="00485467"/>
    <w:rsid w:val="00487225"/>
    <w:rsid w:val="00491F63"/>
    <w:rsid w:val="004928A9"/>
    <w:rsid w:val="00492D59"/>
    <w:rsid w:val="00493F7E"/>
    <w:rsid w:val="004A5D43"/>
    <w:rsid w:val="004A6B64"/>
    <w:rsid w:val="004B4BE8"/>
    <w:rsid w:val="004C09C4"/>
    <w:rsid w:val="004C4F29"/>
    <w:rsid w:val="004D6253"/>
    <w:rsid w:val="004D6B6B"/>
    <w:rsid w:val="004E3850"/>
    <w:rsid w:val="004E47A1"/>
    <w:rsid w:val="004E4DB9"/>
    <w:rsid w:val="004F10FE"/>
    <w:rsid w:val="004F332D"/>
    <w:rsid w:val="005114B2"/>
    <w:rsid w:val="00511BA1"/>
    <w:rsid w:val="005229B4"/>
    <w:rsid w:val="0052798B"/>
    <w:rsid w:val="00531802"/>
    <w:rsid w:val="00531FE4"/>
    <w:rsid w:val="0055797E"/>
    <w:rsid w:val="005660F3"/>
    <w:rsid w:val="0057032C"/>
    <w:rsid w:val="00572ACD"/>
    <w:rsid w:val="005750A2"/>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3BE0"/>
    <w:rsid w:val="005E7BAE"/>
    <w:rsid w:val="005F2E06"/>
    <w:rsid w:val="005F4EC4"/>
    <w:rsid w:val="00604D52"/>
    <w:rsid w:val="00606181"/>
    <w:rsid w:val="00607C8B"/>
    <w:rsid w:val="006107B2"/>
    <w:rsid w:val="006136F6"/>
    <w:rsid w:val="00617832"/>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4946"/>
    <w:rsid w:val="00662A45"/>
    <w:rsid w:val="00667215"/>
    <w:rsid w:val="006762A4"/>
    <w:rsid w:val="00676FA9"/>
    <w:rsid w:val="00681978"/>
    <w:rsid w:val="0068229D"/>
    <w:rsid w:val="00683A70"/>
    <w:rsid w:val="00684A65"/>
    <w:rsid w:val="006A3290"/>
    <w:rsid w:val="006A39A2"/>
    <w:rsid w:val="006A7970"/>
    <w:rsid w:val="006B030C"/>
    <w:rsid w:val="006B22D9"/>
    <w:rsid w:val="006B2B5A"/>
    <w:rsid w:val="006B311A"/>
    <w:rsid w:val="006C0237"/>
    <w:rsid w:val="006C1D9F"/>
    <w:rsid w:val="006D2D9A"/>
    <w:rsid w:val="006E0D08"/>
    <w:rsid w:val="006E46D4"/>
    <w:rsid w:val="006E51F7"/>
    <w:rsid w:val="006E6B61"/>
    <w:rsid w:val="006F07C2"/>
    <w:rsid w:val="006F37E2"/>
    <w:rsid w:val="00702F19"/>
    <w:rsid w:val="00703636"/>
    <w:rsid w:val="00722CAC"/>
    <w:rsid w:val="0072371A"/>
    <w:rsid w:val="00723B97"/>
    <w:rsid w:val="00725BB0"/>
    <w:rsid w:val="00733E49"/>
    <w:rsid w:val="007375B6"/>
    <w:rsid w:val="00743196"/>
    <w:rsid w:val="007463D3"/>
    <w:rsid w:val="00752591"/>
    <w:rsid w:val="007533EC"/>
    <w:rsid w:val="007534E5"/>
    <w:rsid w:val="00754CF8"/>
    <w:rsid w:val="00755AF6"/>
    <w:rsid w:val="0075631B"/>
    <w:rsid w:val="00756684"/>
    <w:rsid w:val="00760511"/>
    <w:rsid w:val="00760B3A"/>
    <w:rsid w:val="00761914"/>
    <w:rsid w:val="00763E2E"/>
    <w:rsid w:val="00766218"/>
    <w:rsid w:val="007674A0"/>
    <w:rsid w:val="00767E60"/>
    <w:rsid w:val="00770460"/>
    <w:rsid w:val="007704C1"/>
    <w:rsid w:val="007708E6"/>
    <w:rsid w:val="00771EF2"/>
    <w:rsid w:val="00773BA5"/>
    <w:rsid w:val="007A6B8A"/>
    <w:rsid w:val="007B07BA"/>
    <w:rsid w:val="007B1F5D"/>
    <w:rsid w:val="007B45D4"/>
    <w:rsid w:val="007B6515"/>
    <w:rsid w:val="007C0B1E"/>
    <w:rsid w:val="007C4B39"/>
    <w:rsid w:val="007D358D"/>
    <w:rsid w:val="007E4BC1"/>
    <w:rsid w:val="007E56D3"/>
    <w:rsid w:val="00801617"/>
    <w:rsid w:val="0080303B"/>
    <w:rsid w:val="00803479"/>
    <w:rsid w:val="0080710D"/>
    <w:rsid w:val="00810A5E"/>
    <w:rsid w:val="0081116B"/>
    <w:rsid w:val="00812C23"/>
    <w:rsid w:val="008133AD"/>
    <w:rsid w:val="00815356"/>
    <w:rsid w:val="008268E0"/>
    <w:rsid w:val="008337DE"/>
    <w:rsid w:val="00833A45"/>
    <w:rsid w:val="00834D8B"/>
    <w:rsid w:val="00835284"/>
    <w:rsid w:val="008357C3"/>
    <w:rsid w:val="00835999"/>
    <w:rsid w:val="008359C1"/>
    <w:rsid w:val="00835A89"/>
    <w:rsid w:val="00841329"/>
    <w:rsid w:val="00844A00"/>
    <w:rsid w:val="00847421"/>
    <w:rsid w:val="008553EC"/>
    <w:rsid w:val="00861782"/>
    <w:rsid w:val="008641C8"/>
    <w:rsid w:val="008700C8"/>
    <w:rsid w:val="0087079C"/>
    <w:rsid w:val="00875C34"/>
    <w:rsid w:val="00876296"/>
    <w:rsid w:val="00877B65"/>
    <w:rsid w:val="008836CC"/>
    <w:rsid w:val="00885157"/>
    <w:rsid w:val="0089231D"/>
    <w:rsid w:val="008927C2"/>
    <w:rsid w:val="00894E6C"/>
    <w:rsid w:val="00895B6C"/>
    <w:rsid w:val="008A196F"/>
    <w:rsid w:val="008A1C3F"/>
    <w:rsid w:val="008A25DD"/>
    <w:rsid w:val="008A504B"/>
    <w:rsid w:val="008B4092"/>
    <w:rsid w:val="008B4E6E"/>
    <w:rsid w:val="008B502B"/>
    <w:rsid w:val="008C5263"/>
    <w:rsid w:val="008D1BA1"/>
    <w:rsid w:val="008D4A29"/>
    <w:rsid w:val="008D5B9D"/>
    <w:rsid w:val="008D7F26"/>
    <w:rsid w:val="008F212F"/>
    <w:rsid w:val="008F6109"/>
    <w:rsid w:val="008F763E"/>
    <w:rsid w:val="00901B44"/>
    <w:rsid w:val="00904AB2"/>
    <w:rsid w:val="00912C54"/>
    <w:rsid w:val="009145A8"/>
    <w:rsid w:val="00914E6D"/>
    <w:rsid w:val="00916F6E"/>
    <w:rsid w:val="00922E74"/>
    <w:rsid w:val="009257F4"/>
    <w:rsid w:val="00937FAA"/>
    <w:rsid w:val="009412ED"/>
    <w:rsid w:val="00944584"/>
    <w:rsid w:val="00944969"/>
    <w:rsid w:val="00952D0E"/>
    <w:rsid w:val="00955456"/>
    <w:rsid w:val="00956171"/>
    <w:rsid w:val="0096045D"/>
    <w:rsid w:val="00961EAA"/>
    <w:rsid w:val="009650C1"/>
    <w:rsid w:val="0097070D"/>
    <w:rsid w:val="00973D52"/>
    <w:rsid w:val="009740B8"/>
    <w:rsid w:val="00976005"/>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D2D"/>
    <w:rsid w:val="009C3148"/>
    <w:rsid w:val="009C6AE2"/>
    <w:rsid w:val="009D520C"/>
    <w:rsid w:val="009D6839"/>
    <w:rsid w:val="009D72CC"/>
    <w:rsid w:val="009E28D7"/>
    <w:rsid w:val="009E3DB1"/>
    <w:rsid w:val="009F0A64"/>
    <w:rsid w:val="009F2876"/>
    <w:rsid w:val="009F287A"/>
    <w:rsid w:val="009F3746"/>
    <w:rsid w:val="009F4795"/>
    <w:rsid w:val="00A018CB"/>
    <w:rsid w:val="00A01C6E"/>
    <w:rsid w:val="00A02B69"/>
    <w:rsid w:val="00A04F01"/>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2669"/>
    <w:rsid w:val="00A34CB6"/>
    <w:rsid w:val="00A34EF7"/>
    <w:rsid w:val="00A5161C"/>
    <w:rsid w:val="00A563A9"/>
    <w:rsid w:val="00A64085"/>
    <w:rsid w:val="00A644A2"/>
    <w:rsid w:val="00A71563"/>
    <w:rsid w:val="00A76742"/>
    <w:rsid w:val="00A8094A"/>
    <w:rsid w:val="00A824CB"/>
    <w:rsid w:val="00A854D3"/>
    <w:rsid w:val="00A87860"/>
    <w:rsid w:val="00A87AA8"/>
    <w:rsid w:val="00A90834"/>
    <w:rsid w:val="00A9142C"/>
    <w:rsid w:val="00A91CC7"/>
    <w:rsid w:val="00A941FC"/>
    <w:rsid w:val="00AA2040"/>
    <w:rsid w:val="00AA473F"/>
    <w:rsid w:val="00AB0B9B"/>
    <w:rsid w:val="00AB1148"/>
    <w:rsid w:val="00AB697C"/>
    <w:rsid w:val="00AC1A78"/>
    <w:rsid w:val="00AD0C72"/>
    <w:rsid w:val="00AD15ED"/>
    <w:rsid w:val="00AD22B5"/>
    <w:rsid w:val="00AD3DC6"/>
    <w:rsid w:val="00AD45B2"/>
    <w:rsid w:val="00AD610E"/>
    <w:rsid w:val="00AD62BC"/>
    <w:rsid w:val="00AE0DF5"/>
    <w:rsid w:val="00AE1CC1"/>
    <w:rsid w:val="00AE3C28"/>
    <w:rsid w:val="00AE3CF8"/>
    <w:rsid w:val="00AE428A"/>
    <w:rsid w:val="00AE4775"/>
    <w:rsid w:val="00AE694A"/>
    <w:rsid w:val="00AE70E3"/>
    <w:rsid w:val="00AF4CE0"/>
    <w:rsid w:val="00AF4F82"/>
    <w:rsid w:val="00B07A17"/>
    <w:rsid w:val="00B15E22"/>
    <w:rsid w:val="00B16806"/>
    <w:rsid w:val="00B22E61"/>
    <w:rsid w:val="00B22F10"/>
    <w:rsid w:val="00B233A8"/>
    <w:rsid w:val="00B23E67"/>
    <w:rsid w:val="00B3084F"/>
    <w:rsid w:val="00B30F8F"/>
    <w:rsid w:val="00B316F3"/>
    <w:rsid w:val="00B31AB9"/>
    <w:rsid w:val="00B31F7C"/>
    <w:rsid w:val="00B32723"/>
    <w:rsid w:val="00B404C5"/>
    <w:rsid w:val="00B4212D"/>
    <w:rsid w:val="00B428E1"/>
    <w:rsid w:val="00B535A4"/>
    <w:rsid w:val="00B558F9"/>
    <w:rsid w:val="00B56845"/>
    <w:rsid w:val="00B623D3"/>
    <w:rsid w:val="00B65019"/>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97102"/>
    <w:rsid w:val="00BA0A3D"/>
    <w:rsid w:val="00BA405F"/>
    <w:rsid w:val="00BA638A"/>
    <w:rsid w:val="00BA7241"/>
    <w:rsid w:val="00BB1ACF"/>
    <w:rsid w:val="00BB7C71"/>
    <w:rsid w:val="00BC04FA"/>
    <w:rsid w:val="00BC502B"/>
    <w:rsid w:val="00BC6270"/>
    <w:rsid w:val="00BD01C7"/>
    <w:rsid w:val="00BD1B66"/>
    <w:rsid w:val="00BD201A"/>
    <w:rsid w:val="00BD3748"/>
    <w:rsid w:val="00BE6599"/>
    <w:rsid w:val="00BF1B68"/>
    <w:rsid w:val="00BF2012"/>
    <w:rsid w:val="00BF222C"/>
    <w:rsid w:val="00BF3F1A"/>
    <w:rsid w:val="00BF4851"/>
    <w:rsid w:val="00BF4891"/>
    <w:rsid w:val="00C05EB5"/>
    <w:rsid w:val="00C0609D"/>
    <w:rsid w:val="00C11A60"/>
    <w:rsid w:val="00C12661"/>
    <w:rsid w:val="00C14EAC"/>
    <w:rsid w:val="00C2107A"/>
    <w:rsid w:val="00C34B9C"/>
    <w:rsid w:val="00C35357"/>
    <w:rsid w:val="00C35A5B"/>
    <w:rsid w:val="00C43175"/>
    <w:rsid w:val="00C504F9"/>
    <w:rsid w:val="00C5274B"/>
    <w:rsid w:val="00C54DB9"/>
    <w:rsid w:val="00C567E2"/>
    <w:rsid w:val="00C621E4"/>
    <w:rsid w:val="00C64E26"/>
    <w:rsid w:val="00C67AAB"/>
    <w:rsid w:val="00C75FC9"/>
    <w:rsid w:val="00C76F08"/>
    <w:rsid w:val="00C81602"/>
    <w:rsid w:val="00C8592E"/>
    <w:rsid w:val="00C86EF9"/>
    <w:rsid w:val="00C87F75"/>
    <w:rsid w:val="00C97AE7"/>
    <w:rsid w:val="00CA31E3"/>
    <w:rsid w:val="00CA360A"/>
    <w:rsid w:val="00CA36D3"/>
    <w:rsid w:val="00CA5BA2"/>
    <w:rsid w:val="00CA65E5"/>
    <w:rsid w:val="00CB087F"/>
    <w:rsid w:val="00CB1319"/>
    <w:rsid w:val="00CB1D9B"/>
    <w:rsid w:val="00CB6E77"/>
    <w:rsid w:val="00CB7030"/>
    <w:rsid w:val="00CB7E8B"/>
    <w:rsid w:val="00CC5FF0"/>
    <w:rsid w:val="00CD15E1"/>
    <w:rsid w:val="00CD3659"/>
    <w:rsid w:val="00CD3AF4"/>
    <w:rsid w:val="00CD5623"/>
    <w:rsid w:val="00CD7E93"/>
    <w:rsid w:val="00CE245C"/>
    <w:rsid w:val="00CE3071"/>
    <w:rsid w:val="00CE4BA0"/>
    <w:rsid w:val="00CE5BA7"/>
    <w:rsid w:val="00CE77C2"/>
    <w:rsid w:val="00CF25EE"/>
    <w:rsid w:val="00CF4F51"/>
    <w:rsid w:val="00D007C1"/>
    <w:rsid w:val="00D0521F"/>
    <w:rsid w:val="00D10761"/>
    <w:rsid w:val="00D1216F"/>
    <w:rsid w:val="00D12D8C"/>
    <w:rsid w:val="00D14A92"/>
    <w:rsid w:val="00D200AE"/>
    <w:rsid w:val="00D2093B"/>
    <w:rsid w:val="00D2120D"/>
    <w:rsid w:val="00D22495"/>
    <w:rsid w:val="00D36028"/>
    <w:rsid w:val="00D36B15"/>
    <w:rsid w:val="00D44C01"/>
    <w:rsid w:val="00D45F91"/>
    <w:rsid w:val="00D46E42"/>
    <w:rsid w:val="00D556AC"/>
    <w:rsid w:val="00D71788"/>
    <w:rsid w:val="00D74188"/>
    <w:rsid w:val="00D811D7"/>
    <w:rsid w:val="00D82925"/>
    <w:rsid w:val="00D8758E"/>
    <w:rsid w:val="00D928F8"/>
    <w:rsid w:val="00D95400"/>
    <w:rsid w:val="00DA0093"/>
    <w:rsid w:val="00DA2B02"/>
    <w:rsid w:val="00DA4A9F"/>
    <w:rsid w:val="00DA5133"/>
    <w:rsid w:val="00DA7C56"/>
    <w:rsid w:val="00DB548D"/>
    <w:rsid w:val="00DB6A61"/>
    <w:rsid w:val="00DC3C66"/>
    <w:rsid w:val="00DC55E9"/>
    <w:rsid w:val="00DC586F"/>
    <w:rsid w:val="00DD116B"/>
    <w:rsid w:val="00DE4AA7"/>
    <w:rsid w:val="00DF1ABB"/>
    <w:rsid w:val="00DF43CC"/>
    <w:rsid w:val="00DF5367"/>
    <w:rsid w:val="00DF5EC2"/>
    <w:rsid w:val="00DF7542"/>
    <w:rsid w:val="00E04C23"/>
    <w:rsid w:val="00E1412C"/>
    <w:rsid w:val="00E156CE"/>
    <w:rsid w:val="00E269FD"/>
    <w:rsid w:val="00E26C4B"/>
    <w:rsid w:val="00E30026"/>
    <w:rsid w:val="00E368D7"/>
    <w:rsid w:val="00E43002"/>
    <w:rsid w:val="00E44A99"/>
    <w:rsid w:val="00E44BDF"/>
    <w:rsid w:val="00E45354"/>
    <w:rsid w:val="00E4571C"/>
    <w:rsid w:val="00E52949"/>
    <w:rsid w:val="00E532ED"/>
    <w:rsid w:val="00E5380D"/>
    <w:rsid w:val="00E566F3"/>
    <w:rsid w:val="00E572D7"/>
    <w:rsid w:val="00E60C2F"/>
    <w:rsid w:val="00E629ED"/>
    <w:rsid w:val="00E749D0"/>
    <w:rsid w:val="00E7604C"/>
    <w:rsid w:val="00E83328"/>
    <w:rsid w:val="00E835DF"/>
    <w:rsid w:val="00E847B1"/>
    <w:rsid w:val="00E84D49"/>
    <w:rsid w:val="00E92199"/>
    <w:rsid w:val="00E96073"/>
    <w:rsid w:val="00E97C55"/>
    <w:rsid w:val="00EA389F"/>
    <w:rsid w:val="00EA5524"/>
    <w:rsid w:val="00EB2790"/>
    <w:rsid w:val="00EB2DD2"/>
    <w:rsid w:val="00EB2E3D"/>
    <w:rsid w:val="00EB31F8"/>
    <w:rsid w:val="00EC00ED"/>
    <w:rsid w:val="00ED0E05"/>
    <w:rsid w:val="00ED2415"/>
    <w:rsid w:val="00ED4E39"/>
    <w:rsid w:val="00ED74C3"/>
    <w:rsid w:val="00EE06B8"/>
    <w:rsid w:val="00EE19FE"/>
    <w:rsid w:val="00EE1FB3"/>
    <w:rsid w:val="00EF0609"/>
    <w:rsid w:val="00EF45BE"/>
    <w:rsid w:val="00EF5AC7"/>
    <w:rsid w:val="00F002CD"/>
    <w:rsid w:val="00F0483B"/>
    <w:rsid w:val="00F118B7"/>
    <w:rsid w:val="00F12027"/>
    <w:rsid w:val="00F125F1"/>
    <w:rsid w:val="00F212BD"/>
    <w:rsid w:val="00F31F71"/>
    <w:rsid w:val="00F337A9"/>
    <w:rsid w:val="00F33DB1"/>
    <w:rsid w:val="00F37151"/>
    <w:rsid w:val="00F372AD"/>
    <w:rsid w:val="00F449B7"/>
    <w:rsid w:val="00F44AF8"/>
    <w:rsid w:val="00F55067"/>
    <w:rsid w:val="00F55B33"/>
    <w:rsid w:val="00F60B04"/>
    <w:rsid w:val="00F705E1"/>
    <w:rsid w:val="00F87692"/>
    <w:rsid w:val="00FA041B"/>
    <w:rsid w:val="00FA13A0"/>
    <w:rsid w:val="00FA2F5F"/>
    <w:rsid w:val="00FB6EAD"/>
    <w:rsid w:val="00FC4185"/>
    <w:rsid w:val="00FC486E"/>
    <w:rsid w:val="00FC5DCE"/>
    <w:rsid w:val="00FC7337"/>
    <w:rsid w:val="00FD1012"/>
    <w:rsid w:val="00FD11B9"/>
    <w:rsid w:val="00FD3953"/>
    <w:rsid w:val="00FD3E15"/>
    <w:rsid w:val="00FE034C"/>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E603C3B"/>
  <w15:docId w15:val="{BC4F6286-6A3A-4C18-ABC8-AC9B2973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3266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0681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B60D9-AD8F-4D0C-9E90-A67CFB0C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2285</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Samantha Watterson</cp:lastModifiedBy>
  <cp:revision>3</cp:revision>
  <cp:lastPrinted>2014-12-22T17:37:00Z</cp:lastPrinted>
  <dcterms:created xsi:type="dcterms:W3CDTF">2015-01-05T17:56:00Z</dcterms:created>
  <dcterms:modified xsi:type="dcterms:W3CDTF">2015-01-05T20:13:00Z</dcterms:modified>
</cp:coreProperties>
</file>