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DBF6A" w14:textId="48D2D62A" w:rsidR="004C5B37" w:rsidDel="009312EA" w:rsidRDefault="00BF4085">
      <w:pPr>
        <w:rPr>
          <w:del w:id="0" w:author="Allen, Greg" w:date="2015-05-11T09:25:00Z"/>
        </w:rPr>
      </w:pPr>
    </w:p>
    <w:p w14:paraId="62FB9CE3" w14:textId="3ABD3A5E" w:rsidR="009312EA" w:rsidRDefault="00FA68C0">
      <w:pPr>
        <w:spacing w:after="0" w:line="240" w:lineRule="auto"/>
        <w:jc w:val="center"/>
        <w:rPr>
          <w:ins w:id="1" w:author="Allen, Greg" w:date="2015-05-11T09:24:00Z"/>
          <w:b/>
        </w:rPr>
        <w:pPrChange w:id="2" w:author="Allen, Greg" w:date="2015-05-11T09:25:00Z">
          <w:pPr>
            <w:jc w:val="center"/>
          </w:pPr>
        </w:pPrChange>
      </w:pPr>
      <w:r w:rsidRPr="008C2096">
        <w:rPr>
          <w:b/>
        </w:rPr>
        <w:t>Summary of Activit</w:t>
      </w:r>
      <w:del w:id="3" w:author="Allen, Greg" w:date="2015-05-11T09:25:00Z">
        <w:r w:rsidRPr="008C2096" w:rsidDel="009312EA">
          <w:rPr>
            <w:b/>
          </w:rPr>
          <w:delText>y</w:delText>
        </w:r>
      </w:del>
      <w:ins w:id="4" w:author="Allen, Greg" w:date="2015-05-11T09:25:00Z">
        <w:r w:rsidR="009312EA">
          <w:rPr>
            <w:b/>
          </w:rPr>
          <w:t xml:space="preserve">ies and Activity </w:t>
        </w:r>
      </w:ins>
      <w:del w:id="5" w:author="Allen, Greg" w:date="2015-05-11T09:25:00Z">
        <w:r w:rsidRPr="008C2096" w:rsidDel="009312EA">
          <w:rPr>
            <w:b/>
          </w:rPr>
          <w:delText xml:space="preserve"> </w:delText>
        </w:r>
      </w:del>
      <w:r w:rsidRPr="008C2096">
        <w:rPr>
          <w:b/>
        </w:rPr>
        <w:t xml:space="preserve">Types </w:t>
      </w:r>
      <w:ins w:id="6" w:author="Allen, Greg" w:date="2015-05-11T09:24:00Z">
        <w:r w:rsidR="009312EA">
          <w:rPr>
            <w:b/>
          </w:rPr>
          <w:t xml:space="preserve">Proposed for Final PCB Reduction Strategy </w:t>
        </w:r>
      </w:ins>
    </w:p>
    <w:p w14:paraId="5C45159B" w14:textId="0784E756" w:rsidR="00FA68C0" w:rsidRPr="008C2096" w:rsidRDefault="00FA68C0">
      <w:pPr>
        <w:spacing w:after="0" w:line="240" w:lineRule="auto"/>
        <w:jc w:val="center"/>
        <w:rPr>
          <w:b/>
        </w:rPr>
        <w:pPrChange w:id="7" w:author="Allen, Greg" w:date="2015-05-11T09:25:00Z">
          <w:pPr>
            <w:jc w:val="center"/>
          </w:pPr>
        </w:pPrChange>
      </w:pPr>
      <w:del w:id="8" w:author="Allen, Greg" w:date="2015-05-11T09:25:00Z">
        <w:r w:rsidRPr="008C2096" w:rsidDel="009312EA">
          <w:rPr>
            <w:b/>
          </w:rPr>
          <w:delText xml:space="preserve">in </w:delText>
        </w:r>
      </w:del>
      <w:ins w:id="9" w:author="Allen, Greg" w:date="2015-05-11T09:26:00Z">
        <w:r w:rsidR="009312EA">
          <w:rPr>
            <w:b/>
          </w:rPr>
          <w:t xml:space="preserve">(Modified </w:t>
        </w:r>
      </w:ins>
      <w:r w:rsidRPr="008C2096">
        <w:rPr>
          <w:b/>
        </w:rPr>
        <w:t xml:space="preserve">3/16/2015 </w:t>
      </w:r>
      <w:ins w:id="10" w:author="Allen, Greg" w:date="2015-05-11T09:26:00Z">
        <w:r w:rsidR="009312EA">
          <w:rPr>
            <w:b/>
          </w:rPr>
          <w:t xml:space="preserve">Public Comment </w:t>
        </w:r>
      </w:ins>
      <w:r w:rsidRPr="008C2096">
        <w:rPr>
          <w:b/>
        </w:rPr>
        <w:t>Draft Management Strategy</w:t>
      </w:r>
      <w:ins w:id="11" w:author="Allen, Greg" w:date="2015-05-11T09:26:00Z">
        <w:r w:rsidR="009312EA">
          <w:rPr>
            <w:b/>
          </w:rPr>
          <w:t>)</w:t>
        </w:r>
      </w:ins>
      <w:ins w:id="12" w:author="Allen, Greg" w:date="2015-05-11T09:23:00Z">
        <w:r w:rsidR="009312EA">
          <w:rPr>
            <w:b/>
          </w:rPr>
          <w:t xml:space="preserve">  </w:t>
        </w:r>
      </w:ins>
    </w:p>
    <w:p w14:paraId="615ABBD1" w14:textId="77777777" w:rsidR="00FA68C0" w:rsidRDefault="00FA68C0"/>
    <w:tbl>
      <w:tblPr>
        <w:tblStyle w:val="TableGrid"/>
        <w:tblW w:w="0" w:type="auto"/>
        <w:tblLook w:val="04A0" w:firstRow="1" w:lastRow="0" w:firstColumn="1" w:lastColumn="0" w:noHBand="0" w:noVBand="1"/>
      </w:tblPr>
      <w:tblGrid>
        <w:gridCol w:w="2605"/>
        <w:gridCol w:w="6745"/>
      </w:tblGrid>
      <w:tr w:rsidR="00FA68C0" w14:paraId="5652578A" w14:textId="77777777" w:rsidTr="00FA68C0">
        <w:tc>
          <w:tcPr>
            <w:tcW w:w="2605" w:type="dxa"/>
          </w:tcPr>
          <w:p w14:paraId="70E418F7" w14:textId="77777777" w:rsidR="00FA68C0" w:rsidRPr="008C2096" w:rsidRDefault="00FA68C0">
            <w:pPr>
              <w:rPr>
                <w:b/>
              </w:rPr>
            </w:pPr>
            <w:r w:rsidRPr="008C2096">
              <w:rPr>
                <w:b/>
              </w:rPr>
              <w:t>Activity Category</w:t>
            </w:r>
          </w:p>
        </w:tc>
        <w:tc>
          <w:tcPr>
            <w:tcW w:w="6745" w:type="dxa"/>
          </w:tcPr>
          <w:p w14:paraId="799EA5FA" w14:textId="77777777" w:rsidR="00FA68C0" w:rsidRPr="008C2096" w:rsidRDefault="00FA68C0">
            <w:pPr>
              <w:rPr>
                <w:b/>
              </w:rPr>
            </w:pPr>
            <w:r w:rsidRPr="008C2096">
              <w:rPr>
                <w:b/>
              </w:rPr>
              <w:t>Management Approach Activity</w:t>
            </w:r>
          </w:p>
        </w:tc>
      </w:tr>
      <w:tr w:rsidR="00F21AD8" w14:paraId="694E8782" w14:textId="77777777" w:rsidTr="003C148A">
        <w:tc>
          <w:tcPr>
            <w:tcW w:w="9350" w:type="dxa"/>
            <w:gridSpan w:val="2"/>
          </w:tcPr>
          <w:p w14:paraId="2FF51C61" w14:textId="77777777" w:rsidR="00F21AD8" w:rsidRPr="008C2096" w:rsidRDefault="00F21AD8">
            <w:pPr>
              <w:rPr>
                <w:b/>
              </w:rPr>
            </w:pPr>
            <w:r w:rsidRPr="008C2096">
              <w:rPr>
                <w:b/>
                <w:color w:val="5B9BD5" w:themeColor="accent1"/>
              </w:rPr>
              <w:t>Regulatory</w:t>
            </w:r>
          </w:p>
        </w:tc>
      </w:tr>
      <w:tr w:rsidR="00F50E4B" w14:paraId="54DE0283" w14:textId="77777777" w:rsidTr="00FA68C0">
        <w:tc>
          <w:tcPr>
            <w:tcW w:w="2605" w:type="dxa"/>
          </w:tcPr>
          <w:p w14:paraId="04B17101" w14:textId="77777777" w:rsidR="00F50E4B" w:rsidRDefault="00F50E4B">
            <w:r>
              <w:t xml:space="preserve">Monitoring </w:t>
            </w:r>
          </w:p>
        </w:tc>
        <w:tc>
          <w:tcPr>
            <w:tcW w:w="6745" w:type="dxa"/>
          </w:tcPr>
          <w:p w14:paraId="2648E09F" w14:textId="5FB17F8E" w:rsidR="00F50E4B" w:rsidRPr="00343C29" w:rsidRDefault="00F50E4B" w:rsidP="00F50E4B">
            <w:pPr>
              <w:pStyle w:val="NoSpacing"/>
              <w:numPr>
                <w:ilvl w:val="0"/>
                <w:numId w:val="1"/>
              </w:numPr>
            </w:pPr>
            <w:r>
              <w:t xml:space="preserve">Continue </w:t>
            </w:r>
            <w:r w:rsidRPr="008C2096">
              <w:rPr>
                <w:b/>
                <w:rPrChange w:id="13" w:author="Allen, Greg" w:date="2015-04-29T08:34:00Z">
                  <w:rPr/>
                </w:rPrChange>
              </w:rPr>
              <w:t xml:space="preserve">jurisdictional monitoring programs </w:t>
            </w:r>
            <w:r>
              <w:t xml:space="preserve">for PCB occurrence to assess need for </w:t>
            </w:r>
            <w:ins w:id="14" w:author="Allen, Greg" w:date="2015-04-16T09:30:00Z">
              <w:r>
                <w:t xml:space="preserve">new </w:t>
              </w:r>
            </w:ins>
            <w:r>
              <w:t>TMDL</w:t>
            </w:r>
            <w:ins w:id="15" w:author="Allen, Greg" w:date="2015-04-16T09:30:00Z">
              <w:r>
                <w:t>s</w:t>
              </w:r>
            </w:ins>
            <w:r>
              <w:t xml:space="preserve"> and progress </w:t>
            </w:r>
            <w:del w:id="16" w:author="Allen, Greg" w:date="2015-04-16T09:30:00Z">
              <w:r w:rsidDel="00F50E4B">
                <w:delText>at</w:delText>
              </w:r>
            </w:del>
            <w:ins w:id="17" w:author="Allen, Greg" w:date="2015-04-16T09:30:00Z">
              <w:r>
                <w:t xml:space="preserve">related </w:t>
              </w:r>
            </w:ins>
            <w:ins w:id="18" w:author="Allen, Greg" w:date="2015-04-28T16:06:00Z">
              <w:r w:rsidR="007D5BC2">
                <w:t xml:space="preserve">to </w:t>
              </w:r>
            </w:ins>
            <w:del w:id="19" w:author="Allen, Greg" w:date="2015-04-16T09:30:00Z">
              <w:r w:rsidDel="00F50E4B">
                <w:delText xml:space="preserve"> </w:delText>
              </w:r>
            </w:del>
            <w:r>
              <w:t>reducing PCB loads</w:t>
            </w:r>
          </w:p>
        </w:tc>
      </w:tr>
      <w:tr w:rsidR="00F50E4B" w14:paraId="5C59DCD0" w14:textId="77777777" w:rsidTr="00FA68C0">
        <w:trPr>
          <w:ins w:id="20" w:author="Allen, Greg" w:date="2015-04-16T09:31:00Z"/>
        </w:trPr>
        <w:tc>
          <w:tcPr>
            <w:tcW w:w="2605" w:type="dxa"/>
          </w:tcPr>
          <w:p w14:paraId="641331C1" w14:textId="77777777" w:rsidR="00F50E4B" w:rsidRDefault="00F50E4B">
            <w:pPr>
              <w:rPr>
                <w:ins w:id="21" w:author="Allen, Greg" w:date="2015-04-16T09:31:00Z"/>
              </w:rPr>
            </w:pPr>
            <w:ins w:id="22" w:author="Allen, Greg" w:date="2015-04-16T09:32:00Z">
              <w:r>
                <w:t>Jurisdiction TMDL Implementation</w:t>
              </w:r>
            </w:ins>
          </w:p>
        </w:tc>
        <w:tc>
          <w:tcPr>
            <w:tcW w:w="6745" w:type="dxa"/>
          </w:tcPr>
          <w:p w14:paraId="4F68B4F8" w14:textId="77777777" w:rsidR="00F50E4B" w:rsidRDefault="00F50E4B" w:rsidP="00123616">
            <w:pPr>
              <w:pStyle w:val="NoSpacing"/>
              <w:numPr>
                <w:ilvl w:val="0"/>
                <w:numId w:val="1"/>
              </w:numPr>
              <w:rPr>
                <w:ins w:id="23" w:author="Allen, Greg" w:date="2015-04-16T09:41:00Z"/>
              </w:rPr>
            </w:pPr>
            <w:ins w:id="24" w:author="Allen, Greg" w:date="2015-04-16T09:31:00Z">
              <w:r>
                <w:t xml:space="preserve">Continue </w:t>
              </w:r>
              <w:r w:rsidRPr="00CC09EC">
                <w:rPr>
                  <w:b/>
                  <w:rPrChange w:id="25" w:author="Allen, Greg" w:date="2015-05-11T09:01:00Z">
                    <w:rPr/>
                  </w:rPrChange>
                </w:rPr>
                <w:t>TMDL implementation</w:t>
              </w:r>
              <w:r>
                <w:t xml:space="preserve"> </w:t>
              </w:r>
            </w:ins>
          </w:p>
          <w:p w14:paraId="7EF37198" w14:textId="4CB742E9" w:rsidR="00F80648" w:rsidRPr="00343C29" w:rsidRDefault="003A4478" w:rsidP="003A4478">
            <w:pPr>
              <w:pStyle w:val="NoSpacing"/>
              <w:numPr>
                <w:ilvl w:val="0"/>
                <w:numId w:val="1"/>
              </w:numPr>
              <w:rPr>
                <w:ins w:id="26" w:author="Allen, Greg" w:date="2015-04-16T09:31:00Z"/>
              </w:rPr>
              <w:pPrChange w:id="27" w:author="Allen, Greg" w:date="2015-05-12T09:43:00Z">
                <w:pPr>
                  <w:pStyle w:val="NoSpacing"/>
                  <w:numPr>
                    <w:numId w:val="1"/>
                  </w:numPr>
                  <w:ind w:left="360" w:hanging="360"/>
                </w:pPr>
              </w:pPrChange>
            </w:pPr>
            <w:ins w:id="28" w:author="Allen, Greg" w:date="2015-05-12T09:38:00Z">
              <w:r>
                <w:t>D</w:t>
              </w:r>
            </w:ins>
            <w:ins w:id="29" w:author="Allen, Greg" w:date="2015-04-16T09:42:00Z">
              <w:r w:rsidR="00F80648">
                <w:t xml:space="preserve">etermine </w:t>
              </w:r>
            </w:ins>
            <w:ins w:id="30" w:author="Allen, Greg" w:date="2015-05-12T09:43:00Z">
              <w:r>
                <w:t xml:space="preserve">areas that might benefit from the </w:t>
              </w:r>
            </w:ins>
            <w:ins w:id="31" w:author="Allen, Greg" w:date="2015-04-16T09:42:00Z">
              <w:r w:rsidR="00EC481D">
                <w:t>use of</w:t>
              </w:r>
            </w:ins>
            <w:ins w:id="32" w:author="Allen, Greg" w:date="2015-05-12T09:38:00Z">
              <w:r>
                <w:t xml:space="preserve"> the</w:t>
              </w:r>
            </w:ins>
            <w:ins w:id="33" w:author="Allen, Greg" w:date="2015-04-16T09:42:00Z">
              <w:r w:rsidR="00EC481D">
                <w:t xml:space="preserve"> </w:t>
              </w:r>
              <w:r w:rsidR="00EC481D" w:rsidRPr="00CC09EC">
                <w:rPr>
                  <w:b/>
                  <w:rPrChange w:id="34" w:author="Allen, Greg" w:date="2015-05-11T09:02:00Z">
                    <w:rPr/>
                  </w:rPrChange>
                </w:rPr>
                <w:t>TMDL alternative</w:t>
              </w:r>
            </w:ins>
          </w:p>
        </w:tc>
      </w:tr>
      <w:tr w:rsidR="00FA68C0" w14:paraId="6F290D8E" w14:textId="77777777" w:rsidTr="00FA68C0">
        <w:tc>
          <w:tcPr>
            <w:tcW w:w="2605" w:type="dxa"/>
          </w:tcPr>
          <w:p w14:paraId="7E78F67E" w14:textId="77777777" w:rsidR="00FA68C0" w:rsidRDefault="00FA68C0">
            <w:r>
              <w:t>EPA TMDL Support</w:t>
            </w:r>
          </w:p>
        </w:tc>
        <w:tc>
          <w:tcPr>
            <w:tcW w:w="6745" w:type="dxa"/>
          </w:tcPr>
          <w:p w14:paraId="0195454D" w14:textId="1C2CF468" w:rsidR="00123616" w:rsidRDefault="00123616" w:rsidP="00123616">
            <w:pPr>
              <w:pStyle w:val="NoSpacing"/>
              <w:numPr>
                <w:ilvl w:val="0"/>
                <w:numId w:val="1"/>
              </w:numPr>
              <w:rPr>
                <w:i/>
              </w:rPr>
            </w:pPr>
            <w:del w:id="35" w:author="Allen, Greg" w:date="2015-04-16T09:35:00Z">
              <w:r w:rsidRPr="00343C29" w:rsidDel="00F50E4B">
                <w:delText xml:space="preserve">If opportunities exist for any multi-jurisdictional </w:delText>
              </w:r>
            </w:del>
            <w:ins w:id="36" w:author="Allen, Greg" w:date="2015-04-16T09:35:00Z">
              <w:r w:rsidR="00F50E4B">
                <w:t xml:space="preserve">EPA will </w:t>
              </w:r>
            </w:ins>
            <w:ins w:id="37" w:author="Allen, Greg" w:date="2015-04-16T09:37:00Z">
              <w:r w:rsidR="00F80648">
                <w:t xml:space="preserve">evaluate </w:t>
              </w:r>
            </w:ins>
            <w:ins w:id="38" w:author="Allen, Greg" w:date="2015-04-16T09:35:00Z">
              <w:r w:rsidR="00F50E4B">
                <w:t xml:space="preserve">the jurisdictions with regard to </w:t>
              </w:r>
            </w:ins>
            <w:r w:rsidRPr="00343C29">
              <w:t>PCB TMDLs</w:t>
            </w:r>
            <w:del w:id="39" w:author="Allen, Greg" w:date="2015-05-12T09:40:00Z">
              <w:r w:rsidRPr="00343C29" w:rsidDel="003A4478">
                <w:delText>, provide</w:delText>
              </w:r>
            </w:del>
            <w:ins w:id="40" w:author="Allen, Greg" w:date="2015-05-12T09:40:00Z">
              <w:r w:rsidR="003A4478">
                <w:t xml:space="preserve"> to determine needs for </w:t>
              </w:r>
            </w:ins>
            <w:del w:id="41" w:author="Allen, Greg" w:date="2015-05-12T09:40:00Z">
              <w:r w:rsidRPr="00343C29" w:rsidDel="003A4478">
                <w:delText xml:space="preserve"> </w:delText>
              </w:r>
            </w:del>
            <w:r w:rsidRPr="008C2096">
              <w:rPr>
                <w:b/>
              </w:rPr>
              <w:t>organizational and technical assistance</w:t>
            </w:r>
            <w:r w:rsidRPr="00343C29">
              <w:t xml:space="preserve">. </w:t>
            </w:r>
            <w:ins w:id="42" w:author="Allen, Greg" w:date="2015-04-16T09:36:00Z">
              <w:r w:rsidR="00F50E4B">
                <w:t xml:space="preserve">EPA and the jurisdictions will review the findings to </w:t>
              </w:r>
              <w:r w:rsidR="00F50E4B" w:rsidRPr="008C2096">
                <w:rPr>
                  <w:b/>
                </w:rPr>
                <w:t xml:space="preserve">determine </w:t>
              </w:r>
              <w:r w:rsidR="00F80648" w:rsidRPr="008C2096">
                <w:rPr>
                  <w:b/>
                </w:rPr>
                <w:t xml:space="preserve">the highest </w:t>
              </w:r>
            </w:ins>
            <w:ins w:id="43" w:author="Allen, Greg" w:date="2015-04-16T09:37:00Z">
              <w:r w:rsidR="00F80648" w:rsidRPr="008C2096">
                <w:rPr>
                  <w:b/>
                </w:rPr>
                <w:t>priority assistance needs</w:t>
              </w:r>
              <w:r w:rsidR="00F80648">
                <w:t>.</w:t>
              </w:r>
            </w:ins>
          </w:p>
          <w:p w14:paraId="56904275" w14:textId="3670A63B" w:rsidR="00123616" w:rsidRDefault="00123616" w:rsidP="00123616">
            <w:pPr>
              <w:pStyle w:val="NoSpacing"/>
              <w:numPr>
                <w:ilvl w:val="0"/>
                <w:numId w:val="1"/>
              </w:numPr>
              <w:rPr>
                <w:i/>
              </w:rPr>
            </w:pPr>
            <w:r w:rsidRPr="00343C29">
              <w:t xml:space="preserve">Provide </w:t>
            </w:r>
            <w:r w:rsidRPr="003A4478">
              <w:rPr>
                <w:b/>
                <w:rPrChange w:id="44" w:author="Allen, Greg" w:date="2015-05-12T09:45:00Z">
                  <w:rPr/>
                </w:rPrChange>
              </w:rPr>
              <w:t>technical support</w:t>
            </w:r>
            <w:r w:rsidRPr="00343C29">
              <w:t xml:space="preserve"> to </w:t>
            </w:r>
            <w:del w:id="45" w:author="Allen, Greg" w:date="2015-05-12T09:44:00Z">
              <w:r w:rsidRPr="00343C29" w:rsidDel="003A4478">
                <w:delText>understand</w:delText>
              </w:r>
            </w:del>
            <w:ins w:id="46" w:author="Allen, Greg" w:date="2015-05-12T09:44:00Z">
              <w:r w:rsidR="003A4478">
                <w:t>the jurisdictions to help determine</w:t>
              </w:r>
            </w:ins>
            <w:r w:rsidRPr="00343C29">
              <w:t xml:space="preserve"> whether PCB impairments could be addressed through </w:t>
            </w:r>
            <w:del w:id="47" w:author="Allen, Greg" w:date="2015-05-12T09:44:00Z">
              <w:r w:rsidRPr="00343C29" w:rsidDel="003A4478">
                <w:delText>a</w:delText>
              </w:r>
            </w:del>
            <w:ins w:id="48" w:author="Allen, Greg" w:date="2015-05-12T09:44:00Z">
              <w:r w:rsidR="003A4478">
                <w:t>the</w:t>
              </w:r>
            </w:ins>
            <w:r w:rsidRPr="00343C29">
              <w:t xml:space="preserve"> </w:t>
            </w:r>
            <w:r w:rsidRPr="008C2096">
              <w:rPr>
                <w:b/>
                <w:rPrChange w:id="49" w:author="Allen, Greg" w:date="2015-04-29T08:35:00Z">
                  <w:rPr/>
                </w:rPrChange>
              </w:rPr>
              <w:t>TMDL alternative</w:t>
            </w:r>
            <w:r w:rsidRPr="00343C29">
              <w:t xml:space="preserve">.  </w:t>
            </w:r>
            <w:commentRangeStart w:id="50"/>
            <w:r w:rsidRPr="00343C29">
              <w:t>TMDL alternatives are a new approach that have been given to the states through the long-term v</w:t>
            </w:r>
            <w:del w:id="51" w:author="Allen, Greg" w:date="2015-04-29T13:08:00Z">
              <w:r w:rsidRPr="00343C29" w:rsidDel="00875846">
                <w:delText>er</w:delText>
              </w:r>
            </w:del>
            <w:ins w:id="52" w:author="Allen, Greg" w:date="2015-04-29T13:08:00Z">
              <w:r w:rsidR="00875846">
                <w:t>i</w:t>
              </w:r>
            </w:ins>
            <w:r w:rsidRPr="00343C29">
              <w:t>sion for the 303(d) program and which allows for addressing an impairment without necessarily developing a TMDL.  This approach may be valuable in waterbodies where there are not very many permitted sources.</w:t>
            </w:r>
            <w:commentRangeEnd w:id="50"/>
            <w:r w:rsidR="00EC481D">
              <w:rPr>
                <w:rStyle w:val="CommentReference"/>
                <w:rFonts w:eastAsiaTheme="minorHAnsi"/>
                <w:lang w:eastAsia="en-US"/>
              </w:rPr>
              <w:commentReference w:id="50"/>
            </w:r>
          </w:p>
          <w:p w14:paraId="77527824" w14:textId="4DB15316" w:rsidR="00982EAF" w:rsidDel="00544EFE" w:rsidRDefault="00123616" w:rsidP="00982EAF">
            <w:pPr>
              <w:pStyle w:val="NoSpacing"/>
              <w:numPr>
                <w:ilvl w:val="0"/>
                <w:numId w:val="1"/>
              </w:numPr>
              <w:rPr>
                <w:del w:id="53" w:author="Allen, Greg" w:date="2015-04-28T16:02:00Z"/>
                <w:i/>
              </w:rPr>
            </w:pPr>
            <w:del w:id="54" w:author="Allen, Greg" w:date="2015-04-16T09:54:00Z">
              <w:r w:rsidRPr="008C2096" w:rsidDel="00EC481D">
                <w:rPr>
                  <w:b/>
                  <w:rPrChange w:id="55" w:author="Allen, Greg" w:date="2015-04-29T08:34:00Z">
                    <w:rPr/>
                  </w:rPrChange>
                </w:rPr>
                <w:delText xml:space="preserve">Encourage thoughtful consideration of TMDL endpoints.   In particular, </w:delText>
              </w:r>
            </w:del>
            <w:del w:id="56" w:author="Allen, Greg" w:date="2015-04-16T09:55:00Z">
              <w:r w:rsidRPr="008C2096" w:rsidDel="00EC481D">
                <w:rPr>
                  <w:b/>
                  <w:rPrChange w:id="57" w:author="Allen, Greg" w:date="2015-04-29T08:34:00Z">
                    <w:rPr/>
                  </w:rPrChange>
                </w:rPr>
                <w:delText>d</w:delText>
              </w:r>
            </w:del>
            <w:del w:id="58" w:author="Allen, Greg" w:date="2015-05-12T09:45:00Z">
              <w:r w:rsidRPr="008C2096" w:rsidDel="003A4478">
                <w:rPr>
                  <w:b/>
                  <w:rPrChange w:id="59" w:author="Allen, Greg" w:date="2015-04-29T08:34:00Z">
                    <w:rPr/>
                  </w:rPrChange>
                </w:rPr>
                <w:delText>etermine</w:delText>
              </w:r>
            </w:del>
            <w:ins w:id="60" w:author="Allen, Greg" w:date="2015-05-12T09:45:00Z">
              <w:r w:rsidR="003A4478">
                <w:rPr>
                  <w:b/>
                </w:rPr>
                <w:t>Sum</w:t>
              </w:r>
            </w:ins>
            <w:ins w:id="61" w:author="Allen, Greg" w:date="2015-05-12T09:49:00Z">
              <w:r w:rsidR="00B35600">
                <w:rPr>
                  <w:b/>
                </w:rPr>
                <w:t>m</w:t>
              </w:r>
            </w:ins>
            <w:ins w:id="62" w:author="Allen, Greg" w:date="2015-05-12T09:45:00Z">
              <w:r w:rsidR="003A4478">
                <w:rPr>
                  <w:b/>
                </w:rPr>
                <w:t>arize</w:t>
              </w:r>
            </w:ins>
            <w:r w:rsidRPr="008C2096">
              <w:rPr>
                <w:b/>
                <w:rPrChange w:id="63" w:author="Allen, Greg" w:date="2015-04-29T08:34:00Z">
                  <w:rPr/>
                </w:rPrChange>
              </w:rPr>
              <w:t xml:space="preserve"> </w:t>
            </w:r>
            <w:del w:id="64" w:author="Allen, Greg" w:date="2015-04-16T09:59:00Z">
              <w:r w:rsidRPr="008C2096" w:rsidDel="003016DF">
                <w:rPr>
                  <w:b/>
                  <w:rPrChange w:id="65" w:author="Allen, Greg" w:date="2015-04-29T08:34:00Z">
                    <w:rPr/>
                  </w:rPrChange>
                </w:rPr>
                <w:delText xml:space="preserve">whether there </w:delText>
              </w:r>
            </w:del>
            <w:del w:id="66" w:author="Allen, Greg" w:date="2015-04-16T09:54:00Z">
              <w:r w:rsidRPr="008C2096" w:rsidDel="00EC481D">
                <w:rPr>
                  <w:b/>
                  <w:rPrChange w:id="67" w:author="Allen, Greg" w:date="2015-04-29T08:34:00Z">
                    <w:rPr/>
                  </w:rPrChange>
                </w:rPr>
                <w:delText>is inconsistency</w:delText>
              </w:r>
            </w:del>
            <w:del w:id="68" w:author="Allen, Greg" w:date="2015-04-16T09:59:00Z">
              <w:r w:rsidRPr="008C2096" w:rsidDel="003016DF">
                <w:rPr>
                  <w:b/>
                  <w:rPrChange w:id="69" w:author="Allen, Greg" w:date="2015-04-29T08:34:00Z">
                    <w:rPr/>
                  </w:rPrChange>
                </w:rPr>
                <w:delText xml:space="preserve"> in how </w:delText>
              </w:r>
            </w:del>
            <w:r w:rsidRPr="008C2096">
              <w:rPr>
                <w:b/>
                <w:rPrChange w:id="70" w:author="Allen, Greg" w:date="2015-04-29T08:34:00Z">
                  <w:rPr/>
                </w:rPrChange>
              </w:rPr>
              <w:t>the ambient water quality standard</w:t>
            </w:r>
            <w:ins w:id="71" w:author="Allen, Greg" w:date="2015-04-16T10:00:00Z">
              <w:r w:rsidR="003016DF" w:rsidRPr="008C2096">
                <w:rPr>
                  <w:b/>
                  <w:rPrChange w:id="72" w:author="Allen, Greg" w:date="2015-04-29T08:34:00Z">
                    <w:rPr/>
                  </w:rPrChange>
                </w:rPr>
                <w:t>s</w:t>
              </w:r>
            </w:ins>
            <w:r w:rsidRPr="008C2096">
              <w:rPr>
                <w:b/>
                <w:rPrChange w:id="73" w:author="Allen, Greg" w:date="2015-04-29T08:34:00Z">
                  <w:rPr/>
                </w:rPrChange>
              </w:rPr>
              <w:t xml:space="preserve"> </w:t>
            </w:r>
            <w:del w:id="74" w:author="Allen, Greg" w:date="2015-04-16T09:59:00Z">
              <w:r w:rsidRPr="008C2096" w:rsidDel="003016DF">
                <w:rPr>
                  <w:b/>
                  <w:rPrChange w:id="75" w:author="Allen, Greg" w:date="2015-04-29T08:34:00Z">
                    <w:rPr/>
                  </w:rPrChange>
                </w:rPr>
                <w:delText xml:space="preserve">or </w:delText>
              </w:r>
            </w:del>
            <w:ins w:id="76" w:author="Allen, Greg" w:date="2015-04-16T09:59:00Z">
              <w:r w:rsidR="003016DF" w:rsidRPr="008C2096">
                <w:rPr>
                  <w:b/>
                  <w:rPrChange w:id="77" w:author="Allen, Greg" w:date="2015-04-29T08:34:00Z">
                    <w:rPr/>
                  </w:rPrChange>
                </w:rPr>
                <w:t xml:space="preserve">and </w:t>
              </w:r>
            </w:ins>
            <w:r w:rsidRPr="008C2096">
              <w:rPr>
                <w:b/>
                <w:rPrChange w:id="78" w:author="Allen, Greg" w:date="2015-04-29T08:34:00Z">
                  <w:rPr/>
                </w:rPrChange>
              </w:rPr>
              <w:t>the fish consumption values</w:t>
            </w:r>
            <w:r w:rsidRPr="00343C29">
              <w:t xml:space="preserve"> </w:t>
            </w:r>
            <w:ins w:id="79" w:author="Allen, Greg" w:date="2015-04-16T09:59:00Z">
              <w:r w:rsidR="003016DF">
                <w:t xml:space="preserve">that </w:t>
              </w:r>
            </w:ins>
            <w:r w:rsidRPr="00343C29">
              <w:t>are used</w:t>
            </w:r>
            <w:ins w:id="80" w:author="Allen, Greg" w:date="2015-04-16T10:00:00Z">
              <w:r w:rsidR="003016DF">
                <w:t xml:space="preserve"> in the jurisdictions</w:t>
              </w:r>
            </w:ins>
            <w:r w:rsidRPr="00343C29">
              <w:t>.</w:t>
            </w:r>
          </w:p>
          <w:p w14:paraId="31D7E920" w14:textId="4CAA3547" w:rsidR="00982EAF" w:rsidRPr="008C2096" w:rsidRDefault="00982EAF" w:rsidP="00443D63">
            <w:pPr>
              <w:pStyle w:val="NoSpacing"/>
              <w:numPr>
                <w:ilvl w:val="0"/>
                <w:numId w:val="1"/>
              </w:numPr>
              <w:rPr>
                <w:ins w:id="81" w:author="Allen, Greg" w:date="2015-04-16T10:09:00Z"/>
                <w:i/>
              </w:rPr>
            </w:pPr>
            <w:del w:id="82" w:author="Allen, Greg" w:date="2015-04-16T10:11:00Z">
              <w:r w:rsidRPr="00343C29" w:rsidDel="004C451C">
                <w:delText xml:space="preserve">Investigate whether risk assessment requirements under contaminated site regulations </w:delText>
              </w:r>
            </w:del>
            <w:del w:id="83" w:author="Allen, Greg" w:date="2015-04-16T10:04:00Z">
              <w:r w:rsidRPr="00343C29" w:rsidDel="003016DF">
                <w:delText xml:space="preserve">to </w:delText>
              </w:r>
            </w:del>
            <w:del w:id="84" w:author="Allen, Greg" w:date="2015-04-16T10:11:00Z">
              <w:r w:rsidRPr="00343C29" w:rsidDel="004C451C">
                <w:delText>evaluate potential carcinogenic effects from fish consumption by comparing ambient surface water concentrations of PCBs with human health criterion.</w:delText>
              </w:r>
            </w:del>
          </w:p>
          <w:p w14:paraId="7D771DBB" w14:textId="05273F3A" w:rsidR="004C451C" w:rsidRPr="008C2096" w:rsidDel="00B52DBE" w:rsidRDefault="004C451C" w:rsidP="004C451C">
            <w:pPr>
              <w:pStyle w:val="NoSpacing"/>
              <w:numPr>
                <w:ilvl w:val="0"/>
                <w:numId w:val="1"/>
              </w:numPr>
              <w:rPr>
                <w:del w:id="85" w:author="Allen, Greg" w:date="2015-04-28T16:22:00Z"/>
              </w:rPr>
            </w:pPr>
            <w:ins w:id="86" w:author="Allen, Greg" w:date="2015-04-16T10:09:00Z">
              <w:r>
                <w:t xml:space="preserve">EPA will </w:t>
              </w:r>
              <w:r w:rsidRPr="00343C29">
                <w:t xml:space="preserve">provide </w:t>
              </w:r>
              <w:r w:rsidRPr="008C2096">
                <w:rPr>
                  <w:b/>
                  <w:rPrChange w:id="87" w:author="Allen, Greg" w:date="2015-04-29T08:34:00Z">
                    <w:rPr/>
                  </w:rPrChange>
                </w:rPr>
                <w:t>guidance on integration of the various programs</w:t>
              </w:r>
              <w:r w:rsidRPr="00343C29">
                <w:t xml:space="preserve"> addressing toxics to reduce inconsistencies in analytical methods, target thresholds, and investigation and remediation approaches</w:t>
              </w:r>
            </w:ins>
            <w:ins w:id="88" w:author="Allen, Greg" w:date="2015-04-16T10:11:00Z">
              <w:r>
                <w:t xml:space="preserve"> (e.g. </w:t>
              </w:r>
              <w:r w:rsidRPr="00343C29">
                <w:t>whether risk assessment requirements under contaminated site regulations evaluate potential carcinogenic effects from fish consumption by comparing ambient surface water concentrations of P</w:t>
              </w:r>
              <w:r>
                <w:t>CBs with human health criterion</w:t>
              </w:r>
            </w:ins>
            <w:ins w:id="89" w:author="Allen, Greg" w:date="2015-05-12T09:48:00Z">
              <w:r w:rsidR="00B35600">
                <w:t xml:space="preserve"> used in site cleanups</w:t>
              </w:r>
            </w:ins>
            <w:ins w:id="90" w:author="Allen, Greg" w:date="2015-04-16T10:11:00Z">
              <w:r>
                <w:t>).</w:t>
              </w:r>
            </w:ins>
          </w:p>
          <w:p w14:paraId="431747C4" w14:textId="77777777" w:rsidR="00FA68C0" w:rsidRDefault="00FA68C0" w:rsidP="008C2096">
            <w:pPr>
              <w:pStyle w:val="NoSpacing"/>
              <w:numPr>
                <w:ilvl w:val="0"/>
                <w:numId w:val="1"/>
              </w:numPr>
            </w:pPr>
          </w:p>
        </w:tc>
      </w:tr>
      <w:tr w:rsidR="00FA68C0" w14:paraId="6E39F372" w14:textId="77777777" w:rsidTr="00FA68C0">
        <w:tc>
          <w:tcPr>
            <w:tcW w:w="2605" w:type="dxa"/>
          </w:tcPr>
          <w:p w14:paraId="28624A6F" w14:textId="77777777" w:rsidR="00FA68C0" w:rsidRDefault="00FA68C0">
            <w:r>
              <w:t xml:space="preserve">Enhance </w:t>
            </w:r>
            <w:r w:rsidR="00F21AD8">
              <w:t xml:space="preserve">TMDL </w:t>
            </w:r>
            <w:r>
              <w:t>Progress Monitoring</w:t>
            </w:r>
          </w:p>
        </w:tc>
        <w:tc>
          <w:tcPr>
            <w:tcW w:w="6745" w:type="dxa"/>
          </w:tcPr>
          <w:p w14:paraId="5DCE4882" w14:textId="25471235" w:rsidR="00123616" w:rsidDel="00B52DBE" w:rsidRDefault="00123616" w:rsidP="00123616">
            <w:pPr>
              <w:pStyle w:val="NoSpacing"/>
              <w:numPr>
                <w:ilvl w:val="0"/>
                <w:numId w:val="1"/>
              </w:numPr>
              <w:rPr>
                <w:del w:id="91" w:author="Allen, Greg" w:date="2015-04-28T16:22:00Z"/>
                <w:i/>
              </w:rPr>
            </w:pPr>
            <w:del w:id="92" w:author="Allen, Greg" w:date="2015-04-16T10:16:00Z">
              <w:r w:rsidRPr="00343C29" w:rsidDel="004C451C">
                <w:delText>Coordinate with the states in conducting</w:delText>
              </w:r>
            </w:del>
            <w:ins w:id="93" w:author="Allen, Greg" w:date="2015-04-16T10:16:00Z">
              <w:r w:rsidR="00AF09CA">
                <w:t>D</w:t>
              </w:r>
              <w:r w:rsidR="004C451C">
                <w:t xml:space="preserve">etermine </w:t>
              </w:r>
            </w:ins>
            <w:del w:id="94" w:author="Allen, Greg" w:date="2015-04-16T10:16:00Z">
              <w:r w:rsidRPr="00343C29" w:rsidDel="004C451C">
                <w:delText xml:space="preserve"> </w:delText>
              </w:r>
            </w:del>
            <w:r w:rsidRPr="00343C29">
              <w:t xml:space="preserve">consistent implementation </w:t>
            </w:r>
            <w:r w:rsidRPr="009312EA">
              <w:rPr>
                <w:b/>
                <w:rPrChange w:id="95" w:author="Allen, Greg" w:date="2015-05-11T09:26:00Z">
                  <w:rPr/>
                </w:rPrChange>
              </w:rPr>
              <w:t>measures</w:t>
            </w:r>
            <w:r w:rsidRPr="00343C29">
              <w:t xml:space="preserve"> </w:t>
            </w:r>
            <w:ins w:id="96" w:author="Allen, Greg" w:date="2015-04-16T10:16:00Z">
              <w:r w:rsidR="004C451C">
                <w:t xml:space="preserve">to use </w:t>
              </w:r>
            </w:ins>
            <w:r w:rsidRPr="00343C29">
              <w:t>throughout the Bay watershed</w:t>
            </w:r>
            <w:ins w:id="97" w:author="Allen, Greg" w:date="2015-04-16T10:17:00Z">
              <w:r w:rsidR="004C451C">
                <w:t xml:space="preserve"> </w:t>
              </w:r>
              <w:r w:rsidR="004C451C" w:rsidRPr="009312EA">
                <w:rPr>
                  <w:b/>
                  <w:rPrChange w:id="98" w:author="Allen, Greg" w:date="2015-05-11T09:27:00Z">
                    <w:rPr/>
                  </w:rPrChange>
                </w:rPr>
                <w:t xml:space="preserve">for tracking TMDL </w:t>
              </w:r>
            </w:ins>
            <w:ins w:id="99" w:author="Allen, Greg" w:date="2015-05-12T09:57:00Z">
              <w:r w:rsidR="00B35600">
                <w:rPr>
                  <w:b/>
                </w:rPr>
                <w:t xml:space="preserve">development and implementation </w:t>
              </w:r>
            </w:ins>
            <w:ins w:id="100" w:author="Allen, Greg" w:date="2015-04-16T10:17:00Z">
              <w:r w:rsidR="004C451C" w:rsidRPr="009312EA">
                <w:rPr>
                  <w:b/>
                  <w:rPrChange w:id="101" w:author="Allen, Greg" w:date="2015-05-11T09:27:00Z">
                    <w:rPr/>
                  </w:rPrChange>
                </w:rPr>
                <w:t>progress</w:t>
              </w:r>
            </w:ins>
            <w:r w:rsidRPr="00343C29">
              <w:t>.</w:t>
            </w:r>
          </w:p>
          <w:p w14:paraId="4DC0884E" w14:textId="77777777" w:rsidR="00FA68C0" w:rsidRDefault="00FA68C0" w:rsidP="008C2096">
            <w:pPr>
              <w:pStyle w:val="NoSpacing"/>
              <w:numPr>
                <w:ilvl w:val="0"/>
                <w:numId w:val="1"/>
              </w:numPr>
            </w:pPr>
          </w:p>
        </w:tc>
      </w:tr>
      <w:tr w:rsidR="00FA68C0" w14:paraId="62B70D71" w14:textId="77777777" w:rsidTr="00FA68C0">
        <w:tc>
          <w:tcPr>
            <w:tcW w:w="2605" w:type="dxa"/>
          </w:tcPr>
          <w:p w14:paraId="403D57D2" w14:textId="11CC6A91" w:rsidR="00FA68C0" w:rsidRDefault="00FA68C0">
            <w:r>
              <w:t>Data Compilation</w:t>
            </w:r>
            <w:ins w:id="102" w:author="Allen, Greg" w:date="2015-04-16T10:27:00Z">
              <w:r w:rsidR="003D2D22">
                <w:t xml:space="preserve"> for E</w:t>
              </w:r>
            </w:ins>
            <w:ins w:id="103" w:author="Allen, Greg" w:date="2015-04-16T10:28:00Z">
              <w:r w:rsidR="003D2D22">
                <w:t>n</w:t>
              </w:r>
            </w:ins>
            <w:ins w:id="104" w:author="Allen, Greg" w:date="2015-04-16T10:27:00Z">
              <w:r w:rsidR="003D2D22">
                <w:t>hanced Regulatory Programs</w:t>
              </w:r>
            </w:ins>
          </w:p>
        </w:tc>
        <w:tc>
          <w:tcPr>
            <w:tcW w:w="6745" w:type="dxa"/>
          </w:tcPr>
          <w:p w14:paraId="0C5EF36D" w14:textId="383BEBBF" w:rsidR="00C0482E" w:rsidDel="00544EFE" w:rsidRDefault="00C0482E" w:rsidP="00C0482E">
            <w:pPr>
              <w:pStyle w:val="ListParagraph"/>
              <w:numPr>
                <w:ilvl w:val="0"/>
                <w:numId w:val="1"/>
              </w:numPr>
              <w:rPr>
                <w:del w:id="105" w:author="Allen, Greg" w:date="2015-04-28T16:03:00Z"/>
              </w:rPr>
            </w:pPr>
            <w:del w:id="106" w:author="Allen, Greg" w:date="2015-04-16T10:25:00Z">
              <w:r w:rsidRPr="00343C29" w:rsidDel="003D2D22">
                <w:delText xml:space="preserve">Develop inventory of </w:delText>
              </w:r>
            </w:del>
            <w:ins w:id="107" w:author="Allen, Greg" w:date="2015-04-16T10:25:00Z">
              <w:r w:rsidR="003D2D22">
                <w:t xml:space="preserve">Determine whether the jurisdictions </w:t>
              </w:r>
            </w:ins>
            <w:ins w:id="108" w:author="Allen, Greg" w:date="2015-04-16T10:26:00Z">
              <w:r w:rsidR="003D2D22">
                <w:t xml:space="preserve">compile </w:t>
              </w:r>
            </w:ins>
            <w:r w:rsidRPr="008C2096">
              <w:rPr>
                <w:b/>
              </w:rPr>
              <w:t xml:space="preserve">existing PCB outfall monitoring data for NPDES </w:t>
            </w:r>
            <w:del w:id="109" w:author="Allen, Greg" w:date="2015-04-16T10:28:00Z">
              <w:r w:rsidRPr="008C2096" w:rsidDel="003D2D22">
                <w:rPr>
                  <w:b/>
                </w:rPr>
                <w:delText xml:space="preserve">regulated stormwater </w:delText>
              </w:r>
            </w:del>
            <w:r w:rsidRPr="008C2096">
              <w:rPr>
                <w:b/>
              </w:rPr>
              <w:t>dischargers</w:t>
            </w:r>
            <w:r w:rsidRPr="00343C29">
              <w:t xml:space="preserve"> and </w:t>
            </w:r>
            <w:ins w:id="110" w:author="Allen, Greg" w:date="2015-04-16T10:29:00Z">
              <w:r w:rsidR="003D2D22">
                <w:t xml:space="preserve">assist with development of systems </w:t>
              </w:r>
            </w:ins>
            <w:ins w:id="111" w:author="Allen, Greg" w:date="2015-04-29T13:09:00Z">
              <w:r w:rsidR="00875846">
                <w:t xml:space="preserve">to </w:t>
              </w:r>
            </w:ins>
            <w:r w:rsidRPr="00343C29">
              <w:t xml:space="preserve">compile all available information from governmental and academic </w:t>
            </w:r>
            <w:r w:rsidRPr="00343C29">
              <w:lastRenderedPageBreak/>
              <w:t xml:space="preserve">organizations.  This inventory will </w:t>
            </w:r>
            <w:ins w:id="112" w:author="Allen, Greg" w:date="2015-05-12T09:58:00Z">
              <w:r w:rsidR="004B2B31">
                <w:t xml:space="preserve">help </w:t>
              </w:r>
            </w:ins>
            <w:del w:id="113" w:author="Allen, Greg" w:date="2015-05-12T09:52:00Z">
              <w:r w:rsidRPr="00343C29" w:rsidDel="00B35600">
                <w:delText xml:space="preserve">demonstrate the widespread extent of PCB contamination in stormwater and </w:delText>
              </w:r>
            </w:del>
            <w:ins w:id="114" w:author="Allen, Greg" w:date="2015-05-12T09:52:00Z">
              <w:r w:rsidR="00B35600">
                <w:t>determine wh</w:t>
              </w:r>
            </w:ins>
            <w:ins w:id="115" w:author="Allen, Greg" w:date="2015-05-12T09:53:00Z">
              <w:r w:rsidR="00B35600">
                <w:t>e</w:t>
              </w:r>
            </w:ins>
            <w:ins w:id="116" w:author="Allen, Greg" w:date="2015-05-12T09:52:00Z">
              <w:r w:rsidR="00B35600">
                <w:t xml:space="preserve">ther there </w:t>
              </w:r>
            </w:ins>
            <w:del w:id="117" w:author="Allen, Greg" w:date="2015-05-12T09:52:00Z">
              <w:r w:rsidRPr="00343C29" w:rsidDel="00B35600">
                <w:delText>the</w:delText>
              </w:r>
            </w:del>
            <w:ins w:id="118" w:author="Allen, Greg" w:date="2015-05-12T09:52:00Z">
              <w:r w:rsidR="00B35600">
                <w:t>is a</w:t>
              </w:r>
            </w:ins>
            <w:r w:rsidRPr="00343C29">
              <w:t xml:space="preserve"> need for a</w:t>
            </w:r>
            <w:ins w:id="119" w:author="Allen, Greg" w:date="2015-05-12T09:52:00Z">
              <w:r w:rsidR="00B35600">
                <w:t>dditional</w:t>
              </w:r>
            </w:ins>
            <w:r w:rsidRPr="00343C29">
              <w:t xml:space="preserve"> monitoring requirement to support TMDL development and implementation.</w:t>
            </w:r>
          </w:p>
          <w:p w14:paraId="31AD51CC" w14:textId="045286DC" w:rsidR="00C0482E" w:rsidRDefault="00C0482E" w:rsidP="00443D63">
            <w:pPr>
              <w:pStyle w:val="ListParagraph"/>
              <w:numPr>
                <w:ilvl w:val="0"/>
                <w:numId w:val="1"/>
              </w:numPr>
            </w:pPr>
            <w:del w:id="120" w:author="Allen, Greg" w:date="2015-04-16T10:33:00Z">
              <w:r w:rsidRPr="00343C29" w:rsidDel="00066B26">
                <w:delText>Compile data on the locations and scale of electrical equipment with less than 50 ppm PCBs.</w:delText>
              </w:r>
            </w:del>
          </w:p>
          <w:p w14:paraId="6127D799" w14:textId="1B517D89" w:rsidR="00C0482E" w:rsidRDefault="004B2B31" w:rsidP="00066B26">
            <w:pPr>
              <w:pStyle w:val="ListParagraph"/>
              <w:numPr>
                <w:ilvl w:val="0"/>
                <w:numId w:val="1"/>
              </w:numPr>
            </w:pPr>
            <w:ins w:id="121" w:author="Allen, Greg" w:date="2015-05-12T09:58:00Z">
              <w:r w:rsidRPr="00343C29">
                <w:t xml:space="preserve">EPA conducts an on-going </w:t>
              </w:r>
              <w:r w:rsidRPr="008C2096">
                <w:rPr>
                  <w:b/>
                </w:rPr>
                <w:t>National-scale Air Toxics Assessments (NATA)</w:t>
              </w:r>
              <w:r w:rsidRPr="00343C29">
                <w:t>.</w:t>
              </w:r>
              <w:r>
                <w:t xml:space="preserve"> </w:t>
              </w:r>
            </w:ins>
            <w:ins w:id="122" w:author="Allen, Greg" w:date="2015-04-16T10:36:00Z">
              <w:r w:rsidR="00066B26" w:rsidRPr="00343C29">
                <w:t xml:space="preserve">The </w:t>
              </w:r>
              <w:r w:rsidR="00066B26" w:rsidRPr="008C2096">
                <w:rPr>
                  <w:b/>
                </w:rPr>
                <w:t xml:space="preserve">2011 </w:t>
              </w:r>
              <w:r w:rsidR="00066B26" w:rsidRPr="00343C29">
                <w:t>NATA is expected to be released during summer 2015 and a review of this newer data will be completed to identify areas of concern in the Chesapeake Bay watershed.</w:t>
              </w:r>
            </w:ins>
            <w:del w:id="123" w:author="Allen, Greg" w:date="2015-05-12T09:58:00Z">
              <w:r w:rsidR="00C0482E" w:rsidRPr="00343C29" w:rsidDel="004B2B31">
                <w:delText xml:space="preserve">EPA conducts an on-going </w:delText>
              </w:r>
              <w:r w:rsidR="00C0482E" w:rsidRPr="008C2096" w:rsidDel="004B2B31">
                <w:rPr>
                  <w:b/>
                </w:rPr>
                <w:delText>National-scale Air Toxics Assessments (NATA)</w:delText>
              </w:r>
              <w:r w:rsidR="00C0482E" w:rsidRPr="00343C29" w:rsidDel="004B2B31">
                <w:delText>.</w:delText>
              </w:r>
            </w:del>
            <w:r w:rsidR="00C0482E" w:rsidRPr="00343C29">
              <w:t xml:space="preserve">  The 2005 NATA included PCBs as a pollutant.  However, PCBs were not a risk driver in Region 3 in 2005.  </w:t>
            </w:r>
            <w:del w:id="124" w:author="Allen, Greg" w:date="2015-04-16T10:36:00Z">
              <w:r w:rsidR="00C0482E" w:rsidRPr="00343C29" w:rsidDel="00066B26">
                <w:delText>The 2011 NATA is expected to be released during summer 2015 and a review of this newer data will be completed to identify areas of concern in the Chesapeake Bay watershed.</w:delText>
              </w:r>
            </w:del>
          </w:p>
          <w:p w14:paraId="5086F647" w14:textId="7102DE3E" w:rsidR="005B3046" w:rsidRDefault="005B3046" w:rsidP="005B3046">
            <w:pPr>
              <w:pStyle w:val="ListParagraph"/>
              <w:numPr>
                <w:ilvl w:val="0"/>
                <w:numId w:val="1"/>
              </w:numPr>
            </w:pPr>
            <w:r w:rsidRPr="00343C29">
              <w:t>Assess</w:t>
            </w:r>
            <w:r w:rsidR="00C0482E" w:rsidRPr="00343C29">
              <w:t xml:space="preserve"> the information that is available and forthcoming (e.g., the characterization of Anacostia river sediments by DC Department of Environment) that describes the most highly </w:t>
            </w:r>
            <w:r w:rsidR="00C0482E" w:rsidRPr="008C2096">
              <w:rPr>
                <w:b/>
              </w:rPr>
              <w:t>contaminated in-stream sediments</w:t>
            </w:r>
            <w:r w:rsidR="00C0482E" w:rsidRPr="00343C29">
              <w:t xml:space="preserve"> in the watershed </w:t>
            </w:r>
            <w:del w:id="125" w:author="Allen, Greg" w:date="2015-04-28T16:13:00Z">
              <w:r w:rsidR="00C0482E" w:rsidRPr="00343C29" w:rsidDel="007D5BC2">
                <w:delText xml:space="preserve">and </w:delText>
              </w:r>
            </w:del>
            <w:r w:rsidR="00C0482E" w:rsidRPr="00343C29">
              <w:t xml:space="preserve">to engage the jurisdictions and federal regulators </w:t>
            </w:r>
            <w:del w:id="126" w:author="Allen, Greg" w:date="2015-04-16T10:42:00Z">
              <w:r w:rsidR="00C0482E" w:rsidRPr="00343C29" w:rsidDel="004F46D7">
                <w:delText xml:space="preserve">in </w:delText>
              </w:r>
            </w:del>
            <w:ins w:id="127" w:author="Allen, Greg" w:date="2015-04-16T10:42:00Z">
              <w:r w:rsidR="004F46D7">
                <w:t xml:space="preserve">to </w:t>
              </w:r>
            </w:ins>
            <w:r w:rsidR="00C0482E" w:rsidRPr="00343C29">
              <w:t>explor</w:t>
            </w:r>
            <w:del w:id="128" w:author="Allen, Greg" w:date="2015-04-16T10:42:00Z">
              <w:r w:rsidR="00C0482E" w:rsidRPr="00343C29" w:rsidDel="004F46D7">
                <w:delText>ing</w:delText>
              </w:r>
            </w:del>
            <w:ins w:id="129" w:author="Allen, Greg" w:date="2015-04-16T10:42:00Z">
              <w:r w:rsidR="004F46D7">
                <w:t>e</w:t>
              </w:r>
            </w:ins>
            <w:r w:rsidR="00C0482E" w:rsidRPr="00343C29">
              <w:t xml:space="preserve"> the feasibility of additional remedial actions such as capping and/or dredging.</w:t>
            </w:r>
          </w:p>
          <w:p w14:paraId="64A2D8A2" w14:textId="4D84D779" w:rsidR="005B3046" w:rsidRDefault="005B3046" w:rsidP="005B3046">
            <w:pPr>
              <w:pStyle w:val="ListParagraph"/>
              <w:numPr>
                <w:ilvl w:val="0"/>
                <w:numId w:val="1"/>
              </w:numPr>
            </w:pPr>
            <w:del w:id="130" w:author="Allen, Greg" w:date="2015-04-16T10:53:00Z">
              <w:r w:rsidRPr="00343C29" w:rsidDel="00394052">
                <w:delText xml:space="preserve">Develop inventory of </w:delText>
              </w:r>
            </w:del>
            <w:ins w:id="131" w:author="Allen, Greg" w:date="2015-04-16T10:53:00Z">
              <w:r w:rsidR="00394052">
                <w:t xml:space="preserve">Explore options for making </w:t>
              </w:r>
            </w:ins>
            <w:r w:rsidRPr="00343C29">
              <w:t>existing contaminated site PCB concentration data</w:t>
            </w:r>
            <w:ins w:id="132" w:author="Allen, Greg" w:date="2015-05-12T12:52:00Z">
              <w:r w:rsidR="00FB3BCE">
                <w:t xml:space="preserve"> available</w:t>
              </w:r>
            </w:ins>
            <w:del w:id="133" w:author="Allen, Greg" w:date="2015-04-16T10:53:00Z">
              <w:r w:rsidRPr="00343C29" w:rsidDel="00394052">
                <w:delText xml:space="preserve"> in all environmental media and compile all available information from governmental and academic organizations</w:delText>
              </w:r>
            </w:del>
            <w:r w:rsidRPr="00343C29">
              <w:t xml:space="preserve">.  This inventory will demonstrate the </w:t>
            </w:r>
            <w:del w:id="134" w:author="Allen, Greg" w:date="2015-05-12T12:52:00Z">
              <w:r w:rsidRPr="00343C29" w:rsidDel="00FB3BCE">
                <w:delText xml:space="preserve">widespread </w:delText>
              </w:r>
            </w:del>
            <w:r w:rsidRPr="00343C29">
              <w:t xml:space="preserve">extent of PCB contamination </w:t>
            </w:r>
            <w:del w:id="135" w:author="Allen, Greg" w:date="2015-05-12T12:52:00Z">
              <w:r w:rsidRPr="00343C29" w:rsidDel="00FB3BCE">
                <w:delText>in</w:delText>
              </w:r>
            </w:del>
            <w:ins w:id="136" w:author="Allen, Greg" w:date="2015-05-12T12:52:00Z">
              <w:r w:rsidR="00FB3BCE">
                <w:t>at</w:t>
              </w:r>
            </w:ins>
            <w:r w:rsidRPr="00343C29">
              <w:t xml:space="preserve"> </w:t>
            </w:r>
            <w:r w:rsidRPr="008C2096">
              <w:rPr>
                <w:b/>
              </w:rPr>
              <w:t>contaminated sites</w:t>
            </w:r>
            <w:r w:rsidRPr="00343C29">
              <w:t xml:space="preserve"> and the need for a high resolution monitoring requirement to support TMDL development and implementation.</w:t>
            </w:r>
          </w:p>
          <w:p w14:paraId="565DACB2" w14:textId="77777777" w:rsidR="005B3046" w:rsidRDefault="005B3046" w:rsidP="00013557">
            <w:pPr>
              <w:pStyle w:val="ListParagraph"/>
              <w:numPr>
                <w:ilvl w:val="0"/>
                <w:numId w:val="1"/>
              </w:numPr>
            </w:pPr>
            <w:r w:rsidRPr="00343C29">
              <w:t xml:space="preserve">The EPA Region 3 HSCD Site Assessment program is currently working on a </w:t>
            </w:r>
            <w:r w:rsidRPr="008C2096">
              <w:rPr>
                <w:b/>
              </w:rPr>
              <w:t>GIS project to identify potential land sources of contamination along the Elizabeth and James Rivers</w:t>
            </w:r>
            <w:r w:rsidRPr="00343C29">
              <w:t>.  This project is not limited to PCBs, but any potential source of contamination along these rivers.  Currently, GIS maps have been made that show locations of all CERCLA and RCRA sites in the area in addition to many layers of environmental data and potential receptors that will help to focus on priority site evaluations.</w:t>
            </w:r>
          </w:p>
        </w:tc>
      </w:tr>
      <w:tr w:rsidR="008275BE" w14:paraId="3B8DCDB9" w14:textId="77777777" w:rsidTr="00FA68C0">
        <w:tc>
          <w:tcPr>
            <w:tcW w:w="2605" w:type="dxa"/>
          </w:tcPr>
          <w:p w14:paraId="238B8DA8" w14:textId="77777777" w:rsidR="008275BE" w:rsidRDefault="008275BE">
            <w:r>
              <w:lastRenderedPageBreak/>
              <w:t>Permits and Enforcement</w:t>
            </w:r>
          </w:p>
        </w:tc>
        <w:tc>
          <w:tcPr>
            <w:tcW w:w="6745" w:type="dxa"/>
          </w:tcPr>
          <w:p w14:paraId="3BC62532" w14:textId="22480E21" w:rsidR="00035220" w:rsidRDefault="00C0482E" w:rsidP="00443D63">
            <w:pPr>
              <w:pStyle w:val="ListParagraph"/>
              <w:numPr>
                <w:ilvl w:val="0"/>
                <w:numId w:val="3"/>
              </w:numPr>
            </w:pPr>
            <w:commentRangeStart w:id="137"/>
            <w:r w:rsidRPr="00343C29">
              <w:t>The</w:t>
            </w:r>
            <w:commentRangeEnd w:id="137"/>
            <w:r w:rsidR="007E4268">
              <w:rPr>
                <w:rStyle w:val="CommentReference"/>
              </w:rPr>
              <w:commentReference w:id="137"/>
            </w:r>
            <w:r w:rsidRPr="00343C29">
              <w:t xml:space="preserve"> </w:t>
            </w:r>
            <w:r w:rsidRPr="008C2096">
              <w:rPr>
                <w:b/>
              </w:rPr>
              <w:t xml:space="preserve">EPA R3 NPDES Permits Branch will continue to address PCBs through the CWA framework.  </w:t>
            </w:r>
            <w:r w:rsidRPr="00C86A61">
              <w:t>Where waters have been identified as impaired and a TMDL has been established creating WLA for point sources, the NPDES Permitting program will</w:t>
            </w:r>
            <w:r w:rsidRPr="008C2096">
              <w:rPr>
                <w:b/>
              </w:rPr>
              <w:t xml:space="preserve"> ensure that permits are consistent with the TMDL.</w:t>
            </w:r>
            <w:r w:rsidRPr="00343C29">
              <w:t xml:space="preserve">  The NPDES Permitting Program will draft and review permits with a focus on ensuring that PCB WLAs are clear and enforceable.  The NPDES Enforcement Program, through state oversight and its independent compliance monitoring and enforcement authorities, will ensure that these compliance limits are met.  If a permittee is in non-compliance with its compliance obligations, EPA will take timely and appropriate action, including </w:t>
            </w:r>
            <w:r w:rsidRPr="00343C29">
              <w:lastRenderedPageBreak/>
              <w:t xml:space="preserve">exercising its enforcement authority, to ensure that the permittee returns to compliance in an expeditious </w:t>
            </w:r>
            <w:commentRangeStart w:id="138"/>
            <w:r w:rsidRPr="00343C29">
              <w:t>manner</w:t>
            </w:r>
            <w:commentRangeEnd w:id="138"/>
            <w:r w:rsidR="00035220">
              <w:rPr>
                <w:rStyle w:val="CommentReference"/>
              </w:rPr>
              <w:commentReference w:id="138"/>
            </w:r>
            <w:r w:rsidRPr="00343C29">
              <w:t>.</w:t>
            </w:r>
          </w:p>
        </w:tc>
      </w:tr>
      <w:tr w:rsidR="008275BE" w14:paraId="50143E09" w14:textId="77777777" w:rsidTr="00FA68C0">
        <w:tc>
          <w:tcPr>
            <w:tcW w:w="2605" w:type="dxa"/>
          </w:tcPr>
          <w:p w14:paraId="4A1A14E3" w14:textId="77777777" w:rsidR="008275BE" w:rsidRDefault="008275BE">
            <w:r>
              <w:lastRenderedPageBreak/>
              <w:t>Drinking Water Source Protection</w:t>
            </w:r>
          </w:p>
        </w:tc>
        <w:tc>
          <w:tcPr>
            <w:tcW w:w="6745" w:type="dxa"/>
          </w:tcPr>
          <w:p w14:paraId="65A02AC5" w14:textId="77777777" w:rsidR="00C0482E" w:rsidDel="00B52DBE" w:rsidRDefault="00C0482E" w:rsidP="00C0482E">
            <w:pPr>
              <w:pStyle w:val="NoSpacing"/>
              <w:numPr>
                <w:ilvl w:val="0"/>
                <w:numId w:val="3"/>
              </w:numPr>
              <w:rPr>
                <w:del w:id="139" w:author="Allen, Greg" w:date="2015-04-28T16:22:00Z"/>
              </w:rPr>
            </w:pPr>
            <w:r w:rsidRPr="00343C29">
              <w:t xml:space="preserve">Identify opportunities for </w:t>
            </w:r>
            <w:r w:rsidRPr="00CC09EC">
              <w:rPr>
                <w:b/>
                <w:rPrChange w:id="140" w:author="Allen, Greg" w:date="2015-05-11T09:02:00Z">
                  <w:rPr/>
                </w:rPrChange>
              </w:rPr>
              <w:t>improved communication between the SDWA delegated authorities and the public water supply utilities</w:t>
            </w:r>
            <w:r w:rsidRPr="00343C29">
              <w:t xml:space="preserve"> and any entity that has located an upstream source of PCBs or is conducting any type of activity (e.g., dredging) which could impact a public water supply.  This effort would aid in reevaluating the monitoring frequency at the public water supply and preventing impacts to drinking water supplies.</w:t>
            </w:r>
          </w:p>
          <w:p w14:paraId="4C95AD65" w14:textId="77777777" w:rsidR="00013557" w:rsidRPr="00343C29" w:rsidDel="00544EFE" w:rsidRDefault="00013557" w:rsidP="008C2096">
            <w:pPr>
              <w:pStyle w:val="NoSpacing"/>
              <w:numPr>
                <w:ilvl w:val="0"/>
                <w:numId w:val="3"/>
              </w:numPr>
              <w:rPr>
                <w:del w:id="141" w:author="Allen, Greg" w:date="2015-04-28T16:03:00Z"/>
              </w:rPr>
            </w:pPr>
          </w:p>
          <w:p w14:paraId="2529CFC3" w14:textId="77777777" w:rsidR="008275BE" w:rsidRDefault="008275BE" w:rsidP="008C2096">
            <w:pPr>
              <w:pStyle w:val="NoSpacing"/>
              <w:numPr>
                <w:ilvl w:val="0"/>
                <w:numId w:val="3"/>
              </w:numPr>
            </w:pPr>
          </w:p>
        </w:tc>
      </w:tr>
      <w:tr w:rsidR="00F21AD8" w14:paraId="1FF487A5" w14:textId="77777777" w:rsidTr="00A00776">
        <w:tc>
          <w:tcPr>
            <w:tcW w:w="9350" w:type="dxa"/>
            <w:gridSpan w:val="2"/>
          </w:tcPr>
          <w:p w14:paraId="339CC313" w14:textId="77777777" w:rsidR="00F21AD8" w:rsidRPr="00C86A61" w:rsidRDefault="00F21AD8">
            <w:pPr>
              <w:rPr>
                <w:b/>
              </w:rPr>
            </w:pPr>
            <w:r w:rsidRPr="00C86A61">
              <w:rPr>
                <w:b/>
                <w:color w:val="5B9BD5" w:themeColor="accent1"/>
              </w:rPr>
              <w:t>Education and Awareness</w:t>
            </w:r>
          </w:p>
        </w:tc>
      </w:tr>
      <w:tr w:rsidR="00F21AD8" w14:paraId="7D4E28D1" w14:textId="77777777" w:rsidTr="00F21AD8">
        <w:tc>
          <w:tcPr>
            <w:tcW w:w="2605" w:type="dxa"/>
          </w:tcPr>
          <w:p w14:paraId="03049352" w14:textId="77777777" w:rsidR="00F21AD8" w:rsidRPr="00F21AD8" w:rsidRDefault="008275BE">
            <w:pPr>
              <w:rPr>
                <w:color w:val="5B9BD5" w:themeColor="accent1"/>
              </w:rPr>
            </w:pPr>
            <w:r>
              <w:t>Guidance Development</w:t>
            </w:r>
          </w:p>
        </w:tc>
        <w:tc>
          <w:tcPr>
            <w:tcW w:w="6745" w:type="dxa"/>
          </w:tcPr>
          <w:p w14:paraId="6194641D" w14:textId="3437EEED" w:rsidR="00C0482E" w:rsidDel="0067554B" w:rsidRDefault="00C0482E" w:rsidP="00C0482E">
            <w:pPr>
              <w:pStyle w:val="NoSpacing"/>
              <w:numPr>
                <w:ilvl w:val="0"/>
                <w:numId w:val="1"/>
              </w:numPr>
              <w:rPr>
                <w:del w:id="142" w:author="Allen, Greg" w:date="2015-04-28T16:22:00Z"/>
              </w:rPr>
            </w:pPr>
            <w:r w:rsidRPr="00343C29">
              <w:t xml:space="preserve">Develop </w:t>
            </w:r>
            <w:r w:rsidRPr="00CC09EC">
              <w:rPr>
                <w:b/>
                <w:rPrChange w:id="143" w:author="Allen, Greg" w:date="2015-05-11T09:02:00Z">
                  <w:rPr/>
                </w:rPrChange>
              </w:rPr>
              <w:t>PMP guidance</w:t>
            </w:r>
            <w:r w:rsidRPr="00343C29">
              <w:t xml:space="preserve"> document for the control and reduction of PCBs in </w:t>
            </w:r>
            <w:del w:id="144" w:author="Allen, Greg" w:date="2015-04-29T13:12:00Z">
              <w:r w:rsidRPr="00343C29" w:rsidDel="00875846">
                <w:delText>unregulated and</w:delText>
              </w:r>
            </w:del>
            <w:r w:rsidRPr="00343C29">
              <w:t xml:space="preserve"> NPDES regulated stormwater </w:t>
            </w:r>
            <w:ins w:id="145" w:author="Allen, Greg" w:date="2015-04-29T13:11:00Z">
              <w:r w:rsidR="00875846">
                <w:t xml:space="preserve">and wastewater </w:t>
              </w:r>
            </w:ins>
            <w:r w:rsidRPr="00343C29">
              <w:t xml:space="preserve">including an inventory of </w:t>
            </w:r>
            <w:ins w:id="146" w:author="Allen, Greg" w:date="2015-04-29T13:14:00Z">
              <w:r w:rsidR="00875846">
                <w:t xml:space="preserve">stormwater </w:t>
              </w:r>
            </w:ins>
            <w:r w:rsidRPr="00343C29">
              <w:t>BMP options.  This document would provide guidance to all Bay jurisdictions in implementing PCB load reductions established for dischargers through TMDL development while recognizing the need for flexibility in PMP</w:t>
            </w:r>
            <w:ins w:id="147" w:author="Allen, Greg" w:date="2015-05-11T09:01:00Z">
              <w:r w:rsidR="00CC09EC">
                <w:t xml:space="preserve"> </w:t>
              </w:r>
            </w:ins>
            <w:del w:id="148" w:author="Allen, Greg" w:date="2015-05-11T09:01:00Z">
              <w:r w:rsidRPr="00343C29" w:rsidDel="00CC09EC">
                <w:delText xml:space="preserve"> </w:delText>
              </w:r>
            </w:del>
            <w:r w:rsidRPr="00343C29">
              <w:t>design.</w:t>
            </w:r>
            <w:ins w:id="149" w:author="Allen, Greg" w:date="2015-05-11T09:01:00Z">
              <w:r w:rsidR="00CC09EC">
                <w:t xml:space="preserve"> </w:t>
              </w:r>
            </w:ins>
          </w:p>
          <w:p w14:paraId="14D196A4" w14:textId="25AA4D03" w:rsidR="00C0482E" w:rsidRPr="00343C29" w:rsidDel="004C451C" w:rsidRDefault="0067554B">
            <w:pPr>
              <w:pStyle w:val="NoSpacing"/>
              <w:numPr>
                <w:ilvl w:val="0"/>
                <w:numId w:val="1"/>
              </w:numPr>
              <w:rPr>
                <w:del w:id="150" w:author="Allen, Greg" w:date="2015-04-16T10:09:00Z"/>
              </w:rPr>
            </w:pPr>
            <w:ins w:id="151" w:author="Allen, Greg" w:date="2015-04-29T13:18:00Z">
              <w:r>
                <w:t xml:space="preserve">Develop guidance for unregulated sources of PCBs for use in developing </w:t>
              </w:r>
            </w:ins>
            <w:ins w:id="152" w:author="Allen, Greg" w:date="2015-04-29T13:21:00Z">
              <w:r>
                <w:t>implementation plans</w:t>
              </w:r>
            </w:ins>
            <w:ins w:id="153" w:author="Allen, Greg" w:date="2015-04-29T13:18:00Z">
              <w:r>
                <w:t xml:space="preserve"> under TMDLs</w:t>
              </w:r>
            </w:ins>
            <w:ins w:id="154" w:author="Allen, Greg" w:date="2015-04-29T13:21:00Z">
              <w:r>
                <w:t>. (New)</w:t>
              </w:r>
            </w:ins>
            <w:del w:id="155" w:author="Allen, Greg" w:date="2015-04-16T10:09:00Z">
              <w:r w:rsidR="00C0482E" w:rsidRPr="00343C29" w:rsidDel="004C451C">
                <w:delText>Encourage EPA to provide guidance on integration of the various programs addressing toxics to reduce inconsistencies in analytical methods, target thresholds, and investigation and remediation approaches.</w:delText>
              </w:r>
            </w:del>
          </w:p>
          <w:p w14:paraId="478CBD7C" w14:textId="77777777" w:rsidR="00F21AD8" w:rsidRPr="00F21AD8" w:rsidRDefault="00F21AD8">
            <w:pPr>
              <w:pStyle w:val="NoSpacing"/>
              <w:ind w:left="360"/>
              <w:rPr>
                <w:color w:val="5B9BD5" w:themeColor="accent1"/>
              </w:rPr>
              <w:pPrChange w:id="156" w:author="Allen, Greg" w:date="2015-05-11T09:01:00Z">
                <w:pPr>
                  <w:pStyle w:val="NoSpacing"/>
                  <w:numPr>
                    <w:numId w:val="1"/>
                  </w:numPr>
                  <w:ind w:left="360" w:hanging="360"/>
                </w:pPr>
              </w:pPrChange>
            </w:pPr>
          </w:p>
        </w:tc>
      </w:tr>
      <w:tr w:rsidR="00C0482E" w14:paraId="2DA9441B" w14:textId="77777777" w:rsidTr="00F21AD8">
        <w:tc>
          <w:tcPr>
            <w:tcW w:w="2605" w:type="dxa"/>
          </w:tcPr>
          <w:p w14:paraId="3A80D3E9" w14:textId="77777777" w:rsidR="00C0482E" w:rsidRDefault="00C0482E">
            <w:r>
              <w:t>Education and Awareness Activities</w:t>
            </w:r>
          </w:p>
        </w:tc>
        <w:tc>
          <w:tcPr>
            <w:tcW w:w="6745" w:type="dxa"/>
          </w:tcPr>
          <w:p w14:paraId="7B4E6064" w14:textId="139E6BCA" w:rsidR="00C0482E" w:rsidRDefault="00C0482E" w:rsidP="00C0482E">
            <w:pPr>
              <w:pStyle w:val="NoSpacing"/>
              <w:numPr>
                <w:ilvl w:val="0"/>
                <w:numId w:val="1"/>
              </w:numPr>
            </w:pPr>
            <w:r w:rsidRPr="00343C29">
              <w:t xml:space="preserve">Coordinate </w:t>
            </w:r>
            <w:r w:rsidRPr="00CC09EC">
              <w:rPr>
                <w:b/>
                <w:rPrChange w:id="157" w:author="Allen, Greg" w:date="2015-05-11T09:03:00Z">
                  <w:rPr/>
                </w:rPrChange>
              </w:rPr>
              <w:t>educational workshops</w:t>
            </w:r>
            <w:r w:rsidRPr="00343C29">
              <w:t xml:space="preserve"> to provide </w:t>
            </w:r>
            <w:ins w:id="158" w:author="Allen, Greg" w:date="2015-04-29T13:32:00Z">
              <w:r w:rsidR="00E13911">
                <w:t xml:space="preserve">the general </w:t>
              </w:r>
            </w:ins>
            <w:r w:rsidRPr="00343C29">
              <w:t>public</w:t>
            </w:r>
            <w:ins w:id="159" w:author="Allen, Greg" w:date="2015-04-29T13:35:00Z">
              <w:r w:rsidR="00E13911">
                <w:t>, local governments</w:t>
              </w:r>
            </w:ins>
            <w:r w:rsidRPr="00343C29">
              <w:t xml:space="preserve"> and regulated stormwater facilities owners with </w:t>
            </w:r>
            <w:ins w:id="160" w:author="Allen, Greg" w:date="2015-04-29T13:34:00Z">
              <w:r w:rsidR="00E13911">
                <w:t xml:space="preserve">expert </w:t>
              </w:r>
            </w:ins>
            <w:r w:rsidRPr="00343C29">
              <w:t xml:space="preserve">knowledge regarding human health impacts from PCBs, existing </w:t>
            </w:r>
            <w:ins w:id="161" w:author="Allen, Greg" w:date="2015-04-29T13:39:00Z">
              <w:r w:rsidR="00586BEB">
                <w:t xml:space="preserve">and </w:t>
              </w:r>
            </w:ins>
            <w:ins w:id="162" w:author="Allen, Greg" w:date="2015-04-29T13:40:00Z">
              <w:r w:rsidR="00586BEB">
                <w:t xml:space="preserve">tracking </w:t>
              </w:r>
            </w:ins>
            <w:ins w:id="163" w:author="Allen, Greg" w:date="2015-04-29T13:39:00Z">
              <w:r w:rsidR="00586BEB">
                <w:t xml:space="preserve">new </w:t>
              </w:r>
            </w:ins>
            <w:r w:rsidRPr="00343C29">
              <w:t xml:space="preserve">sources of PCBs in the environment, </w:t>
            </w:r>
            <w:ins w:id="164" w:author="Allen, Greg" w:date="2015-04-29T13:36:00Z">
              <w:r w:rsidR="00E13911">
                <w:t xml:space="preserve">monitoring </w:t>
              </w:r>
            </w:ins>
            <w:r w:rsidRPr="00343C29">
              <w:t>and actions that can be taken to eliminate these sources preventing the contribution of PCBs</w:t>
            </w:r>
            <w:ins w:id="165" w:author="Allen, Greg" w:date="2015-04-29T13:51:00Z">
              <w:r w:rsidR="00194A90">
                <w:t>.</w:t>
              </w:r>
            </w:ins>
            <w:r w:rsidRPr="00343C29">
              <w:t xml:space="preserve"> </w:t>
            </w:r>
            <w:del w:id="166" w:author="Allen, Greg" w:date="2015-04-29T13:51:00Z">
              <w:r w:rsidRPr="00343C29" w:rsidDel="00194A90">
                <w:delText>within unregulated and NPDES regulated stormwater</w:delText>
              </w:r>
            </w:del>
            <w:ins w:id="167" w:author="Allen, Greg" w:date="2015-04-29T13:53:00Z">
              <w:r w:rsidR="00194A90">
                <w:t xml:space="preserve"> Include </w:t>
              </w:r>
            </w:ins>
            <w:ins w:id="168" w:author="Allen, Greg" w:date="2015-04-29T13:54:00Z">
              <w:r w:rsidR="00194A90" w:rsidRPr="003D69A1">
                <w:t>best practices for conducting historical and community-participatory research</w:t>
              </w:r>
              <w:r w:rsidR="00194A90">
                <w:t>.</w:t>
              </w:r>
            </w:ins>
          </w:p>
          <w:p w14:paraId="08D4D8DD" w14:textId="77777777" w:rsidR="00184CFF" w:rsidRDefault="00184CFF" w:rsidP="00C0482E">
            <w:pPr>
              <w:pStyle w:val="NoSpacing"/>
              <w:numPr>
                <w:ilvl w:val="0"/>
                <w:numId w:val="1"/>
              </w:numPr>
            </w:pPr>
            <w:r w:rsidRPr="00343C29">
              <w:t xml:space="preserve">The TCW will conduct a </w:t>
            </w:r>
            <w:r w:rsidRPr="00CC09EC">
              <w:rPr>
                <w:b/>
                <w:rPrChange w:id="169" w:author="Allen, Greg" w:date="2015-05-11T09:03:00Z">
                  <w:rPr/>
                </w:rPrChange>
              </w:rPr>
              <w:t>workshop on sediment remediation technologies</w:t>
            </w:r>
            <w:r w:rsidRPr="00343C29">
              <w:t xml:space="preserve"> to provide the latest information on ongoing remediation activities in the watershed, recent developments in remediation options, and the co</w:t>
            </w:r>
            <w:r>
              <w:t>sts associated with remediation.</w:t>
            </w:r>
          </w:p>
          <w:p w14:paraId="68904590" w14:textId="2EE6BF47" w:rsidR="00013557" w:rsidDel="00CC09EC" w:rsidRDefault="00013557">
            <w:pPr>
              <w:pStyle w:val="NoSpacing"/>
              <w:numPr>
                <w:ilvl w:val="0"/>
                <w:numId w:val="1"/>
              </w:numPr>
              <w:rPr>
                <w:del w:id="170" w:author="Allen, Greg" w:date="2015-05-11T09:04:00Z"/>
              </w:rPr>
            </w:pPr>
            <w:r w:rsidRPr="003D69A1">
              <w:t xml:space="preserve">Working with local government and non-profit organizations, the TCW will </w:t>
            </w:r>
            <w:ins w:id="171" w:author="Allen, Greg" w:date="2015-04-29T13:59:00Z">
              <w:r w:rsidR="000E0232" w:rsidRPr="00CC09EC">
                <w:rPr>
                  <w:b/>
                  <w:rPrChange w:id="172" w:author="Allen, Greg" w:date="2015-05-11T09:04:00Z">
                    <w:rPr/>
                  </w:rPrChange>
                </w:rPr>
                <w:t xml:space="preserve">inform the public regarding risks from consuming </w:t>
              </w:r>
            </w:ins>
            <w:ins w:id="173" w:author="Allen, Greg" w:date="2015-04-29T14:00:00Z">
              <w:r w:rsidR="000E0232" w:rsidRPr="00CC09EC">
                <w:rPr>
                  <w:b/>
                  <w:rPrChange w:id="174" w:author="Allen, Greg" w:date="2015-05-11T09:04:00Z">
                    <w:rPr/>
                  </w:rPrChange>
                </w:rPr>
                <w:t>contaminated fish</w:t>
              </w:r>
              <w:r w:rsidR="000E0232">
                <w:t xml:space="preserve"> by </w:t>
              </w:r>
            </w:ins>
            <w:r w:rsidRPr="003D69A1">
              <w:t>develop</w:t>
            </w:r>
            <w:ins w:id="175" w:author="Allen, Greg" w:date="2015-04-29T14:00:00Z">
              <w:r w:rsidR="000E0232">
                <w:t>ing</w:t>
              </w:r>
            </w:ins>
            <w:r w:rsidRPr="003D69A1">
              <w:t xml:space="preserve"> communications materials and corresponding procedures for their dissemination throughout the targeted communities.</w:t>
            </w:r>
          </w:p>
          <w:p w14:paraId="1EA66618" w14:textId="11593FF0" w:rsidR="00013557" w:rsidRDefault="00013557">
            <w:pPr>
              <w:pStyle w:val="NoSpacing"/>
              <w:numPr>
                <w:ilvl w:val="0"/>
                <w:numId w:val="1"/>
              </w:numPr>
              <w:rPr>
                <w:ins w:id="176" w:author="Allen, Greg" w:date="2015-04-29T14:06:00Z"/>
              </w:rPr>
            </w:pPr>
            <w:del w:id="177" w:author="Allen, Greg" w:date="2015-04-29T13:54:00Z">
              <w:r w:rsidRPr="003D69A1" w:rsidDel="00194A90">
                <w:delText xml:space="preserve">The TCW will also organize, through the assistance and guidance of PCBs experts and academic researchers, several training workshops for local government and non-profit employees to gain technical capacity for the monitoring and investigation of PCBs sources within their respective jurisdictions. The workshop will present several </w:delText>
              </w:r>
              <w:r w:rsidRPr="003D69A1" w:rsidDel="00194A90">
                <w:lastRenderedPageBreak/>
                <w:delText xml:space="preserve">different approaches to source-tracking PCBs, including consideration of various factors (e.g. varying land use; financial resources; stormwater infrastructure, etc.).  The workshops will present best practices for conducting chemical and biological source tracking of watershed PCBs sources, as well as </w:delText>
              </w:r>
            </w:del>
            <w:del w:id="178" w:author="Allen, Greg" w:date="2015-04-29T13:53:00Z">
              <w:r w:rsidRPr="003D69A1" w:rsidDel="00194A90">
                <w:delText xml:space="preserve">best practices for conducting historical (e.g. what public and private records to review, how to access those records, etc.) and community-participatory research </w:delText>
              </w:r>
            </w:del>
            <w:del w:id="179" w:author="Allen, Greg" w:date="2015-04-29T13:54:00Z">
              <w:r w:rsidRPr="003D69A1" w:rsidDel="00194A90">
                <w:delText>(i.e. survey community members for knowledge about current and historic formal/informal dumping sites that could be a source of PCBs contamination and pursuing/promoting/facilitating clean-up of vacant/under-utilized former industrial sites).</w:delText>
              </w:r>
            </w:del>
          </w:p>
          <w:p w14:paraId="01C996C2" w14:textId="7A6FAF40" w:rsidR="000E0232" w:rsidRPr="00343C29" w:rsidRDefault="000E0232" w:rsidP="000E0232">
            <w:pPr>
              <w:pStyle w:val="NoSpacing"/>
              <w:numPr>
                <w:ilvl w:val="0"/>
                <w:numId w:val="1"/>
              </w:numPr>
            </w:pPr>
            <w:ins w:id="180" w:author="Allen, Greg" w:date="2015-04-29T14:08:00Z">
              <w:r>
                <w:t xml:space="preserve">Compile </w:t>
              </w:r>
              <w:r w:rsidRPr="00CC09EC">
                <w:rPr>
                  <w:b/>
                  <w:rPrChange w:id="181" w:author="Allen, Greg" w:date="2015-05-11T09:04:00Z">
                    <w:rPr/>
                  </w:rPrChange>
                </w:rPr>
                <w:t>education materials</w:t>
              </w:r>
              <w:r>
                <w:t xml:space="preserve"> regarding existing</w:t>
              </w:r>
            </w:ins>
            <w:ins w:id="182" w:author="Allen, Greg" w:date="2015-04-29T14:06:00Z">
              <w:r>
                <w:t xml:space="preserve"> procedures </w:t>
              </w:r>
            </w:ins>
            <w:ins w:id="183" w:author="Allen, Greg" w:date="2015-04-29T14:07:00Z">
              <w:r>
                <w:t xml:space="preserve">and best practices </w:t>
              </w:r>
            </w:ins>
            <w:ins w:id="184" w:author="Allen, Greg" w:date="2015-04-29T14:06:00Z">
              <w:r>
                <w:t xml:space="preserve">for </w:t>
              </w:r>
            </w:ins>
            <w:ins w:id="185" w:author="Allen, Greg" w:date="2015-04-29T14:08:00Z">
              <w:r>
                <w:t xml:space="preserve">containment and </w:t>
              </w:r>
            </w:ins>
            <w:ins w:id="186" w:author="Allen, Greg" w:date="2015-04-29T14:06:00Z">
              <w:r>
                <w:t xml:space="preserve">prevention of </w:t>
              </w:r>
            </w:ins>
            <w:ins w:id="187" w:author="Allen, Greg" w:date="2015-04-29T14:08:00Z">
              <w:r>
                <w:t>release</w:t>
              </w:r>
            </w:ins>
            <w:ins w:id="188" w:author="Allen, Greg" w:date="2015-04-29T14:06:00Z">
              <w:r>
                <w:t xml:space="preserve"> of PCBs</w:t>
              </w:r>
            </w:ins>
            <w:ins w:id="189" w:author="Allen, Greg" w:date="2015-04-29T14:07:00Z">
              <w:r>
                <w:t>. (new)</w:t>
              </w:r>
            </w:ins>
          </w:p>
        </w:tc>
      </w:tr>
      <w:tr w:rsidR="00F21AD8" w14:paraId="7A7EF63C" w14:textId="77777777" w:rsidTr="005D551A">
        <w:tc>
          <w:tcPr>
            <w:tcW w:w="9350" w:type="dxa"/>
            <w:gridSpan w:val="2"/>
          </w:tcPr>
          <w:p w14:paraId="51A6790E" w14:textId="4B7F9CDF" w:rsidR="00F21AD8" w:rsidRPr="00C86A61" w:rsidRDefault="00F21AD8">
            <w:pPr>
              <w:rPr>
                <w:b/>
              </w:rPr>
            </w:pPr>
            <w:r w:rsidRPr="00C86A61">
              <w:rPr>
                <w:b/>
                <w:color w:val="5B9BD5" w:themeColor="accent1"/>
              </w:rPr>
              <w:lastRenderedPageBreak/>
              <w:t>Voluntary</w:t>
            </w:r>
            <w:ins w:id="190" w:author="Allen, Greg" w:date="2015-05-11T08:54:00Z">
              <w:r w:rsidR="00B87FA4" w:rsidRPr="00B87FA4">
                <w:rPr>
                  <w:b/>
                  <w:color w:val="8EAADB" w:themeColor="accent5" w:themeTint="99"/>
                  <w:rPrChange w:id="191" w:author="Allen, Greg" w:date="2015-05-11T08:55:00Z">
                    <w:rPr>
                      <w:b/>
                      <w:color w:val="5B9BD5" w:themeColor="accent1"/>
                    </w:rPr>
                  </w:rPrChange>
                </w:rPr>
                <w:t xml:space="preserve"> Programs</w:t>
              </w:r>
            </w:ins>
          </w:p>
        </w:tc>
      </w:tr>
      <w:tr w:rsidR="00B87FA4" w14:paraId="3D1F5CA4" w14:textId="77777777" w:rsidTr="00B87FA4">
        <w:trPr>
          <w:trHeight w:val="978"/>
        </w:trPr>
        <w:tc>
          <w:tcPr>
            <w:tcW w:w="2605" w:type="dxa"/>
          </w:tcPr>
          <w:p w14:paraId="73B94811" w14:textId="3F857B71" w:rsidR="00B87FA4" w:rsidRDefault="00B87FA4">
            <w:ins w:id="192" w:author="Allen, Greg" w:date="2015-05-11T08:56:00Z">
              <w:r>
                <w:t>Equipment Phase-out</w:t>
              </w:r>
            </w:ins>
            <w:del w:id="193" w:author="Allen, Greg" w:date="2015-05-11T08:54:00Z">
              <w:r w:rsidDel="00B87FA4">
                <w:delText>Voluntary Programs</w:delText>
              </w:r>
            </w:del>
          </w:p>
        </w:tc>
        <w:tc>
          <w:tcPr>
            <w:tcW w:w="6745" w:type="dxa"/>
          </w:tcPr>
          <w:p w14:paraId="260EA026" w14:textId="787404E0" w:rsidR="00B87FA4" w:rsidDel="00B87FA4" w:rsidRDefault="00B87FA4" w:rsidP="00013557">
            <w:pPr>
              <w:pStyle w:val="ListParagraph"/>
              <w:numPr>
                <w:ilvl w:val="0"/>
                <w:numId w:val="1"/>
              </w:numPr>
              <w:rPr>
                <w:del w:id="194" w:author="Allen, Greg" w:date="2015-05-11T08:56:00Z"/>
              </w:rPr>
            </w:pPr>
            <w:r w:rsidRPr="00343C29">
              <w:t xml:space="preserve">Coordinate a voluntary action program to </w:t>
            </w:r>
            <w:r w:rsidRPr="00CC09EC">
              <w:rPr>
                <w:b/>
                <w:rPrChange w:id="195" w:author="Allen, Greg" w:date="2015-05-11T09:08:00Z">
                  <w:rPr/>
                </w:rPrChange>
              </w:rPr>
              <w:t>re</w:t>
            </w:r>
            <w:del w:id="196" w:author="Allen, Greg" w:date="2015-04-29T14:11:00Z">
              <w:r w:rsidRPr="00CC09EC" w:rsidDel="008C2612">
                <w:rPr>
                  <w:b/>
                  <w:rPrChange w:id="197" w:author="Allen, Greg" w:date="2015-05-11T09:08:00Z">
                    <w:rPr/>
                  </w:rPrChange>
                </w:rPr>
                <w:delText>move</w:delText>
              </w:r>
            </w:del>
            <w:ins w:id="198" w:author="Allen, Greg" w:date="2015-04-29T14:11:00Z">
              <w:r w:rsidRPr="00CC09EC">
                <w:rPr>
                  <w:b/>
                  <w:rPrChange w:id="199" w:author="Allen, Greg" w:date="2015-05-11T09:08:00Z">
                    <w:rPr/>
                  </w:rPrChange>
                </w:rPr>
                <w:t>duce</w:t>
              </w:r>
            </w:ins>
            <w:r w:rsidRPr="00CC09EC">
              <w:rPr>
                <w:b/>
                <w:rPrChange w:id="200" w:author="Allen, Greg" w:date="2015-05-11T09:08:00Z">
                  <w:rPr/>
                </w:rPrChange>
              </w:rPr>
              <w:t xml:space="preserve"> </w:t>
            </w:r>
            <w:del w:id="201" w:author="Allen, Greg" w:date="2015-04-29T14:10:00Z">
              <w:r w:rsidRPr="00CC09EC" w:rsidDel="008C2612">
                <w:rPr>
                  <w:b/>
                  <w:rPrChange w:id="202" w:author="Allen, Greg" w:date="2015-05-11T09:08:00Z">
                    <w:rPr/>
                  </w:rPrChange>
                </w:rPr>
                <w:delText xml:space="preserve">all </w:delText>
              </w:r>
            </w:del>
            <w:r w:rsidRPr="00CC09EC">
              <w:rPr>
                <w:b/>
                <w:rPrChange w:id="203" w:author="Allen, Greg" w:date="2015-05-11T09:08:00Z">
                  <w:rPr/>
                </w:rPrChange>
              </w:rPr>
              <w:t xml:space="preserve">transformers </w:t>
            </w:r>
            <w:ins w:id="204" w:author="Allen, Greg" w:date="2015-04-29T14:14:00Z">
              <w:r w:rsidRPr="00CC09EC">
                <w:rPr>
                  <w:b/>
                  <w:rPrChange w:id="205" w:author="Allen, Greg" w:date="2015-05-11T09:08:00Z">
                    <w:rPr/>
                  </w:rPrChange>
                </w:rPr>
                <w:t>and other PCB containing equipment</w:t>
              </w:r>
              <w:r w:rsidRPr="00343C29">
                <w:t xml:space="preserve"> (e.g., fluorescent light ballasts)</w:t>
              </w:r>
            </w:ins>
            <w:del w:id="206" w:author="Allen, Greg" w:date="2015-04-29T14:15:00Z">
              <w:r w:rsidRPr="00343C29" w:rsidDel="008C2612">
                <w:delText>containing PCBs</w:delText>
              </w:r>
            </w:del>
            <w:ins w:id="207" w:author="Allen, Greg" w:date="2015-04-29T14:12:00Z">
              <w:r>
                <w:t xml:space="preserve">. </w:t>
              </w:r>
            </w:ins>
            <w:r w:rsidRPr="00343C29">
              <w:t xml:space="preserve"> </w:t>
            </w:r>
            <w:del w:id="208" w:author="Allen, Greg" w:date="2015-04-29T14:12:00Z">
              <w:r w:rsidRPr="00343C29" w:rsidDel="008C2612">
                <w:delText>i</w:delText>
              </w:r>
            </w:del>
            <w:ins w:id="209" w:author="Allen, Greg" w:date="2015-04-29T14:12:00Z">
              <w:r>
                <w:t>I</w:t>
              </w:r>
            </w:ins>
            <w:r w:rsidRPr="00343C29">
              <w:t>nclud</w:t>
            </w:r>
            <w:del w:id="210" w:author="Allen, Greg" w:date="2015-04-29T14:12:00Z">
              <w:r w:rsidRPr="00343C29" w:rsidDel="008C2612">
                <w:delText>ing</w:delText>
              </w:r>
            </w:del>
            <w:ins w:id="211" w:author="Allen, Greg" w:date="2015-04-29T14:12:00Z">
              <w:r>
                <w:t>e</w:t>
              </w:r>
            </w:ins>
            <w:r w:rsidRPr="00343C29">
              <w:t xml:space="preserve"> those classified as PCB free (less than 50 ppm) </w:t>
            </w:r>
            <w:del w:id="212" w:author="Allen, Greg" w:date="2015-04-29T14:12:00Z">
              <w:r w:rsidRPr="00343C29" w:rsidDel="008C2612">
                <w:delText xml:space="preserve">from operation </w:delText>
              </w:r>
            </w:del>
            <w:del w:id="213" w:author="Allen, Greg" w:date="2015-04-29T14:15:00Z">
              <w:r w:rsidRPr="00343C29" w:rsidDel="008C2612">
                <w:delText xml:space="preserve">and </w:delText>
              </w:r>
            </w:del>
            <w:ins w:id="214" w:author="Allen, Greg" w:date="2015-04-29T14:16:00Z">
              <w:r>
                <w:t xml:space="preserve">Provide to program participants information on </w:t>
              </w:r>
            </w:ins>
            <w:r w:rsidRPr="00343C29">
              <w:t>remediat</w:t>
            </w:r>
            <w:ins w:id="215" w:author="Allen, Greg" w:date="2015-04-29T14:16:00Z">
              <w:r>
                <w:t>ing</w:t>
              </w:r>
            </w:ins>
            <w:del w:id="216" w:author="Allen, Greg" w:date="2015-04-29T14:16:00Z">
              <w:r w:rsidRPr="00343C29" w:rsidDel="008C2612">
                <w:delText>e</w:delText>
              </w:r>
            </w:del>
            <w:r w:rsidRPr="00343C29">
              <w:t xml:space="preserve"> PCB contamination on-site from historical releases of these transformers.  </w:t>
            </w:r>
            <w:del w:id="217" w:author="Allen, Greg" w:date="2015-04-29T14:15:00Z">
              <w:r w:rsidRPr="00343C29" w:rsidDel="008C2612">
                <w:delText>This program could also be expanded to include additional</w:delText>
              </w:r>
            </w:del>
            <w:del w:id="218" w:author="Allen, Greg" w:date="2015-04-29T14:14:00Z">
              <w:r w:rsidRPr="00343C29" w:rsidDel="008C2612">
                <w:delText xml:space="preserve"> PCB containing equipment (e.g., fluorescent light ballasts)</w:delText>
              </w:r>
            </w:del>
            <w:del w:id="219" w:author="Allen, Greg" w:date="2015-05-11T08:54:00Z">
              <w:r w:rsidRPr="00343C29" w:rsidDel="00B87FA4">
                <w:delText>.</w:delText>
              </w:r>
            </w:del>
          </w:p>
          <w:p w14:paraId="1A22A1E8" w14:textId="113A6935" w:rsidR="00B87FA4" w:rsidRPr="003D69A1" w:rsidDel="00B52DBE" w:rsidRDefault="00B87FA4">
            <w:pPr>
              <w:pStyle w:val="ListParagraph"/>
              <w:numPr>
                <w:ilvl w:val="0"/>
                <w:numId w:val="1"/>
              </w:numPr>
              <w:rPr>
                <w:del w:id="220" w:author="Allen, Greg" w:date="2015-04-28T16:22:00Z"/>
              </w:rPr>
            </w:pPr>
            <w:del w:id="221" w:author="Allen, Greg" w:date="2015-05-11T08:55:00Z">
              <w:r w:rsidRPr="003D69A1" w:rsidDel="00B87FA4">
                <w:delText xml:space="preserve">The TCW will work with local non-profits to explore the use of volunteers to support the work of PCBs source-tracking, identifying the best opportunities for </w:delText>
              </w:r>
            </w:del>
            <w:del w:id="222" w:author="Allen, Greg" w:date="2015-04-29T14:22:00Z">
              <w:r w:rsidRPr="003D69A1" w:rsidDel="000D3FC8">
                <w:delText xml:space="preserve">volunteers to receive technical training to support PCBs field sampling activities (e.g. volunteer MS4 outfall sampling programs such as Blue Water Baltimore’s Outfall Screening Blitz) and </w:delText>
              </w:r>
            </w:del>
            <w:del w:id="223" w:author="Allen, Greg" w:date="2015-05-11T08:55:00Z">
              <w:r w:rsidRPr="003D69A1" w:rsidDel="00B87FA4">
                <w:delText>community-participatory research into local environmental history.</w:delText>
              </w:r>
            </w:del>
          </w:p>
          <w:p w14:paraId="3DA9FB6D" w14:textId="77777777" w:rsidR="00B87FA4" w:rsidRDefault="00B87FA4">
            <w:pPr>
              <w:pStyle w:val="ListParagraph"/>
              <w:numPr>
                <w:ilvl w:val="0"/>
                <w:numId w:val="1"/>
              </w:numPr>
            </w:pPr>
          </w:p>
        </w:tc>
      </w:tr>
      <w:tr w:rsidR="00B87FA4" w14:paraId="353B4CEF" w14:textId="77777777" w:rsidTr="00FA68C0">
        <w:trPr>
          <w:trHeight w:val="978"/>
        </w:trPr>
        <w:tc>
          <w:tcPr>
            <w:tcW w:w="2605" w:type="dxa"/>
          </w:tcPr>
          <w:p w14:paraId="6824DF85" w14:textId="7EDD6C7F" w:rsidR="00B87FA4" w:rsidDel="00B87FA4" w:rsidRDefault="00B87FA4">
            <w:ins w:id="224" w:author="Allen, Greg" w:date="2015-05-11T08:57:00Z">
              <w:r>
                <w:t>Community Involvement</w:t>
              </w:r>
            </w:ins>
          </w:p>
        </w:tc>
        <w:tc>
          <w:tcPr>
            <w:tcW w:w="6745" w:type="dxa"/>
          </w:tcPr>
          <w:p w14:paraId="699FDF02" w14:textId="08E2D9FE" w:rsidR="00B87FA4" w:rsidRPr="00343C29" w:rsidRDefault="00B87FA4" w:rsidP="00013557">
            <w:pPr>
              <w:pStyle w:val="ListParagraph"/>
              <w:numPr>
                <w:ilvl w:val="0"/>
                <w:numId w:val="1"/>
              </w:numPr>
            </w:pPr>
            <w:ins w:id="225" w:author="Allen, Greg" w:date="2015-05-11T08:55:00Z">
              <w:r w:rsidRPr="003D69A1">
                <w:t xml:space="preserve">The TCW will work with local non-profits to explore the use of </w:t>
              </w:r>
              <w:r w:rsidRPr="00CC09EC">
                <w:rPr>
                  <w:b/>
                  <w:rPrChange w:id="226" w:author="Allen, Greg" w:date="2015-05-11T09:09:00Z">
                    <w:rPr/>
                  </w:rPrChange>
                </w:rPr>
                <w:t>volunteers to support the work of PCBs source-tracking</w:t>
              </w:r>
              <w:r w:rsidRPr="003D69A1">
                <w:t>, identifying the best opportunities for community-participatory research into local environmental history.</w:t>
              </w:r>
            </w:ins>
          </w:p>
        </w:tc>
      </w:tr>
      <w:tr w:rsidR="00F21AD8" w14:paraId="4B24756F" w14:textId="77777777" w:rsidTr="00237782">
        <w:tc>
          <w:tcPr>
            <w:tcW w:w="9350" w:type="dxa"/>
            <w:gridSpan w:val="2"/>
          </w:tcPr>
          <w:p w14:paraId="7731C376" w14:textId="77777777" w:rsidR="00F21AD8" w:rsidRPr="00C86A61" w:rsidRDefault="00F21AD8">
            <w:pPr>
              <w:rPr>
                <w:b/>
              </w:rPr>
            </w:pPr>
            <w:r w:rsidRPr="00C86A61">
              <w:rPr>
                <w:b/>
                <w:color w:val="5B9BD5" w:themeColor="accent1"/>
              </w:rPr>
              <w:t>Science</w:t>
            </w:r>
          </w:p>
        </w:tc>
      </w:tr>
      <w:tr w:rsidR="00FA68C0" w14:paraId="77E5FB67" w14:textId="77777777" w:rsidTr="00FA68C0">
        <w:tc>
          <w:tcPr>
            <w:tcW w:w="2605" w:type="dxa"/>
          </w:tcPr>
          <w:p w14:paraId="50BA0EFF" w14:textId="6984F1D2" w:rsidR="00FA68C0" w:rsidRDefault="00FA68C0">
            <w:del w:id="227" w:author="Allen, Greg" w:date="2015-04-29T14:38:00Z">
              <w:r w:rsidDel="008156AF">
                <w:delText>Research</w:delText>
              </w:r>
            </w:del>
            <w:ins w:id="228" w:author="Allen, Greg" w:date="2015-04-29T14:38:00Z">
              <w:r w:rsidR="008156AF">
                <w:t xml:space="preserve"> Improved Information for Reduction Strategy</w:t>
              </w:r>
            </w:ins>
          </w:p>
        </w:tc>
        <w:tc>
          <w:tcPr>
            <w:tcW w:w="6745" w:type="dxa"/>
          </w:tcPr>
          <w:p w14:paraId="0CDE2727" w14:textId="6544E3ED" w:rsidR="00C0482E" w:rsidRDefault="00C0482E" w:rsidP="00C0482E">
            <w:pPr>
              <w:pStyle w:val="NoSpacing"/>
              <w:numPr>
                <w:ilvl w:val="0"/>
                <w:numId w:val="1"/>
              </w:numPr>
            </w:pPr>
            <w:del w:id="229" w:author="Allen, Greg" w:date="2015-04-29T14:27:00Z">
              <w:r w:rsidRPr="00343C29" w:rsidDel="000D3FC8">
                <w:delText xml:space="preserve">Conduct research initiative to investigate whether </w:delText>
              </w:r>
            </w:del>
            <w:ins w:id="230" w:author="Allen, Greg" w:date="2015-04-29T14:36:00Z">
              <w:r w:rsidR="008156AF">
                <w:t>Support e</w:t>
              </w:r>
            </w:ins>
            <w:ins w:id="231" w:author="Allen, Greg" w:date="2015-04-29T14:28:00Z">
              <w:r w:rsidR="000D3FC8">
                <w:t>nhance</w:t>
              </w:r>
            </w:ins>
            <w:ins w:id="232" w:author="Allen, Greg" w:date="2015-04-29T14:36:00Z">
              <w:r w:rsidR="008156AF">
                <w:t>ment</w:t>
              </w:r>
            </w:ins>
            <w:ins w:id="233" w:author="Allen, Greg" w:date="2015-04-29T14:28:00Z">
              <w:r w:rsidR="000D3FC8">
                <w:t xml:space="preserve"> </w:t>
              </w:r>
            </w:ins>
            <w:ins w:id="234" w:author="Allen, Greg" w:date="2015-04-29T14:37:00Z">
              <w:r w:rsidR="008156AF">
                <w:t xml:space="preserve">of </w:t>
              </w:r>
            </w:ins>
            <w:ins w:id="235" w:author="Allen, Greg" w:date="2015-04-29T14:28:00Z">
              <w:r w:rsidR="000D3FC8">
                <w:t xml:space="preserve">available </w:t>
              </w:r>
              <w:r w:rsidR="000D3FC8" w:rsidRPr="00D574C5">
                <w:rPr>
                  <w:b/>
                  <w:rPrChange w:id="236" w:author="Allen, Greg" w:date="2015-05-11T09:10:00Z">
                    <w:rPr/>
                  </w:rPrChange>
                </w:rPr>
                <w:t xml:space="preserve">information on </w:t>
              </w:r>
            </w:ins>
            <w:r w:rsidRPr="00D574C5">
              <w:rPr>
                <w:b/>
                <w:rPrChange w:id="237" w:author="Allen, Greg" w:date="2015-05-11T09:10:00Z">
                  <w:rPr/>
                </w:rPrChange>
              </w:rPr>
              <w:t>construction activities associated with the demolition/remodeling of buildings</w:t>
            </w:r>
            <w:r w:rsidRPr="00343C29">
              <w:t xml:space="preserve"> PCB containing materials and disturbance of contaminated soils is a source of PCBs in unregulated and NPDES regulated stormwater. </w:t>
            </w:r>
            <w:del w:id="238" w:author="Allen, Greg" w:date="2015-05-11T09:01:00Z">
              <w:r w:rsidRPr="00343C29" w:rsidDel="00CC09EC">
                <w:delText xml:space="preserve"> </w:delText>
              </w:r>
            </w:del>
            <w:r w:rsidRPr="00343C29">
              <w:t xml:space="preserve"> </w:t>
            </w:r>
          </w:p>
          <w:p w14:paraId="4190C6D4" w14:textId="78057CCF" w:rsidR="00C0482E" w:rsidRDefault="00C0482E" w:rsidP="00C0482E">
            <w:pPr>
              <w:pStyle w:val="NoSpacing"/>
              <w:numPr>
                <w:ilvl w:val="0"/>
                <w:numId w:val="1"/>
              </w:numPr>
            </w:pPr>
            <w:r w:rsidRPr="00343C29">
              <w:t xml:space="preserve">Conduct </w:t>
            </w:r>
            <w:ins w:id="239" w:author="Allen, Greg" w:date="2015-04-29T14:40:00Z">
              <w:r w:rsidR="007349B6">
                <w:t xml:space="preserve">literature </w:t>
              </w:r>
            </w:ins>
            <w:del w:id="240" w:author="Allen, Greg" w:date="2015-04-29T14:40:00Z">
              <w:r w:rsidRPr="00343C29" w:rsidDel="007349B6">
                <w:delText>research initiative</w:delText>
              </w:r>
            </w:del>
            <w:ins w:id="241" w:author="Allen, Greg" w:date="2015-04-29T14:40:00Z">
              <w:r w:rsidR="007349B6">
                <w:t xml:space="preserve">search </w:t>
              </w:r>
            </w:ins>
            <w:del w:id="242" w:author="Allen, Greg" w:date="2015-04-29T14:41:00Z">
              <w:r w:rsidRPr="00343C29" w:rsidDel="007349B6">
                <w:delText xml:space="preserve"> </w:delText>
              </w:r>
            </w:del>
            <w:r w:rsidRPr="00343C29">
              <w:t xml:space="preserve">to investigate </w:t>
            </w:r>
            <w:r w:rsidRPr="00D574C5">
              <w:rPr>
                <w:b/>
                <w:rPrChange w:id="243" w:author="Allen, Greg" w:date="2015-05-11T09:11:00Z">
                  <w:rPr/>
                </w:rPrChange>
              </w:rPr>
              <w:t>whether land application of biosolids in commercial and agricultural practices is a source of PCBs</w:t>
            </w:r>
            <w:r w:rsidRPr="00343C29">
              <w:t xml:space="preserve"> in unregulated and NPDES regulated stormwater.</w:t>
            </w:r>
            <w:ins w:id="244" w:author="Allen, Greg" w:date="2015-04-29T14:44:00Z">
              <w:r w:rsidR="007349B6">
                <w:t xml:space="preserve"> Based on results</w:t>
              </w:r>
            </w:ins>
            <w:ins w:id="245" w:author="Allen, Greg" w:date="2015-05-12T13:13:00Z">
              <w:r w:rsidR="000C0E36">
                <w:t>,</w:t>
              </w:r>
            </w:ins>
            <w:ins w:id="246" w:author="Allen, Greg" w:date="2015-04-29T14:44:00Z">
              <w:r w:rsidR="007349B6">
                <w:t xml:space="preserve"> determine whether </w:t>
              </w:r>
            </w:ins>
            <w:ins w:id="247" w:author="Allen, Greg" w:date="2015-05-12T13:13:00Z">
              <w:r w:rsidR="00BF4085">
                <w:t xml:space="preserve">additional </w:t>
              </w:r>
            </w:ins>
            <w:ins w:id="248" w:author="Allen, Greg" w:date="2015-04-29T14:49:00Z">
              <w:r w:rsidR="007349B6">
                <w:t>research</w:t>
              </w:r>
              <w:r w:rsidR="005B4EE3">
                <w:t xml:space="preserve"> is</w:t>
              </w:r>
            </w:ins>
            <w:ins w:id="249" w:author="Allen, Greg" w:date="2015-04-29T14:44:00Z">
              <w:r w:rsidR="007349B6">
                <w:t xml:space="preserve"> needed.</w:t>
              </w:r>
            </w:ins>
          </w:p>
          <w:p w14:paraId="6A288DAD" w14:textId="627CFFDB" w:rsidR="00C0482E" w:rsidRDefault="00C0482E" w:rsidP="00C0482E">
            <w:pPr>
              <w:pStyle w:val="NoSpacing"/>
              <w:numPr>
                <w:ilvl w:val="0"/>
                <w:numId w:val="1"/>
              </w:numPr>
            </w:pPr>
            <w:r w:rsidRPr="00343C29">
              <w:lastRenderedPageBreak/>
              <w:t xml:space="preserve">Conduct research initiative to investigate </w:t>
            </w:r>
            <w:r w:rsidRPr="00D574C5">
              <w:rPr>
                <w:b/>
                <w:rPrChange w:id="250" w:author="Allen, Greg" w:date="2015-05-11T09:11:00Z">
                  <w:rPr/>
                </w:rPrChange>
              </w:rPr>
              <w:t>whether land application of dredged material from the maintenance of stormwater BMPs is a source</w:t>
            </w:r>
            <w:r w:rsidRPr="00343C29">
              <w:t xml:space="preserve"> of PCBs in unregulated and NPDES regulated </w:t>
            </w:r>
            <w:commentRangeStart w:id="251"/>
            <w:r w:rsidRPr="00343C29">
              <w:t>stormwater</w:t>
            </w:r>
            <w:commentRangeEnd w:id="251"/>
            <w:r w:rsidR="005B4EE3">
              <w:rPr>
                <w:rStyle w:val="CommentReference"/>
                <w:rFonts w:eastAsiaTheme="minorHAnsi"/>
                <w:lang w:eastAsia="en-US"/>
              </w:rPr>
              <w:commentReference w:id="251"/>
            </w:r>
            <w:r w:rsidRPr="00343C29">
              <w:t>.</w:t>
            </w:r>
            <w:ins w:id="252" w:author="Allen, Greg" w:date="2015-05-12T13:14:00Z">
              <w:r w:rsidR="00BF4085">
                <w:t xml:space="preserve"> </w:t>
              </w:r>
              <w:r w:rsidR="00BF4085">
                <w:t>Based on results, determine whether additional research is needed.</w:t>
              </w:r>
            </w:ins>
            <w:bookmarkStart w:id="253" w:name="_GoBack"/>
            <w:bookmarkEnd w:id="253"/>
          </w:p>
          <w:p w14:paraId="30D01DCF" w14:textId="7D979617" w:rsidR="00FA68C0" w:rsidDel="00D574C5" w:rsidRDefault="00C0482E" w:rsidP="00C0482E">
            <w:pPr>
              <w:pStyle w:val="NoSpacing"/>
              <w:numPr>
                <w:ilvl w:val="0"/>
                <w:numId w:val="1"/>
              </w:numPr>
              <w:rPr>
                <w:del w:id="254" w:author="Allen, Greg" w:date="2015-05-11T09:18:00Z"/>
              </w:rPr>
            </w:pPr>
            <w:del w:id="255" w:author="Allen, Greg" w:date="2015-05-11T09:18:00Z">
              <w:r w:rsidRPr="00343C29" w:rsidDel="00D574C5">
                <w:delText xml:space="preserve">Conduct research </w:delText>
              </w:r>
            </w:del>
            <w:del w:id="256" w:author="Allen, Greg" w:date="2015-04-29T14:52:00Z">
              <w:r w:rsidRPr="00343C29" w:rsidDel="005B4EE3">
                <w:delText xml:space="preserve">initiative </w:delText>
              </w:r>
            </w:del>
            <w:del w:id="257" w:author="Allen, Greg" w:date="2015-05-11T09:18:00Z">
              <w:r w:rsidRPr="00343C29" w:rsidDel="00D574C5">
                <w:delText xml:space="preserve">to </w:delText>
              </w:r>
              <w:r w:rsidRPr="00D574C5" w:rsidDel="00D574C5">
                <w:rPr>
                  <w:b/>
                  <w:rPrChange w:id="258" w:author="Allen, Greg" w:date="2015-05-11T09:12:00Z">
                    <w:rPr/>
                  </w:rPrChange>
                </w:rPr>
                <w:delText>investigate the PCB removal effectiveness of stormwater BMPs</w:delText>
              </w:r>
              <w:r w:rsidRPr="00343C29" w:rsidDel="00D574C5">
                <w:delText xml:space="preserve"> that are designed to remove sediments and nutrients. Use the findings to enhance BMP scenario tools to allow analysis of multiple pollutant reduction benefits.</w:delText>
              </w:r>
            </w:del>
          </w:p>
          <w:p w14:paraId="3B14609F" w14:textId="25A1EC11" w:rsidR="00C0482E" w:rsidRDefault="00C0482E" w:rsidP="00C0482E">
            <w:pPr>
              <w:pStyle w:val="NoSpacing"/>
              <w:numPr>
                <w:ilvl w:val="0"/>
                <w:numId w:val="1"/>
              </w:numPr>
            </w:pPr>
            <w:r w:rsidRPr="00343C29">
              <w:t xml:space="preserve">Support </w:t>
            </w:r>
            <w:r w:rsidRPr="00D574C5">
              <w:rPr>
                <w:b/>
                <w:rPrChange w:id="259" w:author="Allen, Greg" w:date="2015-05-11T09:12:00Z">
                  <w:rPr/>
                </w:rPrChange>
              </w:rPr>
              <w:t>research on cost-effective tools for track-down studies</w:t>
            </w:r>
            <w:r w:rsidRPr="00343C29">
              <w:t xml:space="preserve"> and provide a mechanism for municipalities to share information on lessons learned from PMP development and implementation strategies</w:t>
            </w:r>
            <w:ins w:id="260" w:author="Allen, Greg" w:date="2015-04-29T14:58:00Z">
              <w:r w:rsidR="005B4EE3">
                <w:t xml:space="preserve"> a</w:t>
              </w:r>
            </w:ins>
            <w:ins w:id="261" w:author="Allen, Greg" w:date="2015-04-29T14:59:00Z">
              <w:r w:rsidR="005B4EE3">
                <w:t>nd methods for documenting and sharing the information</w:t>
              </w:r>
            </w:ins>
            <w:r w:rsidRPr="00343C29">
              <w:t xml:space="preserve">.  </w:t>
            </w:r>
            <w:del w:id="262" w:author="Allen, Greg" w:date="2015-04-29T14:56:00Z">
              <w:r w:rsidRPr="00343C29" w:rsidDel="005B4EE3">
                <w:delText xml:space="preserve">A trackdown workshop in addition to </w:delText>
              </w:r>
            </w:del>
            <w:del w:id="263" w:author="Allen, Greg" w:date="2015-04-29T14:57:00Z">
              <w:r w:rsidRPr="00343C29" w:rsidDel="005B4EE3">
                <w:delText>a dynamic database that is voluntarily updated by participating municipalities as new information becomes available</w:delText>
              </w:r>
            </w:del>
            <w:del w:id="264" w:author="Allen, Greg" w:date="2015-04-29T14:53:00Z">
              <w:r w:rsidRPr="00343C29" w:rsidDel="005B4EE3">
                <w:delText xml:space="preserve"> would be useful</w:delText>
              </w:r>
            </w:del>
            <w:del w:id="265" w:author="Allen, Greg" w:date="2015-05-11T09:01:00Z">
              <w:r w:rsidRPr="00343C29" w:rsidDel="00CC09EC">
                <w:delText>.</w:delText>
              </w:r>
            </w:del>
          </w:p>
          <w:p w14:paraId="17CB861C" w14:textId="4A10BFF6" w:rsidR="00C0482E" w:rsidRDefault="00C0482E" w:rsidP="00C0482E">
            <w:pPr>
              <w:pStyle w:val="NoSpacing"/>
              <w:numPr>
                <w:ilvl w:val="0"/>
                <w:numId w:val="1"/>
              </w:numPr>
            </w:pPr>
            <w:del w:id="266" w:author="Allen, Greg" w:date="2015-04-29T15:01:00Z">
              <w:r w:rsidRPr="00D574C5" w:rsidDel="003B4074">
                <w:rPr>
                  <w:b/>
                  <w:rPrChange w:id="267" w:author="Allen, Greg" w:date="2015-05-11T09:13:00Z">
                    <w:rPr/>
                  </w:rPrChange>
                </w:rPr>
                <w:delText xml:space="preserve">Conduct research initiative to </w:delText>
              </w:r>
            </w:del>
            <w:ins w:id="268" w:author="Allen, Greg" w:date="2015-04-29T15:05:00Z">
              <w:r w:rsidR="003B4074" w:rsidRPr="00D574C5">
                <w:rPr>
                  <w:b/>
                  <w:rPrChange w:id="269" w:author="Allen, Greg" w:date="2015-05-11T09:13:00Z">
                    <w:rPr/>
                  </w:rPrChange>
                </w:rPr>
                <w:t>R</w:t>
              </w:r>
            </w:ins>
            <w:ins w:id="270" w:author="Allen, Greg" w:date="2015-04-29T15:04:00Z">
              <w:r w:rsidR="003B4074" w:rsidRPr="00D574C5">
                <w:rPr>
                  <w:b/>
                  <w:rPrChange w:id="271" w:author="Allen, Greg" w:date="2015-05-11T09:13:00Z">
                    <w:rPr/>
                  </w:rPrChange>
                </w:rPr>
                <w:t xml:space="preserve">eview the 2015 NATA report </w:t>
              </w:r>
            </w:ins>
            <w:ins w:id="272" w:author="Allen, Greg" w:date="2015-04-29T15:05:00Z">
              <w:r w:rsidR="003B4074" w:rsidRPr="00D574C5">
                <w:rPr>
                  <w:b/>
                  <w:rPrChange w:id="273" w:author="Allen, Greg" w:date="2015-05-11T09:13:00Z">
                    <w:rPr/>
                  </w:rPrChange>
                </w:rPr>
                <w:t xml:space="preserve">to </w:t>
              </w:r>
            </w:ins>
            <w:ins w:id="274" w:author="Allen, Greg" w:date="2015-04-29T15:04:00Z">
              <w:r w:rsidR="003B4074" w:rsidRPr="00D574C5">
                <w:rPr>
                  <w:b/>
                  <w:rPrChange w:id="275" w:author="Allen, Greg" w:date="2015-05-11T09:13:00Z">
                    <w:rPr/>
                  </w:rPrChange>
                </w:rPr>
                <w:t xml:space="preserve">determine the need for further </w:t>
              </w:r>
            </w:ins>
            <w:r w:rsidRPr="00D574C5">
              <w:rPr>
                <w:b/>
                <w:rPrChange w:id="276" w:author="Allen, Greg" w:date="2015-05-11T09:13:00Z">
                  <w:rPr/>
                </w:rPrChange>
              </w:rPr>
              <w:t>investigat</w:t>
            </w:r>
            <w:del w:id="277" w:author="Allen, Greg" w:date="2015-04-29T15:04:00Z">
              <w:r w:rsidRPr="00D574C5" w:rsidDel="003B4074">
                <w:rPr>
                  <w:b/>
                  <w:rPrChange w:id="278" w:author="Allen, Greg" w:date="2015-05-11T09:13:00Z">
                    <w:rPr/>
                  </w:rPrChange>
                </w:rPr>
                <w:delText>e</w:delText>
              </w:r>
            </w:del>
            <w:ins w:id="279" w:author="Allen, Greg" w:date="2015-04-29T15:04:00Z">
              <w:r w:rsidR="003B4074" w:rsidRPr="00D574C5">
                <w:rPr>
                  <w:b/>
                  <w:rPrChange w:id="280" w:author="Allen, Greg" w:date="2015-05-11T09:13:00Z">
                    <w:rPr/>
                  </w:rPrChange>
                </w:rPr>
                <w:t>ion of</w:t>
              </w:r>
            </w:ins>
            <w:r w:rsidRPr="00D574C5">
              <w:rPr>
                <w:b/>
                <w:rPrChange w:id="281" w:author="Allen, Greg" w:date="2015-05-11T09:13:00Z">
                  <w:rPr/>
                </w:rPrChange>
              </w:rPr>
              <w:t xml:space="preserve"> atmospheric sources of PCBs</w:t>
            </w:r>
            <w:r w:rsidRPr="00343C29">
              <w:t>, characteriz</w:t>
            </w:r>
            <w:del w:id="282" w:author="Allen, Greg" w:date="2015-04-29T15:05:00Z">
              <w:r w:rsidRPr="00343C29" w:rsidDel="003B4074">
                <w:delText>e</w:delText>
              </w:r>
            </w:del>
            <w:ins w:id="283" w:author="Allen, Greg" w:date="2015-04-29T15:05:00Z">
              <w:r w:rsidR="003B4074">
                <w:t xml:space="preserve">ation of </w:t>
              </w:r>
            </w:ins>
            <w:del w:id="284" w:author="Allen, Greg" w:date="2015-04-29T15:07:00Z">
              <w:r w:rsidRPr="00343C29" w:rsidDel="003B4074">
                <w:delText xml:space="preserve"> </w:delText>
              </w:r>
            </w:del>
            <w:r w:rsidRPr="00343C29">
              <w:t xml:space="preserve">PCB concentrations in atmospheric deposition to the watershed and Bay, and determine the significance of these sources for bioaccumulation in fish.  </w:t>
            </w:r>
            <w:del w:id="285" w:author="Allen, Greg" w:date="2015-04-29T15:06:00Z">
              <w:r w:rsidRPr="00343C29" w:rsidDel="003B4074">
                <w:delText>As a part of this study, h</w:delText>
              </w:r>
            </w:del>
            <w:ins w:id="286" w:author="Allen, Greg" w:date="2015-04-29T15:06:00Z">
              <w:r w:rsidR="003B4074">
                <w:t>H</w:t>
              </w:r>
            </w:ins>
            <w:r w:rsidRPr="00343C29">
              <w:t xml:space="preserve">omolog distribution profiles for PCBs in atmospheric deposition </w:t>
            </w:r>
            <w:del w:id="287" w:author="Allen, Greg" w:date="2015-04-29T15:06:00Z">
              <w:r w:rsidRPr="00343C29" w:rsidDel="003B4074">
                <w:delText>w</w:delText>
              </w:r>
            </w:del>
            <w:ins w:id="288" w:author="Allen, Greg" w:date="2015-04-29T15:06:00Z">
              <w:r w:rsidR="003B4074">
                <w:t>c</w:t>
              </w:r>
            </w:ins>
            <w:r w:rsidRPr="00343C29">
              <w:t xml:space="preserve">ould be evaluated to determine whether mid-weight congeners are present at levels that significantly contribute to bioaccumulation in fish. </w:t>
            </w:r>
          </w:p>
          <w:p w14:paraId="75E4AB8C" w14:textId="40E0F054" w:rsidR="00C0482E" w:rsidRDefault="00AD017C" w:rsidP="00C0482E">
            <w:pPr>
              <w:pStyle w:val="NoSpacing"/>
              <w:numPr>
                <w:ilvl w:val="0"/>
                <w:numId w:val="1"/>
              </w:numPr>
            </w:pPr>
            <w:ins w:id="289" w:author="Allen, Greg" w:date="2015-04-29T15:11:00Z">
              <w:r>
                <w:t xml:space="preserve">Conduct literature search to </w:t>
              </w:r>
              <w:r w:rsidRPr="00D574C5">
                <w:rPr>
                  <w:b/>
                  <w:rPrChange w:id="290" w:author="Allen, Greg" w:date="2015-05-11T09:14:00Z">
                    <w:rPr/>
                  </w:rPrChange>
                </w:rPr>
                <w:t>e</w:t>
              </w:r>
            </w:ins>
            <w:ins w:id="291" w:author="Allen, Greg" w:date="2015-04-29T15:07:00Z">
              <w:r w:rsidR="003B4074" w:rsidRPr="00D574C5">
                <w:rPr>
                  <w:b/>
                  <w:rPrChange w:id="292" w:author="Allen, Greg" w:date="2015-05-11T09:14:00Z">
                    <w:rPr/>
                  </w:rPrChange>
                </w:rPr>
                <w:t xml:space="preserve">valuate the contribution of </w:t>
              </w:r>
            </w:ins>
            <w:del w:id="293" w:author="Allen, Greg" w:date="2015-04-29T15:07:00Z">
              <w:r w:rsidR="00C0482E" w:rsidRPr="00D574C5" w:rsidDel="003B4074">
                <w:rPr>
                  <w:b/>
                  <w:rPrChange w:id="294" w:author="Allen, Greg" w:date="2015-05-11T09:14:00Z">
                    <w:rPr/>
                  </w:rPrChange>
                </w:rPr>
                <w:delText>S</w:delText>
              </w:r>
            </w:del>
            <w:ins w:id="295" w:author="Allen, Greg" w:date="2015-04-29T15:07:00Z">
              <w:r w:rsidR="003B4074" w:rsidRPr="00D574C5">
                <w:rPr>
                  <w:b/>
                  <w:rPrChange w:id="296" w:author="Allen, Greg" w:date="2015-05-11T09:14:00Z">
                    <w:rPr/>
                  </w:rPrChange>
                </w:rPr>
                <w:t>s</w:t>
              </w:r>
            </w:ins>
            <w:r w:rsidR="00C0482E" w:rsidRPr="00D574C5">
              <w:rPr>
                <w:b/>
                <w:rPrChange w:id="297" w:author="Allen, Greg" w:date="2015-05-11T09:14:00Z">
                  <w:rPr/>
                </w:rPrChange>
              </w:rPr>
              <w:t>maller combustion sources</w:t>
            </w:r>
            <w:ins w:id="298" w:author="Allen, Greg" w:date="2015-04-29T15:08:00Z">
              <w:r w:rsidR="003B4074">
                <w:t xml:space="preserve"> to PCB loads in </w:t>
              </w:r>
            </w:ins>
            <w:ins w:id="299" w:author="Allen, Greg" w:date="2015-04-29T15:11:00Z">
              <w:r>
                <w:t>the watershed.</w:t>
              </w:r>
            </w:ins>
            <w:del w:id="300" w:author="Allen, Greg" w:date="2015-05-11T09:00:00Z">
              <w:r w:rsidR="00C0482E" w:rsidRPr="00343C29" w:rsidDel="00CC09EC">
                <w:delText>,</w:delText>
              </w:r>
            </w:del>
            <w:r w:rsidR="00C0482E" w:rsidRPr="00343C29">
              <w:t xml:space="preserve"> </w:t>
            </w:r>
            <w:ins w:id="301" w:author="Allen, Greg" w:date="2015-04-29T15:11:00Z">
              <w:r>
                <w:t>Example</w:t>
              </w:r>
            </w:ins>
            <w:ins w:id="302" w:author="Allen, Greg" w:date="2015-05-11T09:00:00Z">
              <w:r w:rsidR="00CC09EC">
                <w:t xml:space="preserve"> s</w:t>
              </w:r>
            </w:ins>
            <w:ins w:id="303" w:author="Allen, Greg" w:date="2015-04-29T15:11:00Z">
              <w:r>
                <w:t>ources include</w:t>
              </w:r>
            </w:ins>
            <w:del w:id="304" w:author="Allen, Greg" w:date="2015-04-29T15:12:00Z">
              <w:r w:rsidR="00C0482E" w:rsidRPr="00343C29" w:rsidDel="00AD017C">
                <w:delText>such a</w:delText>
              </w:r>
            </w:del>
            <w:del w:id="305" w:author="Allen, Greg" w:date="2015-05-11T09:00:00Z">
              <w:r w:rsidR="00C0482E" w:rsidRPr="00343C29" w:rsidDel="00CC09EC">
                <w:delText>s</w:delText>
              </w:r>
            </w:del>
            <w:r w:rsidR="00C0482E" w:rsidRPr="00343C29">
              <w:t xml:space="preserve"> residential wood stoves, fireplaces</w:t>
            </w:r>
            <w:ins w:id="306" w:author="Allen, Greg" w:date="2015-04-29T15:12:00Z">
              <w:r>
                <w:t>, oil burners that use recycled oil</w:t>
              </w:r>
            </w:ins>
            <w:r w:rsidR="00C0482E" w:rsidRPr="00343C29">
              <w:t xml:space="preserve"> and backyard trash burning</w:t>
            </w:r>
            <w:ins w:id="307" w:author="Allen, Greg" w:date="2015-04-29T15:13:00Z">
              <w:r>
                <w:t>.</w:t>
              </w:r>
            </w:ins>
            <w:del w:id="308" w:author="Allen, Greg" w:date="2015-04-29T15:13:00Z">
              <w:r w:rsidR="00C0482E" w:rsidRPr="00343C29" w:rsidDel="00AD017C">
                <w:delText>, by themselves</w:delText>
              </w:r>
            </w:del>
            <w:del w:id="309" w:author="Allen, Greg" w:date="2015-04-29T15:12:00Z">
              <w:r w:rsidR="00C0482E" w:rsidRPr="00343C29" w:rsidDel="00AD017C">
                <w:delText>, may not have any measurable impacts on the Chesapeake Bay.</w:delText>
              </w:r>
            </w:del>
            <w:r w:rsidR="00C0482E" w:rsidRPr="00343C29">
              <w:t xml:space="preserve">  </w:t>
            </w:r>
            <w:del w:id="310" w:author="Allen, Greg" w:date="2015-04-29T15:13:00Z">
              <w:r w:rsidR="00C0482E" w:rsidRPr="00343C29" w:rsidDel="00AD017C">
                <w:delText>However, t</w:delText>
              </w:r>
            </w:del>
            <w:ins w:id="311" w:author="Allen, Greg" w:date="2015-04-29T15:13:00Z">
              <w:r>
                <w:t>T</w:t>
              </w:r>
            </w:ins>
            <w:r w:rsidR="00C0482E" w:rsidRPr="00343C29">
              <w:t xml:space="preserve">he sheer number of them, combined with their poor dispersion characteristics, might make these sources, when aggregated, a measureable source of deposition to the Bay or to smaller sub-watersheds.  An evaluation of these sources in the Chesapeake Bay watershed could </w:t>
            </w:r>
            <w:del w:id="312" w:author="Allen, Greg" w:date="2015-04-29T15:14:00Z">
              <w:r w:rsidR="00C0482E" w:rsidRPr="00343C29" w:rsidDel="00AD017C">
                <w:delText xml:space="preserve">be considered </w:delText>
              </w:r>
            </w:del>
            <w:ins w:id="313" w:author="Allen, Greg" w:date="2015-04-29T15:14:00Z">
              <w:r>
                <w:t xml:space="preserve">informative </w:t>
              </w:r>
            </w:ins>
            <w:r w:rsidR="00C0482E" w:rsidRPr="00343C29">
              <w:t>as part of a future source track-down study.</w:t>
            </w:r>
          </w:p>
          <w:p w14:paraId="60960FB8" w14:textId="01E0BB5B" w:rsidR="00184CFF" w:rsidRDefault="00184CFF">
            <w:pPr>
              <w:pStyle w:val="NoSpacing"/>
              <w:numPr>
                <w:ilvl w:val="0"/>
                <w:numId w:val="1"/>
              </w:numPr>
            </w:pPr>
            <w:r>
              <w:t>A</w:t>
            </w:r>
            <w:r w:rsidRPr="00343C29">
              <w:t xml:space="preserve"> project is underway to </w:t>
            </w:r>
            <w:r w:rsidRPr="00D574C5">
              <w:rPr>
                <w:b/>
                <w:rPrChange w:id="314" w:author="Allen, Greg" w:date="2015-05-11T09:18:00Z">
                  <w:rPr/>
                </w:rPrChange>
              </w:rPr>
              <w:t>determine the relative amount of PCB reduction that might occur across the range of BMPs implemented for the Chesapeake Bay nutrient and sediment TMDL</w:t>
            </w:r>
            <w:del w:id="315" w:author="Allen, Greg" w:date="2015-05-11T09:18:00Z">
              <w:r w:rsidRPr="00343C29" w:rsidDel="00D574C5">
                <w:delText>, which will also establish opportunities to reduce the volume of sediment entering surface waters.</w:delText>
              </w:r>
            </w:del>
            <w:ins w:id="316" w:author="Allen, Greg" w:date="2015-05-11T09:18:00Z">
              <w:r w:rsidR="00D574C5">
                <w:t>.</w:t>
              </w:r>
            </w:ins>
            <w:r w:rsidRPr="00343C29">
              <w:t xml:space="preserve">  The BMPs will be cross-correlated with contaminant loading mechanisms and their association with land use and industrial sources (e.g., urban stormwater, agriculture, landfills, dredged material disposal facilities, hazardous waste sites, and industrial operations).  The study will assess and explain the most beneficial management actions that could leverage current TMDLs and watershed implementation plans (WIPs) to achieve multiple benefits for nutrient, sediment, and toxic contaminant reductions.</w:t>
            </w:r>
          </w:p>
        </w:tc>
      </w:tr>
      <w:tr w:rsidR="008275BE" w14:paraId="492F4166" w14:textId="77777777" w:rsidTr="00FA68C0">
        <w:tc>
          <w:tcPr>
            <w:tcW w:w="2605" w:type="dxa"/>
          </w:tcPr>
          <w:p w14:paraId="4CEA9E65" w14:textId="77777777" w:rsidR="008275BE" w:rsidRDefault="008275BE">
            <w:r>
              <w:lastRenderedPageBreak/>
              <w:t>PCB Monitoring</w:t>
            </w:r>
          </w:p>
        </w:tc>
        <w:tc>
          <w:tcPr>
            <w:tcW w:w="6745" w:type="dxa"/>
          </w:tcPr>
          <w:p w14:paraId="5FCB6BD2" w14:textId="1567EBBC" w:rsidR="00123616" w:rsidRDefault="00123616" w:rsidP="00123616">
            <w:pPr>
              <w:pStyle w:val="NoSpacing"/>
              <w:numPr>
                <w:ilvl w:val="0"/>
                <w:numId w:val="1"/>
              </w:numPr>
              <w:rPr>
                <w:i/>
              </w:rPr>
            </w:pPr>
            <w:r w:rsidRPr="00D574C5">
              <w:rPr>
                <w:b/>
                <w:rPrChange w:id="317" w:author="Allen, Greg" w:date="2015-05-11T09:20:00Z">
                  <w:rPr/>
                </w:rPrChange>
              </w:rPr>
              <w:t xml:space="preserve">Encourage use of </w:t>
            </w:r>
            <w:ins w:id="318" w:author="Allen, Greg" w:date="2015-05-11T09:19:00Z">
              <w:r w:rsidR="00D574C5" w:rsidRPr="00D574C5">
                <w:rPr>
                  <w:b/>
                  <w:rPrChange w:id="319" w:author="Allen, Greg" w:date="2015-05-11T09:20:00Z">
                    <w:rPr/>
                  </w:rPrChange>
                </w:rPr>
                <w:t xml:space="preserve">the high-sensitivity </w:t>
              </w:r>
            </w:ins>
            <w:r w:rsidRPr="00D574C5">
              <w:rPr>
                <w:b/>
                <w:rPrChange w:id="320" w:author="Allen, Greg" w:date="2015-05-11T09:20:00Z">
                  <w:rPr/>
                </w:rPrChange>
              </w:rPr>
              <w:t xml:space="preserve">method </w:t>
            </w:r>
            <w:ins w:id="321" w:author="Allen, Greg" w:date="2015-05-11T09:19:00Z">
              <w:r w:rsidR="00D574C5" w:rsidRPr="00D574C5">
                <w:rPr>
                  <w:b/>
                  <w:rPrChange w:id="322" w:author="Allen, Greg" w:date="2015-05-11T09:20:00Z">
                    <w:rPr/>
                  </w:rPrChange>
                </w:rPr>
                <w:t xml:space="preserve">EPA </w:t>
              </w:r>
            </w:ins>
            <w:r w:rsidRPr="00D574C5">
              <w:rPr>
                <w:b/>
                <w:rPrChange w:id="323" w:author="Allen, Greg" w:date="2015-05-11T09:20:00Z">
                  <w:rPr/>
                </w:rPrChange>
              </w:rPr>
              <w:t>1668</w:t>
            </w:r>
            <w:r w:rsidRPr="00343C29">
              <w:t xml:space="preserve"> to analyze PCBs</w:t>
            </w:r>
            <w:del w:id="324" w:author="Allen, Greg" w:date="2015-05-11T09:19:00Z">
              <w:r w:rsidRPr="00343C29" w:rsidDel="00D574C5">
                <w:delText xml:space="preserve"> as it is the most sensitive method</w:delText>
              </w:r>
            </w:del>
            <w:r w:rsidRPr="00343C29">
              <w:t>.  This would ensure that PCB</w:t>
            </w:r>
            <w:r>
              <w:t xml:space="preserve"> </w:t>
            </w:r>
            <w:r w:rsidRPr="00343C29">
              <w:t>s</w:t>
            </w:r>
            <w:r>
              <w:t>ources</w:t>
            </w:r>
            <w:r w:rsidRPr="00343C29">
              <w:t xml:space="preserve"> are being characterized accurately.</w:t>
            </w:r>
          </w:p>
          <w:p w14:paraId="19F43D0B" w14:textId="70932F90" w:rsidR="00123616" w:rsidRPr="00343C29" w:rsidDel="00B52DBE" w:rsidRDefault="00123616" w:rsidP="00123616">
            <w:pPr>
              <w:pStyle w:val="NoSpacing"/>
              <w:numPr>
                <w:ilvl w:val="0"/>
                <w:numId w:val="1"/>
              </w:numPr>
              <w:rPr>
                <w:del w:id="325" w:author="Allen, Greg" w:date="2015-04-28T16:22:00Z"/>
              </w:rPr>
            </w:pPr>
            <w:r w:rsidRPr="006B505B">
              <w:rPr>
                <w:b/>
                <w:rPrChange w:id="326" w:author="Allen, Greg" w:date="2015-05-11T09:22:00Z">
                  <w:rPr/>
                </w:rPrChange>
              </w:rPr>
              <w:t xml:space="preserve">Assess the feasibility of establishing more frequent </w:t>
            </w:r>
            <w:ins w:id="327" w:author="Allen, Greg" w:date="2015-04-29T15:21:00Z">
              <w:r w:rsidR="00EF32CB" w:rsidRPr="006B505B">
                <w:rPr>
                  <w:b/>
                  <w:rPrChange w:id="328" w:author="Allen, Greg" w:date="2015-05-11T09:22:00Z">
                    <w:rPr/>
                  </w:rPrChange>
                </w:rPr>
                <w:t xml:space="preserve">use of </w:t>
              </w:r>
            </w:ins>
            <w:ins w:id="329" w:author="Allen, Greg" w:date="2015-05-11T09:20:00Z">
              <w:r w:rsidR="006B505B" w:rsidRPr="006B505B">
                <w:rPr>
                  <w:b/>
                  <w:rPrChange w:id="330" w:author="Allen, Greg" w:date="2015-05-11T09:22:00Z">
                    <w:rPr/>
                  </w:rPrChange>
                </w:rPr>
                <w:t xml:space="preserve">EPA 1668 through </w:t>
              </w:r>
            </w:ins>
            <w:r w:rsidRPr="006B505B">
              <w:rPr>
                <w:b/>
                <w:rPrChange w:id="331" w:author="Allen, Greg" w:date="2015-05-11T09:22:00Z">
                  <w:rPr/>
                </w:rPrChange>
              </w:rPr>
              <w:t>permit</w:t>
            </w:r>
            <w:ins w:id="332" w:author="Allen, Greg" w:date="2015-05-11T09:21:00Z">
              <w:r w:rsidR="006B505B" w:rsidRPr="006B505B">
                <w:rPr>
                  <w:b/>
                  <w:rPrChange w:id="333" w:author="Allen, Greg" w:date="2015-05-11T09:22:00Z">
                    <w:rPr/>
                  </w:rPrChange>
                </w:rPr>
                <w:t>s</w:t>
              </w:r>
            </w:ins>
            <w:del w:id="334" w:author="Allen, Greg" w:date="2015-05-11T09:21:00Z">
              <w:r w:rsidRPr="006B505B" w:rsidDel="006B505B">
                <w:rPr>
                  <w:b/>
                  <w:rPrChange w:id="335" w:author="Allen, Greg" w:date="2015-05-11T09:22:00Z">
                    <w:rPr/>
                  </w:rPrChange>
                </w:rPr>
                <w:delText xml:space="preserve"> </w:delText>
              </w:r>
            </w:del>
            <w:commentRangeStart w:id="336"/>
            <w:del w:id="337" w:author="Allen, Greg" w:date="2015-04-29T15:20:00Z">
              <w:r w:rsidRPr="006B505B" w:rsidDel="00EF32CB">
                <w:rPr>
                  <w:b/>
                  <w:rPrChange w:id="338" w:author="Allen, Greg" w:date="2015-05-11T09:22:00Z">
                    <w:rPr/>
                  </w:rPrChange>
                </w:rPr>
                <w:delText>requirement</w:delText>
              </w:r>
            </w:del>
            <w:commentRangeEnd w:id="336"/>
            <w:r w:rsidR="00EF32CB" w:rsidRPr="006B505B">
              <w:rPr>
                <w:rStyle w:val="CommentReference"/>
                <w:b/>
                <w:rPrChange w:id="339" w:author="Allen, Greg" w:date="2015-05-11T09:22:00Z">
                  <w:rPr>
                    <w:rStyle w:val="CommentReference"/>
                  </w:rPr>
                </w:rPrChange>
              </w:rPr>
              <w:commentReference w:id="336"/>
            </w:r>
            <w:r w:rsidRPr="00343C29">
              <w:t xml:space="preserve"> for NPDES regulated stormwater dischargers</w:t>
            </w:r>
            <w:r>
              <w:t xml:space="preserve"> </w:t>
            </w:r>
            <w:ins w:id="340" w:author="Allen, Greg" w:date="2015-04-29T15:22:00Z">
              <w:r w:rsidR="00EF32CB">
                <w:t xml:space="preserve">as a screening tool </w:t>
              </w:r>
            </w:ins>
            <w:r>
              <w:t>(as is underway in VA)</w:t>
            </w:r>
            <w:del w:id="341" w:author="Allen, Greg" w:date="2015-04-29T15:22:00Z">
              <w:r w:rsidRPr="00343C29" w:rsidDel="00EF32CB">
                <w:delText>,</w:delText>
              </w:r>
            </w:del>
            <w:r w:rsidRPr="00343C29">
              <w:t xml:space="preserve"> or </w:t>
            </w:r>
            <w:ins w:id="342" w:author="Allen, Greg" w:date="2015-05-11T09:21:00Z">
              <w:r w:rsidR="006B505B">
                <w:t xml:space="preserve">for </w:t>
              </w:r>
            </w:ins>
            <w:r w:rsidRPr="00343C29">
              <w:t>a targeted subset of permittees</w:t>
            </w:r>
            <w:del w:id="343" w:author="Allen, Greg" w:date="2015-05-11T09:21:00Z">
              <w:r w:rsidRPr="00343C29" w:rsidDel="006B505B">
                <w:delText>, to monitor outfalls and apply high resolution congener based PCB analytical methods such as EPA Method 1668 either as a general requirement or as the result of targeted requirements</w:delText>
              </w:r>
            </w:del>
            <w:r w:rsidRPr="00343C29">
              <w:t xml:space="preserve">.  This requirement </w:t>
            </w:r>
            <w:del w:id="344" w:author="Allen, Greg" w:date="2015-04-29T15:19:00Z">
              <w:r w:rsidRPr="00343C29" w:rsidDel="00AD017C">
                <w:delText>w</w:delText>
              </w:r>
            </w:del>
            <w:ins w:id="345" w:author="Allen, Greg" w:date="2015-04-29T15:19:00Z">
              <w:r w:rsidR="00AD017C">
                <w:t>c</w:t>
              </w:r>
            </w:ins>
            <w:r w:rsidRPr="00343C29">
              <w:t>ould also include industrial stormwater permittees with SIC classifications that indicate the facility has the potential for PCB contamination on site from historical use or current operation or disposal of PCB containing materials.</w:t>
            </w:r>
          </w:p>
          <w:p w14:paraId="49D69C19" w14:textId="77777777" w:rsidR="008275BE" w:rsidRDefault="008275BE" w:rsidP="008C2096">
            <w:pPr>
              <w:pStyle w:val="NoSpacing"/>
              <w:numPr>
                <w:ilvl w:val="0"/>
                <w:numId w:val="1"/>
              </w:numPr>
            </w:pPr>
          </w:p>
        </w:tc>
      </w:tr>
      <w:tr w:rsidR="00FA68C0" w14:paraId="609EFD1A" w14:textId="77777777" w:rsidTr="00FA68C0">
        <w:tc>
          <w:tcPr>
            <w:tcW w:w="2605" w:type="dxa"/>
          </w:tcPr>
          <w:p w14:paraId="34ECC97C" w14:textId="77777777" w:rsidR="00FA68C0" w:rsidRDefault="00FA68C0" w:rsidP="00FA68C0">
            <w:r>
              <w:t>Inadvertent Production</w:t>
            </w:r>
          </w:p>
        </w:tc>
        <w:tc>
          <w:tcPr>
            <w:tcW w:w="6745" w:type="dxa"/>
          </w:tcPr>
          <w:p w14:paraId="7AFA754E" w14:textId="073BA59B" w:rsidR="00C0482E" w:rsidRPr="00343C29" w:rsidDel="00B52DBE" w:rsidRDefault="00C0482E" w:rsidP="00C0482E">
            <w:pPr>
              <w:pStyle w:val="NoSpacing"/>
              <w:numPr>
                <w:ilvl w:val="0"/>
                <w:numId w:val="2"/>
              </w:numPr>
              <w:rPr>
                <w:del w:id="346" w:author="Allen, Greg" w:date="2015-04-28T16:22:00Z"/>
              </w:rPr>
            </w:pPr>
            <w:r w:rsidRPr="006B505B">
              <w:rPr>
                <w:b/>
                <w:rPrChange w:id="347" w:author="Allen, Greg" w:date="2015-05-11T09:22:00Z">
                  <w:rPr/>
                </w:rPrChange>
              </w:rPr>
              <w:t>Explore opportunities to reduce the inadvertent manufacture of PCBs</w:t>
            </w:r>
            <w:r w:rsidRPr="00343C29">
              <w:t xml:space="preserve"> through the implementation of </w:t>
            </w:r>
            <w:ins w:id="348" w:author="Allen, Greg" w:date="2015-04-29T15:23:00Z">
              <w:r w:rsidR="00EF32CB">
                <w:t>p</w:t>
              </w:r>
            </w:ins>
            <w:del w:id="349" w:author="Allen, Greg" w:date="2015-04-29T15:23:00Z">
              <w:r w:rsidRPr="00343C29" w:rsidDel="00EF32CB">
                <w:delText>P</w:delText>
              </w:r>
            </w:del>
            <w:r w:rsidRPr="00343C29">
              <w:t xml:space="preserve">ollution </w:t>
            </w:r>
            <w:ins w:id="350" w:author="Allen, Greg" w:date="2015-04-29T15:23:00Z">
              <w:r w:rsidR="00EF32CB">
                <w:t>p</w:t>
              </w:r>
            </w:ins>
            <w:del w:id="351" w:author="Allen, Greg" w:date="2015-04-29T15:23:00Z">
              <w:r w:rsidRPr="00343C29" w:rsidDel="00EF32CB">
                <w:delText>P</w:delText>
              </w:r>
            </w:del>
            <w:r w:rsidRPr="00343C29">
              <w:t xml:space="preserve">revention measures </w:t>
            </w:r>
            <w:del w:id="352" w:author="Allen, Greg" w:date="2015-05-11T09:22:00Z">
              <w:r w:rsidRPr="00343C29" w:rsidDel="006B505B">
                <w:delText xml:space="preserve">at </w:delText>
              </w:r>
            </w:del>
            <w:ins w:id="353" w:author="Allen, Greg" w:date="2015-04-29T15:23:00Z">
              <w:r w:rsidR="00EF32CB">
                <w:t xml:space="preserve">in </w:t>
              </w:r>
            </w:ins>
            <w:r w:rsidRPr="00343C29">
              <w:t xml:space="preserve">applicable </w:t>
            </w:r>
            <w:del w:id="354" w:author="Allen, Greg" w:date="2015-04-29T15:23:00Z">
              <w:r w:rsidRPr="00343C29" w:rsidDel="00EF32CB">
                <w:delText>manufacturers</w:delText>
              </w:r>
            </w:del>
            <w:ins w:id="355" w:author="Allen, Greg" w:date="2015-04-29T15:23:00Z">
              <w:r w:rsidR="00EF32CB">
                <w:t>industries</w:t>
              </w:r>
            </w:ins>
            <w:r w:rsidRPr="00343C29">
              <w:t xml:space="preserve">.  Review Environmental Council of States resolution on PCBs for additional opportunities to reduce the inadvertent manufacture of PCBs. </w:t>
            </w:r>
          </w:p>
          <w:p w14:paraId="75733AAD" w14:textId="77777777" w:rsidR="00FA68C0" w:rsidRDefault="00FA68C0" w:rsidP="008C2096">
            <w:pPr>
              <w:pStyle w:val="NoSpacing"/>
              <w:numPr>
                <w:ilvl w:val="0"/>
                <w:numId w:val="2"/>
              </w:numPr>
            </w:pPr>
          </w:p>
        </w:tc>
      </w:tr>
    </w:tbl>
    <w:p w14:paraId="4E60AAD5" w14:textId="77777777" w:rsidR="00FA68C0" w:rsidRDefault="00FA68C0"/>
    <w:sectPr w:rsidR="00FA68C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0" w:author="Allen, Greg" w:date="2015-04-16T09:48:00Z" w:initials="AG">
    <w:p w14:paraId="51FF5C92" w14:textId="77777777" w:rsidR="00EC481D" w:rsidRDefault="00EC481D">
      <w:pPr>
        <w:pStyle w:val="CommentText"/>
      </w:pPr>
      <w:r>
        <w:rPr>
          <w:rStyle w:val="CommentReference"/>
        </w:rPr>
        <w:annotationRef/>
      </w:r>
      <w:r>
        <w:t>Check the current efforts for mentioning the alternative approach</w:t>
      </w:r>
    </w:p>
  </w:comment>
  <w:comment w:id="137" w:author="Allen, Greg" w:date="2015-04-16T11:03:00Z" w:initials="AG">
    <w:p w14:paraId="5054AC42" w14:textId="2E9C86F2" w:rsidR="007E4268" w:rsidRDefault="007E4268">
      <w:pPr>
        <w:pStyle w:val="CommentText"/>
      </w:pPr>
      <w:r>
        <w:rPr>
          <w:rStyle w:val="CommentReference"/>
        </w:rPr>
        <w:annotationRef/>
      </w:r>
      <w:r>
        <w:t>Is this active</w:t>
      </w:r>
      <w:r w:rsidR="00C86A61">
        <w:t>?</w:t>
      </w:r>
      <w:r>
        <w:t xml:space="preserve">  Where additional might be needed.</w:t>
      </w:r>
    </w:p>
  </w:comment>
  <w:comment w:id="138" w:author="Allen, Greg" w:date="2015-04-16T11:02:00Z" w:initials="AG">
    <w:p w14:paraId="52CC8597" w14:textId="1564E22D" w:rsidR="00035220" w:rsidRDefault="00035220">
      <w:pPr>
        <w:pStyle w:val="CommentText"/>
      </w:pPr>
      <w:r>
        <w:rPr>
          <w:rStyle w:val="CommentReference"/>
        </w:rPr>
        <w:annotationRef/>
      </w:r>
      <w:r>
        <w:t>Is a bullet needed for state enforcement</w:t>
      </w:r>
    </w:p>
  </w:comment>
  <w:comment w:id="251" w:author="Allen, Greg" w:date="2015-04-29T14:51:00Z" w:initials="AG">
    <w:p w14:paraId="7A01F5BB" w14:textId="3B70B8D3" w:rsidR="005B4EE3" w:rsidRDefault="005B4EE3">
      <w:pPr>
        <w:pStyle w:val="CommentText"/>
      </w:pPr>
      <w:r>
        <w:rPr>
          <w:rStyle w:val="CommentReference"/>
        </w:rPr>
        <w:annotationRef/>
      </w:r>
      <w:r>
        <w:t>Combine with bullet above</w:t>
      </w:r>
    </w:p>
  </w:comment>
  <w:comment w:id="336" w:author="Allen, Greg" w:date="2015-04-29T15:22:00Z" w:initials="AG">
    <w:p w14:paraId="0C09F2CA" w14:textId="338BC9AC" w:rsidR="00EF32CB" w:rsidRDefault="00EF32CB">
      <w:pPr>
        <w:pStyle w:val="CommentText"/>
      </w:pPr>
      <w:r>
        <w:rPr>
          <w:rStyle w:val="CommentReference"/>
        </w:rPr>
        <w:annotationRef/>
      </w:r>
      <w:proofErr w:type="gramStart"/>
      <w:r>
        <w:t>cleanup</w:t>
      </w:r>
      <w:proofErr w:type="gramEnd"/>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FF5C92" w15:done="0"/>
  <w15:commentEx w15:paraId="5054AC42" w15:done="0"/>
  <w15:commentEx w15:paraId="52CC8597" w15:done="0"/>
  <w15:commentEx w15:paraId="7A01F5BB" w15:done="0"/>
  <w15:commentEx w15:paraId="0C09F2C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D0552"/>
    <w:multiLevelType w:val="hybridMultilevel"/>
    <w:tmpl w:val="937466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2A1C344A"/>
    <w:multiLevelType w:val="hybridMultilevel"/>
    <w:tmpl w:val="004A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0B429FC"/>
    <w:multiLevelType w:val="hybridMultilevel"/>
    <w:tmpl w:val="E47266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len, Greg">
    <w15:presenceInfo w15:providerId="AD" w15:userId="S-1-5-21-1339303556-449845944-1601390327-869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grammar="clean"/>
  <w:revisionView w:markup="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8C0"/>
    <w:rsid w:val="00013557"/>
    <w:rsid w:val="00035220"/>
    <w:rsid w:val="00066B26"/>
    <w:rsid w:val="000C0E36"/>
    <w:rsid w:val="000D3FC8"/>
    <w:rsid w:val="000E0232"/>
    <w:rsid w:val="00123616"/>
    <w:rsid w:val="00184CFF"/>
    <w:rsid w:val="00194A90"/>
    <w:rsid w:val="003016DF"/>
    <w:rsid w:val="00394052"/>
    <w:rsid w:val="003A4478"/>
    <w:rsid w:val="003B4074"/>
    <w:rsid w:val="003D2D22"/>
    <w:rsid w:val="00443D63"/>
    <w:rsid w:val="004B2B31"/>
    <w:rsid w:val="004C451C"/>
    <w:rsid w:val="004F46D7"/>
    <w:rsid w:val="00544EFE"/>
    <w:rsid w:val="00586BEB"/>
    <w:rsid w:val="005B3046"/>
    <w:rsid w:val="005B4EE3"/>
    <w:rsid w:val="005C4FD9"/>
    <w:rsid w:val="00632D40"/>
    <w:rsid w:val="0067554B"/>
    <w:rsid w:val="006B505B"/>
    <w:rsid w:val="006E63F9"/>
    <w:rsid w:val="007349B6"/>
    <w:rsid w:val="007D5BC2"/>
    <w:rsid w:val="007E4268"/>
    <w:rsid w:val="008156AF"/>
    <w:rsid w:val="008272C7"/>
    <w:rsid w:val="008275BE"/>
    <w:rsid w:val="00875846"/>
    <w:rsid w:val="008C2096"/>
    <w:rsid w:val="008C2612"/>
    <w:rsid w:val="009312EA"/>
    <w:rsid w:val="00982EAF"/>
    <w:rsid w:val="00994A16"/>
    <w:rsid w:val="00AD017C"/>
    <w:rsid w:val="00AF09CA"/>
    <w:rsid w:val="00B35600"/>
    <w:rsid w:val="00B52DBE"/>
    <w:rsid w:val="00B87FA4"/>
    <w:rsid w:val="00BB7DBD"/>
    <w:rsid w:val="00BF4085"/>
    <w:rsid w:val="00C0482E"/>
    <w:rsid w:val="00C86A61"/>
    <w:rsid w:val="00CC09EC"/>
    <w:rsid w:val="00D574C5"/>
    <w:rsid w:val="00E13911"/>
    <w:rsid w:val="00EC481D"/>
    <w:rsid w:val="00EF32CB"/>
    <w:rsid w:val="00F21AD8"/>
    <w:rsid w:val="00F50E4B"/>
    <w:rsid w:val="00F80648"/>
    <w:rsid w:val="00FA68C0"/>
    <w:rsid w:val="00FB3B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66F60"/>
  <w15:chartTrackingRefBased/>
  <w15:docId w15:val="{99681AC7-EB1B-4597-8ED7-2496092E6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0482E"/>
    <w:pPr>
      <w:keepNext/>
      <w:keepLines/>
      <w:numPr>
        <w:numId w:val="4"/>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lang w:eastAsia="ja-JP"/>
    </w:rPr>
  </w:style>
  <w:style w:type="paragraph" w:styleId="Heading2">
    <w:name w:val="heading 2"/>
    <w:basedOn w:val="Normal"/>
    <w:next w:val="Normal"/>
    <w:link w:val="Heading2Char"/>
    <w:uiPriority w:val="9"/>
    <w:semiHidden/>
    <w:unhideWhenUsed/>
    <w:qFormat/>
    <w:rsid w:val="00C0482E"/>
    <w:pPr>
      <w:keepNext/>
      <w:keepLines/>
      <w:numPr>
        <w:ilvl w:val="1"/>
        <w:numId w:val="4"/>
      </w:numPr>
      <w:spacing w:before="360" w:after="0"/>
      <w:outlineLvl w:val="1"/>
    </w:pPr>
    <w:rPr>
      <w:rFonts w:asciiTheme="majorHAnsi" w:eastAsiaTheme="majorEastAsia" w:hAnsiTheme="majorHAnsi" w:cstheme="majorBidi"/>
      <w:b/>
      <w:bCs/>
      <w:smallCaps/>
      <w:color w:val="000000" w:themeColor="text1"/>
      <w:sz w:val="28"/>
      <w:szCs w:val="28"/>
      <w:lang w:eastAsia="ja-JP"/>
    </w:rPr>
  </w:style>
  <w:style w:type="paragraph" w:styleId="Heading3">
    <w:name w:val="heading 3"/>
    <w:basedOn w:val="Normal"/>
    <w:next w:val="Normal"/>
    <w:link w:val="Heading3Char"/>
    <w:uiPriority w:val="9"/>
    <w:semiHidden/>
    <w:unhideWhenUsed/>
    <w:qFormat/>
    <w:rsid w:val="00C0482E"/>
    <w:pPr>
      <w:keepNext/>
      <w:keepLines/>
      <w:numPr>
        <w:ilvl w:val="2"/>
        <w:numId w:val="4"/>
      </w:numPr>
      <w:spacing w:before="200" w:after="0"/>
      <w:outlineLvl w:val="2"/>
    </w:pPr>
    <w:rPr>
      <w:rFonts w:asciiTheme="majorHAnsi" w:eastAsiaTheme="majorEastAsia" w:hAnsiTheme="majorHAnsi" w:cstheme="majorBidi"/>
      <w:b/>
      <w:bCs/>
      <w:color w:val="000000" w:themeColor="text1"/>
      <w:lang w:eastAsia="ja-JP"/>
    </w:rPr>
  </w:style>
  <w:style w:type="paragraph" w:styleId="Heading4">
    <w:name w:val="heading 4"/>
    <w:basedOn w:val="Normal"/>
    <w:next w:val="Normal"/>
    <w:link w:val="Heading4Char"/>
    <w:uiPriority w:val="9"/>
    <w:semiHidden/>
    <w:unhideWhenUsed/>
    <w:qFormat/>
    <w:rsid w:val="00C0482E"/>
    <w:pPr>
      <w:keepNext/>
      <w:keepLines/>
      <w:numPr>
        <w:ilvl w:val="3"/>
        <w:numId w:val="4"/>
      </w:numPr>
      <w:spacing w:before="200" w:after="0"/>
      <w:outlineLvl w:val="3"/>
    </w:pPr>
    <w:rPr>
      <w:rFonts w:asciiTheme="majorHAnsi" w:eastAsiaTheme="majorEastAsia" w:hAnsiTheme="majorHAnsi" w:cstheme="majorBidi"/>
      <w:b/>
      <w:bCs/>
      <w:i/>
      <w:iCs/>
      <w:color w:val="000000" w:themeColor="text1"/>
      <w:lang w:eastAsia="ja-JP"/>
    </w:rPr>
  </w:style>
  <w:style w:type="paragraph" w:styleId="Heading5">
    <w:name w:val="heading 5"/>
    <w:basedOn w:val="Normal"/>
    <w:next w:val="Normal"/>
    <w:link w:val="Heading5Char"/>
    <w:uiPriority w:val="9"/>
    <w:semiHidden/>
    <w:unhideWhenUsed/>
    <w:qFormat/>
    <w:rsid w:val="00C0482E"/>
    <w:pPr>
      <w:keepNext/>
      <w:keepLines/>
      <w:numPr>
        <w:ilvl w:val="4"/>
        <w:numId w:val="4"/>
      </w:numPr>
      <w:spacing w:before="200" w:after="0"/>
      <w:outlineLvl w:val="4"/>
    </w:pPr>
    <w:rPr>
      <w:rFonts w:asciiTheme="majorHAnsi" w:eastAsiaTheme="majorEastAsia" w:hAnsiTheme="majorHAnsi" w:cstheme="majorBidi"/>
      <w:color w:val="323E4F" w:themeColor="text2" w:themeShade="BF"/>
      <w:lang w:eastAsia="ja-JP"/>
    </w:rPr>
  </w:style>
  <w:style w:type="paragraph" w:styleId="Heading6">
    <w:name w:val="heading 6"/>
    <w:basedOn w:val="Normal"/>
    <w:next w:val="Normal"/>
    <w:link w:val="Heading6Char"/>
    <w:uiPriority w:val="9"/>
    <w:semiHidden/>
    <w:unhideWhenUsed/>
    <w:qFormat/>
    <w:rsid w:val="00C0482E"/>
    <w:pPr>
      <w:keepNext/>
      <w:keepLines/>
      <w:numPr>
        <w:ilvl w:val="5"/>
        <w:numId w:val="4"/>
      </w:numPr>
      <w:spacing w:before="200" w:after="0"/>
      <w:outlineLvl w:val="5"/>
    </w:pPr>
    <w:rPr>
      <w:rFonts w:asciiTheme="majorHAnsi" w:eastAsiaTheme="majorEastAsia" w:hAnsiTheme="majorHAnsi" w:cstheme="majorBidi"/>
      <w:i/>
      <w:iCs/>
      <w:color w:val="323E4F" w:themeColor="text2" w:themeShade="BF"/>
      <w:lang w:eastAsia="ja-JP"/>
    </w:rPr>
  </w:style>
  <w:style w:type="paragraph" w:styleId="Heading7">
    <w:name w:val="heading 7"/>
    <w:basedOn w:val="Normal"/>
    <w:next w:val="Normal"/>
    <w:link w:val="Heading7Char"/>
    <w:uiPriority w:val="9"/>
    <w:semiHidden/>
    <w:unhideWhenUsed/>
    <w:qFormat/>
    <w:rsid w:val="00C0482E"/>
    <w:pPr>
      <w:keepNext/>
      <w:keepLines/>
      <w:numPr>
        <w:ilvl w:val="6"/>
        <w:numId w:val="4"/>
      </w:numPr>
      <w:spacing w:before="200" w:after="0"/>
      <w:outlineLvl w:val="6"/>
    </w:pPr>
    <w:rPr>
      <w:rFonts w:asciiTheme="majorHAnsi" w:eastAsiaTheme="majorEastAsia" w:hAnsiTheme="majorHAnsi" w:cstheme="majorBidi"/>
      <w:i/>
      <w:iCs/>
      <w:color w:val="404040" w:themeColor="text1" w:themeTint="BF"/>
      <w:lang w:eastAsia="ja-JP"/>
    </w:rPr>
  </w:style>
  <w:style w:type="paragraph" w:styleId="Heading8">
    <w:name w:val="heading 8"/>
    <w:basedOn w:val="Normal"/>
    <w:next w:val="Normal"/>
    <w:link w:val="Heading8Char"/>
    <w:uiPriority w:val="9"/>
    <w:semiHidden/>
    <w:unhideWhenUsed/>
    <w:qFormat/>
    <w:rsid w:val="00C0482E"/>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lang w:eastAsia="ja-JP"/>
    </w:rPr>
  </w:style>
  <w:style w:type="paragraph" w:styleId="Heading9">
    <w:name w:val="heading 9"/>
    <w:basedOn w:val="Normal"/>
    <w:next w:val="Normal"/>
    <w:link w:val="Heading9Char"/>
    <w:uiPriority w:val="9"/>
    <w:semiHidden/>
    <w:unhideWhenUsed/>
    <w:qFormat/>
    <w:rsid w:val="00C0482E"/>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6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23616"/>
    <w:pPr>
      <w:spacing w:after="0" w:line="240" w:lineRule="auto"/>
    </w:pPr>
    <w:rPr>
      <w:rFonts w:eastAsiaTheme="minorEastAsia"/>
      <w:lang w:eastAsia="ja-JP"/>
    </w:rPr>
  </w:style>
  <w:style w:type="paragraph" w:styleId="ListParagraph">
    <w:name w:val="List Paragraph"/>
    <w:basedOn w:val="Normal"/>
    <w:uiPriority w:val="34"/>
    <w:qFormat/>
    <w:rsid w:val="00C0482E"/>
    <w:pPr>
      <w:ind w:left="720"/>
      <w:contextualSpacing/>
    </w:pPr>
  </w:style>
  <w:style w:type="character" w:customStyle="1" w:styleId="Heading1Char">
    <w:name w:val="Heading 1 Char"/>
    <w:basedOn w:val="DefaultParagraphFont"/>
    <w:link w:val="Heading1"/>
    <w:uiPriority w:val="9"/>
    <w:rsid w:val="00C0482E"/>
    <w:rPr>
      <w:rFonts w:asciiTheme="majorHAnsi" w:eastAsiaTheme="majorEastAsia" w:hAnsiTheme="majorHAnsi" w:cstheme="majorBidi"/>
      <w:b/>
      <w:bCs/>
      <w:smallCaps/>
      <w:color w:val="000000" w:themeColor="text1"/>
      <w:sz w:val="36"/>
      <w:szCs w:val="36"/>
      <w:lang w:eastAsia="ja-JP"/>
    </w:rPr>
  </w:style>
  <w:style w:type="character" w:customStyle="1" w:styleId="Heading2Char">
    <w:name w:val="Heading 2 Char"/>
    <w:basedOn w:val="DefaultParagraphFont"/>
    <w:link w:val="Heading2"/>
    <w:uiPriority w:val="9"/>
    <w:semiHidden/>
    <w:rsid w:val="00C0482E"/>
    <w:rPr>
      <w:rFonts w:asciiTheme="majorHAnsi" w:eastAsiaTheme="majorEastAsia" w:hAnsiTheme="majorHAnsi" w:cstheme="majorBidi"/>
      <w:b/>
      <w:bCs/>
      <w:smallCaps/>
      <w:color w:val="000000" w:themeColor="text1"/>
      <w:sz w:val="28"/>
      <w:szCs w:val="28"/>
      <w:lang w:eastAsia="ja-JP"/>
    </w:rPr>
  </w:style>
  <w:style w:type="character" w:customStyle="1" w:styleId="Heading3Char">
    <w:name w:val="Heading 3 Char"/>
    <w:basedOn w:val="DefaultParagraphFont"/>
    <w:link w:val="Heading3"/>
    <w:uiPriority w:val="9"/>
    <w:semiHidden/>
    <w:rsid w:val="00C0482E"/>
    <w:rPr>
      <w:rFonts w:asciiTheme="majorHAnsi" w:eastAsiaTheme="majorEastAsia" w:hAnsiTheme="majorHAnsi" w:cstheme="majorBidi"/>
      <w:b/>
      <w:bCs/>
      <w:color w:val="000000" w:themeColor="text1"/>
      <w:lang w:eastAsia="ja-JP"/>
    </w:rPr>
  </w:style>
  <w:style w:type="character" w:customStyle="1" w:styleId="Heading4Char">
    <w:name w:val="Heading 4 Char"/>
    <w:basedOn w:val="DefaultParagraphFont"/>
    <w:link w:val="Heading4"/>
    <w:uiPriority w:val="9"/>
    <w:semiHidden/>
    <w:rsid w:val="00C0482E"/>
    <w:rPr>
      <w:rFonts w:asciiTheme="majorHAnsi" w:eastAsiaTheme="majorEastAsia" w:hAnsiTheme="majorHAnsi" w:cstheme="majorBidi"/>
      <w:b/>
      <w:bCs/>
      <w:i/>
      <w:iCs/>
      <w:color w:val="000000" w:themeColor="text1"/>
      <w:lang w:eastAsia="ja-JP"/>
    </w:rPr>
  </w:style>
  <w:style w:type="character" w:customStyle="1" w:styleId="Heading5Char">
    <w:name w:val="Heading 5 Char"/>
    <w:basedOn w:val="DefaultParagraphFont"/>
    <w:link w:val="Heading5"/>
    <w:uiPriority w:val="9"/>
    <w:semiHidden/>
    <w:rsid w:val="00C0482E"/>
    <w:rPr>
      <w:rFonts w:asciiTheme="majorHAnsi" w:eastAsiaTheme="majorEastAsia" w:hAnsiTheme="majorHAnsi" w:cstheme="majorBidi"/>
      <w:color w:val="323E4F" w:themeColor="text2" w:themeShade="BF"/>
      <w:lang w:eastAsia="ja-JP"/>
    </w:rPr>
  </w:style>
  <w:style w:type="character" w:customStyle="1" w:styleId="Heading6Char">
    <w:name w:val="Heading 6 Char"/>
    <w:basedOn w:val="DefaultParagraphFont"/>
    <w:link w:val="Heading6"/>
    <w:uiPriority w:val="9"/>
    <w:semiHidden/>
    <w:rsid w:val="00C0482E"/>
    <w:rPr>
      <w:rFonts w:asciiTheme="majorHAnsi" w:eastAsiaTheme="majorEastAsia" w:hAnsiTheme="majorHAnsi" w:cstheme="majorBidi"/>
      <w:i/>
      <w:iCs/>
      <w:color w:val="323E4F" w:themeColor="text2" w:themeShade="BF"/>
      <w:lang w:eastAsia="ja-JP"/>
    </w:rPr>
  </w:style>
  <w:style w:type="character" w:customStyle="1" w:styleId="Heading7Char">
    <w:name w:val="Heading 7 Char"/>
    <w:basedOn w:val="DefaultParagraphFont"/>
    <w:link w:val="Heading7"/>
    <w:uiPriority w:val="9"/>
    <w:semiHidden/>
    <w:rsid w:val="00C0482E"/>
    <w:rPr>
      <w:rFonts w:asciiTheme="majorHAnsi" w:eastAsiaTheme="majorEastAsia" w:hAnsiTheme="majorHAnsi" w:cstheme="majorBidi"/>
      <w:i/>
      <w:iCs/>
      <w:color w:val="404040" w:themeColor="text1" w:themeTint="BF"/>
      <w:lang w:eastAsia="ja-JP"/>
    </w:rPr>
  </w:style>
  <w:style w:type="character" w:customStyle="1" w:styleId="Heading8Char">
    <w:name w:val="Heading 8 Char"/>
    <w:basedOn w:val="DefaultParagraphFont"/>
    <w:link w:val="Heading8"/>
    <w:uiPriority w:val="9"/>
    <w:semiHidden/>
    <w:rsid w:val="00C0482E"/>
    <w:rPr>
      <w:rFonts w:asciiTheme="majorHAnsi" w:eastAsiaTheme="majorEastAsia" w:hAnsiTheme="majorHAnsi" w:cstheme="majorBidi"/>
      <w:color w:val="404040" w:themeColor="text1" w:themeTint="BF"/>
      <w:sz w:val="20"/>
      <w:szCs w:val="20"/>
      <w:lang w:eastAsia="ja-JP"/>
    </w:rPr>
  </w:style>
  <w:style w:type="character" w:customStyle="1" w:styleId="Heading9Char">
    <w:name w:val="Heading 9 Char"/>
    <w:basedOn w:val="DefaultParagraphFont"/>
    <w:link w:val="Heading9"/>
    <w:uiPriority w:val="9"/>
    <w:semiHidden/>
    <w:rsid w:val="00C0482E"/>
    <w:rPr>
      <w:rFonts w:asciiTheme="majorHAnsi" w:eastAsiaTheme="majorEastAsia" w:hAnsiTheme="majorHAnsi" w:cstheme="majorBidi"/>
      <w:i/>
      <w:iCs/>
      <w:color w:val="404040" w:themeColor="text1" w:themeTint="BF"/>
      <w:sz w:val="20"/>
      <w:szCs w:val="20"/>
      <w:lang w:eastAsia="ja-JP"/>
    </w:rPr>
  </w:style>
  <w:style w:type="paragraph" w:styleId="Title">
    <w:name w:val="Title"/>
    <w:basedOn w:val="Normal"/>
    <w:next w:val="Normal"/>
    <w:link w:val="TitleChar"/>
    <w:uiPriority w:val="10"/>
    <w:qFormat/>
    <w:rsid w:val="00C0482E"/>
    <w:pPr>
      <w:spacing w:after="0" w:line="240" w:lineRule="auto"/>
      <w:contextualSpacing/>
    </w:pPr>
    <w:rPr>
      <w:rFonts w:asciiTheme="majorHAnsi" w:eastAsiaTheme="majorEastAsia" w:hAnsiTheme="majorHAnsi" w:cstheme="majorBidi"/>
      <w:color w:val="000000" w:themeColor="text1"/>
      <w:sz w:val="56"/>
      <w:szCs w:val="56"/>
      <w:lang w:eastAsia="ja-JP"/>
    </w:rPr>
  </w:style>
  <w:style w:type="character" w:customStyle="1" w:styleId="TitleChar">
    <w:name w:val="Title Char"/>
    <w:basedOn w:val="DefaultParagraphFont"/>
    <w:link w:val="Title"/>
    <w:uiPriority w:val="10"/>
    <w:rsid w:val="00C0482E"/>
    <w:rPr>
      <w:rFonts w:asciiTheme="majorHAnsi" w:eastAsiaTheme="majorEastAsia" w:hAnsiTheme="majorHAnsi" w:cstheme="majorBidi"/>
      <w:color w:val="000000" w:themeColor="text1"/>
      <w:sz w:val="56"/>
      <w:szCs w:val="56"/>
      <w:lang w:eastAsia="ja-JP"/>
    </w:rPr>
  </w:style>
  <w:style w:type="paragraph" w:styleId="BalloonText">
    <w:name w:val="Balloon Text"/>
    <w:basedOn w:val="Normal"/>
    <w:link w:val="BalloonTextChar"/>
    <w:uiPriority w:val="99"/>
    <w:semiHidden/>
    <w:unhideWhenUsed/>
    <w:rsid w:val="00F50E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E4B"/>
    <w:rPr>
      <w:rFonts w:ascii="Segoe UI" w:hAnsi="Segoe UI" w:cs="Segoe UI"/>
      <w:sz w:val="18"/>
      <w:szCs w:val="18"/>
    </w:rPr>
  </w:style>
  <w:style w:type="character" w:styleId="CommentReference">
    <w:name w:val="annotation reference"/>
    <w:basedOn w:val="DefaultParagraphFont"/>
    <w:uiPriority w:val="99"/>
    <w:semiHidden/>
    <w:unhideWhenUsed/>
    <w:rsid w:val="00EC481D"/>
    <w:rPr>
      <w:sz w:val="16"/>
      <w:szCs w:val="16"/>
    </w:rPr>
  </w:style>
  <w:style w:type="paragraph" w:styleId="CommentText">
    <w:name w:val="annotation text"/>
    <w:basedOn w:val="Normal"/>
    <w:link w:val="CommentTextChar"/>
    <w:uiPriority w:val="99"/>
    <w:semiHidden/>
    <w:unhideWhenUsed/>
    <w:rsid w:val="00EC481D"/>
    <w:pPr>
      <w:spacing w:line="240" w:lineRule="auto"/>
    </w:pPr>
    <w:rPr>
      <w:sz w:val="20"/>
      <w:szCs w:val="20"/>
    </w:rPr>
  </w:style>
  <w:style w:type="character" w:customStyle="1" w:styleId="CommentTextChar">
    <w:name w:val="Comment Text Char"/>
    <w:basedOn w:val="DefaultParagraphFont"/>
    <w:link w:val="CommentText"/>
    <w:uiPriority w:val="99"/>
    <w:semiHidden/>
    <w:rsid w:val="00EC481D"/>
    <w:rPr>
      <w:sz w:val="20"/>
      <w:szCs w:val="20"/>
    </w:rPr>
  </w:style>
  <w:style w:type="paragraph" w:styleId="CommentSubject">
    <w:name w:val="annotation subject"/>
    <w:basedOn w:val="CommentText"/>
    <w:next w:val="CommentText"/>
    <w:link w:val="CommentSubjectChar"/>
    <w:uiPriority w:val="99"/>
    <w:semiHidden/>
    <w:unhideWhenUsed/>
    <w:rsid w:val="00EC481D"/>
    <w:rPr>
      <w:b/>
      <w:bCs/>
    </w:rPr>
  </w:style>
  <w:style w:type="character" w:customStyle="1" w:styleId="CommentSubjectChar">
    <w:name w:val="Comment Subject Char"/>
    <w:basedOn w:val="CommentTextChar"/>
    <w:link w:val="CommentSubject"/>
    <w:uiPriority w:val="99"/>
    <w:semiHidden/>
    <w:rsid w:val="00EC48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4</Pages>
  <Words>2268</Words>
  <Characters>12932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Greg</dc:creator>
  <cp:keywords/>
  <dc:description/>
  <cp:lastModifiedBy>Allen, Greg</cp:lastModifiedBy>
  <cp:revision>7</cp:revision>
  <dcterms:created xsi:type="dcterms:W3CDTF">2015-05-08T13:34:00Z</dcterms:created>
  <dcterms:modified xsi:type="dcterms:W3CDTF">2015-05-12T17:18:00Z</dcterms:modified>
</cp:coreProperties>
</file>