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47DE9F" w14:textId="0D3D892F" w:rsidR="00E3404C" w:rsidRPr="00231746" w:rsidRDefault="00B00B12" w:rsidP="006A29AE">
      <w:pPr>
        <w:spacing w:after="0"/>
        <w:rPr>
          <w:b/>
          <w:sz w:val="32"/>
          <w:szCs w:val="32"/>
        </w:rPr>
      </w:pPr>
      <w:r>
        <w:rPr>
          <w:b/>
          <w:sz w:val="32"/>
          <w:szCs w:val="32"/>
        </w:rPr>
        <w:t xml:space="preserve">Biennial Strategy Review System: </w:t>
      </w:r>
      <w:r w:rsidR="00966C18">
        <w:rPr>
          <w:b/>
          <w:sz w:val="32"/>
          <w:szCs w:val="32"/>
        </w:rPr>
        <w:t xml:space="preserve">Logic Table and </w:t>
      </w:r>
      <w:r w:rsidR="001D6F68">
        <w:rPr>
          <w:b/>
          <w:sz w:val="32"/>
          <w:szCs w:val="32"/>
        </w:rPr>
        <w:t xml:space="preserve">Work </w:t>
      </w:r>
      <w:commentRangeStart w:id="0"/>
      <w:r w:rsidR="001D6F68">
        <w:rPr>
          <w:b/>
          <w:sz w:val="32"/>
          <w:szCs w:val="32"/>
        </w:rPr>
        <w:t>Plan</w:t>
      </w:r>
      <w:commentRangeEnd w:id="0"/>
      <w:r w:rsidR="00923AF2">
        <w:rPr>
          <w:rStyle w:val="CommentReference"/>
        </w:rPr>
        <w:commentReference w:id="0"/>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11"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are able to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r>
        <w:t xml:space="preserve">Laura </w:t>
      </w:r>
      <w:r w:rsidR="006577CA">
        <w:t>Free (</w:t>
      </w:r>
      <w:hyperlink r:id="rId12"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3"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C3397F" w:rsidRDefault="002520E2" w:rsidP="00966C18">
      <w:pPr>
        <w:pStyle w:val="NoSpacing"/>
        <w:numPr>
          <w:ilvl w:val="0"/>
          <w:numId w:val="7"/>
        </w:numPr>
        <w:rPr>
          <w:sz w:val="20"/>
          <w:szCs w:val="20"/>
        </w:rPr>
      </w:pPr>
      <w:r w:rsidRPr="00C3397F">
        <w:rPr>
          <w:sz w:val="20"/>
          <w:szCs w:val="20"/>
        </w:rPr>
        <w:t xml:space="preserve">For </w:t>
      </w:r>
      <w:r w:rsidR="001D6F68" w:rsidRPr="00C3397F">
        <w:rPr>
          <w:sz w:val="20"/>
          <w:szCs w:val="20"/>
        </w:rPr>
        <w:t xml:space="preserve">the </w:t>
      </w:r>
      <w:r w:rsidRPr="00C3397F">
        <w:rPr>
          <w:sz w:val="20"/>
          <w:szCs w:val="20"/>
        </w:rPr>
        <w:t xml:space="preserve">first </w:t>
      </w:r>
      <w:r w:rsidR="001D6F68" w:rsidRPr="00C3397F">
        <w:rPr>
          <w:sz w:val="20"/>
          <w:szCs w:val="20"/>
        </w:rPr>
        <w:t xml:space="preserve">round of strategic review </w:t>
      </w:r>
      <w:r w:rsidRPr="00C3397F">
        <w:rPr>
          <w:sz w:val="20"/>
          <w:szCs w:val="20"/>
        </w:rPr>
        <w:t xml:space="preserve">(2017-2018): </w:t>
      </w:r>
      <w:r w:rsidR="001D6F68" w:rsidRPr="00C3397F">
        <w:rPr>
          <w:sz w:val="20"/>
          <w:szCs w:val="20"/>
        </w:rPr>
        <w:t>Use your existing Work Plan actions to c</w:t>
      </w:r>
      <w:r w:rsidRPr="00C3397F">
        <w:rPr>
          <w:sz w:val="20"/>
          <w:szCs w:val="20"/>
        </w:rPr>
        <w:t xml:space="preserve">omplete the </w:t>
      </w:r>
      <w:r w:rsidRPr="00C3397F">
        <w:rPr>
          <w:b/>
          <w:sz w:val="20"/>
          <w:szCs w:val="20"/>
        </w:rPr>
        <w:t>Work</w:t>
      </w:r>
      <w:r w:rsidR="001D6F68" w:rsidRPr="00C3397F">
        <w:rPr>
          <w:b/>
          <w:sz w:val="20"/>
          <w:szCs w:val="20"/>
        </w:rPr>
        <w:t xml:space="preserve"> P</w:t>
      </w:r>
      <w:r w:rsidRPr="00C3397F">
        <w:rPr>
          <w:b/>
          <w:sz w:val="20"/>
          <w:szCs w:val="20"/>
        </w:rPr>
        <w:t>lan Actions</w:t>
      </w:r>
      <w:r w:rsidRPr="00C3397F">
        <w:rPr>
          <w:sz w:val="20"/>
          <w:szCs w:val="20"/>
        </w:rPr>
        <w:t xml:space="preserve"> section first. Make sure to number </w:t>
      </w:r>
      <w:r w:rsidR="001D6F68" w:rsidRPr="00C3397F">
        <w:rPr>
          <w:sz w:val="20"/>
          <w:szCs w:val="20"/>
        </w:rPr>
        <w:t xml:space="preserve">each of the </w:t>
      </w:r>
      <w:r w:rsidRPr="00C3397F">
        <w:rPr>
          <w:sz w:val="20"/>
          <w:szCs w:val="20"/>
        </w:rPr>
        <w:t xml:space="preserve">actions under </w:t>
      </w:r>
      <w:r w:rsidR="001D6F68" w:rsidRPr="00C3397F">
        <w:rPr>
          <w:sz w:val="20"/>
          <w:szCs w:val="20"/>
        </w:rPr>
        <w:t xml:space="preserve">a high-level </w:t>
      </w:r>
      <w:r w:rsidRPr="00C3397F">
        <w:rPr>
          <w:sz w:val="20"/>
          <w:szCs w:val="20"/>
        </w:rPr>
        <w:t xml:space="preserve">Management Approach, as these numbers will provide </w:t>
      </w:r>
      <w:r w:rsidR="001D6F68" w:rsidRPr="00C3397F">
        <w:rPr>
          <w:sz w:val="20"/>
          <w:szCs w:val="20"/>
        </w:rPr>
        <w:t>a</w:t>
      </w:r>
      <w:r w:rsidRPr="00C3397F">
        <w:rPr>
          <w:sz w:val="20"/>
          <w:szCs w:val="20"/>
        </w:rPr>
        <w:t xml:space="preserve"> link between the work</w:t>
      </w:r>
      <w:r w:rsidR="001D6F68" w:rsidRPr="00C3397F">
        <w:rPr>
          <w:sz w:val="20"/>
          <w:szCs w:val="20"/>
        </w:rPr>
        <w:t xml:space="preserve"> </w:t>
      </w:r>
      <w:r w:rsidRPr="00C3397F">
        <w:rPr>
          <w:sz w:val="20"/>
          <w:szCs w:val="20"/>
        </w:rPr>
        <w:t>plan and the logic table</w:t>
      </w:r>
      <w:r w:rsidR="001D6F68" w:rsidRPr="00C3397F">
        <w:rPr>
          <w:sz w:val="20"/>
          <w:szCs w:val="20"/>
        </w:rPr>
        <w:t xml:space="preserve"> above it</w:t>
      </w:r>
      <w:r w:rsidRPr="00C3397F">
        <w:rPr>
          <w:sz w:val="20"/>
          <w:szCs w:val="20"/>
        </w:rPr>
        <w:t xml:space="preserve">. </w:t>
      </w:r>
      <w:r w:rsidR="0039449C" w:rsidRPr="00C3397F">
        <w:rPr>
          <w:sz w:val="20"/>
          <w:szCs w:val="20"/>
        </w:rPr>
        <w:t xml:space="preserve">Use color to indicate the status of your actions: a </w:t>
      </w:r>
      <w:r w:rsidR="0039449C" w:rsidRPr="00C3397F">
        <w:rPr>
          <w:color w:val="A8D08D" w:themeColor="accent6" w:themeTint="99"/>
          <w:sz w:val="20"/>
          <w:szCs w:val="20"/>
        </w:rPr>
        <w:t>green</w:t>
      </w:r>
      <w:r w:rsidR="0039449C" w:rsidRPr="00C3397F">
        <w:rPr>
          <w:sz w:val="20"/>
          <w:szCs w:val="20"/>
        </w:rPr>
        <w:t xml:space="preserve"> row indicates an action has been completed or is moving forward as planned; a </w:t>
      </w:r>
      <w:r w:rsidR="0039449C" w:rsidRPr="00C3397F">
        <w:rPr>
          <w:color w:val="FFD966" w:themeColor="accent4" w:themeTint="99"/>
          <w:sz w:val="20"/>
          <w:szCs w:val="20"/>
        </w:rPr>
        <w:t>yellow</w:t>
      </w:r>
      <w:r w:rsidR="0039449C" w:rsidRPr="00C3397F">
        <w:rPr>
          <w:sz w:val="20"/>
          <w:szCs w:val="20"/>
        </w:rPr>
        <w:t xml:space="preserve"> row indicates an action has encountered minor </w:t>
      </w:r>
      <w:r w:rsidR="006775D9" w:rsidRPr="00C3397F">
        <w:rPr>
          <w:sz w:val="20"/>
          <w:szCs w:val="20"/>
        </w:rPr>
        <w:t>obstacles</w:t>
      </w:r>
      <w:r w:rsidR="0039449C" w:rsidRPr="00C3397F">
        <w:rPr>
          <w:sz w:val="20"/>
          <w:szCs w:val="20"/>
        </w:rPr>
        <w:t xml:space="preserve">; </w:t>
      </w:r>
      <w:r w:rsidR="001D6F68" w:rsidRPr="00C3397F">
        <w:rPr>
          <w:sz w:val="20"/>
          <w:szCs w:val="20"/>
        </w:rPr>
        <w:t xml:space="preserve">and </w:t>
      </w:r>
      <w:r w:rsidR="0039449C" w:rsidRPr="00C3397F">
        <w:rPr>
          <w:sz w:val="20"/>
          <w:szCs w:val="20"/>
        </w:rPr>
        <w:t xml:space="preserve">a </w:t>
      </w:r>
      <w:r w:rsidR="0039449C" w:rsidRPr="00C3397F">
        <w:rPr>
          <w:color w:val="FF2600"/>
          <w:sz w:val="20"/>
          <w:szCs w:val="20"/>
        </w:rPr>
        <w:t>red</w:t>
      </w:r>
      <w:r w:rsidR="0039449C" w:rsidRPr="00C3397F">
        <w:rPr>
          <w:sz w:val="20"/>
          <w:szCs w:val="20"/>
        </w:rPr>
        <w:t xml:space="preserve"> row indicates an action has not been taken or has encountered a serious barrier.</w:t>
      </w:r>
    </w:p>
    <w:p w14:paraId="74AE4112" w14:textId="22C9244D" w:rsidR="00966C18" w:rsidRPr="00C3397F" w:rsidRDefault="00966C18"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Factor</w:t>
      </w:r>
      <w:r w:rsidRPr="00C3397F">
        <w:rPr>
          <w:sz w:val="20"/>
          <w:szCs w:val="20"/>
        </w:rPr>
        <w:t xml:space="preserve">, list the significant factors (both positive and negative) that will or could affect your progress toward an Outcome. </w:t>
      </w:r>
      <w:r w:rsidR="00BF0356" w:rsidRPr="00C3397F">
        <w:rPr>
          <w:sz w:val="20"/>
          <w:szCs w:val="20"/>
        </w:rPr>
        <w:t>The most effective method to ensure logic flow is to list all your factors and then complete each row</w:t>
      </w:r>
      <w:r w:rsidR="001E6A98" w:rsidRPr="00C3397F">
        <w:rPr>
          <w:sz w:val="20"/>
          <w:szCs w:val="20"/>
        </w:rPr>
        <w:t xml:space="preserve"> for each factor</w:t>
      </w:r>
      <w:r w:rsidR="00BF0356" w:rsidRPr="00C3397F">
        <w:rPr>
          <w:sz w:val="20"/>
          <w:szCs w:val="20"/>
        </w:rPr>
        <w:t xml:space="preserve">. </w:t>
      </w:r>
      <w:r w:rsidRPr="00C3397F">
        <w:rPr>
          <w:sz w:val="20"/>
          <w:szCs w:val="20"/>
        </w:rPr>
        <w:t>Consult our Guide to Influencing Factors (Appendix B</w:t>
      </w:r>
      <w:r w:rsidR="00807ADB" w:rsidRPr="00C3397F">
        <w:rPr>
          <w:sz w:val="20"/>
          <w:szCs w:val="20"/>
        </w:rPr>
        <w:t xml:space="preserve"> of the Quarterly Progress Meeting Guide</w:t>
      </w:r>
      <w:r w:rsidR="00001B30" w:rsidRPr="00C3397F">
        <w:rPr>
          <w:sz w:val="20"/>
          <w:szCs w:val="20"/>
        </w:rPr>
        <w:t xml:space="preserve"> on the </w:t>
      </w:r>
      <w:hyperlink r:id="rId14" w:history="1">
        <w:r w:rsidR="00001B30" w:rsidRPr="00C3397F">
          <w:rPr>
            <w:rStyle w:val="Hyperlink"/>
            <w:sz w:val="20"/>
            <w:szCs w:val="20"/>
          </w:rPr>
          <w:t>GIT 6 webpage</w:t>
        </w:r>
      </w:hyperlink>
      <w:r w:rsidR="00001B30" w:rsidRPr="00C3397F">
        <w:rPr>
          <w:sz w:val="20"/>
          <w:szCs w:val="20"/>
        </w:rPr>
        <w:t xml:space="preserve"> under “Projects and Resources”</w:t>
      </w:r>
      <w:r w:rsidRPr="00C3397F">
        <w:rPr>
          <w:sz w:val="20"/>
          <w:szCs w:val="20"/>
        </w:rPr>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rsidRPr="00C3397F">
        <w:rPr>
          <w:sz w:val="20"/>
          <w:szCs w:val="20"/>
        </w:rPr>
        <w:t>If an unmanageable factor significantly impacts your outcome (</w:t>
      </w:r>
      <w:r w:rsidR="001D6F68" w:rsidRPr="00C3397F">
        <w:rPr>
          <w:sz w:val="20"/>
          <w:szCs w:val="20"/>
        </w:rPr>
        <w:t>e.g.,</w:t>
      </w:r>
      <w:r w:rsidR="007A0BBB" w:rsidRPr="00C3397F">
        <w:rPr>
          <w:sz w:val="20"/>
          <w:szCs w:val="20"/>
        </w:rPr>
        <w:t xml:space="preserve"> climate change), you might choose to list it here and describe how you are tracking (but not managing) that factor. </w:t>
      </w:r>
    </w:p>
    <w:p w14:paraId="61BB3CEB" w14:textId="49FD2760" w:rsidR="007A0BBB" w:rsidRPr="00C3397F" w:rsidRDefault="007A0BBB"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Current Efforts</w:t>
      </w:r>
      <w:r w:rsidRPr="00C3397F">
        <w:rPr>
          <w:sz w:val="20"/>
          <w:szCs w:val="20"/>
        </w:rPr>
        <w:t xml:space="preserve">, use keywords to </w:t>
      </w:r>
      <w:r w:rsidR="001D6F68" w:rsidRPr="00C3397F">
        <w:rPr>
          <w:sz w:val="20"/>
          <w:szCs w:val="20"/>
        </w:rPr>
        <w:t>describe</w:t>
      </w:r>
      <w:r w:rsidRPr="00C3397F">
        <w:rPr>
          <w:sz w:val="20"/>
          <w:szCs w:val="20"/>
        </w:rPr>
        <w:t xml:space="preserve"> existing programs or current efforts </w:t>
      </w:r>
      <w:r w:rsidR="001D6F68" w:rsidRPr="00C3397F">
        <w:rPr>
          <w:sz w:val="20"/>
          <w:szCs w:val="20"/>
        </w:rPr>
        <w:t xml:space="preserve">that </w:t>
      </w:r>
      <w:r w:rsidRPr="00C3397F">
        <w:rPr>
          <w:sz w:val="20"/>
          <w:szCs w:val="20"/>
        </w:rPr>
        <w:t xml:space="preserve">other organizations are taking that </w:t>
      </w:r>
      <w:r w:rsidR="001D6F68" w:rsidRPr="00C3397F">
        <w:rPr>
          <w:sz w:val="20"/>
          <w:szCs w:val="20"/>
        </w:rPr>
        <w:t xml:space="preserve">happen to </w:t>
      </w:r>
      <w:r w:rsidRPr="00C3397F">
        <w:rPr>
          <w:sz w:val="20"/>
          <w:szCs w:val="20"/>
        </w:rPr>
        <w:t xml:space="preserve">support your work to manage </w:t>
      </w:r>
      <w:r w:rsidR="00A32B3E" w:rsidRPr="00C3397F">
        <w:rPr>
          <w:sz w:val="20"/>
          <w:szCs w:val="20"/>
        </w:rPr>
        <w:t>an influencing factor</w:t>
      </w:r>
      <w:r w:rsidRPr="00C3397F">
        <w:rPr>
          <w:sz w:val="20"/>
          <w:szCs w:val="20"/>
        </w:rPr>
        <w:t xml:space="preserve"> but would </w:t>
      </w:r>
      <w:r w:rsidR="001D6F68" w:rsidRPr="00C3397F">
        <w:rPr>
          <w:sz w:val="20"/>
          <w:szCs w:val="20"/>
        </w:rPr>
        <w:t>take place</w:t>
      </w:r>
      <w:r w:rsidRPr="00C3397F">
        <w:rPr>
          <w:sz w:val="20"/>
          <w:szCs w:val="20"/>
        </w:rPr>
        <w:t xml:space="preserve"> </w:t>
      </w:r>
      <w:r w:rsidR="001D6F68" w:rsidRPr="00C3397F">
        <w:rPr>
          <w:sz w:val="20"/>
          <w:szCs w:val="20"/>
        </w:rPr>
        <w:t xml:space="preserve">even </w:t>
      </w:r>
      <w:r w:rsidRPr="00C3397F">
        <w:rPr>
          <w:sz w:val="20"/>
          <w:szCs w:val="20"/>
        </w:rPr>
        <w:t xml:space="preserve">without the influence or coordination of the Chesapeake Bay Program. </w:t>
      </w:r>
      <w:r w:rsidR="002B2621" w:rsidRPr="00C3397F">
        <w:rPr>
          <w:sz w:val="20"/>
          <w:szCs w:val="20"/>
        </w:rPr>
        <w:t xml:space="preserve">You may also include current efforts by the Chesapeake Bay Program. </w:t>
      </w:r>
      <w:r w:rsidRPr="00C3397F">
        <w:rPr>
          <w:sz w:val="20"/>
          <w:szCs w:val="20"/>
        </w:rPr>
        <w:t xml:space="preserve">Many of these current efforts may already be identified in your Management Strategy; you </w:t>
      </w:r>
      <w:r w:rsidR="00FF4682" w:rsidRPr="00C3397F">
        <w:rPr>
          <w:sz w:val="20"/>
          <w:szCs w:val="20"/>
        </w:rPr>
        <w:t xml:space="preserve">may choose to link the </w:t>
      </w:r>
      <w:r w:rsidRPr="00C3397F">
        <w:rPr>
          <w:sz w:val="20"/>
          <w:szCs w:val="20"/>
        </w:rPr>
        <w:t xml:space="preserve">keywords </w:t>
      </w:r>
      <w:r w:rsidR="00FF4682" w:rsidRPr="00C3397F">
        <w:rPr>
          <w:sz w:val="20"/>
          <w:szCs w:val="20"/>
        </w:rPr>
        <w:t xml:space="preserve">used in this table </w:t>
      </w:r>
      <w:r w:rsidRPr="00C3397F">
        <w:rPr>
          <w:sz w:val="20"/>
          <w:szCs w:val="20"/>
        </w:rPr>
        <w:t xml:space="preserve">to your Management Strategy </w:t>
      </w:r>
      <w:r w:rsidR="00FF4682" w:rsidRPr="00C3397F">
        <w:rPr>
          <w:sz w:val="20"/>
          <w:szCs w:val="20"/>
        </w:rPr>
        <w:t xml:space="preserve">document </w:t>
      </w:r>
      <w:r w:rsidRPr="00C3397F">
        <w:rPr>
          <w:sz w:val="20"/>
          <w:szCs w:val="20"/>
        </w:rPr>
        <w:t xml:space="preserve">for </w:t>
      </w:r>
      <w:r w:rsidR="00FF4682" w:rsidRPr="00C3397F">
        <w:rPr>
          <w:sz w:val="20"/>
          <w:szCs w:val="20"/>
        </w:rPr>
        <w:t>additional</w:t>
      </w:r>
      <w:r w:rsidRPr="00C3397F">
        <w:rPr>
          <w:sz w:val="20"/>
          <w:szCs w:val="20"/>
        </w:rPr>
        <w:t xml:space="preserve"> context. You may also choose to include some of these efforts as </w:t>
      </w:r>
      <w:r w:rsidR="00FF4682" w:rsidRPr="00C3397F">
        <w:rPr>
          <w:sz w:val="20"/>
          <w:szCs w:val="20"/>
        </w:rPr>
        <w:t xml:space="preserve">actions </w:t>
      </w:r>
      <w:r w:rsidRPr="00C3397F">
        <w:rPr>
          <w:sz w:val="20"/>
          <w:szCs w:val="20"/>
        </w:rPr>
        <w:t>in your work</w:t>
      </w:r>
      <w:r w:rsidR="00FF4682" w:rsidRPr="00C3397F">
        <w:rPr>
          <w:sz w:val="20"/>
          <w:szCs w:val="20"/>
        </w:rPr>
        <w:t xml:space="preserve"> </w:t>
      </w:r>
      <w:r w:rsidRPr="00C3397F">
        <w:rPr>
          <w:sz w:val="20"/>
          <w:szCs w:val="20"/>
        </w:rPr>
        <w:t>plan</w:t>
      </w:r>
      <w:r w:rsidR="00FF4682" w:rsidRPr="00C3397F">
        <w:rPr>
          <w:sz w:val="20"/>
          <w:szCs w:val="20"/>
        </w:rPr>
        <w:t xml:space="preserve">; </w:t>
      </w:r>
      <w:r w:rsidRPr="00C3397F">
        <w:rPr>
          <w:sz w:val="20"/>
          <w:szCs w:val="20"/>
        </w:rPr>
        <w:t xml:space="preserve">if </w:t>
      </w:r>
      <w:r w:rsidR="00FF4682" w:rsidRPr="00C3397F">
        <w:rPr>
          <w:sz w:val="20"/>
          <w:szCs w:val="20"/>
        </w:rPr>
        <w:t>you do</w:t>
      </w:r>
      <w:r w:rsidRPr="00C3397F">
        <w:rPr>
          <w:sz w:val="20"/>
          <w:szCs w:val="20"/>
        </w:rPr>
        <w:t xml:space="preserve">, </w:t>
      </w:r>
      <w:r w:rsidR="00FF4682" w:rsidRPr="00C3397F">
        <w:rPr>
          <w:sz w:val="20"/>
          <w:szCs w:val="20"/>
        </w:rPr>
        <w:t>please include the action’s number and hyperlink</w:t>
      </w:r>
      <w:r w:rsidRPr="00C3397F">
        <w:rPr>
          <w:sz w:val="20"/>
          <w:szCs w:val="20"/>
        </w:rPr>
        <w:t xml:space="preserve">. </w:t>
      </w:r>
    </w:p>
    <w:p w14:paraId="5C034360" w14:textId="663B7910"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Gap</w:t>
      </w:r>
      <w:r w:rsidRPr="00C3397F">
        <w:rPr>
          <w:sz w:val="20"/>
          <w:szCs w:val="20"/>
        </w:rPr>
        <w:t>, list any existing gap</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left by those programs that may already be in place to address </w:t>
      </w:r>
      <w:r w:rsidR="00A32B3E" w:rsidRPr="00C3397F">
        <w:rPr>
          <w:sz w:val="20"/>
          <w:szCs w:val="20"/>
        </w:rPr>
        <w:t xml:space="preserve">an </w:t>
      </w:r>
      <w:r w:rsidRPr="00C3397F">
        <w:rPr>
          <w:sz w:val="20"/>
          <w:szCs w:val="20"/>
        </w:rPr>
        <w:t>influencing factor. These gaps should help determine the actions that should be taken by the Chesapeake Bay Program</w:t>
      </w:r>
      <w:r w:rsidR="007A0BBB" w:rsidRPr="00C3397F">
        <w:rPr>
          <w:sz w:val="20"/>
          <w:szCs w:val="20"/>
        </w:rPr>
        <w:t xml:space="preserve"> through the collective </w:t>
      </w:r>
      <w:r w:rsidR="00FF4682" w:rsidRPr="00C3397F">
        <w:rPr>
          <w:sz w:val="20"/>
          <w:szCs w:val="20"/>
        </w:rPr>
        <w:t>efforts of G</w:t>
      </w:r>
      <w:r w:rsidR="007A0BBB" w:rsidRPr="00C3397F">
        <w:rPr>
          <w:sz w:val="20"/>
          <w:szCs w:val="20"/>
        </w:rPr>
        <w:t xml:space="preserve">oal </w:t>
      </w:r>
      <w:r w:rsidR="00FF4682" w:rsidRPr="00C3397F">
        <w:rPr>
          <w:sz w:val="20"/>
          <w:szCs w:val="20"/>
        </w:rPr>
        <w:t>Implementation T</w:t>
      </w:r>
      <w:r w:rsidR="007A0BBB" w:rsidRPr="00C3397F">
        <w:rPr>
          <w:sz w:val="20"/>
          <w:szCs w:val="20"/>
        </w:rPr>
        <w:t>eam</w:t>
      </w:r>
      <w:r w:rsidR="00FF4682" w:rsidRPr="00C3397F">
        <w:rPr>
          <w:sz w:val="20"/>
          <w:szCs w:val="20"/>
        </w:rPr>
        <w:t>s</w:t>
      </w:r>
      <w:r w:rsidR="007A0BBB" w:rsidRPr="00C3397F">
        <w:rPr>
          <w:sz w:val="20"/>
          <w:szCs w:val="20"/>
        </w:rPr>
        <w:t xml:space="preserve">, </w:t>
      </w:r>
      <w:r w:rsidR="00FF4682" w:rsidRPr="00C3397F">
        <w:rPr>
          <w:sz w:val="20"/>
          <w:szCs w:val="20"/>
        </w:rPr>
        <w:t>W</w:t>
      </w:r>
      <w:r w:rsidR="007A0BBB" w:rsidRPr="00C3397F">
        <w:rPr>
          <w:sz w:val="20"/>
          <w:szCs w:val="20"/>
        </w:rPr>
        <w:t>orkgroup</w:t>
      </w:r>
      <w:r w:rsidR="00FF4682" w:rsidRPr="00C3397F">
        <w:rPr>
          <w:sz w:val="20"/>
          <w:szCs w:val="20"/>
        </w:rPr>
        <w:t>s</w:t>
      </w:r>
      <w:r w:rsidR="007A0BBB" w:rsidRPr="00C3397F">
        <w:rPr>
          <w:sz w:val="20"/>
          <w:szCs w:val="20"/>
        </w:rPr>
        <w:t xml:space="preserve">, </w:t>
      </w:r>
      <w:r w:rsidR="00FF4682" w:rsidRPr="00C3397F">
        <w:rPr>
          <w:sz w:val="20"/>
          <w:szCs w:val="20"/>
        </w:rPr>
        <w:t xml:space="preserve">and </w:t>
      </w:r>
      <w:r w:rsidR="007A0BBB" w:rsidRPr="00C3397F">
        <w:rPr>
          <w:sz w:val="20"/>
          <w:szCs w:val="20"/>
        </w:rPr>
        <w:t>internal support team</w:t>
      </w:r>
      <w:r w:rsidR="00FF4682" w:rsidRPr="00C3397F">
        <w:rPr>
          <w:sz w:val="20"/>
          <w:szCs w:val="20"/>
        </w:rPr>
        <w:t>s</w:t>
      </w:r>
      <w:r w:rsidR="007A0BBB" w:rsidRPr="00C3397F">
        <w:rPr>
          <w:sz w:val="20"/>
          <w:szCs w:val="20"/>
        </w:rPr>
        <w:t xml:space="preserve"> </w:t>
      </w:r>
      <w:r w:rsidR="00FF4682" w:rsidRPr="00C3397F">
        <w:rPr>
          <w:sz w:val="20"/>
          <w:szCs w:val="20"/>
        </w:rPr>
        <w:t>like</w:t>
      </w:r>
      <w:r w:rsidR="007A0BBB" w:rsidRPr="00C3397F">
        <w:rPr>
          <w:sz w:val="20"/>
          <w:szCs w:val="20"/>
        </w:rPr>
        <w:t xml:space="preserve"> STAR, or </w:t>
      </w:r>
      <w:r w:rsidR="00FF4682" w:rsidRPr="00C3397F">
        <w:rPr>
          <w:sz w:val="20"/>
          <w:szCs w:val="20"/>
        </w:rPr>
        <w:t>the actions that should be taken by</w:t>
      </w:r>
      <w:r w:rsidR="002B2621" w:rsidRPr="00C3397F">
        <w:rPr>
          <w:sz w:val="20"/>
          <w:szCs w:val="20"/>
        </w:rPr>
        <w:t xml:space="preserve"> individual</w:t>
      </w:r>
      <w:r w:rsidR="00FF4682" w:rsidRPr="00C3397F">
        <w:rPr>
          <w:sz w:val="20"/>
          <w:szCs w:val="20"/>
        </w:rPr>
        <w:t xml:space="preserve"> partners to support our collective work</w:t>
      </w:r>
      <w:r w:rsidR="007A0BBB" w:rsidRPr="00C3397F">
        <w:rPr>
          <w:sz w:val="20"/>
          <w:szCs w:val="20"/>
        </w:rPr>
        <w:t xml:space="preserve"> (</w:t>
      </w:r>
      <w:r w:rsidR="00FF4682" w:rsidRPr="00C3397F">
        <w:rPr>
          <w:sz w:val="20"/>
          <w:szCs w:val="20"/>
        </w:rPr>
        <w:t>e.g., a presentation of scientific findings by a federal agency to a Chesapeake Bay Program workgroup)</w:t>
      </w:r>
      <w:r w:rsidRPr="00C3397F">
        <w:rPr>
          <w:sz w:val="20"/>
          <w:szCs w:val="20"/>
        </w:rPr>
        <w:t>.</w:t>
      </w:r>
      <w:r w:rsidR="00001B30" w:rsidRPr="00C3397F">
        <w:rPr>
          <w:sz w:val="20"/>
          <w:szCs w:val="20"/>
        </w:rPr>
        <w:t xml:space="preserve"> These gaps may already be listed in your Management Strategy. </w:t>
      </w:r>
    </w:p>
    <w:p w14:paraId="043CB330" w14:textId="0B5781AF"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Action</w:t>
      </w:r>
      <w:r w:rsidR="002520E2" w:rsidRPr="00C3397F">
        <w:rPr>
          <w:b/>
          <w:sz w:val="20"/>
          <w:szCs w:val="20"/>
        </w:rPr>
        <w:t>s</w:t>
      </w:r>
      <w:r w:rsidRPr="00C3397F">
        <w:rPr>
          <w:sz w:val="20"/>
          <w:szCs w:val="20"/>
        </w:rPr>
        <w:t xml:space="preserve">, list the </w:t>
      </w:r>
      <w:r w:rsidR="002520E2" w:rsidRPr="00C3397F">
        <w:rPr>
          <w:sz w:val="20"/>
          <w:szCs w:val="20"/>
        </w:rPr>
        <w:t xml:space="preserve">number </w:t>
      </w:r>
      <w:r w:rsidR="00FF4682" w:rsidRPr="00C3397F">
        <w:rPr>
          <w:sz w:val="20"/>
          <w:szCs w:val="20"/>
        </w:rPr>
        <w:t>that corresponds to</w:t>
      </w:r>
      <w:r w:rsidR="002520E2" w:rsidRPr="00C3397F">
        <w:rPr>
          <w:sz w:val="20"/>
          <w:szCs w:val="20"/>
        </w:rPr>
        <w:t xml:space="preserve"> the </w:t>
      </w:r>
      <w:r w:rsidRPr="00C3397F">
        <w:rPr>
          <w:sz w:val="20"/>
          <w:szCs w:val="20"/>
        </w:rPr>
        <w:t>action</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you are taking to </w:t>
      </w:r>
      <w:r w:rsidR="00A32B3E" w:rsidRPr="00C3397F">
        <w:rPr>
          <w:sz w:val="20"/>
          <w:szCs w:val="20"/>
        </w:rPr>
        <w:t xml:space="preserve">fill identified gaps in </w:t>
      </w:r>
      <w:r w:rsidRPr="00C3397F">
        <w:rPr>
          <w:sz w:val="20"/>
          <w:szCs w:val="20"/>
        </w:rPr>
        <w:t>manag</w:t>
      </w:r>
      <w:r w:rsidR="00A32B3E" w:rsidRPr="00C3397F">
        <w:rPr>
          <w:sz w:val="20"/>
          <w:szCs w:val="20"/>
        </w:rPr>
        <w:t>ing</w:t>
      </w:r>
      <w:r w:rsidRPr="00C3397F">
        <w:rPr>
          <w:sz w:val="20"/>
          <w:szCs w:val="20"/>
        </w:rPr>
        <w:t xml:space="preserve"> </w:t>
      </w:r>
      <w:r w:rsidR="00FF4682" w:rsidRPr="00C3397F">
        <w:rPr>
          <w:sz w:val="20"/>
          <w:szCs w:val="20"/>
        </w:rPr>
        <w:t xml:space="preserve">influencing </w:t>
      </w:r>
      <w:r w:rsidRPr="00C3397F">
        <w:rPr>
          <w:sz w:val="20"/>
          <w:szCs w:val="20"/>
        </w:rPr>
        <w:t xml:space="preserve">factors. Include </w:t>
      </w:r>
      <w:r w:rsidR="00A32B3E" w:rsidRPr="00C3397F">
        <w:rPr>
          <w:sz w:val="20"/>
          <w:szCs w:val="20"/>
        </w:rPr>
        <w:t xml:space="preserve">on a separate line </w:t>
      </w:r>
      <w:r w:rsidRPr="00C3397F">
        <w:rPr>
          <w:sz w:val="20"/>
          <w:szCs w:val="20"/>
        </w:rPr>
        <w:t>those approaches and/or actions that may not be linked to an influencing factor.</w:t>
      </w:r>
      <w:r w:rsidR="002520E2" w:rsidRPr="00C3397F">
        <w:rPr>
          <w:sz w:val="20"/>
          <w:szCs w:val="20"/>
        </w:rPr>
        <w:t xml:space="preserve"> </w:t>
      </w:r>
      <w:r w:rsidR="002B2621" w:rsidRPr="00C3397F">
        <w:rPr>
          <w:sz w:val="20"/>
          <w:szCs w:val="20"/>
        </w:rPr>
        <w:t xml:space="preserve">To help identify the action number, you may also include a few key words. </w:t>
      </w:r>
      <w:r w:rsidR="00FF4682" w:rsidRPr="00C3397F">
        <w:rPr>
          <w:sz w:val="20"/>
          <w:szCs w:val="20"/>
        </w:rPr>
        <w:t>Emphasize</w:t>
      </w:r>
      <w:r w:rsidR="002520E2" w:rsidRPr="00C3397F">
        <w:rPr>
          <w:sz w:val="20"/>
          <w:szCs w:val="20"/>
        </w:rPr>
        <w:t xml:space="preserve"> critical actions in </w:t>
      </w:r>
      <w:r w:rsidR="002520E2" w:rsidRPr="00C3397F">
        <w:rPr>
          <w:b/>
          <w:sz w:val="20"/>
          <w:szCs w:val="20"/>
        </w:rPr>
        <w:t>bold</w:t>
      </w:r>
      <w:r w:rsidR="002520E2" w:rsidRPr="00C3397F">
        <w:rPr>
          <w:sz w:val="20"/>
          <w:szCs w:val="20"/>
        </w:rPr>
        <w:t xml:space="preserve">. </w:t>
      </w:r>
    </w:p>
    <w:p w14:paraId="7BCBAB55" w14:textId="056E6B47"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2520E2" w:rsidRPr="00C3397F">
        <w:rPr>
          <w:b/>
          <w:sz w:val="20"/>
          <w:szCs w:val="20"/>
        </w:rPr>
        <w:t>Metric</w:t>
      </w:r>
      <w:r w:rsidRPr="00C3397F">
        <w:rPr>
          <w:sz w:val="20"/>
          <w:szCs w:val="20"/>
        </w:rPr>
        <w:t xml:space="preserve">, </w:t>
      </w:r>
      <w:r w:rsidR="002520E2" w:rsidRPr="00C3397F">
        <w:rPr>
          <w:sz w:val="20"/>
          <w:szCs w:val="20"/>
        </w:rPr>
        <w:t>describe any</w:t>
      </w:r>
      <w:r w:rsidRPr="00C3397F">
        <w:rPr>
          <w:sz w:val="20"/>
          <w:szCs w:val="20"/>
        </w:rPr>
        <w:t xml:space="preserve"> metric</w:t>
      </w:r>
      <w:r w:rsidR="00033E6F" w:rsidRPr="00C3397F">
        <w:rPr>
          <w:sz w:val="20"/>
          <w:szCs w:val="20"/>
        </w:rPr>
        <w:t>(s)</w:t>
      </w:r>
      <w:r w:rsidR="002520E2" w:rsidRPr="00C3397F">
        <w:rPr>
          <w:sz w:val="20"/>
          <w:szCs w:val="20"/>
        </w:rPr>
        <w:t xml:space="preserve"> or observ</w:t>
      </w:r>
      <w:r w:rsidR="00033E6F" w:rsidRPr="00C3397F">
        <w:rPr>
          <w:sz w:val="20"/>
          <w:szCs w:val="20"/>
        </w:rPr>
        <w:t xml:space="preserve">ation(s) </w:t>
      </w:r>
      <w:r w:rsidRPr="00C3397F">
        <w:rPr>
          <w:sz w:val="20"/>
          <w:szCs w:val="20"/>
        </w:rPr>
        <w:t>that will be</w:t>
      </w:r>
      <w:r w:rsidR="00033E6F" w:rsidRPr="00C3397F">
        <w:rPr>
          <w:sz w:val="20"/>
          <w:szCs w:val="20"/>
        </w:rPr>
        <w:t xml:space="preserve"> used to</w:t>
      </w:r>
      <w:r w:rsidRPr="00C3397F">
        <w:rPr>
          <w:sz w:val="20"/>
          <w:szCs w:val="20"/>
        </w:rPr>
        <w:t xml:space="preserve"> </w:t>
      </w:r>
      <w:r w:rsidR="002520E2" w:rsidRPr="00C3397F">
        <w:rPr>
          <w:sz w:val="20"/>
          <w:szCs w:val="20"/>
        </w:rPr>
        <w:t>determine</w:t>
      </w:r>
      <w:r w:rsidRPr="00C3397F">
        <w:rPr>
          <w:sz w:val="20"/>
          <w:szCs w:val="20"/>
        </w:rPr>
        <w:t xml:space="preserve"> whether your management actions have </w:t>
      </w:r>
      <w:r w:rsidR="00FF4682" w:rsidRPr="00C3397F">
        <w:rPr>
          <w:sz w:val="20"/>
          <w:szCs w:val="20"/>
        </w:rPr>
        <w:t>achieved the intended result</w:t>
      </w:r>
      <w:r w:rsidRPr="00C3397F">
        <w:rPr>
          <w:sz w:val="20"/>
          <w:szCs w:val="20"/>
        </w:rPr>
        <w:t xml:space="preserve">. </w:t>
      </w:r>
    </w:p>
    <w:p w14:paraId="4F78DF14" w14:textId="0732867C"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Pr="00C3397F">
        <w:rPr>
          <w:b/>
          <w:sz w:val="20"/>
          <w:szCs w:val="20"/>
        </w:rPr>
        <w:t>Expected Response</w:t>
      </w:r>
      <w:r w:rsidR="002B2621" w:rsidRPr="00C3397F">
        <w:rPr>
          <w:b/>
          <w:sz w:val="20"/>
          <w:szCs w:val="20"/>
        </w:rPr>
        <w:t xml:space="preserve"> and Application</w:t>
      </w:r>
      <w:r w:rsidR="00033E6F" w:rsidRPr="00C3397F">
        <w:rPr>
          <w:sz w:val="20"/>
          <w:szCs w:val="20"/>
        </w:rPr>
        <w:t>, briefly describe</w:t>
      </w:r>
      <w:r w:rsidRPr="00C3397F">
        <w:rPr>
          <w:sz w:val="20"/>
          <w:szCs w:val="20"/>
        </w:rPr>
        <w:t xml:space="preserve"> the expected effects</w:t>
      </w:r>
      <w:r w:rsidR="002B2621" w:rsidRPr="00C3397F">
        <w:rPr>
          <w:sz w:val="20"/>
          <w:szCs w:val="20"/>
        </w:rPr>
        <w:t xml:space="preserve"> and future application</w:t>
      </w:r>
      <w:r w:rsidRPr="00C3397F">
        <w:rPr>
          <w:sz w:val="20"/>
          <w:szCs w:val="20"/>
        </w:rPr>
        <w:t xml:space="preserve"> of your management actions. Include the timing and magnitude of any expected changes</w:t>
      </w:r>
      <w:r w:rsidR="002B2621" w:rsidRPr="00C3397F">
        <w:rPr>
          <w:sz w:val="20"/>
          <w:szCs w:val="20"/>
        </w:rPr>
        <w:t xml:space="preserve">, </w:t>
      </w:r>
      <w:r w:rsidRPr="00C3397F">
        <w:rPr>
          <w:sz w:val="20"/>
          <w:szCs w:val="20"/>
        </w:rPr>
        <w:t>whether these changes have occurred</w:t>
      </w:r>
      <w:r w:rsidR="002B2621" w:rsidRPr="00C3397F">
        <w:rPr>
          <w:sz w:val="20"/>
          <w:szCs w:val="20"/>
        </w:rPr>
        <w:t>, and how these changes will influence your next steps</w:t>
      </w:r>
      <w:r w:rsidRPr="00C3397F">
        <w:rPr>
          <w:sz w:val="20"/>
          <w:szCs w:val="20"/>
        </w:rPr>
        <w:t xml:space="preserve"> </w:t>
      </w:r>
    </w:p>
    <w:p w14:paraId="51843757" w14:textId="385DEDD5" w:rsidR="00966C18" w:rsidRPr="00C3397F" w:rsidRDefault="00966C18" w:rsidP="0039449C">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1E6A98" w:rsidRPr="00C3397F">
        <w:rPr>
          <w:b/>
          <w:sz w:val="20"/>
          <w:szCs w:val="20"/>
        </w:rPr>
        <w:t>Learn/Adapt</w:t>
      </w:r>
      <w:r w:rsidRPr="00C3397F">
        <w:rPr>
          <w:sz w:val="20"/>
          <w:szCs w:val="20"/>
        </w:rPr>
        <w:t xml:space="preserve">, </w:t>
      </w:r>
      <w:r w:rsidR="002520E2" w:rsidRPr="00C3397F">
        <w:rPr>
          <w:sz w:val="20"/>
          <w:szCs w:val="20"/>
        </w:rPr>
        <w:t xml:space="preserve">describe what you learned from </w:t>
      </w:r>
      <w:r w:rsidR="00FF4682" w:rsidRPr="00C3397F">
        <w:rPr>
          <w:sz w:val="20"/>
          <w:szCs w:val="20"/>
        </w:rPr>
        <w:t>taking an</w:t>
      </w:r>
      <w:r w:rsidR="002520E2" w:rsidRPr="00C3397F">
        <w:rPr>
          <w:sz w:val="20"/>
          <w:szCs w:val="20"/>
        </w:rPr>
        <w:t xml:space="preserve"> action and how </w:t>
      </w:r>
      <w:r w:rsidR="00FF4682" w:rsidRPr="00C3397F">
        <w:rPr>
          <w:sz w:val="20"/>
          <w:szCs w:val="20"/>
        </w:rPr>
        <w:t>this lesson</w:t>
      </w:r>
      <w:r w:rsidR="002520E2" w:rsidRPr="00C3397F">
        <w:rPr>
          <w:sz w:val="20"/>
          <w:szCs w:val="20"/>
        </w:rPr>
        <w:t xml:space="preserve"> will impact your work</w:t>
      </w:r>
      <w:r w:rsidR="00FF4682" w:rsidRPr="00C3397F">
        <w:rPr>
          <w:sz w:val="20"/>
          <w:szCs w:val="20"/>
        </w:rPr>
        <w:t xml:space="preserve"> </w:t>
      </w:r>
      <w:r w:rsidR="002520E2" w:rsidRPr="00C3397F">
        <w:rPr>
          <w:sz w:val="20"/>
          <w:szCs w:val="20"/>
        </w:rPr>
        <w:t xml:space="preserve">plan or </w:t>
      </w:r>
      <w:r w:rsidR="00FF4682" w:rsidRPr="00C3397F">
        <w:rPr>
          <w:sz w:val="20"/>
          <w:szCs w:val="20"/>
        </w:rPr>
        <w:t>M</w:t>
      </w:r>
      <w:r w:rsidR="002520E2" w:rsidRPr="00C3397F">
        <w:rPr>
          <w:sz w:val="20"/>
          <w:szCs w:val="20"/>
        </w:rPr>
        <w:t xml:space="preserve">anagement </w:t>
      </w:r>
      <w:r w:rsidR="00FF4682" w:rsidRPr="00C3397F">
        <w:rPr>
          <w:sz w:val="20"/>
          <w:szCs w:val="20"/>
        </w:rPr>
        <w:t>S</w:t>
      </w:r>
      <w:r w:rsidR="002520E2" w:rsidRPr="00C3397F">
        <w:rPr>
          <w:sz w:val="20"/>
          <w:szCs w:val="20"/>
        </w:rPr>
        <w:t xml:space="preserve">trategy going forward. </w:t>
      </w:r>
    </w:p>
    <w:p w14:paraId="476C5181" w14:textId="77777777" w:rsidR="00966C18" w:rsidRPr="00231746" w:rsidRDefault="00966C18" w:rsidP="006A29AE">
      <w:pPr>
        <w:spacing w:after="0"/>
        <w:rPr>
          <w:b/>
          <w:sz w:val="20"/>
          <w:szCs w:val="20"/>
        </w:rPr>
      </w:pPr>
    </w:p>
    <w:p w14:paraId="5E679778" w14:textId="77777777" w:rsidR="0039449C" w:rsidRDefault="0039449C">
      <w:pPr>
        <w:rPr>
          <w:b/>
          <w:sz w:val="24"/>
          <w:szCs w:val="24"/>
        </w:rPr>
      </w:pPr>
      <w:r>
        <w:rPr>
          <w:b/>
          <w:sz w:val="24"/>
          <w:szCs w:val="24"/>
        </w:rPr>
        <w:br w:type="page"/>
      </w:r>
    </w:p>
    <w:p w14:paraId="7CA55752" w14:textId="68B32F19" w:rsidR="0039449C" w:rsidRDefault="006B1CA1" w:rsidP="006A29AE">
      <w:pPr>
        <w:spacing w:after="0"/>
        <w:rPr>
          <w:b/>
          <w:sz w:val="24"/>
          <w:szCs w:val="24"/>
        </w:rPr>
      </w:pPr>
      <w:r>
        <w:rPr>
          <w:b/>
          <w:sz w:val="24"/>
          <w:szCs w:val="24"/>
        </w:rPr>
        <w:lastRenderedPageBreak/>
        <w:t>Toxics Policy and Prevention</w:t>
      </w:r>
      <w:r w:rsidR="0039449C">
        <w:rPr>
          <w:b/>
          <w:sz w:val="24"/>
          <w:szCs w:val="24"/>
        </w:rPr>
        <w:t xml:space="preserve"> Logic Table and </w:t>
      </w:r>
      <w:r w:rsidR="00FF4682">
        <w:rPr>
          <w:b/>
          <w:sz w:val="24"/>
          <w:szCs w:val="24"/>
        </w:rPr>
        <w:t>Work Plan</w:t>
      </w:r>
    </w:p>
    <w:p w14:paraId="438432AD" w14:textId="77777777" w:rsidR="0039449C" w:rsidRDefault="0039449C" w:rsidP="006A29AE">
      <w:pPr>
        <w:spacing w:after="0"/>
        <w:rPr>
          <w:b/>
          <w:sz w:val="24"/>
          <w:szCs w:val="24"/>
        </w:rPr>
      </w:pPr>
    </w:p>
    <w:p w14:paraId="1170E095" w14:textId="2E9E6552" w:rsidR="006A29AE" w:rsidRPr="00630FB5" w:rsidRDefault="00FF4682" w:rsidP="006A29AE">
      <w:pPr>
        <w:spacing w:after="0"/>
        <w:rPr>
          <w:sz w:val="24"/>
          <w:szCs w:val="24"/>
        </w:rPr>
      </w:pPr>
      <w:r>
        <w:rPr>
          <w:b/>
          <w:sz w:val="24"/>
          <w:szCs w:val="24"/>
        </w:rPr>
        <w:t xml:space="preserve">Primary </w:t>
      </w:r>
      <w:r w:rsidR="002B2621">
        <w:rPr>
          <w:b/>
          <w:sz w:val="24"/>
          <w:szCs w:val="24"/>
        </w:rPr>
        <w:t>User</w:t>
      </w:r>
      <w:r w:rsidR="001E6A98">
        <w:rPr>
          <w:b/>
          <w:sz w:val="24"/>
          <w:szCs w:val="24"/>
        </w:rPr>
        <w:t>s</w:t>
      </w:r>
      <w:r w:rsidR="006A29AE" w:rsidRPr="006A29AE">
        <w:rPr>
          <w:b/>
          <w:sz w:val="24"/>
          <w:szCs w:val="24"/>
        </w:rPr>
        <w:t>:</w:t>
      </w:r>
      <w:r w:rsidR="00560502">
        <w:rPr>
          <w:b/>
          <w:sz w:val="24"/>
          <w:szCs w:val="24"/>
        </w:rPr>
        <w:t xml:space="preserve"> </w:t>
      </w:r>
      <w:r w:rsidR="00560502" w:rsidRPr="00630FB5">
        <w:rPr>
          <w:sz w:val="24"/>
          <w:szCs w:val="24"/>
        </w:rPr>
        <w:t xml:space="preserve">Goal </w:t>
      </w:r>
      <w:r>
        <w:rPr>
          <w:sz w:val="24"/>
          <w:szCs w:val="24"/>
        </w:rPr>
        <w:t xml:space="preserve">Implementation </w:t>
      </w:r>
      <w:r w:rsidR="00560502" w:rsidRPr="00630FB5">
        <w:rPr>
          <w:sz w:val="24"/>
          <w:szCs w:val="24"/>
        </w:rPr>
        <w:t>Teams</w:t>
      </w:r>
      <w:r w:rsidR="002B2621">
        <w:rPr>
          <w:sz w:val="24"/>
          <w:szCs w:val="24"/>
        </w:rPr>
        <w:t xml:space="preserve">, </w:t>
      </w:r>
      <w:r w:rsidR="00560502" w:rsidRPr="00630FB5">
        <w:rPr>
          <w:sz w:val="24"/>
          <w:szCs w:val="24"/>
        </w:rPr>
        <w:t>Workgroups</w:t>
      </w:r>
      <w:r w:rsidR="002B2621">
        <w:rPr>
          <w:sz w:val="24"/>
          <w:szCs w:val="24"/>
        </w:rPr>
        <w:t>, and Management Board</w:t>
      </w:r>
      <w:r w:rsidR="00560502" w:rsidRPr="00630FB5">
        <w:rPr>
          <w:sz w:val="24"/>
          <w:szCs w:val="24"/>
        </w:rPr>
        <w:t xml:space="preserve"> </w:t>
      </w:r>
      <w:r>
        <w:rPr>
          <w:sz w:val="24"/>
          <w:szCs w:val="24"/>
        </w:rPr>
        <w:t>| S</w:t>
      </w:r>
      <w:r w:rsidRPr="00630FB5">
        <w:rPr>
          <w:sz w:val="24"/>
          <w:szCs w:val="24"/>
        </w:rPr>
        <w:t xml:space="preserve">econdary </w:t>
      </w:r>
      <w:r>
        <w:rPr>
          <w:sz w:val="24"/>
          <w:szCs w:val="24"/>
        </w:rPr>
        <w:t>A</w:t>
      </w:r>
      <w:r w:rsidRPr="00630FB5">
        <w:rPr>
          <w:sz w:val="24"/>
          <w:szCs w:val="24"/>
        </w:rPr>
        <w:t>udience</w:t>
      </w:r>
      <w:r w:rsidR="00560502" w:rsidRPr="00630FB5">
        <w:rPr>
          <w:sz w:val="24"/>
          <w:szCs w:val="24"/>
        </w:rPr>
        <w:t xml:space="preserve">: </w:t>
      </w:r>
      <w:r>
        <w:rPr>
          <w:sz w:val="24"/>
          <w:szCs w:val="24"/>
        </w:rPr>
        <w:t>I</w:t>
      </w:r>
      <w:r w:rsidRPr="00630FB5">
        <w:rPr>
          <w:sz w:val="24"/>
          <w:szCs w:val="24"/>
        </w:rPr>
        <w:t xml:space="preserve">nterested </w:t>
      </w:r>
      <w:r>
        <w:rPr>
          <w:sz w:val="24"/>
          <w:szCs w:val="24"/>
        </w:rPr>
        <w:t>I</w:t>
      </w:r>
      <w:r w:rsidRPr="00630FB5">
        <w:rPr>
          <w:sz w:val="24"/>
          <w:szCs w:val="24"/>
        </w:rPr>
        <w:t xml:space="preserve">nternal </w:t>
      </w:r>
      <w:r w:rsidR="00560502" w:rsidRPr="00630FB5">
        <w:rPr>
          <w:sz w:val="24"/>
          <w:szCs w:val="24"/>
        </w:rPr>
        <w:t xml:space="preserve">or </w:t>
      </w:r>
      <w:r>
        <w:rPr>
          <w:sz w:val="24"/>
          <w:szCs w:val="24"/>
        </w:rPr>
        <w:t>E</w:t>
      </w:r>
      <w:r w:rsidRPr="00630FB5">
        <w:rPr>
          <w:sz w:val="24"/>
          <w:szCs w:val="24"/>
        </w:rPr>
        <w:t xml:space="preserve">xternal </w:t>
      </w:r>
      <w:r>
        <w:rPr>
          <w:sz w:val="24"/>
          <w:szCs w:val="24"/>
        </w:rPr>
        <w:t>P</w:t>
      </w:r>
      <w:r w:rsidRPr="00630FB5">
        <w:rPr>
          <w:sz w:val="24"/>
          <w:szCs w:val="24"/>
        </w:rPr>
        <w:t>arties</w:t>
      </w:r>
    </w:p>
    <w:p w14:paraId="333548F9" w14:textId="0DA1BE27" w:rsidR="006A29AE" w:rsidRPr="00630FB5" w:rsidRDefault="00FF4682" w:rsidP="006A29AE">
      <w:pPr>
        <w:spacing w:after="0"/>
        <w:rPr>
          <w:sz w:val="24"/>
          <w:szCs w:val="24"/>
        </w:rPr>
      </w:pPr>
      <w:r>
        <w:rPr>
          <w:b/>
          <w:sz w:val="24"/>
          <w:szCs w:val="24"/>
        </w:rPr>
        <w:t xml:space="preserve">Primary </w:t>
      </w:r>
      <w:r w:rsidR="006A29AE" w:rsidRPr="006A29AE">
        <w:rPr>
          <w:b/>
          <w:sz w:val="24"/>
          <w:szCs w:val="24"/>
        </w:rPr>
        <w:t>Purpose:</w:t>
      </w:r>
      <w:r w:rsidR="00560502">
        <w:rPr>
          <w:b/>
          <w:sz w:val="24"/>
          <w:szCs w:val="24"/>
        </w:rPr>
        <w:t xml:space="preserve"> </w:t>
      </w:r>
      <w:r>
        <w:rPr>
          <w:sz w:val="24"/>
          <w:szCs w:val="24"/>
        </w:rPr>
        <w:t>T</w:t>
      </w:r>
      <w:r w:rsidRPr="00630FB5">
        <w:rPr>
          <w:sz w:val="24"/>
          <w:szCs w:val="24"/>
        </w:rPr>
        <w:t xml:space="preserve">o </w:t>
      </w:r>
      <w:r w:rsidR="00560502" w:rsidRPr="00630FB5">
        <w:rPr>
          <w:sz w:val="24"/>
          <w:szCs w:val="24"/>
        </w:rPr>
        <w:t xml:space="preserve">assist </w:t>
      </w:r>
      <w:r w:rsidR="00925DE8">
        <w:rPr>
          <w:sz w:val="24"/>
          <w:szCs w:val="24"/>
        </w:rPr>
        <w:t>partner</w:t>
      </w:r>
      <w:r w:rsidR="00925DE8" w:rsidRPr="00630FB5">
        <w:rPr>
          <w:sz w:val="24"/>
          <w:szCs w:val="24"/>
        </w:rPr>
        <w:t xml:space="preserve">s </w:t>
      </w:r>
      <w:r w:rsidR="00560502" w:rsidRPr="00630FB5">
        <w:rPr>
          <w:sz w:val="24"/>
          <w:szCs w:val="24"/>
        </w:rPr>
        <w:t>in thinking through the relation</w:t>
      </w:r>
      <w:r>
        <w:rPr>
          <w:sz w:val="24"/>
          <w:szCs w:val="24"/>
        </w:rPr>
        <w:t>ship</w:t>
      </w:r>
      <w:r w:rsidR="00925DE8">
        <w:rPr>
          <w:sz w:val="24"/>
          <w:szCs w:val="24"/>
        </w:rPr>
        <w:t>s</w:t>
      </w:r>
      <w:r w:rsidR="00560502" w:rsidRPr="00630FB5">
        <w:rPr>
          <w:sz w:val="24"/>
          <w:szCs w:val="24"/>
        </w:rPr>
        <w:t xml:space="preserve"> </w:t>
      </w:r>
      <w:r>
        <w:rPr>
          <w:sz w:val="24"/>
          <w:szCs w:val="24"/>
        </w:rPr>
        <w:t>between</w:t>
      </w:r>
      <w:r w:rsidRPr="00630FB5">
        <w:rPr>
          <w:sz w:val="24"/>
          <w:szCs w:val="24"/>
        </w:rPr>
        <w:t xml:space="preserve"> </w:t>
      </w:r>
      <w:r w:rsidR="00560502" w:rsidRPr="00630FB5">
        <w:rPr>
          <w:sz w:val="24"/>
          <w:szCs w:val="24"/>
        </w:rPr>
        <w:t xml:space="preserve">their actions </w:t>
      </w:r>
      <w:r>
        <w:rPr>
          <w:sz w:val="24"/>
          <w:szCs w:val="24"/>
        </w:rPr>
        <w:t>and</w:t>
      </w:r>
      <w:r w:rsidRPr="00630FB5">
        <w:rPr>
          <w:sz w:val="24"/>
          <w:szCs w:val="24"/>
        </w:rPr>
        <w:t xml:space="preserve"> </w:t>
      </w:r>
      <w:r w:rsidR="00560502" w:rsidRPr="00630FB5">
        <w:rPr>
          <w:sz w:val="24"/>
          <w:szCs w:val="24"/>
        </w:rPr>
        <w:t>specific factors, existing programs and gaps (either new or identified in the</w:t>
      </w:r>
      <w:r>
        <w:rPr>
          <w:sz w:val="24"/>
          <w:szCs w:val="24"/>
        </w:rPr>
        <w:t>ir</w:t>
      </w:r>
      <w:r w:rsidR="00560502" w:rsidRPr="00630FB5">
        <w:rPr>
          <w:sz w:val="24"/>
          <w:szCs w:val="24"/>
        </w:rPr>
        <w:t xml:space="preserve"> Management Strategies</w:t>
      </w:r>
      <w:r w:rsidRPr="00630FB5">
        <w:rPr>
          <w:sz w:val="24"/>
          <w:szCs w:val="24"/>
        </w:rPr>
        <w:t>)</w:t>
      </w:r>
      <w:r>
        <w:rPr>
          <w:sz w:val="24"/>
          <w:szCs w:val="24"/>
        </w:rPr>
        <w:t xml:space="preserve"> and </w:t>
      </w:r>
      <w:r w:rsidR="00560502" w:rsidRPr="00630FB5">
        <w:rPr>
          <w:sz w:val="24"/>
          <w:szCs w:val="24"/>
        </w:rPr>
        <w:t xml:space="preserve">to </w:t>
      </w:r>
      <w:r>
        <w:rPr>
          <w:sz w:val="24"/>
          <w:szCs w:val="24"/>
        </w:rPr>
        <w:t xml:space="preserve">help </w:t>
      </w:r>
      <w:r w:rsidR="00560502" w:rsidRPr="00630FB5">
        <w:rPr>
          <w:sz w:val="24"/>
          <w:szCs w:val="24"/>
        </w:rPr>
        <w:t>workgroup</w:t>
      </w:r>
      <w:r>
        <w:rPr>
          <w:sz w:val="24"/>
          <w:szCs w:val="24"/>
        </w:rPr>
        <w:t xml:space="preserve">s </w:t>
      </w:r>
      <w:r w:rsidR="00100E64">
        <w:rPr>
          <w:sz w:val="24"/>
          <w:szCs w:val="24"/>
        </w:rPr>
        <w:t xml:space="preserve">and Goal Implementation Teams </w:t>
      </w:r>
      <w:r>
        <w:rPr>
          <w:sz w:val="24"/>
          <w:szCs w:val="24"/>
        </w:rPr>
        <w:t>prepare</w:t>
      </w:r>
      <w:r w:rsidR="00560502" w:rsidRPr="00630FB5">
        <w:rPr>
          <w:sz w:val="24"/>
          <w:szCs w:val="24"/>
        </w:rPr>
        <w:t xml:space="preserve"> to present significant findings </w:t>
      </w:r>
      <w:r>
        <w:rPr>
          <w:sz w:val="24"/>
          <w:szCs w:val="24"/>
        </w:rPr>
        <w:t xml:space="preserve">related to these actions and/or factors, existing programs and gaps </w:t>
      </w:r>
      <w:r w:rsidR="00560502" w:rsidRPr="00630FB5">
        <w:rPr>
          <w:sz w:val="24"/>
          <w:szCs w:val="24"/>
        </w:rPr>
        <w:t>to the Management Board.</w:t>
      </w:r>
      <w:r>
        <w:rPr>
          <w:sz w:val="24"/>
          <w:szCs w:val="24"/>
        </w:rPr>
        <w:t xml:space="preserve"> | S</w:t>
      </w:r>
      <w:r w:rsidR="00560502" w:rsidRPr="00630FB5">
        <w:rPr>
          <w:sz w:val="24"/>
          <w:szCs w:val="24"/>
        </w:rPr>
        <w:t xml:space="preserve">econdary </w:t>
      </w:r>
      <w:r>
        <w:rPr>
          <w:sz w:val="24"/>
          <w:szCs w:val="24"/>
        </w:rPr>
        <w:t>P</w:t>
      </w:r>
      <w:r w:rsidRPr="00630FB5">
        <w:rPr>
          <w:sz w:val="24"/>
          <w:szCs w:val="24"/>
        </w:rPr>
        <w:t>urpose</w:t>
      </w:r>
      <w:r w:rsidR="00560502" w:rsidRPr="00630FB5">
        <w:rPr>
          <w:sz w:val="24"/>
          <w:szCs w:val="24"/>
        </w:rPr>
        <w:t xml:space="preserve">: </w:t>
      </w:r>
      <w:r>
        <w:rPr>
          <w:sz w:val="24"/>
          <w:szCs w:val="24"/>
        </w:rPr>
        <w:t>T</w:t>
      </w:r>
      <w:r w:rsidRPr="00630FB5">
        <w:rPr>
          <w:sz w:val="24"/>
          <w:szCs w:val="24"/>
        </w:rPr>
        <w:t xml:space="preserve">o </w:t>
      </w:r>
      <w:r w:rsidR="00560502" w:rsidRPr="00630FB5">
        <w:rPr>
          <w:sz w:val="24"/>
          <w:szCs w:val="24"/>
        </w:rPr>
        <w:t xml:space="preserve">enable those </w:t>
      </w:r>
      <w:r>
        <w:rPr>
          <w:sz w:val="24"/>
          <w:szCs w:val="24"/>
        </w:rPr>
        <w:t xml:space="preserve">who are </w:t>
      </w:r>
      <w:r w:rsidR="00560502" w:rsidRPr="00630FB5">
        <w:rPr>
          <w:sz w:val="24"/>
          <w:szCs w:val="24"/>
        </w:rPr>
        <w:t xml:space="preserve">not familiar with </w:t>
      </w:r>
      <w:r>
        <w:rPr>
          <w:sz w:val="24"/>
          <w:szCs w:val="24"/>
        </w:rPr>
        <w:t xml:space="preserve">a workgroup </w:t>
      </w:r>
      <w:r w:rsidR="00560502" w:rsidRPr="00630FB5">
        <w:rPr>
          <w:sz w:val="24"/>
          <w:szCs w:val="24"/>
        </w:rPr>
        <w:t xml:space="preserve">to understand and trace the logic driving </w:t>
      </w:r>
      <w:r>
        <w:rPr>
          <w:sz w:val="24"/>
          <w:szCs w:val="24"/>
        </w:rPr>
        <w:t>its</w:t>
      </w:r>
      <w:r w:rsidRPr="00630FB5">
        <w:rPr>
          <w:sz w:val="24"/>
          <w:szCs w:val="24"/>
        </w:rPr>
        <w:t xml:space="preserve"> </w:t>
      </w:r>
      <w:r w:rsidR="00560502" w:rsidRPr="00630FB5">
        <w:rPr>
          <w:sz w:val="24"/>
          <w:szCs w:val="24"/>
        </w:rPr>
        <w:t>actions</w:t>
      </w:r>
      <w:r>
        <w:rPr>
          <w:sz w:val="24"/>
          <w:szCs w:val="24"/>
        </w:rPr>
        <w:t>.</w:t>
      </w:r>
    </w:p>
    <w:p w14:paraId="60DE7D92" w14:textId="36995F35" w:rsidR="006A29AE" w:rsidRPr="00630FB5" w:rsidRDefault="001C0000" w:rsidP="006A29AE">
      <w:pPr>
        <w:spacing w:after="0"/>
        <w:rPr>
          <w:sz w:val="24"/>
          <w:szCs w:val="24"/>
        </w:rPr>
      </w:pPr>
      <w:r>
        <w:rPr>
          <w:b/>
          <w:sz w:val="24"/>
          <w:szCs w:val="24"/>
        </w:rPr>
        <w:t xml:space="preserve">Reminder: </w:t>
      </w:r>
      <w:r w:rsidRPr="00630FB5">
        <w:rPr>
          <w:sz w:val="24"/>
          <w:szCs w:val="24"/>
        </w:rPr>
        <w:t xml:space="preserve">As you complete the table below, </w:t>
      </w:r>
      <w:r w:rsidR="00FF4682">
        <w:rPr>
          <w:sz w:val="24"/>
          <w:szCs w:val="24"/>
        </w:rPr>
        <w:t xml:space="preserve">keep in mind that </w:t>
      </w:r>
      <w:r w:rsidRPr="00630FB5">
        <w:rPr>
          <w:sz w:val="24"/>
          <w:szCs w:val="24"/>
        </w:rPr>
        <w:t>removing actions, adapting actions</w:t>
      </w:r>
      <w:r w:rsidR="00FF4682">
        <w:rPr>
          <w:sz w:val="24"/>
          <w:szCs w:val="24"/>
        </w:rPr>
        <w:t>,</w:t>
      </w:r>
      <w:r w:rsidRPr="00630FB5">
        <w:rPr>
          <w:sz w:val="24"/>
          <w:szCs w:val="24"/>
        </w:rPr>
        <w:t xml:space="preserve"> or adding new actions</w:t>
      </w:r>
      <w:r w:rsidR="00FF4682">
        <w:rPr>
          <w:sz w:val="24"/>
          <w:szCs w:val="24"/>
        </w:rPr>
        <w:t xml:space="preserve"> may require you </w:t>
      </w:r>
      <w:r w:rsidRPr="00630FB5">
        <w:rPr>
          <w:sz w:val="24"/>
          <w:szCs w:val="24"/>
        </w:rPr>
        <w:t xml:space="preserve">to adjust </w:t>
      </w:r>
      <w:r w:rsidR="00FF4682">
        <w:rPr>
          <w:sz w:val="24"/>
          <w:szCs w:val="24"/>
        </w:rPr>
        <w:t>the</w:t>
      </w:r>
      <w:r w:rsidR="00FF4682" w:rsidRPr="00630FB5">
        <w:rPr>
          <w:sz w:val="24"/>
          <w:szCs w:val="24"/>
        </w:rPr>
        <w:t xml:space="preserve"> </w:t>
      </w:r>
      <w:r w:rsidR="004A7685">
        <w:rPr>
          <w:sz w:val="24"/>
          <w:szCs w:val="24"/>
        </w:rPr>
        <w:t xml:space="preserve">high-level </w:t>
      </w:r>
      <w:r w:rsidR="00FF4682">
        <w:rPr>
          <w:sz w:val="24"/>
          <w:szCs w:val="24"/>
        </w:rPr>
        <w:t>M</w:t>
      </w:r>
      <w:r w:rsidR="00FF4682" w:rsidRPr="00630FB5">
        <w:rPr>
          <w:sz w:val="24"/>
          <w:szCs w:val="24"/>
        </w:rPr>
        <w:t xml:space="preserve">anagement </w:t>
      </w:r>
      <w:r w:rsidR="00FF4682">
        <w:rPr>
          <w:sz w:val="24"/>
          <w:szCs w:val="24"/>
        </w:rPr>
        <w:t>A</w:t>
      </w:r>
      <w:r w:rsidR="00FF4682" w:rsidRPr="00630FB5">
        <w:rPr>
          <w:sz w:val="24"/>
          <w:szCs w:val="24"/>
        </w:rPr>
        <w:t xml:space="preserve">pproaches </w:t>
      </w:r>
      <w:r w:rsidR="00FF4682">
        <w:rPr>
          <w:sz w:val="24"/>
          <w:szCs w:val="24"/>
        </w:rPr>
        <w:t xml:space="preserve">outlined </w:t>
      </w:r>
      <w:r w:rsidRPr="00630FB5">
        <w:rPr>
          <w:sz w:val="24"/>
          <w:szCs w:val="24"/>
        </w:rPr>
        <w:t xml:space="preserve">in your </w:t>
      </w:r>
      <w:r w:rsidR="00FF4682">
        <w:rPr>
          <w:sz w:val="24"/>
          <w:szCs w:val="24"/>
        </w:rPr>
        <w:t>M</w:t>
      </w:r>
      <w:r w:rsidR="00FF4682" w:rsidRPr="00630FB5">
        <w:rPr>
          <w:sz w:val="24"/>
          <w:szCs w:val="24"/>
        </w:rPr>
        <w:t xml:space="preserve">anagement </w:t>
      </w:r>
      <w:r w:rsidR="00FF4682">
        <w:rPr>
          <w:sz w:val="24"/>
          <w:szCs w:val="24"/>
        </w:rPr>
        <w:t>S</w:t>
      </w:r>
      <w:r w:rsidR="00FF4682" w:rsidRPr="00630FB5">
        <w:rPr>
          <w:sz w:val="24"/>
          <w:szCs w:val="24"/>
        </w:rPr>
        <w:t xml:space="preserve">trategy </w:t>
      </w:r>
      <w:r w:rsidR="004A7685">
        <w:rPr>
          <w:sz w:val="24"/>
          <w:szCs w:val="24"/>
        </w:rPr>
        <w:t>(</w:t>
      </w:r>
      <w:r w:rsidRPr="00630FB5">
        <w:rPr>
          <w:sz w:val="24"/>
          <w:szCs w:val="24"/>
        </w:rPr>
        <w:t xml:space="preserve">to </w:t>
      </w:r>
      <w:r w:rsidR="004A7685">
        <w:rPr>
          <w:sz w:val="24"/>
          <w:szCs w:val="24"/>
        </w:rPr>
        <w:t>ensure these approaches continue to</w:t>
      </w:r>
      <w:r w:rsidR="004A7685" w:rsidRPr="00630FB5">
        <w:rPr>
          <w:sz w:val="24"/>
          <w:szCs w:val="24"/>
        </w:rPr>
        <w:t xml:space="preserve"> </w:t>
      </w:r>
      <w:r w:rsidRPr="00630FB5">
        <w:rPr>
          <w:sz w:val="24"/>
          <w:szCs w:val="24"/>
        </w:rPr>
        <w:t xml:space="preserve">represent </w:t>
      </w:r>
      <w:r w:rsidR="004A7685">
        <w:rPr>
          <w:sz w:val="24"/>
          <w:szCs w:val="24"/>
        </w:rPr>
        <w:t>the</w:t>
      </w:r>
      <w:r w:rsidRPr="00630FB5">
        <w:rPr>
          <w:sz w:val="24"/>
          <w:szCs w:val="24"/>
        </w:rPr>
        <w:t xml:space="preserve"> collection of actions</w:t>
      </w:r>
      <w:r w:rsidR="004A7685">
        <w:rPr>
          <w:sz w:val="24"/>
          <w:szCs w:val="24"/>
        </w:rPr>
        <w:t xml:space="preserve"> below them)</w:t>
      </w:r>
      <w:r w:rsidRPr="00630FB5">
        <w:rPr>
          <w:sz w:val="24"/>
          <w:szCs w:val="24"/>
        </w:rPr>
        <w:t xml:space="preserve">. </w:t>
      </w:r>
    </w:p>
    <w:p w14:paraId="3A0B1AF0" w14:textId="47B6A847" w:rsidR="00463F09" w:rsidRPr="006B1CA1" w:rsidRDefault="001C0000" w:rsidP="006A29AE">
      <w:pPr>
        <w:spacing w:after="0"/>
        <w:rPr>
          <w:sz w:val="24"/>
          <w:szCs w:val="24"/>
          <w:highlight w:val="yellow"/>
        </w:rPr>
      </w:pPr>
      <w:r>
        <w:rPr>
          <w:b/>
          <w:sz w:val="24"/>
          <w:szCs w:val="24"/>
        </w:rPr>
        <w:t xml:space="preserve">Long-term </w:t>
      </w:r>
      <w:r w:rsidR="004A7685">
        <w:rPr>
          <w:b/>
          <w:sz w:val="24"/>
          <w:szCs w:val="24"/>
        </w:rPr>
        <w:t>Target</w:t>
      </w:r>
      <w:r w:rsidR="00001B30">
        <w:rPr>
          <w:b/>
          <w:sz w:val="24"/>
          <w:szCs w:val="24"/>
        </w:rPr>
        <w:t xml:space="preserve">: </w:t>
      </w:r>
      <w:r w:rsidR="006B1CA1" w:rsidRPr="006B1CA1">
        <w:rPr>
          <w:sz w:val="24"/>
          <w:szCs w:val="24"/>
        </w:rPr>
        <w:t xml:space="preserve">Continually improve practices and controls that reduce and prevent the effects of toxic contaminants below levels that harm aquatic systems and humans. Build on existing programs to reduce the amount and </w:t>
      </w:r>
      <w:r w:rsidR="00AA7589" w:rsidRPr="006B1CA1">
        <w:rPr>
          <w:sz w:val="24"/>
          <w:szCs w:val="24"/>
        </w:rPr>
        <w:t>effects</w:t>
      </w:r>
      <w:r w:rsidR="006B1CA1" w:rsidRPr="006B1CA1">
        <w:rPr>
          <w:sz w:val="24"/>
          <w:szCs w:val="24"/>
        </w:rPr>
        <w:t xml:space="preserve"> of PCBs in the Bay and watershed.  Use research findings to evaluate the implementation of additional policies, programs and practices for other contaminants that need to be further reduced or eliminated.</w:t>
      </w:r>
    </w:p>
    <w:p w14:paraId="24D03FD9" w14:textId="4674A952" w:rsidR="001C0000" w:rsidRDefault="004A7685" w:rsidP="006A29AE">
      <w:pPr>
        <w:spacing w:after="0"/>
        <w:rPr>
          <w:sz w:val="24"/>
          <w:szCs w:val="24"/>
        </w:rPr>
      </w:pPr>
      <w:r>
        <w:rPr>
          <w:b/>
          <w:sz w:val="24"/>
          <w:szCs w:val="24"/>
        </w:rPr>
        <w:t>Two</w:t>
      </w:r>
      <w:r w:rsidR="001C0000" w:rsidRPr="001C0000">
        <w:rPr>
          <w:b/>
          <w:sz w:val="24"/>
          <w:szCs w:val="24"/>
        </w:rPr>
        <w:t xml:space="preserve">-year </w:t>
      </w:r>
      <w:r>
        <w:rPr>
          <w:b/>
          <w:sz w:val="24"/>
          <w:szCs w:val="24"/>
        </w:rPr>
        <w:t>T</w:t>
      </w:r>
      <w:r w:rsidRPr="001C0000">
        <w:rPr>
          <w:b/>
          <w:sz w:val="24"/>
          <w:szCs w:val="24"/>
        </w:rPr>
        <w:t>arget</w:t>
      </w:r>
      <w:r w:rsidR="00001B30">
        <w:rPr>
          <w:b/>
          <w:sz w:val="24"/>
          <w:szCs w:val="24"/>
        </w:rPr>
        <w:t xml:space="preserve">: </w:t>
      </w:r>
      <w:r w:rsidR="006B1CA1" w:rsidRPr="006B1CA1">
        <w:rPr>
          <w:sz w:val="24"/>
          <w:szCs w:val="24"/>
        </w:rPr>
        <w:t>Completion of performance targets related to key actions</w:t>
      </w:r>
    </w:p>
    <w:p w14:paraId="2A1206C4" w14:textId="518709D0" w:rsidR="002B2FA1" w:rsidRDefault="002B2FA1" w:rsidP="006A29AE">
      <w:pPr>
        <w:spacing w:after="0"/>
        <w:rPr>
          <w:b/>
          <w:sz w:val="24"/>
          <w:szCs w:val="24"/>
        </w:rPr>
      </w:pPr>
    </w:p>
    <w:tbl>
      <w:tblPr>
        <w:tblStyle w:val="GridTable4-Accent5"/>
        <w:tblW w:w="14395" w:type="dxa"/>
        <w:tblLook w:val="04A0" w:firstRow="1" w:lastRow="0" w:firstColumn="1" w:lastColumn="0" w:noHBand="0" w:noVBand="1"/>
      </w:tblPr>
      <w:tblGrid>
        <w:gridCol w:w="2178"/>
        <w:gridCol w:w="12217"/>
      </w:tblGrid>
      <w:tr w:rsidR="002B2FA1" w:rsidRPr="00BF3A50" w14:paraId="21DD1C53" w14:textId="77777777" w:rsidTr="002B2FA1">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2"/>
          </w:tcPr>
          <w:p w14:paraId="5C897F14" w14:textId="77777777" w:rsidR="002B2FA1" w:rsidRPr="00BF3A50" w:rsidRDefault="002B2FA1" w:rsidP="00FB3984">
            <w:pPr>
              <w:spacing w:line="276" w:lineRule="auto"/>
              <w:jc w:val="center"/>
              <w:rPr>
                <w:sz w:val="28"/>
                <w:szCs w:val="28"/>
              </w:rPr>
            </w:pPr>
            <w:r w:rsidRPr="7C69989A">
              <w:rPr>
                <w:sz w:val="28"/>
                <w:szCs w:val="28"/>
              </w:rPr>
              <w:t>KEY</w:t>
            </w:r>
            <w:r>
              <w:rPr>
                <w:sz w:val="28"/>
                <w:szCs w:val="28"/>
              </w:rPr>
              <w:t xml:space="preserve">: Use the following colors to indicate whether a Metric and Expected Response have been identified. </w:t>
            </w:r>
          </w:p>
        </w:tc>
      </w:tr>
      <w:tr w:rsidR="002B2FA1" w14:paraId="3CE2F751"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3A9471DF" w14:textId="77777777" w:rsidR="002B2FA1" w:rsidRPr="00BF3A50" w:rsidRDefault="002B2FA1" w:rsidP="00FB3984">
            <w:pPr>
              <w:spacing w:line="276" w:lineRule="auto"/>
              <w:jc w:val="center"/>
              <w:rPr>
                <w:b w:val="0"/>
                <w:bCs w:val="0"/>
              </w:rPr>
            </w:pPr>
            <w:r w:rsidRPr="009B25D4">
              <w:t>Metric</w:t>
            </w:r>
          </w:p>
        </w:tc>
        <w:tc>
          <w:tcPr>
            <w:tcW w:w="11086" w:type="dxa"/>
            <w:shd w:val="clear" w:color="auto" w:fill="FFE599" w:themeFill="accent4" w:themeFillTint="66"/>
          </w:tcPr>
          <w:p w14:paraId="6BE14A0E" w14:textId="77777777" w:rsidR="002B2FA1" w:rsidRDefault="002B2FA1" w:rsidP="00FB3984">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2B2FA1" w14:paraId="1EAC2D15" w14:textId="77777777" w:rsidTr="002B2FA1">
        <w:trPr>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6A36BE8E" w14:textId="77777777" w:rsidR="002B2FA1" w:rsidRPr="009B25D4" w:rsidRDefault="002B2FA1" w:rsidP="00FB3984">
            <w:pPr>
              <w:spacing w:line="276" w:lineRule="auto"/>
              <w:jc w:val="center"/>
            </w:pPr>
          </w:p>
        </w:tc>
        <w:tc>
          <w:tcPr>
            <w:tcW w:w="11086" w:type="dxa"/>
            <w:tcBorders>
              <w:bottom w:val="single" w:sz="18" w:space="0" w:color="4472C4" w:themeColor="accent5"/>
            </w:tcBorders>
            <w:shd w:val="clear" w:color="auto" w:fill="C5E0B3" w:themeFill="accent6" w:themeFillTint="66"/>
          </w:tcPr>
          <w:p w14:paraId="51394F83" w14:textId="77777777" w:rsidR="002B2FA1" w:rsidRDefault="002B2FA1" w:rsidP="00FB3984">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2B2FA1" w14:paraId="251C701A"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4E4A45F6" w14:textId="77777777" w:rsidR="002B2FA1" w:rsidRPr="00BF3A50" w:rsidRDefault="002B2FA1" w:rsidP="00FB3984">
            <w:pPr>
              <w:spacing w:line="276" w:lineRule="auto"/>
              <w:jc w:val="center"/>
              <w:rPr>
                <w:b w:val="0"/>
                <w:bCs w:val="0"/>
              </w:rPr>
            </w:pPr>
            <w:r w:rsidRPr="009B25D4">
              <w:t>Expected</w:t>
            </w:r>
            <w:r>
              <w:t xml:space="preserve"> Response</w:t>
            </w:r>
          </w:p>
        </w:tc>
        <w:tc>
          <w:tcPr>
            <w:tcW w:w="11086" w:type="dxa"/>
            <w:tcBorders>
              <w:top w:val="single" w:sz="18" w:space="0" w:color="4472C4" w:themeColor="accent5"/>
            </w:tcBorders>
            <w:shd w:val="clear" w:color="auto" w:fill="FFE599" w:themeFill="accent4" w:themeFillTint="66"/>
          </w:tcPr>
          <w:p w14:paraId="126AC536" w14:textId="77777777" w:rsidR="002B2FA1" w:rsidRDefault="002B2FA1" w:rsidP="00FB3984">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2B2FA1" w14:paraId="300D6E35" w14:textId="77777777" w:rsidTr="002B2FA1">
        <w:trPr>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4F0553DC" w14:textId="77777777" w:rsidR="002B2FA1" w:rsidRPr="00AE133D" w:rsidRDefault="002B2FA1" w:rsidP="00FB3984">
            <w:pPr>
              <w:spacing w:line="276" w:lineRule="auto"/>
              <w:jc w:val="center"/>
              <w:rPr>
                <w:b w:val="0"/>
              </w:rPr>
            </w:pPr>
          </w:p>
        </w:tc>
        <w:tc>
          <w:tcPr>
            <w:tcW w:w="11086" w:type="dxa"/>
            <w:shd w:val="clear" w:color="auto" w:fill="C5E0B3" w:themeFill="accent6" w:themeFillTint="66"/>
          </w:tcPr>
          <w:p w14:paraId="1A6F0487" w14:textId="77777777" w:rsidR="002B2FA1" w:rsidRDefault="002B2FA1" w:rsidP="00FB3984">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bl>
    <w:p w14:paraId="4F84365B" w14:textId="3F369F3E" w:rsidR="006A29AE" w:rsidRPr="002B2FA1" w:rsidRDefault="006A29AE" w:rsidP="006A29AE">
      <w:pPr>
        <w:spacing w:after="0"/>
        <w:rPr>
          <w:b/>
          <w:sz w:val="24"/>
          <w:szCs w:val="24"/>
        </w:rPr>
      </w:pPr>
    </w:p>
    <w:tbl>
      <w:tblPr>
        <w:tblStyle w:val="GridTable4-Accent5"/>
        <w:tblW w:w="0" w:type="auto"/>
        <w:tblLook w:val="04A0" w:firstRow="1" w:lastRow="0" w:firstColumn="1" w:lastColumn="0" w:noHBand="0" w:noVBand="1"/>
      </w:tblPr>
      <w:tblGrid>
        <w:gridCol w:w="2912"/>
        <w:gridCol w:w="2176"/>
        <w:gridCol w:w="2155"/>
        <w:gridCol w:w="2111"/>
        <w:gridCol w:w="1344"/>
        <w:gridCol w:w="1839"/>
        <w:gridCol w:w="1853"/>
      </w:tblGrid>
      <w:tr w:rsidR="00F64418" w:rsidRPr="00DB3E82" w14:paraId="7ADD5010" w14:textId="77777777" w:rsidTr="00934D0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Pr>
          <w:p w14:paraId="61CB8D34" w14:textId="77777777" w:rsidR="00C154A6" w:rsidRPr="00DB3E82" w:rsidRDefault="00C154A6" w:rsidP="00876541">
            <w:pPr>
              <w:jc w:val="center"/>
              <w:rPr>
                <w:b w:val="0"/>
                <w:sz w:val="28"/>
                <w:szCs w:val="28"/>
              </w:rPr>
            </w:pPr>
            <w:r w:rsidRPr="00DB3E82">
              <w:rPr>
                <w:b w:val="0"/>
                <w:sz w:val="28"/>
                <w:szCs w:val="28"/>
              </w:rPr>
              <w:lastRenderedPageBreak/>
              <w:t>Factor</w:t>
            </w:r>
          </w:p>
        </w:tc>
        <w:tc>
          <w:tcPr>
            <w:tcW w:w="0" w:type="auto"/>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0" w:type="auto"/>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0" w:type="auto"/>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0" w:type="auto"/>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0" w:type="auto"/>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0" w:type="auto"/>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F64418" w:rsidRPr="00DB3E82" w14:paraId="3F9ECB20" w14:textId="77777777" w:rsidTr="00934D0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4472C4" w:themeColor="accent5"/>
            </w:tcBorders>
            <w:shd w:val="clear" w:color="auto" w:fill="A6A6A6" w:themeFill="background1" w:themeFillShade="A6"/>
          </w:tcPr>
          <w:p w14:paraId="0591C0E3" w14:textId="356965B2" w:rsidR="004A3FEE" w:rsidRPr="00934D05" w:rsidRDefault="004A3FEE">
            <w:pPr>
              <w:rPr>
                <w:b w:val="0"/>
                <w:i/>
                <w:color w:val="000000" w:themeColor="text1"/>
                <w:sz w:val="20"/>
                <w:szCs w:val="20"/>
              </w:rPr>
            </w:pPr>
            <w:r w:rsidRPr="00934D05">
              <w:rPr>
                <w:b w:val="0"/>
                <w:i/>
                <w:color w:val="000000" w:themeColor="text1"/>
                <w:sz w:val="20"/>
                <w:szCs w:val="20"/>
              </w:rPr>
              <w:t>What is impacting our ability to achieve our outcome?</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43A166B5" w14:textId="21CF2D5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current efforts are addressing this factor?</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21EE07F8" w14:textId="4086A190" w:rsidR="004A3FEE" w:rsidRPr="00934D05" w:rsidRDefault="004A3FEE"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furt</w:t>
            </w:r>
            <w:r w:rsidR="002F1473" w:rsidRPr="00934D05">
              <w:rPr>
                <w:b w:val="0"/>
                <w:i/>
                <w:color w:val="000000" w:themeColor="text1"/>
                <w:sz w:val="20"/>
                <w:szCs w:val="20"/>
              </w:rPr>
              <w:t xml:space="preserve">her efforts or information are </w:t>
            </w:r>
            <w:r w:rsidRPr="00934D05">
              <w:rPr>
                <w:b w:val="0"/>
                <w:i/>
                <w:color w:val="000000" w:themeColor="text1"/>
                <w:sz w:val="20"/>
                <w:szCs w:val="20"/>
              </w:rPr>
              <w:t>needed to fully address this factor?</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43B4833E" w14:textId="5A03CB9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actions are essential to achieve our outcome?</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7F1BCCAB" w14:textId="767C6D3A" w:rsidR="006D63DC" w:rsidRPr="00934D05" w:rsidRDefault="003037DF" w:rsidP="001E6A98">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852557" w:rsidRPr="00934D05">
              <w:rPr>
                <w:b w:val="0"/>
                <w:i/>
                <w:color w:val="000000" w:themeColor="text1"/>
                <w:sz w:val="20"/>
                <w:szCs w:val="20"/>
              </w:rPr>
              <w:t xml:space="preserve">Do we have a measure of progress? </w:t>
            </w:r>
            <w:r w:rsidR="001C0000" w:rsidRPr="00934D05">
              <w:rPr>
                <w:b w:val="0"/>
                <w:i/>
                <w:color w:val="000000" w:themeColor="text1"/>
                <w:sz w:val="20"/>
                <w:szCs w:val="20"/>
              </w:rPr>
              <w:t>How do we know</w:t>
            </w:r>
            <w:r w:rsidRPr="00934D05">
              <w:rPr>
                <w:b w:val="0"/>
                <w:i/>
                <w:color w:val="000000" w:themeColor="text1"/>
                <w:sz w:val="20"/>
                <w:szCs w:val="20"/>
              </w:rPr>
              <w:t xml:space="preserve"> if </w:t>
            </w:r>
            <w:r w:rsidR="001C0000" w:rsidRPr="00934D05">
              <w:rPr>
                <w:b w:val="0"/>
                <w:i/>
                <w:color w:val="000000" w:themeColor="text1"/>
                <w:sz w:val="20"/>
                <w:szCs w:val="20"/>
              </w:rPr>
              <w:t xml:space="preserve">we have </w:t>
            </w:r>
            <w:r w:rsidR="001E6A98" w:rsidRPr="00934D05">
              <w:rPr>
                <w:b w:val="0"/>
                <w:i/>
                <w:color w:val="000000" w:themeColor="text1"/>
                <w:sz w:val="20"/>
                <w:szCs w:val="20"/>
              </w:rPr>
              <w:t>achieved the intended result?</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69AFB969" w14:textId="5E38D5E7" w:rsidR="004A3FEE" w:rsidRPr="00934D05" w:rsidRDefault="003037DF"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4A3FEE" w:rsidRPr="00934D05">
              <w:rPr>
                <w:b w:val="0"/>
                <w:i/>
                <w:color w:val="000000" w:themeColor="text1"/>
                <w:sz w:val="20"/>
                <w:szCs w:val="20"/>
              </w:rPr>
              <w:t xml:space="preserve">What </w:t>
            </w:r>
            <w:r w:rsidRPr="00934D05">
              <w:rPr>
                <w:b w:val="0"/>
                <w:i/>
                <w:color w:val="000000" w:themeColor="text1"/>
                <w:sz w:val="20"/>
                <w:szCs w:val="20"/>
              </w:rPr>
              <w:t xml:space="preserve">effects </w:t>
            </w:r>
            <w:r w:rsidR="004A3FEE" w:rsidRPr="00934D05">
              <w:rPr>
                <w:b w:val="0"/>
                <w:i/>
                <w:color w:val="000000" w:themeColor="text1"/>
                <w:sz w:val="20"/>
                <w:szCs w:val="20"/>
              </w:rPr>
              <w:t xml:space="preserve">do we expect to see </w:t>
            </w:r>
            <w:r w:rsidRPr="00934D05">
              <w:rPr>
                <w:b w:val="0"/>
                <w:i/>
                <w:color w:val="000000" w:themeColor="text1"/>
                <w:sz w:val="20"/>
                <w:szCs w:val="20"/>
              </w:rPr>
              <w:t>as a result of this action,</w:t>
            </w:r>
            <w:r w:rsidR="004A3FEE" w:rsidRPr="00934D05">
              <w:rPr>
                <w:b w:val="0"/>
                <w:i/>
                <w:color w:val="000000" w:themeColor="text1"/>
                <w:sz w:val="20"/>
                <w:szCs w:val="20"/>
              </w:rPr>
              <w:t xml:space="preserve"> when</w:t>
            </w:r>
            <w:r w:rsidR="002A523B" w:rsidRPr="00934D05">
              <w:rPr>
                <w:b w:val="0"/>
                <w:i/>
                <w:color w:val="000000" w:themeColor="text1"/>
                <w:sz w:val="20"/>
                <w:szCs w:val="20"/>
              </w:rPr>
              <w:t>, and what is the anticipated application of these changes</w:t>
            </w:r>
            <w:r w:rsidR="004A3FEE" w:rsidRPr="00934D05">
              <w:rPr>
                <w:b w:val="0"/>
                <w:i/>
                <w:color w:val="000000" w:themeColor="text1"/>
                <w:sz w:val="20"/>
                <w:szCs w:val="20"/>
              </w:rPr>
              <w:t>?</w:t>
            </w:r>
          </w:p>
          <w:p w14:paraId="6887B295" w14:textId="6CE4FEF2" w:rsidR="006D63DC" w:rsidRPr="00934D05" w:rsidRDefault="006D63DC"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0" w:type="auto"/>
            <w:tcBorders>
              <w:left w:val="single" w:sz="4" w:space="0" w:color="4472C4" w:themeColor="accent5"/>
            </w:tcBorders>
            <w:shd w:val="clear" w:color="auto" w:fill="A6A6A6" w:themeFill="background1" w:themeFillShade="A6"/>
          </w:tcPr>
          <w:p w14:paraId="38DADEB6" w14:textId="23377F42" w:rsidR="004A3FEE" w:rsidRPr="00934D05" w:rsidRDefault="003037DF" w:rsidP="00087575">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087575" w:rsidRPr="00934D05">
              <w:rPr>
                <w:b w:val="0"/>
                <w:i/>
                <w:color w:val="000000" w:themeColor="text1"/>
                <w:sz w:val="20"/>
                <w:szCs w:val="20"/>
              </w:rPr>
              <w:t>What did we learn from taking this action? How will this lesson impact our work?</w:t>
            </w:r>
            <w:r w:rsidR="006D63DC" w:rsidRPr="00934D05">
              <w:rPr>
                <w:b w:val="0"/>
                <w:i/>
                <w:color w:val="000000" w:themeColor="text1"/>
                <w:sz w:val="20"/>
                <w:szCs w:val="20"/>
              </w:rPr>
              <w:t xml:space="preserve"> </w:t>
            </w:r>
          </w:p>
        </w:tc>
      </w:tr>
      <w:tr w:rsidR="00F64418" w:rsidRPr="00DB3E82" w14:paraId="016CC5A0" w14:textId="77777777" w:rsidTr="00C339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4B1F696D" w14:textId="134ED77F" w:rsidR="00C154A6" w:rsidRPr="00D011E7" w:rsidRDefault="00D011E7" w:rsidP="00D011E7">
            <w:pPr>
              <w:pStyle w:val="NoSpacing"/>
              <w:rPr>
                <w:b w:val="0"/>
                <w:sz w:val="20"/>
                <w:szCs w:val="24"/>
              </w:rPr>
            </w:pPr>
            <w:r w:rsidRPr="00D011E7">
              <w:rPr>
                <w:b w:val="0"/>
                <w:sz w:val="20"/>
                <w:szCs w:val="24"/>
              </w:rPr>
              <w:t>Broad geographic extent and distribution of PCBs</w:t>
            </w:r>
            <w:ins w:id="1" w:author="CBPStaff" w:date="2018-08-07T11:23:00Z">
              <w:r w:rsidR="00B830C4">
                <w:rPr>
                  <w:b w:val="0"/>
                  <w:sz w:val="20"/>
                  <w:szCs w:val="24"/>
                </w:rPr>
                <w:t xml:space="preserve"> and other contaminants (i.e. PAHs)</w:t>
              </w:r>
            </w:ins>
          </w:p>
        </w:tc>
        <w:tc>
          <w:tcPr>
            <w:tcW w:w="0" w:type="auto"/>
          </w:tcPr>
          <w:p w14:paraId="26E2F2E6" w14:textId="7F766779" w:rsidR="00C154A6" w:rsidRDefault="00FD6F5C">
            <w:pPr>
              <w:cnfStyle w:val="000000100000" w:firstRow="0" w:lastRow="0" w:firstColumn="0" w:lastColumn="0" w:oddVBand="0" w:evenVBand="0" w:oddHBand="1" w:evenHBand="0" w:firstRowFirstColumn="0" w:firstRowLastColumn="0" w:lastRowFirstColumn="0" w:lastRowLastColumn="0"/>
              <w:rPr>
                <w:ins w:id="2" w:author="CBPStaff" w:date="2018-08-07T11:02:00Z"/>
                <w:sz w:val="20"/>
                <w:szCs w:val="20"/>
              </w:rPr>
            </w:pPr>
            <w:r>
              <w:rPr>
                <w:sz w:val="20"/>
                <w:szCs w:val="20"/>
              </w:rPr>
              <w:t>PCB Story Map and tidal impairments indicator map to communicate extent of PCB impairments</w:t>
            </w:r>
            <w:ins w:id="3" w:author="CBPStaff" w:date="2018-08-07T11:04:00Z">
              <w:r w:rsidR="0098212D">
                <w:rPr>
                  <w:sz w:val="20"/>
                  <w:szCs w:val="20"/>
                </w:rPr>
                <w:t>;</w:t>
              </w:r>
            </w:ins>
            <w:del w:id="4" w:author="CBPStaff" w:date="2018-08-07T11:04:00Z">
              <w:r w:rsidDel="0098212D">
                <w:rPr>
                  <w:sz w:val="20"/>
                  <w:szCs w:val="20"/>
                </w:rPr>
                <w:delText xml:space="preserve">. </w:delText>
              </w:r>
            </w:del>
          </w:p>
          <w:p w14:paraId="381E39BA" w14:textId="0C876D5C" w:rsidR="00A32769" w:rsidRPr="00FD6F5C" w:rsidRDefault="0098212D">
            <w:pPr>
              <w:cnfStyle w:val="000000100000" w:firstRow="0" w:lastRow="0" w:firstColumn="0" w:lastColumn="0" w:oddVBand="0" w:evenVBand="0" w:oddHBand="1" w:evenHBand="0" w:firstRowFirstColumn="0" w:firstRowLastColumn="0" w:lastRowFirstColumn="0" w:lastRowLastColumn="0"/>
              <w:rPr>
                <w:sz w:val="20"/>
                <w:szCs w:val="20"/>
              </w:rPr>
            </w:pPr>
            <w:ins w:id="5" w:author="CBPStaff" w:date="2018-08-07T11:02:00Z">
              <w:r>
                <w:rPr>
                  <w:sz w:val="20"/>
                  <w:szCs w:val="20"/>
                </w:rPr>
                <w:t>PCB TMDLs that account for different PCB sources</w:t>
              </w:r>
            </w:ins>
          </w:p>
        </w:tc>
        <w:tc>
          <w:tcPr>
            <w:tcW w:w="0" w:type="auto"/>
          </w:tcPr>
          <w:p w14:paraId="05ED16C6" w14:textId="77777777" w:rsidR="00C154A6" w:rsidRDefault="00FD6F5C">
            <w:pPr>
              <w:cnfStyle w:val="000000100000" w:firstRow="0" w:lastRow="0" w:firstColumn="0" w:lastColumn="0" w:oddVBand="0" w:evenVBand="0" w:oddHBand="1" w:evenHBand="0" w:firstRowFirstColumn="0" w:firstRowLastColumn="0" w:lastRowFirstColumn="0" w:lastRowLastColumn="0"/>
              <w:rPr>
                <w:ins w:id="6" w:author="CBPStaff" w:date="2018-08-07T11:03:00Z"/>
                <w:sz w:val="20"/>
                <w:szCs w:val="20"/>
              </w:rPr>
            </w:pPr>
            <w:r>
              <w:rPr>
                <w:sz w:val="20"/>
                <w:szCs w:val="20"/>
              </w:rPr>
              <w:t>Continued jurisdictional monitoring programs for PCBs, including fish tissue sampling.</w:t>
            </w:r>
          </w:p>
          <w:p w14:paraId="44291A56" w14:textId="77777777" w:rsidR="0098212D" w:rsidRDefault="0098212D">
            <w:pPr>
              <w:cnfStyle w:val="000000100000" w:firstRow="0" w:lastRow="0" w:firstColumn="0" w:lastColumn="0" w:oddVBand="0" w:evenVBand="0" w:oddHBand="1" w:evenHBand="0" w:firstRowFirstColumn="0" w:firstRowLastColumn="0" w:lastRowFirstColumn="0" w:lastRowLastColumn="0"/>
              <w:rPr>
                <w:ins w:id="7" w:author="CBPStaff" w:date="2018-08-07T11:03:00Z"/>
                <w:sz w:val="20"/>
                <w:szCs w:val="20"/>
              </w:rPr>
            </w:pPr>
            <w:ins w:id="8" w:author="CBPStaff" w:date="2018-08-07T11:03:00Z">
              <w:r>
                <w:rPr>
                  <w:sz w:val="20"/>
                  <w:szCs w:val="20"/>
                </w:rPr>
                <w:t xml:space="preserve">Information about management actions most effective for reducing PCBs; </w:t>
              </w:r>
            </w:ins>
          </w:p>
          <w:p w14:paraId="46E56D83" w14:textId="6E7451E3" w:rsidR="0098212D" w:rsidRPr="00FD6F5C" w:rsidRDefault="0098212D">
            <w:pPr>
              <w:cnfStyle w:val="000000100000" w:firstRow="0" w:lastRow="0" w:firstColumn="0" w:lastColumn="0" w:oddVBand="0" w:evenVBand="0" w:oddHBand="1" w:evenHBand="0" w:firstRowFirstColumn="0" w:firstRowLastColumn="0" w:lastRowFirstColumn="0" w:lastRowLastColumn="0"/>
              <w:rPr>
                <w:sz w:val="20"/>
                <w:szCs w:val="20"/>
              </w:rPr>
            </w:pPr>
            <w:ins w:id="9" w:author="CBPStaff" w:date="2018-08-07T11:03:00Z">
              <w:r>
                <w:rPr>
                  <w:sz w:val="20"/>
                  <w:szCs w:val="20"/>
                </w:rPr>
                <w:t>Implementation of PCB TMDLs.</w:t>
              </w:r>
            </w:ins>
          </w:p>
        </w:tc>
        <w:tc>
          <w:tcPr>
            <w:tcW w:w="0" w:type="auto"/>
          </w:tcPr>
          <w:p w14:paraId="0DEB9677" w14:textId="1A207265" w:rsidR="00C154A6" w:rsidRPr="00DB3E82" w:rsidRDefault="00FD6F5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Build on jurisdictional monitoring programs to coordinate watershed-wide monitoring and tracking of PCB impairments</w:t>
            </w:r>
            <w:ins w:id="10" w:author="CBPStaff" w:date="2018-08-07T11:04:00Z">
              <w:r w:rsidR="0098212D">
                <w:rPr>
                  <w:sz w:val="20"/>
                  <w:szCs w:val="20"/>
                </w:rPr>
                <w:t>; Partnership effort on efficient and effective TMDL implementation.</w:t>
              </w:r>
            </w:ins>
            <w:del w:id="11" w:author="CBPStaff" w:date="2018-08-07T11:04:00Z">
              <w:r w:rsidDel="0098212D">
                <w:rPr>
                  <w:sz w:val="20"/>
                  <w:szCs w:val="20"/>
                </w:rPr>
                <w:delText xml:space="preserve">. </w:delText>
              </w:r>
            </w:del>
          </w:p>
        </w:tc>
        <w:tc>
          <w:tcPr>
            <w:tcW w:w="0" w:type="auto"/>
            <w:shd w:val="clear" w:color="auto" w:fill="D9D9D9" w:themeFill="background1" w:themeFillShade="D9"/>
          </w:tcPr>
          <w:p w14:paraId="11D1B8F5" w14:textId="77777777" w:rsidR="00C154A6" w:rsidRPr="00DB3E82"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347341C7" w14:textId="77777777" w:rsidR="00C154A6" w:rsidRPr="00DB3E82"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6ED2A2A6" w14:textId="77777777" w:rsidR="00C154A6" w:rsidRPr="00DB3E82"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r>
      <w:tr w:rsidR="00F64418" w:rsidRPr="00DB3E82" w14:paraId="331DF9FB" w14:textId="77777777" w:rsidTr="00C3397F">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374B3DC2" w14:textId="1F9F0F4A" w:rsidR="00C154A6" w:rsidRPr="00DB3E82" w:rsidRDefault="00D011E7">
            <w:pPr>
              <w:rPr>
                <w:sz w:val="20"/>
                <w:szCs w:val="20"/>
              </w:rPr>
            </w:pPr>
            <w:r w:rsidRPr="00D011E7">
              <w:rPr>
                <w:b w:val="0"/>
                <w:sz w:val="20"/>
                <w:szCs w:val="20"/>
              </w:rPr>
              <w:t>Political will to modify regulatory programs and/or create voluntary programs</w:t>
            </w:r>
          </w:p>
        </w:tc>
        <w:tc>
          <w:tcPr>
            <w:tcW w:w="0" w:type="auto"/>
          </w:tcPr>
          <w:p w14:paraId="7F521035" w14:textId="50CC5A2B" w:rsidR="00C154A6" w:rsidRPr="007550F0" w:rsidRDefault="007550F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Progress in implementation of local TMDLs, some progress on multi-state TMDL development</w:t>
            </w:r>
          </w:p>
        </w:tc>
        <w:tc>
          <w:tcPr>
            <w:tcW w:w="0" w:type="auto"/>
          </w:tcPr>
          <w:p w14:paraId="2B7AD38B" w14:textId="77777777" w:rsidR="00C154A6" w:rsidRDefault="007550F0">
            <w:pPr>
              <w:cnfStyle w:val="000000000000" w:firstRow="0" w:lastRow="0" w:firstColumn="0" w:lastColumn="0" w:oddVBand="0" w:evenVBand="0" w:oddHBand="0" w:evenHBand="0" w:firstRowFirstColumn="0" w:firstRowLastColumn="0" w:lastRowFirstColumn="0" w:lastRowLastColumn="0"/>
              <w:rPr>
                <w:ins w:id="12" w:author="CBPStaff" w:date="2018-08-07T11:06:00Z"/>
                <w:sz w:val="20"/>
                <w:szCs w:val="20"/>
              </w:rPr>
            </w:pPr>
            <w:del w:id="13" w:author="CBPStaff" w:date="2018-08-07T11:06:00Z">
              <w:r w:rsidDel="0098212D">
                <w:rPr>
                  <w:sz w:val="20"/>
                  <w:szCs w:val="20"/>
                </w:rPr>
                <w:delText>Ongoing GIT funded project to study feasibility of voluntary PCB removal program(s)</w:delText>
              </w:r>
            </w:del>
          </w:p>
          <w:p w14:paraId="097AFCD0" w14:textId="6D5C5BA7" w:rsidR="0098212D" w:rsidRPr="007550F0" w:rsidRDefault="0098212D">
            <w:pPr>
              <w:cnfStyle w:val="000000000000" w:firstRow="0" w:lastRow="0" w:firstColumn="0" w:lastColumn="0" w:oddVBand="0" w:evenVBand="0" w:oddHBand="0" w:evenHBand="0" w:firstRowFirstColumn="0" w:firstRowLastColumn="0" w:lastRowFirstColumn="0" w:lastRowLastColumn="0"/>
              <w:rPr>
                <w:sz w:val="20"/>
                <w:szCs w:val="20"/>
              </w:rPr>
            </w:pPr>
            <w:ins w:id="14" w:author="CBPStaff" w:date="2018-08-07T11:06:00Z">
              <w:r>
                <w:rPr>
                  <w:sz w:val="20"/>
                  <w:szCs w:val="20"/>
                </w:rPr>
                <w:t>Absence of information on the value and feasibility of a voluntary PCB removal program for PCBs in use.</w:t>
              </w:r>
            </w:ins>
          </w:p>
        </w:tc>
        <w:tc>
          <w:tcPr>
            <w:tcW w:w="0" w:type="auto"/>
          </w:tcPr>
          <w:p w14:paraId="0D3DE93E" w14:textId="77777777" w:rsidR="00C154A6" w:rsidRDefault="007550F0">
            <w:pPr>
              <w:cnfStyle w:val="000000000000" w:firstRow="0" w:lastRow="0" w:firstColumn="0" w:lastColumn="0" w:oddVBand="0" w:evenVBand="0" w:oddHBand="0" w:evenHBand="0" w:firstRowFirstColumn="0" w:firstRowLastColumn="0" w:lastRowFirstColumn="0" w:lastRowLastColumn="0"/>
              <w:rPr>
                <w:ins w:id="15" w:author="CBPStaff" w:date="2018-08-07T11:06:00Z"/>
                <w:sz w:val="20"/>
                <w:szCs w:val="20"/>
              </w:rPr>
            </w:pPr>
            <w:r>
              <w:rPr>
                <w:sz w:val="20"/>
                <w:szCs w:val="20"/>
              </w:rPr>
              <w:t xml:space="preserve">PCB Consortium to support progress on </w:t>
            </w:r>
            <w:r w:rsidR="00974F08">
              <w:rPr>
                <w:sz w:val="20"/>
                <w:szCs w:val="20"/>
              </w:rPr>
              <w:t>regulatory and voluntary programs in multiple jurisdictions</w:t>
            </w:r>
            <w:ins w:id="16" w:author="CBPStaff" w:date="2018-08-07T11:06:00Z">
              <w:r w:rsidR="0098212D">
                <w:rPr>
                  <w:sz w:val="20"/>
                  <w:szCs w:val="20"/>
                </w:rPr>
                <w:t>;</w:t>
              </w:r>
            </w:ins>
          </w:p>
          <w:p w14:paraId="37DA6D30" w14:textId="1B2999A3" w:rsidR="0098212D" w:rsidRPr="00DB3E82" w:rsidRDefault="0098212D">
            <w:pPr>
              <w:cnfStyle w:val="000000000000" w:firstRow="0" w:lastRow="0" w:firstColumn="0" w:lastColumn="0" w:oddVBand="0" w:evenVBand="0" w:oddHBand="0" w:evenHBand="0" w:firstRowFirstColumn="0" w:firstRowLastColumn="0" w:lastRowFirstColumn="0" w:lastRowLastColumn="0"/>
              <w:rPr>
                <w:sz w:val="20"/>
                <w:szCs w:val="20"/>
              </w:rPr>
            </w:pPr>
            <w:ins w:id="17" w:author="CBPStaff" w:date="2018-08-07T11:06:00Z">
              <w:r>
                <w:rPr>
                  <w:sz w:val="20"/>
                  <w:szCs w:val="20"/>
                </w:rPr>
                <w:t>Ongoing GIT funded project to study feasibility of voluntary PCB removal program(s)</w:t>
              </w:r>
            </w:ins>
          </w:p>
        </w:tc>
        <w:tc>
          <w:tcPr>
            <w:tcW w:w="0" w:type="auto"/>
            <w:shd w:val="clear" w:color="auto" w:fill="D9D9D9" w:themeFill="background1" w:themeFillShade="D9"/>
          </w:tcPr>
          <w:p w14:paraId="06C46051"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77DD3A3A"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4CA11BB8"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r>
      <w:tr w:rsidR="00F64418" w:rsidRPr="00DB3E82" w14:paraId="71900E01" w14:textId="77777777" w:rsidTr="00C339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3D74CBF5" w14:textId="1A3AAE1A" w:rsidR="00974F08" w:rsidRPr="00D011E7" w:rsidRDefault="00974F08" w:rsidP="00974F08">
            <w:pPr>
              <w:pStyle w:val="NoSpacing"/>
              <w:rPr>
                <w:b w:val="0"/>
                <w:szCs w:val="24"/>
              </w:rPr>
            </w:pPr>
            <w:r w:rsidRPr="00D011E7">
              <w:rPr>
                <w:b w:val="0"/>
                <w:sz w:val="20"/>
                <w:szCs w:val="24"/>
              </w:rPr>
              <w:t xml:space="preserve">High cost of </w:t>
            </w:r>
            <w:ins w:id="18" w:author="CBPStaff" w:date="2018-08-07T11:23:00Z">
              <w:r w:rsidR="00F64418">
                <w:rPr>
                  <w:b w:val="0"/>
                  <w:sz w:val="20"/>
                  <w:szCs w:val="24"/>
                </w:rPr>
                <w:t xml:space="preserve">testing and </w:t>
              </w:r>
            </w:ins>
            <w:r w:rsidRPr="00D011E7">
              <w:rPr>
                <w:b w:val="0"/>
                <w:sz w:val="20"/>
                <w:szCs w:val="24"/>
              </w:rPr>
              <w:t xml:space="preserve">remedies: in-stream sediment remediation; waste water PCB source </w:t>
            </w:r>
            <w:proofErr w:type="spellStart"/>
            <w:r w:rsidRPr="00D011E7">
              <w:rPr>
                <w:b w:val="0"/>
                <w:sz w:val="20"/>
                <w:szCs w:val="24"/>
              </w:rPr>
              <w:t>trackdown</w:t>
            </w:r>
            <w:proofErr w:type="spellEnd"/>
            <w:r w:rsidRPr="00D011E7">
              <w:rPr>
                <w:b w:val="0"/>
                <w:sz w:val="20"/>
                <w:szCs w:val="24"/>
              </w:rPr>
              <w:t xml:space="preserve"> studies; electrical equipment replacements; stormwater </w:t>
            </w:r>
            <w:r w:rsidRPr="00D011E7">
              <w:rPr>
                <w:b w:val="0"/>
                <w:sz w:val="20"/>
                <w:szCs w:val="24"/>
              </w:rPr>
              <w:lastRenderedPageBreak/>
              <w:t>controls; contaminated site remediation</w:t>
            </w:r>
          </w:p>
        </w:tc>
        <w:tc>
          <w:tcPr>
            <w:tcW w:w="0" w:type="auto"/>
          </w:tcPr>
          <w:p w14:paraId="6B6BC190" w14:textId="1106CC6D" w:rsidR="00974F08" w:rsidRPr="00974F08" w:rsidRDefault="00974F08" w:rsidP="00974F0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Ongoing academic studies</w:t>
            </w:r>
            <w:ins w:id="19" w:author="CBPStaff" w:date="2018-08-07T11:09:00Z">
              <w:r w:rsidR="0098212D">
                <w:rPr>
                  <w:sz w:val="20"/>
                  <w:szCs w:val="20"/>
                </w:rPr>
                <w:t xml:space="preserve">, </w:t>
              </w:r>
              <w:proofErr w:type="spellStart"/>
              <w:r w:rsidR="0098212D">
                <w:rPr>
                  <w:sz w:val="20"/>
                  <w:szCs w:val="20"/>
                </w:rPr>
                <w:t>e.g</w:t>
              </w:r>
              <w:proofErr w:type="gramStart"/>
              <w:r w:rsidR="0098212D">
                <w:rPr>
                  <w:sz w:val="20"/>
                  <w:szCs w:val="20"/>
                </w:rPr>
                <w:t>.</w:t>
              </w:r>
            </w:ins>
            <w:proofErr w:type="gramEnd"/>
            <w:del w:id="20" w:author="CBPStaff" w:date="2018-08-07T11:09:00Z">
              <w:r w:rsidDel="0098212D">
                <w:rPr>
                  <w:sz w:val="20"/>
                  <w:szCs w:val="20"/>
                </w:rPr>
                <w:delText xml:space="preserve">; </w:delText>
              </w:r>
            </w:del>
            <w:r>
              <w:rPr>
                <w:sz w:val="20"/>
                <w:szCs w:val="20"/>
              </w:rPr>
              <w:t>WWTP</w:t>
            </w:r>
            <w:proofErr w:type="spellEnd"/>
            <w:r>
              <w:rPr>
                <w:sz w:val="20"/>
                <w:szCs w:val="20"/>
              </w:rPr>
              <w:t xml:space="preserve"> PCB removal GIT funded study</w:t>
            </w:r>
            <w:ins w:id="21" w:author="CBPStaff" w:date="2018-08-07T11:10:00Z">
              <w:r w:rsidR="0098212D">
                <w:rPr>
                  <w:sz w:val="20"/>
                  <w:szCs w:val="20"/>
                </w:rPr>
                <w:t xml:space="preserve">, and other activities to find </w:t>
              </w:r>
              <w:r w:rsidR="0098212D">
                <w:rPr>
                  <w:sz w:val="20"/>
                  <w:szCs w:val="20"/>
                </w:rPr>
                <w:lastRenderedPageBreak/>
                <w:t xml:space="preserve">cost-efficient methods for PCB reduction. </w:t>
              </w:r>
            </w:ins>
          </w:p>
        </w:tc>
        <w:tc>
          <w:tcPr>
            <w:tcW w:w="0" w:type="auto"/>
          </w:tcPr>
          <w:p w14:paraId="19DED570" w14:textId="35C3A6BE" w:rsidR="00974F08" w:rsidRPr="00974F08" w:rsidRDefault="00974F08" w:rsidP="00974F0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 xml:space="preserve">Complete and release PCB </w:t>
            </w:r>
            <w:proofErr w:type="spellStart"/>
            <w:r>
              <w:rPr>
                <w:sz w:val="20"/>
                <w:szCs w:val="20"/>
              </w:rPr>
              <w:t>trackdown</w:t>
            </w:r>
            <w:proofErr w:type="spellEnd"/>
            <w:r>
              <w:rPr>
                <w:sz w:val="20"/>
                <w:szCs w:val="20"/>
              </w:rPr>
              <w:t xml:space="preserve"> study and PMP guide.</w:t>
            </w:r>
          </w:p>
        </w:tc>
        <w:tc>
          <w:tcPr>
            <w:tcW w:w="0" w:type="auto"/>
          </w:tcPr>
          <w:p w14:paraId="1CF6C947" w14:textId="516F6040" w:rsidR="00974F08" w:rsidRPr="00DB3E82" w:rsidRDefault="00974F08" w:rsidP="00974F08">
            <w:pPr>
              <w:cnfStyle w:val="000000100000" w:firstRow="0" w:lastRow="0" w:firstColumn="0" w:lastColumn="0" w:oddVBand="0" w:evenVBand="0" w:oddHBand="1" w:evenHBand="0" w:firstRowFirstColumn="0" w:firstRowLastColumn="0" w:lastRowFirstColumn="0" w:lastRowLastColumn="0"/>
              <w:rPr>
                <w:b/>
                <w:sz w:val="20"/>
                <w:szCs w:val="20"/>
              </w:rPr>
            </w:pPr>
            <w:r>
              <w:rPr>
                <w:sz w:val="20"/>
                <w:szCs w:val="20"/>
              </w:rPr>
              <w:t xml:space="preserve">PCB Consortium to share information in order to reduce high cost of management approaches, and consider more </w:t>
            </w:r>
            <w:r>
              <w:rPr>
                <w:sz w:val="20"/>
                <w:szCs w:val="20"/>
              </w:rPr>
              <w:lastRenderedPageBreak/>
              <w:t>approaches to prevent release of PCBs</w:t>
            </w:r>
          </w:p>
        </w:tc>
        <w:tc>
          <w:tcPr>
            <w:tcW w:w="0" w:type="auto"/>
            <w:shd w:val="clear" w:color="auto" w:fill="D9D9D9" w:themeFill="background1" w:themeFillShade="D9"/>
          </w:tcPr>
          <w:p w14:paraId="144C31EF" w14:textId="63699C92" w:rsidR="00974F08" w:rsidRPr="00DB3E82" w:rsidRDefault="00C72437" w:rsidP="00974F08">
            <w:pPr>
              <w:cnfStyle w:val="000000100000" w:firstRow="0" w:lastRow="0" w:firstColumn="0" w:lastColumn="0" w:oddVBand="0" w:evenVBand="0" w:oddHBand="1" w:evenHBand="0" w:firstRowFirstColumn="0" w:firstRowLastColumn="0" w:lastRowFirstColumn="0" w:lastRowLastColumn="0"/>
              <w:rPr>
                <w:sz w:val="20"/>
                <w:szCs w:val="20"/>
              </w:rPr>
            </w:pPr>
            <w:del w:id="22" w:author="Williams, Michelle" w:date="2018-08-06T21:25:00Z">
              <w:r w:rsidDel="00923AF2">
                <w:rPr>
                  <w:sz w:val="20"/>
                  <w:szCs w:val="20"/>
                </w:rPr>
                <w:lastRenderedPageBreak/>
                <w:delText>est</w:delText>
              </w:r>
            </w:del>
          </w:p>
        </w:tc>
        <w:tc>
          <w:tcPr>
            <w:tcW w:w="0" w:type="auto"/>
            <w:shd w:val="clear" w:color="auto" w:fill="D9D9D9" w:themeFill="background1" w:themeFillShade="D9"/>
          </w:tcPr>
          <w:p w14:paraId="20094585" w14:textId="77777777" w:rsidR="00974F08" w:rsidRPr="00DB3E82" w:rsidRDefault="00974F08" w:rsidP="00974F08">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5D851B40" w14:textId="77777777" w:rsidR="00974F08" w:rsidRPr="00DB3E82" w:rsidRDefault="00974F08" w:rsidP="00974F08">
            <w:pPr>
              <w:cnfStyle w:val="000000100000" w:firstRow="0" w:lastRow="0" w:firstColumn="0" w:lastColumn="0" w:oddVBand="0" w:evenVBand="0" w:oddHBand="1" w:evenHBand="0" w:firstRowFirstColumn="0" w:firstRowLastColumn="0" w:lastRowFirstColumn="0" w:lastRowLastColumn="0"/>
              <w:rPr>
                <w:sz w:val="20"/>
                <w:szCs w:val="20"/>
              </w:rPr>
            </w:pPr>
          </w:p>
        </w:tc>
      </w:tr>
      <w:tr w:rsidR="00F64418" w:rsidRPr="00DB3E82" w14:paraId="5D1EFAC7" w14:textId="77777777" w:rsidTr="00C3397F">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5616414E" w14:textId="1A47C017" w:rsidR="00974F08" w:rsidRPr="00D011E7" w:rsidRDefault="00974F08" w:rsidP="00974F08">
            <w:pPr>
              <w:rPr>
                <w:b w:val="0"/>
                <w:sz w:val="20"/>
                <w:szCs w:val="20"/>
              </w:rPr>
            </w:pPr>
            <w:r w:rsidRPr="00D011E7">
              <w:rPr>
                <w:b w:val="0"/>
                <w:sz w:val="20"/>
                <w:szCs w:val="20"/>
              </w:rPr>
              <w:t>Variety of sources and pathways for PCBs entering the environment that necessitate a wide-range of very different management responses (e.g., primary sources such as electrical equipment, secondary sources such as wastewater treatment by-products, and pathways such as stormwater runoff contaminated by air deposition or contaminated sites)</w:t>
            </w:r>
          </w:p>
        </w:tc>
        <w:tc>
          <w:tcPr>
            <w:tcW w:w="0" w:type="auto"/>
          </w:tcPr>
          <w:p w14:paraId="286B54A3" w14:textId="45A5A6DB" w:rsidR="00974F08" w:rsidRPr="00463345" w:rsidRDefault="00974F08" w:rsidP="00974F0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Reports from CSN to better understand variety of sources and pathways for tox</w:t>
            </w:r>
            <w:r w:rsidR="00FD6F5C">
              <w:rPr>
                <w:sz w:val="20"/>
                <w:szCs w:val="20"/>
              </w:rPr>
              <w:t>ic contaminants, including PCBs; Development of fact sheet to communicate multiple benefits of nutrient and sediment management practices for toxic contaminants</w:t>
            </w:r>
          </w:p>
        </w:tc>
        <w:tc>
          <w:tcPr>
            <w:tcW w:w="0" w:type="auto"/>
          </w:tcPr>
          <w:p w14:paraId="345A0A9E" w14:textId="57E82C85" w:rsidR="00974F08" w:rsidRPr="00974F08" w:rsidRDefault="00FD6F5C" w:rsidP="00974F0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Further information needed on extent of atmospheric deposition of PCBs in the Bay Watershed; </w:t>
            </w:r>
            <w:r w:rsidR="00C72437">
              <w:rPr>
                <w:sz w:val="20"/>
                <w:szCs w:val="20"/>
              </w:rPr>
              <w:t>better understand PCB removal rates and efficiencies through nonpoint source management practices for nutrient and sediment reduction.</w:t>
            </w:r>
          </w:p>
        </w:tc>
        <w:tc>
          <w:tcPr>
            <w:tcW w:w="0" w:type="auto"/>
          </w:tcPr>
          <w:p w14:paraId="03293129" w14:textId="7B78F0B9" w:rsidR="00974F08" w:rsidRPr="00DB3E82" w:rsidRDefault="00FD6F5C" w:rsidP="00974F0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PCB consortium to share lessons learned on management approaches </w:t>
            </w:r>
            <w:r w:rsidR="00C72437">
              <w:rPr>
                <w:sz w:val="20"/>
                <w:szCs w:val="20"/>
              </w:rPr>
              <w:t xml:space="preserve">and best practices to implement PCB reductions through TMDLs, MS4 permits, and NPDES permits. </w:t>
            </w:r>
          </w:p>
        </w:tc>
        <w:tc>
          <w:tcPr>
            <w:tcW w:w="0" w:type="auto"/>
            <w:shd w:val="clear" w:color="auto" w:fill="D9D9D9" w:themeFill="background1" w:themeFillShade="D9"/>
          </w:tcPr>
          <w:p w14:paraId="3DE7BF45" w14:textId="77777777" w:rsidR="00974F08" w:rsidRPr="00DB3E82" w:rsidRDefault="00974F08" w:rsidP="00974F08">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648FF6E5" w14:textId="77777777" w:rsidR="00974F08" w:rsidRPr="00DB3E82" w:rsidRDefault="00974F08" w:rsidP="00974F08">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69C44963" w14:textId="77777777" w:rsidR="00974F08" w:rsidRPr="00DB3E82" w:rsidRDefault="00974F08" w:rsidP="00974F08">
            <w:pPr>
              <w:cnfStyle w:val="000000000000" w:firstRow="0" w:lastRow="0" w:firstColumn="0" w:lastColumn="0" w:oddVBand="0" w:evenVBand="0" w:oddHBand="0" w:evenHBand="0" w:firstRowFirstColumn="0" w:firstRowLastColumn="0" w:lastRowFirstColumn="0" w:lastRowLastColumn="0"/>
              <w:rPr>
                <w:sz w:val="20"/>
                <w:szCs w:val="20"/>
              </w:rPr>
            </w:pPr>
          </w:p>
        </w:tc>
      </w:tr>
      <w:tr w:rsidR="00F64418" w:rsidRPr="00DB3E82" w14:paraId="7E577B7D" w14:textId="77777777" w:rsidTr="00C339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62847667" w14:textId="5384F037" w:rsidR="00974F08" w:rsidRPr="00B56446" w:rsidRDefault="00F64418" w:rsidP="00974F08">
            <w:pPr>
              <w:rPr>
                <w:b w:val="0"/>
                <w:bCs w:val="0"/>
                <w:sz w:val="20"/>
                <w:szCs w:val="20"/>
              </w:rPr>
            </w:pPr>
            <w:ins w:id="23" w:author="CBPStaff" w:date="2018-08-07T11:24:00Z">
              <w:r w:rsidRPr="003B72B5">
                <w:rPr>
                  <w:szCs w:val="24"/>
                </w:rPr>
                <w:t xml:space="preserve">Need to </w:t>
              </w:r>
              <w:r>
                <w:rPr>
                  <w:szCs w:val="24"/>
                </w:rPr>
                <w:t xml:space="preserve">continue </w:t>
              </w:r>
              <w:r w:rsidRPr="003B72B5">
                <w:rPr>
                  <w:szCs w:val="24"/>
                </w:rPr>
                <w:t>shift</w:t>
              </w:r>
              <w:r>
                <w:rPr>
                  <w:szCs w:val="24"/>
                </w:rPr>
                <w:t xml:space="preserve">ing </w:t>
              </w:r>
              <w:r w:rsidRPr="003B72B5">
                <w:rPr>
                  <w:szCs w:val="24"/>
                </w:rPr>
                <w:t xml:space="preserve"> paradigm </w:t>
              </w:r>
              <w:r>
                <w:rPr>
                  <w:szCs w:val="24"/>
                </w:rPr>
                <w:t xml:space="preserve">by </w:t>
              </w:r>
              <w:r w:rsidRPr="003B72B5">
                <w:rPr>
                  <w:szCs w:val="24"/>
                </w:rPr>
                <w:t>acknowledg</w:t>
              </w:r>
              <w:r>
                <w:rPr>
                  <w:szCs w:val="24"/>
                </w:rPr>
                <w:t>ing</w:t>
              </w:r>
              <w:r w:rsidRPr="003B72B5">
                <w:rPr>
                  <w:szCs w:val="24"/>
                </w:rPr>
                <w:t xml:space="preserve"> that there are ongoing sources of PCBs (i.e., PCBs are not static “legacy” contaminants)</w:t>
              </w:r>
            </w:ins>
            <w:del w:id="24" w:author="CBPStaff" w:date="2018-08-07T11:23:00Z">
              <w:r w:rsidR="00974F08" w:rsidRPr="00D011E7" w:rsidDel="00F64418">
                <w:rPr>
                  <w:b w:val="0"/>
                  <w:bCs w:val="0"/>
                  <w:sz w:val="20"/>
                  <w:szCs w:val="20"/>
                </w:rPr>
                <w:delText>Need to shift paradigm to acknowledge that there are ongoing sources of PCBs (i.e., PCBs are not static “legacy” contaminants)</w:delText>
              </w:r>
            </w:del>
          </w:p>
        </w:tc>
        <w:tc>
          <w:tcPr>
            <w:tcW w:w="0" w:type="auto"/>
          </w:tcPr>
          <w:p w14:paraId="37AEC278" w14:textId="7C7F6E61" w:rsidR="00974F08" w:rsidRPr="0039449C" w:rsidRDefault="00C31813" w:rsidP="00974F08">
            <w:pPr>
              <w:cnfStyle w:val="000000100000" w:firstRow="0" w:lastRow="0" w:firstColumn="0" w:lastColumn="0" w:oddVBand="0" w:evenVBand="0" w:oddHBand="1" w:evenHBand="0" w:firstRowFirstColumn="0" w:firstRowLastColumn="0" w:lastRowFirstColumn="0" w:lastRowLastColumn="0"/>
              <w:rPr>
                <w:sz w:val="20"/>
                <w:szCs w:val="20"/>
              </w:rPr>
            </w:pPr>
            <w:ins w:id="25" w:author="CBPStaff" w:date="2018-08-07T11:34:00Z">
              <w:r>
                <w:rPr>
                  <w:sz w:val="20"/>
                  <w:szCs w:val="20"/>
                </w:rPr>
                <w:t xml:space="preserve">A comprehensive strategy addressing many sources ensures that not only legacy-only </w:t>
              </w:r>
              <w:proofErr w:type="gramStart"/>
              <w:r>
                <w:rPr>
                  <w:sz w:val="20"/>
                  <w:szCs w:val="20"/>
                </w:rPr>
                <w:t xml:space="preserve">PCBs </w:t>
              </w:r>
            </w:ins>
            <w:ins w:id="26" w:author="CBPStaff" w:date="2018-08-07T11:35:00Z">
              <w:r>
                <w:rPr>
                  <w:sz w:val="20"/>
                  <w:szCs w:val="20"/>
                </w:rPr>
                <w:t xml:space="preserve"> are</w:t>
              </w:r>
              <w:proofErr w:type="gramEnd"/>
              <w:r>
                <w:rPr>
                  <w:sz w:val="20"/>
                  <w:szCs w:val="20"/>
                </w:rPr>
                <w:t xml:space="preserve"> accounted for. </w:t>
              </w:r>
            </w:ins>
            <w:del w:id="27" w:author="CBPStaff" w:date="2018-08-07T11:34:00Z">
              <w:r w:rsidR="00C72437" w:rsidDel="00C31813">
                <w:rPr>
                  <w:sz w:val="20"/>
                  <w:szCs w:val="20"/>
                </w:rPr>
                <w:delText>No current efforts</w:delText>
              </w:r>
            </w:del>
          </w:p>
        </w:tc>
        <w:tc>
          <w:tcPr>
            <w:tcW w:w="0" w:type="auto"/>
          </w:tcPr>
          <w:p w14:paraId="12A2940E" w14:textId="61810405" w:rsidR="00974F08" w:rsidRDefault="00C72437" w:rsidP="00974F08">
            <w:pPr>
              <w:cnfStyle w:val="000000100000" w:firstRow="0" w:lastRow="0" w:firstColumn="0" w:lastColumn="0" w:oddVBand="0" w:evenVBand="0" w:oddHBand="1" w:evenHBand="0" w:firstRowFirstColumn="0" w:firstRowLastColumn="0" w:lastRowFirstColumn="0" w:lastRowLastColumn="0"/>
              <w:rPr>
                <w:ins w:id="28" w:author="CBPStaff" w:date="2018-08-07T11:35:00Z"/>
                <w:sz w:val="20"/>
                <w:szCs w:val="20"/>
              </w:rPr>
            </w:pPr>
            <w:r>
              <w:rPr>
                <w:sz w:val="20"/>
                <w:szCs w:val="20"/>
              </w:rPr>
              <w:t xml:space="preserve">Track potential new sources </w:t>
            </w:r>
            <w:ins w:id="29" w:author="CBPStaff" w:date="2018-08-07T11:38:00Z">
              <w:r w:rsidR="00C31813">
                <w:rPr>
                  <w:sz w:val="20"/>
                  <w:szCs w:val="20"/>
                </w:rPr>
                <w:t xml:space="preserve">and inadvertent </w:t>
              </w:r>
            </w:ins>
            <w:del w:id="30" w:author="CBPStaff" w:date="2018-08-07T11:38:00Z">
              <w:r w:rsidDel="00C31813">
                <w:rPr>
                  <w:sz w:val="20"/>
                  <w:szCs w:val="20"/>
                </w:rPr>
                <w:delText>of</w:delText>
              </w:r>
            </w:del>
            <w:r>
              <w:rPr>
                <w:sz w:val="20"/>
                <w:szCs w:val="20"/>
              </w:rPr>
              <w:t xml:space="preserve"> PCB production, for example ink and dye manufacturing industries</w:t>
            </w:r>
            <w:r w:rsidR="00B04D58">
              <w:rPr>
                <w:sz w:val="20"/>
                <w:szCs w:val="20"/>
              </w:rPr>
              <w:t>.</w:t>
            </w:r>
            <w:ins w:id="31" w:author="CBPStaff" w:date="2018-08-07T11:35:00Z">
              <w:r w:rsidR="00C31813">
                <w:rPr>
                  <w:sz w:val="20"/>
                  <w:szCs w:val="20"/>
                </w:rPr>
                <w:t xml:space="preserve"> </w:t>
              </w:r>
            </w:ins>
          </w:p>
          <w:p w14:paraId="1B52B23E" w14:textId="717E3ACC" w:rsidR="00C31813" w:rsidRPr="00C72437" w:rsidRDefault="00C31813" w:rsidP="00974F08">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tcPr>
          <w:p w14:paraId="38DC9D28" w14:textId="77777777" w:rsidR="00974F08" w:rsidRDefault="00B04D58" w:rsidP="00974F08">
            <w:pPr>
              <w:cnfStyle w:val="000000100000" w:firstRow="0" w:lastRow="0" w:firstColumn="0" w:lastColumn="0" w:oddVBand="0" w:evenVBand="0" w:oddHBand="1" w:evenHBand="0" w:firstRowFirstColumn="0" w:firstRowLastColumn="0" w:lastRowFirstColumn="0" w:lastRowLastColumn="0"/>
              <w:rPr>
                <w:ins w:id="32" w:author="CBPStaff" w:date="2018-08-07T11:36:00Z"/>
                <w:sz w:val="20"/>
                <w:szCs w:val="20"/>
              </w:rPr>
            </w:pPr>
            <w:r>
              <w:rPr>
                <w:sz w:val="20"/>
                <w:szCs w:val="20"/>
              </w:rPr>
              <w:t>Develop approaches for understanding all sources of PCBs in the watershed.</w:t>
            </w:r>
          </w:p>
          <w:p w14:paraId="7DB2E78F" w14:textId="75566C1B" w:rsidR="00C31813" w:rsidRPr="00B56446" w:rsidRDefault="00C31813" w:rsidP="00974F08">
            <w:pPr>
              <w:cnfStyle w:val="000000100000" w:firstRow="0" w:lastRow="0" w:firstColumn="0" w:lastColumn="0" w:oddVBand="0" w:evenVBand="0" w:oddHBand="1" w:evenHBand="0" w:firstRowFirstColumn="0" w:firstRowLastColumn="0" w:lastRowFirstColumn="0" w:lastRowLastColumn="0"/>
              <w:rPr>
                <w:sz w:val="20"/>
                <w:szCs w:val="20"/>
              </w:rPr>
            </w:pPr>
            <w:ins w:id="33" w:author="CBPStaff" w:date="2018-08-07T11:36:00Z">
              <w:r>
                <w:rPr>
                  <w:sz w:val="20"/>
                  <w:szCs w:val="20"/>
                </w:rPr>
                <w:t xml:space="preserve">Strategies will address ongoing sources </w:t>
              </w:r>
            </w:ins>
            <w:ins w:id="34" w:author="CBPStaff" w:date="2018-08-07T11:37:00Z">
              <w:r>
                <w:rPr>
                  <w:sz w:val="20"/>
                  <w:szCs w:val="20"/>
                </w:rPr>
                <w:t>beyond in—stream sediment.</w:t>
              </w:r>
            </w:ins>
          </w:p>
        </w:tc>
        <w:tc>
          <w:tcPr>
            <w:tcW w:w="0" w:type="auto"/>
            <w:shd w:val="clear" w:color="auto" w:fill="D9D9D9" w:themeFill="background1" w:themeFillShade="D9"/>
          </w:tcPr>
          <w:p w14:paraId="56E9BFC1" w14:textId="77777777" w:rsidR="00974F08" w:rsidRPr="00DB3E82" w:rsidRDefault="00974F08" w:rsidP="00974F08">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7845A741" w14:textId="77777777" w:rsidR="00974F08" w:rsidRPr="00DB3E82" w:rsidRDefault="00974F08" w:rsidP="00974F08">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7DCBE81F" w14:textId="77777777" w:rsidR="00974F08" w:rsidRPr="00DB3E82" w:rsidRDefault="00974F08" w:rsidP="00974F08">
            <w:pPr>
              <w:cnfStyle w:val="000000100000" w:firstRow="0" w:lastRow="0" w:firstColumn="0" w:lastColumn="0" w:oddVBand="0" w:evenVBand="0" w:oddHBand="1" w:evenHBand="0" w:firstRowFirstColumn="0" w:firstRowLastColumn="0" w:lastRowFirstColumn="0" w:lastRowLastColumn="0"/>
              <w:rPr>
                <w:sz w:val="20"/>
                <w:szCs w:val="20"/>
              </w:rPr>
            </w:pPr>
          </w:p>
        </w:tc>
      </w:tr>
      <w:tr w:rsidR="00F64418" w:rsidRPr="00DB3E82" w14:paraId="0C7FF572" w14:textId="77777777" w:rsidTr="00C3397F">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347706EE" w14:textId="47D2CE68" w:rsidR="00974F08" w:rsidRPr="00B56446" w:rsidRDefault="00974F08" w:rsidP="00974F08">
            <w:pPr>
              <w:rPr>
                <w:b w:val="0"/>
                <w:bCs w:val="0"/>
                <w:sz w:val="20"/>
                <w:szCs w:val="20"/>
              </w:rPr>
            </w:pPr>
            <w:r w:rsidRPr="00D011E7">
              <w:rPr>
                <w:b w:val="0"/>
                <w:bCs w:val="0"/>
                <w:sz w:val="20"/>
                <w:szCs w:val="20"/>
              </w:rPr>
              <w:t>Knowledge gaps on relative sizes of PCB sources</w:t>
            </w:r>
          </w:p>
        </w:tc>
        <w:tc>
          <w:tcPr>
            <w:tcW w:w="0" w:type="auto"/>
          </w:tcPr>
          <w:p w14:paraId="55519800" w14:textId="0CD816BD" w:rsidR="00974F08" w:rsidRPr="0039449C" w:rsidRDefault="00B04D58" w:rsidP="00974F0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No current efforts</w:t>
            </w:r>
          </w:p>
        </w:tc>
        <w:tc>
          <w:tcPr>
            <w:tcW w:w="0" w:type="auto"/>
          </w:tcPr>
          <w:p w14:paraId="3641130A" w14:textId="4A0D2A1B" w:rsidR="00974F08" w:rsidRPr="00B04D58" w:rsidRDefault="00B04D58" w:rsidP="00974F0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Large scale synthesis and mass balance </w:t>
            </w:r>
            <w:r>
              <w:rPr>
                <w:sz w:val="20"/>
                <w:szCs w:val="20"/>
              </w:rPr>
              <w:lastRenderedPageBreak/>
              <w:t>analysis of PCB sources in the watershed</w:t>
            </w:r>
          </w:p>
        </w:tc>
        <w:tc>
          <w:tcPr>
            <w:tcW w:w="0" w:type="auto"/>
          </w:tcPr>
          <w:p w14:paraId="798434B4" w14:textId="52110C2A" w:rsidR="00974F08" w:rsidRPr="00B56446" w:rsidRDefault="00B04D58" w:rsidP="00974F0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PCB consortium could address this </w:t>
            </w:r>
            <w:r>
              <w:rPr>
                <w:sz w:val="20"/>
                <w:szCs w:val="20"/>
              </w:rPr>
              <w:lastRenderedPageBreak/>
              <w:t xml:space="preserve">knowledge gap (with resources, </w:t>
            </w:r>
            <w:proofErr w:type="spellStart"/>
            <w:r>
              <w:rPr>
                <w:sz w:val="20"/>
                <w:szCs w:val="20"/>
              </w:rPr>
              <w:t>e.g</w:t>
            </w:r>
            <w:proofErr w:type="spellEnd"/>
            <w:r>
              <w:rPr>
                <w:sz w:val="20"/>
                <w:szCs w:val="20"/>
              </w:rPr>
              <w:t xml:space="preserve"> GIT funding)</w:t>
            </w:r>
          </w:p>
        </w:tc>
        <w:tc>
          <w:tcPr>
            <w:tcW w:w="0" w:type="auto"/>
            <w:shd w:val="clear" w:color="auto" w:fill="D9D9D9" w:themeFill="background1" w:themeFillShade="D9"/>
          </w:tcPr>
          <w:p w14:paraId="5FE6E7EE" w14:textId="77777777" w:rsidR="00974F08" w:rsidRPr="00DB3E82" w:rsidRDefault="00974F08" w:rsidP="00974F08">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385C901F" w14:textId="77777777" w:rsidR="00974F08" w:rsidRPr="00DB3E82" w:rsidRDefault="00974F08" w:rsidP="00974F08">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5211B600" w14:textId="77777777" w:rsidR="00974F08" w:rsidRPr="00DB3E82" w:rsidRDefault="00974F08" w:rsidP="00974F08">
            <w:pPr>
              <w:cnfStyle w:val="000000000000" w:firstRow="0" w:lastRow="0" w:firstColumn="0" w:lastColumn="0" w:oddVBand="0" w:evenVBand="0" w:oddHBand="0" w:evenHBand="0" w:firstRowFirstColumn="0" w:firstRowLastColumn="0" w:lastRowFirstColumn="0" w:lastRowLastColumn="0"/>
              <w:rPr>
                <w:sz w:val="20"/>
                <w:szCs w:val="20"/>
              </w:rPr>
            </w:pPr>
          </w:p>
        </w:tc>
      </w:tr>
      <w:tr w:rsidR="00F64418" w:rsidRPr="00DB3E82" w14:paraId="6E11A14F" w14:textId="77777777" w:rsidTr="00C339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47459EDC" w14:textId="77777777" w:rsidR="00F64418" w:rsidRDefault="00F64418">
            <w:pPr>
              <w:pStyle w:val="NoSpacing"/>
              <w:rPr>
                <w:ins w:id="35" w:author="CBPStaff" w:date="2018-08-07T11:24:00Z"/>
                <w:szCs w:val="24"/>
              </w:rPr>
              <w:pPrChange w:id="36" w:author="CBPStaff" w:date="2018-08-07T11:24:00Z">
                <w:pPr>
                  <w:pStyle w:val="NoSpacing"/>
                  <w:numPr>
                    <w:numId w:val="9"/>
                  </w:numPr>
                  <w:ind w:left="1080" w:hanging="360"/>
                </w:pPr>
              </w:pPrChange>
            </w:pPr>
            <w:ins w:id="37" w:author="CBPStaff" w:date="2018-08-07T11:24:00Z">
              <w:r>
                <w:rPr>
                  <w:szCs w:val="24"/>
                </w:rPr>
                <w:t>The extent of collaboration and coordination among the science and management communities at a scale that is commensurate with the extent of PCB impairments and TMDLs</w:t>
              </w:r>
            </w:ins>
          </w:p>
          <w:p w14:paraId="23F7C8EB" w14:textId="77777777" w:rsidR="00974F08" w:rsidRPr="00B56446" w:rsidRDefault="00974F08" w:rsidP="00974F08">
            <w:pPr>
              <w:rPr>
                <w:b w:val="0"/>
                <w:bCs w:val="0"/>
                <w:sz w:val="20"/>
                <w:szCs w:val="20"/>
              </w:rPr>
            </w:pPr>
          </w:p>
        </w:tc>
        <w:tc>
          <w:tcPr>
            <w:tcW w:w="0" w:type="auto"/>
          </w:tcPr>
          <w:p w14:paraId="73E3A32E" w14:textId="227E007E" w:rsidR="00974F08" w:rsidRPr="0039449C" w:rsidRDefault="00F64418" w:rsidP="00974F08">
            <w:pPr>
              <w:cnfStyle w:val="000000100000" w:firstRow="0" w:lastRow="0" w:firstColumn="0" w:lastColumn="0" w:oddVBand="0" w:evenVBand="0" w:oddHBand="1" w:evenHBand="0" w:firstRowFirstColumn="0" w:firstRowLastColumn="0" w:lastRowFirstColumn="0" w:lastRowLastColumn="0"/>
              <w:rPr>
                <w:sz w:val="20"/>
                <w:szCs w:val="20"/>
              </w:rPr>
            </w:pPr>
            <w:ins w:id="38" w:author="CBPStaff" w:date="2018-08-07T11:24:00Z">
              <w:r>
                <w:rPr>
                  <w:sz w:val="20"/>
                  <w:szCs w:val="20"/>
                </w:rPr>
                <w:t xml:space="preserve">Moderate level of coordination through the Toxic Contaminants </w:t>
              </w:r>
            </w:ins>
            <w:ins w:id="39" w:author="CBPStaff" w:date="2018-08-07T11:25:00Z">
              <w:r>
                <w:rPr>
                  <w:sz w:val="20"/>
                  <w:szCs w:val="20"/>
                </w:rPr>
                <w:t>Workgroup and other unconsolidated activities</w:t>
              </w:r>
            </w:ins>
          </w:p>
        </w:tc>
        <w:tc>
          <w:tcPr>
            <w:tcW w:w="0" w:type="auto"/>
          </w:tcPr>
          <w:p w14:paraId="7EF8044F" w14:textId="77E8C950" w:rsidR="00974F08" w:rsidRPr="00F64418" w:rsidRDefault="00F64418" w:rsidP="00974F08">
            <w:pPr>
              <w:cnfStyle w:val="000000100000" w:firstRow="0" w:lastRow="0" w:firstColumn="0" w:lastColumn="0" w:oddVBand="0" w:evenVBand="0" w:oddHBand="1" w:evenHBand="0" w:firstRowFirstColumn="0" w:firstRowLastColumn="0" w:lastRowFirstColumn="0" w:lastRowLastColumn="0"/>
              <w:rPr>
                <w:sz w:val="20"/>
                <w:szCs w:val="20"/>
                <w:rPrChange w:id="40" w:author="CBPStaff" w:date="2018-08-07T11:25:00Z">
                  <w:rPr>
                    <w:i/>
                    <w:sz w:val="20"/>
                    <w:szCs w:val="20"/>
                  </w:rPr>
                </w:rPrChange>
              </w:rPr>
            </w:pPr>
            <w:ins w:id="41" w:author="CBPStaff" w:date="2018-08-07T11:26:00Z">
              <w:r>
                <w:rPr>
                  <w:sz w:val="20"/>
                  <w:szCs w:val="20"/>
                </w:rPr>
                <w:t xml:space="preserve">Current extent of collaboration and coordination is not allowing for effective transfer of knowledge and interstate coordination on </w:t>
              </w:r>
            </w:ins>
            <w:ins w:id="42" w:author="CBPStaff" w:date="2018-08-07T11:27:00Z">
              <w:r>
                <w:rPr>
                  <w:sz w:val="20"/>
                  <w:szCs w:val="20"/>
                </w:rPr>
                <w:t xml:space="preserve">PCB </w:t>
              </w:r>
            </w:ins>
            <w:ins w:id="43" w:author="CBPStaff" w:date="2018-08-07T11:26:00Z">
              <w:r>
                <w:rPr>
                  <w:sz w:val="20"/>
                  <w:szCs w:val="20"/>
                </w:rPr>
                <w:t>TMDLs</w:t>
              </w:r>
            </w:ins>
          </w:p>
        </w:tc>
        <w:tc>
          <w:tcPr>
            <w:tcW w:w="0" w:type="auto"/>
          </w:tcPr>
          <w:p w14:paraId="0BCA3A6C" w14:textId="0DF32356" w:rsidR="00974F08" w:rsidRPr="00B56446" w:rsidRDefault="00F64418" w:rsidP="00974F08">
            <w:pPr>
              <w:cnfStyle w:val="000000100000" w:firstRow="0" w:lastRow="0" w:firstColumn="0" w:lastColumn="0" w:oddVBand="0" w:evenVBand="0" w:oddHBand="1" w:evenHBand="0" w:firstRowFirstColumn="0" w:firstRowLastColumn="0" w:lastRowFirstColumn="0" w:lastRowLastColumn="0"/>
              <w:rPr>
                <w:sz w:val="20"/>
                <w:szCs w:val="20"/>
              </w:rPr>
            </w:pPr>
            <w:ins w:id="44" w:author="CBPStaff" w:date="2018-08-07T11:29:00Z">
              <w:r>
                <w:rPr>
                  <w:sz w:val="20"/>
                  <w:szCs w:val="20"/>
                </w:rPr>
                <w:t>Explore feasibility</w:t>
              </w:r>
            </w:ins>
            <w:ins w:id="45" w:author="CBPStaff" w:date="2018-08-07T11:30:00Z">
              <w:r>
                <w:rPr>
                  <w:sz w:val="20"/>
                  <w:szCs w:val="20"/>
                </w:rPr>
                <w:t xml:space="preserve"> and sustainability </w:t>
              </w:r>
            </w:ins>
            <w:ins w:id="46" w:author="CBPStaff" w:date="2018-08-07T11:29:00Z">
              <w:r>
                <w:rPr>
                  <w:sz w:val="20"/>
                  <w:szCs w:val="20"/>
                </w:rPr>
                <w:t xml:space="preserve"> of a forum for </w:t>
              </w:r>
            </w:ins>
            <w:ins w:id="47" w:author="CBPStaff" w:date="2018-08-07T11:30:00Z">
              <w:r>
                <w:rPr>
                  <w:sz w:val="20"/>
                  <w:szCs w:val="20"/>
                </w:rPr>
                <w:t xml:space="preserve"> collaboration and coordination (e.g. PCB consortium)</w:t>
              </w:r>
            </w:ins>
          </w:p>
        </w:tc>
        <w:tc>
          <w:tcPr>
            <w:tcW w:w="0" w:type="auto"/>
            <w:shd w:val="clear" w:color="auto" w:fill="D9D9D9" w:themeFill="background1" w:themeFillShade="D9"/>
          </w:tcPr>
          <w:p w14:paraId="682FEE1D" w14:textId="77777777" w:rsidR="00974F08" w:rsidRPr="00DB3E82" w:rsidRDefault="00974F08" w:rsidP="00974F08">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11CEC72C" w14:textId="77777777" w:rsidR="00974F08" w:rsidRPr="00DB3E82" w:rsidRDefault="00974F08" w:rsidP="00974F08">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44BBA765" w14:textId="77777777" w:rsidR="00974F08" w:rsidRPr="00DB3E82" w:rsidRDefault="00974F08" w:rsidP="00974F08">
            <w:pPr>
              <w:cnfStyle w:val="000000100000" w:firstRow="0" w:lastRow="0" w:firstColumn="0" w:lastColumn="0" w:oddVBand="0" w:evenVBand="0" w:oddHBand="1" w:evenHBand="0" w:firstRowFirstColumn="0" w:firstRowLastColumn="0" w:lastRowFirstColumn="0" w:lastRowLastColumn="0"/>
              <w:rPr>
                <w:sz w:val="20"/>
                <w:szCs w:val="20"/>
              </w:rPr>
            </w:pPr>
          </w:p>
        </w:tc>
      </w:tr>
    </w:tbl>
    <w:p w14:paraId="6FEC005E" w14:textId="2B77EA1F" w:rsidR="00876541" w:rsidRDefault="00876541" w:rsidP="00AE133D"/>
    <w:tbl>
      <w:tblPr>
        <w:tblStyle w:val="GridTable4-Accent5"/>
        <w:tblW w:w="14354" w:type="dxa"/>
        <w:tblLayout w:type="fixed"/>
        <w:tblLook w:val="04A0" w:firstRow="1" w:lastRow="0" w:firstColumn="1" w:lastColumn="0" w:noHBand="0" w:noVBand="1"/>
        <w:tblPrChange w:id="48" w:author="CBPStaff" w:date="2018-08-07T16:33:00Z">
          <w:tblPr>
            <w:tblStyle w:val="GridTable4-Accent5"/>
            <w:tblW w:w="14354" w:type="dxa"/>
            <w:tblLook w:val="04A0" w:firstRow="1" w:lastRow="0" w:firstColumn="1" w:lastColumn="0" w:noHBand="0" w:noVBand="1"/>
          </w:tblPr>
        </w:tblPrChange>
      </w:tblPr>
      <w:tblGrid>
        <w:gridCol w:w="837"/>
        <w:gridCol w:w="2471"/>
        <w:gridCol w:w="2406"/>
        <w:gridCol w:w="1451"/>
        <w:gridCol w:w="1673"/>
        <w:gridCol w:w="5516"/>
        <w:tblGridChange w:id="49">
          <w:tblGrid>
            <w:gridCol w:w="828"/>
            <w:gridCol w:w="9"/>
            <w:gridCol w:w="1903"/>
            <w:gridCol w:w="206"/>
            <w:gridCol w:w="199"/>
            <w:gridCol w:w="163"/>
            <w:gridCol w:w="2187"/>
            <w:gridCol w:w="219"/>
            <w:gridCol w:w="1214"/>
            <w:gridCol w:w="237"/>
            <w:gridCol w:w="1673"/>
            <w:gridCol w:w="5516"/>
          </w:tblGrid>
        </w:tblGridChange>
      </w:tblGrid>
      <w:tr w:rsidR="002B2FA1" w14:paraId="26B693B8" w14:textId="77777777" w:rsidTr="00810D74">
        <w:trPr>
          <w:cnfStyle w:val="100000000000" w:firstRow="1" w:lastRow="0" w:firstColumn="0" w:lastColumn="0" w:oddVBand="0" w:evenVBand="0" w:oddHBand="0" w:evenHBand="0" w:firstRowFirstColumn="0" w:firstRowLastColumn="0" w:lastRowFirstColumn="0" w:lastRowLastColumn="0"/>
          <w:trHeight w:val="293"/>
          <w:tblHeader/>
          <w:trPrChange w:id="50" w:author="CBPStaff" w:date="2018-08-07T16:33:00Z">
            <w:trPr>
              <w:trHeight w:val="293"/>
              <w:tblHeader/>
            </w:trPr>
          </w:trPrChange>
        </w:trPr>
        <w:tc>
          <w:tcPr>
            <w:cnfStyle w:val="001000000000" w:firstRow="0" w:lastRow="0" w:firstColumn="1" w:lastColumn="0" w:oddVBand="0" w:evenVBand="0" w:oddHBand="0" w:evenHBand="0" w:firstRowFirstColumn="0" w:firstRowLastColumn="0" w:lastRowFirstColumn="0" w:lastRowLastColumn="0"/>
            <w:tcW w:w="837" w:type="dxa"/>
            <w:tcPrChange w:id="51" w:author="CBPStaff" w:date="2018-08-07T16:33:00Z">
              <w:tcPr>
                <w:tcW w:w="837" w:type="dxa"/>
                <w:gridSpan w:val="2"/>
              </w:tcPr>
            </w:tcPrChange>
          </w:tcPr>
          <w:p w14:paraId="0BB202FE" w14:textId="77777777" w:rsidR="002B2FA1" w:rsidRDefault="002B2FA1" w:rsidP="006C112C">
            <w:pPr>
              <w:spacing w:line="276" w:lineRule="auto"/>
              <w:jc w:val="center"/>
              <w:cnfStyle w:val="101000000000" w:firstRow="1" w:lastRow="0" w:firstColumn="1" w:lastColumn="0" w:oddVBand="0" w:evenVBand="0" w:oddHBand="0" w:evenHBand="0" w:firstRowFirstColumn="0" w:firstRowLastColumn="0" w:lastRowFirstColumn="0" w:lastRowLastColumn="0"/>
              <w:rPr>
                <w:sz w:val="28"/>
                <w:szCs w:val="28"/>
              </w:rPr>
            </w:pPr>
          </w:p>
        </w:tc>
        <w:tc>
          <w:tcPr>
            <w:tcW w:w="13517" w:type="dxa"/>
            <w:gridSpan w:val="5"/>
            <w:tcPrChange w:id="52" w:author="CBPStaff" w:date="2018-08-07T16:33:00Z">
              <w:tcPr>
                <w:tcW w:w="13517" w:type="dxa"/>
                <w:gridSpan w:val="10"/>
              </w:tcPr>
            </w:tcPrChange>
          </w:tcPr>
          <w:p w14:paraId="28EE793B" w14:textId="20F90142" w:rsidR="002B2FA1" w:rsidRPr="00BF3A50" w:rsidRDefault="002B2FA1" w:rsidP="006C112C">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 xml:space="preserve">WORK PLAN </w:t>
            </w:r>
            <w:r w:rsidRPr="00BF3A50">
              <w:rPr>
                <w:sz w:val="28"/>
                <w:szCs w:val="28"/>
              </w:rPr>
              <w:t>ACTIONS</w:t>
            </w:r>
          </w:p>
        </w:tc>
      </w:tr>
      <w:tr w:rsidR="006A7D84" w14:paraId="19E57159" w14:textId="77777777" w:rsidTr="00810D74">
        <w:trPr>
          <w:cnfStyle w:val="100000000000" w:firstRow="1" w:lastRow="0" w:firstColumn="0" w:lastColumn="0" w:oddVBand="0" w:evenVBand="0" w:oddHBand="0" w:evenHBand="0" w:firstRowFirstColumn="0" w:firstRowLastColumn="0" w:lastRowFirstColumn="0" w:lastRowLastColumn="0"/>
          <w:trHeight w:val="293"/>
          <w:tblHeader/>
          <w:trPrChange w:id="53" w:author="CBPStaff" w:date="2018-08-07T16:33:00Z">
            <w:trPr>
              <w:trHeight w:val="293"/>
              <w:tblHeader/>
            </w:trPr>
          </w:trPrChange>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8" w:space="0" w:color="4472C4" w:themeColor="accent5"/>
            </w:tcBorders>
            <w:shd w:val="clear" w:color="auto" w:fill="8EAADB" w:themeFill="accent5" w:themeFillTint="99"/>
            <w:tcPrChange w:id="54" w:author="CBPStaff" w:date="2018-08-07T16:33:00Z">
              <w:tcPr>
                <w:tcW w:w="14354" w:type="dxa"/>
                <w:gridSpan w:val="12"/>
                <w:tcBorders>
                  <w:bottom w:val="single" w:sz="8" w:space="0" w:color="4472C4" w:themeColor="accent5"/>
                </w:tcBorders>
                <w:shd w:val="clear" w:color="auto" w:fill="8EAADB" w:themeFill="accent5" w:themeFillTint="99"/>
              </w:tcPr>
            </w:tcPrChange>
          </w:tcPr>
          <w:p w14:paraId="4D4537E9" w14:textId="737EC7DF" w:rsidR="00DD3A1E" w:rsidRDefault="006A7D84" w:rsidP="00DD3A1E">
            <w:pPr>
              <w:pStyle w:val="NoSpacing"/>
              <w:jc w:val="center"/>
              <w:cnfStyle w:val="101000000000" w:firstRow="1" w:lastRow="0" w:firstColumn="1" w:lastColumn="0" w:oddVBand="0" w:evenVBand="0" w:oddHBand="0" w:evenHBand="0" w:firstRowFirstColumn="0" w:firstRowLastColumn="0" w:lastRowFirstColumn="0" w:lastRowLastColumn="0"/>
              <w:rPr>
                <w:b w:val="0"/>
              </w:rPr>
            </w:pPr>
            <w:r w:rsidRPr="00F4123D">
              <w:rPr>
                <w:color w:val="538135" w:themeColor="accent6" w:themeShade="BF"/>
              </w:rPr>
              <w:t>Green</w:t>
            </w:r>
            <w:r w:rsidRPr="00653E0D">
              <w:rPr>
                <w:b w:val="0"/>
              </w:rPr>
              <w:t xml:space="preserve"> </w:t>
            </w:r>
            <w:r w:rsidRPr="00DC7A43">
              <w:rPr>
                <w:b w:val="0"/>
                <w:color w:val="000000" w:themeColor="text1"/>
              </w:rPr>
              <w:t xml:space="preserve">- action has been completed or is moving forward as planned      </w:t>
            </w:r>
            <w:r>
              <w:rPr>
                <w:color w:val="FFD966" w:themeColor="accent4" w:themeTint="99"/>
              </w:rPr>
              <w:t>Y</w:t>
            </w:r>
            <w:r w:rsidRPr="00653E0D">
              <w:rPr>
                <w:color w:val="FFD966" w:themeColor="accent4" w:themeTint="99"/>
              </w:rPr>
              <w:t>ellow</w:t>
            </w:r>
            <w:r w:rsidRPr="00F4123D">
              <w:rPr>
                <w:b w:val="0"/>
              </w:rPr>
              <w:t xml:space="preserve"> </w:t>
            </w:r>
            <w:r w:rsidRPr="00DC7A43">
              <w:rPr>
                <w:b w:val="0"/>
                <w:color w:val="000000" w:themeColor="text1"/>
              </w:rPr>
              <w:t>- action has encountered minor obstacles</w:t>
            </w:r>
          </w:p>
          <w:p w14:paraId="653769DF" w14:textId="75049E99" w:rsidR="006A7D84" w:rsidRPr="00F4123D" w:rsidRDefault="006A7D84" w:rsidP="00DD3A1E">
            <w:pPr>
              <w:pStyle w:val="NoSpacing"/>
              <w:jc w:val="center"/>
              <w:cnfStyle w:val="101000000000" w:firstRow="1" w:lastRow="0" w:firstColumn="1" w:lastColumn="0" w:oddVBand="0" w:evenVBand="0" w:oddHBand="0" w:evenHBand="0" w:firstRowFirstColumn="0" w:firstRowLastColumn="0" w:lastRowFirstColumn="0" w:lastRowLastColumn="0"/>
              <w:rPr>
                <w:b w:val="0"/>
              </w:rPr>
            </w:pPr>
            <w:r>
              <w:rPr>
                <w:color w:val="FF2600"/>
              </w:rPr>
              <w:t>R</w:t>
            </w:r>
            <w:r w:rsidRPr="00653E0D">
              <w:rPr>
                <w:color w:val="FF2600"/>
              </w:rPr>
              <w:t>ed</w:t>
            </w:r>
            <w:r w:rsidRPr="00F4123D">
              <w:rPr>
                <w:b w:val="0"/>
              </w:rPr>
              <w:t xml:space="preserve"> </w:t>
            </w:r>
            <w:r w:rsidRPr="00DC7A43">
              <w:rPr>
                <w:b w:val="0"/>
                <w:color w:val="000000" w:themeColor="text1"/>
              </w:rPr>
              <w:t>- action has not been taken or has encountered a serious barrier</w:t>
            </w:r>
          </w:p>
        </w:tc>
      </w:tr>
      <w:tr w:rsidR="00386805" w14:paraId="7DE18902" w14:textId="77777777" w:rsidTr="00810D74">
        <w:trPr>
          <w:cnfStyle w:val="100000000000" w:firstRow="1" w:lastRow="0" w:firstColumn="0" w:lastColumn="0" w:oddVBand="0" w:evenVBand="0" w:oddHBand="0" w:evenHBand="0" w:firstRowFirstColumn="0" w:firstRowLastColumn="0" w:lastRowFirstColumn="0" w:lastRowLastColumn="0"/>
          <w:trHeight w:val="340"/>
          <w:tblHeader/>
          <w:trPrChange w:id="55" w:author="CBPStaff" w:date="2018-08-07T16:33:00Z">
            <w:trPr>
              <w:trHeight w:val="340"/>
              <w:tblHeader/>
            </w:trPr>
          </w:trPrChange>
        </w:trPr>
        <w:tc>
          <w:tcPr>
            <w:cnfStyle w:val="001000000000" w:firstRow="0" w:lastRow="0" w:firstColumn="1" w:lastColumn="0" w:oddVBand="0" w:evenVBand="0" w:oddHBand="0" w:evenHBand="0" w:firstRowFirstColumn="0" w:firstRowLastColumn="0" w:lastRowFirstColumn="0" w:lastRowLastColumn="0"/>
            <w:tcW w:w="837" w:type="dxa"/>
            <w:tcBorders>
              <w:top w:val="single" w:sz="8" w:space="0" w:color="4472C4" w:themeColor="accent5"/>
              <w:right w:val="single" w:sz="4" w:space="0" w:color="8EAADB" w:themeColor="accent5" w:themeTint="99"/>
            </w:tcBorders>
            <w:shd w:val="clear" w:color="auto" w:fill="FFFFFF" w:themeFill="background1"/>
            <w:vAlign w:val="center"/>
            <w:tcPrChange w:id="56" w:author="CBPStaff" w:date="2018-08-07T16:33:00Z">
              <w:tcPr>
                <w:tcW w:w="837" w:type="dxa"/>
                <w:gridSpan w:val="2"/>
                <w:tcBorders>
                  <w:top w:val="single" w:sz="8" w:space="0" w:color="4472C4" w:themeColor="accent5"/>
                  <w:right w:val="single" w:sz="4" w:space="0" w:color="8EAADB" w:themeColor="accent5" w:themeTint="99"/>
                </w:tcBorders>
                <w:shd w:val="clear" w:color="auto" w:fill="FFFFFF" w:themeFill="background1"/>
                <w:vAlign w:val="center"/>
              </w:tcPr>
            </w:tcPrChange>
          </w:tcPr>
          <w:p w14:paraId="625E18E2" w14:textId="44A3C336" w:rsidR="002B2FA1" w:rsidRPr="00DC7A43" w:rsidRDefault="26CF01FA" w:rsidP="00EF6086">
            <w:pPr>
              <w:spacing w:line="276" w:lineRule="auto"/>
              <w:cnfStyle w:val="101000000000" w:firstRow="1" w:lastRow="0" w:firstColumn="1" w:lastColumn="0" w:oddVBand="0" w:evenVBand="0" w:oddHBand="0" w:evenHBand="0" w:firstRowFirstColumn="0" w:firstRowLastColumn="0" w:lastRowFirstColumn="0" w:lastRowLastColumn="0"/>
              <w:rPr>
                <w:color w:val="000000" w:themeColor="text1"/>
              </w:rPr>
            </w:pPr>
            <w:bookmarkStart w:id="57" w:name="_Management_Approach_1:"/>
            <w:bookmarkEnd w:id="57"/>
            <w:r w:rsidRPr="00DC7A43">
              <w:rPr>
                <w:color w:val="000000" w:themeColor="text1"/>
              </w:rPr>
              <w:t>Action #</w:t>
            </w:r>
          </w:p>
        </w:tc>
        <w:tc>
          <w:tcPr>
            <w:tcW w:w="2471"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Change w:id="58" w:author="CBPStaff" w:date="2018-08-07T16:33:00Z">
              <w:tcPr>
                <w:tcW w:w="2471" w:type="dxa"/>
                <w:gridSpan w:val="4"/>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tcPrChange>
          </w:tcPr>
          <w:p w14:paraId="1A5F3F64" w14:textId="77777777" w:rsidR="002B2FA1" w:rsidRPr="00DC7A43" w:rsidRDefault="002B2FA1" w:rsidP="00EF608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2406"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Change w:id="59" w:author="CBPStaff" w:date="2018-08-07T16:33:00Z">
              <w:tcPr>
                <w:tcW w:w="2406" w:type="dxa"/>
                <w:gridSpan w:val="2"/>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tcPrChange>
          </w:tcPr>
          <w:p w14:paraId="44380BA7" w14:textId="77777777"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1451"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Change w:id="60" w:author="CBPStaff" w:date="2018-08-07T16:33:00Z">
              <w:tcPr>
                <w:tcW w:w="1451" w:type="dxa"/>
                <w:gridSpan w:val="2"/>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tcPrChange>
          </w:tcPr>
          <w:p w14:paraId="133191B5" w14:textId="43A119EC" w:rsidR="002B2FA1" w:rsidRPr="00DC7A43" w:rsidRDefault="002B2FA1" w:rsidP="002B2FA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673"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Change w:id="61" w:author="CBPStaff" w:date="2018-08-07T16:33:00Z">
              <w:tcPr>
                <w:tcW w:w="1673"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tcPrChange>
          </w:tcPr>
          <w:p w14:paraId="1AA8EC7C" w14:textId="64E3FC83"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5516" w:type="dxa"/>
            <w:tcBorders>
              <w:top w:val="single" w:sz="8" w:space="0" w:color="4472C4" w:themeColor="accent5"/>
              <w:left w:val="single" w:sz="4" w:space="0" w:color="8EAADB" w:themeColor="accent5" w:themeTint="99"/>
            </w:tcBorders>
            <w:shd w:val="clear" w:color="auto" w:fill="FFFFFF" w:themeFill="background1"/>
            <w:tcPrChange w:id="62" w:author="CBPStaff" w:date="2018-08-07T16:33:00Z">
              <w:tcPr>
                <w:tcW w:w="5516" w:type="dxa"/>
                <w:tcBorders>
                  <w:top w:val="single" w:sz="8" w:space="0" w:color="4472C4" w:themeColor="accent5"/>
                  <w:left w:val="single" w:sz="4" w:space="0" w:color="8EAADB" w:themeColor="accent5" w:themeTint="99"/>
                </w:tcBorders>
                <w:shd w:val="clear" w:color="auto" w:fill="FFFFFF" w:themeFill="background1"/>
              </w:tcPr>
            </w:tcPrChange>
          </w:tcPr>
          <w:p w14:paraId="2F5E0973" w14:textId="6D4F6A2B"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2B2FA1" w14:paraId="72008FC0" w14:textId="77777777" w:rsidTr="00810D74">
        <w:trPr>
          <w:cnfStyle w:val="000000100000" w:firstRow="0" w:lastRow="0" w:firstColumn="0" w:lastColumn="0" w:oddVBand="0" w:evenVBand="0" w:oddHBand="1" w:evenHBand="0" w:firstRowFirstColumn="0" w:firstRowLastColumn="0" w:lastRowFirstColumn="0" w:lastRowLastColumn="0"/>
          <w:trHeight w:val="340"/>
          <w:trPrChange w:id="63" w:author="CBPStaff" w:date="2018-08-07T16:33:00Z">
            <w:trPr>
              <w:trHeight w:val="340"/>
            </w:trPr>
          </w:trPrChange>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single" w:sz="8" w:space="0" w:color="4472C4" w:themeColor="accent5"/>
            </w:tcBorders>
            <w:shd w:val="clear" w:color="auto" w:fill="auto"/>
            <w:tcPrChange w:id="64" w:author="CBPStaff" w:date="2018-08-07T16:33:00Z">
              <w:tcPr>
                <w:tcW w:w="14354" w:type="dxa"/>
                <w:gridSpan w:val="12"/>
                <w:tcBorders>
                  <w:top w:val="single" w:sz="8" w:space="0" w:color="4472C4" w:themeColor="accent5"/>
                </w:tcBorders>
                <w:shd w:val="clear" w:color="auto" w:fill="auto"/>
              </w:tcPr>
            </w:tcPrChange>
          </w:tcPr>
          <w:p w14:paraId="2CDFC202" w14:textId="612C3AA9" w:rsidR="002B2FA1" w:rsidRPr="006B1CA1" w:rsidRDefault="002B2FA1" w:rsidP="006D63DC">
            <w:pPr>
              <w:pStyle w:val="Heading1"/>
              <w:spacing w:before="0"/>
              <w:outlineLvl w:val="0"/>
              <w:cnfStyle w:val="001000100000" w:firstRow="0" w:lastRow="0" w:firstColumn="1" w:lastColumn="0" w:oddVBand="0" w:evenVBand="0" w:oddHBand="1" w:evenHBand="0" w:firstRowFirstColumn="0" w:firstRowLastColumn="0" w:lastRowFirstColumn="0" w:lastRowLastColumn="0"/>
              <w:rPr>
                <w:b w:val="0"/>
              </w:rPr>
            </w:pPr>
            <w:bookmarkStart w:id="65" w:name="_Hlk511749190"/>
            <w:r>
              <w:t>Management Approach</w:t>
            </w:r>
            <w:r w:rsidR="00B67FBE">
              <w:t xml:space="preserve"> 1</w:t>
            </w:r>
            <w:r>
              <w:t>:</w:t>
            </w:r>
            <w:r w:rsidR="006B1CA1">
              <w:t xml:space="preserve"> </w:t>
            </w:r>
            <w:r w:rsidR="006B1CA1" w:rsidRPr="006B1CA1">
              <w:rPr>
                <w:b w:val="0"/>
              </w:rPr>
              <w:t>Regulatory Approaches</w:t>
            </w:r>
          </w:p>
        </w:tc>
      </w:tr>
      <w:bookmarkEnd w:id="65"/>
      <w:tr w:rsidR="00810D74" w14:paraId="1A77282B" w14:textId="77777777" w:rsidTr="00810D74">
        <w:trPr>
          <w:trHeight w:val="105"/>
          <w:trPrChange w:id="66" w:author="CBPStaff" w:date="2018-08-07T16:33:00Z">
            <w:trPr>
              <w:trHeight w:val="105"/>
            </w:trPr>
          </w:trPrChange>
        </w:trPr>
        <w:tc>
          <w:tcPr>
            <w:cnfStyle w:val="001000000000" w:firstRow="0" w:lastRow="0" w:firstColumn="1" w:lastColumn="0" w:oddVBand="0" w:evenVBand="0" w:oddHBand="0" w:evenHBand="0" w:firstRowFirstColumn="0" w:firstRowLastColumn="0" w:lastRowFirstColumn="0" w:lastRowLastColumn="0"/>
            <w:tcW w:w="837" w:type="dxa"/>
            <w:vMerge w:val="restart"/>
            <w:tcBorders>
              <w:top w:val="single" w:sz="8" w:space="0" w:color="4472C4" w:themeColor="accent5"/>
            </w:tcBorders>
            <w:shd w:val="clear" w:color="auto" w:fill="FFFFFF" w:themeFill="background1"/>
            <w:vAlign w:val="center"/>
            <w:tcPrChange w:id="67" w:author="CBPStaff" w:date="2018-08-07T16:33:00Z">
              <w:tcPr>
                <w:tcW w:w="837" w:type="dxa"/>
                <w:gridSpan w:val="2"/>
                <w:vMerge w:val="restart"/>
                <w:tcBorders>
                  <w:top w:val="single" w:sz="8" w:space="0" w:color="4472C4" w:themeColor="accent5"/>
                </w:tcBorders>
                <w:shd w:val="clear" w:color="auto" w:fill="FFFFFF" w:themeFill="background1"/>
                <w:vAlign w:val="center"/>
              </w:tcPr>
            </w:tcPrChange>
          </w:tcPr>
          <w:p w14:paraId="7CDF5AF6" w14:textId="46B4B260" w:rsidR="00D5390B" w:rsidRPr="009B25D4" w:rsidRDefault="00D5390B" w:rsidP="00B1086D">
            <w:pPr>
              <w:spacing w:line="276" w:lineRule="auto"/>
            </w:pPr>
            <w:r>
              <w:t>1.1</w:t>
            </w:r>
          </w:p>
        </w:tc>
        <w:tc>
          <w:tcPr>
            <w:tcW w:w="2471" w:type="dxa"/>
            <w:vMerge w:val="restart"/>
            <w:tcBorders>
              <w:top w:val="single" w:sz="8" w:space="0" w:color="4472C4" w:themeColor="accent5"/>
            </w:tcBorders>
            <w:shd w:val="clear" w:color="auto" w:fill="FFFFFF" w:themeFill="background1"/>
            <w:vAlign w:val="center"/>
            <w:tcPrChange w:id="68" w:author="CBPStaff" w:date="2018-08-07T16:33:00Z">
              <w:tcPr>
                <w:tcW w:w="2308" w:type="dxa"/>
                <w:gridSpan w:val="3"/>
                <w:vMerge w:val="restart"/>
                <w:tcBorders>
                  <w:top w:val="single" w:sz="8" w:space="0" w:color="4472C4" w:themeColor="accent5"/>
                </w:tcBorders>
                <w:shd w:val="clear" w:color="auto" w:fill="FFFFFF" w:themeFill="background1"/>
                <w:vAlign w:val="center"/>
              </w:tcPr>
            </w:tcPrChange>
          </w:tcPr>
          <w:p w14:paraId="4B1B3185" w14:textId="2060DFC5" w:rsidR="00D5390B" w:rsidRDefault="00D5390B" w:rsidP="00B1086D">
            <w:pPr>
              <w:spacing w:line="276" w:lineRule="auto"/>
              <w:cnfStyle w:val="000000000000" w:firstRow="0" w:lastRow="0" w:firstColumn="0" w:lastColumn="0" w:oddVBand="0" w:evenVBand="0" w:oddHBand="0" w:evenHBand="0" w:firstRowFirstColumn="0" w:firstRowLastColumn="0" w:lastRowFirstColumn="0" w:lastRowLastColumn="0"/>
            </w:pPr>
            <w:r w:rsidRPr="006B1CA1">
              <w:t xml:space="preserve">Continue jurisdictional monitoring programs for PCB occurrence to assess </w:t>
            </w:r>
            <w:r w:rsidRPr="006B1CA1">
              <w:lastRenderedPageBreak/>
              <w:t>need for new local TMDLs and progress related to reducing PCB loads.</w:t>
            </w:r>
          </w:p>
        </w:tc>
        <w:tc>
          <w:tcPr>
            <w:tcW w:w="2406" w:type="dxa"/>
            <w:tcBorders>
              <w:top w:val="single" w:sz="8" w:space="0" w:color="4472C4" w:themeColor="accent5"/>
            </w:tcBorders>
            <w:shd w:val="clear" w:color="auto" w:fill="FFFFFF" w:themeFill="background1"/>
            <w:tcPrChange w:id="69" w:author="CBPStaff" w:date="2018-08-07T16:33:00Z">
              <w:tcPr>
                <w:tcW w:w="2569" w:type="dxa"/>
                <w:gridSpan w:val="3"/>
                <w:tcBorders>
                  <w:top w:val="single" w:sz="8" w:space="0" w:color="4472C4" w:themeColor="accent5"/>
                </w:tcBorders>
                <w:shd w:val="clear" w:color="auto" w:fill="FFFFFF" w:themeFill="background1"/>
              </w:tcPr>
            </w:tcPrChange>
          </w:tcPr>
          <w:p w14:paraId="60FB3855" w14:textId="68083B80" w:rsidR="00D5390B" w:rsidRDefault="00D5390B" w:rsidP="7C69989A">
            <w:pPr>
              <w:spacing w:line="276" w:lineRule="auto"/>
              <w:cnfStyle w:val="000000000000" w:firstRow="0" w:lastRow="0" w:firstColumn="0" w:lastColumn="0" w:oddVBand="0" w:evenVBand="0" w:oddHBand="0" w:evenHBand="0" w:firstRowFirstColumn="0" w:firstRowLastColumn="0" w:lastRowFirstColumn="0" w:lastRowLastColumn="0"/>
            </w:pPr>
            <w:r>
              <w:lastRenderedPageBreak/>
              <w:t xml:space="preserve">1.1.1 </w:t>
            </w:r>
            <w:r w:rsidRPr="006B1CA1">
              <w:t xml:space="preserve">Continue statewide fish tissue sampling for PCBs at </w:t>
            </w:r>
            <w:r w:rsidRPr="006B1CA1">
              <w:lastRenderedPageBreak/>
              <w:t>125 sites. Not all are in the Susquehanna Drainage. These are rotated to new locations every year.</w:t>
            </w:r>
          </w:p>
        </w:tc>
        <w:tc>
          <w:tcPr>
            <w:tcW w:w="1451" w:type="dxa"/>
            <w:tcBorders>
              <w:top w:val="single" w:sz="8" w:space="0" w:color="4472C4" w:themeColor="accent5"/>
            </w:tcBorders>
            <w:shd w:val="clear" w:color="auto" w:fill="FFFFFF" w:themeFill="background1"/>
            <w:tcPrChange w:id="70" w:author="CBPStaff" w:date="2018-08-07T16:33:00Z">
              <w:tcPr>
                <w:tcW w:w="1451" w:type="dxa"/>
                <w:gridSpan w:val="2"/>
                <w:tcBorders>
                  <w:top w:val="single" w:sz="8" w:space="0" w:color="4472C4" w:themeColor="accent5"/>
                </w:tcBorders>
                <w:shd w:val="clear" w:color="auto" w:fill="FFFFFF" w:themeFill="background1"/>
              </w:tcPr>
            </w:tcPrChange>
          </w:tcPr>
          <w:p w14:paraId="29E5BA74" w14:textId="2631B1C7" w:rsidR="00D5390B" w:rsidRDefault="005F21BF" w:rsidP="00B1086D">
            <w:pPr>
              <w:spacing w:line="276" w:lineRule="auto"/>
              <w:cnfStyle w:val="000000000000" w:firstRow="0" w:lastRow="0" w:firstColumn="0" w:lastColumn="0" w:oddVBand="0" w:evenVBand="0" w:oddHBand="0" w:evenHBand="0" w:firstRowFirstColumn="0" w:firstRowLastColumn="0" w:lastRowFirstColumn="0" w:lastRowLastColumn="0"/>
            </w:pPr>
            <w:r>
              <w:lastRenderedPageBreak/>
              <w:t>PA DEP</w:t>
            </w:r>
          </w:p>
        </w:tc>
        <w:tc>
          <w:tcPr>
            <w:tcW w:w="1673" w:type="dxa"/>
            <w:vMerge w:val="restart"/>
            <w:tcBorders>
              <w:top w:val="single" w:sz="8" w:space="0" w:color="4472C4" w:themeColor="accent5"/>
            </w:tcBorders>
            <w:shd w:val="clear" w:color="auto" w:fill="FFFFFF" w:themeFill="background1"/>
            <w:tcPrChange w:id="71" w:author="CBPStaff" w:date="2018-08-07T16:33:00Z">
              <w:tcPr>
                <w:tcW w:w="1673" w:type="dxa"/>
                <w:vMerge w:val="restart"/>
                <w:tcBorders>
                  <w:top w:val="single" w:sz="8" w:space="0" w:color="4472C4" w:themeColor="accent5"/>
                </w:tcBorders>
                <w:shd w:val="clear" w:color="auto" w:fill="FFFFFF" w:themeFill="background1"/>
              </w:tcPr>
            </w:tcPrChange>
          </w:tcPr>
          <w:p w14:paraId="08E0D8DD" w14:textId="741C778A" w:rsidR="00D5390B" w:rsidRDefault="00D5390B" w:rsidP="7C69989A">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tcBorders>
              <w:top w:val="single" w:sz="8" w:space="0" w:color="4472C4" w:themeColor="accent5"/>
            </w:tcBorders>
            <w:shd w:val="clear" w:color="auto" w:fill="FFFFFF" w:themeFill="background1"/>
            <w:tcPrChange w:id="72" w:author="CBPStaff" w:date="2018-08-07T16:33:00Z">
              <w:tcPr>
                <w:tcW w:w="5516" w:type="dxa"/>
                <w:tcBorders>
                  <w:top w:val="single" w:sz="8" w:space="0" w:color="4472C4" w:themeColor="accent5"/>
                </w:tcBorders>
                <w:shd w:val="clear" w:color="auto" w:fill="FFFFFF" w:themeFill="background1"/>
              </w:tcPr>
            </w:tcPrChange>
          </w:tcPr>
          <w:p w14:paraId="0C415D0C" w14:textId="209ED868" w:rsidR="00D5390B" w:rsidRDefault="00D5390B" w:rsidP="7C69989A">
            <w:pPr>
              <w:spacing w:line="276" w:lineRule="auto"/>
              <w:cnfStyle w:val="000000000000" w:firstRow="0" w:lastRow="0" w:firstColumn="0" w:lastColumn="0" w:oddVBand="0" w:evenVBand="0" w:oddHBand="0" w:evenHBand="0" w:firstRowFirstColumn="0" w:firstRowLastColumn="0" w:lastRowFirstColumn="0" w:lastRowLastColumn="0"/>
            </w:pPr>
          </w:p>
        </w:tc>
      </w:tr>
      <w:tr w:rsidR="00810D74" w14:paraId="07FC2A98" w14:textId="77777777" w:rsidTr="00810D74">
        <w:trPr>
          <w:cnfStyle w:val="000000100000" w:firstRow="0" w:lastRow="0" w:firstColumn="0" w:lastColumn="0" w:oddVBand="0" w:evenVBand="0" w:oddHBand="1" w:evenHBand="0" w:firstRowFirstColumn="0" w:firstRowLastColumn="0" w:lastRowFirstColumn="0" w:lastRowLastColumn="0"/>
          <w:trHeight w:val="3778"/>
          <w:trPrChange w:id="73" w:author="CBPStaff" w:date="2018-08-07T16:33:00Z">
            <w:trPr>
              <w:trHeight w:val="3778"/>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Change w:id="74" w:author="CBPStaff" w:date="2018-08-07T16:33:00Z">
              <w:tcPr>
                <w:tcW w:w="837" w:type="dxa"/>
                <w:gridSpan w:val="2"/>
                <w:vMerge/>
                <w:shd w:val="clear" w:color="auto" w:fill="FFFFFF" w:themeFill="background1"/>
                <w:vAlign w:val="center"/>
              </w:tcPr>
            </w:tcPrChange>
          </w:tcPr>
          <w:p w14:paraId="6B4A359F" w14:textId="77777777" w:rsidR="005F21BF" w:rsidRDefault="005F21BF" w:rsidP="00B1086D">
            <w:pPr>
              <w:spacing w:line="276" w:lineRule="auto"/>
              <w:cnfStyle w:val="001000100000" w:firstRow="0" w:lastRow="0" w:firstColumn="1" w:lastColumn="0" w:oddVBand="0" w:evenVBand="0" w:oddHBand="1" w:evenHBand="0" w:firstRowFirstColumn="0" w:firstRowLastColumn="0" w:lastRowFirstColumn="0" w:lastRowLastColumn="0"/>
            </w:pPr>
          </w:p>
        </w:tc>
        <w:tc>
          <w:tcPr>
            <w:tcW w:w="2471" w:type="dxa"/>
            <w:vMerge/>
            <w:shd w:val="clear" w:color="auto" w:fill="FFFFFF" w:themeFill="background1"/>
            <w:vAlign w:val="center"/>
            <w:tcPrChange w:id="75" w:author="CBPStaff" w:date="2018-08-07T16:33:00Z">
              <w:tcPr>
                <w:tcW w:w="2308" w:type="dxa"/>
                <w:gridSpan w:val="3"/>
                <w:vMerge/>
                <w:shd w:val="clear" w:color="auto" w:fill="FFFFFF" w:themeFill="background1"/>
                <w:vAlign w:val="center"/>
              </w:tcPr>
            </w:tcPrChange>
          </w:tcPr>
          <w:p w14:paraId="18F8035C" w14:textId="77777777" w:rsidR="005F21BF" w:rsidRPr="006B1CA1" w:rsidRDefault="005F21BF"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tcBorders>
              <w:top w:val="single" w:sz="8" w:space="0" w:color="4472C4" w:themeColor="accent5"/>
            </w:tcBorders>
            <w:shd w:val="clear" w:color="auto" w:fill="FFE599" w:themeFill="accent4" w:themeFillTint="66"/>
            <w:tcPrChange w:id="76" w:author="CBPStaff" w:date="2018-08-07T16:33:00Z">
              <w:tcPr>
                <w:tcW w:w="2569" w:type="dxa"/>
                <w:gridSpan w:val="3"/>
                <w:tcBorders>
                  <w:top w:val="single" w:sz="8" w:space="0" w:color="4472C4" w:themeColor="accent5"/>
                </w:tcBorders>
                <w:shd w:val="clear" w:color="auto" w:fill="FFE599" w:themeFill="accent4" w:themeFillTint="66"/>
              </w:tcPr>
            </w:tcPrChange>
          </w:tcPr>
          <w:p w14:paraId="7DA597CA" w14:textId="14008A88" w:rsidR="005F21BF" w:rsidRDefault="005F21BF" w:rsidP="00D5390B">
            <w:pPr>
              <w:pStyle w:val="NoSpacing"/>
              <w:cnfStyle w:val="000000100000" w:firstRow="0" w:lastRow="0" w:firstColumn="0" w:lastColumn="0" w:oddVBand="0" w:evenVBand="0" w:oddHBand="1" w:evenHBand="0" w:firstRowFirstColumn="0" w:firstRowLastColumn="0" w:lastRowFirstColumn="0" w:lastRowLastColumn="0"/>
            </w:pPr>
            <w:r>
              <w:t xml:space="preserve">1.1.2 </w:t>
            </w:r>
            <w:r w:rsidRPr="006B1CA1">
              <w:t>Estuarine probabilistic monitoring which includes a li</w:t>
            </w:r>
            <w:r>
              <w:t>st of PCB congeners in sediment</w:t>
            </w:r>
          </w:p>
        </w:tc>
        <w:tc>
          <w:tcPr>
            <w:tcW w:w="1451" w:type="dxa"/>
            <w:vMerge w:val="restart"/>
            <w:shd w:val="clear" w:color="auto" w:fill="FFE599" w:themeFill="accent4" w:themeFillTint="66"/>
            <w:vAlign w:val="center"/>
            <w:tcPrChange w:id="77" w:author="CBPStaff" w:date="2018-08-07T16:33:00Z">
              <w:tcPr>
                <w:tcW w:w="1451" w:type="dxa"/>
                <w:gridSpan w:val="2"/>
                <w:vMerge w:val="restart"/>
                <w:shd w:val="clear" w:color="auto" w:fill="FFE599" w:themeFill="accent4" w:themeFillTint="66"/>
                <w:vAlign w:val="center"/>
              </w:tcPr>
            </w:tcPrChange>
          </w:tcPr>
          <w:p w14:paraId="54BD2980" w14:textId="323776EE" w:rsidR="005F21BF" w:rsidRDefault="005F21BF" w:rsidP="005F21BF">
            <w:pPr>
              <w:spacing w:line="276" w:lineRule="auto"/>
              <w:cnfStyle w:val="000000100000" w:firstRow="0" w:lastRow="0" w:firstColumn="0" w:lastColumn="0" w:oddVBand="0" w:evenVBand="0" w:oddHBand="1" w:evenHBand="0" w:firstRowFirstColumn="0" w:firstRowLastColumn="0" w:lastRowFirstColumn="0" w:lastRowLastColumn="0"/>
            </w:pPr>
            <w:r>
              <w:t>VA DEQ</w:t>
            </w:r>
          </w:p>
        </w:tc>
        <w:tc>
          <w:tcPr>
            <w:tcW w:w="1673" w:type="dxa"/>
            <w:vMerge/>
            <w:shd w:val="clear" w:color="auto" w:fill="FFE599" w:themeFill="accent4" w:themeFillTint="66"/>
            <w:tcPrChange w:id="78" w:author="CBPStaff" w:date="2018-08-07T16:33:00Z">
              <w:tcPr>
                <w:tcW w:w="1673" w:type="dxa"/>
                <w:vMerge/>
                <w:shd w:val="clear" w:color="auto" w:fill="FFE599" w:themeFill="accent4" w:themeFillTint="66"/>
              </w:tcPr>
            </w:tcPrChange>
          </w:tcPr>
          <w:p w14:paraId="77EDFCEC" w14:textId="77777777" w:rsidR="005F21BF" w:rsidRDefault="005F21BF" w:rsidP="7C69989A">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FFE599" w:themeFill="accent4" w:themeFillTint="66"/>
            <w:tcPrChange w:id="79" w:author="CBPStaff" w:date="2018-08-07T16:33:00Z">
              <w:tcPr>
                <w:tcW w:w="5516" w:type="dxa"/>
                <w:shd w:val="clear" w:color="auto" w:fill="FFE599" w:themeFill="accent4" w:themeFillTint="66"/>
              </w:tcPr>
            </w:tcPrChange>
          </w:tcPr>
          <w:tbl>
            <w:tblPr>
              <w:tblW w:w="5300" w:type="dxa"/>
              <w:tblLayout w:type="fixed"/>
              <w:tblLook w:val="04A0" w:firstRow="1" w:lastRow="0" w:firstColumn="1" w:lastColumn="0" w:noHBand="0" w:noVBand="1"/>
              <w:tblPrChange w:id="80" w:author="CBPStaff" w:date="2018-08-07T16:33:00Z">
                <w:tblPr>
                  <w:tblW w:w="5300" w:type="dxa"/>
                  <w:tblLook w:val="04A0" w:firstRow="1" w:lastRow="0" w:firstColumn="1" w:lastColumn="0" w:noHBand="0" w:noVBand="1"/>
                </w:tblPr>
              </w:tblPrChange>
            </w:tblPr>
            <w:tblGrid>
              <w:gridCol w:w="5300"/>
              <w:tblGridChange w:id="81">
                <w:tblGrid>
                  <w:gridCol w:w="5300"/>
                </w:tblGrid>
              </w:tblGridChange>
            </w:tblGrid>
            <w:tr w:rsidR="00720E86" w:rsidRPr="00720E86" w14:paraId="68CB30D5" w14:textId="77777777" w:rsidTr="00810D74">
              <w:trPr>
                <w:trHeight w:val="300"/>
                <w:trPrChange w:id="82" w:author="CBPStaff" w:date="2018-08-07T16:33:00Z">
                  <w:trPr>
                    <w:trHeight w:val="300"/>
                  </w:trPr>
                </w:trPrChange>
              </w:trPr>
              <w:tc>
                <w:tcPr>
                  <w:tcW w:w="5300" w:type="dxa"/>
                  <w:vMerge w:val="restart"/>
                  <w:tcBorders>
                    <w:top w:val="nil"/>
                    <w:left w:val="nil"/>
                    <w:bottom w:val="nil"/>
                    <w:right w:val="nil"/>
                  </w:tcBorders>
                  <w:shd w:val="clear" w:color="auto" w:fill="auto"/>
                  <w:vAlign w:val="bottom"/>
                  <w:hideMark/>
                  <w:tcPrChange w:id="83" w:author="CBPStaff" w:date="2018-08-07T16:33:00Z">
                    <w:tcPr>
                      <w:tcW w:w="5300" w:type="dxa"/>
                      <w:vMerge w:val="restart"/>
                      <w:tcBorders>
                        <w:top w:val="nil"/>
                        <w:left w:val="nil"/>
                        <w:bottom w:val="nil"/>
                        <w:right w:val="nil"/>
                      </w:tcBorders>
                      <w:shd w:val="clear" w:color="auto" w:fill="auto"/>
                      <w:vAlign w:val="bottom"/>
                      <w:hideMark/>
                    </w:tcPr>
                  </w:tcPrChange>
                </w:tcPr>
                <w:p w14:paraId="043E6591" w14:textId="62487447" w:rsidR="00720E86" w:rsidRPr="00720E86" w:rsidRDefault="00720E86" w:rsidP="00720E86">
                  <w:pPr>
                    <w:spacing w:after="0" w:line="240" w:lineRule="auto"/>
                    <w:rPr>
                      <w:rFonts w:ascii="Calibri" w:eastAsia="Times New Roman" w:hAnsi="Calibri" w:cs="Calibri"/>
                      <w:color w:val="000000"/>
                    </w:rPr>
                  </w:pPr>
                  <w:r w:rsidRPr="00720E86">
                    <w:rPr>
                      <w:rFonts w:ascii="Calibri" w:eastAsia="Times New Roman" w:hAnsi="Calibri" w:cs="Calibri"/>
                      <w:color w:val="000000"/>
                    </w:rPr>
                    <w:t>42 sites were sampled</w:t>
                  </w:r>
                  <w:r>
                    <w:rPr>
                      <w:rFonts w:ascii="Calibri" w:eastAsia="Times New Roman" w:hAnsi="Calibri" w:cs="Calibri"/>
                      <w:color w:val="000000"/>
                    </w:rPr>
                    <w:t xml:space="preserve"> </w:t>
                  </w:r>
                  <w:r w:rsidRPr="00720E86">
                    <w:rPr>
                      <w:rFonts w:ascii="Calibri" w:eastAsia="Times New Roman" w:hAnsi="Calibri" w:cs="Calibri"/>
                      <w:color w:val="000000"/>
                    </w:rPr>
                    <w:t xml:space="preserve">within minor tidal tributaries and </w:t>
                  </w:r>
                  <w:proofErr w:type="spellStart"/>
                  <w:r w:rsidRPr="00720E86">
                    <w:rPr>
                      <w:rFonts w:ascii="Calibri" w:eastAsia="Times New Roman" w:hAnsi="Calibri" w:cs="Calibri"/>
                      <w:color w:val="000000"/>
                    </w:rPr>
                    <w:t>embayments</w:t>
                  </w:r>
                  <w:proofErr w:type="spellEnd"/>
                  <w:r w:rsidRPr="00720E86">
                    <w:rPr>
                      <w:rFonts w:ascii="Calibri" w:eastAsia="Times New Roman" w:hAnsi="Calibri" w:cs="Calibri"/>
                      <w:color w:val="000000"/>
                    </w:rPr>
                    <w:t xml:space="preserve"> of the CB Wa</w:t>
                  </w:r>
                  <w:r w:rsidR="00A31D32">
                    <w:rPr>
                      <w:rFonts w:ascii="Calibri" w:eastAsia="Times New Roman" w:hAnsi="Calibri" w:cs="Calibri"/>
                      <w:color w:val="000000"/>
                    </w:rPr>
                    <w:t>tershed, 35 of which were probabi</w:t>
                  </w:r>
                  <w:r w:rsidRPr="00720E86">
                    <w:rPr>
                      <w:rFonts w:ascii="Calibri" w:eastAsia="Times New Roman" w:hAnsi="Calibri" w:cs="Calibri"/>
                      <w:color w:val="000000"/>
                    </w:rPr>
                    <w:t xml:space="preserve">listic </w:t>
                  </w:r>
                  <w:r w:rsidR="00A31D32">
                    <w:rPr>
                      <w:rFonts w:ascii="Calibri" w:eastAsia="Times New Roman" w:hAnsi="Calibri" w:cs="Calibri"/>
                      <w:color w:val="000000"/>
                    </w:rPr>
                    <w:t>and 7 of which were targeted, c</w:t>
                  </w:r>
                  <w:r w:rsidRPr="00720E86">
                    <w:rPr>
                      <w:rFonts w:ascii="Calibri" w:eastAsia="Times New Roman" w:hAnsi="Calibri" w:cs="Calibri"/>
                      <w:color w:val="000000"/>
                    </w:rPr>
                    <w:t xml:space="preserve">omprising a special study within the Potomac River </w:t>
                  </w:r>
                  <w:proofErr w:type="spellStart"/>
                  <w:r w:rsidRPr="00720E86">
                    <w:rPr>
                      <w:rFonts w:ascii="Calibri" w:eastAsia="Times New Roman" w:hAnsi="Calibri" w:cs="Calibri"/>
                      <w:color w:val="000000"/>
                    </w:rPr>
                    <w:t>embayments</w:t>
                  </w:r>
                  <w:proofErr w:type="spellEnd"/>
                  <w:r w:rsidRPr="00720E86">
                    <w:rPr>
                      <w:rFonts w:ascii="Calibri" w:eastAsia="Times New Roman" w:hAnsi="Calibri" w:cs="Calibri"/>
                      <w:color w:val="000000"/>
                    </w:rPr>
                    <w:t xml:space="preserve">. 3 of the targeted sites were within MD's Potomac River waters, off the mouth of VA </w:t>
                  </w:r>
                  <w:proofErr w:type="spellStart"/>
                  <w:r w:rsidRPr="00720E86">
                    <w:rPr>
                      <w:rFonts w:ascii="Calibri" w:eastAsia="Times New Roman" w:hAnsi="Calibri" w:cs="Calibri"/>
                      <w:color w:val="000000"/>
                    </w:rPr>
                    <w:t>emba</w:t>
                  </w:r>
                  <w:r w:rsidR="00A31D32">
                    <w:rPr>
                      <w:rFonts w:ascii="Calibri" w:eastAsia="Times New Roman" w:hAnsi="Calibri" w:cs="Calibri"/>
                      <w:color w:val="000000"/>
                    </w:rPr>
                    <w:t>yments</w:t>
                  </w:r>
                  <w:proofErr w:type="spellEnd"/>
                  <w:r w:rsidR="00A31D32">
                    <w:rPr>
                      <w:rFonts w:ascii="Calibri" w:eastAsia="Times New Roman" w:hAnsi="Calibri" w:cs="Calibri"/>
                      <w:color w:val="000000"/>
                    </w:rPr>
                    <w:t>. An additional 11 probabi</w:t>
                  </w:r>
                  <w:r w:rsidRPr="00720E86">
                    <w:rPr>
                      <w:rFonts w:ascii="Calibri" w:eastAsia="Times New Roman" w:hAnsi="Calibri" w:cs="Calibri"/>
                      <w:color w:val="000000"/>
                    </w:rPr>
                    <w:t>listic sites occu</w:t>
                  </w:r>
                  <w:r w:rsidR="00A31D32">
                    <w:rPr>
                      <w:rFonts w:ascii="Calibri" w:eastAsia="Times New Roman" w:hAnsi="Calibri" w:cs="Calibri"/>
                      <w:color w:val="000000"/>
                    </w:rPr>
                    <w:t>r</w:t>
                  </w:r>
                  <w:r w:rsidRPr="00720E86">
                    <w:rPr>
                      <w:rFonts w:ascii="Calibri" w:eastAsia="Times New Roman" w:hAnsi="Calibri" w:cs="Calibri"/>
                      <w:color w:val="000000"/>
                    </w:rPr>
                    <w:t xml:space="preserve">red in coastal Delmarva waters, and 4 in the Back Bay and North Landing River waters of the </w:t>
                  </w:r>
                  <w:proofErr w:type="spellStart"/>
                  <w:r w:rsidRPr="00720E86">
                    <w:rPr>
                      <w:rFonts w:ascii="Calibri" w:eastAsia="Times New Roman" w:hAnsi="Calibri" w:cs="Calibri"/>
                      <w:color w:val="000000"/>
                    </w:rPr>
                    <w:t>A</w:t>
                  </w:r>
                  <w:ins w:id="84" w:author="CBPStaff" w:date="2018-08-07T10:22:00Z">
                    <w:r w:rsidR="00BE4F5B">
                      <w:rPr>
                        <w:rFonts w:ascii="Calibri" w:eastAsia="Times New Roman" w:hAnsi="Calibri" w:cs="Calibri"/>
                        <w:color w:val="000000"/>
                      </w:rPr>
                      <w:t>l</w:t>
                    </w:r>
                  </w:ins>
                  <w:r w:rsidRPr="00720E86">
                    <w:rPr>
                      <w:rFonts w:ascii="Calibri" w:eastAsia="Times New Roman" w:hAnsi="Calibri" w:cs="Calibri"/>
                      <w:color w:val="000000"/>
                    </w:rPr>
                    <w:t>bermarle</w:t>
                  </w:r>
                  <w:proofErr w:type="spellEnd"/>
                  <w:r w:rsidRPr="00720E86">
                    <w:rPr>
                      <w:rFonts w:ascii="Calibri" w:eastAsia="Times New Roman" w:hAnsi="Calibri" w:cs="Calibri"/>
                      <w:color w:val="000000"/>
                    </w:rPr>
                    <w:t xml:space="preserve"> Sound drainage. Sediment chemistry, sediment toxicity, and benthic community samples were collected at all 57 sites. Weight of evidence measurements for aquatic life use will be conducted for all sites, based on the sediment quality triad. </w:t>
                  </w:r>
                </w:p>
              </w:tc>
            </w:tr>
            <w:tr w:rsidR="00720E86" w:rsidRPr="00720E86" w14:paraId="3D526BB1" w14:textId="77777777" w:rsidTr="00810D74">
              <w:trPr>
                <w:trHeight w:val="570"/>
                <w:trPrChange w:id="85" w:author="CBPStaff" w:date="2018-08-07T16:33:00Z">
                  <w:trPr>
                    <w:trHeight w:val="570"/>
                  </w:trPr>
                </w:trPrChange>
              </w:trPr>
              <w:tc>
                <w:tcPr>
                  <w:tcW w:w="5300" w:type="dxa"/>
                  <w:vMerge/>
                  <w:tcBorders>
                    <w:top w:val="nil"/>
                    <w:left w:val="nil"/>
                    <w:bottom w:val="nil"/>
                    <w:right w:val="nil"/>
                  </w:tcBorders>
                  <w:vAlign w:val="center"/>
                  <w:hideMark/>
                  <w:tcPrChange w:id="86" w:author="CBPStaff" w:date="2018-08-07T16:33:00Z">
                    <w:tcPr>
                      <w:tcW w:w="5300" w:type="dxa"/>
                      <w:vMerge/>
                      <w:tcBorders>
                        <w:top w:val="nil"/>
                        <w:left w:val="nil"/>
                        <w:bottom w:val="nil"/>
                        <w:right w:val="nil"/>
                      </w:tcBorders>
                      <w:vAlign w:val="center"/>
                      <w:hideMark/>
                    </w:tcPr>
                  </w:tcPrChange>
                </w:tcPr>
                <w:p w14:paraId="561D4E51" w14:textId="77777777" w:rsidR="00720E86" w:rsidRPr="00720E86" w:rsidRDefault="00720E86" w:rsidP="00720E86">
                  <w:pPr>
                    <w:spacing w:after="0" w:line="240" w:lineRule="auto"/>
                    <w:rPr>
                      <w:rFonts w:ascii="Calibri" w:eastAsia="Times New Roman" w:hAnsi="Calibri" w:cs="Calibri"/>
                      <w:color w:val="000000"/>
                    </w:rPr>
                  </w:pPr>
                </w:p>
              </w:tc>
            </w:tr>
          </w:tbl>
          <w:p w14:paraId="000CD962" w14:textId="77777777" w:rsidR="005F21BF" w:rsidRDefault="005F21BF" w:rsidP="7C69989A">
            <w:pPr>
              <w:spacing w:line="276" w:lineRule="auto"/>
              <w:cnfStyle w:val="000000100000" w:firstRow="0" w:lastRow="0" w:firstColumn="0" w:lastColumn="0" w:oddVBand="0" w:evenVBand="0" w:oddHBand="1" w:evenHBand="0" w:firstRowFirstColumn="0" w:firstRowLastColumn="0" w:lastRowFirstColumn="0" w:lastRowLastColumn="0"/>
            </w:pPr>
          </w:p>
        </w:tc>
      </w:tr>
      <w:tr w:rsidR="00810D74" w14:paraId="22C0F3FE" w14:textId="77777777" w:rsidTr="00810D74">
        <w:trPr>
          <w:trHeight w:val="1240"/>
          <w:trPrChange w:id="87" w:author="CBPStaff" w:date="2018-08-07T16:33:00Z">
            <w:trPr>
              <w:trHeight w:val="1240"/>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Change w:id="88" w:author="CBPStaff" w:date="2018-08-07T16:33:00Z">
              <w:tcPr>
                <w:tcW w:w="837" w:type="dxa"/>
                <w:gridSpan w:val="2"/>
                <w:vMerge/>
                <w:shd w:val="clear" w:color="auto" w:fill="FFFFFF" w:themeFill="background1"/>
                <w:vAlign w:val="center"/>
              </w:tcPr>
            </w:tcPrChange>
          </w:tcPr>
          <w:p w14:paraId="6FFAC037" w14:textId="77777777" w:rsidR="005F21BF" w:rsidRDefault="005F21BF" w:rsidP="00B1086D">
            <w:pPr>
              <w:spacing w:line="276" w:lineRule="auto"/>
            </w:pPr>
          </w:p>
        </w:tc>
        <w:tc>
          <w:tcPr>
            <w:tcW w:w="2471" w:type="dxa"/>
            <w:vMerge/>
            <w:shd w:val="clear" w:color="auto" w:fill="FFFFFF" w:themeFill="background1"/>
            <w:vAlign w:val="center"/>
            <w:tcPrChange w:id="89" w:author="CBPStaff" w:date="2018-08-07T16:33:00Z">
              <w:tcPr>
                <w:tcW w:w="2308" w:type="dxa"/>
                <w:gridSpan w:val="3"/>
                <w:vMerge/>
                <w:shd w:val="clear" w:color="auto" w:fill="FFFFFF" w:themeFill="background1"/>
                <w:vAlign w:val="center"/>
              </w:tcPr>
            </w:tcPrChange>
          </w:tcPr>
          <w:p w14:paraId="01ACF1EB" w14:textId="77777777" w:rsidR="005F21BF" w:rsidRPr="006B1CA1" w:rsidRDefault="005F21BF"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tcBorders>
              <w:top w:val="single" w:sz="8" w:space="0" w:color="4472C4" w:themeColor="accent5"/>
            </w:tcBorders>
            <w:shd w:val="clear" w:color="auto" w:fill="FFE599" w:themeFill="accent4" w:themeFillTint="66"/>
            <w:tcPrChange w:id="90" w:author="CBPStaff" w:date="2018-08-07T16:33:00Z">
              <w:tcPr>
                <w:tcW w:w="2569" w:type="dxa"/>
                <w:gridSpan w:val="3"/>
                <w:tcBorders>
                  <w:top w:val="single" w:sz="8" w:space="0" w:color="4472C4" w:themeColor="accent5"/>
                </w:tcBorders>
                <w:shd w:val="clear" w:color="auto" w:fill="FFE599" w:themeFill="accent4" w:themeFillTint="66"/>
              </w:tcPr>
            </w:tcPrChange>
          </w:tcPr>
          <w:p w14:paraId="62C9700D" w14:textId="2613704C" w:rsidR="005F21BF" w:rsidRDefault="005F21BF" w:rsidP="00D5390B">
            <w:pPr>
              <w:pStyle w:val="NoSpacing"/>
              <w:cnfStyle w:val="000000000000" w:firstRow="0" w:lastRow="0" w:firstColumn="0" w:lastColumn="0" w:oddVBand="0" w:evenVBand="0" w:oddHBand="0" w:evenHBand="0" w:firstRowFirstColumn="0" w:firstRowLastColumn="0" w:lastRowFirstColumn="0" w:lastRowLastColumn="0"/>
            </w:pPr>
            <w:r>
              <w:t xml:space="preserve">1.1.3 </w:t>
            </w:r>
            <w:r w:rsidRPr="006B1CA1">
              <w:t>Monitor all main stem tributaries to Bay listed as impaired.  Fish PCB monitoring used on an as needed basis to monitor status;</w:t>
            </w:r>
          </w:p>
        </w:tc>
        <w:tc>
          <w:tcPr>
            <w:tcW w:w="1451" w:type="dxa"/>
            <w:vMerge/>
            <w:shd w:val="clear" w:color="auto" w:fill="FFE599" w:themeFill="accent4" w:themeFillTint="66"/>
            <w:tcPrChange w:id="91" w:author="CBPStaff" w:date="2018-08-07T16:33:00Z">
              <w:tcPr>
                <w:tcW w:w="1451" w:type="dxa"/>
                <w:gridSpan w:val="2"/>
                <w:vMerge/>
                <w:shd w:val="clear" w:color="auto" w:fill="FFE599" w:themeFill="accent4" w:themeFillTint="66"/>
              </w:tcPr>
            </w:tcPrChange>
          </w:tcPr>
          <w:p w14:paraId="64DC9EF4" w14:textId="77777777" w:rsidR="005F21BF" w:rsidRDefault="005F21BF"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1673" w:type="dxa"/>
            <w:vMerge/>
            <w:shd w:val="clear" w:color="auto" w:fill="FFE599" w:themeFill="accent4" w:themeFillTint="66"/>
            <w:tcPrChange w:id="92" w:author="CBPStaff" w:date="2018-08-07T16:33:00Z">
              <w:tcPr>
                <w:tcW w:w="1673" w:type="dxa"/>
                <w:vMerge/>
                <w:shd w:val="clear" w:color="auto" w:fill="FFE599" w:themeFill="accent4" w:themeFillTint="66"/>
              </w:tcPr>
            </w:tcPrChange>
          </w:tcPr>
          <w:p w14:paraId="7ECAEDA0" w14:textId="77777777" w:rsidR="005F21BF" w:rsidRDefault="005F21BF" w:rsidP="7C69989A">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FFE599" w:themeFill="accent4" w:themeFillTint="66"/>
            <w:vAlign w:val="center"/>
            <w:tcPrChange w:id="93" w:author="CBPStaff" w:date="2018-08-07T16:33:00Z">
              <w:tcPr>
                <w:tcW w:w="5516" w:type="dxa"/>
                <w:shd w:val="clear" w:color="auto" w:fill="FFE599" w:themeFill="accent4" w:themeFillTint="66"/>
                <w:vAlign w:val="center"/>
              </w:tcPr>
            </w:tcPrChange>
          </w:tcPr>
          <w:p w14:paraId="4A0AFE0C" w14:textId="7DC3625D" w:rsidR="005F21BF" w:rsidRDefault="00720E86" w:rsidP="00720E86">
            <w:pPr>
              <w:spacing w:line="276" w:lineRule="auto"/>
              <w:cnfStyle w:val="000000000000" w:firstRow="0" w:lastRow="0" w:firstColumn="0" w:lastColumn="0" w:oddVBand="0" w:evenVBand="0" w:oddHBand="0" w:evenHBand="0" w:firstRowFirstColumn="0" w:firstRowLastColumn="0" w:lastRowFirstColumn="0" w:lastRowLastColumn="0"/>
            </w:pPr>
            <w:r w:rsidRPr="00720E86">
              <w:t>Sampling design plan under development. Some stations will be placed in the non-tidal portion of the James River.</w:t>
            </w:r>
          </w:p>
        </w:tc>
      </w:tr>
      <w:tr w:rsidR="00810D74" w14:paraId="7F858A97" w14:textId="77777777" w:rsidTr="00810D74">
        <w:trPr>
          <w:cnfStyle w:val="000000100000" w:firstRow="0" w:lastRow="0" w:firstColumn="0" w:lastColumn="0" w:oddVBand="0" w:evenVBand="0" w:oddHBand="1" w:evenHBand="0" w:firstRowFirstColumn="0" w:firstRowLastColumn="0" w:lastRowFirstColumn="0" w:lastRowLastColumn="0"/>
          <w:trHeight w:val="70"/>
          <w:trPrChange w:id="94" w:author="CBPStaff" w:date="2018-08-07T16:33:00Z">
            <w:trPr>
              <w:trHeight w:val="70"/>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Change w:id="95" w:author="CBPStaff" w:date="2018-08-07T16:33:00Z">
              <w:tcPr>
                <w:tcW w:w="837" w:type="dxa"/>
                <w:gridSpan w:val="2"/>
                <w:vMerge/>
                <w:shd w:val="clear" w:color="auto" w:fill="FFFFFF" w:themeFill="background1"/>
                <w:vAlign w:val="center"/>
              </w:tcPr>
            </w:tcPrChange>
          </w:tcPr>
          <w:p w14:paraId="5F5D24BF" w14:textId="77777777" w:rsidR="005F21BF" w:rsidRDefault="005F21BF" w:rsidP="00B1086D">
            <w:pPr>
              <w:spacing w:line="276" w:lineRule="auto"/>
              <w:cnfStyle w:val="001000100000" w:firstRow="0" w:lastRow="0" w:firstColumn="1" w:lastColumn="0" w:oddVBand="0" w:evenVBand="0" w:oddHBand="1" w:evenHBand="0" w:firstRowFirstColumn="0" w:firstRowLastColumn="0" w:lastRowFirstColumn="0" w:lastRowLastColumn="0"/>
            </w:pPr>
          </w:p>
        </w:tc>
        <w:tc>
          <w:tcPr>
            <w:tcW w:w="2471" w:type="dxa"/>
            <w:vMerge/>
            <w:shd w:val="clear" w:color="auto" w:fill="FFFFFF" w:themeFill="background1"/>
            <w:vAlign w:val="center"/>
            <w:tcPrChange w:id="96" w:author="CBPStaff" w:date="2018-08-07T16:33:00Z">
              <w:tcPr>
                <w:tcW w:w="2308" w:type="dxa"/>
                <w:gridSpan w:val="3"/>
                <w:vMerge/>
                <w:shd w:val="clear" w:color="auto" w:fill="FFFFFF" w:themeFill="background1"/>
                <w:vAlign w:val="center"/>
              </w:tcPr>
            </w:tcPrChange>
          </w:tcPr>
          <w:p w14:paraId="1357AC8C" w14:textId="77777777" w:rsidR="005F21BF" w:rsidRPr="006B1CA1" w:rsidRDefault="005F21BF"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tcBorders>
              <w:top w:val="single" w:sz="8" w:space="0" w:color="4472C4" w:themeColor="accent5"/>
            </w:tcBorders>
            <w:shd w:val="clear" w:color="auto" w:fill="FFE599" w:themeFill="accent4" w:themeFillTint="66"/>
            <w:tcPrChange w:id="97" w:author="CBPStaff" w:date="2018-08-07T16:33:00Z">
              <w:tcPr>
                <w:tcW w:w="2569" w:type="dxa"/>
                <w:gridSpan w:val="3"/>
                <w:tcBorders>
                  <w:top w:val="single" w:sz="8" w:space="0" w:color="4472C4" w:themeColor="accent5"/>
                </w:tcBorders>
                <w:shd w:val="clear" w:color="auto" w:fill="FFE599" w:themeFill="accent4" w:themeFillTint="66"/>
              </w:tcPr>
            </w:tcPrChange>
          </w:tcPr>
          <w:p w14:paraId="258345B0" w14:textId="5818C70A" w:rsidR="005F21BF" w:rsidRDefault="005F21BF" w:rsidP="00D5390B">
            <w:pPr>
              <w:pStyle w:val="NoSpacing"/>
              <w:cnfStyle w:val="000000100000" w:firstRow="0" w:lastRow="0" w:firstColumn="0" w:lastColumn="0" w:oddVBand="0" w:evenVBand="0" w:oddHBand="1" w:evenHBand="0" w:firstRowFirstColumn="0" w:firstRowLastColumn="0" w:lastRowFirstColumn="0" w:lastRowLastColumn="0"/>
            </w:pPr>
            <w:r>
              <w:t xml:space="preserve">1.1.4 </w:t>
            </w:r>
            <w:r w:rsidRPr="006B1CA1">
              <w:t xml:space="preserve">TMDL source investigation studies included where PCB TMDL being developed.  Includes sediment monitoring and low </w:t>
            </w:r>
            <w:r w:rsidRPr="006B1CA1">
              <w:lastRenderedPageBreak/>
              <w:t>level water column samples.</w:t>
            </w:r>
          </w:p>
        </w:tc>
        <w:tc>
          <w:tcPr>
            <w:tcW w:w="1451" w:type="dxa"/>
            <w:vMerge/>
            <w:shd w:val="clear" w:color="auto" w:fill="FFE599" w:themeFill="accent4" w:themeFillTint="66"/>
            <w:tcPrChange w:id="98" w:author="CBPStaff" w:date="2018-08-07T16:33:00Z">
              <w:tcPr>
                <w:tcW w:w="1451" w:type="dxa"/>
                <w:gridSpan w:val="2"/>
                <w:vMerge/>
                <w:shd w:val="clear" w:color="auto" w:fill="FFE599" w:themeFill="accent4" w:themeFillTint="66"/>
              </w:tcPr>
            </w:tcPrChange>
          </w:tcPr>
          <w:p w14:paraId="381527B6" w14:textId="77777777" w:rsidR="005F21BF" w:rsidRDefault="005F21BF"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1673" w:type="dxa"/>
            <w:vMerge/>
            <w:shd w:val="clear" w:color="auto" w:fill="FFE599" w:themeFill="accent4" w:themeFillTint="66"/>
            <w:tcPrChange w:id="99" w:author="CBPStaff" w:date="2018-08-07T16:33:00Z">
              <w:tcPr>
                <w:tcW w:w="1673" w:type="dxa"/>
                <w:vMerge/>
                <w:shd w:val="clear" w:color="auto" w:fill="FFE599" w:themeFill="accent4" w:themeFillTint="66"/>
              </w:tcPr>
            </w:tcPrChange>
          </w:tcPr>
          <w:p w14:paraId="1EA1427E" w14:textId="77777777" w:rsidR="005F21BF" w:rsidRDefault="005F21BF" w:rsidP="7C69989A">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FFE599" w:themeFill="accent4" w:themeFillTint="66"/>
            <w:tcPrChange w:id="100" w:author="CBPStaff" w:date="2018-08-07T16:33:00Z">
              <w:tcPr>
                <w:tcW w:w="5516" w:type="dxa"/>
                <w:shd w:val="clear" w:color="auto" w:fill="FFE599" w:themeFill="accent4" w:themeFillTint="66"/>
              </w:tcPr>
            </w:tcPrChange>
          </w:tcPr>
          <w:p w14:paraId="2B80994B" w14:textId="383D9ED2" w:rsidR="005F21BF" w:rsidRDefault="00DF5862" w:rsidP="7C69989A">
            <w:pPr>
              <w:spacing w:line="276" w:lineRule="auto"/>
              <w:cnfStyle w:val="000000100000" w:firstRow="0" w:lastRow="0" w:firstColumn="0" w:lastColumn="0" w:oddVBand="0" w:evenVBand="0" w:oddHBand="1" w:evenHBand="0" w:firstRowFirstColumn="0" w:firstRowLastColumn="0" w:lastRowFirstColumn="0" w:lastRowLastColumn="0"/>
            </w:pPr>
            <w:r>
              <w:t>A study plan is currentl</w:t>
            </w:r>
            <w:r w:rsidRPr="00DF5862">
              <w:t>y under development for the non-tidal, middle and upper James River segments.</w:t>
            </w:r>
          </w:p>
        </w:tc>
      </w:tr>
      <w:tr w:rsidR="00810D74" w14:paraId="5FA7C7A3" w14:textId="77777777" w:rsidTr="00810D74">
        <w:trPr>
          <w:trHeight w:val="90"/>
          <w:trPrChange w:id="101" w:author="CBPStaff" w:date="2018-08-07T16:33:00Z">
            <w:trPr>
              <w:trHeight w:val="90"/>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Change w:id="102" w:author="CBPStaff" w:date="2018-08-07T16:33:00Z">
              <w:tcPr>
                <w:tcW w:w="837" w:type="dxa"/>
                <w:gridSpan w:val="2"/>
                <w:vMerge/>
                <w:shd w:val="clear" w:color="auto" w:fill="FFFFFF" w:themeFill="background1"/>
                <w:vAlign w:val="center"/>
              </w:tcPr>
            </w:tcPrChange>
          </w:tcPr>
          <w:p w14:paraId="4122B379" w14:textId="77777777" w:rsidR="005F21BF" w:rsidRDefault="005F21BF" w:rsidP="00B1086D">
            <w:pPr>
              <w:spacing w:line="276" w:lineRule="auto"/>
            </w:pPr>
          </w:p>
        </w:tc>
        <w:tc>
          <w:tcPr>
            <w:tcW w:w="2471" w:type="dxa"/>
            <w:vMerge/>
            <w:shd w:val="clear" w:color="auto" w:fill="FFFFFF" w:themeFill="background1"/>
            <w:vAlign w:val="center"/>
            <w:tcPrChange w:id="103" w:author="CBPStaff" w:date="2018-08-07T16:33:00Z">
              <w:tcPr>
                <w:tcW w:w="2308" w:type="dxa"/>
                <w:gridSpan w:val="3"/>
                <w:vMerge/>
                <w:shd w:val="clear" w:color="auto" w:fill="FFFFFF" w:themeFill="background1"/>
                <w:vAlign w:val="center"/>
              </w:tcPr>
            </w:tcPrChange>
          </w:tcPr>
          <w:p w14:paraId="6B4C0318" w14:textId="77777777" w:rsidR="005F21BF" w:rsidRPr="006B1CA1" w:rsidRDefault="005F21BF"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tcBorders>
              <w:top w:val="single" w:sz="8" w:space="0" w:color="4472C4" w:themeColor="accent5"/>
            </w:tcBorders>
            <w:shd w:val="clear" w:color="auto" w:fill="FFE599" w:themeFill="accent4" w:themeFillTint="66"/>
            <w:tcPrChange w:id="104" w:author="CBPStaff" w:date="2018-08-07T16:33:00Z">
              <w:tcPr>
                <w:tcW w:w="2569" w:type="dxa"/>
                <w:gridSpan w:val="3"/>
                <w:tcBorders>
                  <w:top w:val="single" w:sz="8" w:space="0" w:color="4472C4" w:themeColor="accent5"/>
                </w:tcBorders>
                <w:shd w:val="clear" w:color="auto" w:fill="FFE599" w:themeFill="accent4" w:themeFillTint="66"/>
              </w:tcPr>
            </w:tcPrChange>
          </w:tcPr>
          <w:p w14:paraId="5E1F9D43" w14:textId="2553600D" w:rsidR="005F21BF" w:rsidRDefault="005F21BF" w:rsidP="00D5390B">
            <w:pPr>
              <w:pStyle w:val="NoSpacing"/>
              <w:cnfStyle w:val="000000000000" w:firstRow="0" w:lastRow="0" w:firstColumn="0" w:lastColumn="0" w:oddVBand="0" w:evenVBand="0" w:oddHBand="0" w:evenHBand="0" w:firstRowFirstColumn="0" w:firstRowLastColumn="0" w:lastRowFirstColumn="0" w:lastRowLastColumn="0"/>
            </w:pPr>
            <w:r>
              <w:t xml:space="preserve">1.1.5 </w:t>
            </w:r>
            <w:r w:rsidRPr="006B1CA1">
              <w:t xml:space="preserve">Conduct a PCB monitoring survey on pre and post-ENR WWTPs in Maryland to determine if there is an increase in removal </w:t>
            </w:r>
            <w:proofErr w:type="spellStart"/>
            <w:r w:rsidRPr="006B1CA1">
              <w:t>effciency</w:t>
            </w:r>
            <w:proofErr w:type="spellEnd"/>
            <w:r w:rsidRPr="006B1CA1">
              <w:t xml:space="preserve"> from the ENR treatment technology. Conduct a second round of sampling on the two plants that are pre-ENR once the upgrade goes online.</w:t>
            </w:r>
          </w:p>
        </w:tc>
        <w:tc>
          <w:tcPr>
            <w:tcW w:w="1451" w:type="dxa"/>
            <w:vMerge w:val="restart"/>
            <w:shd w:val="clear" w:color="auto" w:fill="FFE599" w:themeFill="accent4" w:themeFillTint="66"/>
            <w:tcPrChange w:id="105" w:author="CBPStaff" w:date="2018-08-07T16:33:00Z">
              <w:tcPr>
                <w:tcW w:w="1451" w:type="dxa"/>
                <w:gridSpan w:val="2"/>
                <w:vMerge w:val="restart"/>
                <w:shd w:val="clear" w:color="auto" w:fill="FFE599" w:themeFill="accent4" w:themeFillTint="66"/>
              </w:tcPr>
            </w:tcPrChange>
          </w:tcPr>
          <w:p w14:paraId="7DE102C1" w14:textId="51773789" w:rsidR="005F21BF" w:rsidRDefault="005F21BF" w:rsidP="005F21BF">
            <w:pPr>
              <w:spacing w:line="276" w:lineRule="auto"/>
              <w:cnfStyle w:val="000000000000" w:firstRow="0" w:lastRow="0" w:firstColumn="0" w:lastColumn="0" w:oddVBand="0" w:evenVBand="0" w:oddHBand="0" w:evenHBand="0" w:firstRowFirstColumn="0" w:firstRowLastColumn="0" w:lastRowFirstColumn="0" w:lastRowLastColumn="0"/>
            </w:pPr>
            <w:r>
              <w:t>MDE</w:t>
            </w:r>
          </w:p>
        </w:tc>
        <w:tc>
          <w:tcPr>
            <w:tcW w:w="1673" w:type="dxa"/>
            <w:vMerge/>
            <w:shd w:val="clear" w:color="auto" w:fill="FFE599" w:themeFill="accent4" w:themeFillTint="66"/>
            <w:tcPrChange w:id="106" w:author="CBPStaff" w:date="2018-08-07T16:33:00Z">
              <w:tcPr>
                <w:tcW w:w="1673" w:type="dxa"/>
                <w:vMerge/>
                <w:shd w:val="clear" w:color="auto" w:fill="FFE599" w:themeFill="accent4" w:themeFillTint="66"/>
              </w:tcPr>
            </w:tcPrChange>
          </w:tcPr>
          <w:p w14:paraId="3C33AA23" w14:textId="77777777" w:rsidR="005F21BF" w:rsidRDefault="005F21BF" w:rsidP="7C69989A">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FFE599" w:themeFill="accent4" w:themeFillTint="66"/>
            <w:tcPrChange w:id="107" w:author="CBPStaff" w:date="2018-08-07T16:33:00Z">
              <w:tcPr>
                <w:tcW w:w="5516" w:type="dxa"/>
                <w:shd w:val="clear" w:color="auto" w:fill="FFE599" w:themeFill="accent4" w:themeFillTint="66"/>
              </w:tcPr>
            </w:tcPrChange>
          </w:tcPr>
          <w:p w14:paraId="755E2ED7" w14:textId="77777777" w:rsidR="005F21BF" w:rsidRDefault="00DF5862" w:rsidP="7C69989A">
            <w:pPr>
              <w:spacing w:line="276" w:lineRule="auto"/>
              <w:cnfStyle w:val="000000000000" w:firstRow="0" w:lastRow="0" w:firstColumn="0" w:lastColumn="0" w:oddVBand="0" w:evenVBand="0" w:oddHBand="0" w:evenHBand="0" w:firstRowFirstColumn="0" w:firstRowLastColumn="0" w:lastRowFirstColumn="0" w:lastRowLastColumn="0"/>
              <w:rPr>
                <w:ins w:id="108" w:author="Williams, Michelle" w:date="2018-08-06T21:54:00Z"/>
              </w:rPr>
            </w:pPr>
            <w:r w:rsidRPr="00DF5862">
              <w:t>The final round of sampl</w:t>
            </w:r>
            <w:del w:id="109" w:author="CBPStaff" w:date="2018-08-07T10:21:00Z">
              <w:r w:rsidRPr="00DF5862" w:rsidDel="00BE4F5B">
                <w:delText>e</w:delText>
              </w:r>
            </w:del>
            <w:r w:rsidRPr="00DF5862">
              <w:t>ing remains on hold as the Back River and Cox Creek WWTPs ENR treatment processes have not been completed. The contract has been extended through December 2018.</w:t>
            </w:r>
            <w:ins w:id="110" w:author="Williams, Michelle" w:date="2018-08-06T21:54:00Z">
              <w:r w:rsidR="003858CD">
                <w:t xml:space="preserve"> </w:t>
              </w:r>
            </w:ins>
          </w:p>
          <w:p w14:paraId="2512DCA7" w14:textId="2B7B92D6" w:rsidR="003858CD" w:rsidRDefault="003858CD" w:rsidP="7C69989A">
            <w:pPr>
              <w:spacing w:line="276" w:lineRule="auto"/>
              <w:cnfStyle w:val="000000000000" w:firstRow="0" w:lastRow="0" w:firstColumn="0" w:lastColumn="0" w:oddVBand="0" w:evenVBand="0" w:oddHBand="0" w:evenHBand="0" w:firstRowFirstColumn="0" w:firstRowLastColumn="0" w:lastRowFirstColumn="0" w:lastRowLastColumn="0"/>
            </w:pPr>
            <w:ins w:id="111" w:author="Williams, Michelle" w:date="2018-08-06T21:54:00Z">
              <w:r>
                <w:t xml:space="preserve">The Back River WWTP ENR treatment process has been completed and is currently online. It is anticipated that the Cox Creek WWTP treatment process will be completed </w:t>
              </w:r>
            </w:ins>
            <w:ins w:id="112" w:author="Williams, Michelle" w:date="2018-08-06T21:56:00Z">
              <w:r>
                <w:t xml:space="preserve">shortly and the final round of sampling will be conducted </w:t>
              </w:r>
              <w:r w:rsidR="006E3BE4">
                <w:t xml:space="preserve">fall 2018. The final results of this study will be available </w:t>
              </w:r>
            </w:ins>
            <w:ins w:id="113" w:author="Williams, Michelle" w:date="2018-08-06T21:57:00Z">
              <w:r w:rsidR="006E3BE4">
                <w:t>early 2019.</w:t>
              </w:r>
            </w:ins>
          </w:p>
        </w:tc>
      </w:tr>
      <w:tr w:rsidR="00810D74" w14:paraId="02217A46" w14:textId="77777777" w:rsidTr="00810D74">
        <w:trPr>
          <w:cnfStyle w:val="000000100000" w:firstRow="0" w:lastRow="0" w:firstColumn="0" w:lastColumn="0" w:oddVBand="0" w:evenVBand="0" w:oddHBand="1" w:evenHBand="0" w:firstRowFirstColumn="0" w:firstRowLastColumn="0" w:lastRowFirstColumn="0" w:lastRowLastColumn="0"/>
          <w:trHeight w:val="90"/>
          <w:trPrChange w:id="114" w:author="CBPStaff" w:date="2018-08-07T16:33:00Z">
            <w:trPr>
              <w:trHeight w:val="90"/>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Change w:id="115" w:author="CBPStaff" w:date="2018-08-07T16:33:00Z">
              <w:tcPr>
                <w:tcW w:w="837" w:type="dxa"/>
                <w:gridSpan w:val="2"/>
                <w:vMerge/>
                <w:shd w:val="clear" w:color="auto" w:fill="FFFFFF" w:themeFill="background1"/>
                <w:vAlign w:val="center"/>
              </w:tcPr>
            </w:tcPrChange>
          </w:tcPr>
          <w:p w14:paraId="42A2914E" w14:textId="77777777" w:rsidR="005F21BF" w:rsidRDefault="005F21BF" w:rsidP="00B1086D">
            <w:pPr>
              <w:spacing w:line="276" w:lineRule="auto"/>
              <w:cnfStyle w:val="001000100000" w:firstRow="0" w:lastRow="0" w:firstColumn="1" w:lastColumn="0" w:oddVBand="0" w:evenVBand="0" w:oddHBand="1" w:evenHBand="0" w:firstRowFirstColumn="0" w:firstRowLastColumn="0" w:lastRowFirstColumn="0" w:lastRowLastColumn="0"/>
            </w:pPr>
          </w:p>
        </w:tc>
        <w:tc>
          <w:tcPr>
            <w:tcW w:w="2471" w:type="dxa"/>
            <w:vMerge/>
            <w:shd w:val="clear" w:color="auto" w:fill="FFFFFF" w:themeFill="background1"/>
            <w:vAlign w:val="center"/>
            <w:tcPrChange w:id="116" w:author="CBPStaff" w:date="2018-08-07T16:33:00Z">
              <w:tcPr>
                <w:tcW w:w="2308" w:type="dxa"/>
                <w:gridSpan w:val="3"/>
                <w:vMerge/>
                <w:shd w:val="clear" w:color="auto" w:fill="FFFFFF" w:themeFill="background1"/>
                <w:vAlign w:val="center"/>
              </w:tcPr>
            </w:tcPrChange>
          </w:tcPr>
          <w:p w14:paraId="71AD360C" w14:textId="77777777" w:rsidR="005F21BF" w:rsidRPr="006B1CA1" w:rsidRDefault="005F21BF"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tcBorders>
              <w:top w:val="single" w:sz="8" w:space="0" w:color="4472C4" w:themeColor="accent5"/>
            </w:tcBorders>
            <w:shd w:val="clear" w:color="auto" w:fill="FFE599" w:themeFill="accent4" w:themeFillTint="66"/>
            <w:tcPrChange w:id="117" w:author="CBPStaff" w:date="2018-08-07T16:33:00Z">
              <w:tcPr>
                <w:tcW w:w="2569" w:type="dxa"/>
                <w:gridSpan w:val="3"/>
                <w:tcBorders>
                  <w:top w:val="single" w:sz="8" w:space="0" w:color="4472C4" w:themeColor="accent5"/>
                </w:tcBorders>
                <w:shd w:val="clear" w:color="auto" w:fill="FFE599" w:themeFill="accent4" w:themeFillTint="66"/>
              </w:tcPr>
            </w:tcPrChange>
          </w:tcPr>
          <w:p w14:paraId="1CFF6CF6" w14:textId="60C96CF4" w:rsidR="005F21BF" w:rsidRDefault="005F21BF" w:rsidP="00D5390B">
            <w:pPr>
              <w:pStyle w:val="NoSpacing"/>
              <w:cnfStyle w:val="000000100000" w:firstRow="0" w:lastRow="0" w:firstColumn="0" w:lastColumn="0" w:oddVBand="0" w:evenVBand="0" w:oddHBand="1" w:evenHBand="0" w:firstRowFirstColumn="0" w:firstRowLastColumn="0" w:lastRowFirstColumn="0" w:lastRowLastColumn="0"/>
            </w:pPr>
            <w:r>
              <w:t xml:space="preserve">1.1.6 </w:t>
            </w:r>
            <w:r w:rsidRPr="006B1CA1">
              <w:t>Continue annual PCB monitoring in support of PCB TMDL development.  Monitoring includes collection of water column (non-tidal/tidal), sediment and fish tissue samples for PCB analysis to support the development of water quality models in establishing PCB TMDLs.</w:t>
            </w:r>
          </w:p>
        </w:tc>
        <w:tc>
          <w:tcPr>
            <w:tcW w:w="1451" w:type="dxa"/>
            <w:vMerge/>
            <w:shd w:val="clear" w:color="auto" w:fill="FFE599" w:themeFill="accent4" w:themeFillTint="66"/>
            <w:tcPrChange w:id="118" w:author="CBPStaff" w:date="2018-08-07T16:33:00Z">
              <w:tcPr>
                <w:tcW w:w="1451" w:type="dxa"/>
                <w:gridSpan w:val="2"/>
                <w:vMerge/>
                <w:shd w:val="clear" w:color="auto" w:fill="FFE599" w:themeFill="accent4" w:themeFillTint="66"/>
              </w:tcPr>
            </w:tcPrChange>
          </w:tcPr>
          <w:p w14:paraId="0E03E3ED" w14:textId="77777777" w:rsidR="005F21BF" w:rsidRDefault="005F21BF"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1673" w:type="dxa"/>
            <w:vMerge/>
            <w:shd w:val="clear" w:color="auto" w:fill="FFE599" w:themeFill="accent4" w:themeFillTint="66"/>
            <w:tcPrChange w:id="119" w:author="CBPStaff" w:date="2018-08-07T16:33:00Z">
              <w:tcPr>
                <w:tcW w:w="1673" w:type="dxa"/>
                <w:vMerge/>
                <w:shd w:val="clear" w:color="auto" w:fill="FFE599" w:themeFill="accent4" w:themeFillTint="66"/>
              </w:tcPr>
            </w:tcPrChange>
          </w:tcPr>
          <w:p w14:paraId="464BA44F" w14:textId="77777777" w:rsidR="005F21BF" w:rsidRDefault="005F21BF" w:rsidP="7C69989A">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FFE599" w:themeFill="accent4" w:themeFillTint="66"/>
            <w:tcPrChange w:id="120" w:author="CBPStaff" w:date="2018-08-07T16:33:00Z">
              <w:tcPr>
                <w:tcW w:w="5516" w:type="dxa"/>
                <w:shd w:val="clear" w:color="auto" w:fill="FFE599" w:themeFill="accent4" w:themeFillTint="66"/>
              </w:tcPr>
            </w:tcPrChange>
          </w:tcPr>
          <w:p w14:paraId="5D68D9DD" w14:textId="09B2611C" w:rsidR="005F21BF" w:rsidRDefault="005F21BF" w:rsidP="7C69989A">
            <w:pPr>
              <w:spacing w:line="276" w:lineRule="auto"/>
              <w:cnfStyle w:val="000000100000" w:firstRow="0" w:lastRow="0" w:firstColumn="0" w:lastColumn="0" w:oddVBand="0" w:evenVBand="0" w:oddHBand="1" w:evenHBand="0" w:firstRowFirstColumn="0" w:firstRowLastColumn="0" w:lastRowFirstColumn="0" w:lastRowLastColumn="0"/>
            </w:pPr>
          </w:p>
          <w:p w14:paraId="5EEB40CA" w14:textId="7ED42BE3" w:rsidR="006E3BE4" w:rsidRDefault="006E3BE4" w:rsidP="7C69989A">
            <w:pPr>
              <w:spacing w:line="276" w:lineRule="auto"/>
              <w:cnfStyle w:val="000000100000" w:firstRow="0" w:lastRow="0" w:firstColumn="0" w:lastColumn="0" w:oddVBand="0" w:evenVBand="0" w:oddHBand="1" w:evenHBand="0" w:firstRowFirstColumn="0" w:firstRowLastColumn="0" w:lastRowFirstColumn="0" w:lastRowLastColumn="0"/>
            </w:pPr>
            <w:ins w:id="121" w:author="Williams, Michelle" w:date="2018-08-06T21:58:00Z">
              <w:r>
                <w:t xml:space="preserve">The monitoring survey for the Conowingo Pool has been completed and a final dataset was provided to MDE in June 2017. VIMS is currently developing a TMDL for the Conowingo </w:t>
              </w:r>
            </w:ins>
            <w:ins w:id="122" w:author="Williams, Michelle" w:date="2018-08-06T21:59:00Z">
              <w:r>
                <w:t xml:space="preserve">Pool and Lower Susquehanna. It is anticipated that this TMDL will be completed and submitted to EPA in 2019. The monitoring survey for the non-tidal Potomac River </w:t>
              </w:r>
            </w:ins>
            <w:ins w:id="123" w:author="Williams, Michelle" w:date="2018-08-06T22:02:00Z">
              <w:r>
                <w:t xml:space="preserve">has been completed and a final dataset </w:t>
              </w:r>
            </w:ins>
            <w:ins w:id="124" w:author="Williams, Michelle" w:date="2018-08-06T22:03:00Z">
              <w:r>
                <w:t xml:space="preserve">was provided to MDE in 2017. MDE is currently developing a PCB TMDL for the non-tidal Potomac River. It </w:t>
              </w:r>
            </w:ins>
            <w:ins w:id="125" w:author="Williams, Michelle" w:date="2018-08-06T22:04:00Z">
              <w:r>
                <w:t>is anticipated that this TMDL will be completed and submitted to EPA in 2019.</w:t>
              </w:r>
            </w:ins>
          </w:p>
        </w:tc>
      </w:tr>
      <w:tr w:rsidR="00810D74" w14:paraId="5C8CCA9B" w14:textId="77777777" w:rsidTr="00810D74">
        <w:trPr>
          <w:trHeight w:val="90"/>
          <w:trPrChange w:id="126" w:author="CBPStaff" w:date="2018-08-07T16:33:00Z">
            <w:trPr>
              <w:trHeight w:val="90"/>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Change w:id="127" w:author="CBPStaff" w:date="2018-08-07T16:33:00Z">
              <w:tcPr>
                <w:tcW w:w="837" w:type="dxa"/>
                <w:gridSpan w:val="2"/>
                <w:vMerge/>
                <w:shd w:val="clear" w:color="auto" w:fill="FFFFFF" w:themeFill="background1"/>
                <w:vAlign w:val="center"/>
              </w:tcPr>
            </w:tcPrChange>
          </w:tcPr>
          <w:p w14:paraId="595C90B1" w14:textId="77777777" w:rsidR="005F21BF" w:rsidRDefault="005F21BF" w:rsidP="00B1086D">
            <w:pPr>
              <w:spacing w:line="276" w:lineRule="auto"/>
            </w:pPr>
          </w:p>
        </w:tc>
        <w:tc>
          <w:tcPr>
            <w:tcW w:w="2471" w:type="dxa"/>
            <w:vMerge/>
            <w:shd w:val="clear" w:color="auto" w:fill="FFFFFF" w:themeFill="background1"/>
            <w:vAlign w:val="center"/>
            <w:tcPrChange w:id="128" w:author="CBPStaff" w:date="2018-08-07T16:33:00Z">
              <w:tcPr>
                <w:tcW w:w="2308" w:type="dxa"/>
                <w:gridSpan w:val="3"/>
                <w:vMerge/>
                <w:shd w:val="clear" w:color="auto" w:fill="FFFFFF" w:themeFill="background1"/>
                <w:vAlign w:val="center"/>
              </w:tcPr>
            </w:tcPrChange>
          </w:tcPr>
          <w:p w14:paraId="4F27B829" w14:textId="77777777" w:rsidR="005F21BF" w:rsidRPr="006B1CA1" w:rsidRDefault="005F21BF"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tcBorders>
              <w:top w:val="single" w:sz="8" w:space="0" w:color="4472C4" w:themeColor="accent5"/>
            </w:tcBorders>
            <w:shd w:val="clear" w:color="auto" w:fill="FFFFFF" w:themeFill="background1"/>
            <w:tcPrChange w:id="129" w:author="CBPStaff" w:date="2018-08-07T16:33:00Z">
              <w:tcPr>
                <w:tcW w:w="2569" w:type="dxa"/>
                <w:gridSpan w:val="3"/>
                <w:tcBorders>
                  <w:top w:val="single" w:sz="8" w:space="0" w:color="4472C4" w:themeColor="accent5"/>
                </w:tcBorders>
                <w:shd w:val="clear" w:color="auto" w:fill="FFFFFF" w:themeFill="background1"/>
              </w:tcPr>
            </w:tcPrChange>
          </w:tcPr>
          <w:p w14:paraId="41D0CFEA" w14:textId="2C52BC98" w:rsidR="005F21BF" w:rsidRDefault="005F21BF" w:rsidP="00D5390B">
            <w:pPr>
              <w:pStyle w:val="NoSpacing"/>
              <w:cnfStyle w:val="000000000000" w:firstRow="0" w:lastRow="0" w:firstColumn="0" w:lastColumn="0" w:oddVBand="0" w:evenVBand="0" w:oddHBand="0" w:evenHBand="0" w:firstRowFirstColumn="0" w:firstRowLastColumn="0" w:lastRowFirstColumn="0" w:lastRowLastColumn="0"/>
            </w:pPr>
            <w:r>
              <w:t xml:space="preserve">1.1.7 </w:t>
            </w:r>
            <w:r w:rsidRPr="006B1CA1">
              <w:t xml:space="preserve">Conduct toxic contaminant monitoring for the tidal waters of </w:t>
            </w:r>
            <w:r w:rsidRPr="006B1CA1">
              <w:lastRenderedPageBreak/>
              <w:t>Aberdeen Proving Grounds (APG). </w:t>
            </w:r>
          </w:p>
        </w:tc>
        <w:tc>
          <w:tcPr>
            <w:tcW w:w="1451" w:type="dxa"/>
            <w:vMerge/>
            <w:shd w:val="clear" w:color="auto" w:fill="FFFFFF" w:themeFill="background1"/>
            <w:tcPrChange w:id="130" w:author="CBPStaff" w:date="2018-08-07T16:33:00Z">
              <w:tcPr>
                <w:tcW w:w="1451" w:type="dxa"/>
                <w:gridSpan w:val="2"/>
                <w:vMerge/>
                <w:shd w:val="clear" w:color="auto" w:fill="FFFFFF" w:themeFill="background1"/>
              </w:tcPr>
            </w:tcPrChange>
          </w:tcPr>
          <w:p w14:paraId="02C527BE" w14:textId="77777777" w:rsidR="005F21BF" w:rsidRDefault="005F21BF"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1673" w:type="dxa"/>
            <w:vMerge/>
            <w:shd w:val="clear" w:color="auto" w:fill="FFFFFF" w:themeFill="background1"/>
            <w:tcPrChange w:id="131" w:author="CBPStaff" w:date="2018-08-07T16:33:00Z">
              <w:tcPr>
                <w:tcW w:w="1673" w:type="dxa"/>
                <w:vMerge/>
                <w:shd w:val="clear" w:color="auto" w:fill="FFFFFF" w:themeFill="background1"/>
              </w:tcPr>
            </w:tcPrChange>
          </w:tcPr>
          <w:p w14:paraId="60924E6E" w14:textId="77777777" w:rsidR="005F21BF" w:rsidRDefault="005F21BF" w:rsidP="7C69989A">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FFFFFF" w:themeFill="background1"/>
            <w:tcPrChange w:id="132" w:author="CBPStaff" w:date="2018-08-07T16:33:00Z">
              <w:tcPr>
                <w:tcW w:w="5516" w:type="dxa"/>
                <w:shd w:val="clear" w:color="auto" w:fill="FFFFFF" w:themeFill="background1"/>
              </w:tcPr>
            </w:tcPrChange>
          </w:tcPr>
          <w:p w14:paraId="67D7CAD2" w14:textId="5A0E68DF" w:rsidR="005F21BF" w:rsidRDefault="00C95AAE" w:rsidP="7C69989A">
            <w:pPr>
              <w:spacing w:line="276" w:lineRule="auto"/>
              <w:cnfStyle w:val="000000000000" w:firstRow="0" w:lastRow="0" w:firstColumn="0" w:lastColumn="0" w:oddVBand="0" w:evenVBand="0" w:oddHBand="0" w:evenHBand="0" w:firstRowFirstColumn="0" w:firstRowLastColumn="0" w:lastRowFirstColumn="0" w:lastRowLastColumn="0"/>
            </w:pPr>
            <w:ins w:id="133" w:author="Williams, Michelle" w:date="2018-08-06T22:15:00Z">
              <w:r>
                <w:t xml:space="preserve">The toxic contaminant monitoring survey for APG was completed in October 2017 and a final </w:t>
              </w:r>
            </w:ins>
            <w:ins w:id="134" w:author="Williams, Michelle" w:date="2018-08-06T22:17:00Z">
              <w:r>
                <w:t>dataset</w:t>
              </w:r>
            </w:ins>
            <w:ins w:id="135" w:author="Williams, Michelle" w:date="2018-08-06T22:18:00Z">
              <w:r w:rsidR="007560DA">
                <w:t xml:space="preserve"> was provided to MDE in March 2018. MDE will evaluate the </w:t>
              </w:r>
              <w:r w:rsidR="007560DA">
                <w:lastRenderedPageBreak/>
                <w:t xml:space="preserve">data in Fall 2018 to determine whether specific toxic impairments are present within the APG requiring TMDL development. </w:t>
              </w:r>
            </w:ins>
          </w:p>
        </w:tc>
      </w:tr>
      <w:tr w:rsidR="00810D74" w14:paraId="1B3631F0" w14:textId="77777777" w:rsidTr="00810D74">
        <w:trPr>
          <w:cnfStyle w:val="000000100000" w:firstRow="0" w:lastRow="0" w:firstColumn="0" w:lastColumn="0" w:oddVBand="0" w:evenVBand="0" w:oddHBand="1" w:evenHBand="0" w:firstRowFirstColumn="0" w:firstRowLastColumn="0" w:lastRowFirstColumn="0" w:lastRowLastColumn="0"/>
          <w:trHeight w:val="90"/>
          <w:trPrChange w:id="136" w:author="CBPStaff" w:date="2018-08-07T16:33:00Z">
            <w:trPr>
              <w:trHeight w:val="90"/>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Change w:id="137" w:author="CBPStaff" w:date="2018-08-07T16:33:00Z">
              <w:tcPr>
                <w:tcW w:w="837" w:type="dxa"/>
                <w:gridSpan w:val="2"/>
                <w:vMerge/>
                <w:shd w:val="clear" w:color="auto" w:fill="FFFFFF" w:themeFill="background1"/>
                <w:vAlign w:val="center"/>
              </w:tcPr>
            </w:tcPrChange>
          </w:tcPr>
          <w:p w14:paraId="204580DD" w14:textId="77777777" w:rsidR="00D5390B" w:rsidRDefault="00D5390B" w:rsidP="00B1086D">
            <w:pPr>
              <w:spacing w:line="276" w:lineRule="auto"/>
              <w:cnfStyle w:val="001000100000" w:firstRow="0" w:lastRow="0" w:firstColumn="1" w:lastColumn="0" w:oddVBand="0" w:evenVBand="0" w:oddHBand="1" w:evenHBand="0" w:firstRowFirstColumn="0" w:firstRowLastColumn="0" w:lastRowFirstColumn="0" w:lastRowLastColumn="0"/>
            </w:pPr>
          </w:p>
        </w:tc>
        <w:tc>
          <w:tcPr>
            <w:tcW w:w="2471" w:type="dxa"/>
            <w:vMerge/>
            <w:shd w:val="clear" w:color="auto" w:fill="FFFFFF" w:themeFill="background1"/>
            <w:vAlign w:val="center"/>
            <w:tcPrChange w:id="138" w:author="CBPStaff" w:date="2018-08-07T16:33:00Z">
              <w:tcPr>
                <w:tcW w:w="2308" w:type="dxa"/>
                <w:gridSpan w:val="3"/>
                <w:vMerge/>
                <w:shd w:val="clear" w:color="auto" w:fill="FFFFFF" w:themeFill="background1"/>
                <w:vAlign w:val="center"/>
              </w:tcPr>
            </w:tcPrChange>
          </w:tcPr>
          <w:p w14:paraId="256D6EFC" w14:textId="77777777" w:rsidR="00D5390B" w:rsidRPr="006B1CA1" w:rsidRDefault="00D5390B"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tcBorders>
              <w:top w:val="single" w:sz="8" w:space="0" w:color="4472C4" w:themeColor="accent5"/>
            </w:tcBorders>
            <w:shd w:val="clear" w:color="auto" w:fill="A8D08D" w:themeFill="accent6" w:themeFillTint="99"/>
            <w:tcPrChange w:id="139" w:author="CBPStaff" w:date="2018-08-07T16:33:00Z">
              <w:tcPr>
                <w:tcW w:w="2569" w:type="dxa"/>
                <w:gridSpan w:val="3"/>
                <w:tcBorders>
                  <w:top w:val="single" w:sz="8" w:space="0" w:color="4472C4" w:themeColor="accent5"/>
                </w:tcBorders>
                <w:shd w:val="clear" w:color="auto" w:fill="A8D08D" w:themeFill="accent6" w:themeFillTint="99"/>
              </w:tcPr>
            </w:tcPrChange>
          </w:tcPr>
          <w:p w14:paraId="72478512" w14:textId="21B0FD1E" w:rsidR="00D5390B" w:rsidRDefault="00D5390B" w:rsidP="00D5390B">
            <w:pPr>
              <w:pStyle w:val="NoSpacing"/>
              <w:cnfStyle w:val="000000100000" w:firstRow="0" w:lastRow="0" w:firstColumn="0" w:lastColumn="0" w:oddVBand="0" w:evenVBand="0" w:oddHBand="1" w:evenHBand="0" w:firstRowFirstColumn="0" w:firstRowLastColumn="0" w:lastRowFirstColumn="0" w:lastRowLastColumn="0"/>
            </w:pPr>
            <w:r>
              <w:t xml:space="preserve">1.1.8 </w:t>
            </w:r>
            <w:r w:rsidRPr="006B1CA1">
              <w:t xml:space="preserve">Conduct an analysis of Bay-wide PCB concentration data to improve our understanding of PCB dynamics through-out the Bay </w:t>
            </w:r>
            <w:proofErr w:type="spellStart"/>
            <w:r w:rsidRPr="006B1CA1">
              <w:t>mainstem</w:t>
            </w:r>
            <w:proofErr w:type="spellEnd"/>
            <w:r w:rsidRPr="006B1CA1">
              <w:t xml:space="preserve"> and the influence of loadings from the Susquehanna River and C&amp;D Canal.  The project will also focus on approaches for developing a PCB TMDL to address the main stem segment listing in MD's portion of the Bay.</w:t>
            </w:r>
          </w:p>
        </w:tc>
        <w:tc>
          <w:tcPr>
            <w:tcW w:w="1451" w:type="dxa"/>
            <w:shd w:val="clear" w:color="auto" w:fill="A8D08D" w:themeFill="accent6" w:themeFillTint="99"/>
            <w:tcPrChange w:id="140" w:author="CBPStaff" w:date="2018-08-07T16:33:00Z">
              <w:tcPr>
                <w:tcW w:w="1451" w:type="dxa"/>
                <w:gridSpan w:val="2"/>
                <w:shd w:val="clear" w:color="auto" w:fill="A8D08D" w:themeFill="accent6" w:themeFillTint="99"/>
              </w:tcPr>
            </w:tcPrChange>
          </w:tcPr>
          <w:p w14:paraId="3CC90757" w14:textId="48FFBB66" w:rsidR="00D5390B" w:rsidRDefault="005F21BF" w:rsidP="005F21BF">
            <w:pPr>
              <w:spacing w:line="276" w:lineRule="auto"/>
              <w:cnfStyle w:val="000000100000" w:firstRow="0" w:lastRow="0" w:firstColumn="0" w:lastColumn="0" w:oddVBand="0" w:evenVBand="0" w:oddHBand="1" w:evenHBand="0" w:firstRowFirstColumn="0" w:firstRowLastColumn="0" w:lastRowFirstColumn="0" w:lastRowLastColumn="0"/>
            </w:pPr>
            <w:r>
              <w:t>MDE &amp; VIMS</w:t>
            </w:r>
          </w:p>
        </w:tc>
        <w:tc>
          <w:tcPr>
            <w:tcW w:w="1673" w:type="dxa"/>
            <w:vMerge/>
            <w:shd w:val="clear" w:color="auto" w:fill="A8D08D" w:themeFill="accent6" w:themeFillTint="99"/>
            <w:tcPrChange w:id="141" w:author="CBPStaff" w:date="2018-08-07T16:33:00Z">
              <w:tcPr>
                <w:tcW w:w="1673" w:type="dxa"/>
                <w:vMerge/>
                <w:shd w:val="clear" w:color="auto" w:fill="A8D08D" w:themeFill="accent6" w:themeFillTint="99"/>
              </w:tcPr>
            </w:tcPrChange>
          </w:tcPr>
          <w:p w14:paraId="072B5B91" w14:textId="77777777" w:rsidR="00D5390B" w:rsidRDefault="00D5390B" w:rsidP="7C69989A">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A8D08D" w:themeFill="accent6" w:themeFillTint="99"/>
            <w:tcPrChange w:id="142" w:author="CBPStaff" w:date="2018-08-07T16:33:00Z">
              <w:tcPr>
                <w:tcW w:w="5516" w:type="dxa"/>
                <w:shd w:val="clear" w:color="auto" w:fill="A8D08D" w:themeFill="accent6" w:themeFillTint="99"/>
              </w:tcPr>
            </w:tcPrChange>
          </w:tcPr>
          <w:p w14:paraId="25647DAE" w14:textId="42D85714" w:rsidR="00D5390B" w:rsidRDefault="008857D2" w:rsidP="7C69989A">
            <w:pPr>
              <w:spacing w:line="276" w:lineRule="auto"/>
              <w:cnfStyle w:val="000000100000" w:firstRow="0" w:lastRow="0" w:firstColumn="0" w:lastColumn="0" w:oddVBand="0" w:evenVBand="0" w:oddHBand="1" w:evenHBand="0" w:firstRowFirstColumn="0" w:firstRowLastColumn="0" w:lastRowFirstColumn="0" w:lastRowLastColumn="0"/>
            </w:pPr>
            <w:r w:rsidRPr="008857D2">
              <w:t xml:space="preserve">The study has been completed and </w:t>
            </w:r>
            <w:ins w:id="143" w:author="Williams, Michelle" w:date="2018-08-06T22:20:00Z">
              <w:r w:rsidR="007560DA">
                <w:t xml:space="preserve">is still </w:t>
              </w:r>
            </w:ins>
            <w:del w:id="144" w:author="Williams, Michelle" w:date="2018-08-06T22:20:00Z">
              <w:r w:rsidRPr="008857D2" w:rsidDel="007560DA">
                <w:delText xml:space="preserve">a draft is currently </w:delText>
              </w:r>
            </w:del>
            <w:r w:rsidRPr="008857D2">
              <w:t xml:space="preserve">undergoing review. </w:t>
            </w:r>
            <w:del w:id="145" w:author="Williams, Michelle" w:date="2018-08-06T22:20:00Z">
              <w:r w:rsidRPr="008857D2" w:rsidDel="007560DA">
                <w:delText>It is anticipated that the report will be available in March 2018</w:delText>
              </w:r>
            </w:del>
            <w:ins w:id="146" w:author="Williams, Michelle" w:date="2018-08-06T22:20:00Z">
              <w:r w:rsidR="007560DA">
                <w:t xml:space="preserve"> A manuscript is currently being developed by VIMS in order to publish the results of the study. It is anticipated that the final document and manuscript will be completed by the end of 2018.</w:t>
              </w:r>
            </w:ins>
          </w:p>
        </w:tc>
      </w:tr>
      <w:tr w:rsidR="00810D74" w14:paraId="21EFAA9D" w14:textId="77777777" w:rsidTr="00810D74">
        <w:trPr>
          <w:trHeight w:val="90"/>
          <w:trPrChange w:id="147" w:author="CBPStaff" w:date="2018-08-07T16:33:00Z">
            <w:trPr>
              <w:trHeight w:val="90"/>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Change w:id="148" w:author="CBPStaff" w:date="2018-08-07T16:33:00Z">
              <w:tcPr>
                <w:tcW w:w="837" w:type="dxa"/>
                <w:gridSpan w:val="2"/>
                <w:vMerge/>
                <w:shd w:val="clear" w:color="auto" w:fill="FFFFFF" w:themeFill="background1"/>
                <w:vAlign w:val="center"/>
              </w:tcPr>
            </w:tcPrChange>
          </w:tcPr>
          <w:p w14:paraId="092680BC" w14:textId="77777777" w:rsidR="00D5390B" w:rsidRDefault="00D5390B" w:rsidP="00B1086D">
            <w:pPr>
              <w:spacing w:line="276" w:lineRule="auto"/>
            </w:pPr>
          </w:p>
        </w:tc>
        <w:tc>
          <w:tcPr>
            <w:tcW w:w="2471" w:type="dxa"/>
            <w:vMerge/>
            <w:shd w:val="clear" w:color="auto" w:fill="FFFFFF" w:themeFill="background1"/>
            <w:vAlign w:val="center"/>
            <w:tcPrChange w:id="149" w:author="CBPStaff" w:date="2018-08-07T16:33:00Z">
              <w:tcPr>
                <w:tcW w:w="2308" w:type="dxa"/>
                <w:gridSpan w:val="3"/>
                <w:vMerge/>
                <w:shd w:val="clear" w:color="auto" w:fill="FFFFFF" w:themeFill="background1"/>
                <w:vAlign w:val="center"/>
              </w:tcPr>
            </w:tcPrChange>
          </w:tcPr>
          <w:p w14:paraId="252556C8" w14:textId="77777777" w:rsidR="00D5390B" w:rsidRPr="006B1CA1" w:rsidRDefault="00D5390B"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tcBorders>
              <w:top w:val="single" w:sz="8" w:space="0" w:color="4472C4" w:themeColor="accent5"/>
            </w:tcBorders>
            <w:shd w:val="clear" w:color="auto" w:fill="FFE599" w:themeFill="accent4" w:themeFillTint="66"/>
            <w:tcPrChange w:id="150" w:author="CBPStaff" w:date="2018-08-07T16:33:00Z">
              <w:tcPr>
                <w:tcW w:w="2569" w:type="dxa"/>
                <w:gridSpan w:val="3"/>
                <w:tcBorders>
                  <w:top w:val="single" w:sz="8" w:space="0" w:color="4472C4" w:themeColor="accent5"/>
                </w:tcBorders>
                <w:shd w:val="clear" w:color="auto" w:fill="FFE599" w:themeFill="accent4" w:themeFillTint="66"/>
              </w:tcPr>
            </w:tcPrChange>
          </w:tcPr>
          <w:p w14:paraId="247F101F" w14:textId="196A6B5F" w:rsidR="00D5390B" w:rsidRDefault="00D5390B" w:rsidP="00D5390B">
            <w:pPr>
              <w:pStyle w:val="NoSpacing"/>
              <w:cnfStyle w:val="000000000000" w:firstRow="0" w:lastRow="0" w:firstColumn="0" w:lastColumn="0" w:oddVBand="0" w:evenVBand="0" w:oddHBand="0" w:evenHBand="0" w:firstRowFirstColumn="0" w:firstRowLastColumn="0" w:lastRowFirstColumn="0" w:lastRowLastColumn="0"/>
            </w:pPr>
            <w:r>
              <w:t xml:space="preserve">1.1.9 </w:t>
            </w:r>
            <w:r w:rsidRPr="006B1CA1">
              <w:t xml:space="preserve">Continue annual PCB fish tissue monitoring for MDE’s Fish Consumption Advisory Program to assign state-wide fish consumption advisories.   The program also provides fish tissue data for MDE’s Environmental Assessments and </w:t>
            </w:r>
            <w:r w:rsidRPr="006B1CA1">
              <w:lastRenderedPageBreak/>
              <w:t>Standards (EASP) and TMDL Programs to support Integrated Report listing assessment and TMDL development.</w:t>
            </w:r>
          </w:p>
        </w:tc>
        <w:tc>
          <w:tcPr>
            <w:tcW w:w="1451" w:type="dxa"/>
            <w:shd w:val="clear" w:color="auto" w:fill="FFE599" w:themeFill="accent4" w:themeFillTint="66"/>
            <w:tcPrChange w:id="151" w:author="CBPStaff" w:date="2018-08-07T16:33:00Z">
              <w:tcPr>
                <w:tcW w:w="1451" w:type="dxa"/>
                <w:gridSpan w:val="2"/>
                <w:shd w:val="clear" w:color="auto" w:fill="FFE599" w:themeFill="accent4" w:themeFillTint="66"/>
              </w:tcPr>
            </w:tcPrChange>
          </w:tcPr>
          <w:p w14:paraId="399A4A75" w14:textId="51E3CD87" w:rsidR="00D5390B" w:rsidRDefault="005F21BF" w:rsidP="005F21BF">
            <w:pPr>
              <w:spacing w:line="276" w:lineRule="auto"/>
              <w:cnfStyle w:val="000000000000" w:firstRow="0" w:lastRow="0" w:firstColumn="0" w:lastColumn="0" w:oddVBand="0" w:evenVBand="0" w:oddHBand="0" w:evenHBand="0" w:firstRowFirstColumn="0" w:firstRowLastColumn="0" w:lastRowFirstColumn="0" w:lastRowLastColumn="0"/>
            </w:pPr>
            <w:r>
              <w:lastRenderedPageBreak/>
              <w:t>MDE</w:t>
            </w:r>
          </w:p>
        </w:tc>
        <w:tc>
          <w:tcPr>
            <w:tcW w:w="1673" w:type="dxa"/>
            <w:vMerge/>
            <w:shd w:val="clear" w:color="auto" w:fill="FFE599" w:themeFill="accent4" w:themeFillTint="66"/>
            <w:tcPrChange w:id="152" w:author="CBPStaff" w:date="2018-08-07T16:33:00Z">
              <w:tcPr>
                <w:tcW w:w="1673" w:type="dxa"/>
                <w:vMerge/>
                <w:shd w:val="clear" w:color="auto" w:fill="FFE599" w:themeFill="accent4" w:themeFillTint="66"/>
              </w:tcPr>
            </w:tcPrChange>
          </w:tcPr>
          <w:p w14:paraId="6F273222" w14:textId="77777777" w:rsidR="00D5390B" w:rsidRDefault="00D5390B" w:rsidP="7C69989A">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FFE599" w:themeFill="accent4" w:themeFillTint="66"/>
            <w:tcPrChange w:id="153" w:author="CBPStaff" w:date="2018-08-07T16:33:00Z">
              <w:tcPr>
                <w:tcW w:w="5516" w:type="dxa"/>
                <w:shd w:val="clear" w:color="auto" w:fill="FFE599" w:themeFill="accent4" w:themeFillTint="66"/>
              </w:tcPr>
            </w:tcPrChange>
          </w:tcPr>
          <w:p w14:paraId="4DBB3511" w14:textId="2FF1AC80" w:rsidR="00D5390B" w:rsidRDefault="007560DA" w:rsidP="7C69989A">
            <w:pPr>
              <w:spacing w:line="276" w:lineRule="auto"/>
              <w:cnfStyle w:val="000000000000" w:firstRow="0" w:lastRow="0" w:firstColumn="0" w:lastColumn="0" w:oddVBand="0" w:evenVBand="0" w:oddHBand="0" w:evenHBand="0" w:firstRowFirstColumn="0" w:firstRowLastColumn="0" w:lastRowFirstColumn="0" w:lastRowLastColumn="0"/>
            </w:pPr>
            <w:ins w:id="154" w:author="Williams, Michelle" w:date="2018-08-06T22:22:00Z">
              <w:r>
                <w:t xml:space="preserve">Contaminant data results from </w:t>
              </w:r>
            </w:ins>
            <w:del w:id="155" w:author="Williams, Michelle" w:date="2018-08-06T22:23:00Z">
              <w:r w:rsidR="008857D2" w:rsidRPr="008857D2" w:rsidDel="007560DA">
                <w:delText xml:space="preserve">Toxics data for </w:delText>
              </w:r>
            </w:del>
            <w:r w:rsidR="008857D2" w:rsidRPr="008857D2">
              <w:t xml:space="preserve">fish tissue collected </w:t>
            </w:r>
            <w:ins w:id="156" w:author="Williams, Michelle" w:date="2018-08-06T22:23:00Z">
              <w:r>
                <w:t>in 2017</w:t>
              </w:r>
            </w:ins>
            <w:del w:id="157" w:author="Williams, Michelle" w:date="2018-08-06T22:23:00Z">
              <w:r w:rsidR="008857D2" w:rsidRPr="008857D2" w:rsidDel="007560DA">
                <w:delText>on 2016</w:delText>
              </w:r>
            </w:del>
            <w:r w:rsidR="008857D2" w:rsidRPr="008857D2">
              <w:t xml:space="preserve"> </w:t>
            </w:r>
            <w:proofErr w:type="spellStart"/>
            <w:r w:rsidR="008857D2" w:rsidRPr="008857D2">
              <w:t>i</w:t>
            </w:r>
            <w:ins w:id="158" w:author="Williams, Michelle" w:date="2018-08-06T22:23:00Z">
              <w:r>
                <w:t>will</w:t>
              </w:r>
              <w:proofErr w:type="spellEnd"/>
              <w:r>
                <w:t xml:space="preserve"> be </w:t>
              </w:r>
            </w:ins>
            <w:del w:id="159" w:author="Williams, Michelle" w:date="2018-08-06T22:23:00Z">
              <w:r w:rsidR="008857D2" w:rsidRPr="008857D2" w:rsidDel="007560DA">
                <w:delText xml:space="preserve">s </w:delText>
              </w:r>
            </w:del>
            <w:r w:rsidR="008857D2" w:rsidRPr="008857D2">
              <w:t xml:space="preserve">available </w:t>
            </w:r>
            <w:ins w:id="160" w:author="Williams, Michelle" w:date="2018-08-06T22:24:00Z">
              <w:r>
                <w:t xml:space="preserve">in </w:t>
              </w:r>
            </w:ins>
            <w:del w:id="161" w:author="Williams, Michelle" w:date="2018-08-06T22:24:00Z">
              <w:r w:rsidR="008857D2" w:rsidRPr="008857D2" w:rsidDel="007560DA">
                <w:delText>for early</w:delText>
              </w:r>
            </w:del>
            <w:r w:rsidR="008857D2" w:rsidRPr="008857D2">
              <w:t xml:space="preserve"> 2018. </w:t>
            </w:r>
            <w:ins w:id="162" w:author="Williams, Michelle" w:date="2018-08-06T22:28:00Z">
              <w:r w:rsidR="00462E36">
                <w:t>F</w:t>
              </w:r>
            </w:ins>
            <w:del w:id="163" w:author="Williams, Michelle" w:date="2018-08-06T22:28:00Z">
              <w:r w:rsidR="008857D2" w:rsidRPr="008857D2" w:rsidDel="00462E36">
                <w:delText>f</w:delText>
              </w:r>
            </w:del>
            <w:r w:rsidR="008857D2" w:rsidRPr="008857D2">
              <w:t>ish tissue sampling was conducted in 2017 at 25 stations (56 composites) to support the consumption advisory program, IR assessment, and TMDL development needs. Fish composite samples are being analyzed by UMBC and UMCES for PCBs, Hg, and chlordane. It is anticipated that the data results will be available in winter 2018.</w:t>
            </w:r>
            <w:ins w:id="164" w:author="Williams, Michelle" w:date="2018-08-06T22:28:00Z">
              <w:r w:rsidR="00462E36">
                <w:t xml:space="preserve"> The next round of fish tissue sampling in support for the Fish Consumption Advisory Program, IR Assessment, </w:t>
              </w:r>
              <w:r w:rsidR="00462E36">
                <w:lastRenderedPageBreak/>
                <w:t>and TMDL development 2018. Collections will be targeted in waters listed for Hg to determine whether they remained impaired as recent collections have demonstra</w:t>
              </w:r>
            </w:ins>
            <w:ins w:id="165" w:author="Williams, Michelle" w:date="2018-08-06T22:33:00Z">
              <w:r w:rsidR="00462E36">
                <w:t>ted a decline in hg in fish tissue in channel catfish from sections of the Non-Tidal Potomac River.</w:t>
              </w:r>
            </w:ins>
          </w:p>
        </w:tc>
      </w:tr>
      <w:tr w:rsidR="00810D74" w14:paraId="4497B74B" w14:textId="77777777" w:rsidTr="00810D74">
        <w:trPr>
          <w:cnfStyle w:val="000000100000" w:firstRow="0" w:lastRow="0" w:firstColumn="0" w:lastColumn="0" w:oddVBand="0" w:evenVBand="0" w:oddHBand="1" w:evenHBand="0" w:firstRowFirstColumn="0" w:firstRowLastColumn="0" w:lastRowFirstColumn="0" w:lastRowLastColumn="0"/>
          <w:trHeight w:val="90"/>
          <w:trPrChange w:id="166" w:author="CBPStaff" w:date="2018-08-07T16:33:00Z">
            <w:trPr>
              <w:trHeight w:val="90"/>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Change w:id="167" w:author="CBPStaff" w:date="2018-08-07T16:33:00Z">
              <w:tcPr>
                <w:tcW w:w="837" w:type="dxa"/>
                <w:gridSpan w:val="2"/>
                <w:vMerge/>
                <w:shd w:val="clear" w:color="auto" w:fill="FFFFFF" w:themeFill="background1"/>
                <w:vAlign w:val="center"/>
              </w:tcPr>
            </w:tcPrChange>
          </w:tcPr>
          <w:p w14:paraId="02710FEC" w14:textId="77777777" w:rsidR="005F21BF" w:rsidRDefault="005F21BF" w:rsidP="00B1086D">
            <w:pPr>
              <w:spacing w:line="276" w:lineRule="auto"/>
              <w:cnfStyle w:val="001000100000" w:firstRow="0" w:lastRow="0" w:firstColumn="1" w:lastColumn="0" w:oddVBand="0" w:evenVBand="0" w:oddHBand="1" w:evenHBand="0" w:firstRowFirstColumn="0" w:firstRowLastColumn="0" w:lastRowFirstColumn="0" w:lastRowLastColumn="0"/>
            </w:pPr>
          </w:p>
        </w:tc>
        <w:tc>
          <w:tcPr>
            <w:tcW w:w="2471" w:type="dxa"/>
            <w:vMerge/>
            <w:shd w:val="clear" w:color="auto" w:fill="FFFFFF" w:themeFill="background1"/>
            <w:vAlign w:val="center"/>
            <w:tcPrChange w:id="168" w:author="CBPStaff" w:date="2018-08-07T16:33:00Z">
              <w:tcPr>
                <w:tcW w:w="2308" w:type="dxa"/>
                <w:gridSpan w:val="3"/>
                <w:vMerge/>
                <w:shd w:val="clear" w:color="auto" w:fill="FFFFFF" w:themeFill="background1"/>
                <w:vAlign w:val="center"/>
              </w:tcPr>
            </w:tcPrChange>
          </w:tcPr>
          <w:p w14:paraId="467C7DC4" w14:textId="77777777" w:rsidR="005F21BF" w:rsidRPr="006B1CA1" w:rsidRDefault="005F21BF"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tcBorders>
              <w:top w:val="single" w:sz="8" w:space="0" w:color="4472C4" w:themeColor="accent5"/>
            </w:tcBorders>
            <w:shd w:val="clear" w:color="auto" w:fill="FFE599" w:themeFill="accent4" w:themeFillTint="66"/>
            <w:tcPrChange w:id="169" w:author="CBPStaff" w:date="2018-08-07T16:33:00Z">
              <w:tcPr>
                <w:tcW w:w="2569" w:type="dxa"/>
                <w:gridSpan w:val="3"/>
                <w:tcBorders>
                  <w:top w:val="single" w:sz="8" w:space="0" w:color="4472C4" w:themeColor="accent5"/>
                </w:tcBorders>
                <w:shd w:val="clear" w:color="auto" w:fill="FFE599" w:themeFill="accent4" w:themeFillTint="66"/>
              </w:tcPr>
            </w:tcPrChange>
          </w:tcPr>
          <w:p w14:paraId="30F1A86A" w14:textId="63C103AA" w:rsidR="005F21BF" w:rsidRDefault="005F21BF" w:rsidP="00D5390B">
            <w:pPr>
              <w:pStyle w:val="NoSpacing"/>
              <w:cnfStyle w:val="000000100000" w:firstRow="0" w:lastRow="0" w:firstColumn="0" w:lastColumn="0" w:oddVBand="0" w:evenVBand="0" w:oddHBand="1" w:evenHBand="0" w:firstRowFirstColumn="0" w:firstRowLastColumn="0" w:lastRowFirstColumn="0" w:lastRowLastColumn="0"/>
            </w:pPr>
            <w:r>
              <w:t xml:space="preserve">1.1.10 </w:t>
            </w:r>
            <w:r w:rsidRPr="006B1CA1">
              <w:t>Conduct fish tissue study.</w:t>
            </w:r>
          </w:p>
        </w:tc>
        <w:tc>
          <w:tcPr>
            <w:tcW w:w="1451" w:type="dxa"/>
            <w:vMerge w:val="restart"/>
            <w:shd w:val="clear" w:color="auto" w:fill="FFE599" w:themeFill="accent4" w:themeFillTint="66"/>
            <w:tcPrChange w:id="170" w:author="CBPStaff" w:date="2018-08-07T16:33:00Z">
              <w:tcPr>
                <w:tcW w:w="1451" w:type="dxa"/>
                <w:gridSpan w:val="2"/>
                <w:vMerge w:val="restart"/>
                <w:shd w:val="clear" w:color="auto" w:fill="FFE599" w:themeFill="accent4" w:themeFillTint="66"/>
              </w:tcPr>
            </w:tcPrChange>
          </w:tcPr>
          <w:p w14:paraId="41D6BDAE" w14:textId="3595185D" w:rsidR="005F21BF" w:rsidRDefault="005F21BF" w:rsidP="005F21BF">
            <w:pPr>
              <w:spacing w:line="276" w:lineRule="auto"/>
              <w:cnfStyle w:val="000000100000" w:firstRow="0" w:lastRow="0" w:firstColumn="0" w:lastColumn="0" w:oddVBand="0" w:evenVBand="0" w:oddHBand="1" w:evenHBand="0" w:firstRowFirstColumn="0" w:firstRowLastColumn="0" w:lastRowFirstColumn="0" w:lastRowLastColumn="0"/>
            </w:pPr>
            <w:r>
              <w:t>DOEE (WQD-ESA)</w:t>
            </w:r>
          </w:p>
        </w:tc>
        <w:tc>
          <w:tcPr>
            <w:tcW w:w="1673" w:type="dxa"/>
            <w:vMerge/>
            <w:shd w:val="clear" w:color="auto" w:fill="FFE599" w:themeFill="accent4" w:themeFillTint="66"/>
            <w:tcPrChange w:id="171" w:author="CBPStaff" w:date="2018-08-07T16:33:00Z">
              <w:tcPr>
                <w:tcW w:w="1673" w:type="dxa"/>
                <w:vMerge/>
                <w:shd w:val="clear" w:color="auto" w:fill="FFE599" w:themeFill="accent4" w:themeFillTint="66"/>
              </w:tcPr>
            </w:tcPrChange>
          </w:tcPr>
          <w:p w14:paraId="66378783" w14:textId="77777777" w:rsidR="005F21BF" w:rsidRDefault="005F21BF" w:rsidP="7C69989A">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FFE599" w:themeFill="accent4" w:themeFillTint="66"/>
            <w:tcPrChange w:id="172" w:author="CBPStaff" w:date="2018-08-07T16:33:00Z">
              <w:tcPr>
                <w:tcW w:w="5516" w:type="dxa"/>
                <w:shd w:val="clear" w:color="auto" w:fill="FFE599" w:themeFill="accent4" w:themeFillTint="66"/>
              </w:tcPr>
            </w:tcPrChange>
          </w:tcPr>
          <w:p w14:paraId="7B569B7B" w14:textId="01666D07" w:rsidR="005F21BF" w:rsidRDefault="00DF5862" w:rsidP="7C69989A">
            <w:pPr>
              <w:spacing w:line="276" w:lineRule="auto"/>
              <w:cnfStyle w:val="000000100000" w:firstRow="0" w:lastRow="0" w:firstColumn="0" w:lastColumn="0" w:oddVBand="0" w:evenVBand="0" w:oddHBand="1" w:evenHBand="0" w:firstRowFirstColumn="0" w:firstRowLastColumn="0" w:lastRowFirstColumn="0" w:lastRowLastColumn="0"/>
            </w:pPr>
            <w:r w:rsidRPr="00DF5862">
              <w:t>Fish tissue study was initiated July 2017. Expected completion in July 2018.</w:t>
            </w:r>
          </w:p>
        </w:tc>
      </w:tr>
      <w:tr w:rsidR="00810D74" w14:paraId="4B796D27" w14:textId="77777777" w:rsidTr="00810D74">
        <w:trPr>
          <w:trHeight w:val="90"/>
          <w:trPrChange w:id="173" w:author="CBPStaff" w:date="2018-08-07T16:33:00Z">
            <w:trPr>
              <w:trHeight w:val="90"/>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Change w:id="174" w:author="CBPStaff" w:date="2018-08-07T16:33:00Z">
              <w:tcPr>
                <w:tcW w:w="837" w:type="dxa"/>
                <w:gridSpan w:val="2"/>
                <w:vMerge/>
                <w:shd w:val="clear" w:color="auto" w:fill="FFFFFF" w:themeFill="background1"/>
                <w:vAlign w:val="center"/>
              </w:tcPr>
            </w:tcPrChange>
          </w:tcPr>
          <w:p w14:paraId="0B5F8A99" w14:textId="77777777" w:rsidR="005F21BF" w:rsidRDefault="005F21BF" w:rsidP="00B1086D">
            <w:pPr>
              <w:spacing w:line="276" w:lineRule="auto"/>
            </w:pPr>
          </w:p>
        </w:tc>
        <w:tc>
          <w:tcPr>
            <w:tcW w:w="2471" w:type="dxa"/>
            <w:vMerge/>
            <w:shd w:val="clear" w:color="auto" w:fill="FFFFFF" w:themeFill="background1"/>
            <w:vAlign w:val="center"/>
            <w:tcPrChange w:id="175" w:author="CBPStaff" w:date="2018-08-07T16:33:00Z">
              <w:tcPr>
                <w:tcW w:w="2308" w:type="dxa"/>
                <w:gridSpan w:val="3"/>
                <w:vMerge/>
                <w:shd w:val="clear" w:color="auto" w:fill="FFFFFF" w:themeFill="background1"/>
                <w:vAlign w:val="center"/>
              </w:tcPr>
            </w:tcPrChange>
          </w:tcPr>
          <w:p w14:paraId="6B54B498" w14:textId="77777777" w:rsidR="005F21BF" w:rsidRPr="006B1CA1" w:rsidRDefault="005F21BF"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tcBorders>
              <w:top w:val="single" w:sz="8" w:space="0" w:color="4472C4" w:themeColor="accent5"/>
            </w:tcBorders>
            <w:shd w:val="clear" w:color="auto" w:fill="FFFFFF" w:themeFill="background1"/>
            <w:tcPrChange w:id="176" w:author="CBPStaff" w:date="2018-08-07T16:33:00Z">
              <w:tcPr>
                <w:tcW w:w="2569" w:type="dxa"/>
                <w:gridSpan w:val="3"/>
                <w:tcBorders>
                  <w:top w:val="single" w:sz="8" w:space="0" w:color="4472C4" w:themeColor="accent5"/>
                </w:tcBorders>
                <w:shd w:val="clear" w:color="auto" w:fill="FFFFFF" w:themeFill="background1"/>
              </w:tcPr>
            </w:tcPrChange>
          </w:tcPr>
          <w:p w14:paraId="2BA12115" w14:textId="31F53504" w:rsidR="005F21BF" w:rsidRDefault="005F21BF" w:rsidP="00D5390B">
            <w:pPr>
              <w:pStyle w:val="NoSpacing"/>
              <w:cnfStyle w:val="000000000000" w:firstRow="0" w:lastRow="0" w:firstColumn="0" w:lastColumn="0" w:oddVBand="0" w:evenVBand="0" w:oddHBand="0" w:evenHBand="0" w:firstRowFirstColumn="0" w:firstRowLastColumn="0" w:lastRowFirstColumn="0" w:lastRowLastColumn="0"/>
            </w:pPr>
            <w:r>
              <w:t xml:space="preserve">1.1.11 </w:t>
            </w:r>
            <w:r w:rsidRPr="006B1CA1">
              <w:t>Complete toxics monitoring on sediments in the Anacostia.</w:t>
            </w:r>
          </w:p>
        </w:tc>
        <w:tc>
          <w:tcPr>
            <w:tcW w:w="1451" w:type="dxa"/>
            <w:vMerge/>
            <w:shd w:val="clear" w:color="auto" w:fill="FFFFFF" w:themeFill="background1"/>
            <w:tcPrChange w:id="177" w:author="CBPStaff" w:date="2018-08-07T16:33:00Z">
              <w:tcPr>
                <w:tcW w:w="1451" w:type="dxa"/>
                <w:gridSpan w:val="2"/>
                <w:vMerge/>
                <w:shd w:val="clear" w:color="auto" w:fill="FFFFFF" w:themeFill="background1"/>
              </w:tcPr>
            </w:tcPrChange>
          </w:tcPr>
          <w:p w14:paraId="5F7EF1D4" w14:textId="77777777" w:rsidR="005F21BF" w:rsidRDefault="005F21BF"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1673" w:type="dxa"/>
            <w:vMerge/>
            <w:shd w:val="clear" w:color="auto" w:fill="FFFFFF" w:themeFill="background1"/>
            <w:tcPrChange w:id="178" w:author="CBPStaff" w:date="2018-08-07T16:33:00Z">
              <w:tcPr>
                <w:tcW w:w="1673" w:type="dxa"/>
                <w:vMerge/>
                <w:shd w:val="clear" w:color="auto" w:fill="FFFFFF" w:themeFill="background1"/>
              </w:tcPr>
            </w:tcPrChange>
          </w:tcPr>
          <w:p w14:paraId="24102BA2" w14:textId="77777777" w:rsidR="005F21BF" w:rsidRDefault="005F21BF" w:rsidP="7C69989A">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FFFFFF" w:themeFill="background1"/>
            <w:tcPrChange w:id="179" w:author="CBPStaff" w:date="2018-08-07T16:33:00Z">
              <w:tcPr>
                <w:tcW w:w="5516" w:type="dxa"/>
                <w:shd w:val="clear" w:color="auto" w:fill="FFFFFF" w:themeFill="background1"/>
              </w:tcPr>
            </w:tcPrChange>
          </w:tcPr>
          <w:p w14:paraId="1B66A29F" w14:textId="77777777" w:rsidR="005F21BF" w:rsidRDefault="005F21BF" w:rsidP="7C69989A">
            <w:pPr>
              <w:spacing w:line="276" w:lineRule="auto"/>
              <w:cnfStyle w:val="000000000000" w:firstRow="0" w:lastRow="0" w:firstColumn="0" w:lastColumn="0" w:oddVBand="0" w:evenVBand="0" w:oddHBand="0" w:evenHBand="0" w:firstRowFirstColumn="0" w:firstRowLastColumn="0" w:lastRowFirstColumn="0" w:lastRowLastColumn="0"/>
            </w:pPr>
          </w:p>
        </w:tc>
      </w:tr>
      <w:tr w:rsidR="00810D74" w14:paraId="056FB177" w14:textId="77777777" w:rsidTr="00810D74">
        <w:trPr>
          <w:cnfStyle w:val="000000100000" w:firstRow="0" w:lastRow="0" w:firstColumn="0" w:lastColumn="0" w:oddVBand="0" w:evenVBand="0" w:oddHBand="1" w:evenHBand="0" w:firstRowFirstColumn="0" w:firstRowLastColumn="0" w:lastRowFirstColumn="0" w:lastRowLastColumn="0"/>
          <w:trHeight w:val="90"/>
          <w:trPrChange w:id="180" w:author="CBPStaff" w:date="2018-08-07T16:33:00Z">
            <w:trPr>
              <w:trHeight w:val="90"/>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Change w:id="181" w:author="CBPStaff" w:date="2018-08-07T16:33:00Z">
              <w:tcPr>
                <w:tcW w:w="837" w:type="dxa"/>
                <w:gridSpan w:val="2"/>
                <w:vMerge/>
                <w:shd w:val="clear" w:color="auto" w:fill="FFFFFF" w:themeFill="background1"/>
                <w:vAlign w:val="center"/>
              </w:tcPr>
            </w:tcPrChange>
          </w:tcPr>
          <w:p w14:paraId="0C5D3E46" w14:textId="77777777" w:rsidR="00D5390B" w:rsidRDefault="00D5390B" w:rsidP="00B1086D">
            <w:pPr>
              <w:spacing w:line="276" w:lineRule="auto"/>
              <w:cnfStyle w:val="001000100000" w:firstRow="0" w:lastRow="0" w:firstColumn="1" w:lastColumn="0" w:oddVBand="0" w:evenVBand="0" w:oddHBand="1" w:evenHBand="0" w:firstRowFirstColumn="0" w:firstRowLastColumn="0" w:lastRowFirstColumn="0" w:lastRowLastColumn="0"/>
            </w:pPr>
          </w:p>
        </w:tc>
        <w:tc>
          <w:tcPr>
            <w:tcW w:w="2471" w:type="dxa"/>
            <w:vMerge/>
            <w:shd w:val="clear" w:color="auto" w:fill="FFFFFF" w:themeFill="background1"/>
            <w:vAlign w:val="center"/>
            <w:tcPrChange w:id="182" w:author="CBPStaff" w:date="2018-08-07T16:33:00Z">
              <w:tcPr>
                <w:tcW w:w="2308" w:type="dxa"/>
                <w:gridSpan w:val="3"/>
                <w:vMerge/>
                <w:shd w:val="clear" w:color="auto" w:fill="FFFFFF" w:themeFill="background1"/>
                <w:vAlign w:val="center"/>
              </w:tcPr>
            </w:tcPrChange>
          </w:tcPr>
          <w:p w14:paraId="702AB362" w14:textId="77777777" w:rsidR="00D5390B" w:rsidRPr="006B1CA1" w:rsidRDefault="00D5390B"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tcBorders>
              <w:top w:val="single" w:sz="8" w:space="0" w:color="4472C4" w:themeColor="accent5"/>
            </w:tcBorders>
            <w:shd w:val="clear" w:color="auto" w:fill="FFFFFF" w:themeFill="background1"/>
            <w:tcPrChange w:id="183" w:author="CBPStaff" w:date="2018-08-07T16:33:00Z">
              <w:tcPr>
                <w:tcW w:w="2569" w:type="dxa"/>
                <w:gridSpan w:val="3"/>
                <w:tcBorders>
                  <w:top w:val="single" w:sz="8" w:space="0" w:color="4472C4" w:themeColor="accent5"/>
                </w:tcBorders>
                <w:shd w:val="clear" w:color="auto" w:fill="FFFFFF" w:themeFill="background1"/>
              </w:tcPr>
            </w:tcPrChange>
          </w:tcPr>
          <w:p w14:paraId="31309A08" w14:textId="378B6E0B" w:rsidR="00D5390B" w:rsidRDefault="00D5390B" w:rsidP="00D5390B">
            <w:pPr>
              <w:pStyle w:val="NoSpacing"/>
              <w:cnfStyle w:val="000000100000" w:firstRow="0" w:lastRow="0" w:firstColumn="0" w:lastColumn="0" w:oddVBand="0" w:evenVBand="0" w:oddHBand="1" w:evenHBand="0" w:firstRowFirstColumn="0" w:firstRowLastColumn="0" w:lastRowFirstColumn="0" w:lastRowLastColumn="0"/>
            </w:pPr>
            <w:r>
              <w:t xml:space="preserve">1.1.12 </w:t>
            </w:r>
            <w:r w:rsidRPr="006B1CA1">
              <w:t>Approximately every five years, West Virginia performs a statewide fish tissue assessment to inform both fish consumption advisory and 303(d) listing processes.  Mercury and PCBs will be analyzed.</w:t>
            </w:r>
          </w:p>
        </w:tc>
        <w:tc>
          <w:tcPr>
            <w:tcW w:w="1451" w:type="dxa"/>
            <w:shd w:val="clear" w:color="auto" w:fill="FFFFFF" w:themeFill="background1"/>
            <w:tcPrChange w:id="184" w:author="CBPStaff" w:date="2018-08-07T16:33:00Z">
              <w:tcPr>
                <w:tcW w:w="1451" w:type="dxa"/>
                <w:gridSpan w:val="2"/>
                <w:shd w:val="clear" w:color="auto" w:fill="FFFFFF" w:themeFill="background1"/>
              </w:tcPr>
            </w:tcPrChange>
          </w:tcPr>
          <w:p w14:paraId="3092003F" w14:textId="262D0BC1" w:rsidR="00D5390B" w:rsidRDefault="005F21BF" w:rsidP="005F21BF">
            <w:pPr>
              <w:spacing w:line="276" w:lineRule="auto"/>
              <w:cnfStyle w:val="000000100000" w:firstRow="0" w:lastRow="0" w:firstColumn="0" w:lastColumn="0" w:oddVBand="0" w:evenVBand="0" w:oddHBand="1" w:evenHBand="0" w:firstRowFirstColumn="0" w:firstRowLastColumn="0" w:lastRowFirstColumn="0" w:lastRowLastColumn="0"/>
            </w:pPr>
            <w:r>
              <w:t>WV</w:t>
            </w:r>
          </w:p>
        </w:tc>
        <w:tc>
          <w:tcPr>
            <w:tcW w:w="1673" w:type="dxa"/>
            <w:vMerge/>
            <w:shd w:val="clear" w:color="auto" w:fill="FFFFFF" w:themeFill="background1"/>
            <w:tcPrChange w:id="185" w:author="CBPStaff" w:date="2018-08-07T16:33:00Z">
              <w:tcPr>
                <w:tcW w:w="1673" w:type="dxa"/>
                <w:vMerge/>
                <w:shd w:val="clear" w:color="auto" w:fill="FFFFFF" w:themeFill="background1"/>
              </w:tcPr>
            </w:tcPrChange>
          </w:tcPr>
          <w:p w14:paraId="6C203478" w14:textId="77777777" w:rsidR="00D5390B" w:rsidRDefault="00D5390B" w:rsidP="7C69989A">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FFFFFF" w:themeFill="background1"/>
            <w:tcPrChange w:id="186" w:author="CBPStaff" w:date="2018-08-07T16:33:00Z">
              <w:tcPr>
                <w:tcW w:w="5516" w:type="dxa"/>
                <w:shd w:val="clear" w:color="auto" w:fill="FFFFFF" w:themeFill="background1"/>
              </w:tcPr>
            </w:tcPrChange>
          </w:tcPr>
          <w:p w14:paraId="2A89D9A7" w14:textId="77777777" w:rsidR="00D5390B" w:rsidRDefault="00D5390B" w:rsidP="7C69989A">
            <w:pPr>
              <w:spacing w:line="276" w:lineRule="auto"/>
              <w:cnfStyle w:val="000000100000" w:firstRow="0" w:lastRow="0" w:firstColumn="0" w:lastColumn="0" w:oddVBand="0" w:evenVBand="0" w:oddHBand="1" w:evenHBand="0" w:firstRowFirstColumn="0" w:firstRowLastColumn="0" w:lastRowFirstColumn="0" w:lastRowLastColumn="0"/>
            </w:pPr>
          </w:p>
        </w:tc>
      </w:tr>
      <w:tr w:rsidR="005F3D9C" w14:paraId="02CEB53A" w14:textId="3C0DBFC5" w:rsidTr="00810D74">
        <w:trPr>
          <w:trHeight w:val="309"/>
          <w:trPrChange w:id="187" w:author="CBPStaff" w:date="2018-08-07T16:33:00Z">
            <w:trPr>
              <w:trHeight w:val="309"/>
            </w:trPr>
          </w:trPrChange>
        </w:trPr>
        <w:tc>
          <w:tcPr>
            <w:cnfStyle w:val="001000000000" w:firstRow="0" w:lastRow="0" w:firstColumn="1" w:lastColumn="0" w:oddVBand="0" w:evenVBand="0" w:oddHBand="0" w:evenHBand="0" w:firstRowFirstColumn="0" w:firstRowLastColumn="0" w:lastRowFirstColumn="0" w:lastRowLastColumn="0"/>
            <w:tcW w:w="837" w:type="dxa"/>
            <w:shd w:val="clear" w:color="auto" w:fill="FFFFFF" w:themeFill="background1"/>
            <w:vAlign w:val="center"/>
            <w:tcPrChange w:id="188" w:author="CBPStaff" w:date="2018-08-07T16:33:00Z">
              <w:tcPr>
                <w:tcW w:w="837" w:type="dxa"/>
                <w:gridSpan w:val="2"/>
                <w:shd w:val="clear" w:color="auto" w:fill="FFFFFF" w:themeFill="background1"/>
                <w:vAlign w:val="center"/>
              </w:tcPr>
            </w:tcPrChange>
          </w:tcPr>
          <w:p w14:paraId="51796E9F" w14:textId="77777777" w:rsidR="005F3D9C" w:rsidRDefault="005F3D9C" w:rsidP="00386805">
            <w:pPr>
              <w:spacing w:line="276" w:lineRule="auto"/>
              <w:rPr>
                <w:b w:val="0"/>
                <w:bCs w:val="0"/>
              </w:rPr>
            </w:pPr>
          </w:p>
        </w:tc>
        <w:tc>
          <w:tcPr>
            <w:tcW w:w="2471" w:type="dxa"/>
            <w:shd w:val="clear" w:color="auto" w:fill="FFFFFF" w:themeFill="background1"/>
            <w:vAlign w:val="center"/>
            <w:tcPrChange w:id="189" w:author="CBPStaff" w:date="2018-08-07T16:33:00Z">
              <w:tcPr>
                <w:tcW w:w="1903" w:type="dxa"/>
                <w:shd w:val="clear" w:color="auto" w:fill="FFFFFF" w:themeFill="background1"/>
                <w:vAlign w:val="center"/>
              </w:tcPr>
            </w:tcPrChange>
          </w:tcPr>
          <w:p w14:paraId="28F7D4E2" w14:textId="1517EA05" w:rsidR="005F3D9C" w:rsidRDefault="005F3D9C"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shd w:val="clear" w:color="auto" w:fill="A8D08D" w:themeFill="accent6" w:themeFillTint="99"/>
            <w:vAlign w:val="center"/>
            <w:tcPrChange w:id="190" w:author="CBPStaff" w:date="2018-08-07T16:33:00Z">
              <w:tcPr>
                <w:tcW w:w="2974" w:type="dxa"/>
                <w:gridSpan w:val="5"/>
                <w:shd w:val="clear" w:color="auto" w:fill="A8D08D" w:themeFill="accent6" w:themeFillTint="99"/>
                <w:vAlign w:val="center"/>
              </w:tcPr>
            </w:tcPrChange>
          </w:tcPr>
          <w:p w14:paraId="37366C31" w14:textId="21652F03" w:rsidR="005F3D9C" w:rsidRDefault="005F3D9C" w:rsidP="00386805">
            <w:pPr>
              <w:pStyle w:val="NoSpacing"/>
              <w:cnfStyle w:val="000000000000" w:firstRow="0" w:lastRow="0" w:firstColumn="0" w:lastColumn="0" w:oddVBand="0" w:evenVBand="0" w:oddHBand="0" w:evenHBand="0" w:firstRowFirstColumn="0" w:firstRowLastColumn="0" w:lastRowFirstColumn="0" w:lastRowLastColumn="0"/>
            </w:pPr>
            <w:r>
              <w:t xml:space="preserve">1.1.13 </w:t>
            </w:r>
            <w:r w:rsidRPr="00F15D8A">
              <w:t>Develop a QAPP to describe objectives, monitoring procedures and laboratory methods to be used to characterize toxics in the Delaware portion of the Chesapeake Bay drainage.</w:t>
            </w:r>
          </w:p>
        </w:tc>
        <w:tc>
          <w:tcPr>
            <w:tcW w:w="1451" w:type="dxa"/>
            <w:vMerge w:val="restart"/>
            <w:shd w:val="clear" w:color="auto" w:fill="FFFFFF" w:themeFill="background1"/>
            <w:tcPrChange w:id="191" w:author="CBPStaff" w:date="2018-08-07T16:33:00Z">
              <w:tcPr>
                <w:tcW w:w="1451" w:type="dxa"/>
                <w:gridSpan w:val="2"/>
                <w:vMerge w:val="restart"/>
                <w:shd w:val="clear" w:color="auto" w:fill="FFFFFF" w:themeFill="background1"/>
              </w:tcPr>
            </w:tcPrChange>
          </w:tcPr>
          <w:p w14:paraId="3DE15DE8" w14:textId="2A5025E1" w:rsidR="005F3D9C" w:rsidRDefault="005F3D9C" w:rsidP="00386805">
            <w:pPr>
              <w:spacing w:line="276" w:lineRule="auto"/>
              <w:cnfStyle w:val="000000000000" w:firstRow="0" w:lastRow="0" w:firstColumn="0" w:lastColumn="0" w:oddVBand="0" w:evenVBand="0" w:oddHBand="0" w:evenHBand="0" w:firstRowFirstColumn="0" w:firstRowLastColumn="0" w:lastRowFirstColumn="0" w:lastRowLastColumn="0"/>
            </w:pPr>
            <w:r>
              <w:t>DE DNREC</w:t>
            </w:r>
          </w:p>
        </w:tc>
        <w:tc>
          <w:tcPr>
            <w:tcW w:w="1673" w:type="dxa"/>
            <w:shd w:val="clear" w:color="auto" w:fill="FFFFFF" w:themeFill="background1"/>
            <w:tcPrChange w:id="192" w:author="CBPStaff" w:date="2018-08-07T16:33:00Z">
              <w:tcPr>
                <w:tcW w:w="1673" w:type="dxa"/>
                <w:shd w:val="clear" w:color="auto" w:fill="FFFFFF" w:themeFill="background1"/>
              </w:tcPr>
            </w:tcPrChange>
          </w:tcPr>
          <w:p w14:paraId="655ED999" w14:textId="5A83F2E8" w:rsidR="005F3D9C" w:rsidRDefault="005F3D9C"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A8D08D" w:themeFill="accent6" w:themeFillTint="99"/>
            <w:tcPrChange w:id="193" w:author="CBPStaff" w:date="2018-08-07T16:33:00Z">
              <w:tcPr>
                <w:tcW w:w="5516" w:type="dxa"/>
                <w:shd w:val="clear" w:color="auto" w:fill="A8D08D" w:themeFill="accent6" w:themeFillTint="99"/>
              </w:tcPr>
            </w:tcPrChange>
          </w:tcPr>
          <w:p w14:paraId="110725DA" w14:textId="4629DD25" w:rsidR="005F3D9C" w:rsidRDefault="005F3D9C" w:rsidP="00386805">
            <w:pPr>
              <w:cnfStyle w:val="000000000000" w:firstRow="0" w:lastRow="0" w:firstColumn="0" w:lastColumn="0" w:oddVBand="0" w:evenVBand="0" w:oddHBand="0" w:evenHBand="0" w:firstRowFirstColumn="0" w:firstRowLastColumn="0" w:lastRowFirstColumn="0" w:lastRowLastColumn="0"/>
            </w:pPr>
            <w:ins w:id="194" w:author="Williams, Michelle" w:date="2018-08-06T21:33:00Z">
              <w:r>
                <w:t>Completed and approved by EPA in August/September 2017</w:t>
              </w:r>
            </w:ins>
            <w:ins w:id="195" w:author="CBPStaff" w:date="2018-08-07T10:28:00Z">
              <w:r w:rsidR="00BE4F5B">
                <w:t xml:space="preserve">. Placeholder: DE updates on next steps over next two years for </w:t>
              </w:r>
              <w:proofErr w:type="spellStart"/>
              <w:r w:rsidR="00BE4F5B">
                <w:t>workplan</w:t>
              </w:r>
              <w:proofErr w:type="spellEnd"/>
              <w:r w:rsidR="00BE4F5B">
                <w:t xml:space="preserve"> actions.</w:t>
              </w:r>
            </w:ins>
          </w:p>
        </w:tc>
      </w:tr>
      <w:tr w:rsidR="005F3D9C" w14:paraId="5FE7D27F" w14:textId="77777777" w:rsidTr="00810D74">
        <w:trPr>
          <w:cnfStyle w:val="000000100000" w:firstRow="0" w:lastRow="0" w:firstColumn="0" w:lastColumn="0" w:oddVBand="0" w:evenVBand="0" w:oddHBand="1" w:evenHBand="0" w:firstRowFirstColumn="0" w:firstRowLastColumn="0" w:lastRowFirstColumn="0" w:lastRowLastColumn="0"/>
          <w:trHeight w:val="90"/>
          <w:trPrChange w:id="196" w:author="CBPStaff" w:date="2018-08-07T16:33:00Z">
            <w:trPr>
              <w:trHeight w:val="90"/>
            </w:trPr>
          </w:trPrChange>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vAlign w:val="center"/>
            <w:tcPrChange w:id="197" w:author="CBPStaff" w:date="2018-08-07T16:33:00Z">
              <w:tcPr>
                <w:tcW w:w="837" w:type="dxa"/>
                <w:gridSpan w:val="2"/>
                <w:vMerge w:val="restart"/>
                <w:shd w:val="clear" w:color="auto" w:fill="FFFFFF" w:themeFill="background1"/>
                <w:vAlign w:val="center"/>
              </w:tcPr>
            </w:tcPrChange>
          </w:tcPr>
          <w:p w14:paraId="4F0B2219" w14:textId="77777777" w:rsidR="005F3D9C" w:rsidRDefault="005F3D9C" w:rsidP="00386805">
            <w:pPr>
              <w:spacing w:line="276" w:lineRule="auto"/>
              <w:cnfStyle w:val="001000100000" w:firstRow="0" w:lastRow="0" w:firstColumn="1" w:lastColumn="0" w:oddVBand="0" w:evenVBand="0" w:oddHBand="1" w:evenHBand="0" w:firstRowFirstColumn="0" w:firstRowLastColumn="0" w:lastRowFirstColumn="0" w:lastRowLastColumn="0"/>
            </w:pPr>
          </w:p>
        </w:tc>
        <w:tc>
          <w:tcPr>
            <w:tcW w:w="2471" w:type="dxa"/>
            <w:vMerge w:val="restart"/>
            <w:shd w:val="clear" w:color="auto" w:fill="FFFFFF" w:themeFill="background1"/>
            <w:vAlign w:val="center"/>
            <w:tcPrChange w:id="198" w:author="CBPStaff" w:date="2018-08-07T16:33:00Z">
              <w:tcPr>
                <w:tcW w:w="1903" w:type="dxa"/>
                <w:vMerge w:val="restart"/>
                <w:shd w:val="clear" w:color="auto" w:fill="FFFFFF" w:themeFill="background1"/>
                <w:vAlign w:val="center"/>
              </w:tcPr>
            </w:tcPrChange>
          </w:tcPr>
          <w:p w14:paraId="7928037B" w14:textId="77777777" w:rsidR="005F3D9C" w:rsidRPr="006B1CA1" w:rsidRDefault="005F3D9C"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tcBorders>
              <w:top w:val="single" w:sz="8" w:space="0" w:color="4472C4" w:themeColor="accent5"/>
            </w:tcBorders>
            <w:shd w:val="clear" w:color="auto" w:fill="FFFFFF" w:themeFill="background1"/>
            <w:tcPrChange w:id="199" w:author="CBPStaff" w:date="2018-08-07T16:33:00Z">
              <w:tcPr>
                <w:tcW w:w="2974" w:type="dxa"/>
                <w:gridSpan w:val="5"/>
                <w:tcBorders>
                  <w:top w:val="single" w:sz="8" w:space="0" w:color="4472C4" w:themeColor="accent5"/>
                </w:tcBorders>
                <w:shd w:val="clear" w:color="auto" w:fill="FFFFFF" w:themeFill="background1"/>
              </w:tcPr>
            </w:tcPrChange>
          </w:tcPr>
          <w:p w14:paraId="0F1A73D5" w14:textId="2776BBCE" w:rsidR="005F3D9C" w:rsidRDefault="005F3D9C" w:rsidP="00386805">
            <w:pPr>
              <w:pStyle w:val="NoSpacing"/>
              <w:cnfStyle w:val="000000100000" w:firstRow="0" w:lastRow="0" w:firstColumn="0" w:lastColumn="0" w:oddVBand="0" w:evenVBand="0" w:oddHBand="1" w:evenHBand="0" w:firstRowFirstColumn="0" w:firstRowLastColumn="0" w:lastRowFirstColumn="0" w:lastRowLastColumn="0"/>
            </w:pPr>
            <w:r>
              <w:t xml:space="preserve">1.1.14 </w:t>
            </w:r>
            <w:r w:rsidRPr="00F15D8A">
              <w:t>Compile existing toxics data within the Delaware portion of the Chesapeake Bay drainage.</w:t>
            </w:r>
          </w:p>
        </w:tc>
        <w:tc>
          <w:tcPr>
            <w:tcW w:w="1451" w:type="dxa"/>
            <w:vMerge/>
            <w:shd w:val="clear" w:color="auto" w:fill="FFFFFF" w:themeFill="background1"/>
            <w:tcPrChange w:id="200" w:author="CBPStaff" w:date="2018-08-07T16:33:00Z">
              <w:tcPr>
                <w:tcW w:w="1451" w:type="dxa"/>
                <w:gridSpan w:val="2"/>
                <w:vMerge/>
                <w:shd w:val="clear" w:color="auto" w:fill="FFFFFF" w:themeFill="background1"/>
              </w:tcPr>
            </w:tcPrChange>
          </w:tcPr>
          <w:p w14:paraId="04DA6675" w14:textId="77777777" w:rsidR="005F3D9C" w:rsidRDefault="005F3D9C"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1673" w:type="dxa"/>
            <w:vMerge w:val="restart"/>
            <w:shd w:val="clear" w:color="auto" w:fill="FFFFFF" w:themeFill="background1"/>
            <w:tcPrChange w:id="201" w:author="CBPStaff" w:date="2018-08-07T16:33:00Z">
              <w:tcPr>
                <w:tcW w:w="1673" w:type="dxa"/>
                <w:vMerge w:val="restart"/>
                <w:shd w:val="clear" w:color="auto" w:fill="FFFFFF" w:themeFill="background1"/>
              </w:tcPr>
            </w:tcPrChange>
          </w:tcPr>
          <w:p w14:paraId="49995332" w14:textId="77777777" w:rsidR="005F3D9C" w:rsidRDefault="005F3D9C"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FFFFFF" w:themeFill="background1"/>
            <w:tcPrChange w:id="202" w:author="CBPStaff" w:date="2018-08-07T16:33:00Z">
              <w:tcPr>
                <w:tcW w:w="5516" w:type="dxa"/>
                <w:shd w:val="clear" w:color="auto" w:fill="FFFFFF" w:themeFill="background1"/>
              </w:tcPr>
            </w:tcPrChange>
          </w:tcPr>
          <w:p w14:paraId="1A1983F3" w14:textId="77777777" w:rsidR="005F3D9C" w:rsidRDefault="005F3D9C" w:rsidP="00386805">
            <w:pPr>
              <w:spacing w:line="276" w:lineRule="auto"/>
              <w:cnfStyle w:val="000000100000" w:firstRow="0" w:lastRow="0" w:firstColumn="0" w:lastColumn="0" w:oddVBand="0" w:evenVBand="0" w:oddHBand="1" w:evenHBand="0" w:firstRowFirstColumn="0" w:firstRowLastColumn="0" w:lastRowFirstColumn="0" w:lastRowLastColumn="0"/>
            </w:pPr>
          </w:p>
        </w:tc>
      </w:tr>
      <w:tr w:rsidR="005F3D9C" w14:paraId="698B9AA7" w14:textId="77777777" w:rsidTr="00810D74">
        <w:trPr>
          <w:trHeight w:val="90"/>
          <w:trPrChange w:id="203" w:author="CBPStaff" w:date="2018-08-07T16:33:00Z">
            <w:trPr>
              <w:trHeight w:val="90"/>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Change w:id="204" w:author="CBPStaff" w:date="2018-08-07T16:33:00Z">
              <w:tcPr>
                <w:tcW w:w="837" w:type="dxa"/>
                <w:gridSpan w:val="2"/>
                <w:vMerge/>
                <w:shd w:val="clear" w:color="auto" w:fill="FFFFFF" w:themeFill="background1"/>
                <w:vAlign w:val="center"/>
              </w:tcPr>
            </w:tcPrChange>
          </w:tcPr>
          <w:p w14:paraId="5B834E71" w14:textId="77777777" w:rsidR="005F3D9C" w:rsidRDefault="005F3D9C" w:rsidP="00386805">
            <w:pPr>
              <w:spacing w:line="276" w:lineRule="auto"/>
            </w:pPr>
          </w:p>
        </w:tc>
        <w:tc>
          <w:tcPr>
            <w:tcW w:w="2471" w:type="dxa"/>
            <w:vMerge/>
            <w:shd w:val="clear" w:color="auto" w:fill="FFFFFF" w:themeFill="background1"/>
            <w:vAlign w:val="center"/>
            <w:tcPrChange w:id="205" w:author="CBPStaff" w:date="2018-08-07T16:33:00Z">
              <w:tcPr>
                <w:tcW w:w="1903" w:type="dxa"/>
                <w:vMerge/>
                <w:shd w:val="clear" w:color="auto" w:fill="FFFFFF" w:themeFill="background1"/>
                <w:vAlign w:val="center"/>
              </w:tcPr>
            </w:tcPrChange>
          </w:tcPr>
          <w:p w14:paraId="57652C00" w14:textId="77777777" w:rsidR="005F3D9C" w:rsidRPr="006B1CA1" w:rsidRDefault="005F3D9C"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tcBorders>
              <w:top w:val="single" w:sz="8" w:space="0" w:color="4472C4" w:themeColor="accent5"/>
            </w:tcBorders>
            <w:shd w:val="clear" w:color="auto" w:fill="FFE599" w:themeFill="accent4" w:themeFillTint="66"/>
            <w:tcPrChange w:id="206" w:author="CBPStaff" w:date="2018-08-07T16:33:00Z">
              <w:tcPr>
                <w:tcW w:w="2974" w:type="dxa"/>
                <w:gridSpan w:val="5"/>
                <w:tcBorders>
                  <w:top w:val="single" w:sz="8" w:space="0" w:color="4472C4" w:themeColor="accent5"/>
                </w:tcBorders>
                <w:shd w:val="clear" w:color="auto" w:fill="FFE599" w:themeFill="accent4" w:themeFillTint="66"/>
              </w:tcPr>
            </w:tcPrChange>
          </w:tcPr>
          <w:p w14:paraId="5F55EBDE" w14:textId="5CBB6DEC" w:rsidR="005F3D9C" w:rsidRDefault="005F3D9C" w:rsidP="00386805">
            <w:pPr>
              <w:pStyle w:val="NoSpacing"/>
              <w:cnfStyle w:val="000000000000" w:firstRow="0" w:lastRow="0" w:firstColumn="0" w:lastColumn="0" w:oddVBand="0" w:evenVBand="0" w:oddHBand="0" w:evenHBand="0" w:firstRowFirstColumn="0" w:firstRowLastColumn="0" w:lastRowFirstColumn="0" w:lastRowLastColumn="0"/>
            </w:pPr>
            <w:r>
              <w:t xml:space="preserve">1.1.15 </w:t>
            </w:r>
            <w:r w:rsidRPr="00F15D8A">
              <w:t>Collect up-to-date toxics data on surface water, surface sediment and biota within the Delaware portion of the Chesapeake Bay drainage.</w:t>
            </w:r>
          </w:p>
        </w:tc>
        <w:tc>
          <w:tcPr>
            <w:tcW w:w="1451" w:type="dxa"/>
            <w:vMerge/>
            <w:shd w:val="clear" w:color="auto" w:fill="FFE599" w:themeFill="accent4" w:themeFillTint="66"/>
            <w:tcPrChange w:id="207" w:author="CBPStaff" w:date="2018-08-07T16:33:00Z">
              <w:tcPr>
                <w:tcW w:w="1451" w:type="dxa"/>
                <w:gridSpan w:val="2"/>
                <w:vMerge/>
                <w:shd w:val="clear" w:color="auto" w:fill="FFE599" w:themeFill="accent4" w:themeFillTint="66"/>
              </w:tcPr>
            </w:tcPrChange>
          </w:tcPr>
          <w:p w14:paraId="7E4684C1" w14:textId="77777777" w:rsidR="005F3D9C" w:rsidRDefault="005F3D9C"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1673" w:type="dxa"/>
            <w:vMerge/>
            <w:shd w:val="clear" w:color="auto" w:fill="FFE599" w:themeFill="accent4" w:themeFillTint="66"/>
            <w:tcPrChange w:id="208" w:author="CBPStaff" w:date="2018-08-07T16:33:00Z">
              <w:tcPr>
                <w:tcW w:w="1673" w:type="dxa"/>
                <w:vMerge/>
                <w:shd w:val="clear" w:color="auto" w:fill="FFE599" w:themeFill="accent4" w:themeFillTint="66"/>
              </w:tcPr>
            </w:tcPrChange>
          </w:tcPr>
          <w:p w14:paraId="725FC989" w14:textId="77777777" w:rsidR="005F3D9C" w:rsidRDefault="005F3D9C"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FFE599" w:themeFill="accent4" w:themeFillTint="66"/>
            <w:tcPrChange w:id="209" w:author="CBPStaff" w:date="2018-08-07T16:33:00Z">
              <w:tcPr>
                <w:tcW w:w="5516" w:type="dxa"/>
                <w:shd w:val="clear" w:color="auto" w:fill="FFE599" w:themeFill="accent4" w:themeFillTint="66"/>
              </w:tcPr>
            </w:tcPrChange>
          </w:tcPr>
          <w:p w14:paraId="5FC37C7C" w14:textId="6D57BE74" w:rsidR="005F3D9C" w:rsidRDefault="005F3D9C" w:rsidP="00386805">
            <w:pPr>
              <w:spacing w:line="276" w:lineRule="auto"/>
              <w:cnfStyle w:val="000000000000" w:firstRow="0" w:lastRow="0" w:firstColumn="0" w:lastColumn="0" w:oddVBand="0" w:evenVBand="0" w:oddHBand="0" w:evenHBand="0" w:firstRowFirstColumn="0" w:firstRowLastColumn="0" w:lastRowFirstColumn="0" w:lastRowLastColumn="0"/>
            </w:pPr>
            <w:ins w:id="210" w:author="Williams, Michelle" w:date="2018-08-06T21:38:00Z">
              <w:r>
                <w:t>Completed and submitted to EPA in</w:t>
              </w:r>
            </w:ins>
            <w:ins w:id="211" w:author="Williams, Michelle" w:date="2018-08-06T21:39:00Z">
              <w:r>
                <w:t xml:space="preserve"> summer 2017. All proposed samples were successfully collected </w:t>
              </w:r>
            </w:ins>
            <w:ins w:id="212" w:author="Williams, Michelle" w:date="2018-08-06T21:40:00Z">
              <w:r>
                <w:t>and analyzed in 2017; additional samples will be collected and analyzed in 2018.</w:t>
              </w:r>
            </w:ins>
          </w:p>
        </w:tc>
      </w:tr>
      <w:tr w:rsidR="005F3D9C" w14:paraId="2BC9762A" w14:textId="77777777" w:rsidTr="00810D74">
        <w:trPr>
          <w:cnfStyle w:val="000000100000" w:firstRow="0" w:lastRow="0" w:firstColumn="0" w:lastColumn="0" w:oddVBand="0" w:evenVBand="0" w:oddHBand="1" w:evenHBand="0" w:firstRowFirstColumn="0" w:firstRowLastColumn="0" w:lastRowFirstColumn="0" w:lastRowLastColumn="0"/>
          <w:trHeight w:val="1348"/>
          <w:trPrChange w:id="213" w:author="CBPStaff" w:date="2018-08-07T16:33:00Z">
            <w:trPr>
              <w:trHeight w:val="1348"/>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Change w:id="214" w:author="CBPStaff" w:date="2018-08-07T16:33:00Z">
              <w:tcPr>
                <w:tcW w:w="837" w:type="dxa"/>
                <w:gridSpan w:val="2"/>
                <w:vMerge/>
                <w:shd w:val="clear" w:color="auto" w:fill="FFFFFF" w:themeFill="background1"/>
                <w:vAlign w:val="center"/>
              </w:tcPr>
            </w:tcPrChange>
          </w:tcPr>
          <w:p w14:paraId="2BB8F14E" w14:textId="77777777" w:rsidR="005F3D9C" w:rsidRDefault="005F3D9C" w:rsidP="00386805">
            <w:pPr>
              <w:spacing w:line="276" w:lineRule="auto"/>
              <w:cnfStyle w:val="001000100000" w:firstRow="0" w:lastRow="0" w:firstColumn="1" w:lastColumn="0" w:oddVBand="0" w:evenVBand="0" w:oddHBand="1" w:evenHBand="0" w:firstRowFirstColumn="0" w:firstRowLastColumn="0" w:lastRowFirstColumn="0" w:lastRowLastColumn="0"/>
            </w:pPr>
          </w:p>
        </w:tc>
        <w:tc>
          <w:tcPr>
            <w:tcW w:w="2471" w:type="dxa"/>
            <w:vMerge/>
            <w:shd w:val="clear" w:color="auto" w:fill="FFFFFF" w:themeFill="background1"/>
            <w:vAlign w:val="center"/>
            <w:tcPrChange w:id="215" w:author="CBPStaff" w:date="2018-08-07T16:33:00Z">
              <w:tcPr>
                <w:tcW w:w="1903" w:type="dxa"/>
                <w:vMerge/>
                <w:shd w:val="clear" w:color="auto" w:fill="FFFFFF" w:themeFill="background1"/>
                <w:vAlign w:val="center"/>
              </w:tcPr>
            </w:tcPrChange>
          </w:tcPr>
          <w:p w14:paraId="710E01BE" w14:textId="77777777" w:rsidR="005F3D9C" w:rsidRPr="006B1CA1" w:rsidRDefault="005F3D9C"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tcBorders>
              <w:top w:val="single" w:sz="8" w:space="0" w:color="4472C4" w:themeColor="accent5"/>
            </w:tcBorders>
            <w:shd w:val="clear" w:color="auto" w:fill="FFE599" w:themeFill="accent4" w:themeFillTint="66"/>
            <w:tcPrChange w:id="216" w:author="CBPStaff" w:date="2018-08-07T16:33:00Z">
              <w:tcPr>
                <w:tcW w:w="2974" w:type="dxa"/>
                <w:gridSpan w:val="5"/>
                <w:tcBorders>
                  <w:top w:val="single" w:sz="8" w:space="0" w:color="4472C4" w:themeColor="accent5"/>
                </w:tcBorders>
                <w:shd w:val="clear" w:color="auto" w:fill="FFFFFF" w:themeFill="background1"/>
              </w:tcPr>
            </w:tcPrChange>
          </w:tcPr>
          <w:p w14:paraId="273894A4" w14:textId="77777777" w:rsidR="005F3D9C" w:rsidRDefault="005F3D9C" w:rsidP="00386805">
            <w:pPr>
              <w:pStyle w:val="NoSpacing"/>
              <w:cnfStyle w:val="000000100000" w:firstRow="0" w:lastRow="0" w:firstColumn="0" w:lastColumn="0" w:oddVBand="0" w:evenVBand="0" w:oddHBand="1" w:evenHBand="0" w:firstRowFirstColumn="0" w:firstRowLastColumn="0" w:lastRowFirstColumn="0" w:lastRowLastColumn="0"/>
            </w:pPr>
            <w:r>
              <w:t xml:space="preserve">1.1.16 </w:t>
            </w:r>
            <w:r w:rsidRPr="00F15D8A">
              <w:t>Collect deep sediment cores from a depositional area in the tidal Nanticoke River.  Radio-date and analyze for contaminants to provide pollution history.</w:t>
            </w:r>
          </w:p>
          <w:p w14:paraId="4165D002" w14:textId="4C146777" w:rsidR="005F3D9C" w:rsidRDefault="005F3D9C" w:rsidP="00386805">
            <w:pPr>
              <w:pStyle w:val="NoSpacing"/>
              <w:cnfStyle w:val="000000100000" w:firstRow="0" w:lastRow="0" w:firstColumn="0" w:lastColumn="0" w:oddVBand="0" w:evenVBand="0" w:oddHBand="1" w:evenHBand="0" w:firstRowFirstColumn="0" w:firstRowLastColumn="0" w:lastRowFirstColumn="0" w:lastRowLastColumn="0"/>
            </w:pPr>
          </w:p>
        </w:tc>
        <w:tc>
          <w:tcPr>
            <w:tcW w:w="1451" w:type="dxa"/>
            <w:vMerge/>
            <w:shd w:val="clear" w:color="auto" w:fill="FFFFFF" w:themeFill="background1"/>
            <w:tcPrChange w:id="217" w:author="CBPStaff" w:date="2018-08-07T16:33:00Z">
              <w:tcPr>
                <w:tcW w:w="1451" w:type="dxa"/>
                <w:gridSpan w:val="2"/>
                <w:vMerge/>
                <w:shd w:val="clear" w:color="auto" w:fill="FFFFFF" w:themeFill="background1"/>
              </w:tcPr>
            </w:tcPrChange>
          </w:tcPr>
          <w:p w14:paraId="79E9AB79" w14:textId="77777777" w:rsidR="005F3D9C" w:rsidRDefault="005F3D9C"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1673" w:type="dxa"/>
            <w:vMerge/>
            <w:shd w:val="clear" w:color="auto" w:fill="FFFFFF" w:themeFill="background1"/>
            <w:tcPrChange w:id="218" w:author="CBPStaff" w:date="2018-08-07T16:33:00Z">
              <w:tcPr>
                <w:tcW w:w="1673" w:type="dxa"/>
                <w:vMerge/>
                <w:shd w:val="clear" w:color="auto" w:fill="FFFFFF" w:themeFill="background1"/>
              </w:tcPr>
            </w:tcPrChange>
          </w:tcPr>
          <w:p w14:paraId="14643D7E" w14:textId="77777777" w:rsidR="005F3D9C" w:rsidRDefault="005F3D9C"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FFE599" w:themeFill="accent4" w:themeFillTint="66"/>
            <w:tcPrChange w:id="219" w:author="CBPStaff" w:date="2018-08-07T16:33:00Z">
              <w:tcPr>
                <w:tcW w:w="5516" w:type="dxa"/>
                <w:shd w:val="clear" w:color="auto" w:fill="FFFFFF" w:themeFill="background1"/>
              </w:tcPr>
            </w:tcPrChange>
          </w:tcPr>
          <w:p w14:paraId="6497BA0D" w14:textId="2F77DE32" w:rsidR="005F3D9C" w:rsidRDefault="005F3D9C" w:rsidP="00386805">
            <w:pPr>
              <w:spacing w:line="276" w:lineRule="auto"/>
              <w:cnfStyle w:val="000000100000" w:firstRow="0" w:lastRow="0" w:firstColumn="0" w:lastColumn="0" w:oddVBand="0" w:evenVBand="0" w:oddHBand="1" w:evenHBand="0" w:firstRowFirstColumn="0" w:firstRowLastColumn="0" w:lastRowFirstColumn="0" w:lastRowLastColumn="0"/>
            </w:pPr>
            <w:ins w:id="220" w:author="Williams, Michelle" w:date="2018-08-06T21:42:00Z">
              <w:r>
                <w:t xml:space="preserve">Cores were collected in 2017. </w:t>
              </w:r>
              <w:proofErr w:type="spellStart"/>
              <w:r>
                <w:t>Radiodating</w:t>
              </w:r>
              <w:proofErr w:type="spellEnd"/>
              <w:r>
                <w:t xml:space="preserve"> is still underway. Contaminants will be analyzed as part of 2018 effort.</w:t>
              </w:r>
            </w:ins>
          </w:p>
        </w:tc>
      </w:tr>
      <w:tr w:rsidR="005F3D9C" w14:paraId="59B5B2AA" w14:textId="77777777" w:rsidTr="00810D74">
        <w:trPr>
          <w:trHeight w:val="1348"/>
          <w:trPrChange w:id="221" w:author="CBPStaff" w:date="2018-08-07T16:33:00Z">
            <w:trPr>
              <w:trHeight w:val="1348"/>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Change w:id="222" w:author="CBPStaff" w:date="2018-08-07T16:33:00Z">
              <w:tcPr>
                <w:tcW w:w="837" w:type="dxa"/>
                <w:gridSpan w:val="2"/>
                <w:vMerge/>
                <w:shd w:val="clear" w:color="auto" w:fill="FFFFFF" w:themeFill="background1"/>
                <w:vAlign w:val="center"/>
              </w:tcPr>
            </w:tcPrChange>
          </w:tcPr>
          <w:p w14:paraId="3D3FA11A" w14:textId="77777777" w:rsidR="005F3D9C" w:rsidRDefault="005F3D9C" w:rsidP="00386805">
            <w:pPr>
              <w:spacing w:line="276" w:lineRule="auto"/>
            </w:pPr>
          </w:p>
        </w:tc>
        <w:tc>
          <w:tcPr>
            <w:tcW w:w="2471" w:type="dxa"/>
            <w:vMerge/>
            <w:shd w:val="clear" w:color="auto" w:fill="FFFFFF" w:themeFill="background1"/>
            <w:vAlign w:val="center"/>
            <w:tcPrChange w:id="223" w:author="CBPStaff" w:date="2018-08-07T16:33:00Z">
              <w:tcPr>
                <w:tcW w:w="1903" w:type="dxa"/>
                <w:vMerge/>
                <w:shd w:val="clear" w:color="auto" w:fill="FFFFFF" w:themeFill="background1"/>
                <w:vAlign w:val="center"/>
              </w:tcPr>
            </w:tcPrChange>
          </w:tcPr>
          <w:p w14:paraId="4D142A9A" w14:textId="77777777" w:rsidR="005F3D9C" w:rsidRPr="006B1CA1" w:rsidRDefault="005F3D9C"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tcBorders>
              <w:top w:val="single" w:sz="8" w:space="0" w:color="4472C4" w:themeColor="accent5"/>
            </w:tcBorders>
            <w:shd w:val="clear" w:color="auto" w:fill="FFE599" w:themeFill="accent4" w:themeFillTint="66"/>
            <w:tcPrChange w:id="224" w:author="CBPStaff" w:date="2018-08-07T16:33:00Z">
              <w:tcPr>
                <w:tcW w:w="2974" w:type="dxa"/>
                <w:gridSpan w:val="5"/>
                <w:tcBorders>
                  <w:top w:val="single" w:sz="8" w:space="0" w:color="4472C4" w:themeColor="accent5"/>
                </w:tcBorders>
                <w:shd w:val="clear" w:color="auto" w:fill="FFFFFF" w:themeFill="background1"/>
              </w:tcPr>
            </w:tcPrChange>
          </w:tcPr>
          <w:p w14:paraId="19B32CB7" w14:textId="6AF239D9" w:rsidR="005F3D9C" w:rsidRDefault="005F3D9C" w:rsidP="00386805">
            <w:pPr>
              <w:pStyle w:val="NoSpacing"/>
              <w:cnfStyle w:val="000000000000" w:firstRow="0" w:lastRow="0" w:firstColumn="0" w:lastColumn="0" w:oddVBand="0" w:evenVBand="0" w:oddHBand="0" w:evenHBand="0" w:firstRowFirstColumn="0" w:firstRowLastColumn="0" w:lastRowFirstColumn="0" w:lastRowLastColumn="0"/>
            </w:pPr>
            <w:ins w:id="225" w:author="Williams, Michelle" w:date="2018-08-06T21:41:00Z">
              <w:r>
                <w:t xml:space="preserve">1.1.17 </w:t>
              </w:r>
              <w:r w:rsidRPr="00F15D8A">
                <w:t>Create priority list for sources in need of clean-up and restoration.</w:t>
              </w:r>
            </w:ins>
          </w:p>
        </w:tc>
        <w:tc>
          <w:tcPr>
            <w:tcW w:w="1451" w:type="dxa"/>
            <w:vMerge/>
            <w:shd w:val="clear" w:color="auto" w:fill="FFFFFF" w:themeFill="background1"/>
            <w:tcPrChange w:id="226" w:author="CBPStaff" w:date="2018-08-07T16:33:00Z">
              <w:tcPr>
                <w:tcW w:w="1451" w:type="dxa"/>
                <w:gridSpan w:val="2"/>
                <w:vMerge/>
                <w:shd w:val="clear" w:color="auto" w:fill="FFFFFF" w:themeFill="background1"/>
              </w:tcPr>
            </w:tcPrChange>
          </w:tcPr>
          <w:p w14:paraId="09C728FF" w14:textId="77777777" w:rsidR="005F3D9C" w:rsidRDefault="005F3D9C"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1673" w:type="dxa"/>
            <w:vMerge/>
            <w:shd w:val="clear" w:color="auto" w:fill="FFFFFF" w:themeFill="background1"/>
            <w:tcPrChange w:id="227" w:author="CBPStaff" w:date="2018-08-07T16:33:00Z">
              <w:tcPr>
                <w:tcW w:w="1673" w:type="dxa"/>
                <w:vMerge/>
                <w:shd w:val="clear" w:color="auto" w:fill="FFFFFF" w:themeFill="background1"/>
              </w:tcPr>
            </w:tcPrChange>
          </w:tcPr>
          <w:p w14:paraId="387C812D" w14:textId="77777777" w:rsidR="005F3D9C" w:rsidRDefault="005F3D9C"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FFE599" w:themeFill="accent4" w:themeFillTint="66"/>
            <w:tcPrChange w:id="228" w:author="CBPStaff" w:date="2018-08-07T16:33:00Z">
              <w:tcPr>
                <w:tcW w:w="5516" w:type="dxa"/>
                <w:shd w:val="clear" w:color="auto" w:fill="FFFFFF" w:themeFill="background1"/>
              </w:tcPr>
            </w:tcPrChange>
          </w:tcPr>
          <w:p w14:paraId="1B745A37" w14:textId="565D700D" w:rsidR="005F3D9C" w:rsidRDefault="003858CD" w:rsidP="00386805">
            <w:pPr>
              <w:spacing w:line="276" w:lineRule="auto"/>
              <w:cnfStyle w:val="000000000000" w:firstRow="0" w:lastRow="0" w:firstColumn="0" w:lastColumn="0" w:oddVBand="0" w:evenVBand="0" w:oddHBand="0" w:evenHBand="0" w:firstRowFirstColumn="0" w:firstRowLastColumn="0" w:lastRowFirstColumn="0" w:lastRowLastColumn="0"/>
            </w:pPr>
            <w:ins w:id="229" w:author="Williams, Michelle" w:date="2018-08-06T21:47:00Z">
              <w:r>
                <w:t xml:space="preserve">Will be completed on receipt and analysis of all data. </w:t>
              </w:r>
            </w:ins>
          </w:p>
        </w:tc>
      </w:tr>
      <w:tr w:rsidR="00810D74" w14:paraId="10CA0303" w14:textId="77777777" w:rsidTr="00810D74">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vAlign w:val="center"/>
          </w:tcPr>
          <w:p w14:paraId="18B5D286" w14:textId="55A96893" w:rsidR="00386805" w:rsidRDefault="00386805" w:rsidP="00386805">
            <w:pPr>
              <w:spacing w:line="276" w:lineRule="auto"/>
            </w:pPr>
            <w:r>
              <w:t>1.2</w:t>
            </w:r>
          </w:p>
        </w:tc>
        <w:tc>
          <w:tcPr>
            <w:tcW w:w="2471" w:type="dxa"/>
            <w:vMerge w:val="restart"/>
            <w:shd w:val="clear" w:color="auto" w:fill="FFFFFF" w:themeFill="background1"/>
            <w:vAlign w:val="center"/>
          </w:tcPr>
          <w:p w14:paraId="0DCB505C" w14:textId="2E97D991"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5F21BF">
              <w:t xml:space="preserve">Continue local TMDL implementation utilizing to the extent possible the outputs of this </w:t>
            </w:r>
            <w:r w:rsidRPr="005F21BF">
              <w:lastRenderedPageBreak/>
              <w:t>strategy including data compilations, results of enhanced monitoring, guidance documents and local-level input</w:t>
            </w:r>
          </w:p>
        </w:tc>
        <w:tc>
          <w:tcPr>
            <w:tcW w:w="2406" w:type="dxa"/>
            <w:shd w:val="clear" w:color="auto" w:fill="FFE599" w:themeFill="accent4" w:themeFillTint="66"/>
          </w:tcPr>
          <w:p w14:paraId="2785F0BB" w14:textId="6231C09F" w:rsidR="00386805" w:rsidRDefault="00386805" w:rsidP="00386805">
            <w:pPr>
              <w:pStyle w:val="NoSpacing"/>
              <w:spacing w:line="276" w:lineRule="auto"/>
              <w:cnfStyle w:val="000000100000" w:firstRow="0" w:lastRow="0" w:firstColumn="0" w:lastColumn="0" w:oddVBand="0" w:evenVBand="0" w:oddHBand="1" w:evenHBand="0" w:firstRowFirstColumn="0" w:firstRowLastColumn="0" w:lastRowFirstColumn="0" w:lastRowLastColumn="0"/>
            </w:pPr>
            <w:r>
              <w:lastRenderedPageBreak/>
              <w:t xml:space="preserve">1.2.1 </w:t>
            </w:r>
            <w:r w:rsidRPr="005F21BF">
              <w:t xml:space="preserve">Potomac River PCB </w:t>
            </w:r>
            <w:proofErr w:type="gramStart"/>
            <w:r w:rsidRPr="005F21BF">
              <w:t>implementation  -</w:t>
            </w:r>
            <w:proofErr w:type="gramEnd"/>
            <w:r w:rsidRPr="005F21BF">
              <w:t xml:space="preserve"> includes point sources and MS4s.  Point </w:t>
            </w:r>
            <w:r w:rsidRPr="005F21BF">
              <w:lastRenderedPageBreak/>
              <w:t>sources that exceed WLAs will submit PMPs.</w:t>
            </w:r>
          </w:p>
        </w:tc>
        <w:tc>
          <w:tcPr>
            <w:tcW w:w="1451" w:type="dxa"/>
            <w:vMerge w:val="restart"/>
            <w:shd w:val="clear" w:color="auto" w:fill="FFE599" w:themeFill="accent4" w:themeFillTint="66"/>
          </w:tcPr>
          <w:p w14:paraId="5BAF2EDB" w14:textId="072350D9"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lastRenderedPageBreak/>
              <w:t>VA DEQ</w:t>
            </w:r>
          </w:p>
        </w:tc>
        <w:tc>
          <w:tcPr>
            <w:tcW w:w="1673" w:type="dxa"/>
            <w:vMerge w:val="restart"/>
            <w:shd w:val="clear" w:color="auto" w:fill="FFE599" w:themeFill="accent4" w:themeFillTint="66"/>
          </w:tcPr>
          <w:p w14:paraId="6EBCA4D0" w14:textId="4CDD4E98"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FFE599" w:themeFill="accent4" w:themeFillTint="66"/>
          </w:tcPr>
          <w:p w14:paraId="15AB472B" w14:textId="486B6D82"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DF5862">
              <w:t>PCB samples have been collected and analyzed from point sources that have been assigned WLA's in the Potomac PCB TMDL. A det</w:t>
            </w:r>
            <w:r>
              <w:t>e</w:t>
            </w:r>
            <w:r w:rsidRPr="00DF5862">
              <w:t xml:space="preserve">rmination for the need for Pollutant Minimization Plans (PMPs) is forthcoming. Several MS4s </w:t>
            </w:r>
            <w:r w:rsidRPr="00DF5862">
              <w:lastRenderedPageBreak/>
              <w:t>are in the process of or have submitted PCB TMDL action plans which are under review within DEQ.</w:t>
            </w:r>
          </w:p>
        </w:tc>
      </w:tr>
      <w:tr w:rsidR="00810D74" w14:paraId="0F0C38BB" w14:textId="77777777" w:rsidTr="00810D74">
        <w:trPr>
          <w:trHeight w:val="372"/>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
          <w:p w14:paraId="238E66C6" w14:textId="77777777" w:rsidR="00386805" w:rsidRDefault="00386805" w:rsidP="00386805">
            <w:pPr>
              <w:spacing w:line="276" w:lineRule="auto"/>
            </w:pPr>
          </w:p>
        </w:tc>
        <w:tc>
          <w:tcPr>
            <w:tcW w:w="2471" w:type="dxa"/>
            <w:vMerge/>
            <w:shd w:val="clear" w:color="auto" w:fill="FFFFFF" w:themeFill="background1"/>
            <w:vAlign w:val="center"/>
          </w:tcPr>
          <w:p w14:paraId="29098349" w14:textId="77777777" w:rsidR="00386805" w:rsidRPr="005F21BF"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shd w:val="clear" w:color="auto" w:fill="FFE599" w:themeFill="accent4" w:themeFillTint="66"/>
          </w:tcPr>
          <w:p w14:paraId="6CFE5AB0" w14:textId="7B4A5E78" w:rsidR="00386805" w:rsidRDefault="00386805" w:rsidP="00386805">
            <w:pPr>
              <w:pStyle w:val="NoSpacing"/>
              <w:spacing w:line="276" w:lineRule="auto"/>
              <w:cnfStyle w:val="000000000000" w:firstRow="0" w:lastRow="0" w:firstColumn="0" w:lastColumn="0" w:oddVBand="0" w:evenVBand="0" w:oddHBand="0" w:evenHBand="0" w:firstRowFirstColumn="0" w:firstRowLastColumn="0" w:lastRowFirstColumn="0" w:lastRowLastColumn="0"/>
            </w:pPr>
            <w:r>
              <w:t xml:space="preserve">1.2.2 </w:t>
            </w:r>
            <w:r w:rsidRPr="005F21BF">
              <w:t xml:space="preserve">Tidal James/Elizabeth Rivers – point sources that have not screened effluents using the low level method will be required to do so.  Facilities that have screened their effluents and exceed their WLA will be required to submit PMPs.  </w:t>
            </w:r>
          </w:p>
        </w:tc>
        <w:tc>
          <w:tcPr>
            <w:tcW w:w="1451" w:type="dxa"/>
            <w:vMerge/>
            <w:shd w:val="clear" w:color="auto" w:fill="FFE599" w:themeFill="accent4" w:themeFillTint="66"/>
          </w:tcPr>
          <w:p w14:paraId="74EA039A"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1673" w:type="dxa"/>
            <w:vMerge/>
            <w:shd w:val="clear" w:color="auto" w:fill="FFE599" w:themeFill="accent4" w:themeFillTint="66"/>
          </w:tcPr>
          <w:p w14:paraId="509919EA"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FFE599" w:themeFill="accent4" w:themeFillTint="66"/>
          </w:tcPr>
          <w:p w14:paraId="1C84004D" w14:textId="04BCFD1E"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911B48">
              <w:t>For the tidal James/Elizabeth River TMDL, a list of point sources has been developed for inclusion in the TMDL. For facilities that have not monitored as part of TMDL development, the initial step post TMDL development will be for them to collect as prescribed nu</w:t>
            </w:r>
            <w:r w:rsidR="003858CD">
              <w:t>mber of sample results to compar</w:t>
            </w:r>
            <w:r w:rsidRPr="00911B48">
              <w:t>ed with the ass</w:t>
            </w:r>
            <w:r w:rsidR="003858CD">
              <w:t>igned WLAs. The list of facilities includes municipalities, Indus</w:t>
            </w:r>
            <w:r w:rsidRPr="00911B48">
              <w:t xml:space="preserve">trial Individual Permits, and Industrial </w:t>
            </w:r>
            <w:proofErr w:type="spellStart"/>
            <w:r w:rsidRPr="00911B48">
              <w:t>Stormwater</w:t>
            </w:r>
            <w:proofErr w:type="spellEnd"/>
            <w:r w:rsidRPr="00911B48">
              <w:t xml:space="preserve"> General Permits. Facility </w:t>
            </w:r>
            <w:r w:rsidR="003858CD">
              <w:t>e</w:t>
            </w:r>
            <w:r w:rsidRPr="00911B48">
              <w:t>ffluents with existing loads that exceed WLAs will be asked to develop PMPs.</w:t>
            </w:r>
          </w:p>
        </w:tc>
      </w:tr>
      <w:tr w:rsidR="00810D74" w14:paraId="088C26D6" w14:textId="77777777" w:rsidTr="00810D74">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
          <w:p w14:paraId="62E91E98" w14:textId="77777777" w:rsidR="00386805" w:rsidRDefault="00386805" w:rsidP="00386805">
            <w:pPr>
              <w:spacing w:line="276" w:lineRule="auto"/>
            </w:pPr>
          </w:p>
        </w:tc>
        <w:tc>
          <w:tcPr>
            <w:tcW w:w="2471" w:type="dxa"/>
            <w:vMerge/>
            <w:shd w:val="clear" w:color="auto" w:fill="FFFFFF" w:themeFill="background1"/>
            <w:vAlign w:val="center"/>
          </w:tcPr>
          <w:p w14:paraId="2447A40F" w14:textId="77777777" w:rsidR="00386805" w:rsidRPr="005F21BF"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shd w:val="clear" w:color="auto" w:fill="A8D08D" w:themeFill="accent6" w:themeFillTint="99"/>
          </w:tcPr>
          <w:p w14:paraId="6B6D8A12" w14:textId="27C38498" w:rsidR="00386805" w:rsidRDefault="00386805" w:rsidP="00386805">
            <w:pPr>
              <w:pStyle w:val="NoSpacing"/>
              <w:spacing w:line="276" w:lineRule="auto"/>
              <w:cnfStyle w:val="000000100000" w:firstRow="0" w:lastRow="0" w:firstColumn="0" w:lastColumn="0" w:oddVBand="0" w:evenVBand="0" w:oddHBand="1" w:evenHBand="0" w:firstRowFirstColumn="0" w:firstRowLastColumn="0" w:lastRowFirstColumn="0" w:lastRowLastColumn="0"/>
            </w:pPr>
            <w:r>
              <w:t xml:space="preserve">1.2.3 </w:t>
            </w:r>
            <w:r w:rsidRPr="005F21BF">
              <w:t>Phase 1 MS4’s which have been assigned a WLA within a PCB TMDL requiring a PCB load reduction are required to develop a PCB Implementation Plan within one year of an approved TMDL.</w:t>
            </w:r>
          </w:p>
        </w:tc>
        <w:tc>
          <w:tcPr>
            <w:tcW w:w="1451" w:type="dxa"/>
            <w:shd w:val="clear" w:color="auto" w:fill="A8D08D" w:themeFill="accent6" w:themeFillTint="99"/>
          </w:tcPr>
          <w:p w14:paraId="6456BE56" w14:textId="104E8E1F"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t>MD MS4’s</w:t>
            </w:r>
          </w:p>
        </w:tc>
        <w:tc>
          <w:tcPr>
            <w:tcW w:w="1673" w:type="dxa"/>
            <w:shd w:val="clear" w:color="auto" w:fill="A8D08D" w:themeFill="accent6" w:themeFillTint="99"/>
          </w:tcPr>
          <w:p w14:paraId="6ED0D55C"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A8D08D" w:themeFill="accent6" w:themeFillTint="99"/>
          </w:tcPr>
          <w:p w14:paraId="41900504"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rPr>
                <w:ins w:id="230" w:author="Williams, Michelle" w:date="2018-08-06T22:34:00Z"/>
              </w:rPr>
            </w:pPr>
            <w:r w:rsidRPr="008857D2">
              <w:t>Phase 1 MS4 Implementation Plans have been developed by Anne Arundel County for the Baltimore Harbor, Baltimore County for the Bird/Gunpowder River, and Harford County for the Bush River in 2015-2017. Counties that have submitted plans are currently developing monitoring programs to support PCB TMDL implementation.</w:t>
            </w:r>
          </w:p>
          <w:p w14:paraId="5C962EBE" w14:textId="5D5B54C6" w:rsidR="00462E36" w:rsidRDefault="00462E36" w:rsidP="00386805">
            <w:pPr>
              <w:spacing w:line="276" w:lineRule="auto"/>
              <w:cnfStyle w:val="000000100000" w:firstRow="0" w:lastRow="0" w:firstColumn="0" w:lastColumn="0" w:oddVBand="0" w:evenVBand="0" w:oddHBand="1" w:evenHBand="0" w:firstRowFirstColumn="0" w:firstRowLastColumn="0" w:lastRowFirstColumn="0" w:lastRowLastColumn="0"/>
            </w:pPr>
            <w:ins w:id="231" w:author="Williams, Michelle" w:date="2018-08-06T22:34:00Z">
              <w:r>
                <w:t>A Ph</w:t>
              </w:r>
            </w:ins>
            <w:ins w:id="232" w:author="Williams, Michelle" w:date="2018-08-06T22:35:00Z">
              <w:r>
                <w:t>a</w:t>
              </w:r>
            </w:ins>
            <w:ins w:id="233" w:author="Williams, Michelle" w:date="2018-08-06T22:34:00Z">
              <w:r>
                <w:t>se I MS4 PCB implementation plan</w:t>
              </w:r>
            </w:ins>
            <w:ins w:id="234" w:author="Williams, Michelle" w:date="2018-08-06T22:35:00Z">
              <w:r>
                <w:t xml:space="preserve"> is currently being developed by the Center for Watershed Protection</w:t>
              </w:r>
            </w:ins>
            <w:ins w:id="235" w:author="Williams, Michelle" w:date="2018-08-06T22:36:00Z">
              <w:r>
                <w:t xml:space="preserve"> for Howard County to address the Patuxent River PCB TMDL. All counties that have submitted plans are currently developing </w:t>
              </w:r>
            </w:ins>
            <w:ins w:id="236" w:author="Williams, Michelle" w:date="2018-08-06T22:37:00Z">
              <w:r>
                <w:t xml:space="preserve">monitoring </w:t>
              </w:r>
              <w:r w:rsidR="000B2B85">
                <w:t>programs to support PCB TMDL implementation.</w:t>
              </w:r>
            </w:ins>
          </w:p>
        </w:tc>
      </w:tr>
      <w:tr w:rsidR="00810D74" w14:paraId="60274BC6" w14:textId="77777777" w:rsidTr="00810D74">
        <w:trPr>
          <w:trHeight w:val="372"/>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
          <w:p w14:paraId="03BAA43B" w14:textId="77777777" w:rsidR="00386805" w:rsidRDefault="00386805" w:rsidP="00386805">
            <w:pPr>
              <w:spacing w:line="276" w:lineRule="auto"/>
            </w:pPr>
          </w:p>
        </w:tc>
        <w:tc>
          <w:tcPr>
            <w:tcW w:w="2471" w:type="dxa"/>
            <w:vMerge/>
            <w:shd w:val="clear" w:color="auto" w:fill="FFFFFF" w:themeFill="background1"/>
            <w:vAlign w:val="center"/>
          </w:tcPr>
          <w:p w14:paraId="2A3B1FA9" w14:textId="77777777" w:rsidR="00386805" w:rsidRPr="005F21BF"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shd w:val="clear" w:color="auto" w:fill="FFE599" w:themeFill="accent4" w:themeFillTint="66"/>
          </w:tcPr>
          <w:p w14:paraId="393A6106" w14:textId="240D3DEB" w:rsidR="00386805" w:rsidRDefault="00386805" w:rsidP="00386805">
            <w:pPr>
              <w:pStyle w:val="NoSpacing"/>
              <w:spacing w:line="276" w:lineRule="auto"/>
              <w:cnfStyle w:val="000000000000" w:firstRow="0" w:lastRow="0" w:firstColumn="0" w:lastColumn="0" w:oddVBand="0" w:evenVBand="0" w:oddHBand="0" w:evenHBand="0" w:firstRowFirstColumn="0" w:firstRowLastColumn="0" w:lastRowFirstColumn="0" w:lastRowLastColumn="0"/>
            </w:pPr>
            <w:r>
              <w:t xml:space="preserve">1.2.4 </w:t>
            </w:r>
            <w:r w:rsidRPr="005F21BF">
              <w:t>Finalize the District Consolidated TMDL Implementation Plan, and incorporate elements into District’s next MS4 Permit.</w:t>
            </w:r>
          </w:p>
        </w:tc>
        <w:tc>
          <w:tcPr>
            <w:tcW w:w="1451" w:type="dxa"/>
            <w:vMerge w:val="restart"/>
            <w:shd w:val="clear" w:color="auto" w:fill="FFE599" w:themeFill="accent4" w:themeFillTint="66"/>
          </w:tcPr>
          <w:p w14:paraId="0FA8F9BA" w14:textId="615F675D"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t>DOEE, DDOT, DGS, and Federal Landholders</w:t>
            </w:r>
          </w:p>
        </w:tc>
        <w:tc>
          <w:tcPr>
            <w:tcW w:w="1673" w:type="dxa"/>
            <w:shd w:val="clear" w:color="auto" w:fill="FFE599" w:themeFill="accent4" w:themeFillTint="66"/>
          </w:tcPr>
          <w:p w14:paraId="6081002D" w14:textId="611CF376"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FFE599" w:themeFill="accent4" w:themeFillTint="66"/>
          </w:tcPr>
          <w:p w14:paraId="4FF0B39C" w14:textId="14B54AB1"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8857D2">
              <w:t>The TMDL IP was finalized in August 2016; 5 year milestones from the IP have been used to inform the performance metrics in each draft of the District's next MS4 permit, which is expected to be finalized in early 2018.</w:t>
            </w:r>
          </w:p>
        </w:tc>
      </w:tr>
      <w:tr w:rsidR="00810D74" w14:paraId="4243849E" w14:textId="77777777" w:rsidTr="00810D74">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
          <w:p w14:paraId="5E92DE8B" w14:textId="77777777" w:rsidR="00386805" w:rsidRDefault="00386805" w:rsidP="00386805">
            <w:pPr>
              <w:spacing w:line="276" w:lineRule="auto"/>
            </w:pPr>
          </w:p>
        </w:tc>
        <w:tc>
          <w:tcPr>
            <w:tcW w:w="2471" w:type="dxa"/>
            <w:vMerge/>
            <w:shd w:val="clear" w:color="auto" w:fill="FFFFFF" w:themeFill="background1"/>
            <w:vAlign w:val="center"/>
          </w:tcPr>
          <w:p w14:paraId="43705EC0" w14:textId="77777777" w:rsidR="00386805" w:rsidRPr="005F21BF"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shd w:val="clear" w:color="auto" w:fill="FFE599" w:themeFill="accent4" w:themeFillTint="66"/>
          </w:tcPr>
          <w:p w14:paraId="48EFC6F0" w14:textId="33B2BF74" w:rsidR="00386805" w:rsidRDefault="00386805" w:rsidP="00386805">
            <w:pPr>
              <w:pStyle w:val="NoSpacing"/>
              <w:spacing w:line="276" w:lineRule="auto"/>
              <w:cnfStyle w:val="000000100000" w:firstRow="0" w:lastRow="0" w:firstColumn="0" w:lastColumn="0" w:oddVBand="0" w:evenVBand="0" w:oddHBand="1" w:evenHBand="0" w:firstRowFirstColumn="0" w:firstRowLastColumn="0" w:lastRowFirstColumn="0" w:lastRowLastColumn="0"/>
            </w:pPr>
            <w:r>
              <w:t xml:space="preserve">1.2.5 </w:t>
            </w:r>
            <w:r w:rsidRPr="005F21BF">
              <w:t xml:space="preserve">Implement </w:t>
            </w:r>
            <w:proofErr w:type="spellStart"/>
            <w:r w:rsidRPr="005F21BF">
              <w:t>stormwater</w:t>
            </w:r>
            <w:proofErr w:type="spellEnd"/>
            <w:r w:rsidRPr="005F21BF">
              <w:t xml:space="preserve"> BMPs and green infrastructure to meet TMDL IP’s first set of 5-year milestones.</w:t>
            </w:r>
          </w:p>
        </w:tc>
        <w:tc>
          <w:tcPr>
            <w:tcW w:w="1451" w:type="dxa"/>
            <w:vMerge/>
            <w:shd w:val="clear" w:color="auto" w:fill="FFE599" w:themeFill="accent4" w:themeFillTint="66"/>
          </w:tcPr>
          <w:p w14:paraId="31AFC133"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1673" w:type="dxa"/>
            <w:shd w:val="clear" w:color="auto" w:fill="FFE599" w:themeFill="accent4" w:themeFillTint="66"/>
          </w:tcPr>
          <w:p w14:paraId="3E939D77" w14:textId="2EB4D255"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FFE599" w:themeFill="accent4" w:themeFillTint="66"/>
          </w:tcPr>
          <w:p w14:paraId="400CB333" w14:textId="7F6AE0AF"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8857D2">
              <w:t>Ongoing. DOEE is actively working to compile finalized collection of BMPs.</w:t>
            </w:r>
          </w:p>
        </w:tc>
      </w:tr>
      <w:tr w:rsidR="00810D74" w14:paraId="7B85B784" w14:textId="77777777" w:rsidTr="00810D74">
        <w:trPr>
          <w:trHeight w:val="1440"/>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vAlign w:val="center"/>
          </w:tcPr>
          <w:p w14:paraId="785822F8" w14:textId="44782EEA" w:rsidR="00386805" w:rsidRDefault="00386805" w:rsidP="00386805">
            <w:pPr>
              <w:spacing w:line="276" w:lineRule="auto"/>
            </w:pPr>
            <w:del w:id="237" w:author="CBPStaff" w:date="2018-08-07T10:34:00Z">
              <w:r w:rsidDel="001064EA">
                <w:delText>1.3</w:delText>
              </w:r>
            </w:del>
          </w:p>
        </w:tc>
        <w:tc>
          <w:tcPr>
            <w:tcW w:w="2471" w:type="dxa"/>
            <w:vMerge w:val="restart"/>
            <w:shd w:val="clear" w:color="auto" w:fill="FFFFFF" w:themeFill="background1"/>
            <w:vAlign w:val="center"/>
          </w:tcPr>
          <w:p w14:paraId="7FA2450B" w14:textId="4D07EF6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del w:id="238" w:author="CBPStaff" w:date="2018-08-07T10:34:00Z">
              <w:r w:rsidRPr="005F21BF" w:rsidDel="001064EA">
                <w:delText xml:space="preserve">Develop guidance on integration of the various programs addressing toxics to reduce inconsistencies in analytical methods, target thresholds, and investigation and remediation approaches (e.g. extent to which risk assessment requirements under contaminated site regulations evaluate </w:delText>
              </w:r>
              <w:r w:rsidRPr="005F21BF" w:rsidDel="001064EA">
                <w:lastRenderedPageBreak/>
                <w:delText>potential carcinogenic effects from fish consumption by comparing ambient surface water concentrations of PCBs with human health criterion used in site cleanups).</w:delText>
              </w:r>
            </w:del>
          </w:p>
        </w:tc>
        <w:tc>
          <w:tcPr>
            <w:tcW w:w="2406" w:type="dxa"/>
            <w:shd w:val="clear" w:color="auto" w:fill="FF3300"/>
          </w:tcPr>
          <w:p w14:paraId="25FA4CF6" w14:textId="4F21BD01" w:rsidR="00386805" w:rsidRDefault="00386805" w:rsidP="00386805">
            <w:pPr>
              <w:pStyle w:val="NoSpacing"/>
              <w:spacing w:line="276" w:lineRule="auto"/>
              <w:cnfStyle w:val="000000000000" w:firstRow="0" w:lastRow="0" w:firstColumn="0" w:lastColumn="0" w:oddVBand="0" w:evenVBand="0" w:oddHBand="0" w:evenHBand="0" w:firstRowFirstColumn="0" w:firstRowLastColumn="0" w:lastRowFirstColumn="0" w:lastRowLastColumn="0"/>
            </w:pPr>
            <w:del w:id="239" w:author="CBPStaff" w:date="2018-08-07T10:34:00Z">
              <w:r w:rsidDel="001064EA">
                <w:lastRenderedPageBreak/>
                <w:delText xml:space="preserve">1.3.1 </w:delText>
              </w:r>
              <w:r w:rsidRPr="000B174B" w:rsidDel="001064EA">
                <w:delText>Make a recommendation that STAC (or other partner such as the Interstate Technology and Regulatory Council or ASTSWMO) assemble a workshop of experts to discuss the integration of analytical methods, target thresholds and investigation/remediation approaches to achieve consistency.</w:delText>
              </w:r>
            </w:del>
          </w:p>
        </w:tc>
        <w:tc>
          <w:tcPr>
            <w:tcW w:w="1451" w:type="dxa"/>
            <w:shd w:val="clear" w:color="auto" w:fill="FF3300"/>
          </w:tcPr>
          <w:p w14:paraId="668BF526" w14:textId="342ABC59"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del w:id="240" w:author="CBPStaff" w:date="2018-08-07T10:34:00Z">
              <w:r w:rsidDel="001064EA">
                <w:delText>TCW</w:delText>
              </w:r>
            </w:del>
          </w:p>
        </w:tc>
        <w:tc>
          <w:tcPr>
            <w:tcW w:w="1673" w:type="dxa"/>
            <w:vMerge w:val="restart"/>
            <w:shd w:val="clear" w:color="auto" w:fill="FF3300"/>
          </w:tcPr>
          <w:p w14:paraId="3CFB2B24" w14:textId="695611A1"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del w:id="241" w:author="CBPStaff" w:date="2018-08-07T10:34:00Z">
              <w:r w:rsidDel="001064EA">
                <w:delText>Entire Watershed</w:delText>
              </w:r>
            </w:del>
          </w:p>
        </w:tc>
        <w:tc>
          <w:tcPr>
            <w:tcW w:w="5516" w:type="dxa"/>
            <w:shd w:val="clear" w:color="auto" w:fill="FF3300"/>
          </w:tcPr>
          <w:p w14:paraId="0F248359" w14:textId="6C328646"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del w:id="242" w:author="CBPStaff" w:date="2018-08-07T10:34:00Z">
              <w:r w:rsidRPr="008857D2" w:rsidDel="001064EA">
                <w:delText>TCW may have put in a proposal for a workshop, but if so it was not selected--no progress as of December 2017. Will consider inclusion and feasibility for completion in next round of MS and workplan.</w:delText>
              </w:r>
            </w:del>
          </w:p>
        </w:tc>
      </w:tr>
      <w:tr w:rsidR="00810D74" w14:paraId="61AAE281" w14:textId="77777777" w:rsidTr="00810D74">
        <w:trPr>
          <w:cnfStyle w:val="000000100000" w:firstRow="0" w:lastRow="0" w:firstColumn="0" w:lastColumn="0" w:oddVBand="0" w:evenVBand="0" w:oddHBand="1" w:evenHBand="0" w:firstRowFirstColumn="0" w:firstRowLastColumn="0" w:lastRowFirstColumn="0" w:lastRowLastColumn="0"/>
          <w:trHeight w:val="1440"/>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
          <w:p w14:paraId="38899FDE" w14:textId="77777777" w:rsidR="00386805" w:rsidRDefault="00386805" w:rsidP="00386805">
            <w:pPr>
              <w:spacing w:line="276" w:lineRule="auto"/>
            </w:pPr>
          </w:p>
        </w:tc>
        <w:tc>
          <w:tcPr>
            <w:tcW w:w="2471" w:type="dxa"/>
            <w:vMerge/>
            <w:shd w:val="clear" w:color="auto" w:fill="FFFFFF" w:themeFill="background1"/>
            <w:vAlign w:val="center"/>
          </w:tcPr>
          <w:p w14:paraId="12C6E8AF" w14:textId="77777777" w:rsidR="00386805" w:rsidRPr="005F21BF"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shd w:val="clear" w:color="auto" w:fill="FF3300"/>
          </w:tcPr>
          <w:p w14:paraId="73D93DAA" w14:textId="1A395B61" w:rsidR="00386805" w:rsidRDefault="00386805" w:rsidP="00386805">
            <w:pPr>
              <w:pStyle w:val="NoSpacing"/>
              <w:spacing w:line="276" w:lineRule="auto"/>
              <w:cnfStyle w:val="000000100000" w:firstRow="0" w:lastRow="0" w:firstColumn="0" w:lastColumn="0" w:oddVBand="0" w:evenVBand="0" w:oddHBand="1" w:evenHBand="0" w:firstRowFirstColumn="0" w:firstRowLastColumn="0" w:lastRowFirstColumn="0" w:lastRowLastColumn="0"/>
            </w:pPr>
            <w:del w:id="243" w:author="CBPStaff" w:date="2018-08-07T10:34:00Z">
              <w:r w:rsidDel="001064EA">
                <w:delText xml:space="preserve">1.3.2 </w:delText>
              </w:r>
              <w:r w:rsidRPr="000B174B" w:rsidDel="001064EA">
                <w:delText>Develop a “white paper” based upon the outcome of the workshop (e.g. formation of an expert panel).</w:delText>
              </w:r>
            </w:del>
          </w:p>
        </w:tc>
        <w:tc>
          <w:tcPr>
            <w:tcW w:w="1451" w:type="dxa"/>
            <w:shd w:val="clear" w:color="auto" w:fill="FF3300"/>
          </w:tcPr>
          <w:p w14:paraId="701F9685" w14:textId="51ACA172"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del w:id="244" w:author="CBPStaff" w:date="2018-08-07T10:34:00Z">
              <w:r w:rsidDel="001064EA">
                <w:delText>STAC/other partner</w:delText>
              </w:r>
            </w:del>
          </w:p>
        </w:tc>
        <w:tc>
          <w:tcPr>
            <w:tcW w:w="1673" w:type="dxa"/>
            <w:vMerge/>
            <w:shd w:val="clear" w:color="auto" w:fill="FF3300"/>
          </w:tcPr>
          <w:p w14:paraId="06DE5E96"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FF3300"/>
          </w:tcPr>
          <w:p w14:paraId="1BDF541F"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r>
      <w:tr w:rsidR="00810D74" w14:paraId="5B8B4DBA" w14:textId="77777777" w:rsidTr="00810D74">
        <w:trPr>
          <w:trHeight w:val="1440"/>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vAlign w:val="center"/>
          </w:tcPr>
          <w:p w14:paraId="73C0665F" w14:textId="77777777" w:rsidR="00386805" w:rsidRDefault="00386805" w:rsidP="00386805">
            <w:pPr>
              <w:spacing w:line="276" w:lineRule="auto"/>
            </w:pPr>
          </w:p>
        </w:tc>
        <w:tc>
          <w:tcPr>
            <w:tcW w:w="2471" w:type="dxa"/>
            <w:vMerge/>
            <w:shd w:val="clear" w:color="auto" w:fill="FFFFFF" w:themeFill="background1"/>
            <w:vAlign w:val="center"/>
          </w:tcPr>
          <w:p w14:paraId="37243FDA" w14:textId="77777777" w:rsidR="00386805" w:rsidRPr="005F21BF"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shd w:val="clear" w:color="auto" w:fill="FF3300"/>
          </w:tcPr>
          <w:p w14:paraId="04B2530F" w14:textId="3DC20EAC" w:rsidR="00386805" w:rsidRDefault="00386805" w:rsidP="00386805">
            <w:pPr>
              <w:pStyle w:val="NoSpacing"/>
              <w:spacing w:line="276" w:lineRule="auto"/>
              <w:cnfStyle w:val="000000000000" w:firstRow="0" w:lastRow="0" w:firstColumn="0" w:lastColumn="0" w:oddVBand="0" w:evenVBand="0" w:oddHBand="0" w:evenHBand="0" w:firstRowFirstColumn="0" w:firstRowLastColumn="0" w:lastRowFirstColumn="0" w:lastRowLastColumn="0"/>
            </w:pPr>
            <w:del w:id="245" w:author="CBPStaff" w:date="2018-08-07T10:34:00Z">
              <w:r w:rsidDel="001064EA">
                <w:delText xml:space="preserve">1.3.3 </w:delText>
              </w:r>
              <w:r w:rsidRPr="000B174B" w:rsidDel="001064EA">
                <w:delText>Determine status of efforts to coordinate these processes at a national level and stay informed of/participate in those conversations.</w:delText>
              </w:r>
            </w:del>
          </w:p>
        </w:tc>
        <w:tc>
          <w:tcPr>
            <w:tcW w:w="1451" w:type="dxa"/>
            <w:shd w:val="clear" w:color="auto" w:fill="FF3300"/>
          </w:tcPr>
          <w:p w14:paraId="48291727" w14:textId="25736976"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del w:id="246" w:author="CBPStaff" w:date="2018-08-07T10:34:00Z">
              <w:r w:rsidDel="001064EA">
                <w:delText>TCW</w:delText>
              </w:r>
            </w:del>
          </w:p>
        </w:tc>
        <w:tc>
          <w:tcPr>
            <w:tcW w:w="1673" w:type="dxa"/>
            <w:vMerge/>
            <w:shd w:val="clear" w:color="auto" w:fill="FF3300"/>
          </w:tcPr>
          <w:p w14:paraId="6B6A0F8D"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FF3300"/>
          </w:tcPr>
          <w:p w14:paraId="5EE39300"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r>
      <w:tr w:rsidR="00810D74" w14:paraId="08DEAC2A" w14:textId="77777777" w:rsidTr="00810D74">
        <w:trPr>
          <w:cnfStyle w:val="000000100000" w:firstRow="0" w:lastRow="0" w:firstColumn="0" w:lastColumn="0" w:oddVBand="0" w:evenVBand="0" w:oddHBand="1" w:evenHBand="0" w:firstRowFirstColumn="0" w:firstRowLastColumn="0" w:lastRowFirstColumn="0" w:lastRowLastColumn="0"/>
          <w:trHeight w:val="773"/>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tcPr>
          <w:p w14:paraId="3AF186D6" w14:textId="20BC85C9" w:rsidR="00386805" w:rsidRDefault="00386805" w:rsidP="00386805">
            <w:pPr>
              <w:spacing w:line="276" w:lineRule="auto"/>
            </w:pPr>
            <w:r>
              <w:t>1.4</w:t>
            </w:r>
          </w:p>
        </w:tc>
        <w:tc>
          <w:tcPr>
            <w:tcW w:w="2471" w:type="dxa"/>
            <w:vMerge w:val="restart"/>
            <w:shd w:val="clear" w:color="auto" w:fill="FFFFFF" w:themeFill="background1"/>
          </w:tcPr>
          <w:p w14:paraId="0C85B640" w14:textId="35F60316"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t>Dete</w:t>
            </w:r>
            <w:r w:rsidRPr="000B174B">
              <w:t>rmine consistent implementation measures to use throughout the Bay watershed for tracking local TMDL development and implementation progress.</w:t>
            </w:r>
          </w:p>
        </w:tc>
        <w:tc>
          <w:tcPr>
            <w:tcW w:w="2406" w:type="dxa"/>
            <w:shd w:val="clear" w:color="auto" w:fill="A8D08D" w:themeFill="accent6" w:themeFillTint="99"/>
          </w:tcPr>
          <w:p w14:paraId="404B75ED" w14:textId="691721A1" w:rsidR="00386805" w:rsidRDefault="00386805" w:rsidP="00386805">
            <w:pPr>
              <w:pStyle w:val="NoSpacing"/>
              <w:spacing w:line="276" w:lineRule="auto"/>
              <w:cnfStyle w:val="000000100000" w:firstRow="0" w:lastRow="0" w:firstColumn="0" w:lastColumn="0" w:oddVBand="0" w:evenVBand="0" w:oddHBand="1" w:evenHBand="0" w:firstRowFirstColumn="0" w:firstRowLastColumn="0" w:lastRowFirstColumn="0" w:lastRowLastColumn="0"/>
            </w:pPr>
            <w:r>
              <w:t xml:space="preserve">1.4.1 </w:t>
            </w:r>
            <w:r w:rsidRPr="000B174B">
              <w:t>Develop maps to track locations where PCB TMDLs are active, under development, and needed.</w:t>
            </w:r>
          </w:p>
        </w:tc>
        <w:tc>
          <w:tcPr>
            <w:tcW w:w="1451" w:type="dxa"/>
            <w:shd w:val="clear" w:color="auto" w:fill="A8D08D" w:themeFill="accent6" w:themeFillTint="99"/>
          </w:tcPr>
          <w:p w14:paraId="3ABD32F0" w14:textId="168176FF"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0B174B">
              <w:t>CBP GIS team and Bay watershed jurisdiction GIS leads</w:t>
            </w:r>
          </w:p>
        </w:tc>
        <w:tc>
          <w:tcPr>
            <w:tcW w:w="1673" w:type="dxa"/>
            <w:vMerge w:val="restart"/>
            <w:shd w:val="clear" w:color="auto" w:fill="A8D08D" w:themeFill="accent6" w:themeFillTint="99"/>
          </w:tcPr>
          <w:p w14:paraId="1E30F887" w14:textId="3D6E11C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t>Entire Watershed</w:t>
            </w:r>
          </w:p>
        </w:tc>
        <w:tc>
          <w:tcPr>
            <w:tcW w:w="5516" w:type="dxa"/>
            <w:shd w:val="clear" w:color="auto" w:fill="A8D08D" w:themeFill="accent6" w:themeFillTint="99"/>
          </w:tcPr>
          <w:p w14:paraId="74B215CD" w14:textId="279A238B"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t>Completed. Outreach to jurisdictional partners was conducted and updates to the previous map have been incorporated (reflects current information as of calendar year 2017)</w:t>
            </w:r>
            <w:ins w:id="247" w:author="CBPStaff" w:date="2018-08-07T10:35:00Z">
              <w:r w:rsidR="001064EA">
                <w:t>. Will conduct outreach and data collection to update PCB story map for 2018-2019.</w:t>
              </w:r>
            </w:ins>
          </w:p>
        </w:tc>
      </w:tr>
      <w:tr w:rsidR="00810D74" w14:paraId="1DA11488" w14:textId="77777777" w:rsidTr="00810D74">
        <w:trPr>
          <w:trHeight w:val="772"/>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
          <w:p w14:paraId="6580F747" w14:textId="77777777" w:rsidR="00386805" w:rsidRDefault="00386805" w:rsidP="00386805">
            <w:pPr>
              <w:spacing w:line="276" w:lineRule="auto"/>
            </w:pPr>
          </w:p>
        </w:tc>
        <w:tc>
          <w:tcPr>
            <w:tcW w:w="2471" w:type="dxa"/>
            <w:vMerge/>
            <w:shd w:val="clear" w:color="auto" w:fill="FFFFFF" w:themeFill="background1"/>
          </w:tcPr>
          <w:p w14:paraId="1F9B4A9E"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shd w:val="clear" w:color="auto" w:fill="FFE599" w:themeFill="accent4" w:themeFillTint="66"/>
          </w:tcPr>
          <w:p w14:paraId="238A517D" w14:textId="5C0458DE" w:rsidR="00386805" w:rsidRDefault="00386805" w:rsidP="00386805">
            <w:pPr>
              <w:pStyle w:val="NoSpacing"/>
              <w:spacing w:line="276" w:lineRule="auto"/>
              <w:cnfStyle w:val="000000000000" w:firstRow="0" w:lastRow="0" w:firstColumn="0" w:lastColumn="0" w:oddVBand="0" w:evenVBand="0" w:oddHBand="0" w:evenHBand="0" w:firstRowFirstColumn="0" w:firstRowLastColumn="0" w:lastRowFirstColumn="0" w:lastRowLastColumn="0"/>
            </w:pPr>
            <w:r>
              <w:t xml:space="preserve">1.4.2 </w:t>
            </w:r>
            <w:r w:rsidRPr="000B174B">
              <w:t xml:space="preserve">Assess available information on identified management action implementation and determine next steps (e.g. status of </w:t>
            </w:r>
            <w:proofErr w:type="spellStart"/>
            <w:r w:rsidRPr="000B174B">
              <w:t>npdes</w:t>
            </w:r>
            <w:proofErr w:type="spellEnd"/>
            <w:r w:rsidRPr="000B174B">
              <w:t xml:space="preserve"> permits with regards to inclusion of PMP; MS4 action plans to ID potential IDDE connections to PMPs)</w:t>
            </w:r>
          </w:p>
        </w:tc>
        <w:tc>
          <w:tcPr>
            <w:tcW w:w="1451" w:type="dxa"/>
            <w:shd w:val="clear" w:color="auto" w:fill="FFE599" w:themeFill="accent4" w:themeFillTint="66"/>
          </w:tcPr>
          <w:p w14:paraId="0C64E3D5" w14:textId="3B1C767D"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0B174B">
              <w:t>TCW and Bay watershed jurisdictions’ TMDL programs</w:t>
            </w:r>
          </w:p>
        </w:tc>
        <w:tc>
          <w:tcPr>
            <w:tcW w:w="1673" w:type="dxa"/>
            <w:vMerge/>
            <w:shd w:val="clear" w:color="auto" w:fill="FFE599" w:themeFill="accent4" w:themeFillTint="66"/>
          </w:tcPr>
          <w:p w14:paraId="1585176E"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FFE599" w:themeFill="accent4" w:themeFillTint="66"/>
          </w:tcPr>
          <w:p w14:paraId="6704897B"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t xml:space="preserve">NPDES Permits and PMPs: Outcome was a memo on incorporating PMP approaches but not numeric effluent limitations. Follow up is needed to examine memo. </w:t>
            </w:r>
          </w:p>
          <w:p w14:paraId="341B262D"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p w14:paraId="2DE0A184" w14:textId="404D757A"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t xml:space="preserve">Unsure if any progress made on ID of potential IDDE connection to PMPs. Will consider inclusion as a separate item for next </w:t>
            </w:r>
            <w:proofErr w:type="spellStart"/>
            <w:r>
              <w:t>workplan</w:t>
            </w:r>
            <w:proofErr w:type="spellEnd"/>
            <w:r>
              <w:t>.</w:t>
            </w:r>
            <w:ins w:id="248" w:author="CBPStaff" w:date="2018-08-07T10:38:00Z">
              <w:r w:rsidR="001064EA">
                <w:t xml:space="preserve"> Pl</w:t>
              </w:r>
            </w:ins>
            <w:ins w:id="249" w:author="CBPStaff" w:date="2018-08-07T10:40:00Z">
              <w:r w:rsidR="001064EA">
                <w:t>a</w:t>
              </w:r>
            </w:ins>
            <w:ins w:id="250" w:author="CBPStaff" w:date="2018-08-07T10:38:00Z">
              <w:r w:rsidR="001064EA">
                <w:t xml:space="preserve">ceholder: New </w:t>
              </w:r>
              <w:proofErr w:type="spellStart"/>
              <w:r w:rsidR="001064EA">
                <w:t>workplan</w:t>
              </w:r>
              <w:proofErr w:type="spellEnd"/>
              <w:r w:rsidR="001064EA">
                <w:t xml:space="preserve"> item needed for assessing status of implementation plans/measures for existing TMDLs</w:t>
              </w:r>
            </w:ins>
          </w:p>
        </w:tc>
      </w:tr>
      <w:tr w:rsidR="00386805" w14:paraId="06F0F6AC" w14:textId="77777777" w:rsidTr="00810D74">
        <w:trPr>
          <w:cnfStyle w:val="000000100000" w:firstRow="0" w:lastRow="0" w:firstColumn="0" w:lastColumn="0" w:oddVBand="0" w:evenVBand="0" w:oddHBand="1" w:evenHBand="0" w:firstRowFirstColumn="0" w:firstRowLastColumn="0" w:lastRowFirstColumn="0" w:lastRowLastColumn="0"/>
          <w:trHeight w:val="1235"/>
          <w:trPrChange w:id="251" w:author="CBPStaff" w:date="2018-08-07T16:33:00Z">
            <w:trPr>
              <w:trHeight w:val="1235"/>
            </w:trPr>
          </w:trPrChange>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tcPrChange w:id="252" w:author="CBPStaff" w:date="2018-08-07T16:33:00Z">
              <w:tcPr>
                <w:tcW w:w="852" w:type="dxa"/>
                <w:vMerge w:val="restart"/>
                <w:shd w:val="clear" w:color="auto" w:fill="FFFFFF" w:themeFill="background1"/>
              </w:tcPr>
            </w:tcPrChange>
          </w:tcPr>
          <w:p w14:paraId="26E7EDF1" w14:textId="313A873A" w:rsidR="00386805" w:rsidRDefault="00386805" w:rsidP="00386805">
            <w:pPr>
              <w:spacing w:line="276" w:lineRule="auto"/>
              <w:cnfStyle w:val="001000100000" w:firstRow="0" w:lastRow="0" w:firstColumn="1" w:lastColumn="0" w:oddVBand="0" w:evenVBand="0" w:oddHBand="1" w:evenHBand="0" w:firstRowFirstColumn="0" w:firstRowLastColumn="0" w:lastRowFirstColumn="0" w:lastRowLastColumn="0"/>
            </w:pPr>
            <w:bookmarkStart w:id="253" w:name="_Management_Approach_2:"/>
            <w:bookmarkEnd w:id="253"/>
            <w:r>
              <w:lastRenderedPageBreak/>
              <w:t>1.5</w:t>
            </w:r>
          </w:p>
        </w:tc>
        <w:tc>
          <w:tcPr>
            <w:tcW w:w="2471" w:type="dxa"/>
            <w:vMerge w:val="restart"/>
            <w:shd w:val="clear" w:color="auto" w:fill="FFFFFF" w:themeFill="background1"/>
            <w:tcPrChange w:id="254" w:author="CBPStaff" w:date="2018-08-07T16:33:00Z">
              <w:tcPr>
                <w:tcW w:w="2640" w:type="dxa"/>
                <w:gridSpan w:val="3"/>
                <w:vMerge w:val="restart"/>
                <w:shd w:val="clear" w:color="auto" w:fill="FFFFFF" w:themeFill="background1"/>
              </w:tcPr>
            </w:tcPrChange>
          </w:tcPr>
          <w:p w14:paraId="7E5E0623" w14:textId="5B7EC2FE"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0B174B">
              <w:t>Determine whether the jurisdictions compile existing PCB outfall monitoring data for NPDES dischargers and assist with development of systems to compile all available information from governmental and academic organizations. This inventory will help determine whether there is a need for additional monitoring requirements to support TMDL development and implementation.</w:t>
            </w:r>
          </w:p>
        </w:tc>
        <w:tc>
          <w:tcPr>
            <w:tcW w:w="2406" w:type="dxa"/>
            <w:shd w:val="clear" w:color="auto" w:fill="FFFFFF" w:themeFill="background1"/>
            <w:tcPrChange w:id="255" w:author="CBPStaff" w:date="2018-08-07T16:33:00Z">
              <w:tcPr>
                <w:tcW w:w="2550" w:type="dxa"/>
                <w:gridSpan w:val="3"/>
                <w:shd w:val="clear" w:color="auto" w:fill="FFFFFF" w:themeFill="background1"/>
              </w:tcPr>
            </w:tcPrChange>
          </w:tcPr>
          <w:p w14:paraId="1221BB17" w14:textId="2CC75E14"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t xml:space="preserve">1.5.1 </w:t>
            </w:r>
            <w:r w:rsidRPr="000B174B">
              <w:t>Reasonable potential analysis during permit reviews includes PCBs</w:t>
            </w:r>
          </w:p>
        </w:tc>
        <w:tc>
          <w:tcPr>
            <w:tcW w:w="1451" w:type="dxa"/>
            <w:shd w:val="clear" w:color="auto" w:fill="FFFFFF" w:themeFill="background1"/>
            <w:tcPrChange w:id="256" w:author="CBPStaff" w:date="2018-08-07T16:33:00Z">
              <w:tcPr>
                <w:tcW w:w="1478" w:type="dxa"/>
                <w:gridSpan w:val="2"/>
                <w:shd w:val="clear" w:color="auto" w:fill="FFFFFF" w:themeFill="background1"/>
              </w:tcPr>
            </w:tcPrChange>
          </w:tcPr>
          <w:p w14:paraId="62C66217" w14:textId="3231767F"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t>PA</w:t>
            </w:r>
          </w:p>
        </w:tc>
        <w:tc>
          <w:tcPr>
            <w:tcW w:w="1673" w:type="dxa"/>
            <w:shd w:val="clear" w:color="auto" w:fill="FFFFFF" w:themeFill="background1"/>
            <w:tcPrChange w:id="257" w:author="CBPStaff" w:date="2018-08-07T16:33:00Z">
              <w:tcPr>
                <w:tcW w:w="1318" w:type="dxa"/>
                <w:gridSpan w:val="2"/>
                <w:shd w:val="clear" w:color="auto" w:fill="FFFFFF" w:themeFill="background1"/>
              </w:tcPr>
            </w:tcPrChange>
          </w:tcPr>
          <w:p w14:paraId="039C6B2D"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FFFFFF" w:themeFill="background1"/>
            <w:tcPrChange w:id="258" w:author="CBPStaff" w:date="2018-08-07T16:33:00Z">
              <w:tcPr>
                <w:tcW w:w="5516" w:type="dxa"/>
                <w:shd w:val="clear" w:color="auto" w:fill="FFFFFF" w:themeFill="background1"/>
              </w:tcPr>
            </w:tcPrChange>
          </w:tcPr>
          <w:p w14:paraId="7248CAA2" w14:textId="090AEFC1"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r>
      <w:tr w:rsidR="00386805" w14:paraId="4E416012" w14:textId="77777777" w:rsidTr="00810D74">
        <w:trPr>
          <w:trHeight w:val="1235"/>
          <w:trPrChange w:id="259" w:author="CBPStaff" w:date="2018-08-07T16:33:00Z">
            <w:trPr>
              <w:trHeight w:val="1235"/>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Change w:id="260" w:author="CBPStaff" w:date="2018-08-07T16:33:00Z">
              <w:tcPr>
                <w:tcW w:w="852" w:type="dxa"/>
                <w:vMerge/>
                <w:shd w:val="clear" w:color="auto" w:fill="FFFFFF" w:themeFill="background1"/>
              </w:tcPr>
            </w:tcPrChange>
          </w:tcPr>
          <w:p w14:paraId="195D8AF2" w14:textId="77777777" w:rsidR="00386805" w:rsidRDefault="00386805" w:rsidP="00386805">
            <w:pPr>
              <w:spacing w:line="276" w:lineRule="auto"/>
            </w:pPr>
          </w:p>
        </w:tc>
        <w:tc>
          <w:tcPr>
            <w:tcW w:w="2471" w:type="dxa"/>
            <w:vMerge/>
            <w:shd w:val="clear" w:color="auto" w:fill="FFFFFF" w:themeFill="background1"/>
            <w:tcPrChange w:id="261" w:author="CBPStaff" w:date="2018-08-07T16:33:00Z">
              <w:tcPr>
                <w:tcW w:w="2640" w:type="dxa"/>
                <w:gridSpan w:val="3"/>
                <w:vMerge/>
                <w:shd w:val="clear" w:color="auto" w:fill="FFFFFF" w:themeFill="background1"/>
              </w:tcPr>
            </w:tcPrChange>
          </w:tcPr>
          <w:p w14:paraId="34A82D06" w14:textId="77777777" w:rsidR="00386805" w:rsidRPr="000B174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shd w:val="clear" w:color="auto" w:fill="A8D08D" w:themeFill="accent6" w:themeFillTint="99"/>
            <w:tcPrChange w:id="262" w:author="CBPStaff" w:date="2018-08-07T16:33:00Z">
              <w:tcPr>
                <w:tcW w:w="2550" w:type="dxa"/>
                <w:gridSpan w:val="3"/>
                <w:shd w:val="clear" w:color="auto" w:fill="A8D08D" w:themeFill="accent6" w:themeFillTint="99"/>
              </w:tcPr>
            </w:tcPrChange>
          </w:tcPr>
          <w:p w14:paraId="38605F1F" w14:textId="257A3867" w:rsidR="00386805" w:rsidRPr="000B174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t xml:space="preserve">1.5.2 </w:t>
            </w:r>
            <w:r w:rsidRPr="000B174B">
              <w:t xml:space="preserve">Virginia has an Access Database used to store PCB data obtained from a wide array of matrices (sediment, water, effluent, etc.).  The database structure, obtained from DRBC, was designed specific to storing data analyzed and reported using method 1668 including 209 PCB congeners (aka DRBC protocol).  </w:t>
            </w:r>
          </w:p>
        </w:tc>
        <w:tc>
          <w:tcPr>
            <w:tcW w:w="1451" w:type="dxa"/>
            <w:shd w:val="clear" w:color="auto" w:fill="A8D08D" w:themeFill="accent6" w:themeFillTint="99"/>
            <w:tcPrChange w:id="263" w:author="CBPStaff" w:date="2018-08-07T16:33:00Z">
              <w:tcPr>
                <w:tcW w:w="1478" w:type="dxa"/>
                <w:gridSpan w:val="2"/>
                <w:shd w:val="clear" w:color="auto" w:fill="A8D08D" w:themeFill="accent6" w:themeFillTint="99"/>
              </w:tcPr>
            </w:tcPrChange>
          </w:tcPr>
          <w:p w14:paraId="0A3BAFBF" w14:textId="2668DF48"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t>VA</w:t>
            </w:r>
          </w:p>
        </w:tc>
        <w:tc>
          <w:tcPr>
            <w:tcW w:w="1673" w:type="dxa"/>
            <w:shd w:val="clear" w:color="auto" w:fill="A8D08D" w:themeFill="accent6" w:themeFillTint="99"/>
            <w:tcPrChange w:id="264" w:author="CBPStaff" w:date="2018-08-07T16:33:00Z">
              <w:tcPr>
                <w:tcW w:w="1318" w:type="dxa"/>
                <w:gridSpan w:val="2"/>
                <w:shd w:val="clear" w:color="auto" w:fill="A8D08D" w:themeFill="accent6" w:themeFillTint="99"/>
              </w:tcPr>
            </w:tcPrChange>
          </w:tcPr>
          <w:p w14:paraId="2ED1EFAE"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A8D08D" w:themeFill="accent6" w:themeFillTint="99"/>
            <w:tcPrChange w:id="265" w:author="CBPStaff" w:date="2018-08-07T16:33:00Z">
              <w:tcPr>
                <w:tcW w:w="5516" w:type="dxa"/>
                <w:shd w:val="clear" w:color="auto" w:fill="A8D08D" w:themeFill="accent6" w:themeFillTint="99"/>
              </w:tcPr>
            </w:tcPrChange>
          </w:tcPr>
          <w:p w14:paraId="46E4B004" w14:textId="09474243"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t>All PCB data generated us</w:t>
            </w:r>
            <w:r w:rsidRPr="00911B48">
              <w:t>ing method 1668 ar</w:t>
            </w:r>
            <w:r>
              <w:t>e sto</w:t>
            </w:r>
            <w:r w:rsidRPr="00911B48">
              <w:t>red in this database; this includes result</w:t>
            </w:r>
            <w:r>
              <w:t>s from sedi</w:t>
            </w:r>
            <w:r w:rsidRPr="00911B48">
              <w:t>ment samples, ambient water samples and point source samples. These data are used for purposed of tracking point source PCB results (existing conditions and follow up results when implementing the PMP, provides site specific information that can be used for "fing</w:t>
            </w:r>
            <w:r>
              <w:t>e</w:t>
            </w:r>
            <w:r w:rsidRPr="00911B48">
              <w:t>rprinting" prospective sources when using available data.</w:t>
            </w:r>
            <w:ins w:id="266" w:author="Williams, Michelle" w:date="2018-08-06T21:13:00Z">
              <w:r>
                <w:t xml:space="preserve"> VADEQ</w:t>
              </w:r>
            </w:ins>
            <w:ins w:id="267" w:author="Williams, Michelle" w:date="2018-08-06T21:14:00Z">
              <w:r w:rsidRPr="00A31D32">
                <w:t xml:space="preserve"> continues to compile permit and ambient PCB data using Method 1668</w:t>
              </w:r>
            </w:ins>
          </w:p>
        </w:tc>
      </w:tr>
      <w:tr w:rsidR="00386805" w14:paraId="7FCF6BDC" w14:textId="77777777" w:rsidTr="00810D74">
        <w:trPr>
          <w:cnfStyle w:val="000000100000" w:firstRow="0" w:lastRow="0" w:firstColumn="0" w:lastColumn="0" w:oddVBand="0" w:evenVBand="0" w:oddHBand="1" w:evenHBand="0" w:firstRowFirstColumn="0" w:firstRowLastColumn="0" w:lastRowFirstColumn="0" w:lastRowLastColumn="0"/>
          <w:trHeight w:val="1235"/>
          <w:trPrChange w:id="268" w:author="CBPStaff" w:date="2018-08-07T16:33:00Z">
            <w:trPr>
              <w:trHeight w:val="1235"/>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Change w:id="269" w:author="CBPStaff" w:date="2018-08-07T16:33:00Z">
              <w:tcPr>
                <w:tcW w:w="852" w:type="dxa"/>
                <w:vMerge/>
                <w:shd w:val="clear" w:color="auto" w:fill="FFFFFF" w:themeFill="background1"/>
              </w:tcPr>
            </w:tcPrChange>
          </w:tcPr>
          <w:p w14:paraId="3D0F6B7B" w14:textId="77777777" w:rsidR="00386805" w:rsidRDefault="00386805" w:rsidP="00386805">
            <w:pPr>
              <w:spacing w:line="276" w:lineRule="auto"/>
              <w:cnfStyle w:val="001000100000" w:firstRow="0" w:lastRow="0" w:firstColumn="1" w:lastColumn="0" w:oddVBand="0" w:evenVBand="0" w:oddHBand="1" w:evenHBand="0" w:firstRowFirstColumn="0" w:firstRowLastColumn="0" w:lastRowFirstColumn="0" w:lastRowLastColumn="0"/>
            </w:pPr>
          </w:p>
        </w:tc>
        <w:tc>
          <w:tcPr>
            <w:tcW w:w="2471" w:type="dxa"/>
            <w:vMerge/>
            <w:shd w:val="clear" w:color="auto" w:fill="FFFFFF" w:themeFill="background1"/>
            <w:tcPrChange w:id="270" w:author="CBPStaff" w:date="2018-08-07T16:33:00Z">
              <w:tcPr>
                <w:tcW w:w="2640" w:type="dxa"/>
                <w:gridSpan w:val="3"/>
                <w:vMerge/>
                <w:shd w:val="clear" w:color="auto" w:fill="FFFFFF" w:themeFill="background1"/>
              </w:tcPr>
            </w:tcPrChange>
          </w:tcPr>
          <w:p w14:paraId="139B1877" w14:textId="77777777" w:rsidR="00386805" w:rsidRPr="000B174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shd w:val="clear" w:color="auto" w:fill="FF3300"/>
            <w:tcPrChange w:id="271" w:author="CBPStaff" w:date="2018-08-07T16:33:00Z">
              <w:tcPr>
                <w:tcW w:w="2550" w:type="dxa"/>
                <w:gridSpan w:val="3"/>
                <w:shd w:val="clear" w:color="auto" w:fill="FF3300"/>
              </w:tcPr>
            </w:tcPrChange>
          </w:tcPr>
          <w:p w14:paraId="40064B59" w14:textId="64987220"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t xml:space="preserve">1.5.3 </w:t>
            </w:r>
            <w:r w:rsidRPr="000B174B">
              <w:t>Compile an issue paper to describe the current state of monitoring and outline the roadblocks to enhancing those monitoring programs.</w:t>
            </w:r>
          </w:p>
        </w:tc>
        <w:tc>
          <w:tcPr>
            <w:tcW w:w="1451" w:type="dxa"/>
            <w:shd w:val="clear" w:color="auto" w:fill="FF3300"/>
            <w:tcPrChange w:id="272" w:author="CBPStaff" w:date="2018-08-07T16:33:00Z">
              <w:tcPr>
                <w:tcW w:w="1478" w:type="dxa"/>
                <w:gridSpan w:val="2"/>
                <w:shd w:val="clear" w:color="auto" w:fill="FF3300"/>
              </w:tcPr>
            </w:tcPrChange>
          </w:tcPr>
          <w:p w14:paraId="4C855F10" w14:textId="3E357E9D"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t>STAR and TCW</w:t>
            </w:r>
          </w:p>
        </w:tc>
        <w:tc>
          <w:tcPr>
            <w:tcW w:w="1673" w:type="dxa"/>
            <w:shd w:val="clear" w:color="auto" w:fill="FF3300"/>
            <w:tcPrChange w:id="273" w:author="CBPStaff" w:date="2018-08-07T16:33:00Z">
              <w:tcPr>
                <w:tcW w:w="1318" w:type="dxa"/>
                <w:gridSpan w:val="2"/>
                <w:shd w:val="clear" w:color="auto" w:fill="FF3300"/>
              </w:tcPr>
            </w:tcPrChange>
          </w:tcPr>
          <w:p w14:paraId="339CB876"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FF3300"/>
            <w:tcPrChange w:id="274" w:author="CBPStaff" w:date="2018-08-07T16:33:00Z">
              <w:tcPr>
                <w:tcW w:w="5516" w:type="dxa"/>
                <w:shd w:val="clear" w:color="auto" w:fill="FF3300"/>
              </w:tcPr>
            </w:tcPrChange>
          </w:tcPr>
          <w:p w14:paraId="1E5D63EE" w14:textId="54970876"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t>N</w:t>
            </w:r>
            <w:r w:rsidRPr="008857D2">
              <w:t>o progress on issue paper.</w:t>
            </w:r>
            <w:ins w:id="275" w:author="CBPStaff" w:date="2018-08-07T11:51:00Z">
              <w:r w:rsidR="00A573FD">
                <w:t xml:space="preserve"> Placeholder: coordinate with STAR to start work on issue paper. </w:t>
              </w:r>
            </w:ins>
          </w:p>
        </w:tc>
      </w:tr>
      <w:tr w:rsidR="001A6306" w14:paraId="68192A1D" w14:textId="77777777" w:rsidTr="00810D74">
        <w:trPr>
          <w:trHeight w:val="1080"/>
          <w:trPrChange w:id="276" w:author="CBPStaff" w:date="2018-08-07T16:33:00Z">
            <w:trPr>
              <w:trHeight w:val="1080"/>
            </w:trPr>
          </w:trPrChange>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tcPrChange w:id="277" w:author="CBPStaff" w:date="2018-08-07T16:33:00Z">
              <w:tcPr>
                <w:tcW w:w="837" w:type="dxa"/>
                <w:gridSpan w:val="2"/>
                <w:vMerge w:val="restart"/>
                <w:shd w:val="clear" w:color="auto" w:fill="FFFFFF" w:themeFill="background1"/>
              </w:tcPr>
            </w:tcPrChange>
          </w:tcPr>
          <w:p w14:paraId="6DB376FF" w14:textId="60BFBAC1" w:rsidR="001A6306" w:rsidRDefault="001A6306" w:rsidP="00386805">
            <w:pPr>
              <w:spacing w:line="276" w:lineRule="auto"/>
            </w:pPr>
            <w:bookmarkStart w:id="278" w:name="_Management_Approach_3:"/>
            <w:bookmarkEnd w:id="278"/>
            <w:r>
              <w:lastRenderedPageBreak/>
              <w:t>1.6</w:t>
            </w:r>
          </w:p>
        </w:tc>
        <w:tc>
          <w:tcPr>
            <w:tcW w:w="2471" w:type="dxa"/>
            <w:vMerge w:val="restart"/>
            <w:shd w:val="clear" w:color="auto" w:fill="FFFFFF" w:themeFill="background1"/>
            <w:tcPrChange w:id="279" w:author="CBPStaff" w:date="2018-08-07T16:33:00Z">
              <w:tcPr>
                <w:tcW w:w="1903" w:type="dxa"/>
                <w:vMerge w:val="restart"/>
                <w:shd w:val="clear" w:color="auto" w:fill="FFFFFF" w:themeFill="background1"/>
              </w:tcPr>
            </w:tcPrChange>
          </w:tcPr>
          <w:p w14:paraId="06DA59B0" w14:textId="0D91E8FA" w:rsidR="001A6306" w:rsidRDefault="001A6306" w:rsidP="00386805">
            <w:pPr>
              <w:spacing w:line="276" w:lineRule="auto"/>
              <w:cnfStyle w:val="000000000000" w:firstRow="0" w:lastRow="0" w:firstColumn="0" w:lastColumn="0" w:oddVBand="0" w:evenVBand="0" w:oddHBand="0" w:evenHBand="0" w:firstRowFirstColumn="0" w:firstRowLastColumn="0" w:lastRowFirstColumn="0" w:lastRowLastColumn="0"/>
            </w:pPr>
            <w:del w:id="280" w:author="CBPStaff" w:date="2018-08-07T12:00:00Z">
              <w:r w:rsidRPr="000B174B" w:rsidDel="001A6306">
                <w:delText xml:space="preserve">PA conducts an on-going National-scale Air Toxics Assessments (NATA). The 2011 NATA will be reviewed upon release to </w:delText>
              </w:r>
            </w:del>
            <w:ins w:id="281" w:author="CBPStaff" w:date="2018-08-07T12:00:00Z">
              <w:r>
                <w:t>I</w:t>
              </w:r>
            </w:ins>
            <w:del w:id="282" w:author="CBPStaff" w:date="2018-08-07T12:00:00Z">
              <w:r w:rsidRPr="000B174B" w:rsidDel="001A6306">
                <w:delText>i</w:delText>
              </w:r>
            </w:del>
            <w:r w:rsidRPr="000B174B">
              <w:t>dentify the sources of and exposures to air toxics, including PCBs, within the Chesapeake Bay watershed.</w:t>
            </w:r>
          </w:p>
        </w:tc>
        <w:tc>
          <w:tcPr>
            <w:tcW w:w="2406" w:type="dxa"/>
            <w:shd w:val="clear" w:color="auto" w:fill="A8D08D" w:themeFill="accent6" w:themeFillTint="99"/>
            <w:tcPrChange w:id="283" w:author="CBPStaff" w:date="2018-08-07T16:33:00Z">
              <w:tcPr>
                <w:tcW w:w="2974" w:type="dxa"/>
                <w:gridSpan w:val="5"/>
                <w:shd w:val="clear" w:color="auto" w:fill="A8D08D" w:themeFill="accent6" w:themeFillTint="99"/>
              </w:tcPr>
            </w:tcPrChange>
          </w:tcPr>
          <w:p w14:paraId="009E02CA" w14:textId="7F6DF85E" w:rsidR="001A6306" w:rsidRDefault="001A6306" w:rsidP="00386805">
            <w:pPr>
              <w:spacing w:line="276" w:lineRule="auto"/>
              <w:cnfStyle w:val="000000000000" w:firstRow="0" w:lastRow="0" w:firstColumn="0" w:lastColumn="0" w:oddVBand="0" w:evenVBand="0" w:oddHBand="0" w:evenHBand="0" w:firstRowFirstColumn="0" w:firstRowLastColumn="0" w:lastRowFirstColumn="0" w:lastRowLastColumn="0"/>
            </w:pPr>
            <w:r>
              <w:t xml:space="preserve">1.6.1 </w:t>
            </w:r>
            <w:r w:rsidRPr="000B174B">
              <w:t>Conduct a thorough review of the 2011 NATA report.</w:t>
            </w:r>
          </w:p>
        </w:tc>
        <w:tc>
          <w:tcPr>
            <w:tcW w:w="1451" w:type="dxa"/>
            <w:shd w:val="clear" w:color="auto" w:fill="auto"/>
            <w:tcPrChange w:id="284" w:author="CBPStaff" w:date="2018-08-07T16:33:00Z">
              <w:tcPr>
                <w:tcW w:w="1451" w:type="dxa"/>
                <w:gridSpan w:val="2"/>
                <w:shd w:val="clear" w:color="auto" w:fill="auto"/>
              </w:tcPr>
            </w:tcPrChange>
          </w:tcPr>
          <w:p w14:paraId="5D5128B7" w14:textId="149FEDFF" w:rsidR="001A6306" w:rsidRDefault="001A6306" w:rsidP="00386805">
            <w:pPr>
              <w:spacing w:line="276" w:lineRule="auto"/>
              <w:cnfStyle w:val="000000000000" w:firstRow="0" w:lastRow="0" w:firstColumn="0" w:lastColumn="0" w:oddVBand="0" w:evenVBand="0" w:oddHBand="0" w:evenHBand="0" w:firstRowFirstColumn="0" w:firstRowLastColumn="0" w:lastRowFirstColumn="0" w:lastRowLastColumn="0"/>
            </w:pPr>
            <w:r>
              <w:t>TCW</w:t>
            </w:r>
          </w:p>
        </w:tc>
        <w:tc>
          <w:tcPr>
            <w:tcW w:w="1673" w:type="dxa"/>
            <w:shd w:val="clear" w:color="auto" w:fill="auto"/>
            <w:tcPrChange w:id="285" w:author="CBPStaff" w:date="2018-08-07T16:33:00Z">
              <w:tcPr>
                <w:tcW w:w="1673" w:type="dxa"/>
                <w:shd w:val="clear" w:color="auto" w:fill="auto"/>
              </w:tcPr>
            </w:tcPrChange>
          </w:tcPr>
          <w:p w14:paraId="3B555385" w14:textId="77777777" w:rsidR="001A6306" w:rsidRDefault="001A6306"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A8D08D" w:themeFill="accent6" w:themeFillTint="99"/>
            <w:tcPrChange w:id="286" w:author="CBPStaff" w:date="2018-08-07T16:33:00Z">
              <w:tcPr>
                <w:tcW w:w="5516" w:type="dxa"/>
                <w:shd w:val="clear" w:color="auto" w:fill="A8D08D" w:themeFill="accent6" w:themeFillTint="99"/>
              </w:tcPr>
            </w:tcPrChange>
          </w:tcPr>
          <w:p w14:paraId="32E4E513" w14:textId="3BF4DB5C" w:rsidR="001A6306" w:rsidRDefault="001A6306" w:rsidP="00386805">
            <w:pPr>
              <w:spacing w:line="276" w:lineRule="auto"/>
              <w:cnfStyle w:val="000000000000" w:firstRow="0" w:lastRow="0" w:firstColumn="0" w:lastColumn="0" w:oddVBand="0" w:evenVBand="0" w:oddHBand="0" w:evenHBand="0" w:firstRowFirstColumn="0" w:firstRowLastColumn="0" w:lastRowFirstColumn="0" w:lastRowLastColumn="0"/>
            </w:pPr>
            <w:r w:rsidRPr="008857D2">
              <w:t xml:space="preserve">Report was reviewed and summary slides produced in March 2016. </w:t>
            </w:r>
            <w:ins w:id="287" w:author="CBPStaff" w:date="2018-08-07T11:53:00Z">
              <w:r>
                <w:t xml:space="preserve">Found minimal useful information. </w:t>
              </w:r>
            </w:ins>
          </w:p>
        </w:tc>
      </w:tr>
      <w:tr w:rsidR="001A6306" w14:paraId="381FCE3D" w14:textId="77777777" w:rsidTr="00810D74">
        <w:trPr>
          <w:cnfStyle w:val="000000100000" w:firstRow="0" w:lastRow="0" w:firstColumn="0" w:lastColumn="0" w:oddVBand="0" w:evenVBand="0" w:oddHBand="1" w:evenHBand="0" w:firstRowFirstColumn="0" w:firstRowLastColumn="0" w:lastRowFirstColumn="0" w:lastRowLastColumn="0"/>
          <w:trHeight w:val="1080"/>
          <w:trPrChange w:id="288" w:author="CBPStaff" w:date="2018-08-07T16:33:00Z">
            <w:trPr>
              <w:trHeight w:val="1080"/>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Change w:id="289" w:author="CBPStaff" w:date="2018-08-07T16:33:00Z">
              <w:tcPr>
                <w:tcW w:w="837" w:type="dxa"/>
                <w:gridSpan w:val="2"/>
                <w:vMerge/>
                <w:shd w:val="clear" w:color="auto" w:fill="FFFFFF" w:themeFill="background1"/>
              </w:tcPr>
            </w:tcPrChange>
          </w:tcPr>
          <w:p w14:paraId="36651906" w14:textId="77777777" w:rsidR="001A6306" w:rsidRDefault="001A6306" w:rsidP="00386805">
            <w:pPr>
              <w:spacing w:line="276" w:lineRule="auto"/>
              <w:cnfStyle w:val="001000100000" w:firstRow="0" w:lastRow="0" w:firstColumn="1" w:lastColumn="0" w:oddVBand="0" w:evenVBand="0" w:oddHBand="1" w:evenHBand="0" w:firstRowFirstColumn="0" w:firstRowLastColumn="0" w:lastRowFirstColumn="0" w:lastRowLastColumn="0"/>
            </w:pPr>
          </w:p>
        </w:tc>
        <w:tc>
          <w:tcPr>
            <w:tcW w:w="2471" w:type="dxa"/>
            <w:vMerge/>
            <w:shd w:val="clear" w:color="auto" w:fill="FFFFFF" w:themeFill="background1"/>
            <w:tcPrChange w:id="290" w:author="CBPStaff" w:date="2018-08-07T16:33:00Z">
              <w:tcPr>
                <w:tcW w:w="1903" w:type="dxa"/>
                <w:vMerge/>
                <w:shd w:val="clear" w:color="auto" w:fill="FFFFFF" w:themeFill="background1"/>
              </w:tcPr>
            </w:tcPrChange>
          </w:tcPr>
          <w:p w14:paraId="5F7DCFD9" w14:textId="77777777" w:rsidR="001A6306" w:rsidRPr="000B174B" w:rsidRDefault="001A6306"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shd w:val="clear" w:color="auto" w:fill="FF3300"/>
            <w:tcPrChange w:id="291" w:author="CBPStaff" w:date="2018-08-07T16:33:00Z">
              <w:tcPr>
                <w:tcW w:w="2974" w:type="dxa"/>
                <w:gridSpan w:val="5"/>
                <w:shd w:val="clear" w:color="auto" w:fill="FF3300"/>
              </w:tcPr>
            </w:tcPrChange>
          </w:tcPr>
          <w:p w14:paraId="789B9B69" w14:textId="3F72010A" w:rsidR="001A6306" w:rsidRDefault="001A6306" w:rsidP="00386805">
            <w:pPr>
              <w:spacing w:line="276" w:lineRule="auto"/>
              <w:cnfStyle w:val="000000100000" w:firstRow="0" w:lastRow="0" w:firstColumn="0" w:lastColumn="0" w:oddVBand="0" w:evenVBand="0" w:oddHBand="1" w:evenHBand="0" w:firstRowFirstColumn="0" w:firstRowLastColumn="0" w:lastRowFirstColumn="0" w:lastRowLastColumn="0"/>
            </w:pPr>
            <w:r>
              <w:t xml:space="preserve">1.6.2 </w:t>
            </w:r>
            <w:r w:rsidRPr="000B174B">
              <w:t>Determine additional activities that could be helpful in determining where more atmospheric source data is needed.</w:t>
            </w:r>
          </w:p>
        </w:tc>
        <w:tc>
          <w:tcPr>
            <w:tcW w:w="1451" w:type="dxa"/>
            <w:shd w:val="clear" w:color="auto" w:fill="auto"/>
            <w:tcPrChange w:id="292" w:author="CBPStaff" w:date="2018-08-07T16:33:00Z">
              <w:tcPr>
                <w:tcW w:w="1451" w:type="dxa"/>
                <w:gridSpan w:val="2"/>
                <w:shd w:val="clear" w:color="auto" w:fill="auto"/>
              </w:tcPr>
            </w:tcPrChange>
          </w:tcPr>
          <w:p w14:paraId="04A5F459" w14:textId="52ECEB31" w:rsidR="001A6306" w:rsidRDefault="001A6306" w:rsidP="00386805">
            <w:pPr>
              <w:spacing w:line="276" w:lineRule="auto"/>
              <w:cnfStyle w:val="000000100000" w:firstRow="0" w:lastRow="0" w:firstColumn="0" w:lastColumn="0" w:oddVBand="0" w:evenVBand="0" w:oddHBand="1" w:evenHBand="0" w:firstRowFirstColumn="0" w:firstRowLastColumn="0" w:lastRowFirstColumn="0" w:lastRowLastColumn="0"/>
            </w:pPr>
            <w:ins w:id="293" w:author="CBPStaff" w:date="2018-08-07T11:55:00Z">
              <w:r>
                <w:t>TCW</w:t>
              </w:r>
            </w:ins>
          </w:p>
        </w:tc>
        <w:tc>
          <w:tcPr>
            <w:tcW w:w="1673" w:type="dxa"/>
            <w:shd w:val="clear" w:color="auto" w:fill="auto"/>
            <w:tcPrChange w:id="294" w:author="CBPStaff" w:date="2018-08-07T16:33:00Z">
              <w:tcPr>
                <w:tcW w:w="1673" w:type="dxa"/>
                <w:shd w:val="clear" w:color="auto" w:fill="auto"/>
              </w:tcPr>
            </w:tcPrChange>
          </w:tcPr>
          <w:p w14:paraId="6D9BAEB4" w14:textId="77777777" w:rsidR="001A6306" w:rsidRDefault="001A6306"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FF3300"/>
            <w:tcPrChange w:id="295" w:author="CBPStaff" w:date="2018-08-07T16:33:00Z">
              <w:tcPr>
                <w:tcW w:w="5516" w:type="dxa"/>
                <w:shd w:val="clear" w:color="auto" w:fill="FF3300"/>
              </w:tcPr>
            </w:tcPrChange>
          </w:tcPr>
          <w:p w14:paraId="088A2E53" w14:textId="2889725B" w:rsidR="001A6306" w:rsidRDefault="001A6306" w:rsidP="00386805">
            <w:pPr>
              <w:spacing w:line="276" w:lineRule="auto"/>
              <w:cnfStyle w:val="000000100000" w:firstRow="0" w:lastRow="0" w:firstColumn="0" w:lastColumn="0" w:oddVBand="0" w:evenVBand="0" w:oddHBand="1" w:evenHBand="0" w:firstRowFirstColumn="0" w:firstRowLastColumn="0" w:lastRowFirstColumn="0" w:lastRowLastColumn="0"/>
            </w:pPr>
            <w:r w:rsidRPr="00DB56B5">
              <w:t xml:space="preserve">TCW put </w:t>
            </w:r>
            <w:r>
              <w:t>forward a proposal for Goal Team</w:t>
            </w:r>
            <w:r w:rsidRPr="00DB56B5">
              <w:t xml:space="preserve"> funding</w:t>
            </w:r>
            <w:ins w:id="296" w:author="CBPStaff" w:date="2018-08-07T11:57:00Z">
              <w:r>
                <w:t xml:space="preserve">, but were unsuccessful at finding resources for atmospheric PCB monitoring. </w:t>
              </w:r>
            </w:ins>
            <w:ins w:id="297" w:author="CBPStaff" w:date="2018-08-07T11:58:00Z">
              <w:r>
                <w:t xml:space="preserve">Findings by </w:t>
              </w:r>
            </w:ins>
            <w:ins w:id="298" w:author="CBPStaff" w:date="2018-08-07T11:57:00Z">
              <w:r>
                <w:t xml:space="preserve">Dr. </w:t>
              </w:r>
              <w:proofErr w:type="spellStart"/>
              <w:r>
                <w:t>Upal</w:t>
              </w:r>
              <w:proofErr w:type="spellEnd"/>
              <w:r>
                <w:t xml:space="preserve"> Ghosh (UMBC) </w:t>
              </w:r>
            </w:ins>
            <w:ins w:id="299" w:author="CBPStaff" w:date="2018-08-07T11:58:00Z">
              <w:r>
                <w:t>should be assessed</w:t>
              </w:r>
            </w:ins>
            <w:ins w:id="300" w:author="CBPStaff" w:date="2018-08-07T12:00:00Z">
              <w:r>
                <w:t xml:space="preserve"> for applicability to watershed PCB TMDLs. Strategy is needed for any remaining gaps in jurisdictional PCB models. </w:t>
              </w:r>
            </w:ins>
            <w:ins w:id="301" w:author="CBPStaff" w:date="2018-08-07T11:58:00Z">
              <w:r>
                <w:t xml:space="preserve"> </w:t>
              </w:r>
            </w:ins>
            <w:del w:id="302" w:author="CBPStaff" w:date="2018-08-07T11:57:00Z">
              <w:r w:rsidRPr="00DB56B5" w:rsidDel="001A6306">
                <w:delText xml:space="preserve"> </w:delText>
              </w:r>
            </w:del>
          </w:p>
        </w:tc>
      </w:tr>
      <w:tr w:rsidR="00386805" w14:paraId="7AC6518F" w14:textId="77777777" w:rsidTr="00810D74">
        <w:trPr>
          <w:trHeight w:val="927"/>
          <w:trPrChange w:id="303" w:author="CBPStaff" w:date="2018-08-07T16:33:00Z">
            <w:trPr>
              <w:trHeight w:val="927"/>
            </w:trPr>
          </w:trPrChange>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tcPrChange w:id="304" w:author="CBPStaff" w:date="2018-08-07T16:33:00Z">
              <w:tcPr>
                <w:tcW w:w="837" w:type="dxa"/>
                <w:gridSpan w:val="2"/>
                <w:vMerge w:val="restart"/>
                <w:shd w:val="clear" w:color="auto" w:fill="FFFFFF" w:themeFill="background1"/>
              </w:tcPr>
            </w:tcPrChange>
          </w:tcPr>
          <w:p w14:paraId="060F5856" w14:textId="0D17D7DE" w:rsidR="00386805" w:rsidRDefault="00386805" w:rsidP="00386805">
            <w:pPr>
              <w:spacing w:line="276" w:lineRule="auto"/>
            </w:pPr>
            <w:r>
              <w:t>1.7</w:t>
            </w:r>
          </w:p>
        </w:tc>
        <w:tc>
          <w:tcPr>
            <w:tcW w:w="2471" w:type="dxa"/>
            <w:vMerge w:val="restart"/>
            <w:shd w:val="clear" w:color="auto" w:fill="FFFFFF" w:themeFill="background1"/>
            <w:tcPrChange w:id="305" w:author="CBPStaff" w:date="2018-08-07T16:33:00Z">
              <w:tcPr>
                <w:tcW w:w="1903" w:type="dxa"/>
                <w:vMerge w:val="restart"/>
                <w:shd w:val="clear" w:color="auto" w:fill="FFFFFF" w:themeFill="background1"/>
              </w:tcPr>
            </w:tcPrChange>
          </w:tcPr>
          <w:p w14:paraId="1ECAB7BC" w14:textId="0E098A8C"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D23888">
              <w:t>Assess the information that is available and forthcoming (e.g., the characterization of Anacostia river sediments by DC Department of Energy and Environment) that describes the most highly contaminated in-stream sediments in the watershed to engage the jurisdictions and federal regulators to explore the feasibility of additional remedial actions such as capping and/or dredging.</w:t>
            </w:r>
          </w:p>
        </w:tc>
        <w:tc>
          <w:tcPr>
            <w:tcW w:w="2406" w:type="dxa"/>
            <w:shd w:val="clear" w:color="auto" w:fill="A8D08D" w:themeFill="accent6" w:themeFillTint="99"/>
            <w:tcPrChange w:id="306" w:author="CBPStaff" w:date="2018-08-07T16:33:00Z">
              <w:tcPr>
                <w:tcW w:w="2974" w:type="dxa"/>
                <w:gridSpan w:val="5"/>
                <w:shd w:val="clear" w:color="auto" w:fill="A8D08D" w:themeFill="accent6" w:themeFillTint="99"/>
              </w:tcPr>
            </w:tcPrChange>
          </w:tcPr>
          <w:p w14:paraId="77EBE5C9" w14:textId="22696A86"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t xml:space="preserve">1.7.1 </w:t>
            </w:r>
            <w:r w:rsidRPr="00D23888">
              <w:t>Develop a final Remedial Investigation Report (RI Report) based on the 700 samples already collected along the 9-mile tidal portion of Anacostia River between FY14 and end of FY15.</w:t>
            </w:r>
          </w:p>
        </w:tc>
        <w:tc>
          <w:tcPr>
            <w:tcW w:w="1451" w:type="dxa"/>
            <w:shd w:val="clear" w:color="auto" w:fill="A8D08D" w:themeFill="accent6" w:themeFillTint="99"/>
            <w:tcPrChange w:id="307" w:author="CBPStaff" w:date="2018-08-07T16:33:00Z">
              <w:tcPr>
                <w:tcW w:w="1451" w:type="dxa"/>
                <w:gridSpan w:val="2"/>
                <w:shd w:val="clear" w:color="auto" w:fill="A8D08D" w:themeFill="accent6" w:themeFillTint="99"/>
              </w:tcPr>
            </w:tcPrChange>
          </w:tcPr>
          <w:p w14:paraId="4FC12CE5" w14:textId="03B06E0C"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D23888">
              <w:t>DOEE and federal partners</w:t>
            </w:r>
          </w:p>
        </w:tc>
        <w:tc>
          <w:tcPr>
            <w:tcW w:w="1673" w:type="dxa"/>
            <w:shd w:val="clear" w:color="auto" w:fill="A8D08D" w:themeFill="accent6" w:themeFillTint="99"/>
            <w:tcPrChange w:id="308" w:author="CBPStaff" w:date="2018-08-07T16:33:00Z">
              <w:tcPr>
                <w:tcW w:w="1673" w:type="dxa"/>
                <w:shd w:val="clear" w:color="auto" w:fill="A8D08D" w:themeFill="accent6" w:themeFillTint="99"/>
              </w:tcPr>
            </w:tcPrChange>
          </w:tcPr>
          <w:p w14:paraId="6E5136C5"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A8D08D" w:themeFill="accent6" w:themeFillTint="99"/>
            <w:tcPrChange w:id="309" w:author="CBPStaff" w:date="2018-08-07T16:33:00Z">
              <w:tcPr>
                <w:tcW w:w="5516" w:type="dxa"/>
                <w:shd w:val="clear" w:color="auto" w:fill="A8D08D" w:themeFill="accent6" w:themeFillTint="99"/>
              </w:tcPr>
            </w:tcPrChange>
          </w:tcPr>
          <w:p w14:paraId="02DF549C" w14:textId="041B259C"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DB56B5">
              <w:t>DOEE has completed all field activities for the Anacostia River sediment monitoring project. DOEE contractor has submitted a draft RI report to the Agency and is currently under review. Release of the RI report for public comment will be in early 2018. DOEE has held multiple meting engaging the public on the project, and providing updated during 2017.</w:t>
            </w:r>
          </w:p>
        </w:tc>
      </w:tr>
      <w:tr w:rsidR="00386805" w14:paraId="1C73F7A7" w14:textId="77777777" w:rsidTr="00810D74">
        <w:trPr>
          <w:cnfStyle w:val="000000100000" w:firstRow="0" w:lastRow="0" w:firstColumn="0" w:lastColumn="0" w:oddVBand="0" w:evenVBand="0" w:oddHBand="1" w:evenHBand="0" w:firstRowFirstColumn="0" w:firstRowLastColumn="0" w:lastRowFirstColumn="0" w:lastRowLastColumn="0"/>
          <w:trHeight w:val="926"/>
          <w:trPrChange w:id="310" w:author="CBPStaff" w:date="2018-08-07T16:33:00Z">
            <w:trPr>
              <w:trHeight w:val="926"/>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Change w:id="311" w:author="CBPStaff" w:date="2018-08-07T16:33:00Z">
              <w:tcPr>
                <w:tcW w:w="837" w:type="dxa"/>
                <w:gridSpan w:val="2"/>
                <w:vMerge/>
                <w:shd w:val="clear" w:color="auto" w:fill="FFFFFF" w:themeFill="background1"/>
              </w:tcPr>
            </w:tcPrChange>
          </w:tcPr>
          <w:p w14:paraId="41C82384" w14:textId="77777777" w:rsidR="00386805" w:rsidRDefault="00386805" w:rsidP="00386805">
            <w:pPr>
              <w:spacing w:line="276" w:lineRule="auto"/>
              <w:cnfStyle w:val="001000100000" w:firstRow="0" w:lastRow="0" w:firstColumn="1" w:lastColumn="0" w:oddVBand="0" w:evenVBand="0" w:oddHBand="1" w:evenHBand="0" w:firstRowFirstColumn="0" w:firstRowLastColumn="0" w:lastRowFirstColumn="0" w:lastRowLastColumn="0"/>
            </w:pPr>
          </w:p>
        </w:tc>
        <w:tc>
          <w:tcPr>
            <w:tcW w:w="2471" w:type="dxa"/>
            <w:vMerge/>
            <w:shd w:val="clear" w:color="auto" w:fill="FFFFFF" w:themeFill="background1"/>
            <w:tcPrChange w:id="312" w:author="CBPStaff" w:date="2018-08-07T16:33:00Z">
              <w:tcPr>
                <w:tcW w:w="1903" w:type="dxa"/>
                <w:vMerge/>
                <w:shd w:val="clear" w:color="auto" w:fill="FFFFFF" w:themeFill="background1"/>
              </w:tcPr>
            </w:tcPrChange>
          </w:tcPr>
          <w:p w14:paraId="360749CF" w14:textId="77777777" w:rsidR="00386805" w:rsidRPr="00D23888"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shd w:val="clear" w:color="auto" w:fill="FFE599" w:themeFill="accent4" w:themeFillTint="66"/>
            <w:tcPrChange w:id="313" w:author="CBPStaff" w:date="2018-08-07T16:33:00Z">
              <w:tcPr>
                <w:tcW w:w="2974" w:type="dxa"/>
                <w:gridSpan w:val="5"/>
                <w:shd w:val="clear" w:color="auto" w:fill="FFE599" w:themeFill="accent4" w:themeFillTint="66"/>
              </w:tcPr>
            </w:tcPrChange>
          </w:tcPr>
          <w:p w14:paraId="50A74F48" w14:textId="725A8226"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t xml:space="preserve">1.7.2 </w:t>
            </w:r>
            <w:r w:rsidRPr="00D23888">
              <w:t xml:space="preserve">Study brown bullhead tumors in tidal Potomac River and Anacostia River between 2014-2016, establish trends, if any, and to determine whether or not any </w:t>
            </w:r>
            <w:r w:rsidRPr="00D23888">
              <w:lastRenderedPageBreak/>
              <w:t>established trends are local or regional</w:t>
            </w:r>
            <w:proofErr w:type="gramStart"/>
            <w:r w:rsidRPr="00D23888">
              <w:t>; )</w:t>
            </w:r>
            <w:proofErr w:type="gramEnd"/>
            <w:r w:rsidRPr="00D23888">
              <w:t>.</w:t>
            </w:r>
          </w:p>
        </w:tc>
        <w:tc>
          <w:tcPr>
            <w:tcW w:w="1451" w:type="dxa"/>
            <w:shd w:val="clear" w:color="auto" w:fill="FFE599" w:themeFill="accent4" w:themeFillTint="66"/>
            <w:tcPrChange w:id="314" w:author="CBPStaff" w:date="2018-08-07T16:33:00Z">
              <w:tcPr>
                <w:tcW w:w="1451" w:type="dxa"/>
                <w:gridSpan w:val="2"/>
                <w:shd w:val="clear" w:color="auto" w:fill="FFE599" w:themeFill="accent4" w:themeFillTint="66"/>
              </w:tcPr>
            </w:tcPrChange>
          </w:tcPr>
          <w:p w14:paraId="3D996921" w14:textId="2EC2A161"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D23888">
              <w:lastRenderedPageBreak/>
              <w:t>DOEE and FWS</w:t>
            </w:r>
          </w:p>
        </w:tc>
        <w:tc>
          <w:tcPr>
            <w:tcW w:w="1673" w:type="dxa"/>
            <w:shd w:val="clear" w:color="auto" w:fill="FFE599" w:themeFill="accent4" w:themeFillTint="66"/>
            <w:tcPrChange w:id="315" w:author="CBPStaff" w:date="2018-08-07T16:33:00Z">
              <w:tcPr>
                <w:tcW w:w="1673" w:type="dxa"/>
                <w:shd w:val="clear" w:color="auto" w:fill="FFE599" w:themeFill="accent4" w:themeFillTint="66"/>
              </w:tcPr>
            </w:tcPrChange>
          </w:tcPr>
          <w:p w14:paraId="4162E703"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FFE599" w:themeFill="accent4" w:themeFillTint="66"/>
            <w:tcPrChange w:id="316" w:author="CBPStaff" w:date="2018-08-07T16:33:00Z">
              <w:tcPr>
                <w:tcW w:w="5516" w:type="dxa"/>
                <w:shd w:val="clear" w:color="auto" w:fill="FFE599" w:themeFill="accent4" w:themeFillTint="66"/>
              </w:tcPr>
            </w:tcPrChange>
          </w:tcPr>
          <w:p w14:paraId="0A4537A2" w14:textId="10BE9DF1"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DB56B5">
              <w:t xml:space="preserve">FWS has completed </w:t>
            </w:r>
            <w:r>
              <w:t>the brown bullhead catfish study</w:t>
            </w:r>
            <w:r w:rsidRPr="00DB56B5">
              <w:t xml:space="preserve"> and DOEE is awaiting a draft to the final report for this 3rd round of data collection.</w:t>
            </w:r>
          </w:p>
        </w:tc>
      </w:tr>
      <w:tr w:rsidR="00386805" w14:paraId="2D0E29EA" w14:textId="77777777" w:rsidTr="00810D74">
        <w:trPr>
          <w:trHeight w:val="926"/>
          <w:trPrChange w:id="317" w:author="CBPStaff" w:date="2018-08-07T16:33:00Z">
            <w:trPr>
              <w:trHeight w:val="926"/>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Change w:id="318" w:author="CBPStaff" w:date="2018-08-07T16:33:00Z">
              <w:tcPr>
                <w:tcW w:w="837" w:type="dxa"/>
                <w:gridSpan w:val="2"/>
                <w:vMerge/>
                <w:shd w:val="clear" w:color="auto" w:fill="FFFFFF" w:themeFill="background1"/>
              </w:tcPr>
            </w:tcPrChange>
          </w:tcPr>
          <w:p w14:paraId="27F0852E" w14:textId="77777777" w:rsidR="00386805" w:rsidRDefault="00386805" w:rsidP="00386805">
            <w:pPr>
              <w:spacing w:line="276" w:lineRule="auto"/>
            </w:pPr>
          </w:p>
        </w:tc>
        <w:tc>
          <w:tcPr>
            <w:tcW w:w="2471" w:type="dxa"/>
            <w:vMerge/>
            <w:shd w:val="clear" w:color="auto" w:fill="FFFFFF" w:themeFill="background1"/>
            <w:tcPrChange w:id="319" w:author="CBPStaff" w:date="2018-08-07T16:33:00Z">
              <w:tcPr>
                <w:tcW w:w="1903" w:type="dxa"/>
                <w:vMerge/>
                <w:shd w:val="clear" w:color="auto" w:fill="FFFFFF" w:themeFill="background1"/>
              </w:tcPr>
            </w:tcPrChange>
          </w:tcPr>
          <w:p w14:paraId="51320270" w14:textId="77777777" w:rsidR="00386805" w:rsidRPr="00D23888"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shd w:val="clear" w:color="auto" w:fill="FFE599" w:themeFill="accent4" w:themeFillTint="66"/>
            <w:tcPrChange w:id="320" w:author="CBPStaff" w:date="2018-08-07T16:33:00Z">
              <w:tcPr>
                <w:tcW w:w="2974" w:type="dxa"/>
                <w:gridSpan w:val="5"/>
                <w:shd w:val="clear" w:color="auto" w:fill="FFE599" w:themeFill="accent4" w:themeFillTint="66"/>
              </w:tcPr>
            </w:tcPrChange>
          </w:tcPr>
          <w:p w14:paraId="06945C88" w14:textId="239391E5"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t xml:space="preserve">1.7.3 </w:t>
            </w:r>
            <w:r w:rsidRPr="00D23888">
              <w:t>Install gauging and sampling stations in NW Branch, NE Branch and Lower Beaver dam Creek. Sampling storms by collecting sediment samples using innovative USGS tested methods to calculate loads for six episodes.</w:t>
            </w:r>
          </w:p>
        </w:tc>
        <w:tc>
          <w:tcPr>
            <w:tcW w:w="1451" w:type="dxa"/>
            <w:shd w:val="clear" w:color="auto" w:fill="FFE599" w:themeFill="accent4" w:themeFillTint="66"/>
            <w:tcPrChange w:id="321" w:author="CBPStaff" w:date="2018-08-07T16:33:00Z">
              <w:tcPr>
                <w:tcW w:w="1451" w:type="dxa"/>
                <w:gridSpan w:val="2"/>
                <w:shd w:val="clear" w:color="auto" w:fill="FFE599" w:themeFill="accent4" w:themeFillTint="66"/>
              </w:tcPr>
            </w:tcPrChange>
          </w:tcPr>
          <w:p w14:paraId="04AE78B8" w14:textId="72C6C318"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D23888">
              <w:t>DOEE and USGS</w:t>
            </w:r>
          </w:p>
        </w:tc>
        <w:tc>
          <w:tcPr>
            <w:tcW w:w="1673" w:type="dxa"/>
            <w:shd w:val="clear" w:color="auto" w:fill="FFE599" w:themeFill="accent4" w:themeFillTint="66"/>
            <w:tcPrChange w:id="322" w:author="CBPStaff" w:date="2018-08-07T16:33:00Z">
              <w:tcPr>
                <w:tcW w:w="1673" w:type="dxa"/>
                <w:shd w:val="clear" w:color="auto" w:fill="FFE599" w:themeFill="accent4" w:themeFillTint="66"/>
              </w:tcPr>
            </w:tcPrChange>
          </w:tcPr>
          <w:p w14:paraId="3459DDDF"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vMerge w:val="restart"/>
            <w:shd w:val="clear" w:color="auto" w:fill="FFE599" w:themeFill="accent4" w:themeFillTint="66"/>
            <w:tcPrChange w:id="323" w:author="CBPStaff" w:date="2018-08-07T16:33:00Z">
              <w:tcPr>
                <w:tcW w:w="5516" w:type="dxa"/>
                <w:vMerge w:val="restart"/>
                <w:shd w:val="clear" w:color="auto" w:fill="FFE599" w:themeFill="accent4" w:themeFillTint="66"/>
              </w:tcPr>
            </w:tcPrChange>
          </w:tcPr>
          <w:p w14:paraId="28A3A968" w14:textId="68235BE0"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t>DOEE in contract with USGS continues to collect water-quality samples for both low</w:t>
            </w:r>
            <w:ins w:id="324" w:author="CBPStaff" w:date="2018-08-07T12:05:00Z">
              <w:r w:rsidR="00280176">
                <w:t xml:space="preserve"> </w:t>
              </w:r>
            </w:ins>
            <w:r>
              <w:t>flow and storm</w:t>
            </w:r>
            <w:ins w:id="325" w:author="CBPStaff" w:date="2018-08-07T12:05:00Z">
              <w:r w:rsidR="00280176">
                <w:t xml:space="preserve"> </w:t>
              </w:r>
            </w:ins>
            <w:r>
              <w:t xml:space="preserve">flow samples at NE Branch, NW Branch, </w:t>
            </w:r>
            <w:proofErr w:type="spellStart"/>
            <w:r>
              <w:t>Beaverdam</w:t>
            </w:r>
            <w:proofErr w:type="spellEnd"/>
            <w:r>
              <w:t xml:space="preserve"> Creek</w:t>
            </w:r>
          </w:p>
          <w:p w14:paraId="76A1823C" w14:textId="29A6D299"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t>(BDC), Hickey Run, and Watts Branch; and 4 smaller non-gaged tributaries that flow through Washington, D.C. -- Nash Run, Ft. DuPont, Pope’s Branch, and Ft. Stanton;</w:t>
            </w:r>
          </w:p>
        </w:tc>
      </w:tr>
      <w:tr w:rsidR="00386805" w14:paraId="21503B2E" w14:textId="77777777" w:rsidTr="00810D74">
        <w:trPr>
          <w:cnfStyle w:val="000000100000" w:firstRow="0" w:lastRow="0" w:firstColumn="0" w:lastColumn="0" w:oddVBand="0" w:evenVBand="0" w:oddHBand="1" w:evenHBand="0" w:firstRowFirstColumn="0" w:firstRowLastColumn="0" w:lastRowFirstColumn="0" w:lastRowLastColumn="0"/>
          <w:trHeight w:val="926"/>
          <w:trPrChange w:id="326" w:author="CBPStaff" w:date="2018-08-07T16:33:00Z">
            <w:trPr>
              <w:trHeight w:val="926"/>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Change w:id="327" w:author="CBPStaff" w:date="2018-08-07T16:33:00Z">
              <w:tcPr>
                <w:tcW w:w="837" w:type="dxa"/>
                <w:gridSpan w:val="2"/>
                <w:vMerge/>
                <w:shd w:val="clear" w:color="auto" w:fill="FFFFFF" w:themeFill="background1"/>
              </w:tcPr>
            </w:tcPrChange>
          </w:tcPr>
          <w:p w14:paraId="136AC210" w14:textId="77777777" w:rsidR="00386805" w:rsidRDefault="00386805" w:rsidP="00386805">
            <w:pPr>
              <w:spacing w:line="276" w:lineRule="auto"/>
              <w:cnfStyle w:val="001000100000" w:firstRow="0" w:lastRow="0" w:firstColumn="1" w:lastColumn="0" w:oddVBand="0" w:evenVBand="0" w:oddHBand="1" w:evenHBand="0" w:firstRowFirstColumn="0" w:firstRowLastColumn="0" w:lastRowFirstColumn="0" w:lastRowLastColumn="0"/>
            </w:pPr>
          </w:p>
        </w:tc>
        <w:tc>
          <w:tcPr>
            <w:tcW w:w="2471" w:type="dxa"/>
            <w:vMerge/>
            <w:shd w:val="clear" w:color="auto" w:fill="FFFFFF" w:themeFill="background1"/>
            <w:tcPrChange w:id="328" w:author="CBPStaff" w:date="2018-08-07T16:33:00Z">
              <w:tcPr>
                <w:tcW w:w="1903" w:type="dxa"/>
                <w:vMerge/>
                <w:shd w:val="clear" w:color="auto" w:fill="FFFFFF" w:themeFill="background1"/>
              </w:tcPr>
            </w:tcPrChange>
          </w:tcPr>
          <w:p w14:paraId="01A3A14E" w14:textId="77777777" w:rsidR="00386805" w:rsidRPr="00D23888"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shd w:val="clear" w:color="auto" w:fill="FFE599" w:themeFill="accent4" w:themeFillTint="66"/>
            <w:tcPrChange w:id="329" w:author="CBPStaff" w:date="2018-08-07T16:33:00Z">
              <w:tcPr>
                <w:tcW w:w="2974" w:type="dxa"/>
                <w:gridSpan w:val="5"/>
                <w:shd w:val="clear" w:color="auto" w:fill="FFE599" w:themeFill="accent4" w:themeFillTint="66"/>
              </w:tcPr>
            </w:tcPrChange>
          </w:tcPr>
          <w:p w14:paraId="7D6FD75E" w14:textId="48BD5C8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t xml:space="preserve">1.7.4 </w:t>
            </w:r>
            <w:r w:rsidRPr="00D23888">
              <w:t>Collect data to identify sources and characterize contributions from those sources, including CSOs, MS4 outfalls, streams, and upstream contributions.</w:t>
            </w:r>
          </w:p>
        </w:tc>
        <w:tc>
          <w:tcPr>
            <w:tcW w:w="1451" w:type="dxa"/>
            <w:shd w:val="clear" w:color="auto" w:fill="FFE599" w:themeFill="accent4" w:themeFillTint="66"/>
            <w:tcPrChange w:id="330" w:author="CBPStaff" w:date="2018-08-07T16:33:00Z">
              <w:tcPr>
                <w:tcW w:w="1451" w:type="dxa"/>
                <w:gridSpan w:val="2"/>
                <w:shd w:val="clear" w:color="auto" w:fill="FFE599" w:themeFill="accent4" w:themeFillTint="66"/>
              </w:tcPr>
            </w:tcPrChange>
          </w:tcPr>
          <w:p w14:paraId="46A62D88" w14:textId="5A658F62"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D23888">
              <w:t>DOEE and USGS</w:t>
            </w:r>
          </w:p>
        </w:tc>
        <w:tc>
          <w:tcPr>
            <w:tcW w:w="1673" w:type="dxa"/>
            <w:shd w:val="clear" w:color="auto" w:fill="FFE599" w:themeFill="accent4" w:themeFillTint="66"/>
            <w:tcPrChange w:id="331" w:author="CBPStaff" w:date="2018-08-07T16:33:00Z">
              <w:tcPr>
                <w:tcW w:w="1673" w:type="dxa"/>
                <w:shd w:val="clear" w:color="auto" w:fill="FFE599" w:themeFill="accent4" w:themeFillTint="66"/>
              </w:tcPr>
            </w:tcPrChange>
          </w:tcPr>
          <w:p w14:paraId="702D8D80"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vMerge/>
            <w:shd w:val="clear" w:color="auto" w:fill="FFE599" w:themeFill="accent4" w:themeFillTint="66"/>
            <w:tcPrChange w:id="332" w:author="CBPStaff" w:date="2018-08-07T16:33:00Z">
              <w:tcPr>
                <w:tcW w:w="5516" w:type="dxa"/>
                <w:vMerge/>
                <w:shd w:val="clear" w:color="auto" w:fill="FFE599" w:themeFill="accent4" w:themeFillTint="66"/>
              </w:tcPr>
            </w:tcPrChange>
          </w:tcPr>
          <w:p w14:paraId="1E9A5233"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r>
      <w:tr w:rsidR="00386805" w14:paraId="58C78B05" w14:textId="77777777" w:rsidTr="00810D74">
        <w:trPr>
          <w:trHeight w:val="2060"/>
          <w:trPrChange w:id="333" w:author="CBPStaff" w:date="2018-08-07T16:33:00Z">
            <w:trPr>
              <w:trHeight w:val="2060"/>
            </w:trPr>
          </w:trPrChange>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tcPrChange w:id="334" w:author="CBPStaff" w:date="2018-08-07T16:33:00Z">
              <w:tcPr>
                <w:tcW w:w="837" w:type="dxa"/>
                <w:gridSpan w:val="2"/>
                <w:vMerge w:val="restart"/>
                <w:shd w:val="clear" w:color="auto" w:fill="FFFFFF" w:themeFill="background1"/>
              </w:tcPr>
            </w:tcPrChange>
          </w:tcPr>
          <w:p w14:paraId="4D5FDE3C" w14:textId="09E5F205" w:rsidR="00386805" w:rsidRDefault="00386805" w:rsidP="00386805">
            <w:pPr>
              <w:spacing w:line="276" w:lineRule="auto"/>
            </w:pPr>
            <w:r>
              <w:t>1.8</w:t>
            </w:r>
          </w:p>
        </w:tc>
        <w:tc>
          <w:tcPr>
            <w:tcW w:w="2471" w:type="dxa"/>
            <w:vMerge w:val="restart"/>
            <w:shd w:val="clear" w:color="auto" w:fill="FFFFFF" w:themeFill="background1"/>
            <w:tcPrChange w:id="335" w:author="CBPStaff" w:date="2018-08-07T16:33:00Z">
              <w:tcPr>
                <w:tcW w:w="1903" w:type="dxa"/>
                <w:vMerge w:val="restart"/>
                <w:shd w:val="clear" w:color="auto" w:fill="FFFFFF" w:themeFill="background1"/>
              </w:tcPr>
            </w:tcPrChange>
          </w:tcPr>
          <w:p w14:paraId="0D551343" w14:textId="05E2A3C4"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D23888">
              <w:t xml:space="preserve">The EPA Region 3 HSCD Site Assessment program will continue to track sites that are being evaluated in the Chesapeake Bay Watershed. Additionally, </w:t>
            </w:r>
            <w:r w:rsidRPr="00D23888">
              <w:lastRenderedPageBreak/>
              <w:t>a GIS desktop tool is being developed to assist HSCD in identifying potential land sources of contamination in the watershed. This project is not limited to PCBs, but any type of contamination that could be migrating from CERCLA sites and affecting the watershed. The GIS tool will help to identify potential CERCLA sites and their proximity to environmentally sensitive areas and receptors to better focus on priority site evaluations. The use of EJ SCREEN will be evaluated to identify the location of such sites in areas with diverse populations.</w:t>
            </w:r>
          </w:p>
        </w:tc>
        <w:tc>
          <w:tcPr>
            <w:tcW w:w="2406" w:type="dxa"/>
            <w:shd w:val="clear" w:color="auto" w:fill="FFE599" w:themeFill="accent4" w:themeFillTint="66"/>
            <w:tcPrChange w:id="336" w:author="CBPStaff" w:date="2018-08-07T16:33:00Z">
              <w:tcPr>
                <w:tcW w:w="2974" w:type="dxa"/>
                <w:gridSpan w:val="5"/>
                <w:shd w:val="clear" w:color="auto" w:fill="FFE599" w:themeFill="accent4" w:themeFillTint="66"/>
              </w:tcPr>
            </w:tcPrChange>
          </w:tcPr>
          <w:p w14:paraId="730C2B8D" w14:textId="315C8ED6"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lastRenderedPageBreak/>
              <w:t xml:space="preserve">1.8.1 </w:t>
            </w:r>
            <w:r w:rsidRPr="00D23888">
              <w:t xml:space="preserve">Ongoing tracking in SEMS of work in </w:t>
            </w:r>
            <w:proofErr w:type="spellStart"/>
            <w:r w:rsidRPr="00D23888">
              <w:t>Ches.</w:t>
            </w:r>
            <w:proofErr w:type="spellEnd"/>
            <w:r w:rsidRPr="00D23888">
              <w:t xml:space="preserve"> Bay Watershed Site assessment decision forms have been updated to include checkbox on </w:t>
            </w:r>
            <w:r w:rsidRPr="00D23888">
              <w:lastRenderedPageBreak/>
              <w:t xml:space="preserve">whether site is in </w:t>
            </w:r>
            <w:proofErr w:type="spellStart"/>
            <w:r w:rsidRPr="00D23888">
              <w:t>Ches.</w:t>
            </w:r>
            <w:proofErr w:type="spellEnd"/>
            <w:r w:rsidRPr="00D23888">
              <w:t xml:space="preserve"> Bay Watershed, and/or priority areas (Baltimore Harbor, Anacostia, Elizabeth River)</w:t>
            </w:r>
          </w:p>
        </w:tc>
        <w:tc>
          <w:tcPr>
            <w:tcW w:w="1451" w:type="dxa"/>
            <w:shd w:val="clear" w:color="auto" w:fill="FFE599" w:themeFill="accent4" w:themeFillTint="66"/>
            <w:tcPrChange w:id="337" w:author="CBPStaff" w:date="2018-08-07T16:33:00Z">
              <w:tcPr>
                <w:tcW w:w="1451" w:type="dxa"/>
                <w:gridSpan w:val="2"/>
                <w:shd w:val="clear" w:color="auto" w:fill="FFE599" w:themeFill="accent4" w:themeFillTint="66"/>
              </w:tcPr>
            </w:tcPrChange>
          </w:tcPr>
          <w:p w14:paraId="192F7C14" w14:textId="1A79D7BA"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lastRenderedPageBreak/>
              <w:t>EPA HSCD</w:t>
            </w:r>
          </w:p>
        </w:tc>
        <w:tc>
          <w:tcPr>
            <w:tcW w:w="1673" w:type="dxa"/>
            <w:shd w:val="clear" w:color="auto" w:fill="FFE599" w:themeFill="accent4" w:themeFillTint="66"/>
            <w:tcPrChange w:id="338" w:author="CBPStaff" w:date="2018-08-07T16:33:00Z">
              <w:tcPr>
                <w:tcW w:w="1673" w:type="dxa"/>
                <w:shd w:val="clear" w:color="auto" w:fill="FFE599" w:themeFill="accent4" w:themeFillTint="66"/>
              </w:tcPr>
            </w:tcPrChange>
          </w:tcPr>
          <w:p w14:paraId="75E71CEA"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FFE599" w:themeFill="accent4" w:themeFillTint="66"/>
            <w:tcPrChange w:id="339" w:author="CBPStaff" w:date="2018-08-07T16:33:00Z">
              <w:tcPr>
                <w:tcW w:w="5516" w:type="dxa"/>
                <w:shd w:val="clear" w:color="auto" w:fill="FFE599" w:themeFill="accent4" w:themeFillTint="66"/>
              </w:tcPr>
            </w:tcPrChange>
          </w:tcPr>
          <w:p w14:paraId="55D88DEE" w14:textId="57285343"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DB56B5">
              <w:t>Tracking is ongoing in the CB watershed. HSCD is still in the process of developing GIS desktop tool.</w:t>
            </w:r>
          </w:p>
        </w:tc>
      </w:tr>
      <w:tr w:rsidR="00386805" w14:paraId="685E9A12" w14:textId="77777777" w:rsidTr="00810D74">
        <w:trPr>
          <w:cnfStyle w:val="000000100000" w:firstRow="0" w:lastRow="0" w:firstColumn="0" w:lastColumn="0" w:oddVBand="0" w:evenVBand="0" w:oddHBand="1" w:evenHBand="0" w:firstRowFirstColumn="0" w:firstRowLastColumn="0" w:lastRowFirstColumn="0" w:lastRowLastColumn="0"/>
          <w:trHeight w:val="2060"/>
          <w:trPrChange w:id="340" w:author="CBPStaff" w:date="2018-08-07T16:33:00Z">
            <w:trPr>
              <w:trHeight w:val="2060"/>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Change w:id="341" w:author="CBPStaff" w:date="2018-08-07T16:33:00Z">
              <w:tcPr>
                <w:tcW w:w="837" w:type="dxa"/>
                <w:gridSpan w:val="2"/>
                <w:vMerge/>
                <w:shd w:val="clear" w:color="auto" w:fill="FFFFFF" w:themeFill="background1"/>
              </w:tcPr>
            </w:tcPrChange>
          </w:tcPr>
          <w:p w14:paraId="3C6576D0" w14:textId="77777777" w:rsidR="00386805" w:rsidRDefault="00386805" w:rsidP="00386805">
            <w:pPr>
              <w:spacing w:line="276" w:lineRule="auto"/>
              <w:cnfStyle w:val="001000100000" w:firstRow="0" w:lastRow="0" w:firstColumn="1" w:lastColumn="0" w:oddVBand="0" w:evenVBand="0" w:oddHBand="1" w:evenHBand="0" w:firstRowFirstColumn="0" w:firstRowLastColumn="0" w:lastRowFirstColumn="0" w:lastRowLastColumn="0"/>
            </w:pPr>
          </w:p>
        </w:tc>
        <w:tc>
          <w:tcPr>
            <w:tcW w:w="2471" w:type="dxa"/>
            <w:vMerge/>
            <w:shd w:val="clear" w:color="auto" w:fill="FFFFFF" w:themeFill="background1"/>
            <w:tcPrChange w:id="342" w:author="CBPStaff" w:date="2018-08-07T16:33:00Z">
              <w:tcPr>
                <w:tcW w:w="1903" w:type="dxa"/>
                <w:vMerge/>
                <w:shd w:val="clear" w:color="auto" w:fill="FFFFFF" w:themeFill="background1"/>
              </w:tcPr>
            </w:tcPrChange>
          </w:tcPr>
          <w:p w14:paraId="1B8BE175" w14:textId="77777777" w:rsidR="00386805" w:rsidRPr="00D23888"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shd w:val="clear" w:color="auto" w:fill="A8D08D" w:themeFill="accent6" w:themeFillTint="99"/>
            <w:tcPrChange w:id="343" w:author="CBPStaff" w:date="2018-08-07T16:33:00Z">
              <w:tcPr>
                <w:tcW w:w="2974" w:type="dxa"/>
                <w:gridSpan w:val="5"/>
                <w:shd w:val="clear" w:color="auto" w:fill="A8D08D" w:themeFill="accent6" w:themeFillTint="99"/>
              </w:tcPr>
            </w:tcPrChange>
          </w:tcPr>
          <w:p w14:paraId="60551274" w14:textId="439FC88B"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D23888">
              <w:t xml:space="preserve">Site Assessment Mapper (SAM) GIS tool is completed and ready for use – </w:t>
            </w:r>
            <w:proofErr w:type="spellStart"/>
            <w:r w:rsidRPr="00D23888">
              <w:t>EJscreen</w:t>
            </w:r>
            <w:proofErr w:type="spellEnd"/>
            <w:r w:rsidRPr="00D23888">
              <w:t xml:space="preserve"> is a data layer in SAM  </w:t>
            </w:r>
          </w:p>
        </w:tc>
        <w:tc>
          <w:tcPr>
            <w:tcW w:w="1451" w:type="dxa"/>
            <w:shd w:val="clear" w:color="auto" w:fill="A8D08D" w:themeFill="accent6" w:themeFillTint="99"/>
            <w:tcPrChange w:id="344" w:author="CBPStaff" w:date="2018-08-07T16:33:00Z">
              <w:tcPr>
                <w:tcW w:w="1451" w:type="dxa"/>
                <w:gridSpan w:val="2"/>
                <w:shd w:val="clear" w:color="auto" w:fill="A8D08D" w:themeFill="accent6" w:themeFillTint="99"/>
              </w:tcPr>
            </w:tcPrChange>
          </w:tcPr>
          <w:p w14:paraId="3AB1DAE3" w14:textId="23E17A1E"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t>EPA HSCD, TCW</w:t>
            </w:r>
          </w:p>
        </w:tc>
        <w:tc>
          <w:tcPr>
            <w:tcW w:w="1673" w:type="dxa"/>
            <w:shd w:val="clear" w:color="auto" w:fill="A8D08D" w:themeFill="accent6" w:themeFillTint="99"/>
            <w:tcPrChange w:id="345" w:author="CBPStaff" w:date="2018-08-07T16:33:00Z">
              <w:tcPr>
                <w:tcW w:w="1673" w:type="dxa"/>
                <w:shd w:val="clear" w:color="auto" w:fill="A8D08D" w:themeFill="accent6" w:themeFillTint="99"/>
              </w:tcPr>
            </w:tcPrChange>
          </w:tcPr>
          <w:p w14:paraId="5426FBC6"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A8D08D" w:themeFill="accent6" w:themeFillTint="99"/>
            <w:tcPrChange w:id="346" w:author="CBPStaff" w:date="2018-08-07T16:33:00Z">
              <w:tcPr>
                <w:tcW w:w="5516" w:type="dxa"/>
                <w:shd w:val="clear" w:color="auto" w:fill="A8D08D" w:themeFill="accent6" w:themeFillTint="99"/>
              </w:tcPr>
            </w:tcPrChange>
          </w:tcPr>
          <w:p w14:paraId="7695B571" w14:textId="71E1B55C"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r>
      <w:tr w:rsidR="00386805" w14:paraId="5FD9D0DB" w14:textId="77777777" w:rsidTr="00810D74">
        <w:trPr>
          <w:trHeight w:val="2060"/>
          <w:trPrChange w:id="347" w:author="CBPStaff" w:date="2018-08-07T16:33:00Z">
            <w:trPr>
              <w:trHeight w:val="2060"/>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Change w:id="348" w:author="CBPStaff" w:date="2018-08-07T16:33:00Z">
              <w:tcPr>
                <w:tcW w:w="837" w:type="dxa"/>
                <w:gridSpan w:val="2"/>
                <w:vMerge/>
                <w:shd w:val="clear" w:color="auto" w:fill="FFFFFF" w:themeFill="background1"/>
              </w:tcPr>
            </w:tcPrChange>
          </w:tcPr>
          <w:p w14:paraId="1049A5A5" w14:textId="77777777" w:rsidR="00386805" w:rsidRDefault="00386805" w:rsidP="00386805">
            <w:pPr>
              <w:spacing w:line="276" w:lineRule="auto"/>
            </w:pPr>
          </w:p>
        </w:tc>
        <w:tc>
          <w:tcPr>
            <w:tcW w:w="2471" w:type="dxa"/>
            <w:vMerge/>
            <w:shd w:val="clear" w:color="auto" w:fill="FFFFFF" w:themeFill="background1"/>
            <w:tcPrChange w:id="349" w:author="CBPStaff" w:date="2018-08-07T16:33:00Z">
              <w:tcPr>
                <w:tcW w:w="1903" w:type="dxa"/>
                <w:vMerge/>
                <w:shd w:val="clear" w:color="auto" w:fill="FFFFFF" w:themeFill="background1"/>
              </w:tcPr>
            </w:tcPrChange>
          </w:tcPr>
          <w:p w14:paraId="74645D24" w14:textId="77777777" w:rsidR="00386805" w:rsidRPr="00D23888"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shd w:val="clear" w:color="auto" w:fill="FFFFFF" w:themeFill="background1"/>
            <w:tcPrChange w:id="350" w:author="CBPStaff" w:date="2018-08-07T16:33:00Z">
              <w:tcPr>
                <w:tcW w:w="2974" w:type="dxa"/>
                <w:gridSpan w:val="5"/>
                <w:shd w:val="clear" w:color="auto" w:fill="FFFFFF" w:themeFill="background1"/>
              </w:tcPr>
            </w:tcPrChange>
          </w:tcPr>
          <w:p w14:paraId="495622BE" w14:textId="35ECA523"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t xml:space="preserve">1.8.3 </w:t>
            </w:r>
            <w:r w:rsidRPr="00D23888">
              <w:t>Provide information to TCW for potential GIS mapping on CERCLA NPL sites in the watershed that may be undergoing PCB remediation.</w:t>
            </w:r>
          </w:p>
        </w:tc>
        <w:tc>
          <w:tcPr>
            <w:tcW w:w="1451" w:type="dxa"/>
            <w:shd w:val="clear" w:color="auto" w:fill="FFFFFF" w:themeFill="background1"/>
            <w:tcPrChange w:id="351" w:author="CBPStaff" w:date="2018-08-07T16:33:00Z">
              <w:tcPr>
                <w:tcW w:w="1451" w:type="dxa"/>
                <w:gridSpan w:val="2"/>
                <w:shd w:val="clear" w:color="auto" w:fill="FFFFFF" w:themeFill="background1"/>
              </w:tcPr>
            </w:tcPrChange>
          </w:tcPr>
          <w:p w14:paraId="087FA5D3" w14:textId="7090B832"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t>EPA HSCD</w:t>
            </w:r>
          </w:p>
        </w:tc>
        <w:tc>
          <w:tcPr>
            <w:tcW w:w="1673" w:type="dxa"/>
            <w:shd w:val="clear" w:color="auto" w:fill="FFFFFF" w:themeFill="background1"/>
            <w:tcPrChange w:id="352" w:author="CBPStaff" w:date="2018-08-07T16:33:00Z">
              <w:tcPr>
                <w:tcW w:w="1673" w:type="dxa"/>
                <w:shd w:val="clear" w:color="auto" w:fill="FFFFFF" w:themeFill="background1"/>
              </w:tcPr>
            </w:tcPrChange>
          </w:tcPr>
          <w:p w14:paraId="2409381E"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FFFFFF" w:themeFill="background1"/>
            <w:tcPrChange w:id="353" w:author="CBPStaff" w:date="2018-08-07T16:33:00Z">
              <w:tcPr>
                <w:tcW w:w="5516" w:type="dxa"/>
                <w:shd w:val="clear" w:color="auto" w:fill="FFFFFF" w:themeFill="background1"/>
              </w:tcPr>
            </w:tcPrChange>
          </w:tcPr>
          <w:p w14:paraId="10BA8DAD"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r>
      <w:tr w:rsidR="00386805" w14:paraId="76A93C7A" w14:textId="77777777" w:rsidTr="00810D74">
        <w:trPr>
          <w:cnfStyle w:val="000000100000" w:firstRow="0" w:lastRow="0" w:firstColumn="0" w:lastColumn="0" w:oddVBand="0" w:evenVBand="0" w:oddHBand="1" w:evenHBand="0" w:firstRowFirstColumn="0" w:firstRowLastColumn="0" w:lastRowFirstColumn="0" w:lastRowLastColumn="0"/>
          <w:trHeight w:val="1080"/>
          <w:trPrChange w:id="354" w:author="CBPStaff" w:date="2018-08-07T16:33:00Z">
            <w:trPr>
              <w:trHeight w:val="1080"/>
            </w:trPr>
          </w:trPrChange>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tcPrChange w:id="355" w:author="CBPStaff" w:date="2018-08-07T16:33:00Z">
              <w:tcPr>
                <w:tcW w:w="837" w:type="dxa"/>
                <w:gridSpan w:val="2"/>
                <w:vMerge w:val="restart"/>
                <w:shd w:val="clear" w:color="auto" w:fill="FFFFFF" w:themeFill="background1"/>
              </w:tcPr>
            </w:tcPrChange>
          </w:tcPr>
          <w:p w14:paraId="7ABCD5DA" w14:textId="63D7B8EE" w:rsidR="00386805" w:rsidRPr="005B2384" w:rsidRDefault="00386805" w:rsidP="00386805">
            <w:pPr>
              <w:cnfStyle w:val="001000100000" w:firstRow="0" w:lastRow="0" w:firstColumn="1" w:lastColumn="0" w:oddVBand="0" w:evenVBand="0" w:oddHBand="1" w:evenHBand="0" w:firstRowFirstColumn="0" w:firstRowLastColumn="0" w:lastRowFirstColumn="0" w:lastRowLastColumn="0"/>
            </w:pPr>
            <w:r>
              <w:lastRenderedPageBreak/>
              <w:t xml:space="preserve">1.9 </w:t>
            </w:r>
          </w:p>
        </w:tc>
        <w:tc>
          <w:tcPr>
            <w:tcW w:w="2471" w:type="dxa"/>
            <w:vMerge w:val="restart"/>
            <w:shd w:val="clear" w:color="auto" w:fill="FFFFFF" w:themeFill="background1"/>
            <w:tcPrChange w:id="356" w:author="CBPStaff" w:date="2018-08-07T16:33:00Z">
              <w:tcPr>
                <w:tcW w:w="1903" w:type="dxa"/>
                <w:vMerge w:val="restart"/>
                <w:shd w:val="clear" w:color="auto" w:fill="FFFFFF" w:themeFill="background1"/>
              </w:tcPr>
            </w:tcPrChange>
          </w:tcPr>
          <w:p w14:paraId="3965147E" w14:textId="3489B0F1" w:rsidR="00386805" w:rsidRPr="005B2384"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D23888">
              <w:t>The HSCD Site Assessment Program will conduct work share meetings with our State counterparts once per year to determine who will be the lead agency for further investigation of any potential PCBs sites that are on the active sites list.</w:t>
            </w:r>
          </w:p>
        </w:tc>
        <w:tc>
          <w:tcPr>
            <w:tcW w:w="2406" w:type="dxa"/>
            <w:tcBorders>
              <w:bottom w:val="single" w:sz="4" w:space="0" w:color="8EAADB" w:themeColor="accent5" w:themeTint="99"/>
            </w:tcBorders>
            <w:shd w:val="clear" w:color="auto" w:fill="FFE599" w:themeFill="accent4" w:themeFillTint="66"/>
            <w:tcPrChange w:id="357" w:author="CBPStaff" w:date="2018-08-07T16:33:00Z">
              <w:tcPr>
                <w:tcW w:w="2974" w:type="dxa"/>
                <w:gridSpan w:val="5"/>
                <w:tcBorders>
                  <w:bottom w:val="single" w:sz="4" w:space="0" w:color="8EAADB" w:themeColor="accent5" w:themeTint="99"/>
                </w:tcBorders>
                <w:shd w:val="clear" w:color="auto" w:fill="FFE599" w:themeFill="accent4" w:themeFillTint="66"/>
              </w:tcPr>
            </w:tcPrChange>
          </w:tcPr>
          <w:p w14:paraId="75CFE8D5" w14:textId="6BDC0FED" w:rsidR="00386805" w:rsidRPr="00D23888"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t xml:space="preserve">1.9.1 </w:t>
            </w:r>
            <w:r w:rsidRPr="00D23888">
              <w:t xml:space="preserve">During yearly workshare meeting, TCW </w:t>
            </w:r>
            <w:proofErr w:type="spellStart"/>
            <w:r w:rsidRPr="00D23888">
              <w:t>workplan</w:t>
            </w:r>
            <w:proofErr w:type="spellEnd"/>
            <w:r w:rsidRPr="00D23888">
              <w:t xml:space="preserve"> will be a discussion point at the meetings and will use the initiative in the prioritization of sites to be evaluated in the CA</w:t>
            </w:r>
          </w:p>
        </w:tc>
        <w:tc>
          <w:tcPr>
            <w:tcW w:w="1451" w:type="dxa"/>
            <w:vMerge w:val="restart"/>
            <w:shd w:val="clear" w:color="auto" w:fill="FFE599" w:themeFill="accent4" w:themeFillTint="66"/>
            <w:tcPrChange w:id="358" w:author="CBPStaff" w:date="2018-08-07T16:33:00Z">
              <w:tcPr>
                <w:tcW w:w="1451" w:type="dxa"/>
                <w:gridSpan w:val="2"/>
                <w:vMerge w:val="restart"/>
                <w:shd w:val="clear" w:color="auto" w:fill="FFE599" w:themeFill="accent4" w:themeFillTint="66"/>
              </w:tcPr>
            </w:tcPrChange>
          </w:tcPr>
          <w:p w14:paraId="44242306" w14:textId="51422F50" w:rsidR="00386805" w:rsidRPr="005B2384"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D23888">
              <w:t>HSCD, State Site Assessment Counterparts</w:t>
            </w:r>
          </w:p>
        </w:tc>
        <w:tc>
          <w:tcPr>
            <w:tcW w:w="1673" w:type="dxa"/>
            <w:vMerge w:val="restart"/>
            <w:shd w:val="clear" w:color="auto" w:fill="FFE599" w:themeFill="accent4" w:themeFillTint="66"/>
            <w:tcPrChange w:id="359" w:author="CBPStaff" w:date="2018-08-07T16:33:00Z">
              <w:tcPr>
                <w:tcW w:w="1673" w:type="dxa"/>
                <w:vMerge w:val="restart"/>
                <w:shd w:val="clear" w:color="auto" w:fill="FFE599" w:themeFill="accent4" w:themeFillTint="66"/>
              </w:tcPr>
            </w:tcPrChange>
          </w:tcPr>
          <w:p w14:paraId="07F7282F"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vMerge w:val="restart"/>
            <w:shd w:val="clear" w:color="auto" w:fill="FFE599" w:themeFill="accent4" w:themeFillTint="66"/>
            <w:tcPrChange w:id="360" w:author="CBPStaff" w:date="2018-08-07T16:33:00Z">
              <w:tcPr>
                <w:tcW w:w="5516" w:type="dxa"/>
                <w:vMerge w:val="restart"/>
                <w:shd w:val="clear" w:color="auto" w:fill="FFE599" w:themeFill="accent4" w:themeFillTint="66"/>
              </w:tcPr>
            </w:tcPrChange>
          </w:tcPr>
          <w:p w14:paraId="42BD63C4" w14:textId="38384DE9"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t>Pending source discovery effort</w:t>
            </w:r>
          </w:p>
        </w:tc>
      </w:tr>
      <w:tr w:rsidR="00386805" w14:paraId="574242A5" w14:textId="77777777" w:rsidTr="00810D74">
        <w:trPr>
          <w:trHeight w:val="1080"/>
          <w:trPrChange w:id="361" w:author="CBPStaff" w:date="2018-08-07T16:33:00Z">
            <w:trPr>
              <w:trHeight w:val="1080"/>
            </w:trPr>
          </w:trPrChange>
        </w:trPr>
        <w:tc>
          <w:tcPr>
            <w:cnfStyle w:val="001000000000" w:firstRow="0" w:lastRow="0" w:firstColumn="1" w:lastColumn="0" w:oddVBand="0" w:evenVBand="0" w:oddHBand="0" w:evenHBand="0" w:firstRowFirstColumn="0" w:firstRowLastColumn="0" w:lastRowFirstColumn="0" w:lastRowLastColumn="0"/>
            <w:tcW w:w="837" w:type="dxa"/>
            <w:vMerge/>
            <w:tcBorders>
              <w:bottom w:val="single" w:sz="4" w:space="0" w:color="8EAADB" w:themeColor="accent5" w:themeTint="99"/>
            </w:tcBorders>
            <w:shd w:val="clear" w:color="auto" w:fill="FFFFFF" w:themeFill="background1"/>
            <w:tcPrChange w:id="362" w:author="CBPStaff" w:date="2018-08-07T16:33:00Z">
              <w:tcPr>
                <w:tcW w:w="837" w:type="dxa"/>
                <w:gridSpan w:val="2"/>
                <w:vMerge/>
                <w:tcBorders>
                  <w:bottom w:val="single" w:sz="4" w:space="0" w:color="8EAADB" w:themeColor="accent5" w:themeTint="99"/>
                </w:tcBorders>
                <w:shd w:val="clear" w:color="auto" w:fill="FFFFFF" w:themeFill="background1"/>
              </w:tcPr>
            </w:tcPrChange>
          </w:tcPr>
          <w:p w14:paraId="1E8D367F" w14:textId="77777777" w:rsidR="00386805" w:rsidRDefault="00386805" w:rsidP="00386805"/>
        </w:tc>
        <w:tc>
          <w:tcPr>
            <w:tcW w:w="2471" w:type="dxa"/>
            <w:vMerge/>
            <w:tcBorders>
              <w:bottom w:val="single" w:sz="4" w:space="0" w:color="8EAADB" w:themeColor="accent5" w:themeTint="99"/>
            </w:tcBorders>
            <w:shd w:val="clear" w:color="auto" w:fill="FFFFFF" w:themeFill="background1"/>
            <w:tcPrChange w:id="363" w:author="CBPStaff" w:date="2018-08-07T16:33:00Z">
              <w:tcPr>
                <w:tcW w:w="1903" w:type="dxa"/>
                <w:vMerge/>
                <w:tcBorders>
                  <w:bottom w:val="single" w:sz="4" w:space="0" w:color="8EAADB" w:themeColor="accent5" w:themeTint="99"/>
                </w:tcBorders>
                <w:shd w:val="clear" w:color="auto" w:fill="FFFFFF" w:themeFill="background1"/>
              </w:tcPr>
            </w:tcPrChange>
          </w:tcPr>
          <w:p w14:paraId="2A705FAF" w14:textId="77777777" w:rsidR="00386805" w:rsidRPr="00D23888"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tcBorders>
              <w:bottom w:val="single" w:sz="4" w:space="0" w:color="8EAADB" w:themeColor="accent5" w:themeTint="99"/>
            </w:tcBorders>
            <w:shd w:val="clear" w:color="auto" w:fill="FFE599" w:themeFill="accent4" w:themeFillTint="66"/>
            <w:tcPrChange w:id="364" w:author="CBPStaff" w:date="2018-08-07T16:33:00Z">
              <w:tcPr>
                <w:tcW w:w="2974" w:type="dxa"/>
                <w:gridSpan w:val="5"/>
                <w:tcBorders>
                  <w:bottom w:val="single" w:sz="4" w:space="0" w:color="8EAADB" w:themeColor="accent5" w:themeTint="99"/>
                </w:tcBorders>
                <w:shd w:val="clear" w:color="auto" w:fill="FFE599" w:themeFill="accent4" w:themeFillTint="66"/>
              </w:tcPr>
            </w:tcPrChange>
          </w:tcPr>
          <w:p w14:paraId="3413833C" w14:textId="316EDB27" w:rsidR="00386805" w:rsidRPr="00D23888"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t xml:space="preserve">1.9.2 </w:t>
            </w:r>
            <w:r w:rsidRPr="00D23888">
              <w:t xml:space="preserve">Also, other sites identified in #10 below or by other methods in </w:t>
            </w:r>
            <w:proofErr w:type="spellStart"/>
            <w:r w:rsidRPr="00D23888">
              <w:t>trackdown</w:t>
            </w:r>
            <w:proofErr w:type="spellEnd"/>
            <w:r w:rsidRPr="00D23888">
              <w:t xml:space="preserve"> studies, etc.  </w:t>
            </w:r>
            <w:proofErr w:type="gramStart"/>
            <w:r w:rsidRPr="00D23888">
              <w:t>may</w:t>
            </w:r>
            <w:proofErr w:type="gramEnd"/>
            <w:r w:rsidRPr="00D23888">
              <w:t xml:space="preserve"> be better addressed under State VCP or other State programs.  This will also be discussed at workshare meetings.</w:t>
            </w:r>
          </w:p>
        </w:tc>
        <w:tc>
          <w:tcPr>
            <w:tcW w:w="1451" w:type="dxa"/>
            <w:vMerge/>
            <w:tcBorders>
              <w:bottom w:val="single" w:sz="4" w:space="0" w:color="8EAADB" w:themeColor="accent5" w:themeTint="99"/>
            </w:tcBorders>
            <w:shd w:val="clear" w:color="auto" w:fill="FFFFFF" w:themeFill="background1"/>
            <w:tcPrChange w:id="365" w:author="CBPStaff" w:date="2018-08-07T16:33:00Z">
              <w:tcPr>
                <w:tcW w:w="1451" w:type="dxa"/>
                <w:gridSpan w:val="2"/>
                <w:vMerge/>
                <w:tcBorders>
                  <w:bottom w:val="single" w:sz="4" w:space="0" w:color="8EAADB" w:themeColor="accent5" w:themeTint="99"/>
                </w:tcBorders>
                <w:shd w:val="clear" w:color="auto" w:fill="FFFFFF" w:themeFill="background1"/>
              </w:tcPr>
            </w:tcPrChange>
          </w:tcPr>
          <w:p w14:paraId="6B9E5349" w14:textId="77777777" w:rsidR="00386805" w:rsidRPr="005B2384"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673" w:type="dxa"/>
            <w:vMerge/>
            <w:tcBorders>
              <w:bottom w:val="single" w:sz="4" w:space="0" w:color="8EAADB" w:themeColor="accent5" w:themeTint="99"/>
            </w:tcBorders>
            <w:shd w:val="clear" w:color="auto" w:fill="FFFFFF" w:themeFill="background1"/>
            <w:tcPrChange w:id="366" w:author="CBPStaff" w:date="2018-08-07T16:33:00Z">
              <w:tcPr>
                <w:tcW w:w="1673" w:type="dxa"/>
                <w:vMerge/>
                <w:tcBorders>
                  <w:bottom w:val="single" w:sz="4" w:space="0" w:color="8EAADB" w:themeColor="accent5" w:themeTint="99"/>
                </w:tcBorders>
                <w:shd w:val="clear" w:color="auto" w:fill="FFFFFF" w:themeFill="background1"/>
              </w:tcPr>
            </w:tcPrChange>
          </w:tcPr>
          <w:p w14:paraId="33EE0417"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vMerge/>
            <w:tcBorders>
              <w:bottom w:val="single" w:sz="4" w:space="0" w:color="8EAADB" w:themeColor="accent5" w:themeTint="99"/>
            </w:tcBorders>
            <w:shd w:val="clear" w:color="auto" w:fill="FFFFFF" w:themeFill="background1"/>
            <w:tcPrChange w:id="367" w:author="CBPStaff" w:date="2018-08-07T16:33:00Z">
              <w:tcPr>
                <w:tcW w:w="5516" w:type="dxa"/>
                <w:vMerge/>
                <w:tcBorders>
                  <w:bottom w:val="single" w:sz="4" w:space="0" w:color="8EAADB" w:themeColor="accent5" w:themeTint="99"/>
                </w:tcBorders>
                <w:shd w:val="clear" w:color="auto" w:fill="FFFFFF" w:themeFill="background1"/>
              </w:tcPr>
            </w:tcPrChange>
          </w:tcPr>
          <w:p w14:paraId="4D1FC7D6"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r>
      <w:tr w:rsidR="00386805" w14:paraId="2FF33653" w14:textId="77777777" w:rsidTr="00810D74">
        <w:trPr>
          <w:cnfStyle w:val="000000100000" w:firstRow="0" w:lastRow="0" w:firstColumn="0" w:lastColumn="0" w:oddVBand="0" w:evenVBand="0" w:oddHBand="1" w:evenHBand="0" w:firstRowFirstColumn="0" w:firstRowLastColumn="0" w:lastRowFirstColumn="0" w:lastRowLastColumn="0"/>
          <w:trHeight w:val="1236"/>
          <w:trPrChange w:id="368" w:author="CBPStaff" w:date="2018-08-07T16:33:00Z">
            <w:trPr>
              <w:trHeight w:val="1236"/>
            </w:trPr>
          </w:trPrChange>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tcPrChange w:id="369" w:author="CBPStaff" w:date="2018-08-07T16:33:00Z">
              <w:tcPr>
                <w:tcW w:w="837" w:type="dxa"/>
                <w:gridSpan w:val="2"/>
                <w:vMerge w:val="restart"/>
                <w:shd w:val="clear" w:color="auto" w:fill="FFFFFF" w:themeFill="background1"/>
              </w:tcPr>
            </w:tcPrChange>
          </w:tcPr>
          <w:p w14:paraId="1C01E0EF" w14:textId="3497B612" w:rsidR="00386805" w:rsidRPr="005B2384" w:rsidRDefault="00386805" w:rsidP="00386805">
            <w:pPr>
              <w:cnfStyle w:val="001000100000" w:firstRow="0" w:lastRow="0" w:firstColumn="1" w:lastColumn="0" w:oddVBand="0" w:evenVBand="0" w:oddHBand="1" w:evenHBand="0" w:firstRowFirstColumn="0" w:firstRowLastColumn="0" w:lastRowFirstColumn="0" w:lastRowLastColumn="0"/>
            </w:pPr>
            <w:r>
              <w:t>1.10</w:t>
            </w:r>
          </w:p>
        </w:tc>
        <w:tc>
          <w:tcPr>
            <w:tcW w:w="2471" w:type="dxa"/>
            <w:vMerge w:val="restart"/>
            <w:shd w:val="clear" w:color="auto" w:fill="FFFFFF" w:themeFill="background1"/>
            <w:tcPrChange w:id="370" w:author="CBPStaff" w:date="2018-08-07T16:33:00Z">
              <w:tcPr>
                <w:tcW w:w="1903" w:type="dxa"/>
                <w:vMerge w:val="restart"/>
                <w:shd w:val="clear" w:color="auto" w:fill="FFFFFF" w:themeFill="background1"/>
              </w:tcPr>
            </w:tcPrChange>
          </w:tcPr>
          <w:p w14:paraId="0F1EE4AE" w14:textId="6315ABF5"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E45EFB">
              <w:t xml:space="preserve">HSCD and TCW will continue to evaluate sites to identify industries or processes that used PCBs. Once this list is generated, the CERCLA, Brownfields, and RCRA programs can better focus resources </w:t>
            </w:r>
            <w:r w:rsidRPr="00E45EFB">
              <w:lastRenderedPageBreak/>
              <w:t>on identifying and investigating these types of sites. As significant sources of PCBs, or other contaminants that are migrating into the watershed from contaminated land sources are discovered, HSCD will share this information as part of the progress monitoring of this strategy. Additionally, if there are potential land sources that other programs have found, HSCD can investigate those potential sources through coordination with the appropriate authority.</w:t>
            </w:r>
          </w:p>
        </w:tc>
        <w:tc>
          <w:tcPr>
            <w:tcW w:w="2406" w:type="dxa"/>
            <w:tcBorders>
              <w:bottom w:val="single" w:sz="4" w:space="0" w:color="8EAADB" w:themeColor="accent5" w:themeTint="99"/>
            </w:tcBorders>
            <w:shd w:val="clear" w:color="auto" w:fill="FFFFFF" w:themeFill="background1"/>
            <w:tcPrChange w:id="371" w:author="CBPStaff" w:date="2018-08-07T16:33:00Z">
              <w:tcPr>
                <w:tcW w:w="2974" w:type="dxa"/>
                <w:gridSpan w:val="5"/>
                <w:tcBorders>
                  <w:bottom w:val="single" w:sz="4" w:space="0" w:color="8EAADB" w:themeColor="accent5" w:themeTint="99"/>
                </w:tcBorders>
                <w:shd w:val="clear" w:color="auto" w:fill="FFFFFF" w:themeFill="background1"/>
              </w:tcPr>
            </w:tcPrChange>
          </w:tcPr>
          <w:p w14:paraId="2F378F00" w14:textId="35E3E2AB"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E45EFB">
              <w:lastRenderedPageBreak/>
              <w:t>1.10.1 Identification  and mapping of potential industries that historically used PCBs in the watershed</w:t>
            </w:r>
          </w:p>
        </w:tc>
        <w:tc>
          <w:tcPr>
            <w:tcW w:w="1451" w:type="dxa"/>
            <w:vMerge w:val="restart"/>
            <w:shd w:val="clear" w:color="auto" w:fill="FFFFFF" w:themeFill="background1"/>
            <w:tcPrChange w:id="372" w:author="CBPStaff" w:date="2018-08-07T16:33:00Z">
              <w:tcPr>
                <w:tcW w:w="1451" w:type="dxa"/>
                <w:gridSpan w:val="2"/>
                <w:vMerge w:val="restart"/>
                <w:shd w:val="clear" w:color="auto" w:fill="FFFFFF" w:themeFill="background1"/>
              </w:tcPr>
            </w:tcPrChange>
          </w:tcPr>
          <w:p w14:paraId="0175B7CA" w14:textId="3169D976"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E45EFB">
              <w:t>HSCD, TCW, TSCA</w:t>
            </w:r>
          </w:p>
          <w:p w14:paraId="22808DC7" w14:textId="77777777" w:rsidR="00386805" w:rsidRPr="00E45EFB" w:rsidRDefault="00386805" w:rsidP="00386805">
            <w:pPr>
              <w:cnfStyle w:val="000000100000" w:firstRow="0" w:lastRow="0" w:firstColumn="0" w:lastColumn="0" w:oddVBand="0" w:evenVBand="0" w:oddHBand="1" w:evenHBand="0" w:firstRowFirstColumn="0" w:firstRowLastColumn="0" w:lastRowFirstColumn="0" w:lastRowLastColumn="0"/>
            </w:pPr>
          </w:p>
          <w:p w14:paraId="7F2551E9" w14:textId="77777777" w:rsidR="00386805" w:rsidRPr="00E45EFB" w:rsidRDefault="00386805" w:rsidP="00386805">
            <w:pPr>
              <w:cnfStyle w:val="000000100000" w:firstRow="0" w:lastRow="0" w:firstColumn="0" w:lastColumn="0" w:oddVBand="0" w:evenVBand="0" w:oddHBand="1" w:evenHBand="0" w:firstRowFirstColumn="0" w:firstRowLastColumn="0" w:lastRowFirstColumn="0" w:lastRowLastColumn="0"/>
            </w:pPr>
          </w:p>
          <w:p w14:paraId="5E093905" w14:textId="55C457EC" w:rsidR="00386805" w:rsidRPr="00E45EFB" w:rsidRDefault="00386805" w:rsidP="00386805">
            <w:pPr>
              <w:cnfStyle w:val="000000100000" w:firstRow="0" w:lastRow="0" w:firstColumn="0" w:lastColumn="0" w:oddVBand="0" w:evenVBand="0" w:oddHBand="1" w:evenHBand="0" w:firstRowFirstColumn="0" w:firstRowLastColumn="0" w:lastRowFirstColumn="0" w:lastRowLastColumn="0"/>
            </w:pPr>
          </w:p>
          <w:p w14:paraId="686DD15F" w14:textId="58062524" w:rsidR="00386805" w:rsidRPr="00E45EFB" w:rsidRDefault="00386805" w:rsidP="00386805">
            <w:pPr>
              <w:cnfStyle w:val="000000100000" w:firstRow="0" w:lastRow="0" w:firstColumn="0" w:lastColumn="0" w:oddVBand="0" w:evenVBand="0" w:oddHBand="1" w:evenHBand="0" w:firstRowFirstColumn="0" w:firstRowLastColumn="0" w:lastRowFirstColumn="0" w:lastRowLastColumn="0"/>
            </w:pPr>
          </w:p>
          <w:p w14:paraId="7ECBCB0A" w14:textId="6B392D3A" w:rsidR="00386805" w:rsidRPr="00E45EFB" w:rsidRDefault="00386805" w:rsidP="00386805">
            <w:pPr>
              <w:cnfStyle w:val="000000100000" w:firstRow="0" w:lastRow="0" w:firstColumn="0" w:lastColumn="0" w:oddVBand="0" w:evenVBand="0" w:oddHBand="1" w:evenHBand="0" w:firstRowFirstColumn="0" w:firstRowLastColumn="0" w:lastRowFirstColumn="0" w:lastRowLastColumn="0"/>
            </w:pPr>
          </w:p>
          <w:p w14:paraId="0B88E7CF" w14:textId="44612E63" w:rsidR="00386805" w:rsidRPr="00E45EFB" w:rsidRDefault="00386805" w:rsidP="00386805">
            <w:pPr>
              <w:cnfStyle w:val="000000100000" w:firstRow="0" w:lastRow="0" w:firstColumn="0" w:lastColumn="0" w:oddVBand="0" w:evenVBand="0" w:oddHBand="1" w:evenHBand="0" w:firstRowFirstColumn="0" w:firstRowLastColumn="0" w:lastRowFirstColumn="0" w:lastRowLastColumn="0"/>
            </w:pPr>
          </w:p>
        </w:tc>
        <w:tc>
          <w:tcPr>
            <w:tcW w:w="1673" w:type="dxa"/>
            <w:vMerge w:val="restart"/>
            <w:shd w:val="clear" w:color="auto" w:fill="FFFFFF" w:themeFill="background1"/>
            <w:tcPrChange w:id="373" w:author="CBPStaff" w:date="2018-08-07T16:33:00Z">
              <w:tcPr>
                <w:tcW w:w="1673" w:type="dxa"/>
                <w:vMerge w:val="restart"/>
                <w:shd w:val="clear" w:color="auto" w:fill="FFFFFF" w:themeFill="background1"/>
              </w:tcPr>
            </w:tcPrChange>
          </w:tcPr>
          <w:p w14:paraId="1C186A1F"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vMerge w:val="restart"/>
            <w:shd w:val="clear" w:color="auto" w:fill="FFFFFF" w:themeFill="background1"/>
            <w:tcPrChange w:id="374" w:author="CBPStaff" w:date="2018-08-07T16:33:00Z">
              <w:tcPr>
                <w:tcW w:w="5516" w:type="dxa"/>
                <w:vMerge w:val="restart"/>
                <w:shd w:val="clear" w:color="auto" w:fill="FFFFFF" w:themeFill="background1"/>
              </w:tcPr>
            </w:tcPrChange>
          </w:tcPr>
          <w:p w14:paraId="6FABE168"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r>
      <w:tr w:rsidR="00386805" w14:paraId="1114B122" w14:textId="77777777" w:rsidTr="00810D74">
        <w:trPr>
          <w:trHeight w:val="1236"/>
          <w:trPrChange w:id="375" w:author="CBPStaff" w:date="2018-08-07T16:33:00Z">
            <w:trPr>
              <w:trHeight w:val="1236"/>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Change w:id="376" w:author="CBPStaff" w:date="2018-08-07T16:33:00Z">
              <w:tcPr>
                <w:tcW w:w="837" w:type="dxa"/>
                <w:gridSpan w:val="2"/>
                <w:vMerge/>
                <w:shd w:val="clear" w:color="auto" w:fill="FFFFFF" w:themeFill="background1"/>
              </w:tcPr>
            </w:tcPrChange>
          </w:tcPr>
          <w:p w14:paraId="1EEB9DE4" w14:textId="77777777" w:rsidR="00386805" w:rsidRDefault="00386805" w:rsidP="00386805"/>
        </w:tc>
        <w:tc>
          <w:tcPr>
            <w:tcW w:w="2471" w:type="dxa"/>
            <w:vMerge/>
            <w:shd w:val="clear" w:color="auto" w:fill="FFFFFF" w:themeFill="background1"/>
            <w:tcPrChange w:id="377" w:author="CBPStaff" w:date="2018-08-07T16:33:00Z">
              <w:tcPr>
                <w:tcW w:w="1903" w:type="dxa"/>
                <w:vMerge/>
                <w:shd w:val="clear" w:color="auto" w:fill="FFFFFF" w:themeFill="background1"/>
              </w:tcPr>
            </w:tcPrChange>
          </w:tcPr>
          <w:p w14:paraId="5014F697" w14:textId="77777777"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tcBorders>
              <w:bottom w:val="single" w:sz="4" w:space="0" w:color="8EAADB" w:themeColor="accent5" w:themeTint="99"/>
            </w:tcBorders>
            <w:shd w:val="clear" w:color="auto" w:fill="FFFFFF" w:themeFill="background1"/>
            <w:tcPrChange w:id="378" w:author="CBPStaff" w:date="2018-08-07T16:33:00Z">
              <w:tcPr>
                <w:tcW w:w="2974" w:type="dxa"/>
                <w:gridSpan w:val="5"/>
                <w:tcBorders>
                  <w:bottom w:val="single" w:sz="4" w:space="0" w:color="8EAADB" w:themeColor="accent5" w:themeTint="99"/>
                </w:tcBorders>
                <w:shd w:val="clear" w:color="auto" w:fill="FFFFFF" w:themeFill="background1"/>
              </w:tcPr>
            </w:tcPrChange>
          </w:tcPr>
          <w:p w14:paraId="4F44D2A0" w14:textId="0D3C6C5E"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E45EFB">
              <w:t xml:space="preserve">1.10.2 Discuss potential PCB sources with TCW and TSCA (e.g., power plants, railroad </w:t>
            </w:r>
            <w:r w:rsidRPr="00E45EFB">
              <w:lastRenderedPageBreak/>
              <w:t>maintenance yards, etc.)</w:t>
            </w:r>
          </w:p>
        </w:tc>
        <w:tc>
          <w:tcPr>
            <w:tcW w:w="1451" w:type="dxa"/>
            <w:vMerge/>
            <w:shd w:val="clear" w:color="auto" w:fill="FFFFFF" w:themeFill="background1"/>
            <w:tcPrChange w:id="379" w:author="CBPStaff" w:date="2018-08-07T16:33:00Z">
              <w:tcPr>
                <w:tcW w:w="1451" w:type="dxa"/>
                <w:gridSpan w:val="2"/>
                <w:vMerge/>
                <w:shd w:val="clear" w:color="auto" w:fill="FFFFFF" w:themeFill="background1"/>
              </w:tcPr>
            </w:tcPrChange>
          </w:tcPr>
          <w:p w14:paraId="1E5120D0" w14:textId="77777777"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1673" w:type="dxa"/>
            <w:vMerge/>
            <w:shd w:val="clear" w:color="auto" w:fill="FFFFFF" w:themeFill="background1"/>
            <w:tcPrChange w:id="380" w:author="CBPStaff" w:date="2018-08-07T16:33:00Z">
              <w:tcPr>
                <w:tcW w:w="1673" w:type="dxa"/>
                <w:vMerge/>
                <w:shd w:val="clear" w:color="auto" w:fill="FFFFFF" w:themeFill="background1"/>
              </w:tcPr>
            </w:tcPrChange>
          </w:tcPr>
          <w:p w14:paraId="2964997D"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vMerge/>
            <w:shd w:val="clear" w:color="auto" w:fill="FFFFFF" w:themeFill="background1"/>
            <w:tcPrChange w:id="381" w:author="CBPStaff" w:date="2018-08-07T16:33:00Z">
              <w:tcPr>
                <w:tcW w:w="5516" w:type="dxa"/>
                <w:vMerge/>
                <w:shd w:val="clear" w:color="auto" w:fill="FFFFFF" w:themeFill="background1"/>
              </w:tcPr>
            </w:tcPrChange>
          </w:tcPr>
          <w:p w14:paraId="136126A8"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r>
      <w:tr w:rsidR="00386805" w14:paraId="78A14060" w14:textId="77777777" w:rsidTr="00810D74">
        <w:trPr>
          <w:cnfStyle w:val="000000100000" w:firstRow="0" w:lastRow="0" w:firstColumn="0" w:lastColumn="0" w:oddVBand="0" w:evenVBand="0" w:oddHBand="1" w:evenHBand="0" w:firstRowFirstColumn="0" w:firstRowLastColumn="0" w:lastRowFirstColumn="0" w:lastRowLastColumn="0"/>
          <w:trHeight w:val="1236"/>
          <w:trPrChange w:id="382" w:author="CBPStaff" w:date="2018-08-07T16:33:00Z">
            <w:trPr>
              <w:trHeight w:val="1236"/>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Change w:id="383" w:author="CBPStaff" w:date="2018-08-07T16:33:00Z">
              <w:tcPr>
                <w:tcW w:w="837" w:type="dxa"/>
                <w:gridSpan w:val="2"/>
                <w:vMerge/>
                <w:shd w:val="clear" w:color="auto" w:fill="FFFFFF" w:themeFill="background1"/>
              </w:tcPr>
            </w:tcPrChange>
          </w:tcPr>
          <w:p w14:paraId="61DC1E5F" w14:textId="77777777" w:rsidR="00386805" w:rsidRDefault="00386805" w:rsidP="00386805">
            <w:pPr>
              <w:cnfStyle w:val="001000100000" w:firstRow="0" w:lastRow="0" w:firstColumn="1" w:lastColumn="0" w:oddVBand="0" w:evenVBand="0" w:oddHBand="1" w:evenHBand="0" w:firstRowFirstColumn="0" w:firstRowLastColumn="0" w:lastRowFirstColumn="0" w:lastRowLastColumn="0"/>
            </w:pPr>
          </w:p>
        </w:tc>
        <w:tc>
          <w:tcPr>
            <w:tcW w:w="2471" w:type="dxa"/>
            <w:vMerge/>
            <w:shd w:val="clear" w:color="auto" w:fill="FFFFFF" w:themeFill="background1"/>
            <w:tcPrChange w:id="384" w:author="CBPStaff" w:date="2018-08-07T16:33:00Z">
              <w:tcPr>
                <w:tcW w:w="1903" w:type="dxa"/>
                <w:vMerge/>
                <w:shd w:val="clear" w:color="auto" w:fill="FFFFFF" w:themeFill="background1"/>
              </w:tcPr>
            </w:tcPrChange>
          </w:tcPr>
          <w:p w14:paraId="5486051E" w14:textId="77777777"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tcBorders>
              <w:bottom w:val="single" w:sz="4" w:space="0" w:color="8EAADB" w:themeColor="accent5" w:themeTint="99"/>
            </w:tcBorders>
            <w:shd w:val="clear" w:color="auto" w:fill="FFFFFF" w:themeFill="background1"/>
            <w:tcPrChange w:id="385" w:author="CBPStaff" w:date="2018-08-07T16:33:00Z">
              <w:tcPr>
                <w:tcW w:w="2974" w:type="dxa"/>
                <w:gridSpan w:val="5"/>
                <w:tcBorders>
                  <w:bottom w:val="single" w:sz="4" w:space="0" w:color="8EAADB" w:themeColor="accent5" w:themeTint="99"/>
                </w:tcBorders>
                <w:shd w:val="clear" w:color="auto" w:fill="FFFFFF" w:themeFill="background1"/>
              </w:tcPr>
            </w:tcPrChange>
          </w:tcPr>
          <w:p w14:paraId="347F2B3D" w14:textId="562E9758"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E45EFB">
              <w:t>1.10.3 Identify locations of industries within the watershed that may be potential PCB sources</w:t>
            </w:r>
          </w:p>
        </w:tc>
        <w:tc>
          <w:tcPr>
            <w:tcW w:w="1451" w:type="dxa"/>
            <w:shd w:val="clear" w:color="auto" w:fill="FFFFFF" w:themeFill="background1"/>
            <w:tcPrChange w:id="386" w:author="CBPStaff" w:date="2018-08-07T16:33:00Z">
              <w:tcPr>
                <w:tcW w:w="1451" w:type="dxa"/>
                <w:gridSpan w:val="2"/>
                <w:shd w:val="clear" w:color="auto" w:fill="FFFFFF" w:themeFill="background1"/>
              </w:tcPr>
            </w:tcPrChange>
          </w:tcPr>
          <w:p w14:paraId="0DAA86C0" w14:textId="57F04778"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E45EFB">
              <w:t>HSCD</w:t>
            </w:r>
          </w:p>
        </w:tc>
        <w:tc>
          <w:tcPr>
            <w:tcW w:w="1673" w:type="dxa"/>
            <w:vMerge/>
            <w:shd w:val="clear" w:color="auto" w:fill="FFFFFF" w:themeFill="background1"/>
            <w:tcPrChange w:id="387" w:author="CBPStaff" w:date="2018-08-07T16:33:00Z">
              <w:tcPr>
                <w:tcW w:w="1673" w:type="dxa"/>
                <w:vMerge/>
                <w:shd w:val="clear" w:color="auto" w:fill="FFFFFF" w:themeFill="background1"/>
              </w:tcPr>
            </w:tcPrChange>
          </w:tcPr>
          <w:p w14:paraId="62002114"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vMerge/>
            <w:shd w:val="clear" w:color="auto" w:fill="FFFFFF" w:themeFill="background1"/>
            <w:tcPrChange w:id="388" w:author="CBPStaff" w:date="2018-08-07T16:33:00Z">
              <w:tcPr>
                <w:tcW w:w="5516" w:type="dxa"/>
                <w:vMerge/>
                <w:shd w:val="clear" w:color="auto" w:fill="FFFFFF" w:themeFill="background1"/>
              </w:tcPr>
            </w:tcPrChange>
          </w:tcPr>
          <w:p w14:paraId="3A01F859"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r>
      <w:tr w:rsidR="00386805" w14:paraId="38DEF2D3" w14:textId="77777777" w:rsidTr="00810D74">
        <w:trPr>
          <w:trHeight w:val="1236"/>
          <w:trPrChange w:id="389" w:author="CBPStaff" w:date="2018-08-07T16:33:00Z">
            <w:trPr>
              <w:trHeight w:val="1236"/>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Change w:id="390" w:author="CBPStaff" w:date="2018-08-07T16:33:00Z">
              <w:tcPr>
                <w:tcW w:w="837" w:type="dxa"/>
                <w:gridSpan w:val="2"/>
                <w:vMerge/>
                <w:shd w:val="clear" w:color="auto" w:fill="FFFFFF" w:themeFill="background1"/>
              </w:tcPr>
            </w:tcPrChange>
          </w:tcPr>
          <w:p w14:paraId="5D2F9F1B" w14:textId="77777777" w:rsidR="00386805" w:rsidRDefault="00386805" w:rsidP="00386805"/>
        </w:tc>
        <w:tc>
          <w:tcPr>
            <w:tcW w:w="2471" w:type="dxa"/>
            <w:vMerge/>
            <w:shd w:val="clear" w:color="auto" w:fill="FFFFFF" w:themeFill="background1"/>
            <w:tcPrChange w:id="391" w:author="CBPStaff" w:date="2018-08-07T16:33:00Z">
              <w:tcPr>
                <w:tcW w:w="1903" w:type="dxa"/>
                <w:vMerge/>
                <w:shd w:val="clear" w:color="auto" w:fill="FFFFFF" w:themeFill="background1"/>
              </w:tcPr>
            </w:tcPrChange>
          </w:tcPr>
          <w:p w14:paraId="06F7AEF2" w14:textId="77777777"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tcBorders>
              <w:bottom w:val="single" w:sz="4" w:space="0" w:color="8EAADB" w:themeColor="accent5" w:themeTint="99"/>
            </w:tcBorders>
            <w:shd w:val="clear" w:color="auto" w:fill="FFFFFF" w:themeFill="background1"/>
            <w:tcPrChange w:id="392" w:author="CBPStaff" w:date="2018-08-07T16:33:00Z">
              <w:tcPr>
                <w:tcW w:w="2974" w:type="dxa"/>
                <w:gridSpan w:val="5"/>
                <w:tcBorders>
                  <w:bottom w:val="single" w:sz="4" w:space="0" w:color="8EAADB" w:themeColor="accent5" w:themeTint="99"/>
                </w:tcBorders>
                <w:shd w:val="clear" w:color="auto" w:fill="FFFFFF" w:themeFill="background1"/>
              </w:tcPr>
            </w:tcPrChange>
          </w:tcPr>
          <w:p w14:paraId="66FF2F1C" w14:textId="530D9D01"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E45EFB">
              <w:t>1.10.4 Obtain information on PCB hotspot areas within the watershed and try to correlate CERCLA sites or other sites identified from above with those hotspots.</w:t>
            </w:r>
          </w:p>
        </w:tc>
        <w:tc>
          <w:tcPr>
            <w:tcW w:w="1451" w:type="dxa"/>
            <w:vMerge w:val="restart"/>
            <w:shd w:val="clear" w:color="auto" w:fill="FFFFFF" w:themeFill="background1"/>
            <w:tcPrChange w:id="393" w:author="CBPStaff" w:date="2018-08-07T16:33:00Z">
              <w:tcPr>
                <w:tcW w:w="1451" w:type="dxa"/>
                <w:gridSpan w:val="2"/>
                <w:vMerge w:val="restart"/>
                <w:shd w:val="clear" w:color="auto" w:fill="FFFFFF" w:themeFill="background1"/>
              </w:tcPr>
            </w:tcPrChange>
          </w:tcPr>
          <w:p w14:paraId="66BF4406" w14:textId="7E4FDFD2"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E45EFB">
              <w:t>HSCD, TCW</w:t>
            </w:r>
          </w:p>
        </w:tc>
        <w:tc>
          <w:tcPr>
            <w:tcW w:w="1673" w:type="dxa"/>
            <w:vMerge/>
            <w:shd w:val="clear" w:color="auto" w:fill="FFFFFF" w:themeFill="background1"/>
            <w:tcPrChange w:id="394" w:author="CBPStaff" w:date="2018-08-07T16:33:00Z">
              <w:tcPr>
                <w:tcW w:w="1673" w:type="dxa"/>
                <w:vMerge/>
                <w:shd w:val="clear" w:color="auto" w:fill="FFFFFF" w:themeFill="background1"/>
              </w:tcPr>
            </w:tcPrChange>
          </w:tcPr>
          <w:p w14:paraId="52A187E0"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vMerge/>
            <w:shd w:val="clear" w:color="auto" w:fill="FFFFFF" w:themeFill="background1"/>
            <w:tcPrChange w:id="395" w:author="CBPStaff" w:date="2018-08-07T16:33:00Z">
              <w:tcPr>
                <w:tcW w:w="5516" w:type="dxa"/>
                <w:vMerge/>
                <w:shd w:val="clear" w:color="auto" w:fill="FFFFFF" w:themeFill="background1"/>
              </w:tcPr>
            </w:tcPrChange>
          </w:tcPr>
          <w:p w14:paraId="19E67338"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r>
      <w:tr w:rsidR="00386805" w14:paraId="217BCC66" w14:textId="77777777" w:rsidTr="00810D74">
        <w:trPr>
          <w:cnfStyle w:val="000000100000" w:firstRow="0" w:lastRow="0" w:firstColumn="0" w:lastColumn="0" w:oddVBand="0" w:evenVBand="0" w:oddHBand="1" w:evenHBand="0" w:firstRowFirstColumn="0" w:firstRowLastColumn="0" w:lastRowFirstColumn="0" w:lastRowLastColumn="0"/>
          <w:trHeight w:val="1236"/>
          <w:trPrChange w:id="396" w:author="CBPStaff" w:date="2018-08-07T16:33:00Z">
            <w:trPr>
              <w:trHeight w:val="1236"/>
            </w:trPr>
          </w:trPrChange>
        </w:trPr>
        <w:tc>
          <w:tcPr>
            <w:cnfStyle w:val="001000000000" w:firstRow="0" w:lastRow="0" w:firstColumn="1" w:lastColumn="0" w:oddVBand="0" w:evenVBand="0" w:oddHBand="0" w:evenHBand="0" w:firstRowFirstColumn="0" w:firstRowLastColumn="0" w:lastRowFirstColumn="0" w:lastRowLastColumn="0"/>
            <w:tcW w:w="837" w:type="dxa"/>
            <w:vMerge/>
            <w:tcBorders>
              <w:bottom w:val="single" w:sz="4" w:space="0" w:color="8EAADB" w:themeColor="accent5" w:themeTint="99"/>
            </w:tcBorders>
            <w:shd w:val="clear" w:color="auto" w:fill="FFFFFF" w:themeFill="background1"/>
            <w:tcPrChange w:id="397" w:author="CBPStaff" w:date="2018-08-07T16:33:00Z">
              <w:tcPr>
                <w:tcW w:w="837" w:type="dxa"/>
                <w:gridSpan w:val="2"/>
                <w:vMerge/>
                <w:tcBorders>
                  <w:bottom w:val="single" w:sz="4" w:space="0" w:color="8EAADB" w:themeColor="accent5" w:themeTint="99"/>
                </w:tcBorders>
                <w:shd w:val="clear" w:color="auto" w:fill="FFFFFF" w:themeFill="background1"/>
              </w:tcPr>
            </w:tcPrChange>
          </w:tcPr>
          <w:p w14:paraId="5C166D6E" w14:textId="77777777" w:rsidR="00386805" w:rsidRDefault="00386805" w:rsidP="00386805">
            <w:pPr>
              <w:cnfStyle w:val="001000100000" w:firstRow="0" w:lastRow="0" w:firstColumn="1" w:lastColumn="0" w:oddVBand="0" w:evenVBand="0" w:oddHBand="1" w:evenHBand="0" w:firstRowFirstColumn="0" w:firstRowLastColumn="0" w:lastRowFirstColumn="0" w:lastRowLastColumn="0"/>
            </w:pPr>
          </w:p>
        </w:tc>
        <w:tc>
          <w:tcPr>
            <w:tcW w:w="2471" w:type="dxa"/>
            <w:vMerge/>
            <w:tcBorders>
              <w:bottom w:val="single" w:sz="4" w:space="0" w:color="8EAADB" w:themeColor="accent5" w:themeTint="99"/>
            </w:tcBorders>
            <w:shd w:val="clear" w:color="auto" w:fill="FFFFFF" w:themeFill="background1"/>
            <w:tcPrChange w:id="398" w:author="CBPStaff" w:date="2018-08-07T16:33:00Z">
              <w:tcPr>
                <w:tcW w:w="1903" w:type="dxa"/>
                <w:vMerge/>
                <w:tcBorders>
                  <w:bottom w:val="single" w:sz="4" w:space="0" w:color="8EAADB" w:themeColor="accent5" w:themeTint="99"/>
                </w:tcBorders>
                <w:shd w:val="clear" w:color="auto" w:fill="FFFFFF" w:themeFill="background1"/>
              </w:tcPr>
            </w:tcPrChange>
          </w:tcPr>
          <w:p w14:paraId="6370FA90" w14:textId="77777777"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tcBorders>
              <w:bottom w:val="single" w:sz="4" w:space="0" w:color="8EAADB" w:themeColor="accent5" w:themeTint="99"/>
            </w:tcBorders>
            <w:shd w:val="clear" w:color="auto" w:fill="FFFFFF" w:themeFill="background1"/>
            <w:tcPrChange w:id="399" w:author="CBPStaff" w:date="2018-08-07T16:33:00Z">
              <w:tcPr>
                <w:tcW w:w="2974" w:type="dxa"/>
                <w:gridSpan w:val="5"/>
                <w:tcBorders>
                  <w:bottom w:val="single" w:sz="4" w:space="0" w:color="8EAADB" w:themeColor="accent5" w:themeTint="99"/>
                </w:tcBorders>
                <w:shd w:val="clear" w:color="auto" w:fill="FFFFFF" w:themeFill="background1"/>
              </w:tcPr>
            </w:tcPrChange>
          </w:tcPr>
          <w:p w14:paraId="00494BD8" w14:textId="164BE9BD"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E45EFB">
              <w:t xml:space="preserve">1.10.5 Use information and data generated from above to pre-screen and prioritize sites to determine whether further assessment is needed and by whom.  </w:t>
            </w:r>
          </w:p>
        </w:tc>
        <w:tc>
          <w:tcPr>
            <w:tcW w:w="1451" w:type="dxa"/>
            <w:vMerge/>
            <w:tcBorders>
              <w:bottom w:val="single" w:sz="4" w:space="0" w:color="8EAADB" w:themeColor="accent5" w:themeTint="99"/>
            </w:tcBorders>
            <w:shd w:val="clear" w:color="auto" w:fill="FFFFFF" w:themeFill="background1"/>
            <w:tcPrChange w:id="400" w:author="CBPStaff" w:date="2018-08-07T16:33:00Z">
              <w:tcPr>
                <w:tcW w:w="1451" w:type="dxa"/>
                <w:gridSpan w:val="2"/>
                <w:vMerge/>
                <w:tcBorders>
                  <w:bottom w:val="single" w:sz="4" w:space="0" w:color="8EAADB" w:themeColor="accent5" w:themeTint="99"/>
                </w:tcBorders>
                <w:shd w:val="clear" w:color="auto" w:fill="FFFFFF" w:themeFill="background1"/>
              </w:tcPr>
            </w:tcPrChange>
          </w:tcPr>
          <w:p w14:paraId="16EF55AB" w14:textId="77777777"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1673" w:type="dxa"/>
            <w:vMerge/>
            <w:tcBorders>
              <w:bottom w:val="single" w:sz="4" w:space="0" w:color="8EAADB" w:themeColor="accent5" w:themeTint="99"/>
            </w:tcBorders>
            <w:shd w:val="clear" w:color="auto" w:fill="FFFFFF" w:themeFill="background1"/>
            <w:tcPrChange w:id="401" w:author="CBPStaff" w:date="2018-08-07T16:33:00Z">
              <w:tcPr>
                <w:tcW w:w="1673" w:type="dxa"/>
                <w:vMerge/>
                <w:tcBorders>
                  <w:bottom w:val="single" w:sz="4" w:space="0" w:color="8EAADB" w:themeColor="accent5" w:themeTint="99"/>
                </w:tcBorders>
                <w:shd w:val="clear" w:color="auto" w:fill="FFFFFF" w:themeFill="background1"/>
              </w:tcPr>
            </w:tcPrChange>
          </w:tcPr>
          <w:p w14:paraId="76B63D70"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vMerge/>
            <w:tcBorders>
              <w:bottom w:val="single" w:sz="4" w:space="0" w:color="8EAADB" w:themeColor="accent5" w:themeTint="99"/>
            </w:tcBorders>
            <w:shd w:val="clear" w:color="auto" w:fill="FFFFFF" w:themeFill="background1"/>
            <w:tcPrChange w:id="402" w:author="CBPStaff" w:date="2018-08-07T16:33:00Z">
              <w:tcPr>
                <w:tcW w:w="5516" w:type="dxa"/>
                <w:vMerge/>
                <w:tcBorders>
                  <w:bottom w:val="single" w:sz="4" w:space="0" w:color="8EAADB" w:themeColor="accent5" w:themeTint="99"/>
                </w:tcBorders>
                <w:shd w:val="clear" w:color="auto" w:fill="FFFFFF" w:themeFill="background1"/>
              </w:tcPr>
            </w:tcPrChange>
          </w:tcPr>
          <w:p w14:paraId="485FE25C"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r>
      <w:tr w:rsidR="00386805" w14:paraId="0B35013A" w14:textId="77777777" w:rsidTr="00810D74">
        <w:trPr>
          <w:trHeight w:val="2575"/>
          <w:trPrChange w:id="403" w:author="CBPStaff" w:date="2018-08-07T16:33:00Z">
            <w:trPr>
              <w:trHeight w:val="2575"/>
            </w:trPr>
          </w:trPrChange>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tcPrChange w:id="404" w:author="CBPStaff" w:date="2018-08-07T16:33:00Z">
              <w:tcPr>
                <w:tcW w:w="837" w:type="dxa"/>
                <w:gridSpan w:val="2"/>
                <w:vMerge w:val="restart"/>
                <w:shd w:val="clear" w:color="auto" w:fill="FFFFFF" w:themeFill="background1"/>
              </w:tcPr>
            </w:tcPrChange>
          </w:tcPr>
          <w:p w14:paraId="2077E0CD" w14:textId="3976B11A" w:rsidR="00386805" w:rsidRPr="005B2384" w:rsidRDefault="00386805" w:rsidP="00386805">
            <w:r>
              <w:lastRenderedPageBreak/>
              <w:t>1.11</w:t>
            </w:r>
          </w:p>
        </w:tc>
        <w:tc>
          <w:tcPr>
            <w:tcW w:w="2471" w:type="dxa"/>
            <w:vMerge w:val="restart"/>
            <w:shd w:val="clear" w:color="auto" w:fill="FFFFFF" w:themeFill="background1"/>
            <w:tcPrChange w:id="405" w:author="CBPStaff" w:date="2018-08-07T16:33:00Z">
              <w:tcPr>
                <w:tcW w:w="1903" w:type="dxa"/>
                <w:vMerge w:val="restart"/>
                <w:shd w:val="clear" w:color="auto" w:fill="FFFFFF" w:themeFill="background1"/>
              </w:tcPr>
            </w:tcPrChange>
          </w:tcPr>
          <w:p w14:paraId="31F7D95D" w14:textId="0020B450"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E45EFB">
              <w:t xml:space="preserve">The EPA R3 NPDES Permits Branch will continue to address PCBs through the CWA framework. Where waters have been identified as impaired and a local TMDL has been established creating WLA for point sources, the NPDES Permitting program will ensure that permits are consistent with the TMDL. The NPDES Permitting Program will draft and review permits with a focus on ensuring that PCB WLAs are clear and enforceable. The NPDES Enforcement Program, through state oversight and its independent compliance monitoring and enforcement authorities, will ensure that permit requirements are met. If </w:t>
            </w:r>
            <w:r w:rsidRPr="00E45EFB">
              <w:lastRenderedPageBreak/>
              <w:t>a permittee is in non-compliance with its compliance obligations, EPA will take timely and appropriate action, including exercising its enforcement authority, to ensure that the permittee returns to compliance in an expeditious manner.</w:t>
            </w:r>
          </w:p>
        </w:tc>
        <w:tc>
          <w:tcPr>
            <w:tcW w:w="2406" w:type="dxa"/>
            <w:tcBorders>
              <w:bottom w:val="single" w:sz="4" w:space="0" w:color="8EAADB" w:themeColor="accent5" w:themeTint="99"/>
            </w:tcBorders>
            <w:shd w:val="clear" w:color="auto" w:fill="FFE599" w:themeFill="accent4" w:themeFillTint="66"/>
            <w:tcPrChange w:id="406" w:author="CBPStaff" w:date="2018-08-07T16:33:00Z">
              <w:tcPr>
                <w:tcW w:w="2974" w:type="dxa"/>
                <w:gridSpan w:val="5"/>
                <w:tcBorders>
                  <w:bottom w:val="single" w:sz="4" w:space="0" w:color="8EAADB" w:themeColor="accent5" w:themeTint="99"/>
                </w:tcBorders>
                <w:shd w:val="clear" w:color="auto" w:fill="FFE599" w:themeFill="accent4" w:themeFillTint="66"/>
              </w:tcPr>
            </w:tcPrChange>
          </w:tcPr>
          <w:p w14:paraId="0C5A83CE" w14:textId="36AE39A2"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E45EFB">
              <w:lastRenderedPageBreak/>
              <w:t>1.11.1 The NPDES Permitting Program will draft permits with a focus on ensuring that PCB WLAs are clear and enforceable and consistent with the TMDL.</w:t>
            </w:r>
          </w:p>
        </w:tc>
        <w:tc>
          <w:tcPr>
            <w:tcW w:w="1451" w:type="dxa"/>
            <w:vMerge w:val="restart"/>
            <w:shd w:val="clear" w:color="auto" w:fill="FFE599" w:themeFill="accent4" w:themeFillTint="66"/>
            <w:tcPrChange w:id="407" w:author="CBPStaff" w:date="2018-08-07T16:33:00Z">
              <w:tcPr>
                <w:tcW w:w="1451" w:type="dxa"/>
                <w:gridSpan w:val="2"/>
                <w:vMerge w:val="restart"/>
                <w:shd w:val="clear" w:color="auto" w:fill="FFE599" w:themeFill="accent4" w:themeFillTint="66"/>
              </w:tcPr>
            </w:tcPrChange>
          </w:tcPr>
          <w:p w14:paraId="077F2019" w14:textId="171BC25D"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E45EFB">
              <w:t>EPA R3 NPDES Permits Branch</w:t>
            </w:r>
          </w:p>
        </w:tc>
        <w:tc>
          <w:tcPr>
            <w:tcW w:w="1673" w:type="dxa"/>
            <w:vMerge w:val="restart"/>
            <w:shd w:val="clear" w:color="auto" w:fill="FFE599" w:themeFill="accent4" w:themeFillTint="66"/>
            <w:tcPrChange w:id="408" w:author="CBPStaff" w:date="2018-08-07T16:33:00Z">
              <w:tcPr>
                <w:tcW w:w="1673" w:type="dxa"/>
                <w:vMerge w:val="restart"/>
                <w:shd w:val="clear" w:color="auto" w:fill="FFE599" w:themeFill="accent4" w:themeFillTint="66"/>
              </w:tcPr>
            </w:tcPrChange>
          </w:tcPr>
          <w:p w14:paraId="32FF23A4"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FFE599" w:themeFill="accent4" w:themeFillTint="66"/>
            <w:tcPrChange w:id="409" w:author="CBPStaff" w:date="2018-08-07T16:33:00Z">
              <w:tcPr>
                <w:tcW w:w="5516" w:type="dxa"/>
                <w:shd w:val="clear" w:color="auto" w:fill="FFE599" w:themeFill="accent4" w:themeFillTint="66"/>
              </w:tcPr>
            </w:tcPrChange>
          </w:tcPr>
          <w:p w14:paraId="01072C24" w14:textId="79AE75E2"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t>Ongoing</w:t>
            </w:r>
          </w:p>
        </w:tc>
      </w:tr>
      <w:tr w:rsidR="00386805" w14:paraId="7611E6A6" w14:textId="77777777" w:rsidTr="00810D74">
        <w:trPr>
          <w:cnfStyle w:val="000000100000" w:firstRow="0" w:lastRow="0" w:firstColumn="0" w:lastColumn="0" w:oddVBand="0" w:evenVBand="0" w:oddHBand="1" w:evenHBand="0" w:firstRowFirstColumn="0" w:firstRowLastColumn="0" w:lastRowFirstColumn="0" w:lastRowLastColumn="0"/>
          <w:trHeight w:val="2575"/>
          <w:trPrChange w:id="410" w:author="CBPStaff" w:date="2018-08-07T16:33:00Z">
            <w:trPr>
              <w:trHeight w:val="2575"/>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Change w:id="411" w:author="CBPStaff" w:date="2018-08-07T16:33:00Z">
              <w:tcPr>
                <w:tcW w:w="837" w:type="dxa"/>
                <w:gridSpan w:val="2"/>
                <w:vMerge/>
                <w:shd w:val="clear" w:color="auto" w:fill="FFFFFF" w:themeFill="background1"/>
              </w:tcPr>
            </w:tcPrChange>
          </w:tcPr>
          <w:p w14:paraId="389D6CCD" w14:textId="77777777" w:rsidR="00386805" w:rsidRDefault="00386805" w:rsidP="00386805">
            <w:pPr>
              <w:cnfStyle w:val="001000100000" w:firstRow="0" w:lastRow="0" w:firstColumn="1" w:lastColumn="0" w:oddVBand="0" w:evenVBand="0" w:oddHBand="1" w:evenHBand="0" w:firstRowFirstColumn="0" w:firstRowLastColumn="0" w:lastRowFirstColumn="0" w:lastRowLastColumn="0"/>
            </w:pPr>
          </w:p>
        </w:tc>
        <w:tc>
          <w:tcPr>
            <w:tcW w:w="2471" w:type="dxa"/>
            <w:vMerge/>
            <w:shd w:val="clear" w:color="auto" w:fill="FFFFFF" w:themeFill="background1"/>
            <w:tcPrChange w:id="412" w:author="CBPStaff" w:date="2018-08-07T16:33:00Z">
              <w:tcPr>
                <w:tcW w:w="1903" w:type="dxa"/>
                <w:vMerge/>
                <w:shd w:val="clear" w:color="auto" w:fill="FFFFFF" w:themeFill="background1"/>
              </w:tcPr>
            </w:tcPrChange>
          </w:tcPr>
          <w:p w14:paraId="0A63CAA5" w14:textId="77777777"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tcBorders>
              <w:bottom w:val="single" w:sz="4" w:space="0" w:color="8EAADB" w:themeColor="accent5" w:themeTint="99"/>
            </w:tcBorders>
            <w:shd w:val="clear" w:color="auto" w:fill="FFE599" w:themeFill="accent4" w:themeFillTint="66"/>
            <w:tcPrChange w:id="413" w:author="CBPStaff" w:date="2018-08-07T16:33:00Z">
              <w:tcPr>
                <w:tcW w:w="2974" w:type="dxa"/>
                <w:gridSpan w:val="5"/>
                <w:tcBorders>
                  <w:bottom w:val="single" w:sz="4" w:space="0" w:color="8EAADB" w:themeColor="accent5" w:themeTint="99"/>
                </w:tcBorders>
                <w:shd w:val="clear" w:color="auto" w:fill="FFE599" w:themeFill="accent4" w:themeFillTint="66"/>
              </w:tcPr>
            </w:tcPrChange>
          </w:tcPr>
          <w:p w14:paraId="3161CB13" w14:textId="0F87F545"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E45EFB">
              <w:t>1.11.2 The NPDES Permitting Program will review permits developed by the jurisdictions with a focus on ensuring that PCB WLAs are clear and enforceable and consistent with the TMDL.</w:t>
            </w:r>
          </w:p>
        </w:tc>
        <w:tc>
          <w:tcPr>
            <w:tcW w:w="1451" w:type="dxa"/>
            <w:vMerge/>
            <w:shd w:val="clear" w:color="auto" w:fill="FFE599" w:themeFill="accent4" w:themeFillTint="66"/>
            <w:tcPrChange w:id="414" w:author="CBPStaff" w:date="2018-08-07T16:33:00Z">
              <w:tcPr>
                <w:tcW w:w="1451" w:type="dxa"/>
                <w:gridSpan w:val="2"/>
                <w:vMerge/>
                <w:shd w:val="clear" w:color="auto" w:fill="FFE599" w:themeFill="accent4" w:themeFillTint="66"/>
              </w:tcPr>
            </w:tcPrChange>
          </w:tcPr>
          <w:p w14:paraId="0FB8550C" w14:textId="77777777"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1673" w:type="dxa"/>
            <w:vMerge/>
            <w:shd w:val="clear" w:color="auto" w:fill="FFE599" w:themeFill="accent4" w:themeFillTint="66"/>
            <w:tcPrChange w:id="415" w:author="CBPStaff" w:date="2018-08-07T16:33:00Z">
              <w:tcPr>
                <w:tcW w:w="1673" w:type="dxa"/>
                <w:vMerge/>
                <w:shd w:val="clear" w:color="auto" w:fill="FFE599" w:themeFill="accent4" w:themeFillTint="66"/>
              </w:tcPr>
            </w:tcPrChange>
          </w:tcPr>
          <w:p w14:paraId="2DA3693B"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FFE599" w:themeFill="accent4" w:themeFillTint="66"/>
            <w:tcPrChange w:id="416" w:author="CBPStaff" w:date="2018-08-07T16:33:00Z">
              <w:tcPr>
                <w:tcW w:w="5516" w:type="dxa"/>
                <w:shd w:val="clear" w:color="auto" w:fill="FFE599" w:themeFill="accent4" w:themeFillTint="66"/>
              </w:tcPr>
            </w:tcPrChange>
          </w:tcPr>
          <w:p w14:paraId="7108B4ED" w14:textId="45AFD34A"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t>Ongoing</w:t>
            </w:r>
          </w:p>
        </w:tc>
      </w:tr>
      <w:tr w:rsidR="00386805" w14:paraId="5BBA30FA" w14:textId="77777777" w:rsidTr="00810D74">
        <w:trPr>
          <w:trHeight w:val="2575"/>
          <w:trPrChange w:id="417" w:author="CBPStaff" w:date="2018-08-07T16:33:00Z">
            <w:trPr>
              <w:trHeight w:val="2575"/>
            </w:trPr>
          </w:trPrChange>
        </w:trPr>
        <w:tc>
          <w:tcPr>
            <w:cnfStyle w:val="001000000000" w:firstRow="0" w:lastRow="0" w:firstColumn="1" w:lastColumn="0" w:oddVBand="0" w:evenVBand="0" w:oddHBand="0" w:evenHBand="0" w:firstRowFirstColumn="0" w:firstRowLastColumn="0" w:lastRowFirstColumn="0" w:lastRowLastColumn="0"/>
            <w:tcW w:w="837" w:type="dxa"/>
            <w:vMerge/>
            <w:tcBorders>
              <w:bottom w:val="single" w:sz="4" w:space="0" w:color="8EAADB" w:themeColor="accent5" w:themeTint="99"/>
            </w:tcBorders>
            <w:shd w:val="clear" w:color="auto" w:fill="FFFFFF" w:themeFill="background1"/>
            <w:tcPrChange w:id="418" w:author="CBPStaff" w:date="2018-08-07T16:33:00Z">
              <w:tcPr>
                <w:tcW w:w="837" w:type="dxa"/>
                <w:gridSpan w:val="2"/>
                <w:vMerge/>
                <w:tcBorders>
                  <w:bottom w:val="single" w:sz="4" w:space="0" w:color="8EAADB" w:themeColor="accent5" w:themeTint="99"/>
                </w:tcBorders>
                <w:shd w:val="clear" w:color="auto" w:fill="FFFFFF" w:themeFill="background1"/>
              </w:tcPr>
            </w:tcPrChange>
          </w:tcPr>
          <w:p w14:paraId="27CA6691" w14:textId="77777777" w:rsidR="00386805" w:rsidRDefault="00386805" w:rsidP="00386805"/>
        </w:tc>
        <w:tc>
          <w:tcPr>
            <w:tcW w:w="2471" w:type="dxa"/>
            <w:vMerge/>
            <w:tcBorders>
              <w:bottom w:val="single" w:sz="4" w:space="0" w:color="8EAADB" w:themeColor="accent5" w:themeTint="99"/>
            </w:tcBorders>
            <w:shd w:val="clear" w:color="auto" w:fill="FFFFFF" w:themeFill="background1"/>
            <w:tcPrChange w:id="419" w:author="CBPStaff" w:date="2018-08-07T16:33:00Z">
              <w:tcPr>
                <w:tcW w:w="1903" w:type="dxa"/>
                <w:vMerge/>
                <w:tcBorders>
                  <w:bottom w:val="single" w:sz="4" w:space="0" w:color="8EAADB" w:themeColor="accent5" w:themeTint="99"/>
                </w:tcBorders>
                <w:shd w:val="clear" w:color="auto" w:fill="FFFFFF" w:themeFill="background1"/>
              </w:tcPr>
            </w:tcPrChange>
          </w:tcPr>
          <w:p w14:paraId="1ACD90AF" w14:textId="77777777"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tcBorders>
              <w:bottom w:val="single" w:sz="4" w:space="0" w:color="8EAADB" w:themeColor="accent5" w:themeTint="99"/>
            </w:tcBorders>
            <w:shd w:val="clear" w:color="auto" w:fill="FFE599" w:themeFill="accent4" w:themeFillTint="66"/>
            <w:tcPrChange w:id="420" w:author="CBPStaff" w:date="2018-08-07T16:33:00Z">
              <w:tcPr>
                <w:tcW w:w="2974" w:type="dxa"/>
                <w:gridSpan w:val="5"/>
                <w:tcBorders>
                  <w:bottom w:val="single" w:sz="4" w:space="0" w:color="8EAADB" w:themeColor="accent5" w:themeTint="99"/>
                </w:tcBorders>
                <w:shd w:val="clear" w:color="auto" w:fill="FFE599" w:themeFill="accent4" w:themeFillTint="66"/>
              </w:tcPr>
            </w:tcPrChange>
          </w:tcPr>
          <w:p w14:paraId="5B345267" w14:textId="3104E49B"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E45EFB">
              <w:t>1.11.3 The NPDES Enforcement Program, through state oversight and its independent compliance monitoring and enforcement authorities, will ensure that permit requirements are met. If a permittee is in non-</w:t>
            </w:r>
            <w:r w:rsidRPr="00E45EFB">
              <w:lastRenderedPageBreak/>
              <w:t>compliance with its compliance obligations, EPA will take timely and appropriate action, including exercising its enforcement authority, to ensure that the permittee returns to compliance in an expeditious manner.</w:t>
            </w:r>
          </w:p>
        </w:tc>
        <w:tc>
          <w:tcPr>
            <w:tcW w:w="1451" w:type="dxa"/>
            <w:vMerge/>
            <w:tcBorders>
              <w:bottom w:val="single" w:sz="4" w:space="0" w:color="8EAADB" w:themeColor="accent5" w:themeTint="99"/>
            </w:tcBorders>
            <w:shd w:val="clear" w:color="auto" w:fill="FFE599" w:themeFill="accent4" w:themeFillTint="66"/>
            <w:tcPrChange w:id="421" w:author="CBPStaff" w:date="2018-08-07T16:33:00Z">
              <w:tcPr>
                <w:tcW w:w="1451" w:type="dxa"/>
                <w:gridSpan w:val="2"/>
                <w:vMerge/>
                <w:tcBorders>
                  <w:bottom w:val="single" w:sz="4" w:space="0" w:color="8EAADB" w:themeColor="accent5" w:themeTint="99"/>
                </w:tcBorders>
                <w:shd w:val="clear" w:color="auto" w:fill="FFE599" w:themeFill="accent4" w:themeFillTint="66"/>
              </w:tcPr>
            </w:tcPrChange>
          </w:tcPr>
          <w:p w14:paraId="014A288A" w14:textId="77777777"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1673" w:type="dxa"/>
            <w:vMerge/>
            <w:tcBorders>
              <w:bottom w:val="single" w:sz="4" w:space="0" w:color="8EAADB" w:themeColor="accent5" w:themeTint="99"/>
            </w:tcBorders>
            <w:shd w:val="clear" w:color="auto" w:fill="FFE599" w:themeFill="accent4" w:themeFillTint="66"/>
            <w:tcPrChange w:id="422" w:author="CBPStaff" w:date="2018-08-07T16:33:00Z">
              <w:tcPr>
                <w:tcW w:w="1673" w:type="dxa"/>
                <w:vMerge/>
                <w:tcBorders>
                  <w:bottom w:val="single" w:sz="4" w:space="0" w:color="8EAADB" w:themeColor="accent5" w:themeTint="99"/>
                </w:tcBorders>
                <w:shd w:val="clear" w:color="auto" w:fill="FFE599" w:themeFill="accent4" w:themeFillTint="66"/>
              </w:tcPr>
            </w:tcPrChange>
          </w:tcPr>
          <w:p w14:paraId="1501F7EC"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tcBorders>
              <w:bottom w:val="single" w:sz="4" w:space="0" w:color="8EAADB" w:themeColor="accent5" w:themeTint="99"/>
            </w:tcBorders>
            <w:shd w:val="clear" w:color="auto" w:fill="FFE599" w:themeFill="accent4" w:themeFillTint="66"/>
            <w:tcPrChange w:id="423" w:author="CBPStaff" w:date="2018-08-07T16:33:00Z">
              <w:tcPr>
                <w:tcW w:w="5516" w:type="dxa"/>
                <w:tcBorders>
                  <w:bottom w:val="single" w:sz="4" w:space="0" w:color="8EAADB" w:themeColor="accent5" w:themeTint="99"/>
                </w:tcBorders>
                <w:shd w:val="clear" w:color="auto" w:fill="FFE599" w:themeFill="accent4" w:themeFillTint="66"/>
              </w:tcPr>
            </w:tcPrChange>
          </w:tcPr>
          <w:p w14:paraId="0790DEA6" w14:textId="03879B93"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t>Ongoing</w:t>
            </w:r>
          </w:p>
        </w:tc>
      </w:tr>
      <w:tr w:rsidR="00386805" w14:paraId="2D815EEF" w14:textId="77777777" w:rsidTr="00810D74">
        <w:trPr>
          <w:cnfStyle w:val="000000100000" w:firstRow="0" w:lastRow="0" w:firstColumn="0" w:lastColumn="0" w:oddVBand="0" w:evenVBand="0" w:oddHBand="1" w:evenHBand="0" w:firstRowFirstColumn="0" w:firstRowLastColumn="0" w:lastRowFirstColumn="0" w:lastRowLastColumn="0"/>
          <w:trHeight w:val="293"/>
          <w:trPrChange w:id="424" w:author="CBPStaff" w:date="2018-08-07T16:33:00Z">
            <w:trPr>
              <w:trHeight w:val="293"/>
            </w:trPr>
          </w:trPrChange>
        </w:trPr>
        <w:tc>
          <w:tcPr>
            <w:cnfStyle w:val="001000000000" w:firstRow="0" w:lastRow="0" w:firstColumn="1" w:lastColumn="0" w:oddVBand="0" w:evenVBand="0" w:oddHBand="0" w:evenHBand="0" w:firstRowFirstColumn="0" w:firstRowLastColumn="0" w:lastRowFirstColumn="0" w:lastRowLastColumn="0"/>
            <w:tcW w:w="837" w:type="dxa"/>
            <w:tcBorders>
              <w:bottom w:val="single" w:sz="4" w:space="0" w:color="8EAADB" w:themeColor="accent5" w:themeTint="99"/>
            </w:tcBorders>
            <w:shd w:val="clear" w:color="auto" w:fill="FFFFFF" w:themeFill="background1"/>
            <w:tcPrChange w:id="425" w:author="CBPStaff" w:date="2018-08-07T16:33:00Z">
              <w:tcPr>
                <w:tcW w:w="837" w:type="dxa"/>
                <w:gridSpan w:val="2"/>
                <w:tcBorders>
                  <w:bottom w:val="single" w:sz="4" w:space="0" w:color="8EAADB" w:themeColor="accent5" w:themeTint="99"/>
                </w:tcBorders>
                <w:shd w:val="clear" w:color="auto" w:fill="FFFFFF" w:themeFill="background1"/>
              </w:tcPr>
            </w:tcPrChange>
          </w:tcPr>
          <w:p w14:paraId="0B7CBEA1" w14:textId="4D362853" w:rsidR="00386805" w:rsidRPr="005B2384" w:rsidRDefault="00386805" w:rsidP="00386805">
            <w:pPr>
              <w:cnfStyle w:val="001000100000" w:firstRow="0" w:lastRow="0" w:firstColumn="1" w:lastColumn="0" w:oddVBand="0" w:evenVBand="0" w:oddHBand="1" w:evenHBand="0" w:firstRowFirstColumn="0" w:firstRowLastColumn="0" w:lastRowFirstColumn="0" w:lastRowLastColumn="0"/>
            </w:pPr>
            <w:r>
              <w:t>1.12</w:t>
            </w:r>
          </w:p>
        </w:tc>
        <w:tc>
          <w:tcPr>
            <w:tcW w:w="2471" w:type="dxa"/>
            <w:tcBorders>
              <w:bottom w:val="single" w:sz="4" w:space="0" w:color="8EAADB" w:themeColor="accent5" w:themeTint="99"/>
            </w:tcBorders>
            <w:shd w:val="clear" w:color="auto" w:fill="FFFFFF" w:themeFill="background1"/>
            <w:tcPrChange w:id="426" w:author="CBPStaff" w:date="2018-08-07T16:33:00Z">
              <w:tcPr>
                <w:tcW w:w="1903" w:type="dxa"/>
                <w:tcBorders>
                  <w:bottom w:val="single" w:sz="4" w:space="0" w:color="8EAADB" w:themeColor="accent5" w:themeTint="99"/>
                </w:tcBorders>
                <w:shd w:val="clear" w:color="auto" w:fill="FFFFFF" w:themeFill="background1"/>
              </w:tcPr>
            </w:tcPrChange>
          </w:tcPr>
          <w:p w14:paraId="4BA9DA13" w14:textId="0DD1D1C5"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E45EFB">
              <w:t xml:space="preserve">The EPA R3 Land and Chemicals (LCD) Toxics Program Branch will continue to ensure compliance with PCB TSCA regulations through its PCB inspection and enforcement program. Inspections will be targeted based on potential for releases, cumulative burden on EJ communities, or permitting. The R3 Toxics Program Branch will also responds to on </w:t>
            </w:r>
            <w:r w:rsidRPr="00E45EFB">
              <w:lastRenderedPageBreak/>
              <w:t>tips/complaints that involve potential for illegal disposal and significant risk.</w:t>
            </w:r>
          </w:p>
        </w:tc>
        <w:tc>
          <w:tcPr>
            <w:tcW w:w="2406" w:type="dxa"/>
            <w:tcBorders>
              <w:bottom w:val="single" w:sz="4" w:space="0" w:color="8EAADB" w:themeColor="accent5" w:themeTint="99"/>
            </w:tcBorders>
            <w:shd w:val="clear" w:color="auto" w:fill="FFE599" w:themeFill="accent4" w:themeFillTint="66"/>
            <w:tcPrChange w:id="427" w:author="CBPStaff" w:date="2018-08-07T16:33:00Z">
              <w:tcPr>
                <w:tcW w:w="2974" w:type="dxa"/>
                <w:gridSpan w:val="5"/>
                <w:tcBorders>
                  <w:bottom w:val="single" w:sz="4" w:space="0" w:color="8EAADB" w:themeColor="accent5" w:themeTint="99"/>
                </w:tcBorders>
                <w:shd w:val="clear" w:color="auto" w:fill="FFE599" w:themeFill="accent4" w:themeFillTint="66"/>
              </w:tcPr>
            </w:tcPrChange>
          </w:tcPr>
          <w:p w14:paraId="4E1FFA35" w14:textId="1A0B2F21"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E45EFB">
              <w:lastRenderedPageBreak/>
              <w:t>In 2016 and 2017, the EPA R3 LCD Toxics Program will perform inspections at facilities within the R3 states based on potential for PCB releases, cumulative burden on EJ communities, or permitting. The R3 Toxics Program Branch will also responds to on tips/complaints that involve potential for illegal disposal and significant risk.</w:t>
            </w:r>
          </w:p>
        </w:tc>
        <w:tc>
          <w:tcPr>
            <w:tcW w:w="1451" w:type="dxa"/>
            <w:tcBorders>
              <w:bottom w:val="single" w:sz="4" w:space="0" w:color="8EAADB" w:themeColor="accent5" w:themeTint="99"/>
            </w:tcBorders>
            <w:shd w:val="clear" w:color="auto" w:fill="FFE599" w:themeFill="accent4" w:themeFillTint="66"/>
            <w:tcPrChange w:id="428" w:author="CBPStaff" w:date="2018-08-07T16:33:00Z">
              <w:tcPr>
                <w:tcW w:w="1451" w:type="dxa"/>
                <w:gridSpan w:val="2"/>
                <w:tcBorders>
                  <w:bottom w:val="single" w:sz="4" w:space="0" w:color="8EAADB" w:themeColor="accent5" w:themeTint="99"/>
                </w:tcBorders>
                <w:shd w:val="clear" w:color="auto" w:fill="FFE599" w:themeFill="accent4" w:themeFillTint="66"/>
              </w:tcPr>
            </w:tcPrChange>
          </w:tcPr>
          <w:p w14:paraId="3C1A5E55" w14:textId="77777777"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E45EFB">
              <w:t>EPA Region 3</w:t>
            </w:r>
          </w:p>
          <w:p w14:paraId="3BCEA99B" w14:textId="0FB2E936"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E45EFB">
              <w:t xml:space="preserve">Land and Chemicals </w:t>
            </w:r>
            <w:proofErr w:type="spellStart"/>
            <w:r w:rsidRPr="00E45EFB">
              <w:t>Devision</w:t>
            </w:r>
            <w:proofErr w:type="spellEnd"/>
          </w:p>
        </w:tc>
        <w:tc>
          <w:tcPr>
            <w:tcW w:w="1673" w:type="dxa"/>
            <w:tcBorders>
              <w:bottom w:val="single" w:sz="4" w:space="0" w:color="8EAADB" w:themeColor="accent5" w:themeTint="99"/>
            </w:tcBorders>
            <w:shd w:val="clear" w:color="auto" w:fill="FFE599" w:themeFill="accent4" w:themeFillTint="66"/>
            <w:tcPrChange w:id="429" w:author="CBPStaff" w:date="2018-08-07T16:33:00Z">
              <w:tcPr>
                <w:tcW w:w="1673" w:type="dxa"/>
                <w:tcBorders>
                  <w:bottom w:val="single" w:sz="4" w:space="0" w:color="8EAADB" w:themeColor="accent5" w:themeTint="99"/>
                </w:tcBorders>
                <w:shd w:val="clear" w:color="auto" w:fill="FFE599" w:themeFill="accent4" w:themeFillTint="66"/>
              </w:tcPr>
            </w:tcPrChange>
          </w:tcPr>
          <w:p w14:paraId="024D7DCC"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tcBorders>
              <w:bottom w:val="single" w:sz="4" w:space="0" w:color="8EAADB" w:themeColor="accent5" w:themeTint="99"/>
            </w:tcBorders>
            <w:shd w:val="clear" w:color="auto" w:fill="FFE599" w:themeFill="accent4" w:themeFillTint="66"/>
            <w:tcPrChange w:id="430" w:author="CBPStaff" w:date="2018-08-07T16:33:00Z">
              <w:tcPr>
                <w:tcW w:w="5516" w:type="dxa"/>
                <w:tcBorders>
                  <w:bottom w:val="single" w:sz="4" w:space="0" w:color="8EAADB" w:themeColor="accent5" w:themeTint="99"/>
                </w:tcBorders>
                <w:shd w:val="clear" w:color="auto" w:fill="FFE599" w:themeFill="accent4" w:themeFillTint="66"/>
              </w:tcPr>
            </w:tcPrChange>
          </w:tcPr>
          <w:p w14:paraId="71DFB075" w14:textId="7A0CB62A"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DB56B5">
              <w:t>There were 2 inspections at Aberdeen and Delmarva stations in 2016-2017, and more planned for 2018</w:t>
            </w:r>
          </w:p>
        </w:tc>
      </w:tr>
      <w:tr w:rsidR="00386805" w14:paraId="6BAD9773" w14:textId="77777777" w:rsidTr="00810D74">
        <w:trPr>
          <w:trHeight w:val="293"/>
          <w:trPrChange w:id="431" w:author="CBPStaff" w:date="2018-08-07T16:33:00Z">
            <w:trPr>
              <w:trHeight w:val="293"/>
            </w:trPr>
          </w:trPrChange>
        </w:trPr>
        <w:tc>
          <w:tcPr>
            <w:cnfStyle w:val="001000000000" w:firstRow="0" w:lastRow="0" w:firstColumn="1" w:lastColumn="0" w:oddVBand="0" w:evenVBand="0" w:oddHBand="0" w:evenHBand="0" w:firstRowFirstColumn="0" w:firstRowLastColumn="0" w:lastRowFirstColumn="0" w:lastRowLastColumn="0"/>
            <w:tcW w:w="837" w:type="dxa"/>
            <w:tcBorders>
              <w:bottom w:val="single" w:sz="4" w:space="0" w:color="8EAADB" w:themeColor="accent5" w:themeTint="99"/>
            </w:tcBorders>
            <w:shd w:val="clear" w:color="auto" w:fill="FFFFFF" w:themeFill="background1"/>
            <w:tcPrChange w:id="432" w:author="CBPStaff" w:date="2018-08-07T16:33:00Z">
              <w:tcPr>
                <w:tcW w:w="837" w:type="dxa"/>
                <w:gridSpan w:val="2"/>
                <w:tcBorders>
                  <w:bottom w:val="single" w:sz="4" w:space="0" w:color="8EAADB" w:themeColor="accent5" w:themeTint="99"/>
                </w:tcBorders>
                <w:shd w:val="clear" w:color="auto" w:fill="FFFFFF" w:themeFill="background1"/>
              </w:tcPr>
            </w:tcPrChange>
          </w:tcPr>
          <w:p w14:paraId="1E210120" w14:textId="3957769D" w:rsidR="00386805" w:rsidRPr="005B2384" w:rsidRDefault="00386805" w:rsidP="00386805">
            <w:r>
              <w:t>1.13</w:t>
            </w:r>
          </w:p>
        </w:tc>
        <w:tc>
          <w:tcPr>
            <w:tcW w:w="2471" w:type="dxa"/>
            <w:tcBorders>
              <w:bottom w:val="single" w:sz="4" w:space="0" w:color="8EAADB" w:themeColor="accent5" w:themeTint="99"/>
            </w:tcBorders>
            <w:shd w:val="clear" w:color="auto" w:fill="FFFFFF" w:themeFill="background1"/>
            <w:tcPrChange w:id="433" w:author="CBPStaff" w:date="2018-08-07T16:33:00Z">
              <w:tcPr>
                <w:tcW w:w="1903" w:type="dxa"/>
                <w:tcBorders>
                  <w:bottom w:val="single" w:sz="4" w:space="0" w:color="8EAADB" w:themeColor="accent5" w:themeTint="99"/>
                </w:tcBorders>
                <w:shd w:val="clear" w:color="auto" w:fill="FFFFFF" w:themeFill="background1"/>
              </w:tcPr>
            </w:tcPrChange>
          </w:tcPr>
          <w:p w14:paraId="7334FB31" w14:textId="75A2A730"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E45EFB">
              <w:t xml:space="preserve">The EPA R3 LCD Office of Materials Management will continue to partner with the Maryland Department of Environment to oversee the PCB clean up at the Lockheed Martin plant located in Middle River, Maryland. The Middle River facility, which is located on </w:t>
            </w:r>
            <w:proofErr w:type="spellStart"/>
            <w:r w:rsidRPr="00E45EFB">
              <w:t>Cowpen</w:t>
            </w:r>
            <w:proofErr w:type="spellEnd"/>
            <w:r w:rsidRPr="00E45EFB">
              <w:t xml:space="preserve"> Creek, is considered to be a major contributor to PCBs in the Bay. Phase 2 of the clean-up is commencing.</w:t>
            </w:r>
          </w:p>
        </w:tc>
        <w:tc>
          <w:tcPr>
            <w:tcW w:w="2406" w:type="dxa"/>
            <w:tcBorders>
              <w:bottom w:val="single" w:sz="4" w:space="0" w:color="8EAADB" w:themeColor="accent5" w:themeTint="99"/>
            </w:tcBorders>
            <w:shd w:val="clear" w:color="auto" w:fill="FFE599" w:themeFill="accent4" w:themeFillTint="66"/>
            <w:tcPrChange w:id="434" w:author="CBPStaff" w:date="2018-08-07T16:33:00Z">
              <w:tcPr>
                <w:tcW w:w="2974" w:type="dxa"/>
                <w:gridSpan w:val="5"/>
                <w:tcBorders>
                  <w:bottom w:val="single" w:sz="4" w:space="0" w:color="8EAADB" w:themeColor="accent5" w:themeTint="99"/>
                </w:tcBorders>
                <w:shd w:val="clear" w:color="auto" w:fill="FFE599" w:themeFill="accent4" w:themeFillTint="66"/>
              </w:tcPr>
            </w:tcPrChange>
          </w:tcPr>
          <w:p w14:paraId="52958D72" w14:textId="56F6E43A"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E45EFB">
              <w:t>Overall performance target is completion of remedial actions specified in the Feasibility Study approved by MDE and EPA Region III.  Incremental steps include permit applications, approvals, mobilization, sediment removal, confirmatory sampling, in situ treatment amendment application, post-closure bioaccumulation monitoring, and a 5-year review submittal</w:t>
            </w:r>
          </w:p>
        </w:tc>
        <w:tc>
          <w:tcPr>
            <w:tcW w:w="1451" w:type="dxa"/>
            <w:tcBorders>
              <w:bottom w:val="single" w:sz="4" w:space="0" w:color="8EAADB" w:themeColor="accent5" w:themeTint="99"/>
            </w:tcBorders>
            <w:shd w:val="clear" w:color="auto" w:fill="FFE599" w:themeFill="accent4" w:themeFillTint="66"/>
            <w:tcPrChange w:id="435" w:author="CBPStaff" w:date="2018-08-07T16:33:00Z">
              <w:tcPr>
                <w:tcW w:w="1451" w:type="dxa"/>
                <w:gridSpan w:val="2"/>
                <w:tcBorders>
                  <w:bottom w:val="single" w:sz="4" w:space="0" w:color="8EAADB" w:themeColor="accent5" w:themeTint="99"/>
                </w:tcBorders>
                <w:shd w:val="clear" w:color="auto" w:fill="FFE599" w:themeFill="accent4" w:themeFillTint="66"/>
              </w:tcPr>
            </w:tcPrChange>
          </w:tcPr>
          <w:p w14:paraId="4E6037FD" w14:textId="2938ECA3"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E45EFB">
              <w:t>Lockheed Martin; MDE; will require EPA approval of a Risk Based Disposal Approval Application (RBDAA)</w:t>
            </w:r>
          </w:p>
        </w:tc>
        <w:tc>
          <w:tcPr>
            <w:tcW w:w="1673" w:type="dxa"/>
            <w:tcBorders>
              <w:bottom w:val="single" w:sz="4" w:space="0" w:color="8EAADB" w:themeColor="accent5" w:themeTint="99"/>
            </w:tcBorders>
            <w:shd w:val="clear" w:color="auto" w:fill="FFE599" w:themeFill="accent4" w:themeFillTint="66"/>
            <w:tcPrChange w:id="436" w:author="CBPStaff" w:date="2018-08-07T16:33:00Z">
              <w:tcPr>
                <w:tcW w:w="1673" w:type="dxa"/>
                <w:tcBorders>
                  <w:bottom w:val="single" w:sz="4" w:space="0" w:color="8EAADB" w:themeColor="accent5" w:themeTint="99"/>
                </w:tcBorders>
                <w:shd w:val="clear" w:color="auto" w:fill="FFE599" w:themeFill="accent4" w:themeFillTint="66"/>
              </w:tcPr>
            </w:tcPrChange>
          </w:tcPr>
          <w:p w14:paraId="5C50BC20"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tcBorders>
              <w:bottom w:val="single" w:sz="4" w:space="0" w:color="8EAADB" w:themeColor="accent5" w:themeTint="99"/>
            </w:tcBorders>
            <w:shd w:val="clear" w:color="auto" w:fill="FFE599" w:themeFill="accent4" w:themeFillTint="66"/>
            <w:tcPrChange w:id="437" w:author="CBPStaff" w:date="2018-08-07T16:33:00Z">
              <w:tcPr>
                <w:tcW w:w="5516" w:type="dxa"/>
                <w:tcBorders>
                  <w:bottom w:val="single" w:sz="4" w:space="0" w:color="8EAADB" w:themeColor="accent5" w:themeTint="99"/>
                </w:tcBorders>
                <w:shd w:val="clear" w:color="auto" w:fill="FFE599" w:themeFill="accent4" w:themeFillTint="66"/>
              </w:tcPr>
            </w:tcPrChange>
          </w:tcPr>
          <w:p w14:paraId="204E01F3" w14:textId="06758EFC"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113B47">
              <w:t>Upal</w:t>
            </w:r>
            <w:proofErr w:type="spellEnd"/>
            <w:r w:rsidRPr="00113B47">
              <w:t xml:space="preserve"> Ghosh and U</w:t>
            </w:r>
            <w:r>
              <w:t>MBC researchers were involved in carbon am</w:t>
            </w:r>
            <w:r w:rsidRPr="00113B47">
              <w:t>endment work for use in remed</w:t>
            </w:r>
            <w:r>
              <w:t>i</w:t>
            </w:r>
            <w:r w:rsidRPr="00113B47">
              <w:t>ation activities. Tech decision</w:t>
            </w:r>
            <w:r>
              <w:t>s for remediation may be useful</w:t>
            </w:r>
            <w:r w:rsidRPr="00113B47">
              <w:t xml:space="preserve"> as case studies to inform other remediation activities (e.g. Anacostia)</w:t>
            </w:r>
          </w:p>
        </w:tc>
      </w:tr>
      <w:tr w:rsidR="00386805" w14:paraId="1D0A7DEF" w14:textId="77777777" w:rsidTr="00810D74">
        <w:trPr>
          <w:cnfStyle w:val="000000100000" w:firstRow="0" w:lastRow="0" w:firstColumn="0" w:lastColumn="0" w:oddVBand="0" w:evenVBand="0" w:oddHBand="1" w:evenHBand="0" w:firstRowFirstColumn="0" w:firstRowLastColumn="0" w:lastRowFirstColumn="0" w:lastRowLastColumn="0"/>
          <w:trHeight w:val="293"/>
          <w:trPrChange w:id="438" w:author="CBPStaff" w:date="2018-08-07T16:33:00Z">
            <w:trPr>
              <w:trHeight w:val="293"/>
            </w:trPr>
          </w:trPrChange>
        </w:trPr>
        <w:tc>
          <w:tcPr>
            <w:cnfStyle w:val="001000000000" w:firstRow="0" w:lastRow="0" w:firstColumn="1" w:lastColumn="0" w:oddVBand="0" w:evenVBand="0" w:oddHBand="0" w:evenHBand="0" w:firstRowFirstColumn="0" w:firstRowLastColumn="0" w:lastRowFirstColumn="0" w:lastRowLastColumn="0"/>
            <w:tcW w:w="837" w:type="dxa"/>
            <w:tcBorders>
              <w:bottom w:val="single" w:sz="4" w:space="0" w:color="8EAADB" w:themeColor="accent5" w:themeTint="99"/>
            </w:tcBorders>
            <w:shd w:val="clear" w:color="auto" w:fill="FFFFFF" w:themeFill="background1"/>
            <w:tcPrChange w:id="439" w:author="CBPStaff" w:date="2018-08-07T16:33:00Z">
              <w:tcPr>
                <w:tcW w:w="837" w:type="dxa"/>
                <w:gridSpan w:val="2"/>
                <w:tcBorders>
                  <w:bottom w:val="single" w:sz="4" w:space="0" w:color="8EAADB" w:themeColor="accent5" w:themeTint="99"/>
                </w:tcBorders>
                <w:shd w:val="clear" w:color="auto" w:fill="FFFFFF" w:themeFill="background1"/>
              </w:tcPr>
            </w:tcPrChange>
          </w:tcPr>
          <w:p w14:paraId="7D97FE40" w14:textId="2D0142F3" w:rsidR="00386805" w:rsidRPr="005B2384" w:rsidRDefault="00386805" w:rsidP="00386805">
            <w:pPr>
              <w:cnfStyle w:val="001000100000" w:firstRow="0" w:lastRow="0" w:firstColumn="1" w:lastColumn="0" w:oddVBand="0" w:evenVBand="0" w:oddHBand="1" w:evenHBand="0" w:firstRowFirstColumn="0" w:firstRowLastColumn="0" w:lastRowFirstColumn="0" w:lastRowLastColumn="0"/>
            </w:pPr>
            <w:r>
              <w:t>1.14</w:t>
            </w:r>
          </w:p>
        </w:tc>
        <w:tc>
          <w:tcPr>
            <w:tcW w:w="2471" w:type="dxa"/>
            <w:tcBorders>
              <w:bottom w:val="single" w:sz="4" w:space="0" w:color="8EAADB" w:themeColor="accent5" w:themeTint="99"/>
            </w:tcBorders>
            <w:shd w:val="clear" w:color="auto" w:fill="FFFFFF" w:themeFill="background1"/>
            <w:tcPrChange w:id="440" w:author="CBPStaff" w:date="2018-08-07T16:33:00Z">
              <w:tcPr>
                <w:tcW w:w="1903" w:type="dxa"/>
                <w:tcBorders>
                  <w:bottom w:val="single" w:sz="4" w:space="0" w:color="8EAADB" w:themeColor="accent5" w:themeTint="99"/>
                </w:tcBorders>
                <w:shd w:val="clear" w:color="auto" w:fill="FFFFFF" w:themeFill="background1"/>
              </w:tcPr>
            </w:tcPrChange>
          </w:tcPr>
          <w:p w14:paraId="4B01D79C" w14:textId="7B1641C7"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E45EFB">
              <w:t xml:space="preserve">The Chesapeake Bay Commission will work collaboratively with the Bay Program partners to identify legislative, budgetary and policy </w:t>
            </w:r>
            <w:r w:rsidRPr="00E45EFB">
              <w:lastRenderedPageBreak/>
              <w:t>needs to advance the goals of the Chesapeake Watershed Agreement.</w:t>
            </w:r>
          </w:p>
        </w:tc>
        <w:tc>
          <w:tcPr>
            <w:tcW w:w="2406" w:type="dxa"/>
            <w:tcBorders>
              <w:bottom w:val="single" w:sz="4" w:space="0" w:color="8EAADB" w:themeColor="accent5" w:themeTint="99"/>
            </w:tcBorders>
            <w:shd w:val="clear" w:color="auto" w:fill="FFFFFF" w:themeFill="background1"/>
            <w:tcPrChange w:id="441" w:author="CBPStaff" w:date="2018-08-07T16:33:00Z">
              <w:tcPr>
                <w:tcW w:w="2974" w:type="dxa"/>
                <w:gridSpan w:val="5"/>
                <w:tcBorders>
                  <w:bottom w:val="single" w:sz="4" w:space="0" w:color="8EAADB" w:themeColor="accent5" w:themeTint="99"/>
                </w:tcBorders>
                <w:shd w:val="clear" w:color="auto" w:fill="FFFFFF" w:themeFill="background1"/>
              </w:tcPr>
            </w:tcPrChange>
          </w:tcPr>
          <w:p w14:paraId="20B946FA" w14:textId="48701C35"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E45EFB">
              <w:lastRenderedPageBreak/>
              <w:t>CBC will, in turn, pursue action within our member state General Assemblies and the United States Congress. See CBC Resolution #14-</w:t>
            </w:r>
            <w:r w:rsidRPr="00E45EFB">
              <w:lastRenderedPageBreak/>
              <w:t>1 for additional information on the CBC’s participation in the management strategies.</w:t>
            </w:r>
          </w:p>
        </w:tc>
        <w:tc>
          <w:tcPr>
            <w:tcW w:w="1451" w:type="dxa"/>
            <w:tcBorders>
              <w:bottom w:val="single" w:sz="4" w:space="0" w:color="8EAADB" w:themeColor="accent5" w:themeTint="99"/>
            </w:tcBorders>
            <w:shd w:val="clear" w:color="auto" w:fill="FFFFFF" w:themeFill="background1"/>
            <w:tcPrChange w:id="442" w:author="CBPStaff" w:date="2018-08-07T16:33:00Z">
              <w:tcPr>
                <w:tcW w:w="1451" w:type="dxa"/>
                <w:gridSpan w:val="2"/>
                <w:tcBorders>
                  <w:bottom w:val="single" w:sz="4" w:space="0" w:color="8EAADB" w:themeColor="accent5" w:themeTint="99"/>
                </w:tcBorders>
                <w:shd w:val="clear" w:color="auto" w:fill="FFFFFF" w:themeFill="background1"/>
              </w:tcPr>
            </w:tcPrChange>
          </w:tcPr>
          <w:p w14:paraId="7EE4AD59" w14:textId="27211A72" w:rsidR="00386805" w:rsidRPr="00E45EFB"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r w:rsidRPr="00E45EFB">
              <w:lastRenderedPageBreak/>
              <w:t>CBC</w:t>
            </w:r>
          </w:p>
        </w:tc>
        <w:tc>
          <w:tcPr>
            <w:tcW w:w="1673" w:type="dxa"/>
            <w:tcBorders>
              <w:bottom w:val="single" w:sz="4" w:space="0" w:color="8EAADB" w:themeColor="accent5" w:themeTint="99"/>
            </w:tcBorders>
            <w:shd w:val="clear" w:color="auto" w:fill="FFFFFF" w:themeFill="background1"/>
            <w:tcPrChange w:id="443" w:author="CBPStaff" w:date="2018-08-07T16:33:00Z">
              <w:tcPr>
                <w:tcW w:w="1673" w:type="dxa"/>
                <w:tcBorders>
                  <w:bottom w:val="single" w:sz="4" w:space="0" w:color="8EAADB" w:themeColor="accent5" w:themeTint="99"/>
                </w:tcBorders>
                <w:shd w:val="clear" w:color="auto" w:fill="FFFFFF" w:themeFill="background1"/>
              </w:tcPr>
            </w:tcPrChange>
          </w:tcPr>
          <w:p w14:paraId="25DB28F1"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tcBorders>
              <w:bottom w:val="single" w:sz="4" w:space="0" w:color="8EAADB" w:themeColor="accent5" w:themeTint="99"/>
            </w:tcBorders>
            <w:shd w:val="clear" w:color="auto" w:fill="FFFFFF" w:themeFill="background1"/>
            <w:tcPrChange w:id="444" w:author="CBPStaff" w:date="2018-08-07T16:33:00Z">
              <w:tcPr>
                <w:tcW w:w="5516" w:type="dxa"/>
                <w:tcBorders>
                  <w:bottom w:val="single" w:sz="4" w:space="0" w:color="8EAADB" w:themeColor="accent5" w:themeTint="99"/>
                </w:tcBorders>
                <w:shd w:val="clear" w:color="auto" w:fill="FFFFFF" w:themeFill="background1"/>
              </w:tcPr>
            </w:tcPrChange>
          </w:tcPr>
          <w:p w14:paraId="63BE77E5" w14:textId="77777777" w:rsidR="00386805" w:rsidRDefault="00386805" w:rsidP="00386805">
            <w:pPr>
              <w:spacing w:line="276" w:lineRule="auto"/>
              <w:cnfStyle w:val="000000100000" w:firstRow="0" w:lastRow="0" w:firstColumn="0" w:lastColumn="0" w:oddVBand="0" w:evenVBand="0" w:oddHBand="1" w:evenHBand="0" w:firstRowFirstColumn="0" w:firstRowLastColumn="0" w:lastRowFirstColumn="0" w:lastRowLastColumn="0"/>
            </w:pPr>
          </w:p>
        </w:tc>
      </w:tr>
      <w:tr w:rsidR="00386805" w14:paraId="04407B0B" w14:textId="77777777" w:rsidTr="00810D74">
        <w:trPr>
          <w:trHeight w:val="293"/>
          <w:trPrChange w:id="445" w:author="CBPStaff" w:date="2018-08-07T16:33:00Z">
            <w:trPr>
              <w:trHeight w:val="293"/>
            </w:trPr>
          </w:trPrChange>
        </w:trPr>
        <w:tc>
          <w:tcPr>
            <w:cnfStyle w:val="001000000000" w:firstRow="0" w:lastRow="0" w:firstColumn="1" w:lastColumn="0" w:oddVBand="0" w:evenVBand="0" w:oddHBand="0" w:evenHBand="0" w:firstRowFirstColumn="0" w:firstRowLastColumn="0" w:lastRowFirstColumn="0" w:lastRowLastColumn="0"/>
            <w:tcW w:w="837" w:type="dxa"/>
            <w:tcBorders>
              <w:bottom w:val="single" w:sz="4" w:space="0" w:color="8EAADB" w:themeColor="accent5" w:themeTint="99"/>
            </w:tcBorders>
            <w:shd w:val="clear" w:color="auto" w:fill="FFFFFF" w:themeFill="background1"/>
            <w:tcPrChange w:id="446" w:author="CBPStaff" w:date="2018-08-07T16:33:00Z">
              <w:tcPr>
                <w:tcW w:w="837" w:type="dxa"/>
                <w:gridSpan w:val="2"/>
                <w:tcBorders>
                  <w:bottom w:val="single" w:sz="4" w:space="0" w:color="8EAADB" w:themeColor="accent5" w:themeTint="99"/>
                </w:tcBorders>
                <w:shd w:val="clear" w:color="auto" w:fill="FFFFFF" w:themeFill="background1"/>
              </w:tcPr>
            </w:tcPrChange>
          </w:tcPr>
          <w:p w14:paraId="368E0953" w14:textId="1017C8DE" w:rsidR="00386805" w:rsidRPr="005B2384" w:rsidRDefault="00386805" w:rsidP="00386805">
            <w:del w:id="447" w:author="CBPStaff" w:date="2018-08-07T12:07:00Z">
              <w:r w:rsidDel="00280176">
                <w:delText>1.15</w:delText>
              </w:r>
            </w:del>
          </w:p>
        </w:tc>
        <w:tc>
          <w:tcPr>
            <w:tcW w:w="2471" w:type="dxa"/>
            <w:tcBorders>
              <w:bottom w:val="single" w:sz="4" w:space="0" w:color="8EAADB" w:themeColor="accent5" w:themeTint="99"/>
            </w:tcBorders>
            <w:shd w:val="clear" w:color="auto" w:fill="FFFFFF" w:themeFill="background1"/>
            <w:tcPrChange w:id="448" w:author="CBPStaff" w:date="2018-08-07T16:33:00Z">
              <w:tcPr>
                <w:tcW w:w="1903" w:type="dxa"/>
                <w:tcBorders>
                  <w:bottom w:val="single" w:sz="4" w:space="0" w:color="8EAADB" w:themeColor="accent5" w:themeTint="99"/>
                </w:tcBorders>
                <w:shd w:val="clear" w:color="auto" w:fill="FFFFFF" w:themeFill="background1"/>
              </w:tcPr>
            </w:tcPrChange>
          </w:tcPr>
          <w:p w14:paraId="02088448" w14:textId="472FCEA7"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del w:id="449" w:author="CBPStaff" w:date="2018-08-07T12:07:00Z">
              <w:r w:rsidRPr="00E45EFB" w:rsidDel="00280176">
                <w:delText>EPA will publish the April 7, 2010 Advanced Notice of Proposed Rulemaking (ANPRM) in the Federal Register for Public Comment. The Proposed Rulemaking is to reassess the ongoing authorized uses of PCBs to determine whether certain use authorizations should be ended or phased out because they can no longer be justified under section 6(e) of the Toxic Substances Control Act, which requires that the authorized use will not present an unreasonable risk of injury to health and the environment.</w:delText>
              </w:r>
            </w:del>
          </w:p>
        </w:tc>
        <w:tc>
          <w:tcPr>
            <w:tcW w:w="2406" w:type="dxa"/>
            <w:tcBorders>
              <w:bottom w:val="single" w:sz="4" w:space="0" w:color="8EAADB" w:themeColor="accent5" w:themeTint="99"/>
            </w:tcBorders>
            <w:shd w:val="clear" w:color="auto" w:fill="FF3300"/>
            <w:tcPrChange w:id="450" w:author="CBPStaff" w:date="2018-08-07T16:33:00Z">
              <w:tcPr>
                <w:tcW w:w="2974" w:type="dxa"/>
                <w:gridSpan w:val="5"/>
                <w:tcBorders>
                  <w:bottom w:val="single" w:sz="4" w:space="0" w:color="8EAADB" w:themeColor="accent5" w:themeTint="99"/>
                </w:tcBorders>
                <w:shd w:val="clear" w:color="auto" w:fill="FF3300"/>
              </w:tcPr>
            </w:tcPrChange>
          </w:tcPr>
          <w:p w14:paraId="1BC76A71" w14:textId="33FEEF65"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E45EFB">
              <w:t>Publish the Advanced Notice of Proposed Rulemaking (ANPRM: April 7, 2010) in the Federal Register for Public Comment.</w:t>
            </w:r>
          </w:p>
        </w:tc>
        <w:tc>
          <w:tcPr>
            <w:tcW w:w="1451" w:type="dxa"/>
            <w:tcBorders>
              <w:bottom w:val="single" w:sz="4" w:space="0" w:color="8EAADB" w:themeColor="accent5" w:themeTint="99"/>
            </w:tcBorders>
            <w:shd w:val="clear" w:color="auto" w:fill="FF3300"/>
            <w:tcPrChange w:id="451" w:author="CBPStaff" w:date="2018-08-07T16:33:00Z">
              <w:tcPr>
                <w:tcW w:w="1451" w:type="dxa"/>
                <w:gridSpan w:val="2"/>
                <w:tcBorders>
                  <w:bottom w:val="single" w:sz="4" w:space="0" w:color="8EAADB" w:themeColor="accent5" w:themeTint="99"/>
                </w:tcBorders>
                <w:shd w:val="clear" w:color="auto" w:fill="FF3300"/>
              </w:tcPr>
            </w:tcPrChange>
          </w:tcPr>
          <w:p w14:paraId="4C4B31F1" w14:textId="6E38DE91" w:rsidR="00386805" w:rsidRPr="00E45EFB"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E45EFB">
              <w:t>EPA Office of Chemical Safety and Pollution Prevention, Office of Pollution Prevention and Toxics</w:t>
            </w:r>
          </w:p>
        </w:tc>
        <w:tc>
          <w:tcPr>
            <w:tcW w:w="1673" w:type="dxa"/>
            <w:tcBorders>
              <w:bottom w:val="single" w:sz="4" w:space="0" w:color="8EAADB" w:themeColor="accent5" w:themeTint="99"/>
            </w:tcBorders>
            <w:shd w:val="clear" w:color="auto" w:fill="FF3300"/>
            <w:tcPrChange w:id="452" w:author="CBPStaff" w:date="2018-08-07T16:33:00Z">
              <w:tcPr>
                <w:tcW w:w="1673" w:type="dxa"/>
                <w:tcBorders>
                  <w:bottom w:val="single" w:sz="4" w:space="0" w:color="8EAADB" w:themeColor="accent5" w:themeTint="99"/>
                </w:tcBorders>
                <w:shd w:val="clear" w:color="auto" w:fill="FF3300"/>
              </w:tcPr>
            </w:tcPrChange>
          </w:tcPr>
          <w:p w14:paraId="7BC7C091"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tcBorders>
              <w:bottom w:val="single" w:sz="4" w:space="0" w:color="8EAADB" w:themeColor="accent5" w:themeTint="99"/>
            </w:tcBorders>
            <w:shd w:val="clear" w:color="auto" w:fill="FF3300"/>
            <w:tcPrChange w:id="453" w:author="CBPStaff" w:date="2018-08-07T16:33:00Z">
              <w:tcPr>
                <w:tcW w:w="5516" w:type="dxa"/>
                <w:tcBorders>
                  <w:bottom w:val="single" w:sz="4" w:space="0" w:color="8EAADB" w:themeColor="accent5" w:themeTint="99"/>
                </w:tcBorders>
                <w:shd w:val="clear" w:color="auto" w:fill="FF3300"/>
              </w:tcPr>
            </w:tcPrChange>
          </w:tcPr>
          <w:p w14:paraId="39336899" w14:textId="04E2903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DB56B5">
              <w:t xml:space="preserve">Not anticipated to move forward as a proposed rule. Will consider striking in next </w:t>
            </w:r>
            <w:proofErr w:type="spellStart"/>
            <w:r w:rsidRPr="00DB56B5">
              <w:t>workplan</w:t>
            </w:r>
            <w:proofErr w:type="spellEnd"/>
            <w:r w:rsidRPr="00DB56B5">
              <w:t>.</w:t>
            </w:r>
          </w:p>
        </w:tc>
      </w:tr>
      <w:tr w:rsidR="00386805" w:rsidRPr="006B1CA1" w14:paraId="2C048E3D" w14:textId="77777777" w:rsidTr="00810D74">
        <w:trPr>
          <w:cnfStyle w:val="000000100000" w:firstRow="0" w:lastRow="0" w:firstColumn="0" w:lastColumn="0" w:oddVBand="0" w:evenVBand="0" w:oddHBand="1" w:evenHBand="0" w:firstRowFirstColumn="0" w:firstRowLastColumn="0" w:lastRowFirstColumn="0" w:lastRowLastColumn="0"/>
          <w:trHeight w:val="340"/>
          <w:trPrChange w:id="454" w:author="CBPStaff" w:date="2018-08-07T16:33:00Z">
            <w:trPr>
              <w:trHeight w:val="340"/>
            </w:trPr>
          </w:trPrChange>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single" w:sz="8" w:space="0" w:color="4472C4" w:themeColor="accent5"/>
            </w:tcBorders>
            <w:tcPrChange w:id="455" w:author="CBPStaff" w:date="2018-08-07T16:33:00Z">
              <w:tcPr>
                <w:tcW w:w="14354" w:type="dxa"/>
                <w:gridSpan w:val="12"/>
                <w:tcBorders>
                  <w:top w:val="single" w:sz="8" w:space="0" w:color="4472C4" w:themeColor="accent5"/>
                </w:tcBorders>
              </w:tcPr>
            </w:tcPrChange>
          </w:tcPr>
          <w:p w14:paraId="0DA91E85" w14:textId="02305489" w:rsidR="00386805" w:rsidRPr="006B1CA1" w:rsidRDefault="00386805" w:rsidP="00386805">
            <w:pPr>
              <w:pStyle w:val="Heading1"/>
              <w:spacing w:before="0"/>
              <w:outlineLvl w:val="0"/>
              <w:cnfStyle w:val="001000100000" w:firstRow="0" w:lastRow="0" w:firstColumn="1" w:lastColumn="0" w:oddVBand="0" w:evenVBand="0" w:oddHBand="1" w:evenHBand="0" w:firstRowFirstColumn="0" w:firstRowLastColumn="0" w:lastRowFirstColumn="0" w:lastRowLastColumn="0"/>
              <w:rPr>
                <w:b w:val="0"/>
              </w:rPr>
            </w:pPr>
            <w:bookmarkStart w:id="456" w:name="_Hlk511803437"/>
            <w:r>
              <w:lastRenderedPageBreak/>
              <w:t>Management Approach 2: Education and Awareness</w:t>
            </w:r>
          </w:p>
        </w:tc>
      </w:tr>
      <w:bookmarkEnd w:id="456"/>
      <w:tr w:rsidR="00810D74" w14:paraId="53F0824E" w14:textId="77777777" w:rsidTr="00810D74">
        <w:trPr>
          <w:trHeight w:val="293"/>
        </w:trPr>
        <w:tc>
          <w:tcPr>
            <w:cnfStyle w:val="001000000000" w:firstRow="0" w:lastRow="0" w:firstColumn="1" w:lastColumn="0" w:oddVBand="0" w:evenVBand="0" w:oddHBand="0" w:evenHBand="0" w:firstRowFirstColumn="0" w:firstRowLastColumn="0" w:lastRowFirstColumn="0" w:lastRowLastColumn="0"/>
            <w:tcW w:w="837" w:type="dxa"/>
            <w:tcBorders>
              <w:bottom w:val="single" w:sz="4" w:space="0" w:color="8EAADB" w:themeColor="accent5" w:themeTint="99"/>
            </w:tcBorders>
            <w:shd w:val="clear" w:color="auto" w:fill="FFFFFF" w:themeFill="background1"/>
          </w:tcPr>
          <w:p w14:paraId="217FEE57" w14:textId="3B07E8F7" w:rsidR="00386805" w:rsidRPr="005B2384" w:rsidRDefault="00386805" w:rsidP="00386805">
            <w:r>
              <w:t>2.1</w:t>
            </w:r>
          </w:p>
        </w:tc>
        <w:tc>
          <w:tcPr>
            <w:tcW w:w="2471" w:type="dxa"/>
            <w:tcBorders>
              <w:bottom w:val="single" w:sz="4" w:space="0" w:color="8EAADB" w:themeColor="accent5" w:themeTint="99"/>
            </w:tcBorders>
            <w:shd w:val="clear" w:color="auto" w:fill="FFFFFF" w:themeFill="background1"/>
          </w:tcPr>
          <w:p w14:paraId="43E73B19" w14:textId="6BF6199E" w:rsidR="00386805" w:rsidRPr="00FB3984"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FB3984">
              <w:t xml:space="preserve">Develop PMP guidance document for the control and reduction of PCBs in NPDES regulated </w:t>
            </w:r>
            <w:proofErr w:type="spellStart"/>
            <w:r w:rsidRPr="00FB3984">
              <w:t>stormwater</w:t>
            </w:r>
            <w:proofErr w:type="spellEnd"/>
            <w:r w:rsidRPr="00FB3984">
              <w:t xml:space="preserve"> and wastewater including an inventory of </w:t>
            </w:r>
            <w:proofErr w:type="spellStart"/>
            <w:r w:rsidRPr="00FB3984">
              <w:t>stormwater</w:t>
            </w:r>
            <w:proofErr w:type="spellEnd"/>
            <w:r w:rsidRPr="00FB3984">
              <w:t xml:space="preserve"> BMP options. This document would provide guidance to all Bay jurisdictions in implementing PCB load reductions established for dischargers through local TMDL development while recognizing the need for flexibility in PMP design. Develop guidance for unregulated sources of PCBs for use in developing implementation plans under TMDLs.</w:t>
            </w:r>
          </w:p>
        </w:tc>
        <w:tc>
          <w:tcPr>
            <w:tcW w:w="2406" w:type="dxa"/>
            <w:tcBorders>
              <w:bottom w:val="single" w:sz="4" w:space="0" w:color="8EAADB" w:themeColor="accent5" w:themeTint="99"/>
            </w:tcBorders>
            <w:shd w:val="clear" w:color="auto" w:fill="FFE599" w:themeFill="accent4" w:themeFillTint="66"/>
          </w:tcPr>
          <w:p w14:paraId="18D31077" w14:textId="46A843D0" w:rsidR="00386805" w:rsidRPr="00FB3984"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FB3984">
              <w:t>Contingent upon completion of VA DEQ’s work to evaluate and assess cross-jurisdiction applicability</w:t>
            </w:r>
          </w:p>
        </w:tc>
        <w:tc>
          <w:tcPr>
            <w:tcW w:w="1451" w:type="dxa"/>
            <w:tcBorders>
              <w:bottom w:val="single" w:sz="4" w:space="0" w:color="8EAADB" w:themeColor="accent5" w:themeTint="99"/>
            </w:tcBorders>
            <w:shd w:val="clear" w:color="auto" w:fill="FFE599" w:themeFill="accent4" w:themeFillTint="66"/>
          </w:tcPr>
          <w:p w14:paraId="742B6BA9" w14:textId="0873F261" w:rsidR="00386805" w:rsidRPr="00FB3984"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FB3984">
              <w:t>VA DEQ (The document will be Virginia Specific, but can serve as a prototype for a larger effort)</w:t>
            </w:r>
          </w:p>
        </w:tc>
        <w:tc>
          <w:tcPr>
            <w:tcW w:w="1673" w:type="dxa"/>
            <w:tcBorders>
              <w:bottom w:val="single" w:sz="4" w:space="0" w:color="8EAADB" w:themeColor="accent5" w:themeTint="99"/>
            </w:tcBorders>
            <w:shd w:val="clear" w:color="auto" w:fill="FFE599" w:themeFill="accent4" w:themeFillTint="66"/>
          </w:tcPr>
          <w:p w14:paraId="40CE28B5" w14:textId="77777777"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tcBorders>
              <w:bottom w:val="single" w:sz="4" w:space="0" w:color="8EAADB" w:themeColor="accent5" w:themeTint="99"/>
            </w:tcBorders>
            <w:shd w:val="clear" w:color="auto" w:fill="FFE599" w:themeFill="accent4" w:themeFillTint="66"/>
          </w:tcPr>
          <w:p w14:paraId="3FFC7A66" w14:textId="3DB60BE8" w:rsidR="00386805" w:rsidRDefault="00386805" w:rsidP="00386805">
            <w:pPr>
              <w:spacing w:line="276" w:lineRule="auto"/>
              <w:cnfStyle w:val="000000000000" w:firstRow="0" w:lastRow="0" w:firstColumn="0" w:lastColumn="0" w:oddVBand="0" w:evenVBand="0" w:oddHBand="0" w:evenHBand="0" w:firstRowFirstColumn="0" w:firstRowLastColumn="0" w:lastRowFirstColumn="0" w:lastRowLastColumn="0"/>
            </w:pPr>
            <w:r w:rsidRPr="00DB56B5">
              <w:t>Still important to pursue, working to free up staff resources to keep developing materials for draft PMP guidance.</w:t>
            </w:r>
            <w:ins w:id="457" w:author="Williams, Michelle" w:date="2018-08-06T21:15:00Z">
              <w:r>
                <w:t xml:space="preserve"> </w:t>
              </w:r>
              <w:r w:rsidRPr="00A31D32">
                <w:t>An effort is underway to have a draft document by Fall/early winter</w:t>
              </w:r>
              <w:r>
                <w:t xml:space="preserve"> 2018</w:t>
              </w:r>
            </w:ins>
          </w:p>
        </w:tc>
      </w:tr>
      <w:tr w:rsidR="00810D74" w14:paraId="0C32586E" w14:textId="77777777" w:rsidTr="00810D74">
        <w:trPr>
          <w:cnfStyle w:val="000000100000" w:firstRow="0" w:lastRow="0" w:firstColumn="0" w:lastColumn="0" w:oddVBand="0" w:evenVBand="0" w:oddHBand="1" w:evenHBand="0" w:firstRowFirstColumn="0" w:firstRowLastColumn="0" w:lastRowFirstColumn="0" w:lastRowLastColumn="0"/>
          <w:trHeight w:val="696"/>
          <w:trPrChange w:id="458" w:author="CBPStaff" w:date="2018-08-07T16:33:00Z">
            <w:trPr>
              <w:trHeight w:val="696"/>
            </w:trPr>
          </w:trPrChange>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tcPrChange w:id="459" w:author="CBPStaff" w:date="2018-08-07T16:33:00Z">
              <w:tcPr>
                <w:tcW w:w="837" w:type="dxa"/>
                <w:gridSpan w:val="2"/>
                <w:vMerge w:val="restart"/>
                <w:shd w:val="clear" w:color="auto" w:fill="FFFFFF" w:themeFill="background1"/>
              </w:tcPr>
            </w:tcPrChange>
          </w:tcPr>
          <w:p w14:paraId="4CC3CFB7" w14:textId="1FEB6BDA" w:rsidR="00810D74" w:rsidRPr="005B2384" w:rsidRDefault="00810D74" w:rsidP="00386805">
            <w:pPr>
              <w:cnfStyle w:val="001000100000" w:firstRow="0" w:lastRow="0" w:firstColumn="1" w:lastColumn="0" w:oddVBand="0" w:evenVBand="0" w:oddHBand="1" w:evenHBand="0" w:firstRowFirstColumn="0" w:firstRowLastColumn="0" w:lastRowFirstColumn="0" w:lastRowLastColumn="0"/>
            </w:pPr>
            <w:r>
              <w:t>2.2</w:t>
            </w:r>
          </w:p>
        </w:tc>
        <w:tc>
          <w:tcPr>
            <w:tcW w:w="2471" w:type="dxa"/>
            <w:vMerge w:val="restart"/>
            <w:shd w:val="clear" w:color="auto" w:fill="FFFFFF" w:themeFill="background1"/>
            <w:tcPrChange w:id="460" w:author="CBPStaff" w:date="2018-08-07T16:33:00Z">
              <w:tcPr>
                <w:tcW w:w="1903" w:type="dxa"/>
                <w:vMerge w:val="restart"/>
                <w:shd w:val="clear" w:color="auto" w:fill="FFFFFF" w:themeFill="background1"/>
              </w:tcPr>
            </w:tcPrChange>
          </w:tcPr>
          <w:p w14:paraId="0F04701B" w14:textId="2800A92E" w:rsidR="00810D74" w:rsidRPr="00FB3984" w:rsidRDefault="00810D74" w:rsidP="00386805">
            <w:pPr>
              <w:spacing w:line="276" w:lineRule="auto"/>
              <w:cnfStyle w:val="000000100000" w:firstRow="0" w:lastRow="0" w:firstColumn="0" w:lastColumn="0" w:oddVBand="0" w:evenVBand="0" w:oddHBand="1" w:evenHBand="0" w:firstRowFirstColumn="0" w:firstRowLastColumn="0" w:lastRowFirstColumn="0" w:lastRowLastColumn="0"/>
            </w:pPr>
            <w:r w:rsidRPr="00FB3984">
              <w:t>Working with local government and non-</w:t>
            </w:r>
            <w:r w:rsidRPr="00FB3984">
              <w:lastRenderedPageBreak/>
              <w:t>profit organizations, the TCW will inform the public regarding risks from consuming contaminated fish by developing communications materials and corresponding procedures for their dissemination throughout the targeted communities.</w:t>
            </w:r>
          </w:p>
        </w:tc>
        <w:tc>
          <w:tcPr>
            <w:tcW w:w="2406" w:type="dxa"/>
            <w:tcBorders>
              <w:bottom w:val="single" w:sz="4" w:space="0" w:color="8EAADB" w:themeColor="accent5" w:themeTint="99"/>
            </w:tcBorders>
            <w:shd w:val="clear" w:color="auto" w:fill="A8D08D" w:themeFill="accent6" w:themeFillTint="99"/>
            <w:tcPrChange w:id="461" w:author="CBPStaff" w:date="2018-08-07T16:33:00Z">
              <w:tcPr>
                <w:tcW w:w="2974" w:type="dxa"/>
                <w:gridSpan w:val="5"/>
                <w:tcBorders>
                  <w:bottom w:val="single" w:sz="4" w:space="0" w:color="8EAADB" w:themeColor="accent5" w:themeTint="99"/>
                </w:tcBorders>
                <w:shd w:val="clear" w:color="auto" w:fill="A8D08D" w:themeFill="accent6" w:themeFillTint="99"/>
              </w:tcPr>
            </w:tcPrChange>
          </w:tcPr>
          <w:p w14:paraId="384D805E" w14:textId="693CA1A9" w:rsidR="00810D74" w:rsidRPr="00FB3984" w:rsidRDefault="00810D74" w:rsidP="00386805">
            <w:pPr>
              <w:spacing w:line="276" w:lineRule="auto"/>
              <w:cnfStyle w:val="000000100000" w:firstRow="0" w:lastRow="0" w:firstColumn="0" w:lastColumn="0" w:oddVBand="0" w:evenVBand="0" w:oddHBand="1" w:evenHBand="0" w:firstRowFirstColumn="0" w:firstRowLastColumn="0" w:lastRowFirstColumn="0" w:lastRowLastColumn="0"/>
            </w:pPr>
            <w:r w:rsidRPr="00FB3984">
              <w:lastRenderedPageBreak/>
              <w:t>2.2.1 Secure GIT Project funding.</w:t>
            </w:r>
          </w:p>
        </w:tc>
        <w:tc>
          <w:tcPr>
            <w:tcW w:w="1451" w:type="dxa"/>
            <w:shd w:val="clear" w:color="auto" w:fill="A8D08D" w:themeFill="accent6" w:themeFillTint="99"/>
            <w:tcPrChange w:id="462" w:author="CBPStaff" w:date="2018-08-07T16:33:00Z">
              <w:tcPr>
                <w:tcW w:w="1451" w:type="dxa"/>
                <w:gridSpan w:val="2"/>
                <w:shd w:val="clear" w:color="auto" w:fill="A8D08D" w:themeFill="accent6" w:themeFillTint="99"/>
              </w:tcPr>
            </w:tcPrChange>
          </w:tcPr>
          <w:p w14:paraId="104277B5" w14:textId="51A0B89D" w:rsidR="00810D74" w:rsidRPr="00FB3984" w:rsidRDefault="00810D74" w:rsidP="00386805">
            <w:pPr>
              <w:spacing w:line="276" w:lineRule="auto"/>
              <w:cnfStyle w:val="000000100000" w:firstRow="0" w:lastRow="0" w:firstColumn="0" w:lastColumn="0" w:oddVBand="0" w:evenVBand="0" w:oddHBand="1" w:evenHBand="0" w:firstRowFirstColumn="0" w:firstRowLastColumn="0" w:lastRowFirstColumn="0" w:lastRowLastColumn="0"/>
            </w:pPr>
            <w:r w:rsidRPr="00FB3984">
              <w:t>Diversity Action Team</w:t>
            </w:r>
          </w:p>
        </w:tc>
        <w:tc>
          <w:tcPr>
            <w:tcW w:w="1673" w:type="dxa"/>
            <w:shd w:val="clear" w:color="auto" w:fill="A8D08D" w:themeFill="accent6" w:themeFillTint="99"/>
            <w:tcPrChange w:id="463" w:author="CBPStaff" w:date="2018-08-07T16:33:00Z">
              <w:tcPr>
                <w:tcW w:w="1673" w:type="dxa"/>
                <w:shd w:val="clear" w:color="auto" w:fill="A8D08D" w:themeFill="accent6" w:themeFillTint="99"/>
              </w:tcPr>
            </w:tcPrChange>
          </w:tcPr>
          <w:p w14:paraId="60F72142" w14:textId="77777777" w:rsidR="00810D74" w:rsidRDefault="00810D74"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A8D08D" w:themeFill="accent6" w:themeFillTint="99"/>
            <w:tcPrChange w:id="464" w:author="CBPStaff" w:date="2018-08-07T16:33:00Z">
              <w:tcPr>
                <w:tcW w:w="5516" w:type="dxa"/>
                <w:shd w:val="clear" w:color="auto" w:fill="A8D08D" w:themeFill="accent6" w:themeFillTint="99"/>
              </w:tcPr>
            </w:tcPrChange>
          </w:tcPr>
          <w:p w14:paraId="2F6AEE7A" w14:textId="77777777" w:rsidR="00810D74" w:rsidRDefault="00810D74" w:rsidP="00386805">
            <w:pPr>
              <w:spacing w:line="276" w:lineRule="auto"/>
              <w:cnfStyle w:val="000000100000" w:firstRow="0" w:lastRow="0" w:firstColumn="0" w:lastColumn="0" w:oddVBand="0" w:evenVBand="0" w:oddHBand="1" w:evenHBand="0" w:firstRowFirstColumn="0" w:firstRowLastColumn="0" w:lastRowFirstColumn="0" w:lastRowLastColumn="0"/>
            </w:pPr>
            <w:r w:rsidRPr="003322E6">
              <w:t>GIT Project funding was awarded in early 2016</w:t>
            </w:r>
          </w:p>
          <w:p w14:paraId="03C3DE43" w14:textId="766C0EDB" w:rsidR="00810D74" w:rsidRDefault="00810D74" w:rsidP="00386805">
            <w:pPr>
              <w:spacing w:line="276" w:lineRule="auto"/>
              <w:cnfStyle w:val="000000100000" w:firstRow="0" w:lastRow="0" w:firstColumn="0" w:lastColumn="0" w:oddVBand="0" w:evenVBand="0" w:oddHBand="1" w:evenHBand="0" w:firstRowFirstColumn="0" w:firstRowLastColumn="0" w:lastRowFirstColumn="0" w:lastRowLastColumn="0"/>
            </w:pPr>
            <w:r w:rsidRPr="003322E6">
              <w:lastRenderedPageBreak/>
              <w:t>Release of first phas</w:t>
            </w:r>
            <w:r>
              <w:t>e</w:t>
            </w:r>
            <w:r w:rsidRPr="003322E6">
              <w:t xml:space="preserve"> (poster/infographic) expected early 2018</w:t>
            </w:r>
            <w:ins w:id="465" w:author="CBPStaff" w:date="2018-08-07T12:09:00Z">
              <w:r>
                <w:t>. Placeholder: Outreach/roll-out including users’ guide on FCA infographic will be done 2018-2019.</w:t>
              </w:r>
            </w:ins>
          </w:p>
        </w:tc>
      </w:tr>
      <w:tr w:rsidR="00810D74" w14:paraId="59C75450" w14:textId="77777777" w:rsidTr="00810D74">
        <w:trPr>
          <w:trHeight w:val="693"/>
          <w:trPrChange w:id="466" w:author="CBPStaff" w:date="2018-08-07T16:33:00Z">
            <w:trPr>
              <w:trHeight w:val="693"/>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Change w:id="467" w:author="CBPStaff" w:date="2018-08-07T16:33:00Z">
              <w:tcPr>
                <w:tcW w:w="837" w:type="dxa"/>
                <w:gridSpan w:val="2"/>
                <w:vMerge/>
                <w:shd w:val="clear" w:color="auto" w:fill="FFFFFF" w:themeFill="background1"/>
              </w:tcPr>
            </w:tcPrChange>
          </w:tcPr>
          <w:p w14:paraId="4A72A411" w14:textId="77777777" w:rsidR="00810D74" w:rsidRDefault="00810D74" w:rsidP="00386805"/>
        </w:tc>
        <w:tc>
          <w:tcPr>
            <w:tcW w:w="2471" w:type="dxa"/>
            <w:vMerge/>
            <w:shd w:val="clear" w:color="auto" w:fill="FFFFFF" w:themeFill="background1"/>
            <w:tcPrChange w:id="468" w:author="CBPStaff" w:date="2018-08-07T16:33:00Z">
              <w:tcPr>
                <w:tcW w:w="1903" w:type="dxa"/>
                <w:vMerge/>
                <w:shd w:val="clear" w:color="auto" w:fill="FFFFFF" w:themeFill="background1"/>
              </w:tcPr>
            </w:tcPrChange>
          </w:tcPr>
          <w:p w14:paraId="2B0D0A5A" w14:textId="77777777" w:rsidR="00810D74" w:rsidRPr="00FB3984" w:rsidRDefault="00810D74"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tcBorders>
              <w:bottom w:val="single" w:sz="4" w:space="0" w:color="8EAADB" w:themeColor="accent5" w:themeTint="99"/>
            </w:tcBorders>
            <w:shd w:val="clear" w:color="auto" w:fill="A8D08D" w:themeFill="accent6" w:themeFillTint="99"/>
            <w:tcPrChange w:id="469" w:author="CBPStaff" w:date="2018-08-07T16:33:00Z">
              <w:tcPr>
                <w:tcW w:w="2974" w:type="dxa"/>
                <w:gridSpan w:val="5"/>
                <w:tcBorders>
                  <w:bottom w:val="single" w:sz="4" w:space="0" w:color="8EAADB" w:themeColor="accent5" w:themeTint="99"/>
                </w:tcBorders>
                <w:shd w:val="clear" w:color="auto" w:fill="A8D08D" w:themeFill="accent6" w:themeFillTint="99"/>
              </w:tcPr>
            </w:tcPrChange>
          </w:tcPr>
          <w:p w14:paraId="2E52E0EF" w14:textId="0FC1F477" w:rsidR="00810D74" w:rsidRPr="00FB3984" w:rsidRDefault="00810D74" w:rsidP="00386805">
            <w:pPr>
              <w:spacing w:line="276" w:lineRule="auto"/>
              <w:cnfStyle w:val="000000000000" w:firstRow="0" w:lastRow="0" w:firstColumn="0" w:lastColumn="0" w:oddVBand="0" w:evenVBand="0" w:oddHBand="0" w:evenHBand="0" w:firstRowFirstColumn="0" w:firstRowLastColumn="0" w:lastRowFirstColumn="0" w:lastRowLastColumn="0"/>
            </w:pPr>
            <w:r w:rsidRPr="00FB3984">
              <w:t>2.2.2 Inventory existing approaches to issuing fish consumption advisories and study effectiveness of and compliance with those advisories in order to develop enhanced tools</w:t>
            </w:r>
          </w:p>
        </w:tc>
        <w:tc>
          <w:tcPr>
            <w:tcW w:w="1451" w:type="dxa"/>
            <w:shd w:val="clear" w:color="auto" w:fill="A8D08D" w:themeFill="accent6" w:themeFillTint="99"/>
            <w:tcPrChange w:id="470" w:author="CBPStaff" w:date="2018-08-07T16:33:00Z">
              <w:tcPr>
                <w:tcW w:w="1451" w:type="dxa"/>
                <w:gridSpan w:val="2"/>
                <w:shd w:val="clear" w:color="auto" w:fill="A8D08D" w:themeFill="accent6" w:themeFillTint="99"/>
              </w:tcPr>
            </w:tcPrChange>
          </w:tcPr>
          <w:p w14:paraId="3C8BFA2E" w14:textId="398AC4AC" w:rsidR="00810D74" w:rsidRPr="00FB3984" w:rsidRDefault="00810D74" w:rsidP="00386805">
            <w:pPr>
              <w:spacing w:line="276" w:lineRule="auto"/>
              <w:cnfStyle w:val="000000000000" w:firstRow="0" w:lastRow="0" w:firstColumn="0" w:lastColumn="0" w:oddVBand="0" w:evenVBand="0" w:oddHBand="0" w:evenHBand="0" w:firstRowFirstColumn="0" w:firstRowLastColumn="0" w:lastRowFirstColumn="0" w:lastRowLastColumn="0"/>
            </w:pPr>
            <w:r>
              <w:t xml:space="preserve">Project </w:t>
            </w:r>
            <w:r w:rsidRPr="00FB3984">
              <w:t>award recipient in coordination with DAT and TCW</w:t>
            </w:r>
          </w:p>
          <w:p w14:paraId="630A0DED" w14:textId="77777777" w:rsidR="00810D74" w:rsidRPr="00FB3984" w:rsidRDefault="00810D74" w:rsidP="00386805">
            <w:pPr>
              <w:jc w:val="center"/>
              <w:cnfStyle w:val="000000000000" w:firstRow="0" w:lastRow="0" w:firstColumn="0" w:lastColumn="0" w:oddVBand="0" w:evenVBand="0" w:oddHBand="0" w:evenHBand="0" w:firstRowFirstColumn="0" w:firstRowLastColumn="0" w:lastRowFirstColumn="0" w:lastRowLastColumn="0"/>
            </w:pPr>
          </w:p>
        </w:tc>
        <w:tc>
          <w:tcPr>
            <w:tcW w:w="1673" w:type="dxa"/>
            <w:shd w:val="clear" w:color="auto" w:fill="A8D08D" w:themeFill="accent6" w:themeFillTint="99"/>
            <w:tcPrChange w:id="471" w:author="CBPStaff" w:date="2018-08-07T16:33:00Z">
              <w:tcPr>
                <w:tcW w:w="1673" w:type="dxa"/>
                <w:shd w:val="clear" w:color="auto" w:fill="A8D08D" w:themeFill="accent6" w:themeFillTint="99"/>
              </w:tcPr>
            </w:tcPrChange>
          </w:tcPr>
          <w:p w14:paraId="610989E1" w14:textId="77777777" w:rsidR="00810D74" w:rsidRDefault="00810D74"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A8D08D" w:themeFill="accent6" w:themeFillTint="99"/>
            <w:tcPrChange w:id="472" w:author="CBPStaff" w:date="2018-08-07T16:33:00Z">
              <w:tcPr>
                <w:tcW w:w="5516" w:type="dxa"/>
                <w:shd w:val="clear" w:color="auto" w:fill="A8D08D" w:themeFill="accent6" w:themeFillTint="99"/>
              </w:tcPr>
            </w:tcPrChange>
          </w:tcPr>
          <w:p w14:paraId="45FB6E68" w14:textId="0F9B636C" w:rsidR="00810D74" w:rsidRDefault="00810D74" w:rsidP="00386805">
            <w:pPr>
              <w:spacing w:line="276" w:lineRule="auto"/>
              <w:cnfStyle w:val="000000000000" w:firstRow="0" w:lastRow="0" w:firstColumn="0" w:lastColumn="0" w:oddVBand="0" w:evenVBand="0" w:oddHBand="0" w:evenHBand="0" w:firstRowFirstColumn="0" w:firstRowLastColumn="0" w:lastRowFirstColumn="0" w:lastRowLastColumn="0"/>
            </w:pPr>
            <w:ins w:id="473" w:author="CBPStaff" w:date="2018-08-07T12:10:00Z">
              <w:r>
                <w:t>Literature review was completed as part of GIT project to develop FCA outreach product.</w:t>
              </w:r>
            </w:ins>
          </w:p>
        </w:tc>
      </w:tr>
      <w:tr w:rsidR="00810D74" w14:paraId="4E4EDB6A" w14:textId="77777777" w:rsidTr="00810D74">
        <w:trPr>
          <w:cnfStyle w:val="000000100000" w:firstRow="0" w:lastRow="0" w:firstColumn="0" w:lastColumn="0" w:oddVBand="0" w:evenVBand="0" w:oddHBand="1" w:evenHBand="0" w:firstRowFirstColumn="0" w:firstRowLastColumn="0" w:lastRowFirstColumn="0" w:lastRowLastColumn="0"/>
          <w:trHeight w:val="693"/>
          <w:trPrChange w:id="474" w:author="CBPStaff" w:date="2018-08-07T16:33:00Z">
            <w:trPr>
              <w:trHeight w:val="693"/>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Change w:id="475" w:author="CBPStaff" w:date="2018-08-07T16:33:00Z">
              <w:tcPr>
                <w:tcW w:w="837" w:type="dxa"/>
                <w:gridSpan w:val="2"/>
                <w:vMerge/>
                <w:shd w:val="clear" w:color="auto" w:fill="FFFFFF" w:themeFill="background1"/>
              </w:tcPr>
            </w:tcPrChange>
          </w:tcPr>
          <w:p w14:paraId="4EFA544F" w14:textId="77777777" w:rsidR="00810D74" w:rsidRDefault="00810D74" w:rsidP="00386805">
            <w:pPr>
              <w:cnfStyle w:val="001000100000" w:firstRow="0" w:lastRow="0" w:firstColumn="1" w:lastColumn="0" w:oddVBand="0" w:evenVBand="0" w:oddHBand="1" w:evenHBand="0" w:firstRowFirstColumn="0" w:firstRowLastColumn="0" w:lastRowFirstColumn="0" w:lastRowLastColumn="0"/>
            </w:pPr>
          </w:p>
        </w:tc>
        <w:tc>
          <w:tcPr>
            <w:tcW w:w="2471" w:type="dxa"/>
            <w:vMerge/>
            <w:shd w:val="clear" w:color="auto" w:fill="FFFFFF" w:themeFill="background1"/>
            <w:tcPrChange w:id="476" w:author="CBPStaff" w:date="2018-08-07T16:33:00Z">
              <w:tcPr>
                <w:tcW w:w="1903" w:type="dxa"/>
                <w:vMerge/>
                <w:shd w:val="clear" w:color="auto" w:fill="FFFFFF" w:themeFill="background1"/>
              </w:tcPr>
            </w:tcPrChange>
          </w:tcPr>
          <w:p w14:paraId="74812CF8" w14:textId="77777777" w:rsidR="00810D74" w:rsidRPr="00FB3984" w:rsidRDefault="00810D74"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tcBorders>
              <w:bottom w:val="single" w:sz="4" w:space="0" w:color="8EAADB" w:themeColor="accent5" w:themeTint="99"/>
            </w:tcBorders>
            <w:shd w:val="clear" w:color="auto" w:fill="A8D08D" w:themeFill="accent6" w:themeFillTint="99"/>
            <w:tcPrChange w:id="477" w:author="CBPStaff" w:date="2018-08-07T16:33:00Z">
              <w:tcPr>
                <w:tcW w:w="2974" w:type="dxa"/>
                <w:gridSpan w:val="5"/>
                <w:tcBorders>
                  <w:bottom w:val="single" w:sz="4" w:space="0" w:color="8EAADB" w:themeColor="accent5" w:themeTint="99"/>
                </w:tcBorders>
                <w:shd w:val="clear" w:color="auto" w:fill="A8D08D" w:themeFill="accent6" w:themeFillTint="99"/>
              </w:tcPr>
            </w:tcPrChange>
          </w:tcPr>
          <w:p w14:paraId="1AA710DF" w14:textId="62C1E719" w:rsidR="00810D74" w:rsidRPr="00FB3984" w:rsidRDefault="00810D74" w:rsidP="00386805">
            <w:pPr>
              <w:spacing w:line="276" w:lineRule="auto"/>
              <w:cnfStyle w:val="000000100000" w:firstRow="0" w:lastRow="0" w:firstColumn="0" w:lastColumn="0" w:oddVBand="0" w:evenVBand="0" w:oddHBand="1" w:evenHBand="0" w:firstRowFirstColumn="0" w:firstRowLastColumn="0" w:lastRowFirstColumn="0" w:lastRowLastColumn="0"/>
            </w:pPr>
            <w:r w:rsidRPr="00FB3984">
              <w:t>2.2.3 Test the new tools and work on optimization</w:t>
            </w:r>
          </w:p>
        </w:tc>
        <w:tc>
          <w:tcPr>
            <w:tcW w:w="1451" w:type="dxa"/>
            <w:shd w:val="clear" w:color="auto" w:fill="A8D08D" w:themeFill="accent6" w:themeFillTint="99"/>
            <w:tcPrChange w:id="478" w:author="CBPStaff" w:date="2018-08-07T16:33:00Z">
              <w:tcPr>
                <w:tcW w:w="1451" w:type="dxa"/>
                <w:gridSpan w:val="2"/>
                <w:shd w:val="clear" w:color="auto" w:fill="A8D08D" w:themeFill="accent6" w:themeFillTint="99"/>
              </w:tcPr>
            </w:tcPrChange>
          </w:tcPr>
          <w:p w14:paraId="163EE859" w14:textId="38345902" w:rsidR="00810D74" w:rsidRPr="00FB3984" w:rsidRDefault="00810D74" w:rsidP="00386805">
            <w:pPr>
              <w:spacing w:line="276" w:lineRule="auto"/>
              <w:cnfStyle w:val="000000100000" w:firstRow="0" w:lastRow="0" w:firstColumn="0" w:lastColumn="0" w:oddVBand="0" w:evenVBand="0" w:oddHBand="1" w:evenHBand="0" w:firstRowFirstColumn="0" w:firstRowLastColumn="0" w:lastRowFirstColumn="0" w:lastRowLastColumn="0"/>
            </w:pPr>
            <w:r w:rsidRPr="00FB3984">
              <w:t>Project award recipient in coordination with DAT and TCW</w:t>
            </w:r>
          </w:p>
        </w:tc>
        <w:tc>
          <w:tcPr>
            <w:tcW w:w="1673" w:type="dxa"/>
            <w:shd w:val="clear" w:color="auto" w:fill="A8D08D" w:themeFill="accent6" w:themeFillTint="99"/>
            <w:tcPrChange w:id="479" w:author="CBPStaff" w:date="2018-08-07T16:33:00Z">
              <w:tcPr>
                <w:tcW w:w="1673" w:type="dxa"/>
                <w:shd w:val="clear" w:color="auto" w:fill="A8D08D" w:themeFill="accent6" w:themeFillTint="99"/>
              </w:tcPr>
            </w:tcPrChange>
          </w:tcPr>
          <w:p w14:paraId="06644DB1" w14:textId="77777777" w:rsidR="00810D74" w:rsidRDefault="00810D74" w:rsidP="00386805">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A8D08D" w:themeFill="accent6" w:themeFillTint="99"/>
            <w:tcPrChange w:id="480" w:author="CBPStaff" w:date="2018-08-07T16:33:00Z">
              <w:tcPr>
                <w:tcW w:w="5516" w:type="dxa"/>
                <w:shd w:val="clear" w:color="auto" w:fill="A8D08D" w:themeFill="accent6" w:themeFillTint="99"/>
              </w:tcPr>
            </w:tcPrChange>
          </w:tcPr>
          <w:p w14:paraId="51052AFC" w14:textId="1887BB94" w:rsidR="00810D74" w:rsidRDefault="00810D74" w:rsidP="00386805">
            <w:pPr>
              <w:spacing w:line="276" w:lineRule="auto"/>
              <w:cnfStyle w:val="000000100000" w:firstRow="0" w:lastRow="0" w:firstColumn="0" w:lastColumn="0" w:oddVBand="0" w:evenVBand="0" w:oddHBand="1" w:evenHBand="0" w:firstRowFirstColumn="0" w:firstRowLastColumn="0" w:lastRowFirstColumn="0" w:lastRowLastColumn="0"/>
            </w:pPr>
            <w:ins w:id="481" w:author="CBPStaff" w:date="2018-08-07T12:11:00Z">
              <w:r>
                <w:t xml:space="preserve">FCA draft product was presented to TCW, state FCA agencies, community </w:t>
              </w:r>
            </w:ins>
            <w:ins w:id="482" w:author="CBPStaff" w:date="2018-08-07T12:12:00Z">
              <w:r>
                <w:t>events</w:t>
              </w:r>
            </w:ins>
            <w:ins w:id="483" w:author="CBPStaff" w:date="2018-08-07T12:11:00Z">
              <w:r>
                <w:t>,</w:t>
              </w:r>
            </w:ins>
            <w:ins w:id="484" w:author="CBPStaff" w:date="2018-08-07T12:12:00Z">
              <w:r>
                <w:t xml:space="preserve"> Diversity Workgroup in order to receive comments and feedback to optimize final product.</w:t>
              </w:r>
            </w:ins>
          </w:p>
        </w:tc>
      </w:tr>
      <w:tr w:rsidR="00810D74" w14:paraId="1F99409B" w14:textId="77777777" w:rsidTr="00810D74">
        <w:trPr>
          <w:trHeight w:val="693"/>
          <w:trPrChange w:id="485" w:author="CBPStaff" w:date="2018-08-07T16:33:00Z">
            <w:trPr>
              <w:trHeight w:val="693"/>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Change w:id="486" w:author="CBPStaff" w:date="2018-08-07T16:33:00Z">
              <w:tcPr>
                <w:tcW w:w="837" w:type="dxa"/>
                <w:gridSpan w:val="2"/>
                <w:vMerge/>
                <w:shd w:val="clear" w:color="auto" w:fill="FFFFFF" w:themeFill="background1"/>
              </w:tcPr>
            </w:tcPrChange>
          </w:tcPr>
          <w:p w14:paraId="4244517E" w14:textId="77777777" w:rsidR="00810D74" w:rsidRDefault="00810D74" w:rsidP="00386805"/>
        </w:tc>
        <w:tc>
          <w:tcPr>
            <w:tcW w:w="2471" w:type="dxa"/>
            <w:vMerge/>
            <w:shd w:val="clear" w:color="auto" w:fill="FFFFFF" w:themeFill="background1"/>
            <w:tcPrChange w:id="487" w:author="CBPStaff" w:date="2018-08-07T16:33:00Z">
              <w:tcPr>
                <w:tcW w:w="1903" w:type="dxa"/>
                <w:vMerge/>
                <w:shd w:val="clear" w:color="auto" w:fill="FFFFFF" w:themeFill="background1"/>
              </w:tcPr>
            </w:tcPrChange>
          </w:tcPr>
          <w:p w14:paraId="51F71C66" w14:textId="77777777" w:rsidR="00810D74" w:rsidRPr="00FB3984" w:rsidRDefault="00810D74"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tcBorders>
              <w:bottom w:val="single" w:sz="4" w:space="0" w:color="8EAADB" w:themeColor="accent5" w:themeTint="99"/>
            </w:tcBorders>
            <w:shd w:val="clear" w:color="auto" w:fill="FFE599" w:themeFill="accent4" w:themeFillTint="66"/>
            <w:tcPrChange w:id="488" w:author="CBPStaff" w:date="2018-08-07T16:33:00Z">
              <w:tcPr>
                <w:tcW w:w="2974" w:type="dxa"/>
                <w:gridSpan w:val="5"/>
                <w:tcBorders>
                  <w:bottom w:val="single" w:sz="4" w:space="0" w:color="8EAADB" w:themeColor="accent5" w:themeTint="99"/>
                </w:tcBorders>
                <w:shd w:val="clear" w:color="auto" w:fill="FFE599" w:themeFill="accent4" w:themeFillTint="66"/>
              </w:tcPr>
            </w:tcPrChange>
          </w:tcPr>
          <w:p w14:paraId="100955CA" w14:textId="36459017" w:rsidR="00810D74" w:rsidRPr="00FB3984" w:rsidRDefault="00810D74" w:rsidP="00386805">
            <w:pPr>
              <w:spacing w:line="276" w:lineRule="auto"/>
              <w:cnfStyle w:val="000000000000" w:firstRow="0" w:lastRow="0" w:firstColumn="0" w:lastColumn="0" w:oddVBand="0" w:evenVBand="0" w:oddHBand="0" w:evenHBand="0" w:firstRowFirstColumn="0" w:firstRowLastColumn="0" w:lastRowFirstColumn="0" w:lastRowLastColumn="0"/>
            </w:pPr>
            <w:r w:rsidRPr="00FB3984">
              <w:t>2.2.4 Implement and disseminate new tools in order to explore the extent to which diverse populations are located in areas where fish advisories are being issued, using EPA’s EJSCREEN tool.</w:t>
            </w:r>
          </w:p>
        </w:tc>
        <w:tc>
          <w:tcPr>
            <w:tcW w:w="1451" w:type="dxa"/>
            <w:tcBorders>
              <w:bottom w:val="single" w:sz="4" w:space="0" w:color="8EAADB" w:themeColor="accent5" w:themeTint="99"/>
            </w:tcBorders>
            <w:shd w:val="clear" w:color="auto" w:fill="FFE599" w:themeFill="accent4" w:themeFillTint="66"/>
            <w:tcPrChange w:id="489" w:author="CBPStaff" w:date="2018-08-07T16:33:00Z">
              <w:tcPr>
                <w:tcW w:w="1451" w:type="dxa"/>
                <w:gridSpan w:val="2"/>
                <w:tcBorders>
                  <w:bottom w:val="single" w:sz="4" w:space="0" w:color="8EAADB" w:themeColor="accent5" w:themeTint="99"/>
                </w:tcBorders>
                <w:shd w:val="clear" w:color="auto" w:fill="FFE599" w:themeFill="accent4" w:themeFillTint="66"/>
              </w:tcPr>
            </w:tcPrChange>
          </w:tcPr>
          <w:p w14:paraId="512CECF7" w14:textId="6E9D7BD0" w:rsidR="00810D74" w:rsidRPr="00FB3984" w:rsidRDefault="00810D74" w:rsidP="00386805">
            <w:pPr>
              <w:spacing w:line="276" w:lineRule="auto"/>
              <w:cnfStyle w:val="000000000000" w:firstRow="0" w:lastRow="0" w:firstColumn="0" w:lastColumn="0" w:oddVBand="0" w:evenVBand="0" w:oddHBand="0" w:evenHBand="0" w:firstRowFirstColumn="0" w:firstRowLastColumn="0" w:lastRowFirstColumn="0" w:lastRowLastColumn="0"/>
            </w:pPr>
            <w:r w:rsidRPr="00FB3984">
              <w:t>Bay Program partners</w:t>
            </w:r>
          </w:p>
        </w:tc>
        <w:tc>
          <w:tcPr>
            <w:tcW w:w="1673" w:type="dxa"/>
            <w:tcBorders>
              <w:bottom w:val="single" w:sz="4" w:space="0" w:color="8EAADB" w:themeColor="accent5" w:themeTint="99"/>
            </w:tcBorders>
            <w:shd w:val="clear" w:color="auto" w:fill="FFE599" w:themeFill="accent4" w:themeFillTint="66"/>
            <w:tcPrChange w:id="490" w:author="CBPStaff" w:date="2018-08-07T16:33:00Z">
              <w:tcPr>
                <w:tcW w:w="1673" w:type="dxa"/>
                <w:tcBorders>
                  <w:bottom w:val="single" w:sz="4" w:space="0" w:color="8EAADB" w:themeColor="accent5" w:themeTint="99"/>
                </w:tcBorders>
                <w:shd w:val="clear" w:color="auto" w:fill="FFE599" w:themeFill="accent4" w:themeFillTint="66"/>
              </w:tcPr>
            </w:tcPrChange>
          </w:tcPr>
          <w:p w14:paraId="438B9D9E" w14:textId="77777777" w:rsidR="00810D74" w:rsidRDefault="00810D74" w:rsidP="00386805">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tcBorders>
              <w:bottom w:val="single" w:sz="4" w:space="0" w:color="8EAADB" w:themeColor="accent5" w:themeTint="99"/>
            </w:tcBorders>
            <w:shd w:val="clear" w:color="auto" w:fill="FFE599" w:themeFill="accent4" w:themeFillTint="66"/>
            <w:tcPrChange w:id="491" w:author="CBPStaff" w:date="2018-08-07T16:33:00Z">
              <w:tcPr>
                <w:tcW w:w="5516" w:type="dxa"/>
                <w:tcBorders>
                  <w:bottom w:val="single" w:sz="4" w:space="0" w:color="8EAADB" w:themeColor="accent5" w:themeTint="99"/>
                </w:tcBorders>
                <w:shd w:val="clear" w:color="auto" w:fill="FFE599" w:themeFill="accent4" w:themeFillTint="66"/>
              </w:tcPr>
            </w:tcPrChange>
          </w:tcPr>
          <w:p w14:paraId="5E2A80BA" w14:textId="4C964F5A" w:rsidR="00810D74" w:rsidRDefault="00810D74" w:rsidP="00386805">
            <w:pPr>
              <w:spacing w:line="276" w:lineRule="auto"/>
              <w:cnfStyle w:val="000000000000" w:firstRow="0" w:lastRow="0" w:firstColumn="0" w:lastColumn="0" w:oddVBand="0" w:evenVBand="0" w:oddHBand="0" w:evenHBand="0" w:firstRowFirstColumn="0" w:firstRowLastColumn="0" w:lastRowFirstColumn="0" w:lastRowLastColumn="0"/>
            </w:pPr>
          </w:p>
        </w:tc>
      </w:tr>
      <w:tr w:rsidR="00810D74" w14:paraId="7CAEB441" w14:textId="77777777" w:rsidTr="00810D74">
        <w:trPr>
          <w:cnfStyle w:val="000000100000" w:firstRow="0" w:lastRow="0" w:firstColumn="0" w:lastColumn="0" w:oddVBand="0" w:evenVBand="0" w:oddHBand="1" w:evenHBand="0" w:firstRowFirstColumn="0" w:firstRowLastColumn="0" w:lastRowFirstColumn="0" w:lastRowLastColumn="0"/>
          <w:trHeight w:val="693"/>
          <w:ins w:id="492" w:author="CBPStaff" w:date="2018-08-07T12:18:00Z"/>
          <w:trPrChange w:id="493" w:author="CBPStaff" w:date="2018-08-07T16:33:00Z">
            <w:trPr>
              <w:trHeight w:val="693"/>
            </w:trPr>
          </w:trPrChange>
        </w:trPr>
        <w:tc>
          <w:tcPr>
            <w:cnfStyle w:val="001000000000" w:firstRow="0" w:lastRow="0" w:firstColumn="1" w:lastColumn="0" w:oddVBand="0" w:evenVBand="0" w:oddHBand="0" w:evenHBand="0" w:firstRowFirstColumn="0" w:firstRowLastColumn="0" w:lastRowFirstColumn="0" w:lastRowLastColumn="0"/>
            <w:tcW w:w="837" w:type="dxa"/>
            <w:vMerge/>
            <w:tcBorders>
              <w:bottom w:val="single" w:sz="4" w:space="0" w:color="8EAADB" w:themeColor="accent5" w:themeTint="99"/>
            </w:tcBorders>
            <w:shd w:val="clear" w:color="auto" w:fill="FFFFFF" w:themeFill="background1"/>
            <w:tcPrChange w:id="494" w:author="CBPStaff" w:date="2018-08-07T16:33:00Z">
              <w:tcPr>
                <w:tcW w:w="837" w:type="dxa"/>
                <w:gridSpan w:val="2"/>
                <w:vMerge/>
                <w:tcBorders>
                  <w:bottom w:val="single" w:sz="4" w:space="0" w:color="8EAADB" w:themeColor="accent5" w:themeTint="99"/>
                </w:tcBorders>
                <w:shd w:val="clear" w:color="auto" w:fill="FFFFFF" w:themeFill="background1"/>
              </w:tcPr>
            </w:tcPrChange>
          </w:tcPr>
          <w:p w14:paraId="6B93B765" w14:textId="77777777" w:rsidR="00810D74" w:rsidRDefault="00810D74" w:rsidP="007765A6">
            <w:pPr>
              <w:cnfStyle w:val="001000100000" w:firstRow="0" w:lastRow="0" w:firstColumn="1" w:lastColumn="0" w:oddVBand="0" w:evenVBand="0" w:oddHBand="1" w:evenHBand="0" w:firstRowFirstColumn="0" w:firstRowLastColumn="0" w:lastRowFirstColumn="0" w:lastRowLastColumn="0"/>
              <w:rPr>
                <w:ins w:id="495" w:author="CBPStaff" w:date="2018-08-07T12:18:00Z"/>
              </w:rPr>
            </w:pPr>
          </w:p>
        </w:tc>
        <w:tc>
          <w:tcPr>
            <w:tcW w:w="2471" w:type="dxa"/>
            <w:vMerge/>
            <w:tcBorders>
              <w:bottom w:val="single" w:sz="4" w:space="0" w:color="8EAADB" w:themeColor="accent5" w:themeTint="99"/>
            </w:tcBorders>
            <w:shd w:val="clear" w:color="auto" w:fill="FFFFFF" w:themeFill="background1"/>
            <w:tcPrChange w:id="496" w:author="CBPStaff" w:date="2018-08-07T16:33:00Z">
              <w:tcPr>
                <w:tcW w:w="1903" w:type="dxa"/>
                <w:vMerge/>
                <w:tcBorders>
                  <w:bottom w:val="single" w:sz="4" w:space="0" w:color="8EAADB" w:themeColor="accent5" w:themeTint="99"/>
                </w:tcBorders>
                <w:shd w:val="clear" w:color="auto" w:fill="FFFFFF" w:themeFill="background1"/>
              </w:tcPr>
            </w:tcPrChange>
          </w:tcPr>
          <w:p w14:paraId="1CEF91AF" w14:textId="77777777" w:rsidR="00810D74" w:rsidRPr="00FB3984" w:rsidRDefault="00810D74" w:rsidP="007765A6">
            <w:pPr>
              <w:spacing w:line="276" w:lineRule="auto"/>
              <w:cnfStyle w:val="000000100000" w:firstRow="0" w:lastRow="0" w:firstColumn="0" w:lastColumn="0" w:oddVBand="0" w:evenVBand="0" w:oddHBand="1" w:evenHBand="0" w:firstRowFirstColumn="0" w:firstRowLastColumn="0" w:lastRowFirstColumn="0" w:lastRowLastColumn="0"/>
              <w:rPr>
                <w:ins w:id="497" w:author="CBPStaff" w:date="2018-08-07T12:18:00Z"/>
              </w:rPr>
            </w:pPr>
          </w:p>
        </w:tc>
        <w:tc>
          <w:tcPr>
            <w:tcW w:w="2406" w:type="dxa"/>
            <w:tcBorders>
              <w:bottom w:val="single" w:sz="4" w:space="0" w:color="8EAADB" w:themeColor="accent5" w:themeTint="99"/>
            </w:tcBorders>
            <w:shd w:val="clear" w:color="auto" w:fill="FFE599" w:themeFill="accent4" w:themeFillTint="66"/>
            <w:tcPrChange w:id="498" w:author="CBPStaff" w:date="2018-08-07T16:33:00Z">
              <w:tcPr>
                <w:tcW w:w="2974" w:type="dxa"/>
                <w:gridSpan w:val="5"/>
                <w:tcBorders>
                  <w:bottom w:val="single" w:sz="4" w:space="0" w:color="8EAADB" w:themeColor="accent5" w:themeTint="99"/>
                </w:tcBorders>
                <w:shd w:val="clear" w:color="auto" w:fill="FFE599" w:themeFill="accent4" w:themeFillTint="66"/>
              </w:tcPr>
            </w:tcPrChange>
          </w:tcPr>
          <w:p w14:paraId="2DB4A0F2" w14:textId="38FF228F" w:rsidR="00810D74" w:rsidRPr="00FB3984" w:rsidRDefault="00810D74" w:rsidP="007765A6">
            <w:pPr>
              <w:spacing w:line="276" w:lineRule="auto"/>
              <w:cnfStyle w:val="000000100000" w:firstRow="0" w:lastRow="0" w:firstColumn="0" w:lastColumn="0" w:oddVBand="0" w:evenVBand="0" w:oddHBand="1" w:evenHBand="0" w:firstRowFirstColumn="0" w:firstRowLastColumn="0" w:lastRowFirstColumn="0" w:lastRowLastColumn="0"/>
              <w:rPr>
                <w:ins w:id="499" w:author="CBPStaff" w:date="2018-08-07T12:18:00Z"/>
              </w:rPr>
            </w:pPr>
            <w:ins w:id="500" w:author="CBPStaff" w:date="2018-08-07T12:18:00Z">
              <w:r>
                <w:t xml:space="preserve">2.2.5 Roll-out and outreach for FCA </w:t>
              </w:r>
              <w:r>
                <w:lastRenderedPageBreak/>
                <w:t>educational products to diverse populations and partners where fish advisories are being issued.</w:t>
              </w:r>
            </w:ins>
          </w:p>
        </w:tc>
        <w:tc>
          <w:tcPr>
            <w:tcW w:w="1451" w:type="dxa"/>
            <w:tcBorders>
              <w:bottom w:val="single" w:sz="4" w:space="0" w:color="8EAADB" w:themeColor="accent5" w:themeTint="99"/>
            </w:tcBorders>
            <w:shd w:val="clear" w:color="auto" w:fill="FFE599" w:themeFill="accent4" w:themeFillTint="66"/>
            <w:tcPrChange w:id="501" w:author="CBPStaff" w:date="2018-08-07T16:33:00Z">
              <w:tcPr>
                <w:tcW w:w="1451" w:type="dxa"/>
                <w:gridSpan w:val="2"/>
                <w:tcBorders>
                  <w:bottom w:val="single" w:sz="4" w:space="0" w:color="8EAADB" w:themeColor="accent5" w:themeTint="99"/>
                </w:tcBorders>
                <w:shd w:val="clear" w:color="auto" w:fill="FFE599" w:themeFill="accent4" w:themeFillTint="66"/>
              </w:tcPr>
            </w:tcPrChange>
          </w:tcPr>
          <w:p w14:paraId="058F2A80" w14:textId="77777777" w:rsidR="00810D74" w:rsidRPr="00FB3984" w:rsidRDefault="00810D74" w:rsidP="007765A6">
            <w:pPr>
              <w:spacing w:line="276" w:lineRule="auto"/>
              <w:cnfStyle w:val="000000100000" w:firstRow="0" w:lastRow="0" w:firstColumn="0" w:lastColumn="0" w:oddVBand="0" w:evenVBand="0" w:oddHBand="1" w:evenHBand="0" w:firstRowFirstColumn="0" w:firstRowLastColumn="0" w:lastRowFirstColumn="0" w:lastRowLastColumn="0"/>
              <w:rPr>
                <w:ins w:id="502" w:author="CBPStaff" w:date="2018-08-07T12:18:00Z"/>
              </w:rPr>
            </w:pPr>
          </w:p>
        </w:tc>
        <w:tc>
          <w:tcPr>
            <w:tcW w:w="1673" w:type="dxa"/>
            <w:tcBorders>
              <w:bottom w:val="single" w:sz="4" w:space="0" w:color="8EAADB" w:themeColor="accent5" w:themeTint="99"/>
            </w:tcBorders>
            <w:shd w:val="clear" w:color="auto" w:fill="FFE599" w:themeFill="accent4" w:themeFillTint="66"/>
            <w:tcPrChange w:id="503" w:author="CBPStaff" w:date="2018-08-07T16:33:00Z">
              <w:tcPr>
                <w:tcW w:w="1673" w:type="dxa"/>
                <w:tcBorders>
                  <w:bottom w:val="single" w:sz="4" w:space="0" w:color="8EAADB" w:themeColor="accent5" w:themeTint="99"/>
                </w:tcBorders>
                <w:shd w:val="clear" w:color="auto" w:fill="FFE599" w:themeFill="accent4" w:themeFillTint="66"/>
              </w:tcPr>
            </w:tcPrChange>
          </w:tcPr>
          <w:p w14:paraId="605E2805" w14:textId="77777777" w:rsidR="00810D74" w:rsidRDefault="00810D74" w:rsidP="007765A6">
            <w:pPr>
              <w:spacing w:line="276" w:lineRule="auto"/>
              <w:cnfStyle w:val="000000100000" w:firstRow="0" w:lastRow="0" w:firstColumn="0" w:lastColumn="0" w:oddVBand="0" w:evenVBand="0" w:oddHBand="1" w:evenHBand="0" w:firstRowFirstColumn="0" w:firstRowLastColumn="0" w:lastRowFirstColumn="0" w:lastRowLastColumn="0"/>
              <w:rPr>
                <w:ins w:id="504" w:author="CBPStaff" w:date="2018-08-07T12:18:00Z"/>
              </w:rPr>
            </w:pPr>
          </w:p>
        </w:tc>
        <w:tc>
          <w:tcPr>
            <w:tcW w:w="5516" w:type="dxa"/>
            <w:tcBorders>
              <w:bottom w:val="single" w:sz="4" w:space="0" w:color="8EAADB" w:themeColor="accent5" w:themeTint="99"/>
            </w:tcBorders>
            <w:shd w:val="clear" w:color="auto" w:fill="FFE599" w:themeFill="accent4" w:themeFillTint="66"/>
            <w:tcPrChange w:id="505" w:author="CBPStaff" w:date="2018-08-07T16:33:00Z">
              <w:tcPr>
                <w:tcW w:w="5516" w:type="dxa"/>
                <w:tcBorders>
                  <w:bottom w:val="single" w:sz="4" w:space="0" w:color="8EAADB" w:themeColor="accent5" w:themeTint="99"/>
                </w:tcBorders>
                <w:shd w:val="clear" w:color="auto" w:fill="FFE599" w:themeFill="accent4" w:themeFillTint="66"/>
              </w:tcPr>
            </w:tcPrChange>
          </w:tcPr>
          <w:p w14:paraId="17323883" w14:textId="3AEF8FCB" w:rsidR="00810D74" w:rsidRDefault="00810D74" w:rsidP="007765A6">
            <w:pPr>
              <w:spacing w:line="276" w:lineRule="auto"/>
              <w:cnfStyle w:val="000000100000" w:firstRow="0" w:lastRow="0" w:firstColumn="0" w:lastColumn="0" w:oddVBand="0" w:evenVBand="0" w:oddHBand="1" w:evenHBand="0" w:firstRowFirstColumn="0" w:firstRowLastColumn="0" w:lastRowFirstColumn="0" w:lastRowLastColumn="0"/>
              <w:rPr>
                <w:ins w:id="506" w:author="CBPStaff" w:date="2018-08-07T12:18:00Z"/>
              </w:rPr>
            </w:pPr>
            <w:ins w:id="507" w:author="CBPStaff" w:date="2018-08-07T12:18:00Z">
              <w:r>
                <w:t>Will write a users’ guide, programmatic toolkit</w:t>
              </w:r>
            </w:ins>
          </w:p>
        </w:tc>
      </w:tr>
      <w:tr w:rsidR="00810D74" w14:paraId="40AD1B12" w14:textId="77777777" w:rsidTr="00810D74">
        <w:trPr>
          <w:trHeight w:val="615"/>
          <w:trPrChange w:id="508" w:author="CBPStaff" w:date="2018-08-07T16:33:00Z">
            <w:trPr>
              <w:trHeight w:val="615"/>
            </w:trPr>
          </w:trPrChange>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tcPrChange w:id="509" w:author="CBPStaff" w:date="2018-08-07T16:33:00Z">
              <w:tcPr>
                <w:tcW w:w="837" w:type="dxa"/>
                <w:gridSpan w:val="2"/>
                <w:vMerge w:val="restart"/>
                <w:shd w:val="clear" w:color="auto" w:fill="FFFFFF" w:themeFill="background1"/>
              </w:tcPr>
            </w:tcPrChange>
          </w:tcPr>
          <w:p w14:paraId="24EBE035" w14:textId="70ACACF6" w:rsidR="007765A6" w:rsidRPr="005B2384" w:rsidRDefault="007765A6" w:rsidP="007765A6">
            <w:r>
              <w:t>2.3</w:t>
            </w:r>
          </w:p>
        </w:tc>
        <w:tc>
          <w:tcPr>
            <w:tcW w:w="2471" w:type="dxa"/>
            <w:vMerge w:val="restart"/>
            <w:shd w:val="clear" w:color="auto" w:fill="FFFFFF" w:themeFill="background1"/>
            <w:tcPrChange w:id="510" w:author="CBPStaff" w:date="2018-08-07T16:33:00Z">
              <w:tcPr>
                <w:tcW w:w="1903" w:type="dxa"/>
                <w:vMerge w:val="restart"/>
                <w:shd w:val="clear" w:color="auto" w:fill="FFFFFF" w:themeFill="background1"/>
              </w:tcPr>
            </w:tcPrChange>
          </w:tcPr>
          <w:p w14:paraId="08051332" w14:textId="74E12A49"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r w:rsidRPr="00FB3984">
              <w:t>Compile education materials regarding existing procedures and best practices for containment and prevention of release of PCBs.</w:t>
            </w:r>
          </w:p>
        </w:tc>
        <w:tc>
          <w:tcPr>
            <w:tcW w:w="2406" w:type="dxa"/>
            <w:tcBorders>
              <w:bottom w:val="single" w:sz="4" w:space="0" w:color="8EAADB" w:themeColor="accent5" w:themeTint="99"/>
            </w:tcBorders>
            <w:shd w:val="clear" w:color="auto" w:fill="FF0000"/>
            <w:tcPrChange w:id="511" w:author="CBPStaff" w:date="2018-08-07T16:33:00Z">
              <w:tcPr>
                <w:tcW w:w="2974" w:type="dxa"/>
                <w:gridSpan w:val="5"/>
                <w:tcBorders>
                  <w:bottom w:val="single" w:sz="4" w:space="0" w:color="8EAADB" w:themeColor="accent5" w:themeTint="99"/>
                </w:tcBorders>
                <w:shd w:val="clear" w:color="auto" w:fill="FF0000"/>
              </w:tcPr>
            </w:tcPrChange>
          </w:tcPr>
          <w:p w14:paraId="45BE12A5" w14:textId="701CDF07"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r w:rsidRPr="00FB3984">
              <w:t>2.3.1 Identify potential resources</w:t>
            </w:r>
          </w:p>
        </w:tc>
        <w:tc>
          <w:tcPr>
            <w:tcW w:w="1451" w:type="dxa"/>
            <w:shd w:val="clear" w:color="auto" w:fill="FF0000"/>
            <w:tcPrChange w:id="512" w:author="CBPStaff" w:date="2018-08-07T16:33:00Z">
              <w:tcPr>
                <w:tcW w:w="1451" w:type="dxa"/>
                <w:gridSpan w:val="2"/>
                <w:shd w:val="clear" w:color="auto" w:fill="FF0000"/>
              </w:tcPr>
            </w:tcPrChange>
          </w:tcPr>
          <w:p w14:paraId="27DE2799" w14:textId="2B4FEDBA"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r w:rsidRPr="00FB3984">
              <w:t>TCW</w:t>
            </w:r>
          </w:p>
        </w:tc>
        <w:tc>
          <w:tcPr>
            <w:tcW w:w="1673" w:type="dxa"/>
            <w:shd w:val="clear" w:color="auto" w:fill="FF0000"/>
            <w:tcPrChange w:id="513" w:author="CBPStaff" w:date="2018-08-07T16:33:00Z">
              <w:tcPr>
                <w:tcW w:w="1673" w:type="dxa"/>
                <w:shd w:val="clear" w:color="auto" w:fill="FF0000"/>
              </w:tcPr>
            </w:tcPrChange>
          </w:tcPr>
          <w:p w14:paraId="10A1E264" w14:textId="20B4DC80" w:rsidR="007765A6"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FF0000"/>
            <w:tcPrChange w:id="514" w:author="CBPStaff" w:date="2018-08-07T16:33:00Z">
              <w:tcPr>
                <w:tcW w:w="5516" w:type="dxa"/>
                <w:shd w:val="clear" w:color="auto" w:fill="FF0000"/>
              </w:tcPr>
            </w:tcPrChange>
          </w:tcPr>
          <w:p w14:paraId="2D76C695" w14:textId="557BE2CE" w:rsidR="007765A6" w:rsidRDefault="00810D74" w:rsidP="007765A6">
            <w:pPr>
              <w:spacing w:line="276" w:lineRule="auto"/>
              <w:cnfStyle w:val="000000000000" w:firstRow="0" w:lastRow="0" w:firstColumn="0" w:lastColumn="0" w:oddVBand="0" w:evenVBand="0" w:oddHBand="0" w:evenHBand="0" w:firstRowFirstColumn="0" w:firstRowLastColumn="0" w:lastRowFirstColumn="0" w:lastRowLastColumn="0"/>
            </w:pPr>
            <w:r>
              <w:t xml:space="preserve"> </w:t>
            </w:r>
          </w:p>
        </w:tc>
      </w:tr>
      <w:tr w:rsidR="00810D74" w14:paraId="2BFCD693" w14:textId="77777777" w:rsidTr="00810D74">
        <w:trPr>
          <w:cnfStyle w:val="000000100000" w:firstRow="0" w:lastRow="0" w:firstColumn="0" w:lastColumn="0" w:oddVBand="0" w:evenVBand="0" w:oddHBand="1" w:evenHBand="0" w:firstRowFirstColumn="0" w:firstRowLastColumn="0" w:lastRowFirstColumn="0" w:lastRowLastColumn="0"/>
          <w:trHeight w:val="615"/>
          <w:trPrChange w:id="515" w:author="CBPStaff" w:date="2018-08-07T16:33:00Z">
            <w:trPr>
              <w:trHeight w:val="615"/>
            </w:trPr>
          </w:trPrChange>
        </w:trPr>
        <w:tc>
          <w:tcPr>
            <w:cnfStyle w:val="001000000000" w:firstRow="0" w:lastRow="0" w:firstColumn="1" w:lastColumn="0" w:oddVBand="0" w:evenVBand="0" w:oddHBand="0" w:evenHBand="0" w:firstRowFirstColumn="0" w:firstRowLastColumn="0" w:lastRowFirstColumn="0" w:lastRowLastColumn="0"/>
            <w:tcW w:w="837" w:type="dxa"/>
            <w:vMerge/>
            <w:tcBorders>
              <w:bottom w:val="single" w:sz="4" w:space="0" w:color="8EAADB" w:themeColor="accent5" w:themeTint="99"/>
            </w:tcBorders>
            <w:shd w:val="clear" w:color="auto" w:fill="FFFFFF" w:themeFill="background1"/>
            <w:tcPrChange w:id="516" w:author="CBPStaff" w:date="2018-08-07T16:33:00Z">
              <w:tcPr>
                <w:tcW w:w="837" w:type="dxa"/>
                <w:gridSpan w:val="2"/>
                <w:vMerge/>
                <w:tcBorders>
                  <w:bottom w:val="single" w:sz="4" w:space="0" w:color="8EAADB" w:themeColor="accent5" w:themeTint="99"/>
                </w:tcBorders>
                <w:shd w:val="clear" w:color="auto" w:fill="FFFFFF" w:themeFill="background1"/>
              </w:tcPr>
            </w:tcPrChange>
          </w:tcPr>
          <w:p w14:paraId="66FBBC43" w14:textId="77777777" w:rsidR="007765A6" w:rsidRDefault="007765A6" w:rsidP="007765A6">
            <w:pPr>
              <w:cnfStyle w:val="001000100000" w:firstRow="0" w:lastRow="0" w:firstColumn="1" w:lastColumn="0" w:oddVBand="0" w:evenVBand="0" w:oddHBand="1" w:evenHBand="0" w:firstRowFirstColumn="0" w:firstRowLastColumn="0" w:lastRowFirstColumn="0" w:lastRowLastColumn="0"/>
            </w:pPr>
          </w:p>
        </w:tc>
        <w:tc>
          <w:tcPr>
            <w:tcW w:w="2471" w:type="dxa"/>
            <w:vMerge/>
            <w:tcBorders>
              <w:bottom w:val="single" w:sz="4" w:space="0" w:color="8EAADB" w:themeColor="accent5" w:themeTint="99"/>
            </w:tcBorders>
            <w:shd w:val="clear" w:color="auto" w:fill="FFFFFF" w:themeFill="background1"/>
            <w:tcPrChange w:id="517" w:author="CBPStaff" w:date="2018-08-07T16:33:00Z">
              <w:tcPr>
                <w:tcW w:w="1903" w:type="dxa"/>
                <w:vMerge/>
                <w:tcBorders>
                  <w:bottom w:val="single" w:sz="4" w:space="0" w:color="8EAADB" w:themeColor="accent5" w:themeTint="99"/>
                </w:tcBorders>
                <w:shd w:val="clear" w:color="auto" w:fill="FFFFFF" w:themeFill="background1"/>
              </w:tcPr>
            </w:tcPrChange>
          </w:tcPr>
          <w:p w14:paraId="6272459B" w14:textId="77777777" w:rsidR="007765A6" w:rsidRPr="00FB3984"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tcBorders>
              <w:bottom w:val="single" w:sz="4" w:space="0" w:color="8EAADB" w:themeColor="accent5" w:themeTint="99"/>
            </w:tcBorders>
            <w:shd w:val="clear" w:color="auto" w:fill="FF0000"/>
            <w:tcPrChange w:id="518" w:author="CBPStaff" w:date="2018-08-07T16:33:00Z">
              <w:tcPr>
                <w:tcW w:w="2974" w:type="dxa"/>
                <w:gridSpan w:val="5"/>
                <w:tcBorders>
                  <w:bottom w:val="single" w:sz="4" w:space="0" w:color="8EAADB" w:themeColor="accent5" w:themeTint="99"/>
                </w:tcBorders>
                <w:shd w:val="clear" w:color="auto" w:fill="FF0000"/>
              </w:tcPr>
            </w:tcPrChange>
          </w:tcPr>
          <w:p w14:paraId="54E54165" w14:textId="0701EB1F" w:rsidR="007765A6" w:rsidRPr="00FB3984"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r w:rsidRPr="00FB3984">
              <w:t>2.3.2 Compile education materials</w:t>
            </w:r>
          </w:p>
        </w:tc>
        <w:tc>
          <w:tcPr>
            <w:tcW w:w="1451" w:type="dxa"/>
            <w:tcBorders>
              <w:bottom w:val="single" w:sz="4" w:space="0" w:color="8EAADB" w:themeColor="accent5" w:themeTint="99"/>
            </w:tcBorders>
            <w:shd w:val="clear" w:color="auto" w:fill="FF0000"/>
            <w:tcPrChange w:id="519" w:author="CBPStaff" w:date="2018-08-07T16:33:00Z">
              <w:tcPr>
                <w:tcW w:w="1451" w:type="dxa"/>
                <w:gridSpan w:val="2"/>
                <w:tcBorders>
                  <w:bottom w:val="single" w:sz="4" w:space="0" w:color="8EAADB" w:themeColor="accent5" w:themeTint="99"/>
                </w:tcBorders>
                <w:shd w:val="clear" w:color="auto" w:fill="FF0000"/>
              </w:tcPr>
            </w:tcPrChange>
          </w:tcPr>
          <w:p w14:paraId="7A0AA3B8" w14:textId="1CF47B24" w:rsidR="007765A6" w:rsidRPr="00FB3984" w:rsidRDefault="00810D74" w:rsidP="007765A6">
            <w:pPr>
              <w:spacing w:line="276" w:lineRule="auto"/>
              <w:cnfStyle w:val="000000100000" w:firstRow="0" w:lastRow="0" w:firstColumn="0" w:lastColumn="0" w:oddVBand="0" w:evenVBand="0" w:oddHBand="1" w:evenHBand="0" w:firstRowFirstColumn="0" w:firstRowLastColumn="0" w:lastRowFirstColumn="0" w:lastRowLastColumn="0"/>
            </w:pPr>
            <w:ins w:id="520" w:author="CBPStaff" w:date="2018-08-07T16:30:00Z">
              <w:r>
                <w:t>TCW</w:t>
              </w:r>
            </w:ins>
          </w:p>
        </w:tc>
        <w:tc>
          <w:tcPr>
            <w:tcW w:w="1673" w:type="dxa"/>
            <w:tcBorders>
              <w:bottom w:val="single" w:sz="4" w:space="0" w:color="8EAADB" w:themeColor="accent5" w:themeTint="99"/>
            </w:tcBorders>
            <w:shd w:val="clear" w:color="auto" w:fill="FF0000"/>
            <w:tcPrChange w:id="521" w:author="CBPStaff" w:date="2018-08-07T16:33:00Z">
              <w:tcPr>
                <w:tcW w:w="1673" w:type="dxa"/>
                <w:tcBorders>
                  <w:bottom w:val="single" w:sz="4" w:space="0" w:color="8EAADB" w:themeColor="accent5" w:themeTint="99"/>
                </w:tcBorders>
                <w:shd w:val="clear" w:color="auto" w:fill="FF0000"/>
              </w:tcPr>
            </w:tcPrChange>
          </w:tcPr>
          <w:p w14:paraId="0537B67E" w14:textId="51272FF7" w:rsidR="007765A6"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tcBorders>
              <w:bottom w:val="single" w:sz="4" w:space="0" w:color="8EAADB" w:themeColor="accent5" w:themeTint="99"/>
            </w:tcBorders>
            <w:shd w:val="clear" w:color="auto" w:fill="FF0000"/>
            <w:tcPrChange w:id="522" w:author="CBPStaff" w:date="2018-08-07T16:33:00Z">
              <w:tcPr>
                <w:tcW w:w="5516" w:type="dxa"/>
                <w:tcBorders>
                  <w:bottom w:val="single" w:sz="4" w:space="0" w:color="8EAADB" w:themeColor="accent5" w:themeTint="99"/>
                </w:tcBorders>
                <w:shd w:val="clear" w:color="auto" w:fill="FF0000"/>
              </w:tcPr>
            </w:tcPrChange>
          </w:tcPr>
          <w:p w14:paraId="4560C1EF" w14:textId="77777777" w:rsidR="007765A6"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p>
        </w:tc>
      </w:tr>
      <w:tr w:rsidR="007765A6" w:rsidRPr="006B1CA1" w14:paraId="35595A7C" w14:textId="77777777" w:rsidTr="00810D74">
        <w:trPr>
          <w:trHeight w:val="340"/>
          <w:trPrChange w:id="523" w:author="CBPStaff" w:date="2018-08-07T16:33:00Z">
            <w:trPr>
              <w:trHeight w:val="340"/>
            </w:trPr>
          </w:trPrChange>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single" w:sz="8" w:space="0" w:color="4472C4" w:themeColor="accent5"/>
            </w:tcBorders>
            <w:tcPrChange w:id="524" w:author="CBPStaff" w:date="2018-08-07T16:33:00Z">
              <w:tcPr>
                <w:tcW w:w="14354" w:type="dxa"/>
                <w:gridSpan w:val="12"/>
                <w:tcBorders>
                  <w:top w:val="single" w:sz="8" w:space="0" w:color="4472C4" w:themeColor="accent5"/>
                </w:tcBorders>
              </w:tcPr>
            </w:tcPrChange>
          </w:tcPr>
          <w:p w14:paraId="6123CC16" w14:textId="4A359D4A" w:rsidR="007765A6" w:rsidRPr="00FB3984" w:rsidRDefault="007765A6" w:rsidP="007765A6">
            <w:pPr>
              <w:pStyle w:val="Heading1"/>
              <w:spacing w:before="0"/>
              <w:outlineLvl w:val="0"/>
              <w:rPr>
                <w:b w:val="0"/>
              </w:rPr>
            </w:pPr>
            <w:r w:rsidRPr="00FB3984">
              <w:t>Management Approach 3: Voluntary Programs</w:t>
            </w:r>
          </w:p>
        </w:tc>
      </w:tr>
      <w:tr w:rsidR="000270A9" w14:paraId="0CE3257C" w14:textId="77777777" w:rsidTr="00F5396A">
        <w:trPr>
          <w:cnfStyle w:val="000000100000" w:firstRow="0" w:lastRow="0" w:firstColumn="0" w:lastColumn="0" w:oddVBand="0" w:evenVBand="0" w:oddHBand="1" w:evenHBand="0" w:firstRowFirstColumn="0" w:firstRowLastColumn="0" w:lastRowFirstColumn="0" w:lastRowLastColumn="0"/>
          <w:trHeight w:val="4220"/>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tcPr>
          <w:p w14:paraId="37076B23" w14:textId="15878959" w:rsidR="000270A9" w:rsidRPr="005B2384" w:rsidRDefault="000270A9" w:rsidP="007765A6">
            <w:r>
              <w:t>3.1</w:t>
            </w:r>
          </w:p>
        </w:tc>
        <w:tc>
          <w:tcPr>
            <w:tcW w:w="2471" w:type="dxa"/>
            <w:vMerge w:val="restart"/>
            <w:shd w:val="clear" w:color="auto" w:fill="FFFFFF" w:themeFill="background1"/>
          </w:tcPr>
          <w:p w14:paraId="32A5FC5A" w14:textId="27C26923" w:rsidR="000270A9" w:rsidRPr="00FB3984" w:rsidRDefault="000270A9" w:rsidP="007765A6">
            <w:pPr>
              <w:spacing w:line="276" w:lineRule="auto"/>
              <w:cnfStyle w:val="000000100000" w:firstRow="0" w:lastRow="0" w:firstColumn="0" w:lastColumn="0" w:oddVBand="0" w:evenVBand="0" w:oddHBand="1" w:evenHBand="0" w:firstRowFirstColumn="0" w:firstRowLastColumn="0" w:lastRowFirstColumn="0" w:lastRowLastColumn="0"/>
            </w:pPr>
            <w:r w:rsidRPr="00FB3984">
              <w:t xml:space="preserve">Coordinate a voluntary action program to reduce transformers and other PCB containing equipment (e.g., fluorescent light ballasts).  Include those classified as PCB free (less than 50 ppm) Provide to program participants information on remediating PCB contamination on-site from historical releases of these transformers </w:t>
            </w:r>
            <w:r w:rsidRPr="00FB3984">
              <w:lastRenderedPageBreak/>
              <w:t>and use EPA’s EJ SCREEN tool to help identify where such equipment is located in areas with diverse populations.</w:t>
            </w:r>
          </w:p>
        </w:tc>
        <w:tc>
          <w:tcPr>
            <w:tcW w:w="2406" w:type="dxa"/>
            <w:shd w:val="clear" w:color="auto" w:fill="A8D08D" w:themeFill="accent6" w:themeFillTint="99"/>
          </w:tcPr>
          <w:p w14:paraId="595A9903" w14:textId="5A8DAA33" w:rsidR="000270A9" w:rsidRPr="00FB3984" w:rsidDel="00810D74" w:rsidRDefault="000270A9" w:rsidP="007765A6">
            <w:pPr>
              <w:spacing w:line="276" w:lineRule="auto"/>
              <w:cnfStyle w:val="000000100000" w:firstRow="0" w:lastRow="0" w:firstColumn="0" w:lastColumn="0" w:oddVBand="0" w:evenVBand="0" w:oddHBand="1" w:evenHBand="0" w:firstRowFirstColumn="0" w:firstRowLastColumn="0" w:lastRowFirstColumn="0" w:lastRowLastColumn="0"/>
              <w:rPr>
                <w:del w:id="525" w:author="CBPStaff" w:date="2018-08-07T16:32:00Z"/>
              </w:rPr>
            </w:pPr>
            <w:ins w:id="526" w:author="CBPStaff" w:date="2018-08-07T16:34:00Z">
              <w:r>
                <w:lastRenderedPageBreak/>
                <w:t xml:space="preserve">3.1.1 </w:t>
              </w:r>
            </w:ins>
            <w:ins w:id="527" w:author="CBPStaff" w:date="2018-08-07T16:33:00Z">
              <w:r>
                <w:t xml:space="preserve">Complete a voluntary removal feasibility study: </w:t>
              </w:r>
            </w:ins>
            <w:del w:id="528" w:author="CBPStaff" w:date="2018-08-07T16:33:00Z">
              <w:r w:rsidRPr="00FB3984" w:rsidDel="00810D74">
                <w:delText>3.1.1 Identify a project lead</w:delText>
              </w:r>
            </w:del>
          </w:p>
          <w:p w14:paraId="03ACF497" w14:textId="77777777" w:rsidR="000270A9" w:rsidRPr="00FB3984" w:rsidRDefault="000270A9" w:rsidP="00810D74">
            <w:pPr>
              <w:pStyle w:val="ListParagraph"/>
              <w:numPr>
                <w:ilvl w:val="0"/>
                <w:numId w:val="10"/>
              </w:numPr>
              <w:spacing w:line="276" w:lineRule="auto"/>
              <w:cnfStyle w:val="000000100000" w:firstRow="0" w:lastRow="0" w:firstColumn="0" w:lastColumn="0" w:oddVBand="0" w:evenVBand="0" w:oddHBand="1" w:evenHBand="0" w:firstRowFirstColumn="0" w:firstRowLastColumn="0" w:lastRowFirstColumn="0" w:lastRowLastColumn="0"/>
              <w:pPrChange w:id="529" w:author="CBPStaff" w:date="2018-08-07T16:32:00Z">
                <w:pPr>
                  <w:spacing w:line="276" w:lineRule="auto"/>
                  <w:cnfStyle w:val="000000100000" w:firstRow="0" w:lastRow="0" w:firstColumn="0" w:lastColumn="0" w:oddVBand="0" w:evenVBand="0" w:oddHBand="1" w:evenHBand="0" w:firstRowFirstColumn="0" w:firstRowLastColumn="0" w:lastRowFirstColumn="0" w:lastRowLastColumn="0"/>
                </w:pPr>
              </w:pPrChange>
            </w:pPr>
            <w:del w:id="530" w:author="CBPStaff" w:date="2018-08-07T16:32:00Z">
              <w:r w:rsidRPr="00FB3984" w:rsidDel="00810D74">
                <w:delText xml:space="preserve">3.1.2 </w:delText>
              </w:r>
            </w:del>
            <w:r w:rsidRPr="00FB3984">
              <w:t>Estimate location and volume of PCB-containing equipment</w:t>
            </w:r>
          </w:p>
          <w:p w14:paraId="1D2FF8EF" w14:textId="77777777" w:rsidR="000270A9" w:rsidRPr="00FB3984" w:rsidRDefault="000270A9" w:rsidP="00810D74">
            <w:pPr>
              <w:pStyle w:val="ListParagraph"/>
              <w:numPr>
                <w:ilvl w:val="0"/>
                <w:numId w:val="10"/>
              </w:numPr>
              <w:spacing w:line="276" w:lineRule="auto"/>
              <w:cnfStyle w:val="000000100000" w:firstRow="0" w:lastRow="0" w:firstColumn="0" w:lastColumn="0" w:oddVBand="0" w:evenVBand="0" w:oddHBand="1" w:evenHBand="0" w:firstRowFirstColumn="0" w:firstRowLastColumn="0" w:lastRowFirstColumn="0" w:lastRowLastColumn="0"/>
              <w:pPrChange w:id="531" w:author="CBPStaff" w:date="2018-08-07T16:32:00Z">
                <w:pPr>
                  <w:spacing w:line="276" w:lineRule="auto"/>
                  <w:cnfStyle w:val="000000100000" w:firstRow="0" w:lastRow="0" w:firstColumn="0" w:lastColumn="0" w:oddVBand="0" w:evenVBand="0" w:oddHBand="1" w:evenHBand="0" w:firstRowFirstColumn="0" w:firstRowLastColumn="0" w:lastRowFirstColumn="0" w:lastRowLastColumn="0"/>
                </w:pPr>
              </w:pPrChange>
            </w:pPr>
            <w:del w:id="532" w:author="CBPStaff" w:date="2018-08-07T16:32:00Z">
              <w:r w:rsidRPr="00FB3984" w:rsidDel="00810D74">
                <w:delText xml:space="preserve">3.1.3 </w:delText>
              </w:r>
            </w:del>
            <w:r w:rsidRPr="00FB3984">
              <w:t>Estimate costs of replacing PCB-containing equipment</w:t>
            </w:r>
          </w:p>
          <w:p w14:paraId="546DA584" w14:textId="77777777" w:rsidR="000270A9" w:rsidRPr="00FB3984" w:rsidRDefault="000270A9" w:rsidP="00810D74">
            <w:pPr>
              <w:pStyle w:val="ListParagraph"/>
              <w:numPr>
                <w:ilvl w:val="0"/>
                <w:numId w:val="10"/>
              </w:numPr>
              <w:spacing w:line="276" w:lineRule="auto"/>
              <w:cnfStyle w:val="000000100000" w:firstRow="0" w:lastRow="0" w:firstColumn="0" w:lastColumn="0" w:oddVBand="0" w:evenVBand="0" w:oddHBand="1" w:evenHBand="0" w:firstRowFirstColumn="0" w:firstRowLastColumn="0" w:lastRowFirstColumn="0" w:lastRowLastColumn="0"/>
              <w:pPrChange w:id="533" w:author="CBPStaff" w:date="2018-08-07T16:32:00Z">
                <w:pPr>
                  <w:spacing w:line="276" w:lineRule="auto"/>
                  <w:cnfStyle w:val="000000100000" w:firstRow="0" w:lastRow="0" w:firstColumn="0" w:lastColumn="0" w:oddVBand="0" w:evenVBand="0" w:oddHBand="1" w:evenHBand="0" w:firstRowFirstColumn="0" w:firstRowLastColumn="0" w:lastRowFirstColumn="0" w:lastRowLastColumn="0"/>
                </w:pPr>
              </w:pPrChange>
            </w:pPr>
            <w:del w:id="534" w:author="CBPStaff" w:date="2018-08-07T16:32:00Z">
              <w:r w:rsidRPr="00FB3984" w:rsidDel="00810D74">
                <w:delText xml:space="preserve">3.1.4 </w:delText>
              </w:r>
            </w:del>
            <w:r w:rsidRPr="00FB3984">
              <w:t xml:space="preserve">Identify potential incentives and present </w:t>
            </w:r>
            <w:r w:rsidRPr="00FB3984">
              <w:lastRenderedPageBreak/>
              <w:t>summary of cost information to land owners</w:t>
            </w:r>
          </w:p>
          <w:p w14:paraId="24CECBFC" w14:textId="2411D10D" w:rsidR="000270A9" w:rsidRPr="00FB3984" w:rsidRDefault="000270A9" w:rsidP="00810D74">
            <w:pPr>
              <w:pStyle w:val="ListParagraph"/>
              <w:numPr>
                <w:ilvl w:val="0"/>
                <w:numId w:val="10"/>
              </w:numPr>
              <w:spacing w:line="276" w:lineRule="auto"/>
              <w:cnfStyle w:val="000000100000" w:firstRow="0" w:lastRow="0" w:firstColumn="0" w:lastColumn="0" w:oddVBand="0" w:evenVBand="0" w:oddHBand="1" w:evenHBand="0" w:firstRowFirstColumn="0" w:firstRowLastColumn="0" w:lastRowFirstColumn="0" w:lastRowLastColumn="0"/>
              <w:pPrChange w:id="535" w:author="CBPStaff" w:date="2018-08-07T16:32:00Z">
                <w:pPr>
                  <w:spacing w:line="276" w:lineRule="auto"/>
                  <w:cnfStyle w:val="000000100000" w:firstRow="0" w:lastRow="0" w:firstColumn="0" w:lastColumn="0" w:oddVBand="0" w:evenVBand="0" w:oddHBand="1" w:evenHBand="0" w:firstRowFirstColumn="0" w:firstRowLastColumn="0" w:lastRowFirstColumn="0" w:lastRowLastColumn="0"/>
                </w:pPr>
              </w:pPrChange>
            </w:pPr>
            <w:del w:id="536" w:author="CBPStaff" w:date="2018-08-07T16:32:00Z">
              <w:r w:rsidRPr="00FB3984" w:rsidDel="00810D74">
                <w:delText>3.1.5</w:delText>
              </w:r>
            </w:del>
            <w:r w:rsidRPr="00FB3984">
              <w:t xml:space="preserve"> </w:t>
            </w:r>
            <w:ins w:id="537" w:author="CBPStaff" w:date="2018-08-07T16:34:00Z">
              <w:r>
                <w:t>ability to o</w:t>
              </w:r>
            </w:ins>
            <w:del w:id="538" w:author="CBPStaff" w:date="2018-08-07T16:34:00Z">
              <w:r w:rsidRPr="00FB3984" w:rsidDel="00810D74">
                <w:delText>O</w:delText>
              </w:r>
            </w:del>
            <w:r w:rsidRPr="00FB3984">
              <w:t>btain commitment from land owners to voluntarily replace PCB containing equipment with consideration to include activities in areas with diverse populations</w:t>
            </w:r>
          </w:p>
        </w:tc>
        <w:tc>
          <w:tcPr>
            <w:tcW w:w="1451" w:type="dxa"/>
            <w:shd w:val="clear" w:color="auto" w:fill="A8D08D" w:themeFill="accent6" w:themeFillTint="99"/>
          </w:tcPr>
          <w:p w14:paraId="6AAF9CB7" w14:textId="77777777" w:rsidR="000270A9" w:rsidRPr="00FB3984" w:rsidRDefault="000270A9" w:rsidP="007765A6">
            <w:pPr>
              <w:spacing w:line="276" w:lineRule="auto"/>
              <w:cnfStyle w:val="000000100000" w:firstRow="0" w:lastRow="0" w:firstColumn="0" w:lastColumn="0" w:oddVBand="0" w:evenVBand="0" w:oddHBand="1" w:evenHBand="0" w:firstRowFirstColumn="0" w:firstRowLastColumn="0" w:lastRowFirstColumn="0" w:lastRowLastColumn="0"/>
            </w:pPr>
            <w:r w:rsidRPr="00FB3984">
              <w:lastRenderedPageBreak/>
              <w:t>TCW</w:t>
            </w:r>
          </w:p>
          <w:p w14:paraId="2C743A5F" w14:textId="6E1BF6AA" w:rsidR="000270A9" w:rsidRPr="00FB3984" w:rsidRDefault="000270A9" w:rsidP="007765A6">
            <w:pPr>
              <w:spacing w:line="276" w:lineRule="auto"/>
              <w:cnfStyle w:val="000000100000" w:firstRow="0" w:lastRow="0" w:firstColumn="0" w:lastColumn="0" w:oddVBand="0" w:evenVBand="0" w:oddHBand="1" w:evenHBand="0" w:firstRowFirstColumn="0" w:firstRowLastColumn="0" w:lastRowFirstColumn="0" w:lastRowLastColumn="0"/>
            </w:pPr>
            <w:r w:rsidRPr="00FB3984">
              <w:t>Contingent upon available resources</w:t>
            </w:r>
          </w:p>
        </w:tc>
        <w:tc>
          <w:tcPr>
            <w:tcW w:w="1673" w:type="dxa"/>
            <w:shd w:val="clear" w:color="auto" w:fill="A8D08D" w:themeFill="accent6" w:themeFillTint="99"/>
          </w:tcPr>
          <w:p w14:paraId="01F00E5B" w14:textId="77777777" w:rsidR="000270A9" w:rsidRDefault="000270A9" w:rsidP="007765A6">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A8D08D" w:themeFill="accent6" w:themeFillTint="99"/>
          </w:tcPr>
          <w:p w14:paraId="7163633E" w14:textId="5FE90BB8" w:rsidR="000270A9" w:rsidRDefault="000270A9" w:rsidP="007765A6">
            <w:pPr>
              <w:spacing w:line="276" w:lineRule="auto"/>
              <w:cnfStyle w:val="000000100000" w:firstRow="0" w:lastRow="0" w:firstColumn="0" w:lastColumn="0" w:oddVBand="0" w:evenVBand="0" w:oddHBand="1" w:evenHBand="0" w:firstRowFirstColumn="0" w:firstRowLastColumn="0" w:lastRowFirstColumn="0" w:lastRowLastColumn="0"/>
            </w:pPr>
            <w:r w:rsidRPr="00DB56B5">
              <w:t>Have RFP out for GIT funded project to do a feasibility study. After awards are given, work will begin and project will be completed by end of calendar year 2018.</w:t>
            </w:r>
          </w:p>
        </w:tc>
      </w:tr>
      <w:tr w:rsidR="000270A9" w14:paraId="595D7E64" w14:textId="77777777" w:rsidTr="000270A9">
        <w:tblPrEx>
          <w:tblPrExChange w:id="539" w:author="CBPStaff" w:date="2018-08-07T16:39:00Z">
            <w:tblPrEx>
              <w:tblLayout w:type="fixed"/>
            </w:tblPrEx>
          </w:tblPrExChange>
        </w:tblPrEx>
        <w:trPr>
          <w:trHeight w:val="1133"/>
          <w:ins w:id="540" w:author="CBPStaff" w:date="2018-08-07T16:37:00Z"/>
          <w:trPrChange w:id="541" w:author="CBPStaff" w:date="2018-08-07T16:39:00Z">
            <w:trPr>
              <w:trHeight w:val="1133"/>
            </w:trPr>
          </w:trPrChange>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Change w:id="542" w:author="CBPStaff" w:date="2018-08-07T16:39:00Z">
              <w:tcPr>
                <w:tcW w:w="837" w:type="dxa"/>
                <w:gridSpan w:val="2"/>
                <w:vMerge/>
                <w:shd w:val="clear" w:color="auto" w:fill="FFFFFF" w:themeFill="background1"/>
              </w:tcPr>
            </w:tcPrChange>
          </w:tcPr>
          <w:p w14:paraId="0C602834" w14:textId="77777777" w:rsidR="000270A9" w:rsidRDefault="000270A9" w:rsidP="007765A6">
            <w:pPr>
              <w:rPr>
                <w:ins w:id="543" w:author="CBPStaff" w:date="2018-08-07T16:37:00Z"/>
              </w:rPr>
            </w:pPr>
          </w:p>
        </w:tc>
        <w:tc>
          <w:tcPr>
            <w:tcW w:w="2471" w:type="dxa"/>
            <w:vMerge/>
            <w:shd w:val="clear" w:color="auto" w:fill="FFFFFF" w:themeFill="background1"/>
            <w:tcPrChange w:id="544" w:author="CBPStaff" w:date="2018-08-07T16:39:00Z">
              <w:tcPr>
                <w:tcW w:w="2471" w:type="dxa"/>
                <w:gridSpan w:val="4"/>
                <w:vMerge/>
                <w:shd w:val="clear" w:color="auto" w:fill="FFFFFF" w:themeFill="background1"/>
              </w:tcPr>
            </w:tcPrChange>
          </w:tcPr>
          <w:p w14:paraId="5FF31AE5" w14:textId="77777777" w:rsidR="000270A9" w:rsidRPr="00FB3984" w:rsidRDefault="000270A9" w:rsidP="007765A6">
            <w:pPr>
              <w:spacing w:line="276" w:lineRule="auto"/>
              <w:cnfStyle w:val="000000000000" w:firstRow="0" w:lastRow="0" w:firstColumn="0" w:lastColumn="0" w:oddVBand="0" w:evenVBand="0" w:oddHBand="0" w:evenHBand="0" w:firstRowFirstColumn="0" w:firstRowLastColumn="0" w:lastRowFirstColumn="0" w:lastRowLastColumn="0"/>
              <w:rPr>
                <w:ins w:id="545" w:author="CBPStaff" w:date="2018-08-07T16:37:00Z"/>
              </w:rPr>
            </w:pPr>
          </w:p>
        </w:tc>
        <w:tc>
          <w:tcPr>
            <w:tcW w:w="2406" w:type="dxa"/>
            <w:shd w:val="clear" w:color="auto" w:fill="A8D08D" w:themeFill="accent6" w:themeFillTint="99"/>
            <w:tcPrChange w:id="546" w:author="CBPStaff" w:date="2018-08-07T16:39:00Z">
              <w:tcPr>
                <w:tcW w:w="2406" w:type="dxa"/>
                <w:gridSpan w:val="2"/>
                <w:shd w:val="clear" w:color="auto" w:fill="FFE599" w:themeFill="accent4" w:themeFillTint="66"/>
              </w:tcPr>
            </w:tcPrChange>
          </w:tcPr>
          <w:p w14:paraId="0C5BB263" w14:textId="481EA3B1" w:rsidR="000270A9" w:rsidRDefault="000270A9" w:rsidP="007765A6">
            <w:pPr>
              <w:spacing w:line="276" w:lineRule="auto"/>
              <w:cnfStyle w:val="000000000000" w:firstRow="0" w:lastRow="0" w:firstColumn="0" w:lastColumn="0" w:oddVBand="0" w:evenVBand="0" w:oddHBand="0" w:evenHBand="0" w:firstRowFirstColumn="0" w:firstRowLastColumn="0" w:lastRowFirstColumn="0" w:lastRowLastColumn="0"/>
              <w:rPr>
                <w:ins w:id="547" w:author="CBPStaff" w:date="2018-08-07T16:37:00Z"/>
              </w:rPr>
            </w:pPr>
            <w:ins w:id="548" w:author="CBPStaff" w:date="2018-08-07T16:37:00Z">
              <w:r>
                <w:t xml:space="preserve">3.1.2 Based on results of feasibility study, make decision on value of a voluntary removal initiative. </w:t>
              </w:r>
            </w:ins>
          </w:p>
        </w:tc>
        <w:tc>
          <w:tcPr>
            <w:tcW w:w="1451" w:type="dxa"/>
            <w:shd w:val="clear" w:color="auto" w:fill="A8D08D" w:themeFill="accent6" w:themeFillTint="99"/>
            <w:tcPrChange w:id="549" w:author="CBPStaff" w:date="2018-08-07T16:39:00Z">
              <w:tcPr>
                <w:tcW w:w="1451" w:type="dxa"/>
                <w:gridSpan w:val="2"/>
                <w:shd w:val="clear" w:color="auto" w:fill="FFE599" w:themeFill="accent4" w:themeFillTint="66"/>
              </w:tcPr>
            </w:tcPrChange>
          </w:tcPr>
          <w:p w14:paraId="34D748B9" w14:textId="6DCFC421" w:rsidR="000270A9" w:rsidRPr="00FB3984" w:rsidRDefault="000270A9" w:rsidP="007765A6">
            <w:pPr>
              <w:spacing w:line="276" w:lineRule="auto"/>
              <w:cnfStyle w:val="000000000000" w:firstRow="0" w:lastRow="0" w:firstColumn="0" w:lastColumn="0" w:oddVBand="0" w:evenVBand="0" w:oddHBand="0" w:evenHBand="0" w:firstRowFirstColumn="0" w:firstRowLastColumn="0" w:lastRowFirstColumn="0" w:lastRowLastColumn="0"/>
              <w:rPr>
                <w:ins w:id="550" w:author="CBPStaff" w:date="2018-08-07T16:37:00Z"/>
              </w:rPr>
            </w:pPr>
            <w:ins w:id="551" w:author="CBPStaff" w:date="2018-08-07T16:38:00Z">
              <w:r>
                <w:t>TCW</w:t>
              </w:r>
            </w:ins>
          </w:p>
        </w:tc>
        <w:tc>
          <w:tcPr>
            <w:tcW w:w="1673" w:type="dxa"/>
            <w:shd w:val="clear" w:color="auto" w:fill="A8D08D" w:themeFill="accent6" w:themeFillTint="99"/>
            <w:tcPrChange w:id="552" w:author="CBPStaff" w:date="2018-08-07T16:39:00Z">
              <w:tcPr>
                <w:tcW w:w="1673" w:type="dxa"/>
                <w:shd w:val="clear" w:color="auto" w:fill="FFE599" w:themeFill="accent4" w:themeFillTint="66"/>
              </w:tcPr>
            </w:tcPrChange>
          </w:tcPr>
          <w:p w14:paraId="420DA2FF" w14:textId="77777777" w:rsidR="000270A9" w:rsidRDefault="000270A9" w:rsidP="007765A6">
            <w:pPr>
              <w:spacing w:line="276" w:lineRule="auto"/>
              <w:cnfStyle w:val="000000000000" w:firstRow="0" w:lastRow="0" w:firstColumn="0" w:lastColumn="0" w:oddVBand="0" w:evenVBand="0" w:oddHBand="0" w:evenHBand="0" w:firstRowFirstColumn="0" w:firstRowLastColumn="0" w:lastRowFirstColumn="0" w:lastRowLastColumn="0"/>
              <w:rPr>
                <w:ins w:id="553" w:author="CBPStaff" w:date="2018-08-07T16:37:00Z"/>
              </w:rPr>
            </w:pPr>
          </w:p>
        </w:tc>
        <w:tc>
          <w:tcPr>
            <w:tcW w:w="5516" w:type="dxa"/>
            <w:shd w:val="clear" w:color="auto" w:fill="A8D08D" w:themeFill="accent6" w:themeFillTint="99"/>
            <w:tcPrChange w:id="554" w:author="CBPStaff" w:date="2018-08-07T16:39:00Z">
              <w:tcPr>
                <w:tcW w:w="5516" w:type="dxa"/>
                <w:shd w:val="clear" w:color="auto" w:fill="FFE599" w:themeFill="accent4" w:themeFillTint="66"/>
              </w:tcPr>
            </w:tcPrChange>
          </w:tcPr>
          <w:p w14:paraId="2032D68C" w14:textId="3301F98F" w:rsidR="000270A9" w:rsidRPr="00DB56B5" w:rsidRDefault="000270A9" w:rsidP="007765A6">
            <w:pPr>
              <w:spacing w:line="276" w:lineRule="auto"/>
              <w:cnfStyle w:val="000000000000" w:firstRow="0" w:lastRow="0" w:firstColumn="0" w:lastColumn="0" w:oddVBand="0" w:evenVBand="0" w:oddHBand="0" w:evenHBand="0" w:firstRowFirstColumn="0" w:firstRowLastColumn="0" w:lastRowFirstColumn="0" w:lastRowLastColumn="0"/>
              <w:rPr>
                <w:ins w:id="555" w:author="CBPStaff" w:date="2018-08-07T16:37:00Z"/>
              </w:rPr>
            </w:pPr>
            <w:ins w:id="556" w:author="CBPStaff" w:date="2018-08-07T16:38:00Z">
              <w:r>
                <w:t>Early 2019</w:t>
              </w:r>
            </w:ins>
          </w:p>
        </w:tc>
      </w:tr>
      <w:tr w:rsidR="007765A6" w14:paraId="3041D295" w14:textId="77777777" w:rsidTr="00810D74">
        <w:trPr>
          <w:cnfStyle w:val="000000100000" w:firstRow="0" w:lastRow="0" w:firstColumn="0" w:lastColumn="0" w:oddVBand="0" w:evenVBand="0" w:oddHBand="1" w:evenHBand="0" w:firstRowFirstColumn="0" w:firstRowLastColumn="0" w:lastRowFirstColumn="0" w:lastRowLastColumn="0"/>
          <w:trHeight w:val="70"/>
          <w:trPrChange w:id="557" w:author="CBPStaff" w:date="2018-08-07T16:35:00Z">
            <w:trPr>
              <w:trHeight w:val="293"/>
            </w:trPr>
          </w:trPrChange>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tcPrChange w:id="558" w:author="CBPStaff" w:date="2018-08-07T16:35:00Z">
              <w:tcPr>
                <w:tcW w:w="14354" w:type="dxa"/>
                <w:gridSpan w:val="12"/>
                <w:tcBorders>
                  <w:bottom w:val="single" w:sz="4" w:space="0" w:color="8EAADB" w:themeColor="accent5" w:themeTint="99"/>
                </w:tcBorders>
              </w:tcPr>
            </w:tcPrChange>
          </w:tcPr>
          <w:p w14:paraId="62DC15EB" w14:textId="06E34FC4" w:rsidR="007765A6" w:rsidRPr="00FB3984" w:rsidRDefault="007765A6" w:rsidP="007765A6">
            <w:pPr>
              <w:spacing w:line="276" w:lineRule="auto"/>
              <w:cnfStyle w:val="001000100000" w:firstRow="0" w:lastRow="0" w:firstColumn="1" w:lastColumn="0" w:oddVBand="0" w:evenVBand="0" w:oddHBand="1" w:evenHBand="0" w:firstRowFirstColumn="0" w:firstRowLastColumn="0" w:lastRowFirstColumn="0" w:lastRowLastColumn="0"/>
            </w:pPr>
            <w:r w:rsidRPr="00FB3984">
              <w:t>Management Approach 4: Science</w:t>
            </w:r>
          </w:p>
        </w:tc>
      </w:tr>
      <w:tr w:rsidR="00810D74" w14:paraId="00C6449F" w14:textId="77777777" w:rsidTr="00810D74">
        <w:tblPrEx>
          <w:tblPrExChange w:id="559" w:author="CBPStaff" w:date="2018-08-07T16:35:00Z">
            <w:tblPrEx>
              <w:tblLayout w:type="fixed"/>
            </w:tblPrEx>
          </w:tblPrExChange>
        </w:tblPrEx>
        <w:trPr>
          <w:trHeight w:val="70"/>
          <w:trPrChange w:id="560" w:author="CBPStaff" w:date="2018-08-07T16:35:00Z">
            <w:trPr>
              <w:trHeight w:val="925"/>
            </w:trPr>
          </w:trPrChange>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tcPrChange w:id="561" w:author="CBPStaff" w:date="2018-08-07T16:35:00Z">
              <w:tcPr>
                <w:tcW w:w="837" w:type="dxa"/>
                <w:gridSpan w:val="2"/>
                <w:vMerge w:val="restart"/>
                <w:shd w:val="clear" w:color="auto" w:fill="FFFFFF" w:themeFill="background1"/>
              </w:tcPr>
            </w:tcPrChange>
          </w:tcPr>
          <w:p w14:paraId="68385B6B" w14:textId="2DFA5B51" w:rsidR="007765A6" w:rsidRPr="005B2384" w:rsidRDefault="007765A6" w:rsidP="007765A6">
            <w:r>
              <w:t>4.1</w:t>
            </w:r>
          </w:p>
        </w:tc>
        <w:tc>
          <w:tcPr>
            <w:tcW w:w="2471" w:type="dxa"/>
            <w:vMerge w:val="restart"/>
            <w:shd w:val="clear" w:color="auto" w:fill="FFFFFF" w:themeFill="background1"/>
            <w:tcPrChange w:id="562" w:author="CBPStaff" w:date="2018-08-07T16:35:00Z">
              <w:tcPr>
                <w:tcW w:w="2471" w:type="dxa"/>
                <w:gridSpan w:val="4"/>
                <w:vMerge w:val="restart"/>
                <w:shd w:val="clear" w:color="auto" w:fill="FFFFFF" w:themeFill="background1"/>
              </w:tcPr>
            </w:tcPrChange>
          </w:tcPr>
          <w:p w14:paraId="5518080A" w14:textId="18C90F10" w:rsidR="007765A6" w:rsidRPr="00FB3984" w:rsidRDefault="00DF7435" w:rsidP="007765A6">
            <w:pPr>
              <w:spacing w:line="276" w:lineRule="auto"/>
              <w:cnfStyle w:val="000000000000" w:firstRow="0" w:lastRow="0" w:firstColumn="0" w:lastColumn="0" w:oddVBand="0" w:evenVBand="0" w:oddHBand="0" w:evenHBand="0" w:firstRowFirstColumn="0" w:firstRowLastColumn="0" w:lastRowFirstColumn="0" w:lastRowLastColumn="0"/>
            </w:pPr>
            <w:ins w:id="563" w:author="CBPStaff" w:date="2018-08-07T16:43:00Z">
              <w:r>
                <w:t xml:space="preserve">Identify Sources: </w:t>
              </w:r>
            </w:ins>
            <w:r w:rsidR="007765A6" w:rsidRPr="00FB3984">
              <w:t xml:space="preserve">Support research on cost-effective tools for track-down studies and provide a mechanism for municipalities to share information on lessons </w:t>
            </w:r>
            <w:r w:rsidR="007765A6" w:rsidRPr="00FB3984">
              <w:lastRenderedPageBreak/>
              <w:t xml:space="preserve">learned from PMP development and implementation strategies and methods for documenting and sharing the information.  </w:t>
            </w:r>
          </w:p>
        </w:tc>
        <w:tc>
          <w:tcPr>
            <w:tcW w:w="2406" w:type="dxa"/>
            <w:tcBorders>
              <w:bottom w:val="single" w:sz="4" w:space="0" w:color="8EAADB" w:themeColor="accent5" w:themeTint="99"/>
            </w:tcBorders>
            <w:shd w:val="clear" w:color="auto" w:fill="FFE599" w:themeFill="accent4" w:themeFillTint="66"/>
            <w:tcPrChange w:id="564" w:author="CBPStaff" w:date="2018-08-07T16:35:00Z">
              <w:tcPr>
                <w:tcW w:w="2406" w:type="dxa"/>
                <w:gridSpan w:val="2"/>
                <w:tcBorders>
                  <w:bottom w:val="single" w:sz="4" w:space="0" w:color="8EAADB" w:themeColor="accent5" w:themeTint="99"/>
                </w:tcBorders>
                <w:shd w:val="clear" w:color="auto" w:fill="FFE599" w:themeFill="accent4" w:themeFillTint="66"/>
              </w:tcPr>
            </w:tcPrChange>
          </w:tcPr>
          <w:p w14:paraId="15F93E41" w14:textId="368AF079"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r w:rsidRPr="00FB3984">
              <w:lastRenderedPageBreak/>
              <w:t>4.1.1 Apply for GIT project funding, or secure other resources.</w:t>
            </w:r>
          </w:p>
        </w:tc>
        <w:tc>
          <w:tcPr>
            <w:tcW w:w="1451" w:type="dxa"/>
            <w:shd w:val="clear" w:color="auto" w:fill="FFE599" w:themeFill="accent4" w:themeFillTint="66"/>
            <w:tcPrChange w:id="565" w:author="CBPStaff" w:date="2018-08-07T16:35:00Z">
              <w:tcPr>
                <w:tcW w:w="1451" w:type="dxa"/>
                <w:gridSpan w:val="2"/>
                <w:shd w:val="clear" w:color="auto" w:fill="FFE599" w:themeFill="accent4" w:themeFillTint="66"/>
              </w:tcPr>
            </w:tcPrChange>
          </w:tcPr>
          <w:p w14:paraId="15D5F631" w14:textId="6193EBEC"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r w:rsidRPr="00FB3984">
              <w:t>TCW</w:t>
            </w:r>
          </w:p>
        </w:tc>
        <w:tc>
          <w:tcPr>
            <w:tcW w:w="1673" w:type="dxa"/>
            <w:vMerge w:val="restart"/>
            <w:shd w:val="clear" w:color="auto" w:fill="FFE599" w:themeFill="accent4" w:themeFillTint="66"/>
            <w:tcPrChange w:id="566" w:author="CBPStaff" w:date="2018-08-07T16:35:00Z">
              <w:tcPr>
                <w:tcW w:w="1673" w:type="dxa"/>
                <w:vMerge w:val="restart"/>
                <w:shd w:val="clear" w:color="auto" w:fill="FFE599" w:themeFill="accent4" w:themeFillTint="66"/>
              </w:tcPr>
            </w:tcPrChange>
          </w:tcPr>
          <w:p w14:paraId="4C528094" w14:textId="77777777" w:rsidR="007765A6"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vMerge w:val="restart"/>
            <w:shd w:val="clear" w:color="auto" w:fill="FFE599" w:themeFill="accent4" w:themeFillTint="66"/>
            <w:tcPrChange w:id="567" w:author="CBPStaff" w:date="2018-08-07T16:35:00Z">
              <w:tcPr>
                <w:tcW w:w="5516" w:type="dxa"/>
                <w:vMerge w:val="restart"/>
                <w:shd w:val="clear" w:color="auto" w:fill="FFE599" w:themeFill="accent4" w:themeFillTint="66"/>
              </w:tcPr>
            </w:tcPrChange>
          </w:tcPr>
          <w:p w14:paraId="141B923F" w14:textId="5F967D31" w:rsidR="007765A6"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r w:rsidRPr="00DB56B5">
              <w:t xml:space="preserve">Further work on </w:t>
            </w:r>
            <w:proofErr w:type="spellStart"/>
            <w:r w:rsidRPr="00DB56B5">
              <w:t>trackdown</w:t>
            </w:r>
            <w:proofErr w:type="spellEnd"/>
            <w:r w:rsidRPr="00DB56B5">
              <w:t xml:space="preserve"> study ongoing. Possibility of a PCB consortium on </w:t>
            </w:r>
            <w:proofErr w:type="spellStart"/>
            <w:r w:rsidRPr="00DB56B5">
              <w:t>trackdown</w:t>
            </w:r>
            <w:proofErr w:type="spellEnd"/>
            <w:r w:rsidRPr="00DB56B5">
              <w:t xml:space="preserve"> and resources in fall 2018 in coordination with </w:t>
            </w:r>
            <w:proofErr w:type="spellStart"/>
            <w:r w:rsidRPr="00DB56B5">
              <w:t>Balitmore</w:t>
            </w:r>
            <w:proofErr w:type="spellEnd"/>
            <w:r w:rsidRPr="00DB56B5">
              <w:t xml:space="preserve"> Urban Waters Partnership</w:t>
            </w:r>
            <w:r>
              <w:t xml:space="preserve"> (If PCB Consortium goes forward, a new 5</w:t>
            </w:r>
            <w:r w:rsidRPr="00B730DE">
              <w:rPr>
                <w:vertAlign w:val="superscript"/>
              </w:rPr>
              <w:t>th</w:t>
            </w:r>
            <w:r>
              <w:t xml:space="preserve"> factor and management approach will be added to the logic table/</w:t>
            </w:r>
            <w:proofErr w:type="spellStart"/>
            <w:r>
              <w:t>workplan</w:t>
            </w:r>
            <w:proofErr w:type="spellEnd"/>
            <w:r>
              <w:t>)</w:t>
            </w:r>
            <w:ins w:id="568" w:author="CBPStaff" w:date="2018-08-07T16:55:00Z">
              <w:r w:rsidR="00787062">
                <w:t>. Placeholder: Identify additional resources/partners/leads to continue work</w:t>
              </w:r>
            </w:ins>
          </w:p>
        </w:tc>
      </w:tr>
      <w:tr w:rsidR="00810D74" w14:paraId="40DF7B15" w14:textId="77777777" w:rsidTr="00810D74">
        <w:trPr>
          <w:cnfStyle w:val="000000100000" w:firstRow="0" w:lastRow="0" w:firstColumn="0" w:lastColumn="0" w:oddVBand="0" w:evenVBand="0" w:oddHBand="1" w:evenHBand="0" w:firstRowFirstColumn="0" w:firstRowLastColumn="0" w:lastRowFirstColumn="0" w:lastRowLastColumn="0"/>
          <w:trHeight w:val="925"/>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
          <w:p w14:paraId="731ECF54" w14:textId="77777777" w:rsidR="007765A6" w:rsidRDefault="007765A6" w:rsidP="007765A6"/>
        </w:tc>
        <w:tc>
          <w:tcPr>
            <w:tcW w:w="2471" w:type="dxa"/>
            <w:vMerge/>
            <w:shd w:val="clear" w:color="auto" w:fill="FFFFFF" w:themeFill="background1"/>
          </w:tcPr>
          <w:p w14:paraId="0004AE86" w14:textId="77777777" w:rsidR="007765A6" w:rsidRPr="00FB3984"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tcBorders>
              <w:bottom w:val="single" w:sz="4" w:space="0" w:color="8EAADB" w:themeColor="accent5" w:themeTint="99"/>
            </w:tcBorders>
            <w:shd w:val="clear" w:color="auto" w:fill="FFE599" w:themeFill="accent4" w:themeFillTint="66"/>
          </w:tcPr>
          <w:p w14:paraId="4EA7F876" w14:textId="0EEEDC77" w:rsidR="007765A6" w:rsidRPr="00FB3984"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r w:rsidRPr="00FB3984">
              <w:t xml:space="preserve">4.1.2 Conduct interviews, literature reviews and hold a technical workshop to </w:t>
            </w:r>
            <w:r w:rsidRPr="00FB3984">
              <w:lastRenderedPageBreak/>
              <w:t>gather information on best practices.</w:t>
            </w:r>
          </w:p>
        </w:tc>
        <w:tc>
          <w:tcPr>
            <w:tcW w:w="1451" w:type="dxa"/>
            <w:vMerge w:val="restart"/>
            <w:shd w:val="clear" w:color="auto" w:fill="FFE599" w:themeFill="accent4" w:themeFillTint="66"/>
          </w:tcPr>
          <w:p w14:paraId="1CF3A009" w14:textId="5B1F7F8D" w:rsidR="007765A6" w:rsidRPr="00FB3984"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r w:rsidRPr="00FB3984">
              <w:lastRenderedPageBreak/>
              <w:t>Contingent upon resources</w:t>
            </w:r>
          </w:p>
        </w:tc>
        <w:tc>
          <w:tcPr>
            <w:tcW w:w="1673" w:type="dxa"/>
            <w:vMerge/>
            <w:shd w:val="clear" w:color="auto" w:fill="FFFFFF" w:themeFill="background1"/>
          </w:tcPr>
          <w:p w14:paraId="494F4073" w14:textId="77777777" w:rsidR="007765A6"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vMerge/>
            <w:shd w:val="clear" w:color="auto" w:fill="FFFFFF" w:themeFill="background1"/>
          </w:tcPr>
          <w:p w14:paraId="00686B0D" w14:textId="77777777" w:rsidR="007765A6"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p>
        </w:tc>
      </w:tr>
      <w:tr w:rsidR="00810D74" w14:paraId="224ED502" w14:textId="77777777" w:rsidTr="00810D74">
        <w:trPr>
          <w:trHeight w:val="925"/>
        </w:trPr>
        <w:tc>
          <w:tcPr>
            <w:cnfStyle w:val="001000000000" w:firstRow="0" w:lastRow="0" w:firstColumn="1" w:lastColumn="0" w:oddVBand="0" w:evenVBand="0" w:oddHBand="0" w:evenHBand="0" w:firstRowFirstColumn="0" w:firstRowLastColumn="0" w:lastRowFirstColumn="0" w:lastRowLastColumn="0"/>
            <w:tcW w:w="837" w:type="dxa"/>
            <w:vMerge/>
            <w:tcBorders>
              <w:bottom w:val="single" w:sz="4" w:space="0" w:color="8EAADB" w:themeColor="accent5" w:themeTint="99"/>
            </w:tcBorders>
            <w:shd w:val="clear" w:color="auto" w:fill="FFFFFF" w:themeFill="background1"/>
          </w:tcPr>
          <w:p w14:paraId="5881B8A9" w14:textId="77777777" w:rsidR="007765A6" w:rsidRDefault="007765A6" w:rsidP="007765A6"/>
        </w:tc>
        <w:tc>
          <w:tcPr>
            <w:tcW w:w="2471" w:type="dxa"/>
            <w:vMerge/>
            <w:tcBorders>
              <w:bottom w:val="single" w:sz="4" w:space="0" w:color="8EAADB" w:themeColor="accent5" w:themeTint="99"/>
            </w:tcBorders>
            <w:shd w:val="clear" w:color="auto" w:fill="FFFFFF" w:themeFill="background1"/>
          </w:tcPr>
          <w:p w14:paraId="03960011" w14:textId="77777777"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tcBorders>
              <w:bottom w:val="single" w:sz="4" w:space="0" w:color="8EAADB" w:themeColor="accent5" w:themeTint="99"/>
            </w:tcBorders>
            <w:shd w:val="clear" w:color="auto" w:fill="FFE599" w:themeFill="accent4" w:themeFillTint="66"/>
          </w:tcPr>
          <w:p w14:paraId="2C8D4965" w14:textId="4C74D27F"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r w:rsidRPr="00FB3984">
              <w:t>4.1.3 Develop a guidance document on best practices for effective implementation of PCB track down studies in the TMDL context</w:t>
            </w:r>
          </w:p>
        </w:tc>
        <w:tc>
          <w:tcPr>
            <w:tcW w:w="1451" w:type="dxa"/>
            <w:vMerge/>
            <w:tcBorders>
              <w:bottom w:val="single" w:sz="4" w:space="0" w:color="8EAADB" w:themeColor="accent5" w:themeTint="99"/>
            </w:tcBorders>
            <w:shd w:val="clear" w:color="auto" w:fill="FFE599" w:themeFill="accent4" w:themeFillTint="66"/>
          </w:tcPr>
          <w:p w14:paraId="43456A87" w14:textId="77777777"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p>
        </w:tc>
        <w:tc>
          <w:tcPr>
            <w:tcW w:w="1673" w:type="dxa"/>
            <w:vMerge/>
            <w:tcBorders>
              <w:bottom w:val="single" w:sz="4" w:space="0" w:color="8EAADB" w:themeColor="accent5" w:themeTint="99"/>
            </w:tcBorders>
            <w:shd w:val="clear" w:color="auto" w:fill="FFFFFF" w:themeFill="background1"/>
          </w:tcPr>
          <w:p w14:paraId="591497C8" w14:textId="77777777" w:rsidR="007765A6"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vMerge/>
            <w:tcBorders>
              <w:bottom w:val="single" w:sz="4" w:space="0" w:color="8EAADB" w:themeColor="accent5" w:themeTint="99"/>
            </w:tcBorders>
            <w:shd w:val="clear" w:color="auto" w:fill="FFFFFF" w:themeFill="background1"/>
          </w:tcPr>
          <w:p w14:paraId="060FAC3A" w14:textId="77777777" w:rsidR="007765A6"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p>
        </w:tc>
      </w:tr>
      <w:tr w:rsidR="00810D74" w14:paraId="315103A7" w14:textId="77777777" w:rsidTr="00810D7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37" w:type="dxa"/>
            <w:tcBorders>
              <w:bottom w:val="single" w:sz="4" w:space="0" w:color="8EAADB" w:themeColor="accent5" w:themeTint="99"/>
            </w:tcBorders>
            <w:shd w:val="clear" w:color="auto" w:fill="FFFFFF" w:themeFill="background1"/>
          </w:tcPr>
          <w:p w14:paraId="5143310C" w14:textId="46399D49" w:rsidR="007765A6" w:rsidRPr="005B2384" w:rsidRDefault="007765A6" w:rsidP="007765A6">
            <w:r>
              <w:t xml:space="preserve">4.2 </w:t>
            </w:r>
          </w:p>
        </w:tc>
        <w:tc>
          <w:tcPr>
            <w:tcW w:w="2471" w:type="dxa"/>
            <w:tcBorders>
              <w:bottom w:val="single" w:sz="4" w:space="0" w:color="8EAADB" w:themeColor="accent5" w:themeTint="99"/>
            </w:tcBorders>
            <w:shd w:val="clear" w:color="auto" w:fill="FFFFFF" w:themeFill="background1"/>
          </w:tcPr>
          <w:p w14:paraId="19BD766D" w14:textId="47E89A23" w:rsidR="007765A6" w:rsidRPr="00FB3984" w:rsidRDefault="00DF7435" w:rsidP="007765A6">
            <w:pPr>
              <w:spacing w:line="276" w:lineRule="auto"/>
              <w:cnfStyle w:val="000000100000" w:firstRow="0" w:lastRow="0" w:firstColumn="0" w:lastColumn="0" w:oddVBand="0" w:evenVBand="0" w:oddHBand="1" w:evenHBand="0" w:firstRowFirstColumn="0" w:firstRowLastColumn="0" w:lastRowFirstColumn="0" w:lastRowLastColumn="0"/>
            </w:pPr>
            <w:ins w:id="569" w:author="CBPStaff" w:date="2018-08-07T16:44:00Z">
              <w:r>
                <w:t xml:space="preserve">Identify Sources/Status and change of environment conditions: </w:t>
              </w:r>
            </w:ins>
            <w:r w:rsidR="007765A6" w:rsidRPr="00FB3984">
              <w:t xml:space="preserve">Identify barriers and opportunities related to more frequent use of EPA 1668 for contaminated sites, wastewater and regulated and unregulated stormwater dischargers as a screening tool (as is underway in VA) or for a targeted subset of permittees.  This effort could also be targeted to industrial stormwater </w:t>
            </w:r>
            <w:r w:rsidR="007765A6" w:rsidRPr="00FB3984">
              <w:lastRenderedPageBreak/>
              <w:t>permittees with SIC classifications that indicate the facility has the potential for PCB contamination on site from historical use or current operation or disposal of PCB containing materials.</w:t>
            </w:r>
          </w:p>
        </w:tc>
        <w:tc>
          <w:tcPr>
            <w:tcW w:w="2406" w:type="dxa"/>
            <w:tcBorders>
              <w:bottom w:val="single" w:sz="4" w:space="0" w:color="8EAADB" w:themeColor="accent5" w:themeTint="99"/>
            </w:tcBorders>
            <w:shd w:val="clear" w:color="auto" w:fill="FF3300"/>
          </w:tcPr>
          <w:p w14:paraId="1474E31B" w14:textId="4481BF3A" w:rsidR="007765A6" w:rsidRPr="00FB3984"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r w:rsidRPr="00FB3984">
              <w:lastRenderedPageBreak/>
              <w:t>Apply for a STAC workshop or identify additional potential resources</w:t>
            </w:r>
          </w:p>
        </w:tc>
        <w:tc>
          <w:tcPr>
            <w:tcW w:w="1451" w:type="dxa"/>
            <w:tcBorders>
              <w:bottom w:val="single" w:sz="4" w:space="0" w:color="8EAADB" w:themeColor="accent5" w:themeTint="99"/>
            </w:tcBorders>
            <w:shd w:val="clear" w:color="auto" w:fill="FF3300"/>
          </w:tcPr>
          <w:p w14:paraId="63393C6D" w14:textId="18F61A5E" w:rsidR="007765A6" w:rsidRPr="00FB3984"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r w:rsidRPr="00FB3984">
              <w:t>TCW; VA DEQ</w:t>
            </w:r>
          </w:p>
        </w:tc>
        <w:tc>
          <w:tcPr>
            <w:tcW w:w="1673" w:type="dxa"/>
            <w:tcBorders>
              <w:bottom w:val="single" w:sz="4" w:space="0" w:color="8EAADB" w:themeColor="accent5" w:themeTint="99"/>
            </w:tcBorders>
            <w:shd w:val="clear" w:color="auto" w:fill="FF3300"/>
          </w:tcPr>
          <w:p w14:paraId="25D01597" w14:textId="77777777" w:rsidR="007765A6"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tcBorders>
              <w:bottom w:val="single" w:sz="4" w:space="0" w:color="8EAADB" w:themeColor="accent5" w:themeTint="99"/>
            </w:tcBorders>
            <w:shd w:val="clear" w:color="auto" w:fill="FF3300"/>
          </w:tcPr>
          <w:p w14:paraId="3AD8FC3A" w14:textId="0CE8AC96" w:rsidR="007765A6"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ins w:id="570" w:author="Williams, Michelle" w:date="2018-08-06T21:17:00Z">
              <w:r>
                <w:t xml:space="preserve">Still important to pursue; VA DEQ and TCW will work to identify resources for Action 4.2. This </w:t>
              </w:r>
            </w:ins>
            <w:ins w:id="571" w:author="Williams, Michelle" w:date="2018-08-06T21:18:00Z">
              <w:r>
                <w:t>may be appropriate to address through the PCB Consortium</w:t>
              </w:r>
            </w:ins>
          </w:p>
        </w:tc>
      </w:tr>
      <w:tr w:rsidR="00810D74" w14:paraId="6D978E1D" w14:textId="77777777" w:rsidTr="00810D74">
        <w:trPr>
          <w:trHeight w:val="293"/>
        </w:trPr>
        <w:tc>
          <w:tcPr>
            <w:cnfStyle w:val="001000000000" w:firstRow="0" w:lastRow="0" w:firstColumn="1" w:lastColumn="0" w:oddVBand="0" w:evenVBand="0" w:oddHBand="0" w:evenHBand="0" w:firstRowFirstColumn="0" w:firstRowLastColumn="0" w:lastRowFirstColumn="0" w:lastRowLastColumn="0"/>
            <w:tcW w:w="837" w:type="dxa"/>
            <w:tcBorders>
              <w:bottom w:val="single" w:sz="4" w:space="0" w:color="8EAADB" w:themeColor="accent5" w:themeTint="99"/>
            </w:tcBorders>
            <w:shd w:val="clear" w:color="auto" w:fill="FFFFFF" w:themeFill="background1"/>
          </w:tcPr>
          <w:p w14:paraId="34ED1114" w14:textId="0EB52070" w:rsidR="007765A6" w:rsidRPr="005B2384" w:rsidRDefault="007765A6" w:rsidP="007765A6">
            <w:r>
              <w:t>4.3</w:t>
            </w:r>
          </w:p>
        </w:tc>
        <w:tc>
          <w:tcPr>
            <w:tcW w:w="2471" w:type="dxa"/>
            <w:tcBorders>
              <w:bottom w:val="single" w:sz="4" w:space="0" w:color="8EAADB" w:themeColor="accent5" w:themeTint="99"/>
            </w:tcBorders>
            <w:shd w:val="clear" w:color="auto" w:fill="FFFFFF" w:themeFill="background1"/>
          </w:tcPr>
          <w:p w14:paraId="05B4E930" w14:textId="416E0143" w:rsidR="007765A6" w:rsidRPr="00FB3984" w:rsidRDefault="00DF7435" w:rsidP="007765A6">
            <w:pPr>
              <w:spacing w:line="276" w:lineRule="auto"/>
              <w:cnfStyle w:val="000000000000" w:firstRow="0" w:lastRow="0" w:firstColumn="0" w:lastColumn="0" w:oddVBand="0" w:evenVBand="0" w:oddHBand="0" w:evenHBand="0" w:firstRowFirstColumn="0" w:firstRowLastColumn="0" w:lastRowFirstColumn="0" w:lastRowLastColumn="0"/>
            </w:pPr>
            <w:ins w:id="572" w:author="CBPStaff" w:date="2018-08-07T16:44:00Z">
              <w:r>
                <w:t xml:space="preserve">Identify Sources/Status and change of environmental conditions: </w:t>
              </w:r>
            </w:ins>
            <w:r w:rsidR="007765A6" w:rsidRPr="00FB3984">
              <w:t>Encourage use of the high-sensitivity congener-based methods to analyze PCBs to ensure that PCB sources are being characterized accurately when such characterization can help with source identification</w:t>
            </w:r>
          </w:p>
        </w:tc>
        <w:tc>
          <w:tcPr>
            <w:tcW w:w="2406" w:type="dxa"/>
            <w:tcBorders>
              <w:bottom w:val="single" w:sz="4" w:space="0" w:color="8EAADB" w:themeColor="accent5" w:themeTint="99"/>
            </w:tcBorders>
            <w:shd w:val="clear" w:color="auto" w:fill="FF3300"/>
          </w:tcPr>
          <w:p w14:paraId="08627D67" w14:textId="528333EB"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r w:rsidRPr="00FB3984">
              <w:t>Apply for a STAC workshop of identify an alternative funding source to achieve this item.</w:t>
            </w:r>
          </w:p>
        </w:tc>
        <w:tc>
          <w:tcPr>
            <w:tcW w:w="1451" w:type="dxa"/>
            <w:tcBorders>
              <w:bottom w:val="single" w:sz="4" w:space="0" w:color="8EAADB" w:themeColor="accent5" w:themeTint="99"/>
            </w:tcBorders>
            <w:shd w:val="clear" w:color="auto" w:fill="FF3300"/>
          </w:tcPr>
          <w:p w14:paraId="45719D47" w14:textId="17323324"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r w:rsidRPr="00FB3984">
              <w:t>TCW; VA DEQ</w:t>
            </w:r>
          </w:p>
        </w:tc>
        <w:tc>
          <w:tcPr>
            <w:tcW w:w="1673" w:type="dxa"/>
            <w:tcBorders>
              <w:bottom w:val="single" w:sz="4" w:space="0" w:color="8EAADB" w:themeColor="accent5" w:themeTint="99"/>
            </w:tcBorders>
            <w:shd w:val="clear" w:color="auto" w:fill="FF3300"/>
          </w:tcPr>
          <w:p w14:paraId="32AB83DC" w14:textId="77777777" w:rsidR="007765A6"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tcBorders>
              <w:bottom w:val="single" w:sz="4" w:space="0" w:color="8EAADB" w:themeColor="accent5" w:themeTint="99"/>
            </w:tcBorders>
            <w:shd w:val="clear" w:color="auto" w:fill="FF3300"/>
          </w:tcPr>
          <w:p w14:paraId="78EE6B4E" w14:textId="6CEB5BE1" w:rsidR="007765A6"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ins w:id="573" w:author="Williams, Michelle" w:date="2018-08-06T21:20:00Z">
              <w:r>
                <w:t xml:space="preserve">Still important to pursue; TCW and VA DEQ will work to </w:t>
              </w:r>
            </w:ins>
            <w:ins w:id="574" w:author="CBPStaff" w:date="2018-08-07T16:22:00Z">
              <w:r w:rsidR="00DF2747">
                <w:t xml:space="preserve">share knowledge and </w:t>
              </w:r>
            </w:ins>
            <w:ins w:id="575" w:author="Williams, Michelle" w:date="2018-08-06T21:20:00Z">
              <w:r>
                <w:t>identify resources.</w:t>
              </w:r>
            </w:ins>
            <w:ins w:id="576" w:author="CBPStaff" w:date="2018-08-07T16:22:00Z">
              <w:r w:rsidR="00DF2747">
                <w:t xml:space="preserve"> This is a requirement for TMDL development and implementation.</w:t>
              </w:r>
            </w:ins>
            <w:ins w:id="577" w:author="Williams, Michelle" w:date="2018-08-06T21:20:00Z">
              <w:r>
                <w:t xml:space="preserve"> May be appropriate to address through PCB Consortium</w:t>
              </w:r>
            </w:ins>
          </w:p>
        </w:tc>
      </w:tr>
      <w:tr w:rsidR="00810D74" w14:paraId="31E6F718" w14:textId="77777777" w:rsidTr="00810D74">
        <w:trPr>
          <w:cnfStyle w:val="000000100000" w:firstRow="0" w:lastRow="0" w:firstColumn="0" w:lastColumn="0" w:oddVBand="0" w:evenVBand="0" w:oddHBand="1" w:evenHBand="0" w:firstRowFirstColumn="0" w:firstRowLastColumn="0" w:lastRowFirstColumn="0" w:lastRowLastColumn="0"/>
          <w:trHeight w:val="2160"/>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tcPr>
          <w:p w14:paraId="6A33D542" w14:textId="6E130693" w:rsidR="007765A6" w:rsidRPr="005B2384" w:rsidRDefault="007765A6" w:rsidP="007765A6">
            <w:r>
              <w:lastRenderedPageBreak/>
              <w:t>4.4</w:t>
            </w:r>
          </w:p>
        </w:tc>
        <w:tc>
          <w:tcPr>
            <w:tcW w:w="2471" w:type="dxa"/>
            <w:vMerge w:val="restart"/>
            <w:shd w:val="clear" w:color="auto" w:fill="FFFFFF" w:themeFill="background1"/>
          </w:tcPr>
          <w:p w14:paraId="61894660" w14:textId="34334B4C" w:rsidR="007765A6" w:rsidRPr="00FB3984" w:rsidRDefault="00DF7435" w:rsidP="007765A6">
            <w:pPr>
              <w:spacing w:line="276" w:lineRule="auto"/>
              <w:cnfStyle w:val="000000100000" w:firstRow="0" w:lastRow="0" w:firstColumn="0" w:lastColumn="0" w:oddVBand="0" w:evenVBand="0" w:oddHBand="1" w:evenHBand="0" w:firstRowFirstColumn="0" w:firstRowLastColumn="0" w:lastRowFirstColumn="0" w:lastRowLastColumn="0"/>
            </w:pPr>
            <w:ins w:id="578" w:author="CBPStaff" w:date="2018-08-07T16:45:00Z">
              <w:r>
                <w:t xml:space="preserve">BMP Effectiveness: </w:t>
              </w:r>
            </w:ins>
            <w:r w:rsidR="007765A6" w:rsidRPr="00FB3984">
              <w:t xml:space="preserve">A project was completed to determine the relative amount of PCB reduction that might occur across the range of BMPs implemented for the Chesapeake Bay nutrient and sediment TMDL.  The BMPs will be cross-correlated with contaminant pathways and their association with land use and industrial sources (e.g., urban stormwater, agriculture, landfills, dredged material disposal facilities, hazardous waste sites, and industrial operations).  The study assessed and explained the most beneficial management actions that could leverage current local TMDLs and watershed </w:t>
            </w:r>
            <w:r w:rsidR="007765A6" w:rsidRPr="00FB3984">
              <w:lastRenderedPageBreak/>
              <w:t>implementation plans (WIPs) to achieve multiple benefits for nutrient, sediment, and toxic contaminant reductions.</w:t>
            </w:r>
          </w:p>
        </w:tc>
        <w:tc>
          <w:tcPr>
            <w:tcW w:w="2406" w:type="dxa"/>
            <w:tcBorders>
              <w:bottom w:val="single" w:sz="4" w:space="0" w:color="8EAADB" w:themeColor="accent5" w:themeTint="99"/>
            </w:tcBorders>
            <w:shd w:val="clear" w:color="auto" w:fill="FFE599" w:themeFill="accent4" w:themeFillTint="66"/>
          </w:tcPr>
          <w:p w14:paraId="6A5DC550" w14:textId="4A7A2B40" w:rsidR="007765A6" w:rsidRPr="00FB3984"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r w:rsidRPr="00FB3984">
              <w:lastRenderedPageBreak/>
              <w:t>4.4.1 Estimate the potential toxic contaminant reduction associated with the implementation of BMPs for sediment and nutrient reduction under the Chesapeake Bay TMDL.</w:t>
            </w:r>
          </w:p>
        </w:tc>
        <w:tc>
          <w:tcPr>
            <w:tcW w:w="1451" w:type="dxa"/>
            <w:vMerge w:val="restart"/>
            <w:shd w:val="clear" w:color="auto" w:fill="FFE599" w:themeFill="accent4" w:themeFillTint="66"/>
          </w:tcPr>
          <w:p w14:paraId="2A67723E" w14:textId="05B2C43B" w:rsidR="007765A6" w:rsidRPr="00FB3984"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r w:rsidRPr="00FB3984">
              <w:t>Chesapeake Stormwater Network and TCW</w:t>
            </w:r>
          </w:p>
        </w:tc>
        <w:tc>
          <w:tcPr>
            <w:tcW w:w="1673" w:type="dxa"/>
            <w:vMerge w:val="restart"/>
            <w:shd w:val="clear" w:color="auto" w:fill="FFE599" w:themeFill="accent4" w:themeFillTint="66"/>
          </w:tcPr>
          <w:p w14:paraId="5D9688BE" w14:textId="77777777" w:rsidR="007765A6"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vMerge w:val="restart"/>
            <w:shd w:val="clear" w:color="auto" w:fill="FFE599" w:themeFill="accent4" w:themeFillTint="66"/>
          </w:tcPr>
          <w:p w14:paraId="7308C127" w14:textId="68B2630C" w:rsidR="007765A6"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r w:rsidRPr="00DB56B5">
              <w:t>Exploratory work being done to incorporate qualitative scoring tools into BMP implementation scenarios in Phase 6 CAST.</w:t>
            </w:r>
            <w:ins w:id="579" w:author="CBPStaff" w:date="2018-08-07T16:52:00Z">
              <w:r w:rsidR="00787062">
                <w:t xml:space="preserve"> Placeholder: update with </w:t>
              </w:r>
            </w:ins>
            <w:ins w:id="580" w:author="CBPStaff" w:date="2018-08-07T16:53:00Z">
              <w:r w:rsidR="00787062">
                <w:t xml:space="preserve">next steps to integrate into </w:t>
              </w:r>
            </w:ins>
            <w:ins w:id="581" w:author="CBPStaff" w:date="2018-08-07T16:52:00Z">
              <w:r w:rsidR="00787062">
                <w:t xml:space="preserve">next-gen co-benefit tools </w:t>
              </w:r>
            </w:ins>
            <w:ins w:id="582" w:author="CBPStaff" w:date="2018-08-07T16:53:00Z">
              <w:r w:rsidR="00787062">
                <w:t>(E.G. CAST)</w:t>
              </w:r>
            </w:ins>
          </w:p>
        </w:tc>
      </w:tr>
      <w:tr w:rsidR="00810D74" w14:paraId="6982C2CA" w14:textId="77777777" w:rsidTr="00810D74">
        <w:trPr>
          <w:trHeight w:val="2160"/>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
          <w:p w14:paraId="6088A319" w14:textId="77777777" w:rsidR="007765A6" w:rsidRDefault="007765A6" w:rsidP="007765A6"/>
        </w:tc>
        <w:tc>
          <w:tcPr>
            <w:tcW w:w="2471" w:type="dxa"/>
            <w:vMerge/>
            <w:shd w:val="clear" w:color="auto" w:fill="FFFFFF" w:themeFill="background1"/>
          </w:tcPr>
          <w:p w14:paraId="74E5EEDD" w14:textId="77777777"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p>
        </w:tc>
        <w:tc>
          <w:tcPr>
            <w:tcW w:w="2406" w:type="dxa"/>
            <w:tcBorders>
              <w:bottom w:val="single" w:sz="4" w:space="0" w:color="8EAADB" w:themeColor="accent5" w:themeTint="99"/>
            </w:tcBorders>
            <w:shd w:val="clear" w:color="auto" w:fill="FFE599" w:themeFill="accent4" w:themeFillTint="66"/>
          </w:tcPr>
          <w:p w14:paraId="34098CFF" w14:textId="1CF22C61"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r w:rsidRPr="00FB3984">
              <w:t>4.4.2 Provide water resource managers with better BMP data to develop more effective local TMDLs to control toxic pollutants in the watershed.</w:t>
            </w:r>
          </w:p>
        </w:tc>
        <w:tc>
          <w:tcPr>
            <w:tcW w:w="1451" w:type="dxa"/>
            <w:vMerge/>
            <w:shd w:val="clear" w:color="auto" w:fill="FFE599" w:themeFill="accent4" w:themeFillTint="66"/>
          </w:tcPr>
          <w:p w14:paraId="6D72DE16" w14:textId="77777777"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p>
        </w:tc>
        <w:tc>
          <w:tcPr>
            <w:tcW w:w="1673" w:type="dxa"/>
            <w:vMerge/>
            <w:shd w:val="clear" w:color="auto" w:fill="FFE599" w:themeFill="accent4" w:themeFillTint="66"/>
          </w:tcPr>
          <w:p w14:paraId="6ABEEED2" w14:textId="77777777" w:rsidR="007765A6"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vMerge/>
            <w:shd w:val="clear" w:color="auto" w:fill="FFE599" w:themeFill="accent4" w:themeFillTint="66"/>
          </w:tcPr>
          <w:p w14:paraId="39DCDFCE" w14:textId="77777777" w:rsidR="007765A6"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p>
        </w:tc>
      </w:tr>
      <w:tr w:rsidR="00810D74" w14:paraId="3FE5214B" w14:textId="77777777" w:rsidTr="00810D74">
        <w:trPr>
          <w:cnfStyle w:val="000000100000" w:firstRow="0" w:lastRow="0" w:firstColumn="0" w:lastColumn="0" w:oddVBand="0" w:evenVBand="0" w:oddHBand="1" w:evenHBand="0" w:firstRowFirstColumn="0" w:firstRowLastColumn="0" w:lastRowFirstColumn="0" w:lastRowLastColumn="0"/>
          <w:trHeight w:val="2160"/>
        </w:trPr>
        <w:tc>
          <w:tcPr>
            <w:cnfStyle w:val="001000000000" w:firstRow="0" w:lastRow="0" w:firstColumn="1" w:lastColumn="0" w:oddVBand="0" w:evenVBand="0" w:oddHBand="0" w:evenHBand="0" w:firstRowFirstColumn="0" w:firstRowLastColumn="0" w:lastRowFirstColumn="0" w:lastRowLastColumn="0"/>
            <w:tcW w:w="837" w:type="dxa"/>
            <w:vMerge/>
            <w:tcBorders>
              <w:bottom w:val="single" w:sz="4" w:space="0" w:color="8EAADB" w:themeColor="accent5" w:themeTint="99"/>
            </w:tcBorders>
            <w:shd w:val="clear" w:color="auto" w:fill="FFFFFF" w:themeFill="background1"/>
          </w:tcPr>
          <w:p w14:paraId="5877C13B" w14:textId="77777777" w:rsidR="007765A6" w:rsidRDefault="007765A6" w:rsidP="007765A6"/>
        </w:tc>
        <w:tc>
          <w:tcPr>
            <w:tcW w:w="2471" w:type="dxa"/>
            <w:vMerge/>
            <w:tcBorders>
              <w:bottom w:val="single" w:sz="4" w:space="0" w:color="8EAADB" w:themeColor="accent5" w:themeTint="99"/>
            </w:tcBorders>
            <w:shd w:val="clear" w:color="auto" w:fill="FFFFFF" w:themeFill="background1"/>
          </w:tcPr>
          <w:p w14:paraId="053CEC53" w14:textId="77777777" w:rsidR="007765A6" w:rsidRPr="00FB3984"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p>
        </w:tc>
        <w:tc>
          <w:tcPr>
            <w:tcW w:w="2406" w:type="dxa"/>
            <w:tcBorders>
              <w:bottom w:val="single" w:sz="4" w:space="0" w:color="8EAADB" w:themeColor="accent5" w:themeTint="99"/>
            </w:tcBorders>
            <w:shd w:val="clear" w:color="auto" w:fill="FFE599" w:themeFill="accent4" w:themeFillTint="66"/>
          </w:tcPr>
          <w:p w14:paraId="0D42D13F" w14:textId="0E08E895" w:rsidR="007765A6" w:rsidRPr="00FB3984"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r w:rsidRPr="00FB3984">
              <w:t>4.4.3 Recommend specific stormwater treatment and pollution prevention practices that could maximize removal of toxic contaminants in the Bay watershed</w:t>
            </w:r>
          </w:p>
        </w:tc>
        <w:tc>
          <w:tcPr>
            <w:tcW w:w="1451" w:type="dxa"/>
            <w:vMerge/>
            <w:tcBorders>
              <w:bottom w:val="single" w:sz="4" w:space="0" w:color="8EAADB" w:themeColor="accent5" w:themeTint="99"/>
            </w:tcBorders>
            <w:shd w:val="clear" w:color="auto" w:fill="FFE599" w:themeFill="accent4" w:themeFillTint="66"/>
          </w:tcPr>
          <w:p w14:paraId="57620DFD" w14:textId="77777777" w:rsidR="007765A6" w:rsidRPr="00FB3984"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p>
        </w:tc>
        <w:tc>
          <w:tcPr>
            <w:tcW w:w="1673" w:type="dxa"/>
            <w:vMerge/>
            <w:tcBorders>
              <w:bottom w:val="single" w:sz="4" w:space="0" w:color="8EAADB" w:themeColor="accent5" w:themeTint="99"/>
            </w:tcBorders>
            <w:shd w:val="clear" w:color="auto" w:fill="FFE599" w:themeFill="accent4" w:themeFillTint="66"/>
          </w:tcPr>
          <w:p w14:paraId="67BF9446" w14:textId="77777777" w:rsidR="007765A6"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vMerge/>
            <w:tcBorders>
              <w:bottom w:val="single" w:sz="4" w:space="0" w:color="8EAADB" w:themeColor="accent5" w:themeTint="99"/>
            </w:tcBorders>
            <w:shd w:val="clear" w:color="auto" w:fill="FFE599" w:themeFill="accent4" w:themeFillTint="66"/>
          </w:tcPr>
          <w:p w14:paraId="3BA83AD0" w14:textId="77777777" w:rsidR="007765A6"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p>
        </w:tc>
      </w:tr>
      <w:tr w:rsidR="00810D74" w14:paraId="52ACA8BD" w14:textId="77777777" w:rsidTr="00810D74">
        <w:trPr>
          <w:trHeight w:val="1645"/>
        </w:trPr>
        <w:tc>
          <w:tcPr>
            <w:cnfStyle w:val="001000000000" w:firstRow="0" w:lastRow="0" w:firstColumn="1" w:lastColumn="0" w:oddVBand="0" w:evenVBand="0" w:oddHBand="0" w:evenHBand="0" w:firstRowFirstColumn="0" w:firstRowLastColumn="0" w:lastRowFirstColumn="0" w:lastRowLastColumn="0"/>
            <w:tcW w:w="837" w:type="dxa"/>
            <w:vMerge w:val="restart"/>
            <w:shd w:val="clear" w:color="auto" w:fill="FFFFFF" w:themeFill="background1"/>
          </w:tcPr>
          <w:p w14:paraId="04A22C5D" w14:textId="62A7B0E1" w:rsidR="007765A6" w:rsidRPr="005B2384" w:rsidRDefault="007765A6" w:rsidP="007765A6">
            <w:r>
              <w:t>4.5</w:t>
            </w:r>
          </w:p>
        </w:tc>
        <w:tc>
          <w:tcPr>
            <w:tcW w:w="2471" w:type="dxa"/>
            <w:vMerge w:val="restart"/>
            <w:shd w:val="clear" w:color="auto" w:fill="FFFFFF" w:themeFill="background1"/>
          </w:tcPr>
          <w:p w14:paraId="5C8C9AB0" w14:textId="56A11A97" w:rsidR="007765A6" w:rsidRPr="00FB3984" w:rsidRDefault="00DF7435" w:rsidP="00DF7435">
            <w:pPr>
              <w:spacing w:line="276" w:lineRule="auto"/>
              <w:cnfStyle w:val="000000000000" w:firstRow="0" w:lastRow="0" w:firstColumn="0" w:lastColumn="0" w:oddVBand="0" w:evenVBand="0" w:oddHBand="0" w:evenHBand="0" w:firstRowFirstColumn="0" w:firstRowLastColumn="0" w:lastRowFirstColumn="0" w:lastRowLastColumn="0"/>
            </w:pPr>
            <w:ins w:id="583" w:author="CBPStaff" w:date="2018-08-07T16:46:00Z">
              <w:r>
                <w:t xml:space="preserve">Identify Sources: </w:t>
              </w:r>
            </w:ins>
            <w:del w:id="584" w:author="CBPStaff" w:date="2018-08-07T16:48:00Z">
              <w:r w:rsidR="007765A6" w:rsidRPr="00FB3984" w:rsidDel="00DF7435">
                <w:delText xml:space="preserve">Review the 2015 NATA report to </w:delText>
              </w:r>
            </w:del>
            <w:ins w:id="585" w:author="CBPStaff" w:date="2018-08-07T16:48:00Z">
              <w:r>
                <w:t>D</w:t>
              </w:r>
            </w:ins>
            <w:del w:id="586" w:author="CBPStaff" w:date="2018-08-07T16:48:00Z">
              <w:r w:rsidR="007765A6" w:rsidRPr="00FB3984" w:rsidDel="00DF7435">
                <w:delText>d</w:delText>
              </w:r>
            </w:del>
            <w:r w:rsidR="007765A6" w:rsidRPr="00FB3984">
              <w:t xml:space="preserve">etermine the need for further investigation of atmospheric sources of PCBs, characterization of PCB concentrations in atmospheric deposition to the watershed and Bay, and determine the significance of these sources for bioaccumulation in fish.  Homolog distribution profiles for PCBs in atmospheric deposition could be evaluated to determine whether mid-weight congeners are present at levels that significantly contribute </w:t>
            </w:r>
            <w:r w:rsidR="007765A6" w:rsidRPr="00FB3984">
              <w:lastRenderedPageBreak/>
              <w:t>to bioaccumulation in fish.</w:t>
            </w:r>
          </w:p>
        </w:tc>
        <w:tc>
          <w:tcPr>
            <w:tcW w:w="2406" w:type="dxa"/>
            <w:tcBorders>
              <w:bottom w:val="single" w:sz="4" w:space="0" w:color="8EAADB" w:themeColor="accent5" w:themeTint="99"/>
            </w:tcBorders>
            <w:shd w:val="clear" w:color="auto" w:fill="FF3300"/>
          </w:tcPr>
          <w:p w14:paraId="191746E7" w14:textId="1540C110"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del w:id="587" w:author="CBPStaff" w:date="2018-08-07T16:48:00Z">
              <w:r w:rsidRPr="00FB3984" w:rsidDel="00DF7435">
                <w:lastRenderedPageBreak/>
                <w:delText>4.5.1 Review NATA report</w:delText>
              </w:r>
            </w:del>
          </w:p>
        </w:tc>
        <w:tc>
          <w:tcPr>
            <w:tcW w:w="1451" w:type="dxa"/>
            <w:shd w:val="clear" w:color="auto" w:fill="FF3300"/>
          </w:tcPr>
          <w:p w14:paraId="2D07D426" w14:textId="5633E860"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r w:rsidRPr="00FB3984">
              <w:t>TCW</w:t>
            </w:r>
          </w:p>
        </w:tc>
        <w:tc>
          <w:tcPr>
            <w:tcW w:w="1673" w:type="dxa"/>
            <w:shd w:val="clear" w:color="auto" w:fill="FF3300"/>
          </w:tcPr>
          <w:p w14:paraId="2062938B" w14:textId="77777777" w:rsidR="007765A6"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shd w:val="clear" w:color="auto" w:fill="FF3300"/>
          </w:tcPr>
          <w:p w14:paraId="00C2F7E4" w14:textId="7600BBFA" w:rsidR="007765A6"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r w:rsidRPr="00B730DE">
              <w:t xml:space="preserve">The 2015 NATA report is the same as the 2011 NATA report, </w:t>
            </w:r>
            <w:proofErr w:type="spellStart"/>
            <w:r w:rsidRPr="00B730DE">
              <w:t>b</w:t>
            </w:r>
            <w:del w:id="588" w:author="CBPStaff" w:date="2018-08-07T16:49:00Z">
              <w:r w:rsidRPr="00B730DE" w:rsidDel="00DF7435">
                <w:delText xml:space="preserve">ut </w:delText>
              </w:r>
            </w:del>
            <w:r w:rsidRPr="00B730DE">
              <w:t>which</w:t>
            </w:r>
            <w:proofErr w:type="spellEnd"/>
            <w:r w:rsidRPr="00B730DE">
              <w:t xml:space="preserve"> was updated in December 2015.</w:t>
            </w:r>
          </w:p>
        </w:tc>
      </w:tr>
      <w:tr w:rsidR="00810D74" w14:paraId="44D442A4" w14:textId="77777777" w:rsidTr="00DF7435">
        <w:trPr>
          <w:cnfStyle w:val="000000100000" w:firstRow="0" w:lastRow="0" w:firstColumn="0" w:lastColumn="0" w:oddVBand="0" w:evenVBand="0" w:oddHBand="1" w:evenHBand="0" w:firstRowFirstColumn="0" w:firstRowLastColumn="0" w:lastRowFirstColumn="0" w:lastRowLastColumn="0"/>
          <w:trHeight w:val="1645"/>
        </w:trPr>
        <w:tc>
          <w:tcPr>
            <w:cnfStyle w:val="001000000000" w:firstRow="0" w:lastRow="0" w:firstColumn="1" w:lastColumn="0" w:oddVBand="0" w:evenVBand="0" w:oddHBand="0" w:evenHBand="0" w:firstRowFirstColumn="0" w:firstRowLastColumn="0" w:lastRowFirstColumn="0" w:lastRowLastColumn="0"/>
            <w:tcW w:w="837" w:type="dxa"/>
            <w:vMerge/>
            <w:shd w:val="clear" w:color="auto" w:fill="FFFFFF" w:themeFill="background1"/>
          </w:tcPr>
          <w:p w14:paraId="3A5B3570" w14:textId="77777777" w:rsidR="007765A6" w:rsidRDefault="007765A6" w:rsidP="007765A6"/>
        </w:tc>
        <w:tc>
          <w:tcPr>
            <w:tcW w:w="2471" w:type="dxa"/>
            <w:vMerge/>
            <w:shd w:val="clear" w:color="auto" w:fill="FFFFFF" w:themeFill="background1"/>
          </w:tcPr>
          <w:p w14:paraId="581DEA45" w14:textId="77777777" w:rsidR="007765A6" w:rsidRPr="00FB3984"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2406" w:type="dxa"/>
            <w:tcBorders>
              <w:bottom w:val="single" w:sz="4" w:space="0" w:color="8EAADB" w:themeColor="accent5" w:themeTint="99"/>
            </w:tcBorders>
            <w:shd w:val="clear" w:color="auto" w:fill="FF3300"/>
          </w:tcPr>
          <w:p w14:paraId="0EB13814" w14:textId="1C9BAD28" w:rsidR="007765A6" w:rsidRPr="00FB3984"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r w:rsidRPr="00FB3984">
              <w:t>4.5.2 Review atmospheric deposition study based in Delaware estuary</w:t>
            </w:r>
          </w:p>
        </w:tc>
        <w:tc>
          <w:tcPr>
            <w:tcW w:w="1451" w:type="dxa"/>
            <w:shd w:val="clear" w:color="auto" w:fill="FF3300"/>
          </w:tcPr>
          <w:p w14:paraId="3FC11708" w14:textId="77777777" w:rsidR="007765A6" w:rsidRPr="005B2384"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673" w:type="dxa"/>
            <w:shd w:val="clear" w:color="auto" w:fill="FF3300"/>
          </w:tcPr>
          <w:p w14:paraId="6D9D577C" w14:textId="77777777" w:rsidR="007765A6"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shd w:val="clear" w:color="auto" w:fill="FF3300"/>
          </w:tcPr>
          <w:p w14:paraId="4832181F" w14:textId="77777777" w:rsidR="007765A6"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p>
        </w:tc>
      </w:tr>
      <w:tr w:rsidR="00810D74" w14:paraId="1938BB22" w14:textId="77777777" w:rsidTr="00DF7435">
        <w:trPr>
          <w:trHeight w:val="1645"/>
        </w:trPr>
        <w:tc>
          <w:tcPr>
            <w:cnfStyle w:val="001000000000" w:firstRow="0" w:lastRow="0" w:firstColumn="1" w:lastColumn="0" w:oddVBand="0" w:evenVBand="0" w:oddHBand="0" w:evenHBand="0" w:firstRowFirstColumn="0" w:firstRowLastColumn="0" w:lastRowFirstColumn="0" w:lastRowLastColumn="0"/>
            <w:tcW w:w="837" w:type="dxa"/>
            <w:vMerge/>
            <w:tcBorders>
              <w:bottom w:val="single" w:sz="4" w:space="0" w:color="8EAADB" w:themeColor="accent5" w:themeTint="99"/>
            </w:tcBorders>
            <w:shd w:val="clear" w:color="auto" w:fill="FFFFFF" w:themeFill="background1"/>
          </w:tcPr>
          <w:p w14:paraId="1E0D5E34" w14:textId="77777777" w:rsidR="007765A6" w:rsidRDefault="007765A6" w:rsidP="007765A6"/>
        </w:tc>
        <w:tc>
          <w:tcPr>
            <w:tcW w:w="2471" w:type="dxa"/>
            <w:vMerge/>
            <w:tcBorders>
              <w:bottom w:val="single" w:sz="4" w:space="0" w:color="8EAADB" w:themeColor="accent5" w:themeTint="99"/>
            </w:tcBorders>
            <w:shd w:val="clear" w:color="auto" w:fill="FFFFFF" w:themeFill="background1"/>
          </w:tcPr>
          <w:p w14:paraId="01E3B574" w14:textId="77777777"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2406" w:type="dxa"/>
            <w:tcBorders>
              <w:bottom w:val="single" w:sz="4" w:space="0" w:color="8EAADB" w:themeColor="accent5" w:themeTint="99"/>
            </w:tcBorders>
            <w:shd w:val="clear" w:color="auto" w:fill="FF3300"/>
          </w:tcPr>
          <w:p w14:paraId="17B4DE56" w14:textId="315CDABB" w:rsidR="007765A6" w:rsidRPr="00FB39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r w:rsidRPr="00FB3984">
              <w:t>4.5.3 Analyze need for next steps</w:t>
            </w:r>
          </w:p>
        </w:tc>
        <w:tc>
          <w:tcPr>
            <w:tcW w:w="1451" w:type="dxa"/>
            <w:tcBorders>
              <w:bottom w:val="single" w:sz="4" w:space="0" w:color="8EAADB" w:themeColor="accent5" w:themeTint="99"/>
            </w:tcBorders>
            <w:shd w:val="clear" w:color="auto" w:fill="FF3300"/>
          </w:tcPr>
          <w:p w14:paraId="10C24FC1" w14:textId="77777777" w:rsidR="007765A6" w:rsidRPr="005B2384"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673" w:type="dxa"/>
            <w:tcBorders>
              <w:bottom w:val="single" w:sz="4" w:space="0" w:color="8EAADB" w:themeColor="accent5" w:themeTint="99"/>
            </w:tcBorders>
            <w:shd w:val="clear" w:color="auto" w:fill="FF3300"/>
          </w:tcPr>
          <w:p w14:paraId="097A66AC" w14:textId="77777777" w:rsidR="007765A6"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p>
        </w:tc>
        <w:tc>
          <w:tcPr>
            <w:tcW w:w="5516" w:type="dxa"/>
            <w:tcBorders>
              <w:bottom w:val="single" w:sz="4" w:space="0" w:color="8EAADB" w:themeColor="accent5" w:themeTint="99"/>
            </w:tcBorders>
            <w:shd w:val="clear" w:color="auto" w:fill="FF3300"/>
          </w:tcPr>
          <w:p w14:paraId="37C199DE" w14:textId="77777777" w:rsidR="007765A6" w:rsidRDefault="007765A6" w:rsidP="007765A6">
            <w:pPr>
              <w:spacing w:line="276" w:lineRule="auto"/>
              <w:cnfStyle w:val="000000000000" w:firstRow="0" w:lastRow="0" w:firstColumn="0" w:lastColumn="0" w:oddVBand="0" w:evenVBand="0" w:oddHBand="0" w:evenHBand="0" w:firstRowFirstColumn="0" w:firstRowLastColumn="0" w:lastRowFirstColumn="0" w:lastRowLastColumn="0"/>
            </w:pPr>
          </w:p>
        </w:tc>
      </w:tr>
      <w:tr w:rsidR="00810D74" w14:paraId="12B2A94E" w14:textId="77777777" w:rsidTr="00810D7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37" w:type="dxa"/>
            <w:tcBorders>
              <w:bottom w:val="single" w:sz="4" w:space="0" w:color="8EAADB" w:themeColor="accent5" w:themeTint="99"/>
            </w:tcBorders>
            <w:shd w:val="clear" w:color="auto" w:fill="FFFFFF" w:themeFill="background1"/>
          </w:tcPr>
          <w:p w14:paraId="44D23C5E" w14:textId="2B4D99BE" w:rsidR="007765A6" w:rsidRPr="005B2384" w:rsidRDefault="00787062" w:rsidP="007765A6">
            <w:ins w:id="589" w:author="CBPStaff" w:date="2018-08-07T16:56:00Z">
              <w:r>
                <w:t>4.6</w:t>
              </w:r>
            </w:ins>
          </w:p>
        </w:tc>
        <w:tc>
          <w:tcPr>
            <w:tcW w:w="2471" w:type="dxa"/>
            <w:tcBorders>
              <w:bottom w:val="single" w:sz="4" w:space="0" w:color="8EAADB" w:themeColor="accent5" w:themeTint="99"/>
            </w:tcBorders>
            <w:shd w:val="clear" w:color="auto" w:fill="FFFFFF" w:themeFill="background1"/>
          </w:tcPr>
          <w:p w14:paraId="5062C20E" w14:textId="4C716BF4" w:rsidR="007765A6" w:rsidRPr="005B2384" w:rsidRDefault="00787062" w:rsidP="007765A6">
            <w:pPr>
              <w:spacing w:line="276" w:lineRule="auto"/>
              <w:cnfStyle w:val="000000100000" w:firstRow="0" w:lastRow="0" w:firstColumn="0" w:lastColumn="0" w:oddVBand="0" w:evenVBand="0" w:oddHBand="1" w:evenHBand="0" w:firstRowFirstColumn="0" w:firstRowLastColumn="0" w:lastRowFirstColumn="0" w:lastRowLastColumn="0"/>
              <w:rPr>
                <w:color w:val="FF0000"/>
              </w:rPr>
            </w:pPr>
            <w:ins w:id="590" w:author="CBPStaff" w:date="2018-08-07T16:56:00Z">
              <w:r>
                <w:rPr>
                  <w:color w:val="FF0000"/>
                </w:rPr>
                <w:t>Modeling to support TMDLs for PCB sources and transport</w:t>
              </w:r>
            </w:ins>
          </w:p>
        </w:tc>
        <w:tc>
          <w:tcPr>
            <w:tcW w:w="2406" w:type="dxa"/>
            <w:tcBorders>
              <w:bottom w:val="single" w:sz="4" w:space="0" w:color="8EAADB" w:themeColor="accent5" w:themeTint="99"/>
            </w:tcBorders>
            <w:shd w:val="clear" w:color="auto" w:fill="FFFFFF" w:themeFill="background1"/>
          </w:tcPr>
          <w:p w14:paraId="77BB801B" w14:textId="4893B241" w:rsidR="007765A6" w:rsidRPr="005B2384" w:rsidRDefault="00787062" w:rsidP="007765A6">
            <w:pPr>
              <w:spacing w:line="276" w:lineRule="auto"/>
              <w:cnfStyle w:val="000000100000" w:firstRow="0" w:lastRow="0" w:firstColumn="0" w:lastColumn="0" w:oddVBand="0" w:evenVBand="0" w:oddHBand="1" w:evenHBand="0" w:firstRowFirstColumn="0" w:firstRowLastColumn="0" w:lastRowFirstColumn="0" w:lastRowLastColumn="0"/>
              <w:rPr>
                <w:color w:val="FF0000"/>
              </w:rPr>
            </w:pPr>
            <w:ins w:id="591" w:author="CBPStaff" w:date="2018-08-07T16:57:00Z">
              <w:r>
                <w:rPr>
                  <w:color w:val="FF0000"/>
                </w:rPr>
                <w:t>Placeholder: Assess needs, coordinate with Modeling Workgroup;</w:t>
              </w:r>
            </w:ins>
            <w:ins w:id="592" w:author="CBPStaff" w:date="2018-08-07T16:58:00Z">
              <w:r>
                <w:rPr>
                  <w:color w:val="FF0000"/>
                </w:rPr>
                <w:t xml:space="preserve"> support jurisdictional modeling efforts; assess options for integration into CAST</w:t>
              </w:r>
            </w:ins>
          </w:p>
        </w:tc>
        <w:tc>
          <w:tcPr>
            <w:tcW w:w="1451" w:type="dxa"/>
            <w:tcBorders>
              <w:bottom w:val="single" w:sz="4" w:space="0" w:color="8EAADB" w:themeColor="accent5" w:themeTint="99"/>
            </w:tcBorders>
            <w:shd w:val="clear" w:color="auto" w:fill="FFFFFF" w:themeFill="background1"/>
          </w:tcPr>
          <w:p w14:paraId="6F2E70A9" w14:textId="7B8973C5" w:rsidR="007765A6" w:rsidRPr="005B2384" w:rsidRDefault="00787062" w:rsidP="007765A6">
            <w:pPr>
              <w:spacing w:line="276" w:lineRule="auto"/>
              <w:cnfStyle w:val="000000100000" w:firstRow="0" w:lastRow="0" w:firstColumn="0" w:lastColumn="0" w:oddVBand="0" w:evenVBand="0" w:oddHBand="1" w:evenHBand="0" w:firstRowFirstColumn="0" w:firstRowLastColumn="0" w:lastRowFirstColumn="0" w:lastRowLastColumn="0"/>
              <w:rPr>
                <w:color w:val="FF0000"/>
              </w:rPr>
            </w:pPr>
            <w:ins w:id="593" w:author="CBPStaff" w:date="2018-08-07T16:57:00Z">
              <w:r>
                <w:rPr>
                  <w:color w:val="FF0000"/>
                </w:rPr>
                <w:t>TCW; state partners; Modeling Workgroup</w:t>
              </w:r>
            </w:ins>
          </w:p>
        </w:tc>
        <w:tc>
          <w:tcPr>
            <w:tcW w:w="1673" w:type="dxa"/>
            <w:tcBorders>
              <w:bottom w:val="single" w:sz="4" w:space="0" w:color="8EAADB" w:themeColor="accent5" w:themeTint="99"/>
            </w:tcBorders>
            <w:shd w:val="clear" w:color="auto" w:fill="FFFFFF" w:themeFill="background1"/>
          </w:tcPr>
          <w:p w14:paraId="63A4F01D" w14:textId="77777777" w:rsidR="007765A6"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p>
        </w:tc>
        <w:tc>
          <w:tcPr>
            <w:tcW w:w="5516" w:type="dxa"/>
            <w:tcBorders>
              <w:bottom w:val="single" w:sz="4" w:space="0" w:color="8EAADB" w:themeColor="accent5" w:themeTint="99"/>
            </w:tcBorders>
            <w:shd w:val="clear" w:color="auto" w:fill="FFFFFF" w:themeFill="background1"/>
          </w:tcPr>
          <w:p w14:paraId="499C77F4" w14:textId="77777777" w:rsidR="007765A6" w:rsidRDefault="007765A6" w:rsidP="007765A6">
            <w:pPr>
              <w:spacing w:line="276" w:lineRule="auto"/>
              <w:cnfStyle w:val="000000100000" w:firstRow="0" w:lastRow="0" w:firstColumn="0" w:lastColumn="0" w:oddVBand="0" w:evenVBand="0" w:oddHBand="1" w:evenHBand="0" w:firstRowFirstColumn="0" w:firstRowLastColumn="0" w:lastRowFirstColumn="0" w:lastRowLastColumn="0"/>
            </w:pPr>
          </w:p>
        </w:tc>
      </w:tr>
      <w:tr w:rsidR="007765A6" w14:paraId="4027CAE7" w14:textId="77777777" w:rsidTr="00810D74">
        <w:trPr>
          <w:trHeight w:val="293"/>
          <w:trPrChange w:id="594" w:author="CBPStaff" w:date="2018-08-07T16:33:00Z">
            <w:trPr>
              <w:trHeight w:val="293"/>
            </w:trPr>
          </w:trPrChange>
        </w:trPr>
        <w:tc>
          <w:tcPr>
            <w:cnfStyle w:val="001000000000" w:firstRow="0" w:lastRow="0" w:firstColumn="1" w:lastColumn="0" w:oddVBand="0" w:evenVBand="0" w:oddHBand="0" w:evenHBand="0" w:firstRowFirstColumn="0" w:firstRowLastColumn="0" w:lastRowFirstColumn="0" w:lastRowLastColumn="0"/>
            <w:tcW w:w="837" w:type="dxa"/>
            <w:tcBorders>
              <w:right w:val="nil"/>
            </w:tcBorders>
            <w:shd w:val="clear" w:color="auto" w:fill="4472C4" w:themeFill="accent5"/>
            <w:tcPrChange w:id="595" w:author="CBPStaff" w:date="2018-08-07T16:33:00Z">
              <w:tcPr>
                <w:tcW w:w="852" w:type="dxa"/>
                <w:tcBorders>
                  <w:right w:val="nil"/>
                </w:tcBorders>
                <w:shd w:val="clear" w:color="auto" w:fill="4472C4" w:themeFill="accent5"/>
              </w:tcPr>
            </w:tcPrChange>
          </w:tcPr>
          <w:p w14:paraId="2282A010" w14:textId="77777777" w:rsidR="007765A6" w:rsidRDefault="007765A6" w:rsidP="007765A6"/>
        </w:tc>
        <w:tc>
          <w:tcPr>
            <w:tcW w:w="13517" w:type="dxa"/>
            <w:gridSpan w:val="5"/>
            <w:tcBorders>
              <w:left w:val="nil"/>
            </w:tcBorders>
            <w:shd w:val="clear" w:color="auto" w:fill="4472C4" w:themeFill="accent5"/>
            <w:tcPrChange w:id="596" w:author="CBPStaff" w:date="2018-08-07T16:33:00Z">
              <w:tcPr>
                <w:tcW w:w="13502" w:type="dxa"/>
                <w:gridSpan w:val="11"/>
                <w:tcBorders>
                  <w:left w:val="nil"/>
                </w:tcBorders>
                <w:shd w:val="clear" w:color="auto" w:fill="4472C4" w:themeFill="accent5"/>
              </w:tcPr>
            </w:tcPrChange>
          </w:tcPr>
          <w:p w14:paraId="3EE5DFA8" w14:textId="5CF79E59" w:rsidR="007765A6" w:rsidRDefault="007765A6" w:rsidP="007765A6">
            <w:pPr>
              <w:cnfStyle w:val="000000000000" w:firstRow="0" w:lastRow="0" w:firstColumn="0" w:lastColumn="0" w:oddVBand="0" w:evenVBand="0" w:oddHBand="0" w:evenHBand="0" w:firstRowFirstColumn="0" w:firstRowLastColumn="0" w:lastRowFirstColumn="0" w:lastRowLastColumn="0"/>
            </w:pPr>
            <w:bookmarkStart w:id="597" w:name="_Management_Approach_5:"/>
            <w:bookmarkEnd w:id="597"/>
          </w:p>
        </w:tc>
      </w:tr>
    </w:tbl>
    <w:p w14:paraId="2924F5A5" w14:textId="7FFDE142" w:rsidR="00AE133D" w:rsidRDefault="00AE133D" w:rsidP="00AE133D"/>
    <w:p w14:paraId="49B794D1" w14:textId="77777777" w:rsidR="00FB3984" w:rsidRDefault="00FB3984" w:rsidP="00AE133D"/>
    <w:tbl>
      <w:tblPr>
        <w:tblStyle w:val="TableGrid"/>
        <w:tblW w:w="0" w:type="auto"/>
        <w:tblLook w:val="04A0" w:firstRow="1" w:lastRow="0" w:firstColumn="1" w:lastColumn="0" w:noHBand="0" w:noVBand="1"/>
      </w:tblPr>
      <w:tblGrid>
        <w:gridCol w:w="5240"/>
        <w:gridCol w:w="6471"/>
      </w:tblGrid>
      <w:tr w:rsidR="00FB3984" w:rsidRPr="00FB3984" w14:paraId="43D72A0D" w14:textId="77777777" w:rsidTr="00FB3984">
        <w:trPr>
          <w:trHeight w:val="300"/>
        </w:trPr>
        <w:tc>
          <w:tcPr>
            <w:tcW w:w="5240" w:type="dxa"/>
            <w:noWrap/>
            <w:hideMark/>
          </w:tcPr>
          <w:p w14:paraId="304FBDA1" w14:textId="77777777" w:rsidR="00FB3984" w:rsidRPr="00FB3984" w:rsidRDefault="00FB3984">
            <w:pPr>
              <w:rPr>
                <w:b/>
                <w:bCs/>
              </w:rPr>
            </w:pPr>
            <w:r w:rsidRPr="00FB3984">
              <w:rPr>
                <w:b/>
                <w:bCs/>
              </w:rPr>
              <w:t>Definitions:</w:t>
            </w:r>
          </w:p>
        </w:tc>
        <w:tc>
          <w:tcPr>
            <w:tcW w:w="6471" w:type="dxa"/>
            <w:noWrap/>
            <w:hideMark/>
          </w:tcPr>
          <w:p w14:paraId="7E2A9D08" w14:textId="77777777" w:rsidR="00FB3984" w:rsidRPr="00FB3984" w:rsidRDefault="00FB3984">
            <w:pPr>
              <w:rPr>
                <w:b/>
                <w:bCs/>
              </w:rPr>
            </w:pPr>
          </w:p>
        </w:tc>
      </w:tr>
      <w:tr w:rsidR="00FB3984" w:rsidRPr="00FB3984" w14:paraId="6D209B0F" w14:textId="77777777" w:rsidTr="00FB3984">
        <w:trPr>
          <w:trHeight w:val="300"/>
        </w:trPr>
        <w:tc>
          <w:tcPr>
            <w:tcW w:w="5240" w:type="dxa"/>
            <w:noWrap/>
            <w:hideMark/>
          </w:tcPr>
          <w:p w14:paraId="30750F2A" w14:textId="77777777" w:rsidR="00FB3984" w:rsidRPr="00FB3984" w:rsidRDefault="00FB3984">
            <w:r w:rsidRPr="00FB3984">
              <w:t>EPA</w:t>
            </w:r>
          </w:p>
        </w:tc>
        <w:tc>
          <w:tcPr>
            <w:tcW w:w="6471" w:type="dxa"/>
            <w:noWrap/>
            <w:hideMark/>
          </w:tcPr>
          <w:p w14:paraId="15D37AF4" w14:textId="77777777" w:rsidR="00FB3984" w:rsidRPr="00FB3984" w:rsidRDefault="00FB3984">
            <w:r w:rsidRPr="00FB3984">
              <w:t>U.S. Environmental Protection Agency</w:t>
            </w:r>
          </w:p>
        </w:tc>
      </w:tr>
      <w:tr w:rsidR="00FB3984" w:rsidRPr="00FB3984" w14:paraId="697E4791" w14:textId="77777777" w:rsidTr="00FB3984">
        <w:trPr>
          <w:trHeight w:val="300"/>
        </w:trPr>
        <w:tc>
          <w:tcPr>
            <w:tcW w:w="5240" w:type="dxa"/>
            <w:noWrap/>
            <w:hideMark/>
          </w:tcPr>
          <w:p w14:paraId="16E9860A" w14:textId="77777777" w:rsidR="00FB3984" w:rsidRPr="00FB3984" w:rsidRDefault="00FB3984">
            <w:r w:rsidRPr="00FB3984">
              <w:t>DE DNREC</w:t>
            </w:r>
          </w:p>
        </w:tc>
        <w:tc>
          <w:tcPr>
            <w:tcW w:w="6471" w:type="dxa"/>
            <w:noWrap/>
            <w:hideMark/>
          </w:tcPr>
          <w:p w14:paraId="17C7DD37" w14:textId="77777777" w:rsidR="00FB3984" w:rsidRPr="00FB3984" w:rsidRDefault="00FB3984">
            <w:r w:rsidRPr="00FB3984">
              <w:t>Delaware Department of Natu</w:t>
            </w:r>
            <w:del w:id="598" w:author="CBPStaff" w:date="2018-08-07T16:59:00Z">
              <w:r w:rsidRPr="00FB3984" w:rsidDel="00787062">
                <w:delText>t</w:delText>
              </w:r>
            </w:del>
            <w:r w:rsidRPr="00FB3984">
              <w:t>ral Resources and Environmental Control</w:t>
            </w:r>
          </w:p>
        </w:tc>
      </w:tr>
      <w:tr w:rsidR="00FB3984" w:rsidRPr="00FB3984" w14:paraId="6EE99B5E" w14:textId="77777777" w:rsidTr="00FB3984">
        <w:trPr>
          <w:trHeight w:val="300"/>
        </w:trPr>
        <w:tc>
          <w:tcPr>
            <w:tcW w:w="5240" w:type="dxa"/>
            <w:noWrap/>
            <w:hideMark/>
          </w:tcPr>
          <w:p w14:paraId="2C8C758C" w14:textId="77777777" w:rsidR="00FB3984" w:rsidRPr="00FB3984" w:rsidRDefault="00FB3984">
            <w:r w:rsidRPr="00FB3984">
              <w:t>DOEE</w:t>
            </w:r>
          </w:p>
        </w:tc>
        <w:tc>
          <w:tcPr>
            <w:tcW w:w="6471" w:type="dxa"/>
            <w:noWrap/>
            <w:hideMark/>
          </w:tcPr>
          <w:p w14:paraId="2386369B" w14:textId="77777777" w:rsidR="00FB3984" w:rsidRPr="00FB3984" w:rsidRDefault="00FB3984">
            <w:r w:rsidRPr="00FB3984">
              <w:t>District of Columbia Department of Energy and Environment</w:t>
            </w:r>
          </w:p>
        </w:tc>
      </w:tr>
      <w:tr w:rsidR="00FB3984" w:rsidRPr="00FB3984" w14:paraId="46A3E871" w14:textId="77777777" w:rsidTr="00FB3984">
        <w:trPr>
          <w:trHeight w:val="300"/>
        </w:trPr>
        <w:tc>
          <w:tcPr>
            <w:tcW w:w="5240" w:type="dxa"/>
            <w:noWrap/>
            <w:hideMark/>
          </w:tcPr>
          <w:p w14:paraId="12FA54CB" w14:textId="77777777" w:rsidR="00FB3984" w:rsidRPr="00FB3984" w:rsidRDefault="00FB3984">
            <w:r w:rsidRPr="00FB3984">
              <w:t>MDE</w:t>
            </w:r>
          </w:p>
        </w:tc>
        <w:tc>
          <w:tcPr>
            <w:tcW w:w="6471" w:type="dxa"/>
            <w:noWrap/>
            <w:hideMark/>
          </w:tcPr>
          <w:p w14:paraId="2893BC1A" w14:textId="77777777" w:rsidR="00FB3984" w:rsidRPr="00FB3984" w:rsidRDefault="00FB3984">
            <w:r w:rsidRPr="00FB3984">
              <w:t>Maryland Department of the Environment</w:t>
            </w:r>
          </w:p>
        </w:tc>
      </w:tr>
      <w:tr w:rsidR="00FB3984" w:rsidRPr="00FB3984" w14:paraId="1BBFCDBE" w14:textId="77777777" w:rsidTr="00FB3984">
        <w:trPr>
          <w:trHeight w:val="300"/>
        </w:trPr>
        <w:tc>
          <w:tcPr>
            <w:tcW w:w="5240" w:type="dxa"/>
            <w:noWrap/>
            <w:hideMark/>
          </w:tcPr>
          <w:p w14:paraId="19191D55" w14:textId="77777777" w:rsidR="00FB3984" w:rsidRPr="00FB3984" w:rsidRDefault="00FB3984">
            <w:r w:rsidRPr="00FB3984">
              <w:t>MD DNR</w:t>
            </w:r>
          </w:p>
        </w:tc>
        <w:tc>
          <w:tcPr>
            <w:tcW w:w="6471" w:type="dxa"/>
            <w:noWrap/>
            <w:hideMark/>
          </w:tcPr>
          <w:p w14:paraId="7386F707" w14:textId="77777777" w:rsidR="00FB3984" w:rsidRPr="00FB3984" w:rsidRDefault="00FB3984">
            <w:r w:rsidRPr="00FB3984">
              <w:t>Maryland Department of Natural Resources</w:t>
            </w:r>
          </w:p>
        </w:tc>
      </w:tr>
      <w:tr w:rsidR="00FB3984" w:rsidRPr="00FB3984" w14:paraId="4185D471" w14:textId="77777777" w:rsidTr="00FB3984">
        <w:trPr>
          <w:trHeight w:val="300"/>
        </w:trPr>
        <w:tc>
          <w:tcPr>
            <w:tcW w:w="5240" w:type="dxa"/>
            <w:noWrap/>
            <w:hideMark/>
          </w:tcPr>
          <w:p w14:paraId="2844B1CA" w14:textId="77777777" w:rsidR="00FB3984" w:rsidRPr="00FB3984" w:rsidRDefault="00FB3984">
            <w:r w:rsidRPr="00FB3984">
              <w:t>NYS DEC</w:t>
            </w:r>
          </w:p>
        </w:tc>
        <w:tc>
          <w:tcPr>
            <w:tcW w:w="6471" w:type="dxa"/>
            <w:noWrap/>
            <w:hideMark/>
          </w:tcPr>
          <w:p w14:paraId="6E655BF6" w14:textId="77777777" w:rsidR="00FB3984" w:rsidRPr="00FB3984" w:rsidRDefault="00FB3984">
            <w:r w:rsidRPr="00FB3984">
              <w:t>New York State Department of Environmental Control</w:t>
            </w:r>
          </w:p>
        </w:tc>
      </w:tr>
      <w:tr w:rsidR="00FB3984" w:rsidRPr="00FB3984" w14:paraId="5B3C730D" w14:textId="77777777" w:rsidTr="00FB3984">
        <w:trPr>
          <w:trHeight w:val="300"/>
        </w:trPr>
        <w:tc>
          <w:tcPr>
            <w:tcW w:w="5240" w:type="dxa"/>
            <w:noWrap/>
            <w:hideMark/>
          </w:tcPr>
          <w:p w14:paraId="4633D86E" w14:textId="77777777" w:rsidR="00FB3984" w:rsidRPr="00FB3984" w:rsidRDefault="00FB3984">
            <w:r w:rsidRPr="00FB3984">
              <w:t>PA DEP</w:t>
            </w:r>
          </w:p>
        </w:tc>
        <w:tc>
          <w:tcPr>
            <w:tcW w:w="6471" w:type="dxa"/>
            <w:noWrap/>
            <w:hideMark/>
          </w:tcPr>
          <w:p w14:paraId="4E02C495" w14:textId="77777777" w:rsidR="00FB3984" w:rsidRPr="00FB3984" w:rsidRDefault="00FB3984">
            <w:r w:rsidRPr="00FB3984">
              <w:t>Pennsylvania Department of Environmental Protection</w:t>
            </w:r>
          </w:p>
        </w:tc>
      </w:tr>
      <w:tr w:rsidR="00FB3984" w:rsidRPr="00FB3984" w14:paraId="1A4453AD" w14:textId="77777777" w:rsidTr="00FB3984">
        <w:trPr>
          <w:trHeight w:val="300"/>
        </w:trPr>
        <w:tc>
          <w:tcPr>
            <w:tcW w:w="5240" w:type="dxa"/>
            <w:noWrap/>
            <w:hideMark/>
          </w:tcPr>
          <w:p w14:paraId="39169B48" w14:textId="77777777" w:rsidR="00FB3984" w:rsidRPr="00FB3984" w:rsidRDefault="00FB3984">
            <w:r w:rsidRPr="00FB3984">
              <w:t>VA DEQ</w:t>
            </w:r>
          </w:p>
        </w:tc>
        <w:tc>
          <w:tcPr>
            <w:tcW w:w="6471" w:type="dxa"/>
            <w:noWrap/>
            <w:hideMark/>
          </w:tcPr>
          <w:p w14:paraId="334FDFAA" w14:textId="77777777" w:rsidR="00FB3984" w:rsidRPr="00FB3984" w:rsidRDefault="00FB3984">
            <w:r w:rsidRPr="00FB3984">
              <w:t>Virginia Department of Environmental Quality</w:t>
            </w:r>
          </w:p>
        </w:tc>
      </w:tr>
      <w:tr w:rsidR="00FB3984" w:rsidRPr="00FB3984" w14:paraId="48A53CAE" w14:textId="77777777" w:rsidTr="00FB3984">
        <w:trPr>
          <w:trHeight w:val="300"/>
        </w:trPr>
        <w:tc>
          <w:tcPr>
            <w:tcW w:w="5240" w:type="dxa"/>
            <w:noWrap/>
            <w:hideMark/>
          </w:tcPr>
          <w:p w14:paraId="4A4AE24C" w14:textId="77777777" w:rsidR="00FB3984" w:rsidRPr="00FB3984" w:rsidRDefault="00FB3984">
            <w:r w:rsidRPr="00FB3984">
              <w:t>WV DEP</w:t>
            </w:r>
          </w:p>
        </w:tc>
        <w:tc>
          <w:tcPr>
            <w:tcW w:w="6471" w:type="dxa"/>
            <w:noWrap/>
            <w:hideMark/>
          </w:tcPr>
          <w:p w14:paraId="35D85E45" w14:textId="77777777" w:rsidR="00FB3984" w:rsidRPr="00FB3984" w:rsidRDefault="00FB3984">
            <w:r w:rsidRPr="00FB3984">
              <w:t>West Virginia Department of Environmental Protection</w:t>
            </w:r>
          </w:p>
        </w:tc>
      </w:tr>
      <w:tr w:rsidR="00FB3984" w:rsidRPr="00FB3984" w14:paraId="6C2F8729" w14:textId="77777777" w:rsidTr="00FB3984">
        <w:trPr>
          <w:trHeight w:val="300"/>
        </w:trPr>
        <w:tc>
          <w:tcPr>
            <w:tcW w:w="5240" w:type="dxa"/>
            <w:noWrap/>
            <w:hideMark/>
          </w:tcPr>
          <w:p w14:paraId="0615C139" w14:textId="77777777" w:rsidR="00FB3984" w:rsidRPr="00FB3984" w:rsidRDefault="00FB3984">
            <w:r w:rsidRPr="00FB3984">
              <w:t>USGS</w:t>
            </w:r>
          </w:p>
        </w:tc>
        <w:tc>
          <w:tcPr>
            <w:tcW w:w="6471" w:type="dxa"/>
            <w:noWrap/>
            <w:hideMark/>
          </w:tcPr>
          <w:p w14:paraId="0BA24B4D" w14:textId="77777777" w:rsidR="00FB3984" w:rsidRPr="00FB3984" w:rsidRDefault="00FB3984">
            <w:r w:rsidRPr="00FB3984">
              <w:t>U.S. Geological Survey</w:t>
            </w:r>
          </w:p>
        </w:tc>
      </w:tr>
      <w:tr w:rsidR="00FB3984" w:rsidRPr="00FB3984" w14:paraId="5AC12EC9" w14:textId="77777777" w:rsidTr="00FB3984">
        <w:trPr>
          <w:trHeight w:val="300"/>
        </w:trPr>
        <w:tc>
          <w:tcPr>
            <w:tcW w:w="5240" w:type="dxa"/>
            <w:noWrap/>
            <w:hideMark/>
          </w:tcPr>
          <w:p w14:paraId="766126F4" w14:textId="77777777" w:rsidR="00FB3984" w:rsidRPr="00FB3984" w:rsidRDefault="00FB3984">
            <w:r w:rsidRPr="00FB3984">
              <w:lastRenderedPageBreak/>
              <w:t>FWS</w:t>
            </w:r>
          </w:p>
        </w:tc>
        <w:tc>
          <w:tcPr>
            <w:tcW w:w="6471" w:type="dxa"/>
            <w:noWrap/>
            <w:hideMark/>
          </w:tcPr>
          <w:p w14:paraId="0820509C" w14:textId="77777777" w:rsidR="00FB3984" w:rsidRPr="00FB3984" w:rsidRDefault="00FB3984">
            <w:r w:rsidRPr="00FB3984">
              <w:t>U.S. Fish and Wildlife Service</w:t>
            </w:r>
          </w:p>
        </w:tc>
      </w:tr>
      <w:tr w:rsidR="00FB3984" w:rsidRPr="00FB3984" w14:paraId="67D71D22" w14:textId="77777777" w:rsidTr="00FB3984">
        <w:trPr>
          <w:trHeight w:val="300"/>
        </w:trPr>
        <w:tc>
          <w:tcPr>
            <w:tcW w:w="5240" w:type="dxa"/>
            <w:noWrap/>
            <w:hideMark/>
          </w:tcPr>
          <w:p w14:paraId="402CC51D" w14:textId="77777777" w:rsidR="00FB3984" w:rsidRPr="00FB3984" w:rsidRDefault="00FB3984">
            <w:r w:rsidRPr="00FB3984">
              <w:t>UMCES</w:t>
            </w:r>
          </w:p>
        </w:tc>
        <w:tc>
          <w:tcPr>
            <w:tcW w:w="6471" w:type="dxa"/>
            <w:noWrap/>
            <w:hideMark/>
          </w:tcPr>
          <w:p w14:paraId="1092B930" w14:textId="77777777" w:rsidR="00FB3984" w:rsidRPr="00FB3984" w:rsidRDefault="00FB3984">
            <w:r w:rsidRPr="00FB3984">
              <w:t>University of Maryland Center for Environmental Science</w:t>
            </w:r>
          </w:p>
        </w:tc>
      </w:tr>
      <w:tr w:rsidR="00FB3984" w:rsidRPr="00FB3984" w14:paraId="4B4F05E4" w14:textId="77777777" w:rsidTr="00FB3984">
        <w:trPr>
          <w:trHeight w:val="300"/>
        </w:trPr>
        <w:tc>
          <w:tcPr>
            <w:tcW w:w="5240" w:type="dxa"/>
            <w:noWrap/>
            <w:hideMark/>
          </w:tcPr>
          <w:p w14:paraId="4285921E" w14:textId="77777777" w:rsidR="00FB3984" w:rsidRPr="00FB3984" w:rsidRDefault="00FB3984">
            <w:r w:rsidRPr="00FB3984">
              <w:t>UMBC</w:t>
            </w:r>
          </w:p>
        </w:tc>
        <w:tc>
          <w:tcPr>
            <w:tcW w:w="6471" w:type="dxa"/>
            <w:noWrap/>
            <w:hideMark/>
          </w:tcPr>
          <w:p w14:paraId="194370E7" w14:textId="77777777" w:rsidR="00FB3984" w:rsidRPr="00FB3984" w:rsidRDefault="00FB3984">
            <w:r w:rsidRPr="00FB3984">
              <w:t>University of Maryland Baltimore County</w:t>
            </w:r>
          </w:p>
        </w:tc>
      </w:tr>
      <w:tr w:rsidR="00FB3984" w:rsidRPr="00FB3984" w14:paraId="2FF0F6BD" w14:textId="77777777" w:rsidTr="00FB3984">
        <w:trPr>
          <w:trHeight w:val="300"/>
        </w:trPr>
        <w:tc>
          <w:tcPr>
            <w:tcW w:w="5240" w:type="dxa"/>
            <w:noWrap/>
            <w:hideMark/>
          </w:tcPr>
          <w:p w14:paraId="31A1C99B" w14:textId="77777777" w:rsidR="00FB3984" w:rsidRPr="00FB3984" w:rsidRDefault="00FB3984">
            <w:r w:rsidRPr="00FB3984">
              <w:t>NOAA</w:t>
            </w:r>
          </w:p>
        </w:tc>
        <w:tc>
          <w:tcPr>
            <w:tcW w:w="6471" w:type="dxa"/>
            <w:noWrap/>
            <w:hideMark/>
          </w:tcPr>
          <w:p w14:paraId="26C0079E" w14:textId="77777777" w:rsidR="00FB3984" w:rsidRPr="00FB3984" w:rsidRDefault="00FB3984">
            <w:r w:rsidRPr="00FB3984">
              <w:t>National Oceanic and Atmospheric Administration</w:t>
            </w:r>
          </w:p>
        </w:tc>
      </w:tr>
      <w:tr w:rsidR="00FB3984" w:rsidRPr="00FB3984" w14:paraId="46024460" w14:textId="77777777" w:rsidTr="00FB3984">
        <w:trPr>
          <w:trHeight w:val="300"/>
        </w:trPr>
        <w:tc>
          <w:tcPr>
            <w:tcW w:w="5240" w:type="dxa"/>
            <w:noWrap/>
            <w:hideMark/>
          </w:tcPr>
          <w:p w14:paraId="4A368F4B" w14:textId="77777777" w:rsidR="00FB3984" w:rsidRPr="00FB3984" w:rsidRDefault="00FB3984">
            <w:r w:rsidRPr="00FB3984">
              <w:t>USDA</w:t>
            </w:r>
          </w:p>
        </w:tc>
        <w:tc>
          <w:tcPr>
            <w:tcW w:w="6471" w:type="dxa"/>
            <w:noWrap/>
            <w:hideMark/>
          </w:tcPr>
          <w:p w14:paraId="2A2419E6" w14:textId="77777777" w:rsidR="00FB3984" w:rsidRPr="00FB3984" w:rsidRDefault="00FB3984">
            <w:r w:rsidRPr="00FB3984">
              <w:t>U.S. Department of Agriculture</w:t>
            </w:r>
            <w:bookmarkStart w:id="599" w:name="_GoBack"/>
            <w:bookmarkEnd w:id="599"/>
          </w:p>
        </w:tc>
      </w:tr>
      <w:tr w:rsidR="00FB3984" w:rsidRPr="00FB3984" w14:paraId="5C20E784" w14:textId="77777777" w:rsidTr="00FB3984">
        <w:trPr>
          <w:trHeight w:val="300"/>
        </w:trPr>
        <w:tc>
          <w:tcPr>
            <w:tcW w:w="5240" w:type="dxa"/>
            <w:noWrap/>
            <w:hideMark/>
          </w:tcPr>
          <w:p w14:paraId="6005FD13" w14:textId="77777777" w:rsidR="00FB3984" w:rsidRPr="00FB3984" w:rsidRDefault="00FB3984">
            <w:r w:rsidRPr="00FB3984">
              <w:t>NRCS</w:t>
            </w:r>
          </w:p>
        </w:tc>
        <w:tc>
          <w:tcPr>
            <w:tcW w:w="6471" w:type="dxa"/>
            <w:noWrap/>
            <w:hideMark/>
          </w:tcPr>
          <w:p w14:paraId="60CAB8D0" w14:textId="77777777" w:rsidR="00FB3984" w:rsidRPr="00FB3984" w:rsidRDefault="00FB3984">
            <w:r w:rsidRPr="00FB3984">
              <w:t>National Resource Conservation Service</w:t>
            </w:r>
          </w:p>
        </w:tc>
      </w:tr>
      <w:tr w:rsidR="00FB3984" w:rsidRPr="00FB3984" w14:paraId="5CED51FC" w14:textId="77777777" w:rsidTr="00FB3984">
        <w:trPr>
          <w:trHeight w:val="300"/>
        </w:trPr>
        <w:tc>
          <w:tcPr>
            <w:tcW w:w="5240" w:type="dxa"/>
            <w:noWrap/>
            <w:hideMark/>
          </w:tcPr>
          <w:p w14:paraId="755E98A1" w14:textId="77777777" w:rsidR="00FB3984" w:rsidRPr="00FB3984" w:rsidRDefault="00FB3984">
            <w:r w:rsidRPr="00FB3984">
              <w:t>DoD</w:t>
            </w:r>
          </w:p>
        </w:tc>
        <w:tc>
          <w:tcPr>
            <w:tcW w:w="6471" w:type="dxa"/>
            <w:noWrap/>
            <w:hideMark/>
          </w:tcPr>
          <w:p w14:paraId="491244FC" w14:textId="77777777" w:rsidR="00FB3984" w:rsidRPr="00FB3984" w:rsidRDefault="00FB3984">
            <w:r w:rsidRPr="00FB3984">
              <w:t>U.S. Department of Defense</w:t>
            </w:r>
          </w:p>
        </w:tc>
      </w:tr>
      <w:tr w:rsidR="00FB3984" w:rsidRPr="00FB3984" w14:paraId="6160AC27" w14:textId="77777777" w:rsidTr="00FB3984">
        <w:trPr>
          <w:trHeight w:val="300"/>
        </w:trPr>
        <w:tc>
          <w:tcPr>
            <w:tcW w:w="5240" w:type="dxa"/>
            <w:noWrap/>
            <w:hideMark/>
          </w:tcPr>
          <w:p w14:paraId="176F139B" w14:textId="77777777" w:rsidR="00FB3984" w:rsidRPr="00FB3984" w:rsidRDefault="00FB3984">
            <w:r w:rsidRPr="00FB3984">
              <w:t>USACE</w:t>
            </w:r>
          </w:p>
        </w:tc>
        <w:tc>
          <w:tcPr>
            <w:tcW w:w="6471" w:type="dxa"/>
            <w:noWrap/>
            <w:hideMark/>
          </w:tcPr>
          <w:p w14:paraId="1B4FD9BB" w14:textId="77777777" w:rsidR="00FB3984" w:rsidRPr="00FB3984" w:rsidRDefault="00FB3984">
            <w:r w:rsidRPr="00FB3984">
              <w:t>U.S. Army Corps of Engineers</w:t>
            </w:r>
          </w:p>
        </w:tc>
      </w:tr>
      <w:tr w:rsidR="00FB3984" w:rsidRPr="00FB3984" w14:paraId="16356C27" w14:textId="77777777" w:rsidTr="00FB3984">
        <w:trPr>
          <w:trHeight w:val="300"/>
        </w:trPr>
        <w:tc>
          <w:tcPr>
            <w:tcW w:w="5240" w:type="dxa"/>
            <w:noWrap/>
            <w:hideMark/>
          </w:tcPr>
          <w:p w14:paraId="54B95079" w14:textId="77777777" w:rsidR="00FB3984" w:rsidRPr="00FB3984" w:rsidRDefault="00FB3984">
            <w:r w:rsidRPr="00FB3984">
              <w:t>DOT</w:t>
            </w:r>
          </w:p>
        </w:tc>
        <w:tc>
          <w:tcPr>
            <w:tcW w:w="6471" w:type="dxa"/>
            <w:noWrap/>
            <w:hideMark/>
          </w:tcPr>
          <w:p w14:paraId="645118E8" w14:textId="77777777" w:rsidR="00FB3984" w:rsidRPr="00FB3984" w:rsidRDefault="00FB3984">
            <w:r w:rsidRPr="00FB3984">
              <w:t>Department of Transportation</w:t>
            </w:r>
          </w:p>
        </w:tc>
      </w:tr>
      <w:tr w:rsidR="00FB3984" w:rsidRPr="00FB3984" w14:paraId="29B13DD2" w14:textId="77777777" w:rsidTr="00FB3984">
        <w:trPr>
          <w:trHeight w:val="300"/>
        </w:trPr>
        <w:tc>
          <w:tcPr>
            <w:tcW w:w="5240" w:type="dxa"/>
            <w:noWrap/>
            <w:hideMark/>
          </w:tcPr>
          <w:p w14:paraId="1A82CEEA" w14:textId="77777777" w:rsidR="00FB3984" w:rsidRPr="00FB3984" w:rsidRDefault="00FB3984">
            <w:r w:rsidRPr="00FB3984">
              <w:t>SRBC</w:t>
            </w:r>
          </w:p>
        </w:tc>
        <w:tc>
          <w:tcPr>
            <w:tcW w:w="6471" w:type="dxa"/>
            <w:noWrap/>
            <w:hideMark/>
          </w:tcPr>
          <w:p w14:paraId="2748AA12" w14:textId="77777777" w:rsidR="00FB3984" w:rsidRPr="00FB3984" w:rsidRDefault="00FB3984">
            <w:r w:rsidRPr="00FB3984">
              <w:t>Susquehanna River Basin Commission</w:t>
            </w:r>
          </w:p>
        </w:tc>
      </w:tr>
      <w:tr w:rsidR="00FB3984" w:rsidRPr="00FB3984" w14:paraId="78F14EAE" w14:textId="77777777" w:rsidTr="00FB3984">
        <w:trPr>
          <w:trHeight w:val="300"/>
        </w:trPr>
        <w:tc>
          <w:tcPr>
            <w:tcW w:w="5240" w:type="dxa"/>
            <w:noWrap/>
            <w:hideMark/>
          </w:tcPr>
          <w:p w14:paraId="0F9D6D7F" w14:textId="77777777" w:rsidR="00FB3984" w:rsidRPr="00FB3984" w:rsidRDefault="00FB3984">
            <w:r w:rsidRPr="00FB3984">
              <w:t>CBP</w:t>
            </w:r>
          </w:p>
        </w:tc>
        <w:tc>
          <w:tcPr>
            <w:tcW w:w="6471" w:type="dxa"/>
            <w:noWrap/>
            <w:hideMark/>
          </w:tcPr>
          <w:p w14:paraId="257E4A33" w14:textId="77777777" w:rsidR="00FB3984" w:rsidRPr="00FB3984" w:rsidRDefault="00FB3984">
            <w:r w:rsidRPr="00FB3984">
              <w:t>Chesapeake Bay Program Partnership</w:t>
            </w:r>
          </w:p>
        </w:tc>
      </w:tr>
      <w:tr w:rsidR="00FB3984" w:rsidRPr="00FB3984" w14:paraId="11535D54" w14:textId="77777777" w:rsidTr="00FB3984">
        <w:trPr>
          <w:trHeight w:val="300"/>
        </w:trPr>
        <w:tc>
          <w:tcPr>
            <w:tcW w:w="5240" w:type="dxa"/>
            <w:noWrap/>
            <w:hideMark/>
          </w:tcPr>
          <w:p w14:paraId="5C646657" w14:textId="77777777" w:rsidR="00FB3984" w:rsidRPr="00FB3984" w:rsidRDefault="00FB3984">
            <w:r w:rsidRPr="00FB3984">
              <w:t>CBPO</w:t>
            </w:r>
          </w:p>
        </w:tc>
        <w:tc>
          <w:tcPr>
            <w:tcW w:w="6471" w:type="dxa"/>
            <w:noWrap/>
            <w:hideMark/>
          </w:tcPr>
          <w:p w14:paraId="12B6FEA3" w14:textId="652A4B91" w:rsidR="00FB3984" w:rsidRPr="00FB3984" w:rsidRDefault="00FB3984">
            <w:r w:rsidRPr="00FB3984">
              <w:t>Chesa</w:t>
            </w:r>
            <w:ins w:id="600" w:author="CBPStaff" w:date="2018-08-07T16:59:00Z">
              <w:r w:rsidR="00787062">
                <w:t>p</w:t>
              </w:r>
            </w:ins>
            <w:del w:id="601" w:author="CBPStaff" w:date="2018-08-07T16:59:00Z">
              <w:r w:rsidRPr="00FB3984" w:rsidDel="00787062">
                <w:delText>o</w:delText>
              </w:r>
            </w:del>
            <w:r w:rsidRPr="00FB3984">
              <w:t>eake Bay Program Office</w:t>
            </w:r>
          </w:p>
        </w:tc>
      </w:tr>
      <w:tr w:rsidR="00FB3984" w:rsidRPr="00FB3984" w14:paraId="28A85BB7" w14:textId="77777777" w:rsidTr="00FB3984">
        <w:trPr>
          <w:trHeight w:val="300"/>
        </w:trPr>
        <w:tc>
          <w:tcPr>
            <w:tcW w:w="5240" w:type="dxa"/>
            <w:noWrap/>
            <w:hideMark/>
          </w:tcPr>
          <w:p w14:paraId="46301623" w14:textId="77777777" w:rsidR="00FB3984" w:rsidRPr="00FB3984" w:rsidRDefault="00FB3984">
            <w:r w:rsidRPr="00FB3984">
              <w:t>WQGIT</w:t>
            </w:r>
          </w:p>
        </w:tc>
        <w:tc>
          <w:tcPr>
            <w:tcW w:w="6471" w:type="dxa"/>
            <w:noWrap/>
            <w:hideMark/>
          </w:tcPr>
          <w:p w14:paraId="3DCE2684" w14:textId="77777777" w:rsidR="00FB3984" w:rsidRPr="00FB3984" w:rsidRDefault="00FB3984">
            <w:r w:rsidRPr="00FB3984">
              <w:t>Water Quality Goal Implementation Team</w:t>
            </w:r>
          </w:p>
        </w:tc>
      </w:tr>
      <w:tr w:rsidR="00FB3984" w:rsidRPr="00FB3984" w14:paraId="6D3B0C39" w14:textId="77777777" w:rsidTr="00FB3984">
        <w:trPr>
          <w:trHeight w:val="300"/>
        </w:trPr>
        <w:tc>
          <w:tcPr>
            <w:tcW w:w="5240" w:type="dxa"/>
            <w:noWrap/>
            <w:hideMark/>
          </w:tcPr>
          <w:p w14:paraId="5DD33313" w14:textId="77777777" w:rsidR="00FB3984" w:rsidRPr="00FB3984" w:rsidRDefault="00FB3984">
            <w:r w:rsidRPr="00FB3984">
              <w:t>STAC</w:t>
            </w:r>
          </w:p>
        </w:tc>
        <w:tc>
          <w:tcPr>
            <w:tcW w:w="6471" w:type="dxa"/>
            <w:noWrap/>
            <w:hideMark/>
          </w:tcPr>
          <w:p w14:paraId="0A5B5791" w14:textId="77777777" w:rsidR="00FB3984" w:rsidRPr="00FB3984" w:rsidRDefault="00FB3984">
            <w:r w:rsidRPr="00FB3984">
              <w:t>Scientific</w:t>
            </w:r>
            <w:del w:id="602" w:author="CBPStaff" w:date="2018-08-07T16:59:00Z">
              <w:r w:rsidRPr="00FB3984" w:rsidDel="00787062">
                <w:delText>al</w:delText>
              </w:r>
            </w:del>
            <w:r w:rsidRPr="00FB3984">
              <w:t xml:space="preserve"> and Technical Advisory Committee</w:t>
            </w:r>
          </w:p>
        </w:tc>
      </w:tr>
      <w:tr w:rsidR="00FB3984" w:rsidRPr="00FB3984" w14:paraId="7DDB998B" w14:textId="77777777" w:rsidTr="00FB3984">
        <w:trPr>
          <w:trHeight w:val="300"/>
        </w:trPr>
        <w:tc>
          <w:tcPr>
            <w:tcW w:w="5240" w:type="dxa"/>
            <w:noWrap/>
            <w:hideMark/>
          </w:tcPr>
          <w:p w14:paraId="0D50C98A" w14:textId="77777777" w:rsidR="00FB3984" w:rsidRPr="00FB3984" w:rsidRDefault="00FB3984">
            <w:r w:rsidRPr="00FB3984">
              <w:t>MB</w:t>
            </w:r>
          </w:p>
        </w:tc>
        <w:tc>
          <w:tcPr>
            <w:tcW w:w="6471" w:type="dxa"/>
            <w:noWrap/>
            <w:hideMark/>
          </w:tcPr>
          <w:p w14:paraId="6F507D16" w14:textId="77777777" w:rsidR="00FB3984" w:rsidRPr="00FB3984" w:rsidRDefault="00FB3984">
            <w:r w:rsidRPr="00FB3984">
              <w:t>Chesapeake Bay Program's Management Board</w:t>
            </w:r>
          </w:p>
        </w:tc>
      </w:tr>
      <w:tr w:rsidR="00FB3984" w:rsidRPr="00FB3984" w14:paraId="3CCCEE7C" w14:textId="77777777" w:rsidTr="00FB3984">
        <w:trPr>
          <w:trHeight w:val="300"/>
        </w:trPr>
        <w:tc>
          <w:tcPr>
            <w:tcW w:w="5240" w:type="dxa"/>
            <w:noWrap/>
            <w:hideMark/>
          </w:tcPr>
          <w:p w14:paraId="6C9E60B4" w14:textId="77777777" w:rsidR="00FB3984" w:rsidRPr="00FB3984" w:rsidRDefault="00FB3984">
            <w:r w:rsidRPr="00FB3984">
              <w:t>PSC</w:t>
            </w:r>
          </w:p>
        </w:tc>
        <w:tc>
          <w:tcPr>
            <w:tcW w:w="6471" w:type="dxa"/>
            <w:noWrap/>
            <w:hideMark/>
          </w:tcPr>
          <w:p w14:paraId="12F0D94C" w14:textId="77777777" w:rsidR="00FB3984" w:rsidRPr="00FB3984" w:rsidRDefault="00FB3984">
            <w:r w:rsidRPr="00FB3984">
              <w:t>Chesapeake Bay Program's Principles' Staff Committee</w:t>
            </w:r>
          </w:p>
        </w:tc>
      </w:tr>
      <w:tr w:rsidR="00FB3984" w:rsidRPr="00FB3984" w14:paraId="264B0E85" w14:textId="77777777" w:rsidTr="00FB3984">
        <w:trPr>
          <w:trHeight w:val="300"/>
        </w:trPr>
        <w:tc>
          <w:tcPr>
            <w:tcW w:w="5240" w:type="dxa"/>
            <w:noWrap/>
            <w:hideMark/>
          </w:tcPr>
          <w:p w14:paraId="1CE5D587" w14:textId="77777777" w:rsidR="00FB3984" w:rsidRPr="00FB3984" w:rsidRDefault="00FB3984">
            <w:r w:rsidRPr="00FB3984">
              <w:t>WIP</w:t>
            </w:r>
          </w:p>
        </w:tc>
        <w:tc>
          <w:tcPr>
            <w:tcW w:w="6471" w:type="dxa"/>
            <w:noWrap/>
            <w:hideMark/>
          </w:tcPr>
          <w:p w14:paraId="383D64A6" w14:textId="77777777" w:rsidR="00FB3984" w:rsidRPr="00FB3984" w:rsidRDefault="00FB3984">
            <w:r w:rsidRPr="00FB3984">
              <w:t>Watershed Implementation Plan</w:t>
            </w:r>
          </w:p>
        </w:tc>
      </w:tr>
      <w:tr w:rsidR="00FB3984" w:rsidRPr="00FB3984" w14:paraId="2DADFB57" w14:textId="77777777" w:rsidTr="00FB3984">
        <w:trPr>
          <w:trHeight w:val="300"/>
        </w:trPr>
        <w:tc>
          <w:tcPr>
            <w:tcW w:w="5240" w:type="dxa"/>
            <w:noWrap/>
            <w:hideMark/>
          </w:tcPr>
          <w:p w14:paraId="2878D278" w14:textId="77777777" w:rsidR="00FB3984" w:rsidRPr="00FB3984" w:rsidRDefault="00FB3984">
            <w:r w:rsidRPr="00FB3984">
              <w:t>TMDL</w:t>
            </w:r>
          </w:p>
        </w:tc>
        <w:tc>
          <w:tcPr>
            <w:tcW w:w="6471" w:type="dxa"/>
            <w:noWrap/>
            <w:hideMark/>
          </w:tcPr>
          <w:p w14:paraId="3E2F0A61" w14:textId="77777777" w:rsidR="00FB3984" w:rsidRPr="00FB3984" w:rsidRDefault="00FB3984">
            <w:r w:rsidRPr="00FB3984">
              <w:t>Total Maximum Daily Load</w:t>
            </w:r>
          </w:p>
        </w:tc>
      </w:tr>
      <w:tr w:rsidR="00FB3984" w:rsidRPr="00FB3984" w14:paraId="21463AA2" w14:textId="77777777" w:rsidTr="00FB3984">
        <w:trPr>
          <w:trHeight w:val="300"/>
        </w:trPr>
        <w:tc>
          <w:tcPr>
            <w:tcW w:w="5240" w:type="dxa"/>
            <w:noWrap/>
            <w:hideMark/>
          </w:tcPr>
          <w:p w14:paraId="068FF2C1" w14:textId="77777777" w:rsidR="00FB3984" w:rsidRPr="00FB3984" w:rsidRDefault="00FB3984">
            <w:r w:rsidRPr="00FB3984">
              <w:t>NATA</w:t>
            </w:r>
          </w:p>
        </w:tc>
        <w:tc>
          <w:tcPr>
            <w:tcW w:w="6471" w:type="dxa"/>
            <w:noWrap/>
            <w:hideMark/>
          </w:tcPr>
          <w:p w14:paraId="5B6087CA" w14:textId="77777777" w:rsidR="00FB3984" w:rsidRPr="00FB3984" w:rsidRDefault="00FB3984">
            <w:r w:rsidRPr="00FB3984">
              <w:t>National Air Toxics Assessment</w:t>
            </w:r>
          </w:p>
        </w:tc>
      </w:tr>
      <w:tr w:rsidR="00FB3984" w:rsidRPr="00FB3984" w14:paraId="18CC331F" w14:textId="77777777" w:rsidTr="00FB3984">
        <w:trPr>
          <w:trHeight w:val="300"/>
        </w:trPr>
        <w:tc>
          <w:tcPr>
            <w:tcW w:w="5240" w:type="dxa"/>
            <w:noWrap/>
            <w:hideMark/>
          </w:tcPr>
          <w:p w14:paraId="1E44220F" w14:textId="77777777" w:rsidR="00FB3984" w:rsidRPr="00FB3984" w:rsidRDefault="00FB3984">
            <w:r w:rsidRPr="00FB3984">
              <w:t>DAT</w:t>
            </w:r>
          </w:p>
        </w:tc>
        <w:tc>
          <w:tcPr>
            <w:tcW w:w="6471" w:type="dxa"/>
            <w:noWrap/>
            <w:hideMark/>
          </w:tcPr>
          <w:p w14:paraId="36DB5EAF" w14:textId="77777777" w:rsidR="00FB3984" w:rsidRPr="00FB3984" w:rsidRDefault="00FB3984">
            <w:r w:rsidRPr="00FB3984">
              <w:t>Chesapeake Bay Program Diversity Action Team</w:t>
            </w:r>
          </w:p>
        </w:tc>
      </w:tr>
      <w:tr w:rsidR="00FB3984" w:rsidRPr="00FB3984" w14:paraId="1458D9B7" w14:textId="77777777" w:rsidTr="00FB3984">
        <w:trPr>
          <w:trHeight w:val="300"/>
        </w:trPr>
        <w:tc>
          <w:tcPr>
            <w:tcW w:w="5240" w:type="dxa"/>
            <w:noWrap/>
            <w:hideMark/>
          </w:tcPr>
          <w:p w14:paraId="6CD1F40A" w14:textId="77777777" w:rsidR="00FB3984" w:rsidRPr="00FB3984" w:rsidRDefault="00FB3984">
            <w:r w:rsidRPr="00FB3984">
              <w:t>HSCD</w:t>
            </w:r>
          </w:p>
        </w:tc>
        <w:tc>
          <w:tcPr>
            <w:tcW w:w="6471" w:type="dxa"/>
            <w:noWrap/>
            <w:hideMark/>
          </w:tcPr>
          <w:p w14:paraId="4D8C2449" w14:textId="77777777" w:rsidR="00FB3984" w:rsidRPr="00FB3984" w:rsidRDefault="00FB3984">
            <w:r w:rsidRPr="00FB3984">
              <w:t>EPA Hazardous Site Cleanup Division</w:t>
            </w:r>
          </w:p>
        </w:tc>
      </w:tr>
      <w:tr w:rsidR="00FB3984" w:rsidRPr="00FB3984" w14:paraId="72FA06D3" w14:textId="77777777" w:rsidTr="00FB3984">
        <w:trPr>
          <w:trHeight w:val="300"/>
        </w:trPr>
        <w:tc>
          <w:tcPr>
            <w:tcW w:w="5240" w:type="dxa"/>
            <w:noWrap/>
            <w:hideMark/>
          </w:tcPr>
          <w:p w14:paraId="2FA5091D" w14:textId="77777777" w:rsidR="00FB3984" w:rsidRPr="00FB3984" w:rsidRDefault="00FB3984">
            <w:r w:rsidRPr="00FB3984">
              <w:t>TSCA</w:t>
            </w:r>
          </w:p>
        </w:tc>
        <w:tc>
          <w:tcPr>
            <w:tcW w:w="6471" w:type="dxa"/>
            <w:noWrap/>
            <w:hideMark/>
          </w:tcPr>
          <w:p w14:paraId="695B69E3" w14:textId="77777777" w:rsidR="00FB3984" w:rsidRPr="00FB3984" w:rsidRDefault="00FB3984">
            <w:r w:rsidRPr="00FB3984">
              <w:t>Toxic Substance Control Act</w:t>
            </w:r>
          </w:p>
        </w:tc>
      </w:tr>
      <w:tr w:rsidR="00FB3984" w:rsidRPr="00FB3984" w14:paraId="63F3D599" w14:textId="77777777" w:rsidTr="00FB3984">
        <w:trPr>
          <w:trHeight w:val="300"/>
        </w:trPr>
        <w:tc>
          <w:tcPr>
            <w:tcW w:w="5240" w:type="dxa"/>
            <w:noWrap/>
            <w:hideMark/>
          </w:tcPr>
          <w:p w14:paraId="7CE4B2ED" w14:textId="77777777" w:rsidR="00FB3984" w:rsidRPr="00FB3984" w:rsidRDefault="00FB3984">
            <w:r w:rsidRPr="00FB3984">
              <w:t>PMP</w:t>
            </w:r>
          </w:p>
        </w:tc>
        <w:tc>
          <w:tcPr>
            <w:tcW w:w="6471" w:type="dxa"/>
            <w:noWrap/>
            <w:hideMark/>
          </w:tcPr>
          <w:p w14:paraId="6CB12C0D" w14:textId="77777777" w:rsidR="00FB3984" w:rsidRPr="00FB3984" w:rsidRDefault="00FB3984">
            <w:r w:rsidRPr="00FB3984">
              <w:t>Pollution Minimization Plan</w:t>
            </w:r>
          </w:p>
        </w:tc>
      </w:tr>
      <w:tr w:rsidR="00FB3984" w:rsidRPr="00FB3984" w14:paraId="79759395" w14:textId="77777777" w:rsidTr="00FB3984">
        <w:trPr>
          <w:trHeight w:val="300"/>
        </w:trPr>
        <w:tc>
          <w:tcPr>
            <w:tcW w:w="5240" w:type="dxa"/>
            <w:noWrap/>
            <w:hideMark/>
          </w:tcPr>
          <w:p w14:paraId="1C56378F" w14:textId="77777777" w:rsidR="00FB3984" w:rsidRPr="00FB3984" w:rsidRDefault="00FB3984">
            <w:r w:rsidRPr="00FB3984">
              <w:t>ASTSWMO</w:t>
            </w:r>
          </w:p>
        </w:tc>
        <w:tc>
          <w:tcPr>
            <w:tcW w:w="6471" w:type="dxa"/>
            <w:noWrap/>
            <w:hideMark/>
          </w:tcPr>
          <w:p w14:paraId="329E2EC9" w14:textId="77777777" w:rsidR="00FB3984" w:rsidRPr="00FB3984" w:rsidRDefault="00FB3984">
            <w:r w:rsidRPr="00FB3984">
              <w:t>Association of State and Territorial Solid Waste Management Officials</w:t>
            </w:r>
          </w:p>
        </w:tc>
      </w:tr>
      <w:tr w:rsidR="00FB3984" w:rsidRPr="00FB3984" w14:paraId="64ED3BD4" w14:textId="77777777" w:rsidTr="00FB3984">
        <w:trPr>
          <w:trHeight w:val="300"/>
        </w:trPr>
        <w:tc>
          <w:tcPr>
            <w:tcW w:w="5240" w:type="dxa"/>
            <w:noWrap/>
            <w:hideMark/>
          </w:tcPr>
          <w:p w14:paraId="2EABAEAB" w14:textId="77777777" w:rsidR="00FB3984" w:rsidRPr="00FB3984" w:rsidRDefault="00FB3984">
            <w:r w:rsidRPr="00FB3984">
              <w:t>CSN</w:t>
            </w:r>
          </w:p>
        </w:tc>
        <w:tc>
          <w:tcPr>
            <w:tcW w:w="6471" w:type="dxa"/>
            <w:noWrap/>
            <w:hideMark/>
          </w:tcPr>
          <w:p w14:paraId="0B58B38F" w14:textId="77777777" w:rsidR="00FB3984" w:rsidRPr="00FB3984" w:rsidRDefault="00FB3984">
            <w:r w:rsidRPr="00FB3984">
              <w:t>Chesapeake Stormwater Network</w:t>
            </w:r>
          </w:p>
        </w:tc>
      </w:tr>
    </w:tbl>
    <w:p w14:paraId="1C148315" w14:textId="77777777" w:rsidR="00FB3984" w:rsidRPr="00876541" w:rsidRDefault="00FB3984" w:rsidP="00AE133D"/>
    <w:sectPr w:rsidR="00FB3984" w:rsidRPr="00876541" w:rsidSect="00C3397F">
      <w:pgSz w:w="15840" w:h="12240" w:orient="landscape" w:code="1"/>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Williams, Michelle" w:date="2018-08-06T21:21:00Z" w:initials="WM">
    <w:p w14:paraId="67E29705" w14:textId="1DEB1830" w:rsidR="00BE4F5B" w:rsidRDefault="00BE4F5B">
      <w:pPr>
        <w:pStyle w:val="CommentText"/>
      </w:pPr>
      <w:r>
        <w:rPr>
          <w:rStyle w:val="CommentReference"/>
        </w:rPr>
        <w:annotationRef/>
      </w:r>
      <w:r>
        <w:t>Comments have been incorporated from VA DEQ, DNREC, MDE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E2970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E29705" w16cid:durableId="1F133A4B"/>
  <w16cid:commentId w16cid:paraId="1B9A21EA" w16cid:durableId="1F1342E0"/>
  <w16cid:commentId w16cid:paraId="0C9D979D" w16cid:durableId="1EEF1BB5"/>
  <w16cid:commentId w16cid:paraId="79982E07" w16cid:durableId="1F1339C8"/>
  <w16cid:commentId w16cid:paraId="789C088D" w16cid:durableId="1F1339E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1"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2"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3"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4"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1A1816"/>
    <w:multiLevelType w:val="hybridMultilevel"/>
    <w:tmpl w:val="58FC4C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D14602"/>
    <w:multiLevelType w:val="hybridMultilevel"/>
    <w:tmpl w:val="E07815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8"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num w:numId="1">
    <w:abstractNumId w:val="3"/>
  </w:num>
  <w:num w:numId="2">
    <w:abstractNumId w:val="0"/>
  </w:num>
  <w:num w:numId="3">
    <w:abstractNumId w:val="9"/>
  </w:num>
  <w:num w:numId="4">
    <w:abstractNumId w:val="2"/>
  </w:num>
  <w:num w:numId="5">
    <w:abstractNumId w:val="7"/>
  </w:num>
  <w:num w:numId="6">
    <w:abstractNumId w:val="1"/>
  </w:num>
  <w:num w:numId="7">
    <w:abstractNumId w:val="4"/>
  </w:num>
  <w:num w:numId="8">
    <w:abstractNumId w:val="8"/>
  </w:num>
  <w:num w:numId="9">
    <w:abstractNumId w:val="6"/>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lliams, Michelle">
    <w15:presenceInfo w15:providerId="AD" w15:userId="S-1-5-21-1339303556-449845944-1601390327-410334"/>
  </w15:person>
  <w15:person w15:author="CBPStaff">
    <w15:presenceInfo w15:providerId="None" w15:userId="CBPSta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270A9"/>
    <w:rsid w:val="00033E6F"/>
    <w:rsid w:val="00042D9E"/>
    <w:rsid w:val="0007599B"/>
    <w:rsid w:val="00080D17"/>
    <w:rsid w:val="00085B4E"/>
    <w:rsid w:val="00087575"/>
    <w:rsid w:val="000B174B"/>
    <w:rsid w:val="000B2B85"/>
    <w:rsid w:val="000D4FC2"/>
    <w:rsid w:val="00100E64"/>
    <w:rsid w:val="00101478"/>
    <w:rsid w:val="001056DC"/>
    <w:rsid w:val="001064EA"/>
    <w:rsid w:val="00113B47"/>
    <w:rsid w:val="001A6306"/>
    <w:rsid w:val="001B3D02"/>
    <w:rsid w:val="001C0000"/>
    <w:rsid w:val="001C61A6"/>
    <w:rsid w:val="001D6F68"/>
    <w:rsid w:val="001E6A98"/>
    <w:rsid w:val="001F3946"/>
    <w:rsid w:val="0021394C"/>
    <w:rsid w:val="00231746"/>
    <w:rsid w:val="00243F99"/>
    <w:rsid w:val="002520E2"/>
    <w:rsid w:val="002648D5"/>
    <w:rsid w:val="00280176"/>
    <w:rsid w:val="002827DD"/>
    <w:rsid w:val="002A523B"/>
    <w:rsid w:val="002B2621"/>
    <w:rsid w:val="002B2FA1"/>
    <w:rsid w:val="002F1473"/>
    <w:rsid w:val="00302BF4"/>
    <w:rsid w:val="003037DF"/>
    <w:rsid w:val="003124B3"/>
    <w:rsid w:val="003322E6"/>
    <w:rsid w:val="00335885"/>
    <w:rsid w:val="003751A7"/>
    <w:rsid w:val="003858CD"/>
    <w:rsid w:val="00386805"/>
    <w:rsid w:val="0039449C"/>
    <w:rsid w:val="003948F2"/>
    <w:rsid w:val="003A5F7B"/>
    <w:rsid w:val="003B1321"/>
    <w:rsid w:val="003B2370"/>
    <w:rsid w:val="0041165E"/>
    <w:rsid w:val="00416BA1"/>
    <w:rsid w:val="00454CD6"/>
    <w:rsid w:val="00462E36"/>
    <w:rsid w:val="00463345"/>
    <w:rsid w:val="00463F09"/>
    <w:rsid w:val="0047766E"/>
    <w:rsid w:val="004A3FEE"/>
    <w:rsid w:val="004A7685"/>
    <w:rsid w:val="004C168C"/>
    <w:rsid w:val="004D30EC"/>
    <w:rsid w:val="004D5479"/>
    <w:rsid w:val="004F0644"/>
    <w:rsid w:val="004F5A20"/>
    <w:rsid w:val="004F7EC2"/>
    <w:rsid w:val="005329CE"/>
    <w:rsid w:val="00547FAB"/>
    <w:rsid w:val="00560502"/>
    <w:rsid w:val="00560F13"/>
    <w:rsid w:val="005726AF"/>
    <w:rsid w:val="005A2B40"/>
    <w:rsid w:val="005A4FE6"/>
    <w:rsid w:val="005B2384"/>
    <w:rsid w:val="005F21BF"/>
    <w:rsid w:val="005F3D9C"/>
    <w:rsid w:val="00605D6F"/>
    <w:rsid w:val="00630FB5"/>
    <w:rsid w:val="00653E0D"/>
    <w:rsid w:val="006577CA"/>
    <w:rsid w:val="006775D9"/>
    <w:rsid w:val="006A29AE"/>
    <w:rsid w:val="006A7D84"/>
    <w:rsid w:val="006B0C5E"/>
    <w:rsid w:val="006B1CA1"/>
    <w:rsid w:val="006C112C"/>
    <w:rsid w:val="006D63DC"/>
    <w:rsid w:val="006E3BE4"/>
    <w:rsid w:val="00717220"/>
    <w:rsid w:val="00720E86"/>
    <w:rsid w:val="00730200"/>
    <w:rsid w:val="007550F0"/>
    <w:rsid w:val="007560DA"/>
    <w:rsid w:val="007765A6"/>
    <w:rsid w:val="00783037"/>
    <w:rsid w:val="00787062"/>
    <w:rsid w:val="007A0BBB"/>
    <w:rsid w:val="007C5A0F"/>
    <w:rsid w:val="00807ADB"/>
    <w:rsid w:val="00810D74"/>
    <w:rsid w:val="00821122"/>
    <w:rsid w:val="0082376D"/>
    <w:rsid w:val="00852557"/>
    <w:rsid w:val="00876541"/>
    <w:rsid w:val="00883CBC"/>
    <w:rsid w:val="008857D2"/>
    <w:rsid w:val="008A7A49"/>
    <w:rsid w:val="008B5C38"/>
    <w:rsid w:val="008F188D"/>
    <w:rsid w:val="00911B48"/>
    <w:rsid w:val="00916EA5"/>
    <w:rsid w:val="00923AF2"/>
    <w:rsid w:val="00925DE8"/>
    <w:rsid w:val="00934D05"/>
    <w:rsid w:val="0094267B"/>
    <w:rsid w:val="00966C18"/>
    <w:rsid w:val="00974F08"/>
    <w:rsid w:val="0098212D"/>
    <w:rsid w:val="009947C7"/>
    <w:rsid w:val="009B25D4"/>
    <w:rsid w:val="009D2A03"/>
    <w:rsid w:val="009E18C9"/>
    <w:rsid w:val="00A02A84"/>
    <w:rsid w:val="00A31D32"/>
    <w:rsid w:val="00A32769"/>
    <w:rsid w:val="00A32B3E"/>
    <w:rsid w:val="00A32E0C"/>
    <w:rsid w:val="00A573FD"/>
    <w:rsid w:val="00A57C0A"/>
    <w:rsid w:val="00A8145F"/>
    <w:rsid w:val="00AA362D"/>
    <w:rsid w:val="00AA7589"/>
    <w:rsid w:val="00AB7586"/>
    <w:rsid w:val="00AD4C0D"/>
    <w:rsid w:val="00AE133D"/>
    <w:rsid w:val="00AE3C79"/>
    <w:rsid w:val="00AF4205"/>
    <w:rsid w:val="00B00B12"/>
    <w:rsid w:val="00B04D58"/>
    <w:rsid w:val="00B1086D"/>
    <w:rsid w:val="00B324B5"/>
    <w:rsid w:val="00B33615"/>
    <w:rsid w:val="00B37EB2"/>
    <w:rsid w:val="00B56446"/>
    <w:rsid w:val="00B67FBE"/>
    <w:rsid w:val="00B730DE"/>
    <w:rsid w:val="00B7715D"/>
    <w:rsid w:val="00B830C4"/>
    <w:rsid w:val="00BD52B0"/>
    <w:rsid w:val="00BE4F5B"/>
    <w:rsid w:val="00BF0356"/>
    <w:rsid w:val="00BF3A50"/>
    <w:rsid w:val="00C10150"/>
    <w:rsid w:val="00C154A6"/>
    <w:rsid w:val="00C31813"/>
    <w:rsid w:val="00C3397F"/>
    <w:rsid w:val="00C551D9"/>
    <w:rsid w:val="00C624A1"/>
    <w:rsid w:val="00C72437"/>
    <w:rsid w:val="00C8096D"/>
    <w:rsid w:val="00C95AAE"/>
    <w:rsid w:val="00D011E7"/>
    <w:rsid w:val="00D2238B"/>
    <w:rsid w:val="00D23888"/>
    <w:rsid w:val="00D3419F"/>
    <w:rsid w:val="00D467A0"/>
    <w:rsid w:val="00D52F61"/>
    <w:rsid w:val="00D5390B"/>
    <w:rsid w:val="00DB3E82"/>
    <w:rsid w:val="00DB56B5"/>
    <w:rsid w:val="00DC7A43"/>
    <w:rsid w:val="00DD3A1E"/>
    <w:rsid w:val="00DF2747"/>
    <w:rsid w:val="00DF5862"/>
    <w:rsid w:val="00DF7435"/>
    <w:rsid w:val="00E3404C"/>
    <w:rsid w:val="00E45EFB"/>
    <w:rsid w:val="00E46ADD"/>
    <w:rsid w:val="00E61D89"/>
    <w:rsid w:val="00E81C93"/>
    <w:rsid w:val="00E87BE7"/>
    <w:rsid w:val="00E959B7"/>
    <w:rsid w:val="00EA7039"/>
    <w:rsid w:val="00ED19E2"/>
    <w:rsid w:val="00EF6086"/>
    <w:rsid w:val="00F15D8A"/>
    <w:rsid w:val="00F17AE1"/>
    <w:rsid w:val="00F4123D"/>
    <w:rsid w:val="00F64418"/>
    <w:rsid w:val="00F86A9E"/>
    <w:rsid w:val="00FA4265"/>
    <w:rsid w:val="00FB3984"/>
    <w:rsid w:val="00FC76E0"/>
    <w:rsid w:val="00FD6F5C"/>
    <w:rsid w:val="00FF4682"/>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paragraph" w:styleId="Revision">
    <w:name w:val="Revision"/>
    <w:hidden/>
    <w:uiPriority w:val="99"/>
    <w:semiHidden/>
    <w:rsid w:val="00A31D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563331">
      <w:bodyDiv w:val="1"/>
      <w:marLeft w:val="0"/>
      <w:marRight w:val="0"/>
      <w:marTop w:val="0"/>
      <w:marBottom w:val="0"/>
      <w:divBdr>
        <w:top w:val="none" w:sz="0" w:space="0" w:color="auto"/>
        <w:left w:val="none" w:sz="0" w:space="0" w:color="auto"/>
        <w:bottom w:val="none" w:sz="0" w:space="0" w:color="auto"/>
        <w:right w:val="none" w:sz="0" w:space="0" w:color="auto"/>
      </w:divBdr>
    </w:div>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398822947">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 w:id="170027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hesapeakebay.net/who/group/enhancing_partnering_leadership_and_management_goal_implementation_team" TargetMode="Externa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ree.laura@epa.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at/adaptive_management" TargetMode="External"/><Relationship Id="rId5" Type="http://schemas.openxmlformats.org/officeDocument/2006/relationships/numbering" Target="numbering.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hyperlink" Target="http://www.chesapeakebay.net/who/group/enhancing_partnering_leadership_and_management_goal_implementation_t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3.xml><?xml version="1.0" encoding="utf-8"?>
<ds:datastoreItem xmlns:ds="http://schemas.openxmlformats.org/officeDocument/2006/customXml" ds:itemID="{65322F24-75EF-4555-8A5D-85B1715A0ADC}">
  <ds:schemaRefs>
    <ds:schemaRef ds:uri="http://www.w3.org/XML/1998/namespace"/>
    <ds:schemaRef ds:uri="http://purl.org/dc/terms/"/>
    <ds:schemaRef ds:uri="4a1e9e52-b1df-48d5-aa62-72081cda54bb"/>
    <ds:schemaRef ds:uri="http://schemas.microsoft.com/office/2006/documentManagement/types"/>
    <ds:schemaRef ds:uri="http://schemas.microsoft.com/office/2006/metadata/properties"/>
    <ds:schemaRef ds:uri="http://purl.org/dc/elements/1.1/"/>
    <ds:schemaRef ds:uri="81493b60-ac3d-43de-8143-f671739172a3"/>
    <ds:schemaRef ds:uri="http://schemas.openxmlformats.org/package/2006/metadata/core-propertie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734B7684-B439-4549-8BC0-F2AE4EFE1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33</Pages>
  <Words>7102</Words>
  <Characters>40485</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CBPStaff</cp:lastModifiedBy>
  <cp:revision>7</cp:revision>
  <cp:lastPrinted>2017-08-02T19:00:00Z</cp:lastPrinted>
  <dcterms:created xsi:type="dcterms:W3CDTF">2018-08-07T16:22:00Z</dcterms:created>
  <dcterms:modified xsi:type="dcterms:W3CDTF">2018-08-07T20:59:00Z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