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2605"/>
        <w:gridCol w:w="6745"/>
      </w:tblGrid>
      <w:tr w:rsidR="00694E13" w:rsidRPr="00C86A61" w:rsidTr="005A63ED">
        <w:tc>
          <w:tcPr>
            <w:tcW w:w="9350" w:type="dxa"/>
            <w:gridSpan w:val="2"/>
          </w:tcPr>
          <w:p w:rsidR="00694E13" w:rsidRPr="00C86A61" w:rsidRDefault="00694E13" w:rsidP="005A63ED">
            <w:pPr>
              <w:rPr>
                <w:b/>
              </w:rPr>
            </w:pPr>
            <w:r w:rsidRPr="00FF308B">
              <w:rPr>
                <w:b/>
              </w:rPr>
              <w:t>Science</w:t>
            </w:r>
          </w:p>
        </w:tc>
      </w:tr>
      <w:tr w:rsidR="00694E13" w:rsidTr="005A63ED">
        <w:tc>
          <w:tcPr>
            <w:tcW w:w="2605" w:type="dxa"/>
          </w:tcPr>
          <w:p w:rsidR="00694E13" w:rsidRDefault="00694E13" w:rsidP="005A63ED">
            <w:r>
              <w:t>Improved Information for Reduction Strategy</w:t>
            </w:r>
          </w:p>
        </w:tc>
        <w:tc>
          <w:tcPr>
            <w:tcW w:w="6745" w:type="dxa"/>
          </w:tcPr>
          <w:p w:rsidR="00694E13" w:rsidDel="00792863" w:rsidRDefault="00694E13" w:rsidP="00694E13">
            <w:pPr>
              <w:pStyle w:val="NoSpacing"/>
              <w:numPr>
                <w:ilvl w:val="0"/>
                <w:numId w:val="1"/>
              </w:numPr>
              <w:ind w:left="360"/>
              <w:rPr>
                <w:del w:id="0" w:author="Majcher, Emily H" w:date="2018-08-07T17:04:00Z"/>
              </w:rPr>
            </w:pPr>
            <w:del w:id="1" w:author="Majcher, Emily H" w:date="2018-08-07T17:04:00Z">
              <w:r w:rsidDel="00792863">
                <w:delText xml:space="preserve">Support enhancement of available </w:delText>
              </w:r>
              <w:r w:rsidRPr="001348D8" w:rsidDel="00792863">
                <w:rPr>
                  <w:b/>
                </w:rPr>
                <w:delText>information on construction activities associated with the demolition/remodeling of buildings</w:delText>
              </w:r>
              <w:r w:rsidRPr="00343C29" w:rsidDel="00792863">
                <w:delText xml:space="preserve"> PCB containing materials and disturbance of contaminated soils is a source of PCBs in unregulated and NPDES regulated stormwater.  </w:delText>
              </w:r>
            </w:del>
          </w:p>
          <w:p w:rsidR="00694E13" w:rsidDel="00792863" w:rsidRDefault="00694E13" w:rsidP="00694E13">
            <w:pPr>
              <w:pStyle w:val="NoSpacing"/>
              <w:numPr>
                <w:ilvl w:val="0"/>
                <w:numId w:val="1"/>
              </w:numPr>
              <w:ind w:left="360"/>
              <w:rPr>
                <w:del w:id="2" w:author="Majcher, Emily H" w:date="2018-08-07T17:04:00Z"/>
              </w:rPr>
            </w:pPr>
            <w:del w:id="3" w:author="Majcher, Emily H" w:date="2018-08-07T17:04:00Z">
              <w:r w:rsidRPr="00343C29" w:rsidDel="00792863">
                <w:delText xml:space="preserve">Conduct </w:delText>
              </w:r>
              <w:r w:rsidDel="00792863">
                <w:delText xml:space="preserve">literature search </w:delText>
              </w:r>
              <w:r w:rsidRPr="00343C29" w:rsidDel="00792863">
                <w:delText xml:space="preserve">to investigate </w:delText>
              </w:r>
              <w:r w:rsidRPr="001348D8" w:rsidDel="00792863">
                <w:rPr>
                  <w:b/>
                </w:rPr>
                <w:delText xml:space="preserve">whether land application of biosolids in commercial and agricultural practices is a </w:delText>
              </w:r>
              <w:r w:rsidDel="00792863">
                <w:rPr>
                  <w:b/>
                </w:rPr>
                <w:delText>pathway</w:delText>
              </w:r>
              <w:r w:rsidRPr="001348D8" w:rsidDel="00792863">
                <w:rPr>
                  <w:b/>
                </w:rPr>
                <w:delText xml:space="preserve"> </w:delText>
              </w:r>
              <w:r w:rsidDel="00792863">
                <w:rPr>
                  <w:b/>
                </w:rPr>
                <w:delText>for</w:delText>
              </w:r>
              <w:r w:rsidRPr="001348D8" w:rsidDel="00792863">
                <w:rPr>
                  <w:b/>
                </w:rPr>
                <w:delText xml:space="preserve"> PCBs</w:delText>
              </w:r>
              <w:r w:rsidRPr="00343C29" w:rsidDel="00792863">
                <w:delText xml:space="preserve"> in unregulated and NPDES regulated stormwater.</w:delText>
              </w:r>
              <w:r w:rsidDel="00792863">
                <w:delText xml:space="preserve"> Based on results, determine whether additional research is needed.</w:delText>
              </w:r>
            </w:del>
          </w:p>
          <w:p w:rsidR="00694E13" w:rsidDel="00792863" w:rsidRDefault="00694E13" w:rsidP="00694E13">
            <w:pPr>
              <w:pStyle w:val="NoSpacing"/>
              <w:numPr>
                <w:ilvl w:val="0"/>
                <w:numId w:val="1"/>
              </w:numPr>
              <w:ind w:left="360"/>
              <w:rPr>
                <w:del w:id="4" w:author="Majcher, Emily H" w:date="2018-08-07T17:04:00Z"/>
              </w:rPr>
            </w:pPr>
            <w:del w:id="5" w:author="Majcher, Emily H" w:date="2018-08-07T17:04:00Z">
              <w:r w:rsidRPr="00343C29" w:rsidDel="00792863">
                <w:delText xml:space="preserve">Conduct research initiative to investigate </w:delText>
              </w:r>
              <w:r w:rsidRPr="001348D8" w:rsidDel="00792863">
                <w:rPr>
                  <w:b/>
                </w:rPr>
                <w:delText>whether land application of dredged material from the maintenance of stormwater BMPs is a source</w:delText>
              </w:r>
              <w:r w:rsidRPr="00343C29" w:rsidDel="00792863">
                <w:delText xml:space="preserve"> of PCBs in unregulated and NPDES regulated stormwater.</w:delText>
              </w:r>
              <w:r w:rsidDel="00792863">
                <w:delText xml:space="preserve"> Based on results, determine whether additional research is needed.</w:delText>
              </w:r>
            </w:del>
          </w:p>
          <w:p w:rsidR="00694E13" w:rsidDel="00792863" w:rsidRDefault="00694E13" w:rsidP="00694E13">
            <w:pPr>
              <w:pStyle w:val="NoSpacing"/>
              <w:numPr>
                <w:ilvl w:val="0"/>
                <w:numId w:val="1"/>
              </w:numPr>
              <w:ind w:left="360"/>
              <w:rPr>
                <w:del w:id="6" w:author="Majcher, Emily H" w:date="2018-08-07T17:04:00Z"/>
              </w:rPr>
            </w:pPr>
            <w:del w:id="7" w:author="Majcher, Emily H" w:date="2018-08-07T17:04:00Z">
              <w:r w:rsidRPr="00343C29" w:rsidDel="00792863">
                <w:delText xml:space="preserve">Support </w:delText>
              </w:r>
              <w:r w:rsidRPr="001348D8" w:rsidDel="00792863">
                <w:rPr>
                  <w:b/>
                </w:rPr>
                <w:delText>research on cost-effective tools for track-down studies</w:delText>
              </w:r>
              <w:r w:rsidRPr="00343C29" w:rsidDel="00792863">
                <w:delText xml:space="preserve"> and provide a mechanism for municipalities to share information on lessons learned from PMP development and implementation strategies</w:delText>
              </w:r>
              <w:r w:rsidDel="00792863">
                <w:delText xml:space="preserve"> and methods for documenting and sharing the information</w:delText>
              </w:r>
              <w:r w:rsidRPr="00343C29" w:rsidDel="00792863">
                <w:delText xml:space="preserve">.  </w:delText>
              </w:r>
            </w:del>
          </w:p>
          <w:p w:rsidR="00694E13" w:rsidDel="00792863" w:rsidRDefault="00694E13" w:rsidP="00694E13">
            <w:pPr>
              <w:pStyle w:val="NoSpacing"/>
              <w:numPr>
                <w:ilvl w:val="0"/>
                <w:numId w:val="1"/>
              </w:numPr>
              <w:ind w:left="360"/>
              <w:rPr>
                <w:del w:id="8" w:author="Majcher, Emily H" w:date="2018-08-07T17:04:00Z"/>
              </w:rPr>
            </w:pPr>
            <w:del w:id="9" w:author="Majcher, Emily H" w:date="2018-08-07T17:04:00Z">
              <w:r w:rsidRPr="001348D8" w:rsidDel="00792863">
                <w:rPr>
                  <w:b/>
                </w:rPr>
                <w:delText>Review the 2015 NATA report to determine the need for further investigation of atmospheric sources of PCBs</w:delText>
              </w:r>
              <w:r w:rsidRPr="00343C29" w:rsidDel="00792863">
                <w:delText>, characteriz</w:delText>
              </w:r>
              <w:r w:rsidDel="00792863">
                <w:delText xml:space="preserve">ation of </w:delText>
              </w:r>
              <w:r w:rsidRPr="00343C29" w:rsidDel="00792863">
                <w:delText xml:space="preserve">PCB concentrations in atmospheric deposition to the watershed and Bay, and determine the significance of these sources for bioaccumulation in fish.  </w:delText>
              </w:r>
              <w:r w:rsidDel="00792863">
                <w:delText>H</w:delText>
              </w:r>
              <w:r w:rsidRPr="00343C29" w:rsidDel="00792863">
                <w:delText xml:space="preserve">omolog distribution profiles for PCBs in atmospheric deposition </w:delText>
              </w:r>
              <w:r w:rsidDel="00792863">
                <w:delText>c</w:delText>
              </w:r>
              <w:r w:rsidRPr="00343C29" w:rsidDel="00792863">
                <w:delText xml:space="preserve">ould be evaluated to determine whether mid-weight congeners are present at levels that significantly contribute to bioaccumulation in fish. </w:delText>
              </w:r>
            </w:del>
          </w:p>
          <w:p w:rsidR="00694E13" w:rsidDel="00792863" w:rsidRDefault="00694E13" w:rsidP="00694E13">
            <w:pPr>
              <w:pStyle w:val="NoSpacing"/>
              <w:numPr>
                <w:ilvl w:val="0"/>
                <w:numId w:val="1"/>
              </w:numPr>
              <w:ind w:left="360"/>
              <w:rPr>
                <w:del w:id="10" w:author="Majcher, Emily H" w:date="2018-08-07T17:04:00Z"/>
              </w:rPr>
            </w:pPr>
            <w:del w:id="11" w:author="Majcher, Emily H" w:date="2018-08-07T17:04:00Z">
              <w:r w:rsidDel="00792863">
                <w:delText xml:space="preserve">Conduct literature search to </w:delText>
              </w:r>
              <w:r w:rsidRPr="001348D8" w:rsidDel="00792863">
                <w:rPr>
                  <w:b/>
                </w:rPr>
                <w:delText>evaluate the contribution of smaller combustion sources</w:delText>
              </w:r>
              <w:r w:rsidDel="00792863">
                <w:delText xml:space="preserve"> to PCB loads in the watershed.</w:delText>
              </w:r>
              <w:r w:rsidRPr="00343C29" w:rsidDel="00792863">
                <w:delText xml:space="preserve"> </w:delText>
              </w:r>
              <w:r w:rsidDel="00792863">
                <w:delText>Example sources include</w:delText>
              </w:r>
              <w:r w:rsidRPr="00343C29" w:rsidDel="00792863">
                <w:delText xml:space="preserve"> residential wood stoves, fireplaces</w:delText>
              </w:r>
              <w:r w:rsidDel="00792863">
                <w:delText>, oil burners that use recycled oil</w:delText>
              </w:r>
              <w:r w:rsidRPr="00343C29" w:rsidDel="00792863">
                <w:delText xml:space="preserve"> and backyard trash burning</w:delText>
              </w:r>
              <w:r w:rsidDel="00792863">
                <w:delText>.</w:delText>
              </w:r>
              <w:r w:rsidRPr="00343C29" w:rsidDel="00792863">
                <w:delText xml:space="preserve">  </w:delText>
              </w:r>
              <w:r w:rsidDel="00792863">
                <w:delText>T</w:delText>
              </w:r>
              <w:r w:rsidRPr="00343C29" w:rsidDel="00792863">
                <w:delText xml:space="preserve">he sheer number of them, combined with their poor dispersion characteristics, might make these sources, when aggregated, a measureable source of deposition to the Bay or to smaller sub-watersheds.  An evaluation of these sources in the Chesapeake Bay watershed could </w:delText>
              </w:r>
              <w:r w:rsidDel="00792863">
                <w:delText xml:space="preserve">informative </w:delText>
              </w:r>
              <w:r w:rsidRPr="00343C29" w:rsidDel="00792863">
                <w:delText>as part of a future source track-down study.</w:delText>
              </w:r>
            </w:del>
          </w:p>
          <w:p w:rsidR="00694E13" w:rsidRDefault="00694E13" w:rsidP="00694E13">
            <w:pPr>
              <w:pStyle w:val="NoSpacing"/>
              <w:numPr>
                <w:ilvl w:val="0"/>
                <w:numId w:val="1"/>
              </w:numPr>
              <w:ind w:left="360"/>
            </w:pPr>
            <w:del w:id="12" w:author="Majcher, Emily H" w:date="2018-08-07T17:04:00Z">
              <w:r w:rsidDel="00792863">
                <w:delText>A</w:delText>
              </w:r>
              <w:r w:rsidRPr="00343C29" w:rsidDel="00792863">
                <w:delText xml:space="preserve"> project is underway to </w:delText>
              </w:r>
              <w:r w:rsidRPr="001348D8" w:rsidDel="00792863">
                <w:rPr>
                  <w:b/>
                </w:rPr>
                <w:delText>determine the relative amount of PCB reduction that might occur across the range of BMPs implemented for the Chesapeake Bay nutrient and sediment TMDL</w:delText>
              </w:r>
              <w:r w:rsidDel="00792863">
                <w:delText>.</w:delText>
              </w:r>
              <w:r w:rsidRPr="00343C29" w:rsidDel="00792863">
                <w:delText xml:space="preserve">  The BMPs will be cross-correlated with contaminant </w:delText>
              </w:r>
              <w:r w:rsidDel="00792863">
                <w:delText>pathway</w:delText>
              </w:r>
              <w:r w:rsidRPr="00343C29" w:rsidDel="00792863">
                <w:delText>s and their association with land use and industrial sources (e.g., urban stormwater, agriculture, landfills, dredged material disposal facilities, hazardous waste sites, and industrial operations).  The study will assess and explain the most beneficial management actions that could leverage current TMDLs and watershed implementation plans (WIPs) to achieve multiple benefits for nutrient, sediment, and toxic contaminant reductions</w:delText>
              </w:r>
            </w:del>
            <w:r w:rsidRPr="00343C29">
              <w:t>.</w:t>
            </w:r>
          </w:p>
        </w:tc>
      </w:tr>
      <w:tr w:rsidR="00694E13" w:rsidTr="005A63ED">
        <w:tc>
          <w:tcPr>
            <w:tcW w:w="2605" w:type="dxa"/>
          </w:tcPr>
          <w:p w:rsidR="00694E13" w:rsidRDefault="00694E13" w:rsidP="005A63ED">
            <w:r>
              <w:lastRenderedPageBreak/>
              <w:t>PCB Monitoring</w:t>
            </w:r>
          </w:p>
        </w:tc>
        <w:tc>
          <w:tcPr>
            <w:tcW w:w="6745" w:type="dxa"/>
          </w:tcPr>
          <w:p w:rsidR="00694E13" w:rsidDel="00792863" w:rsidRDefault="00694E13" w:rsidP="00694E13">
            <w:pPr>
              <w:pStyle w:val="NoSpacing"/>
              <w:numPr>
                <w:ilvl w:val="0"/>
                <w:numId w:val="1"/>
              </w:numPr>
              <w:ind w:left="360"/>
              <w:rPr>
                <w:del w:id="13" w:author="Majcher, Emily H" w:date="2018-08-07T16:58:00Z"/>
                <w:i/>
              </w:rPr>
            </w:pPr>
            <w:del w:id="14" w:author="Majcher, Emily H" w:date="2018-08-07T16:58:00Z">
              <w:r w:rsidRPr="001348D8" w:rsidDel="00792863">
                <w:rPr>
                  <w:b/>
                </w:rPr>
                <w:delText xml:space="preserve">Encourage use of the high-sensitivity </w:delText>
              </w:r>
              <w:r w:rsidDel="00792863">
                <w:rPr>
                  <w:b/>
                </w:rPr>
                <w:delText xml:space="preserve">congener-based </w:delText>
              </w:r>
              <w:r w:rsidRPr="001348D8" w:rsidDel="00792863">
                <w:rPr>
                  <w:b/>
                </w:rPr>
                <w:delText>method</w:delText>
              </w:r>
              <w:r w:rsidDel="00792863">
                <w:rPr>
                  <w:b/>
                </w:rPr>
                <w:delText>s</w:delText>
              </w:r>
              <w:r w:rsidRPr="001348D8" w:rsidDel="00792863">
                <w:rPr>
                  <w:b/>
                </w:rPr>
                <w:delText xml:space="preserve"> </w:delText>
              </w:r>
              <w:r w:rsidRPr="00343C29" w:rsidDel="00792863">
                <w:delText>to analyze PCBs</w:delText>
              </w:r>
              <w:r w:rsidDel="00792863">
                <w:delText xml:space="preserve"> to</w:delText>
              </w:r>
              <w:r w:rsidRPr="00343C29" w:rsidDel="00792863">
                <w:delText xml:space="preserve"> ensure that PCB</w:delText>
              </w:r>
              <w:r w:rsidDel="00792863">
                <w:delText xml:space="preserve"> </w:delText>
              </w:r>
              <w:r w:rsidRPr="00343C29" w:rsidDel="00792863">
                <w:delText>s</w:delText>
              </w:r>
              <w:r w:rsidDel="00792863">
                <w:delText>ources</w:delText>
              </w:r>
              <w:r w:rsidRPr="00343C29" w:rsidDel="00792863">
                <w:delText xml:space="preserve"> are being characterized accurately</w:delText>
              </w:r>
              <w:r w:rsidDel="00792863">
                <w:delText xml:space="preserve"> when such characterization can help with source identification</w:delText>
              </w:r>
              <w:r w:rsidRPr="00343C29" w:rsidDel="00792863">
                <w:delText>.</w:delText>
              </w:r>
            </w:del>
          </w:p>
          <w:p w:rsidR="00694E13" w:rsidRDefault="00694E13" w:rsidP="00694E13">
            <w:pPr>
              <w:pStyle w:val="NoSpacing"/>
              <w:numPr>
                <w:ilvl w:val="0"/>
                <w:numId w:val="1"/>
              </w:numPr>
              <w:ind w:left="360"/>
            </w:pPr>
            <w:del w:id="15" w:author="Majcher, Emily H" w:date="2018-08-07T16:58:00Z">
              <w:r w:rsidDel="00792863">
                <w:rPr>
                  <w:b/>
                </w:rPr>
                <w:delText>Identify barriers and opportunities</w:delText>
              </w:r>
              <w:r w:rsidRPr="001348D8" w:rsidDel="00792863">
                <w:rPr>
                  <w:b/>
                </w:rPr>
                <w:delText xml:space="preserve"> </w:delText>
              </w:r>
              <w:r w:rsidDel="00792863">
                <w:rPr>
                  <w:b/>
                </w:rPr>
                <w:delText>related to m</w:delText>
              </w:r>
              <w:r w:rsidRPr="001348D8" w:rsidDel="00792863">
                <w:rPr>
                  <w:b/>
                </w:rPr>
                <w:delText xml:space="preserve">ore frequent use of EPA 1668 </w:delText>
              </w:r>
              <w:r w:rsidRPr="00343C29" w:rsidDel="00792863">
                <w:delText xml:space="preserve">for </w:delText>
              </w:r>
              <w:r w:rsidDel="00792863">
                <w:delText xml:space="preserve">contaminated sites, wastewater and </w:delText>
              </w:r>
              <w:r w:rsidRPr="00343C29" w:rsidDel="00792863">
                <w:delText xml:space="preserve">regulated </w:delText>
              </w:r>
              <w:r w:rsidDel="00792863">
                <w:delText xml:space="preserve">and unregulated </w:delText>
              </w:r>
              <w:r w:rsidRPr="00343C29" w:rsidDel="00792863">
                <w:delText>stormwater dischargers</w:delText>
              </w:r>
              <w:r w:rsidDel="00792863">
                <w:delText xml:space="preserve"> as a screening tool (as is underway in VA)</w:delText>
              </w:r>
              <w:r w:rsidRPr="00343C29" w:rsidDel="00792863">
                <w:delText xml:space="preserve"> or </w:delText>
              </w:r>
              <w:r w:rsidDel="00792863">
                <w:delText xml:space="preserve">for </w:delText>
              </w:r>
              <w:r w:rsidRPr="00343C29" w:rsidDel="00792863">
                <w:delText xml:space="preserve">a targeted subset of permittees.  This </w:delText>
              </w:r>
              <w:r w:rsidDel="00792863">
                <w:delText xml:space="preserve">effort could also be targeted to </w:delText>
              </w:r>
              <w:r w:rsidRPr="00343C29" w:rsidDel="00792863">
                <w:delText>industrial stormwater permittees with SIC classifications that indicate the facility has the potential for PCB contamination on site from historical use or current operation or disposal of PCB containing materials.</w:delText>
              </w:r>
            </w:del>
          </w:p>
        </w:tc>
      </w:tr>
      <w:tr w:rsidR="00694E13" w:rsidTr="005A63ED">
        <w:tc>
          <w:tcPr>
            <w:tcW w:w="2605" w:type="dxa"/>
          </w:tcPr>
          <w:p w:rsidR="00694E13" w:rsidRDefault="00694E13" w:rsidP="005A63ED">
            <w:pPr>
              <w:rPr>
                <w:ins w:id="16" w:author="Majcher, Emily H" w:date="2018-08-07T17:08:00Z"/>
              </w:rPr>
            </w:pPr>
            <w:r>
              <w:t>Inadvertent Production</w:t>
            </w:r>
          </w:p>
          <w:p w:rsidR="00402569" w:rsidRDefault="00402569" w:rsidP="005A63ED">
            <w:ins w:id="17" w:author="Majcher, Emily H" w:date="2018-08-07T17:08:00Z">
              <w:r>
                <w:t>Should this be retained?</w:t>
              </w:r>
            </w:ins>
          </w:p>
        </w:tc>
        <w:tc>
          <w:tcPr>
            <w:tcW w:w="6745" w:type="dxa"/>
          </w:tcPr>
          <w:p w:rsidR="00694E13" w:rsidRDefault="00694E13" w:rsidP="00694E13">
            <w:pPr>
              <w:pStyle w:val="NoSpacing"/>
              <w:numPr>
                <w:ilvl w:val="0"/>
                <w:numId w:val="2"/>
              </w:numPr>
            </w:pPr>
            <w:r w:rsidRPr="001348D8">
              <w:rPr>
                <w:b/>
              </w:rPr>
              <w:t>Explore opportunities to reduce the inadvertent manufacture of PCBs</w:t>
            </w:r>
            <w:r w:rsidRPr="00343C29">
              <w:t xml:space="preserve"> through the implementation of </w:t>
            </w:r>
            <w:r>
              <w:t>p</w:t>
            </w:r>
            <w:r w:rsidRPr="00343C29">
              <w:t xml:space="preserve">ollution </w:t>
            </w:r>
            <w:r>
              <w:t>p</w:t>
            </w:r>
            <w:r w:rsidRPr="00343C29">
              <w:t xml:space="preserve">revention measures </w:t>
            </w:r>
            <w:r>
              <w:t xml:space="preserve">in </w:t>
            </w:r>
            <w:r w:rsidRPr="00343C29">
              <w:t xml:space="preserve">applicable </w:t>
            </w:r>
            <w:r>
              <w:t>industries</w:t>
            </w:r>
            <w:r w:rsidRPr="00343C29">
              <w:t xml:space="preserve">.  Review Environmental Council of States resolution on PCBs for additional opportunities to reduce the inadvertent manufacture of PCBs. </w:t>
            </w:r>
          </w:p>
        </w:tc>
      </w:tr>
      <w:tr w:rsidR="00AD3F1B" w:rsidTr="005A63ED">
        <w:tc>
          <w:tcPr>
            <w:tcW w:w="2605" w:type="dxa"/>
          </w:tcPr>
          <w:p w:rsidR="00AD3F1B" w:rsidRDefault="00AD3F1B" w:rsidP="005A63ED">
            <w:ins w:id="18" w:author="Majcher, Emily H" w:date="2018-08-07T16:56:00Z">
              <w:r>
                <w:t>Identify Source</w:t>
              </w:r>
            </w:ins>
            <w:ins w:id="19" w:author="Majcher, Emily H" w:date="2018-08-07T17:03:00Z">
              <w:r w:rsidR="00792863">
                <w:t>s</w:t>
              </w:r>
            </w:ins>
          </w:p>
        </w:tc>
        <w:tc>
          <w:tcPr>
            <w:tcW w:w="6745" w:type="dxa"/>
          </w:tcPr>
          <w:p w:rsidR="00792863" w:rsidRDefault="00792863" w:rsidP="00792863">
            <w:pPr>
              <w:pStyle w:val="NoSpacing"/>
              <w:numPr>
                <w:ilvl w:val="0"/>
                <w:numId w:val="2"/>
              </w:numPr>
              <w:rPr>
                <w:ins w:id="20" w:author="Majcher, Emily H" w:date="2018-08-07T17:04:00Z"/>
              </w:rPr>
            </w:pPr>
            <w:ins w:id="21" w:author="Majcher, Emily H" w:date="2018-08-07T17:04:00Z">
              <w:r>
                <w:t xml:space="preserve">Support enhancement of available </w:t>
              </w:r>
              <w:r w:rsidRPr="001348D8">
                <w:rPr>
                  <w:b/>
                </w:rPr>
                <w:t>information on construction activities associated with the demolition/remodeling of buildings</w:t>
              </w:r>
              <w:r w:rsidRPr="00343C29">
                <w:t xml:space="preserve"> PCB containing materials and disturbance of contaminated soils is a source of PCBs in unregulated and NPDES regulated stormwater.  </w:t>
              </w:r>
            </w:ins>
          </w:p>
          <w:p w:rsidR="00792863" w:rsidRDefault="00792863" w:rsidP="00792863">
            <w:pPr>
              <w:pStyle w:val="NoSpacing"/>
              <w:numPr>
                <w:ilvl w:val="0"/>
                <w:numId w:val="2"/>
              </w:numPr>
              <w:rPr>
                <w:ins w:id="22" w:author="Majcher, Emily H" w:date="2018-08-07T17:04:00Z"/>
              </w:rPr>
            </w:pPr>
            <w:ins w:id="23" w:author="Majcher, Emily H" w:date="2018-08-07T17:04:00Z">
              <w:r w:rsidRPr="00343C29">
                <w:t xml:space="preserve">Conduct </w:t>
              </w:r>
              <w:r>
                <w:t xml:space="preserve">literature search </w:t>
              </w:r>
              <w:r w:rsidRPr="00343C29">
                <w:t xml:space="preserve">to investigate </w:t>
              </w:r>
              <w:r w:rsidRPr="001348D8">
                <w:rPr>
                  <w:b/>
                </w:rPr>
                <w:t xml:space="preserve">whether land application of biosolids in commercial and agricultural practices is a </w:t>
              </w:r>
              <w:r>
                <w:rPr>
                  <w:b/>
                </w:rPr>
                <w:t>pathway</w:t>
              </w:r>
              <w:r w:rsidRPr="001348D8">
                <w:rPr>
                  <w:b/>
                </w:rPr>
                <w:t xml:space="preserve"> </w:t>
              </w:r>
              <w:r>
                <w:rPr>
                  <w:b/>
                </w:rPr>
                <w:t>for</w:t>
              </w:r>
              <w:r w:rsidRPr="001348D8">
                <w:rPr>
                  <w:b/>
                </w:rPr>
                <w:t xml:space="preserve"> PCBs</w:t>
              </w:r>
              <w:r w:rsidRPr="00343C29">
                <w:t xml:space="preserve"> in unregulated and NPDES regulated stormwater.</w:t>
              </w:r>
              <w:r>
                <w:t xml:space="preserve"> Based on results, determine whether additional research is needed.</w:t>
              </w:r>
            </w:ins>
          </w:p>
          <w:p w:rsidR="00792863" w:rsidRDefault="00792863" w:rsidP="00792863">
            <w:pPr>
              <w:pStyle w:val="NoSpacing"/>
              <w:numPr>
                <w:ilvl w:val="0"/>
                <w:numId w:val="2"/>
              </w:numPr>
              <w:rPr>
                <w:ins w:id="24" w:author="Majcher, Emily H" w:date="2018-08-07T17:04:00Z"/>
              </w:rPr>
            </w:pPr>
            <w:ins w:id="25" w:author="Majcher, Emily H" w:date="2018-08-07T17:04:00Z">
              <w:r w:rsidRPr="00343C29">
                <w:t xml:space="preserve">Conduct research initiative to investigate </w:t>
              </w:r>
              <w:r w:rsidRPr="001348D8">
                <w:rPr>
                  <w:b/>
                </w:rPr>
                <w:t>whether land application of dredged material from the maintenance of stormwater BMPs is a source</w:t>
              </w:r>
              <w:r w:rsidRPr="00343C29">
                <w:t xml:space="preserve"> of PCBs in unregulated and NPDES regulated stormwater.</w:t>
              </w:r>
              <w:r>
                <w:t xml:space="preserve"> Based on results, determine whether additional research is needed.</w:t>
              </w:r>
            </w:ins>
          </w:p>
          <w:p w:rsidR="00792863" w:rsidRDefault="00792863" w:rsidP="00792863">
            <w:pPr>
              <w:pStyle w:val="NoSpacing"/>
              <w:numPr>
                <w:ilvl w:val="0"/>
                <w:numId w:val="2"/>
              </w:numPr>
              <w:rPr>
                <w:ins w:id="26" w:author="Majcher, Emily H" w:date="2018-08-07T17:04:00Z"/>
              </w:rPr>
            </w:pPr>
            <w:ins w:id="27" w:author="Majcher, Emily H" w:date="2018-08-07T17:04:00Z">
              <w:r w:rsidRPr="00343C29">
                <w:t xml:space="preserve">Support </w:t>
              </w:r>
              <w:r w:rsidRPr="001348D8">
                <w:rPr>
                  <w:b/>
                </w:rPr>
                <w:t>research on cost-effective tools for track-down studies</w:t>
              </w:r>
              <w:r w:rsidRPr="00343C29">
                <w:t xml:space="preserve"> and provide a mechanism for municipalities to share information on lessons learned from PMP development and implementation strategies</w:t>
              </w:r>
              <w:r>
                <w:t xml:space="preserve"> and methods for documenting and sharing the information</w:t>
              </w:r>
              <w:r w:rsidRPr="00343C29">
                <w:t xml:space="preserve">.  </w:t>
              </w:r>
            </w:ins>
          </w:p>
          <w:p w:rsidR="00792863" w:rsidRDefault="00792863" w:rsidP="00792863">
            <w:pPr>
              <w:pStyle w:val="NoSpacing"/>
              <w:numPr>
                <w:ilvl w:val="0"/>
                <w:numId w:val="2"/>
              </w:numPr>
              <w:rPr>
                <w:ins w:id="28" w:author="Majcher, Emily H" w:date="2018-08-07T17:04:00Z"/>
              </w:rPr>
            </w:pPr>
            <w:ins w:id="29" w:author="Majcher, Emily H" w:date="2018-08-07T17:04:00Z">
              <w:r w:rsidRPr="001348D8">
                <w:rPr>
                  <w:b/>
                </w:rPr>
                <w:t>Review the 2015 NATA report to determine the need for further investigation of atmospheric sources of PCBs</w:t>
              </w:r>
              <w:r w:rsidRPr="00343C29">
                <w:t>, characteriz</w:t>
              </w:r>
              <w:r>
                <w:t xml:space="preserve">ation of </w:t>
              </w:r>
              <w:r w:rsidRPr="00343C29">
                <w:t xml:space="preserve">PCB concentrations in atmospheric deposition to the watershed and Bay, and determine the significance of these sources for bioaccumulation in fish.  </w:t>
              </w:r>
              <w:r>
                <w:t>H</w:t>
              </w:r>
              <w:r w:rsidRPr="00343C29">
                <w:t xml:space="preserve">omolog distribution profiles for PCBs in atmospheric deposition </w:t>
              </w:r>
              <w:r>
                <w:t>c</w:t>
              </w:r>
              <w:r w:rsidRPr="00343C29">
                <w:t xml:space="preserve">ould be evaluated to determine whether mid-weight congeners are present at levels that significantly contribute to bioaccumulation in fish. </w:t>
              </w:r>
            </w:ins>
          </w:p>
          <w:p w:rsidR="00792863" w:rsidRDefault="00792863" w:rsidP="00792863">
            <w:pPr>
              <w:pStyle w:val="NoSpacing"/>
              <w:numPr>
                <w:ilvl w:val="0"/>
                <w:numId w:val="2"/>
              </w:numPr>
              <w:rPr>
                <w:ins w:id="30" w:author="Majcher, Emily H" w:date="2018-08-07T17:04:00Z"/>
              </w:rPr>
            </w:pPr>
            <w:ins w:id="31" w:author="Majcher, Emily H" w:date="2018-08-07T17:04:00Z">
              <w:r>
                <w:t xml:space="preserve">Conduct literature search to </w:t>
              </w:r>
              <w:r w:rsidRPr="001348D8">
                <w:rPr>
                  <w:b/>
                </w:rPr>
                <w:t>evaluate the contribution of smaller combustion sources</w:t>
              </w:r>
              <w:r>
                <w:t xml:space="preserve"> to PCB loads in the watershed.</w:t>
              </w:r>
              <w:r w:rsidRPr="00343C29">
                <w:t xml:space="preserve"> </w:t>
              </w:r>
              <w:r>
                <w:t>Example sources include</w:t>
              </w:r>
              <w:r w:rsidRPr="00343C29">
                <w:t xml:space="preserve"> residential wood stoves, fireplaces</w:t>
              </w:r>
              <w:r>
                <w:t>, oil burners that use recycled oil</w:t>
              </w:r>
              <w:r w:rsidRPr="00343C29">
                <w:t xml:space="preserve"> and backyard trash burning</w:t>
              </w:r>
              <w:r>
                <w:t>.</w:t>
              </w:r>
              <w:r w:rsidRPr="00343C29">
                <w:t xml:space="preserve">  </w:t>
              </w:r>
              <w:r>
                <w:t>T</w:t>
              </w:r>
              <w:r w:rsidRPr="00343C29">
                <w:t xml:space="preserve">he sheer number of them, combined with their poor dispersion characteristics, might make </w:t>
              </w:r>
              <w:r w:rsidRPr="00343C29">
                <w:lastRenderedPageBreak/>
                <w:t xml:space="preserve">these sources, when aggregated, a measureable source of deposition to the Bay or to smaller sub-watersheds.  An evaluation of these sources in the Chesapeake Bay watershed could </w:t>
              </w:r>
              <w:r>
                <w:t xml:space="preserve">informative </w:t>
              </w:r>
              <w:r w:rsidRPr="00343C29">
                <w:t>as part of a future source track-down study.</w:t>
              </w:r>
            </w:ins>
          </w:p>
          <w:p w:rsidR="00AD3F1B" w:rsidRPr="00402569" w:rsidRDefault="00402569" w:rsidP="00792863">
            <w:pPr>
              <w:pStyle w:val="NoSpacing"/>
              <w:numPr>
                <w:ilvl w:val="0"/>
                <w:numId w:val="2"/>
              </w:numPr>
              <w:rPr>
                <w:ins w:id="32" w:author="Majcher, Emily H" w:date="2018-08-07T17:11:00Z"/>
                <w:b/>
                <w:rPrChange w:id="33" w:author="Majcher, Emily H" w:date="2018-08-07T17:11:00Z">
                  <w:rPr>
                    <w:ins w:id="34" w:author="Majcher, Emily H" w:date="2018-08-07T17:11:00Z"/>
                  </w:rPr>
                </w:rPrChange>
              </w:rPr>
            </w:pPr>
            <w:ins w:id="35" w:author="Majcher, Emily H" w:date="2018-08-07T17:10:00Z">
              <w:r>
                <w:t>High-volume storm flows are being assessed to measure sediment bound PCBs and their contribu</w:t>
              </w:r>
            </w:ins>
            <w:ins w:id="36" w:author="Majcher, Emily H" w:date="2018-08-07T17:11:00Z">
              <w:r>
                <w:t xml:space="preserve">tion to overall loading in several branches of the Anacostia River.  </w:t>
              </w:r>
            </w:ins>
          </w:p>
          <w:p w:rsidR="00402569" w:rsidRPr="001348D8" w:rsidRDefault="00402569" w:rsidP="00792863">
            <w:pPr>
              <w:pStyle w:val="NoSpacing"/>
              <w:numPr>
                <w:ilvl w:val="0"/>
                <w:numId w:val="2"/>
              </w:numPr>
              <w:rPr>
                <w:b/>
              </w:rPr>
            </w:pPr>
          </w:p>
        </w:tc>
      </w:tr>
      <w:tr w:rsidR="00792863" w:rsidTr="00792863">
        <w:trPr>
          <w:ins w:id="37" w:author="Majcher, Emily H" w:date="2018-08-07T16:57:00Z"/>
        </w:trPr>
        <w:tc>
          <w:tcPr>
            <w:tcW w:w="2605" w:type="dxa"/>
            <w:shd w:val="clear" w:color="auto" w:fill="auto"/>
          </w:tcPr>
          <w:p w:rsidR="00792863" w:rsidRDefault="00792863" w:rsidP="005A63ED">
            <w:pPr>
              <w:rPr>
                <w:ins w:id="38" w:author="Majcher, Emily H" w:date="2018-08-07T16:57:00Z"/>
              </w:rPr>
            </w:pPr>
            <w:ins w:id="39" w:author="Majcher, Emily H" w:date="2018-08-07T16:57:00Z">
              <w:r>
                <w:lastRenderedPageBreak/>
                <w:t>BMP Effectiveness</w:t>
              </w:r>
            </w:ins>
          </w:p>
        </w:tc>
        <w:tc>
          <w:tcPr>
            <w:tcW w:w="6745" w:type="dxa"/>
            <w:shd w:val="clear" w:color="auto" w:fill="auto"/>
          </w:tcPr>
          <w:p w:rsidR="00792863" w:rsidRPr="00792863" w:rsidRDefault="00792863" w:rsidP="00694E13">
            <w:pPr>
              <w:pStyle w:val="NoSpacing"/>
              <w:numPr>
                <w:ilvl w:val="0"/>
                <w:numId w:val="2"/>
              </w:numPr>
              <w:rPr>
                <w:ins w:id="40" w:author="Majcher, Emily H" w:date="2018-08-07T17:05:00Z"/>
                <w:b/>
                <w:rPrChange w:id="41" w:author="Majcher, Emily H" w:date="2018-08-07T17:05:00Z">
                  <w:rPr>
                    <w:ins w:id="42" w:author="Majcher, Emily H" w:date="2018-08-07T17:05:00Z"/>
                  </w:rPr>
                </w:rPrChange>
              </w:rPr>
            </w:pPr>
            <w:ins w:id="43" w:author="Majcher, Emily H" w:date="2018-08-07T17:04:00Z">
              <w:r>
                <w:t>A</w:t>
              </w:r>
              <w:r w:rsidRPr="00343C29">
                <w:t xml:space="preserve"> project is underway to </w:t>
              </w:r>
              <w:r w:rsidRPr="001348D8">
                <w:rPr>
                  <w:b/>
                </w:rPr>
                <w:t>determine the relative amount of PCB reduction that might occur across the range of BMPs implemented for the Chesapeake Bay nutrient and sediment TMDL</w:t>
              </w:r>
              <w:r>
                <w:t>.</w:t>
              </w:r>
              <w:r w:rsidRPr="00343C29">
                <w:t xml:space="preserve">  The BMPs will be cross-correlated with contaminant </w:t>
              </w:r>
              <w:r>
                <w:t>pathway</w:t>
              </w:r>
              <w:r w:rsidRPr="00343C29">
                <w:t>s and their association with land use and industrial sources (e.g., urban stormwater, agriculture, landfills, dredged material disposal facilities, hazardous waste sites, and industrial operations).  The study will assess and explain the most beneficial management actions that could leverage current TMDLs and watershed implementation plans (WIPs) to achieve multiple benefits for nutrient, sediment, and toxic contaminant reductions</w:t>
              </w:r>
            </w:ins>
          </w:p>
          <w:p w:rsidR="00792863" w:rsidRPr="00792863" w:rsidRDefault="00792863" w:rsidP="00694E13">
            <w:pPr>
              <w:pStyle w:val="NoSpacing"/>
              <w:numPr>
                <w:ilvl w:val="0"/>
                <w:numId w:val="2"/>
              </w:numPr>
              <w:rPr>
                <w:ins w:id="44" w:author="Majcher, Emily H" w:date="2018-08-07T17:05:00Z"/>
                <w:b/>
                <w:rPrChange w:id="45" w:author="Majcher, Emily H" w:date="2018-08-07T17:06:00Z">
                  <w:rPr>
                    <w:ins w:id="46" w:author="Majcher, Emily H" w:date="2018-08-07T17:05:00Z"/>
                  </w:rPr>
                </w:rPrChange>
              </w:rPr>
            </w:pPr>
            <w:ins w:id="47" w:author="Majcher, Emily H" w:date="2018-08-07T17:05:00Z">
              <w:r>
                <w:t xml:space="preserve">Multiple projects underway to assess the effectiveness of specific BMPs in the removal of PCBs, including dry ponds, bioretention.  </w:t>
              </w:r>
            </w:ins>
          </w:p>
          <w:p w:rsidR="00792863" w:rsidRPr="00402569" w:rsidRDefault="00792863" w:rsidP="00694E13">
            <w:pPr>
              <w:pStyle w:val="NoSpacing"/>
              <w:numPr>
                <w:ilvl w:val="0"/>
                <w:numId w:val="2"/>
              </w:numPr>
              <w:rPr>
                <w:ins w:id="48" w:author="Majcher, Emily H" w:date="2018-08-07T17:09:00Z"/>
                <w:b/>
                <w:rPrChange w:id="49" w:author="Majcher, Emily H" w:date="2018-08-07T17:09:00Z">
                  <w:rPr>
                    <w:ins w:id="50" w:author="Majcher, Emily H" w:date="2018-08-07T17:09:00Z"/>
                  </w:rPr>
                </w:rPrChange>
              </w:rPr>
            </w:pPr>
            <w:ins w:id="51" w:author="Majcher, Emily H" w:date="2018-08-07T17:06:00Z">
              <w:r>
                <w:t>Project underway to assess the enhancement of PCB degradation in stormwater controls, including detention basins (</w:t>
              </w:r>
            </w:ins>
            <w:ins w:id="52" w:author="Majcher, Emily H" w:date="2018-08-07T17:07:00Z">
              <w:r>
                <w:t>e.g., enhanced media, and biofilm coated activated carbon).</w:t>
              </w:r>
            </w:ins>
          </w:p>
          <w:p w:rsidR="00402569" w:rsidRPr="001348D8" w:rsidRDefault="00402569" w:rsidP="00402569">
            <w:pPr>
              <w:pStyle w:val="NoSpacing"/>
              <w:ind w:left="360"/>
              <w:rPr>
                <w:ins w:id="53" w:author="Majcher, Emily H" w:date="2018-08-07T16:57:00Z"/>
                <w:b/>
              </w:rPr>
              <w:pPrChange w:id="54" w:author="Majcher, Emily H" w:date="2018-08-07T17:10:00Z">
                <w:pPr>
                  <w:pStyle w:val="NoSpacing"/>
                  <w:numPr>
                    <w:numId w:val="2"/>
                  </w:numPr>
                  <w:ind w:left="360" w:hanging="360"/>
                </w:pPr>
              </w:pPrChange>
            </w:pPr>
          </w:p>
        </w:tc>
      </w:tr>
      <w:tr w:rsidR="00792863" w:rsidTr="00792863">
        <w:trPr>
          <w:ins w:id="55" w:author="Majcher, Emily H" w:date="2018-08-07T16:57:00Z"/>
        </w:trPr>
        <w:tc>
          <w:tcPr>
            <w:tcW w:w="2605" w:type="dxa"/>
            <w:shd w:val="clear" w:color="auto" w:fill="auto"/>
          </w:tcPr>
          <w:p w:rsidR="00792863" w:rsidRDefault="00792863" w:rsidP="005A63ED">
            <w:pPr>
              <w:rPr>
                <w:ins w:id="56" w:author="Majcher, Emily H" w:date="2018-08-07T16:57:00Z"/>
              </w:rPr>
            </w:pPr>
            <w:ins w:id="57" w:author="Majcher, Emily H" w:date="2018-08-07T16:57:00Z">
              <w:r>
                <w:t>Status and Change in Environmental Conditions</w:t>
              </w:r>
            </w:ins>
          </w:p>
        </w:tc>
        <w:tc>
          <w:tcPr>
            <w:tcW w:w="6745" w:type="dxa"/>
            <w:shd w:val="clear" w:color="auto" w:fill="auto"/>
          </w:tcPr>
          <w:p w:rsidR="00792863" w:rsidRDefault="00792863" w:rsidP="00792863">
            <w:pPr>
              <w:pStyle w:val="NoSpacing"/>
              <w:numPr>
                <w:ilvl w:val="0"/>
                <w:numId w:val="2"/>
              </w:numPr>
              <w:rPr>
                <w:ins w:id="58" w:author="Majcher, Emily H" w:date="2018-08-07T16:58:00Z"/>
                <w:i/>
              </w:rPr>
            </w:pPr>
            <w:ins w:id="59" w:author="Majcher, Emily H" w:date="2018-08-07T16:58:00Z">
              <w:r w:rsidRPr="001348D8">
                <w:rPr>
                  <w:b/>
                </w:rPr>
                <w:t xml:space="preserve">Encourage use of the high-sensitivity </w:t>
              </w:r>
              <w:r>
                <w:rPr>
                  <w:b/>
                </w:rPr>
                <w:t xml:space="preserve">congener-based </w:t>
              </w:r>
              <w:r w:rsidRPr="001348D8">
                <w:rPr>
                  <w:b/>
                </w:rPr>
                <w:t>method</w:t>
              </w:r>
              <w:r>
                <w:rPr>
                  <w:b/>
                </w:rPr>
                <w:t>s</w:t>
              </w:r>
              <w:r w:rsidRPr="001348D8">
                <w:rPr>
                  <w:b/>
                </w:rPr>
                <w:t xml:space="preserve"> </w:t>
              </w:r>
              <w:r w:rsidRPr="00343C29">
                <w:t>to analyze PCBs</w:t>
              </w:r>
              <w:r>
                <w:t xml:space="preserve"> to</w:t>
              </w:r>
              <w:r w:rsidRPr="00343C29">
                <w:t xml:space="preserve"> ensure that PCB</w:t>
              </w:r>
              <w:r>
                <w:t xml:space="preserve"> </w:t>
              </w:r>
              <w:r w:rsidRPr="00343C29">
                <w:t>s</w:t>
              </w:r>
              <w:r>
                <w:t>ources</w:t>
              </w:r>
              <w:r w:rsidRPr="00343C29">
                <w:t xml:space="preserve"> are being characterized accurately</w:t>
              </w:r>
              <w:r>
                <w:t xml:space="preserve"> when such characterization can help with source identification</w:t>
              </w:r>
              <w:r w:rsidRPr="00343C29">
                <w:t>.</w:t>
              </w:r>
            </w:ins>
          </w:p>
          <w:p w:rsidR="00792863" w:rsidRPr="00402569" w:rsidRDefault="00792863" w:rsidP="00792863">
            <w:pPr>
              <w:pStyle w:val="NoSpacing"/>
              <w:numPr>
                <w:ilvl w:val="0"/>
                <w:numId w:val="2"/>
              </w:numPr>
              <w:rPr>
                <w:ins w:id="60" w:author="Majcher, Emily H" w:date="2018-08-07T17:08:00Z"/>
                <w:b/>
                <w:rPrChange w:id="61" w:author="Majcher, Emily H" w:date="2018-08-07T17:08:00Z">
                  <w:rPr>
                    <w:ins w:id="62" w:author="Majcher, Emily H" w:date="2018-08-07T17:08:00Z"/>
                  </w:rPr>
                </w:rPrChange>
              </w:rPr>
            </w:pPr>
            <w:ins w:id="63" w:author="Majcher, Emily H" w:date="2018-08-07T16:58:00Z">
              <w:r>
                <w:rPr>
                  <w:b/>
                </w:rPr>
                <w:t>Identify barriers and opportunities</w:t>
              </w:r>
              <w:r w:rsidRPr="001348D8">
                <w:rPr>
                  <w:b/>
                </w:rPr>
                <w:t xml:space="preserve"> </w:t>
              </w:r>
              <w:r>
                <w:rPr>
                  <w:b/>
                </w:rPr>
                <w:t>related to m</w:t>
              </w:r>
              <w:r w:rsidRPr="001348D8">
                <w:rPr>
                  <w:b/>
                </w:rPr>
                <w:t xml:space="preserve">ore frequent use of EPA 1668 </w:t>
              </w:r>
              <w:r w:rsidRPr="00343C29">
                <w:t xml:space="preserve">for </w:t>
              </w:r>
              <w:r>
                <w:t xml:space="preserve">contaminated sites, wastewater and </w:t>
              </w:r>
              <w:r w:rsidRPr="00343C29">
                <w:t xml:space="preserve">regulated </w:t>
              </w:r>
              <w:r>
                <w:t xml:space="preserve">and unregulated </w:t>
              </w:r>
              <w:r w:rsidRPr="00343C29">
                <w:t>stormwater dischargers</w:t>
              </w:r>
              <w:r>
                <w:t xml:space="preserve"> as a screening tool (as is underway in VA)</w:t>
              </w:r>
              <w:r w:rsidRPr="00343C29">
                <w:t xml:space="preserve"> or </w:t>
              </w:r>
              <w:r>
                <w:t xml:space="preserve">for </w:t>
              </w:r>
              <w:r w:rsidRPr="00343C29">
                <w:t xml:space="preserve">a targeted subset of permittees.  This </w:t>
              </w:r>
              <w:r>
                <w:t xml:space="preserve">effort could also be targeted to </w:t>
              </w:r>
              <w:r w:rsidRPr="00343C29">
                <w:t>industrial stormwater permittees with SIC classifications that indicate the facility has the potential for PCB contamination on site from historical use or current operation or disposal of PCB containing materials.</w:t>
              </w:r>
            </w:ins>
          </w:p>
          <w:p w:rsidR="00402569" w:rsidRPr="00402569" w:rsidRDefault="00402569" w:rsidP="00792863">
            <w:pPr>
              <w:pStyle w:val="NoSpacing"/>
              <w:numPr>
                <w:ilvl w:val="0"/>
                <w:numId w:val="2"/>
              </w:numPr>
              <w:rPr>
                <w:ins w:id="64" w:author="Majcher, Emily H" w:date="2018-08-07T17:08:00Z"/>
                <w:b/>
                <w:rPrChange w:id="65" w:author="Majcher, Emily H" w:date="2018-08-07T17:09:00Z">
                  <w:rPr>
                    <w:ins w:id="66" w:author="Majcher, Emily H" w:date="2018-08-07T17:08:00Z"/>
                  </w:rPr>
                </w:rPrChange>
              </w:rPr>
            </w:pPr>
            <w:ins w:id="67" w:author="Majcher, Emily H" w:date="2018-08-07T17:08:00Z">
              <w:r>
                <w:t>As monitoring and implementation plans advance by jurisdictions</w:t>
              </w:r>
            </w:ins>
            <w:ins w:id="68" w:author="Majcher, Emily H" w:date="2018-08-07T17:09:00Z">
              <w:r>
                <w:t xml:space="preserve"> to comply with local TMDLs</w:t>
              </w:r>
            </w:ins>
            <w:ins w:id="69" w:author="Majcher, Emily H" w:date="2018-08-07T17:08:00Z">
              <w:r>
                <w:t xml:space="preserve">, the data available will increase considerably and can be inventoried and assessed for status or trends. </w:t>
              </w:r>
            </w:ins>
            <w:ins w:id="70" w:author="Majcher, Emily H" w:date="2018-08-07T17:13:00Z">
              <w:r w:rsidR="00CB5220">
                <w:t>These data can be used to update the story map and any delistings that occur.</w:t>
              </w:r>
            </w:ins>
            <w:bookmarkStart w:id="71" w:name="_GoBack"/>
            <w:bookmarkEnd w:id="71"/>
          </w:p>
          <w:p w:rsidR="00402569" w:rsidRPr="001348D8" w:rsidRDefault="00402569" w:rsidP="00792863">
            <w:pPr>
              <w:pStyle w:val="NoSpacing"/>
              <w:numPr>
                <w:ilvl w:val="0"/>
                <w:numId w:val="2"/>
              </w:numPr>
              <w:rPr>
                <w:ins w:id="72" w:author="Majcher, Emily H" w:date="2018-08-07T16:57:00Z"/>
                <w:b/>
              </w:rPr>
            </w:pPr>
          </w:p>
        </w:tc>
      </w:tr>
    </w:tbl>
    <w:p w:rsidR="008C4214" w:rsidRDefault="008C4214"/>
    <w:p w:rsidR="00694E13" w:rsidRDefault="00694E13"/>
    <w:p w:rsidR="00694E13" w:rsidRDefault="00694E13"/>
    <w:sectPr w:rsidR="00694E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0D0552"/>
    <w:multiLevelType w:val="hybridMultilevel"/>
    <w:tmpl w:val="93C6B4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60B429FC"/>
    <w:multiLevelType w:val="hybridMultilevel"/>
    <w:tmpl w:val="E47266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jcher, Emily H">
    <w15:presenceInfo w15:providerId="AD" w15:userId="S-1-5-21-3697291689-1161744426-439199626-2383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E13"/>
    <w:rsid w:val="00402569"/>
    <w:rsid w:val="00694E13"/>
    <w:rsid w:val="00792863"/>
    <w:rsid w:val="008C4214"/>
    <w:rsid w:val="00AD3F1B"/>
    <w:rsid w:val="00CB52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1AF65"/>
  <w15:chartTrackingRefBased/>
  <w15:docId w15:val="{C4C03AB4-0B17-4644-A379-5B112B53C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94E13"/>
    <w:rPr>
      <w:rFonts w:eastAsiaTheme="minorEastAsia"/>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94E13"/>
    <w:pPr>
      <w:spacing w:after="0" w:line="240" w:lineRule="auto"/>
    </w:pPr>
    <w:rPr>
      <w:rFonts w:eastAsiaTheme="minorEastAsia"/>
      <w:lang w:eastAsia="ja-JP"/>
    </w:rPr>
  </w:style>
  <w:style w:type="table" w:styleId="TableGrid">
    <w:name w:val="Table Grid"/>
    <w:basedOn w:val="TableNormal"/>
    <w:uiPriority w:val="39"/>
    <w:rsid w:val="00694E13"/>
    <w:pPr>
      <w:spacing w:after="0" w:line="240" w:lineRule="auto"/>
    </w:pPr>
    <w:rPr>
      <w:rFonts w:eastAsiaTheme="minorEastAsia"/>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928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2863"/>
    <w:rPr>
      <w:rFonts w:ascii="Segoe UI" w:eastAsiaTheme="minorEastAsia" w:hAnsi="Segoe UI" w:cs="Segoe UI"/>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1218</Words>
  <Characters>6943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Majcher, Emily H</dc:creator>
  <cp:keywords/>
  <dc:description/>
  <cp:lastModifiedBy>Majcher, Emily H</cp:lastModifiedBy>
  <cp:revision>3</cp:revision>
  <dcterms:created xsi:type="dcterms:W3CDTF">2018-08-07T20:44:00Z</dcterms:created>
  <dcterms:modified xsi:type="dcterms:W3CDTF">2018-08-07T21:13:00Z</dcterms:modified>
</cp:coreProperties>
</file>