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7BDB" w14:textId="1C6283EF" w:rsidR="00785F57" w:rsidRDefault="003462C1" w:rsidP="004461AE">
      <w:pPr>
        <w:pStyle w:val="Firstparagraphmark"/>
        <w:rPr>
          <w:rStyle w:val="BodyTextChar"/>
        </w:rPr>
      </w:pPr>
      <w:r>
        <w:rPr>
          <w:noProof/>
          <w:lang w:eastAsia="en-US"/>
        </w:rPr>
        <w:drawing>
          <wp:anchor distT="0" distB="0" distL="114300" distR="114300" simplePos="0" relativeHeight="251664384" behindDoc="0" locked="0" layoutInCell="1" allowOverlap="1" wp14:anchorId="6758BE0A" wp14:editId="7AA19EBF">
            <wp:simplePos x="0" y="0"/>
            <wp:positionH relativeFrom="column">
              <wp:posOffset>-476250</wp:posOffset>
            </wp:positionH>
            <wp:positionV relativeFrom="page">
              <wp:posOffset>534035</wp:posOffset>
            </wp:positionV>
            <wp:extent cx="1444752" cy="1170432"/>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bplogo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4752" cy="1170432"/>
                    </a:xfrm>
                    <a:prstGeom prst="rect">
                      <a:avLst/>
                    </a:prstGeom>
                  </pic:spPr>
                </pic:pic>
              </a:graphicData>
            </a:graphic>
            <wp14:sizeRelH relativeFrom="page">
              <wp14:pctWidth>0</wp14:pctWidth>
            </wp14:sizeRelH>
            <wp14:sizeRelV relativeFrom="page">
              <wp14:pctHeight>0</wp14:pctHeight>
            </wp14:sizeRelV>
          </wp:anchor>
        </w:drawing>
      </w:r>
      <w:r w:rsidR="00853CA2">
        <w:rPr>
          <w:noProof/>
          <w:lang w:eastAsia="en-US"/>
        </w:rPr>
        <mc:AlternateContent>
          <mc:Choice Requires="wps">
            <w:drawing>
              <wp:anchor distT="0" distB="0" distL="114300" distR="114300" simplePos="0" relativeHeight="251659264" behindDoc="1" locked="0" layoutInCell="1" allowOverlap="1" wp14:anchorId="13CD85C1" wp14:editId="1EFB3F7C">
                <wp:simplePos x="0" y="0"/>
                <wp:positionH relativeFrom="page">
                  <wp:align>right</wp:align>
                </wp:positionH>
                <wp:positionV relativeFrom="page">
                  <wp:posOffset>-121920</wp:posOffset>
                </wp:positionV>
                <wp:extent cx="7772400" cy="20116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7772400" cy="201168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7F3B3F60" w:rsidR="00C756AD" w:rsidRPr="007A0C59" w:rsidRDefault="00C756AD"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C756AD" w:rsidRPr="0048674C" w:rsidRDefault="00C756AD" w:rsidP="00D529D5">
                            <w:pPr>
                              <w:pStyle w:val="TitleSub"/>
                            </w:pPr>
                            <w:r w:rsidRPr="0048674C">
                              <w:t>Management Strategy</w:t>
                            </w:r>
                          </w:p>
                          <w:p w14:paraId="64EBB1A4" w14:textId="2A1FEF97" w:rsidR="00C756AD" w:rsidRPr="007A0C59" w:rsidRDefault="00C756AD" w:rsidP="00E63DAB">
                            <w:pPr>
                              <w:pStyle w:val="Titlevolume"/>
                            </w:pPr>
                            <w:r w:rsidRPr="00B85F8B">
                              <w:t>201</w:t>
                            </w:r>
                            <w:r>
                              <w:t>5</w:t>
                            </w:r>
                            <w:r w:rsidRPr="00B85F8B">
                              <w:t>–2025</w:t>
                            </w:r>
                            <w:r>
                              <w:t>,</w:t>
                            </w:r>
                            <w:r w:rsidRPr="00B85F8B">
                              <w:t xml:space="preserve"> v</w:t>
                            </w:r>
                            <w:r>
                              <w:t>.</w:t>
                            </w:r>
                            <w:r w:rsidRPr="00B85F8B">
                              <w:t>1</w:t>
                            </w:r>
                            <w:ins w:id="0" w:author="Williams, Michelle" w:date="2018-10-03T16:21:00Z">
                              <w:r w:rsidR="006C1DC4">
                                <w:t>.</w:t>
                              </w:r>
                            </w:ins>
                            <w:ins w:id="1" w:author="Williams, Michelle" w:date="2018-10-03T16:22:00Z">
                              <w:r w:rsidR="006C1DC4">
                                <w:t>2</w:t>
                              </w:r>
                            </w:ins>
                            <w:bookmarkStart w:id="2" w:name="_GoBack"/>
                            <w:bookmarkEnd w:id="2"/>
                          </w:p>
                        </w:txbxContent>
                      </wps:txbx>
                      <wps:bodyPr rot="0" spcFirstLastPara="0" vertOverflow="overflow" horzOverflow="overflow" vert="horz" wrap="square" lIns="548640" tIns="50292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158.4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" fillcolor="#546a92" stroked="f" strokeweight=".5pt">
                <v:textbox inset="43.2pt,39.6pt,43.2pt">
                  <w:txbxContent>
                    <w:p w14:paraId="3C115F6A" w14:textId="7F3B3F60" w:rsidR="00C756AD" w:rsidRPr="007A0C59" w:rsidRDefault="00C756AD"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C756AD" w:rsidRPr="0048674C" w:rsidRDefault="00C756AD" w:rsidP="00D529D5">
                      <w:pPr>
                        <w:pStyle w:val="TitleSub"/>
                      </w:pPr>
                      <w:r w:rsidRPr="0048674C">
                        <w:t>Management Strategy</w:t>
                      </w:r>
                    </w:p>
                    <w:p w14:paraId="64EBB1A4" w14:textId="2A1FEF97" w:rsidR="00C756AD" w:rsidRPr="007A0C59" w:rsidRDefault="00C756AD" w:rsidP="00E63DAB">
                      <w:pPr>
                        <w:pStyle w:val="Titlevolume"/>
                      </w:pPr>
                      <w:r w:rsidRPr="00B85F8B">
                        <w:t>201</w:t>
                      </w:r>
                      <w:r>
                        <w:t>5</w:t>
                      </w:r>
                      <w:r w:rsidRPr="00B85F8B">
                        <w:t>–2025</w:t>
                      </w:r>
                      <w:r>
                        <w:t>,</w:t>
                      </w:r>
                      <w:r w:rsidRPr="00B85F8B">
                        <w:t xml:space="preserve"> v</w:t>
                      </w:r>
                      <w:r>
                        <w:t>.</w:t>
                      </w:r>
                      <w:r w:rsidRPr="00B85F8B">
                        <w:t>1</w:t>
                      </w:r>
                      <w:ins w:id="3" w:author="Williams, Michelle" w:date="2018-10-03T16:21:00Z">
                        <w:r w:rsidR="006C1DC4">
                          <w:t>.</w:t>
                        </w:r>
                      </w:ins>
                      <w:ins w:id="4" w:author="Williams, Michelle" w:date="2018-10-03T16:22:00Z">
                        <w:r w:rsidR="006C1DC4">
                          <w:t>2</w:t>
                        </w:r>
                      </w:ins>
                      <w:bookmarkStart w:id="5" w:name="_GoBack"/>
                      <w:bookmarkEnd w:id="5"/>
                    </w:p>
                  </w:txbxContent>
                </v:textbox>
                <w10:wrap anchorx="page" anchory="page"/>
              </v:shape>
            </w:pict>
          </mc:Fallback>
        </mc:AlternateContent>
      </w:r>
    </w:p>
    <w:p w14:paraId="7D996288" w14:textId="7D615353" w:rsidR="0008679A" w:rsidRPr="00F64554" w:rsidRDefault="0008679A" w:rsidP="00F64554">
      <w:pPr>
        <w:pStyle w:val="FigureHold"/>
        <w:jc w:val="center"/>
      </w:pPr>
      <w:r>
        <w:rPr>
          <w:noProof/>
          <w:lang w:eastAsia="en-US"/>
        </w:rPr>
        <w:drawing>
          <wp:inline distT="0" distB="0" distL="0" distR="0" wp14:anchorId="61F132BF" wp14:editId="7D34B8E1">
            <wp:extent cx="1436687" cy="1857375"/>
            <wp:effectExtent l="19050" t="19050" r="11430"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0" cstate="print"/>
                    <a:srcRect/>
                    <a:stretch>
                      <a:fillRect/>
                    </a:stretch>
                  </pic:blipFill>
                  <pic:spPr bwMode="auto">
                    <a:xfrm>
                      <a:off x="0" y="0"/>
                      <a:ext cx="1436687" cy="185737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6AA582C0" wp14:editId="6A95F90E">
            <wp:extent cx="1452563" cy="1876425"/>
            <wp:effectExtent l="19050" t="19050" r="1460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6"/>
                    <pic:cNvPicPr>
                      <a:picLocks noChangeAspect="1" noChangeArrowheads="1"/>
                    </pic:cNvPicPr>
                  </pic:nvPicPr>
                  <pic:blipFill>
                    <a:blip r:embed="rId11" cstate="print"/>
                    <a:srcRect/>
                    <a:stretch>
                      <a:fillRect/>
                    </a:stretch>
                  </pic:blipFill>
                  <pic:spPr bwMode="auto">
                    <a:xfrm>
                      <a:off x="0" y="0"/>
                      <a:ext cx="1452563"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6809137" wp14:editId="5D4F9982">
            <wp:extent cx="1414463" cy="1828800"/>
            <wp:effectExtent l="19050" t="19050" r="14605" b="1905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2" cstate="print"/>
                    <a:srcRect/>
                    <a:stretch>
                      <a:fillRect/>
                    </a:stretch>
                  </pic:blipFill>
                  <pic:spPr bwMode="auto">
                    <a:xfrm>
                      <a:off x="0" y="0"/>
                      <a:ext cx="1414463" cy="1828800"/>
                    </a:xfrm>
                    <a:prstGeom prst="rect">
                      <a:avLst/>
                    </a:prstGeom>
                    <a:noFill/>
                    <a:ln w="9525">
                      <a:solidFill>
                        <a:schemeClr val="tx1"/>
                      </a:solidFill>
                      <a:miter lim="800000"/>
                      <a:headEnd/>
                      <a:tailEnd/>
                    </a:ln>
                  </pic:spPr>
                </pic:pic>
              </a:graphicData>
            </a:graphic>
          </wp:inline>
        </w:drawing>
      </w:r>
    </w:p>
    <w:p w14:paraId="20AEF01A" w14:textId="0065F193" w:rsidR="00A63BE5" w:rsidRPr="00F64554" w:rsidRDefault="0008679A" w:rsidP="00F64554">
      <w:pPr>
        <w:pStyle w:val="FigureHold"/>
        <w:jc w:val="center"/>
        <w:rPr>
          <w:rStyle w:val="BodyTextChar"/>
        </w:rPr>
      </w:pPr>
      <w:r>
        <w:rPr>
          <w:noProof/>
          <w:lang w:eastAsia="en-US"/>
        </w:rPr>
        <w:drawing>
          <wp:inline distT="0" distB="0" distL="0" distR="0" wp14:anchorId="51C108B6" wp14:editId="75780AF3">
            <wp:extent cx="1447800" cy="1876425"/>
            <wp:effectExtent l="19050" t="19050" r="19050" b="28575"/>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7"/>
                    <pic:cNvPicPr>
                      <a:picLocks noChangeAspect="1" noChangeArrowheads="1"/>
                    </pic:cNvPicPr>
                  </pic:nvPicPr>
                  <pic:blipFill>
                    <a:blip r:embed="rId13" cstate="print"/>
                    <a:srcRect/>
                    <a:stretch>
                      <a:fillRect/>
                    </a:stretch>
                  </pic:blipFill>
                  <pic:spPr bwMode="auto">
                    <a:xfrm>
                      <a:off x="0" y="0"/>
                      <a:ext cx="1447800"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9490E81" wp14:editId="22BE3904">
            <wp:extent cx="1443037" cy="1873250"/>
            <wp:effectExtent l="19050" t="19050" r="24130" b="1270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
                    <pic:cNvPicPr>
                      <a:picLocks noChangeAspect="1" noChangeArrowheads="1"/>
                    </pic:cNvPicPr>
                  </pic:nvPicPr>
                  <pic:blipFill>
                    <a:blip r:embed="rId14" cstate="print"/>
                    <a:srcRect/>
                    <a:stretch>
                      <a:fillRect/>
                    </a:stretch>
                  </pic:blipFill>
                  <pic:spPr bwMode="auto">
                    <a:xfrm>
                      <a:off x="0" y="0"/>
                      <a:ext cx="1443037" cy="1873250"/>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769E133C" wp14:editId="2954DB43">
            <wp:extent cx="1447800" cy="1874838"/>
            <wp:effectExtent l="19050" t="19050" r="19050" b="1143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noChangeArrowheads="1"/>
                    </pic:cNvPicPr>
                  </pic:nvPicPr>
                  <pic:blipFill>
                    <a:blip r:embed="rId15" cstate="print"/>
                    <a:srcRect/>
                    <a:stretch>
                      <a:fillRect/>
                    </a:stretch>
                  </pic:blipFill>
                  <pic:spPr bwMode="auto">
                    <a:xfrm>
                      <a:off x="0" y="0"/>
                      <a:ext cx="1447800" cy="1874838"/>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376C538F" wp14:editId="51CE73F5">
            <wp:extent cx="1452563" cy="1874837"/>
            <wp:effectExtent l="19050" t="19050" r="14605" b="1143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16" cstate="print"/>
                    <a:srcRect/>
                    <a:stretch>
                      <a:fillRect/>
                    </a:stretch>
                  </pic:blipFill>
                  <pic:spPr bwMode="auto">
                    <a:xfrm>
                      <a:off x="0" y="0"/>
                      <a:ext cx="1452563" cy="1874837"/>
                    </a:xfrm>
                    <a:prstGeom prst="rect">
                      <a:avLst/>
                    </a:prstGeom>
                    <a:noFill/>
                    <a:ln w="9525">
                      <a:solidFill>
                        <a:schemeClr val="tx1"/>
                      </a:solidFill>
                      <a:miter lim="800000"/>
                      <a:headEnd/>
                      <a:tailEnd/>
                    </a:ln>
                  </pic:spPr>
                </pic:pic>
              </a:graphicData>
            </a:graphic>
          </wp:inline>
        </w:drawing>
      </w:r>
    </w:p>
    <w:p w14:paraId="4E090185" w14:textId="1B22D2B5" w:rsidR="00441514" w:rsidRPr="004461AE" w:rsidRDefault="00134E4C" w:rsidP="001249D1">
      <w:pPr>
        <w:pStyle w:val="Heading1"/>
      </w:pPr>
      <w:r w:rsidRPr="004461AE">
        <w:t>Introduction</w:t>
      </w:r>
    </w:p>
    <w:p w14:paraId="7D1DE481" w14:textId="77777777" w:rsidR="00D6074C" w:rsidRDefault="00D6074C" w:rsidP="00F67EA0">
      <w:pPr>
        <w:pStyle w:val="BodyText"/>
      </w:pPr>
      <w:r>
        <w:t>For the past 30 years, the Chesapeake Bay Program (CBP) partnership</w:t>
      </w:r>
      <w:r>
        <w:rPr>
          <w:rStyle w:val="FootnoteReference"/>
        </w:rPr>
        <w:footnoteReference w:id="2"/>
      </w:r>
      <w:r>
        <w:t xml:space="preserve"> has been committed to achieving and maintaining the water quality conditions necessary to support living resources throughout the Chesapeake Bay watershed. Building off these commitments and using the best scientific information available, the CBP partnership agreed to the nutrient and sediment allocations in the 2010 Chesapeake Bay Total Maximum Daily Load (Bay TMDL)</w:t>
      </w:r>
      <w:r>
        <w:rPr>
          <w:rStyle w:val="FootnoteReference"/>
        </w:rPr>
        <w:footnoteReference w:id="3"/>
      </w:r>
      <w:r>
        <w:t xml:space="preserve">, a historic and comprehensive pollution reduction effort in the Chesapeake Bay watershed. The Bay TMDL identifies </w:t>
      </w:r>
      <w:r w:rsidRPr="004A4A41">
        <w:t xml:space="preserve">the necessary pollution reductions of nitrogen, phosphorus and sediment across the </w:t>
      </w:r>
      <w:r>
        <w:t>seven Bay watershed jurisdictions of D</w:t>
      </w:r>
      <w:r w:rsidRPr="004A4A41">
        <w:t>elaware, Maryland, New York, Pennsylvania, Virgin</w:t>
      </w:r>
      <w:r>
        <w:t xml:space="preserve">ia, </w:t>
      </w:r>
      <w:r w:rsidRPr="004A4A41">
        <w:t>West Virginia</w:t>
      </w:r>
      <w:r>
        <w:t xml:space="preserve"> and the District of Columbia</w:t>
      </w:r>
      <w:r w:rsidRPr="004A4A41">
        <w:t xml:space="preserve"> to meet </w:t>
      </w:r>
      <w:r>
        <w:t xml:space="preserve">applicable </w:t>
      </w:r>
      <w:r w:rsidRPr="004A4A41">
        <w:t xml:space="preserve">water quality standards in the Bay and its tidal </w:t>
      </w:r>
      <w:r>
        <w:t>waters</w:t>
      </w:r>
      <w:r w:rsidRPr="004A4A41">
        <w:t>.</w:t>
      </w:r>
      <w:r>
        <w:t xml:space="preserve"> Reducing pollution is critical to restoring the Chesapeake Bay </w:t>
      </w:r>
      <w:r>
        <w:lastRenderedPageBreak/>
        <w:t>watershed because clean water is the foundation for healthy fisheries, habitats, and communities across the region. All partners and source sectors</w:t>
      </w:r>
      <w:r>
        <w:rPr>
          <w:rStyle w:val="FootnoteReference"/>
        </w:rPr>
        <w:footnoteReference w:id="4"/>
      </w:r>
      <w:r>
        <w:t xml:space="preserve"> must contribute substantial efforts to achieve the Bay TMDL allocations.</w:t>
      </w:r>
    </w:p>
    <w:p w14:paraId="7ED42DA2" w14:textId="4702BE68" w:rsidR="00D6074C" w:rsidRDefault="00D6074C" w:rsidP="00F67EA0">
      <w:pPr>
        <w:pStyle w:val="BodyText"/>
      </w:pPr>
      <w:r>
        <w:t xml:space="preserve">The Watershed Implementation Plans (WIPs), developed by the seven Bay watershed jurisdictions, provide a roadmap for how the jurisdictions, in partnership with federal and local governments, will achieve the Bay TMDL’s nutrient and sediment allocations. As such, the WIPs collectively </w:t>
      </w:r>
      <w:r w:rsidR="00D525A4">
        <w:t>serve as the foundation of the management s</w:t>
      </w:r>
      <w:r>
        <w:t xml:space="preserve">trategy for the water quality related outcomes. The jurisdictions are expected to develop WIPs over three Phases. Phase I and Phase II WIPs, developed and submitted to EPA in 2010 and 2012, respectively, describe actions and controls to be implemented by 2017 and 2025 to achieve applicable water quality standards. The Phase II WIPs build on the initial Phase I WIPs by providing more specific local actions. The Phase I and Phase II WIPs can be accessed here: </w:t>
      </w:r>
      <w:hyperlink r:id="rId17" w:history="1">
        <w:r w:rsidRPr="004C2A98">
          <w:rPr>
            <w:rStyle w:val="Hyperlink"/>
          </w:rPr>
          <w:t>www.epa.gov/chesapeakebaytmdl</w:t>
        </w:r>
      </w:hyperlink>
      <w:r>
        <w:t xml:space="preserve">. </w:t>
      </w:r>
      <w:r w:rsidRPr="00F87EBF">
        <w:t>As part of the accountability framework established in the Bay TMDL</w:t>
      </w:r>
      <w:r>
        <w:t xml:space="preserve"> document</w:t>
      </w:r>
      <w:r w:rsidRPr="00F87EBF">
        <w:t xml:space="preserve">, jurisdictions </w:t>
      </w:r>
      <w:r>
        <w:t xml:space="preserve">also </w:t>
      </w:r>
      <w:r w:rsidRPr="00F87EBF">
        <w:t xml:space="preserve">establish </w:t>
      </w:r>
      <w:r w:rsidRPr="00560062">
        <w:t xml:space="preserve">short-term goals in the form of </w:t>
      </w:r>
      <w:r w:rsidRPr="00F87EBF">
        <w:t xml:space="preserve">two-year milestones which are based on the WIPs and have been reported to </w:t>
      </w:r>
      <w:r w:rsidRPr="00AA0336">
        <w:t>EPA since 2011</w:t>
      </w:r>
      <w:r w:rsidRPr="00F87EBF">
        <w:t>.</w:t>
      </w:r>
    </w:p>
    <w:p w14:paraId="560993D2" w14:textId="77777777" w:rsidR="004069BD" w:rsidRDefault="00D6074C" w:rsidP="00F67EA0">
      <w:pPr>
        <w:pStyle w:val="BodyText"/>
      </w:pPr>
      <w:r>
        <w:t>In 2018, the seven Bay watershed jurisdictions will develop Phase III WIPs that provide more information on what actions the jurisdictions intend to implement between 2018 and 2025. Based on a midpoint assessment of progress and scientific analyses that is currently underway through 2017, the Phase III WIPs will be developed so that by 2025 all practices are in place that are necessary to meet applicable water quality standards in the Bay and its tidal tributaries.</w:t>
      </w:r>
    </w:p>
    <w:p w14:paraId="6CD42EF9" w14:textId="3FB32119" w:rsidR="001F545A" w:rsidRPr="00402DCD" w:rsidRDefault="00D6074C" w:rsidP="00F67EA0">
      <w:pPr>
        <w:pStyle w:val="BodyText"/>
      </w:pPr>
      <w:r>
        <w:t>In conjunction with the implementation of the WIPs, the CBP partnership is currently engaged in an evaluation of water quality changes to explain progress toward meeting water quality standards and the Bay TMDL. This evaluation includes assessing changes in nutrients and sediment in the Bay watershed and analyzing water quality trends in the estuary and tidal tributaries. In addition, the CBP partnership will conduct selected assessments of factors affecting progress towards restoring water quality, habitat, fish and wildlife, and conserving lands, including the effects of management activities. Further incorporation and use of monitoring information to assess progress is critical to better understand how on the ground actions have an impact toward meeting the 2017 and 2025 WIP outcomes, particularly since monitoring assessments will ultimately determine when the jurisdictions’ water quality standards are achieved.</w:t>
      </w:r>
    </w:p>
    <w:p w14:paraId="7FECE502" w14:textId="4C22FEB7" w:rsidR="00441514" w:rsidRDefault="004E05C2" w:rsidP="004461AE">
      <w:pPr>
        <w:pStyle w:val="Heading1"/>
      </w:pPr>
      <w:r w:rsidRPr="0048230A">
        <w:t>Goal, Outcome</w:t>
      </w:r>
      <w:r w:rsidR="00EF1639" w:rsidRPr="0048230A">
        <w:t xml:space="preserve"> and </w:t>
      </w:r>
      <w:r w:rsidRPr="0048230A">
        <w:t>Baseline</w:t>
      </w:r>
    </w:p>
    <w:p w14:paraId="6A0E6599" w14:textId="1CB01F68" w:rsidR="00486372" w:rsidRPr="004E05C2" w:rsidRDefault="004461AE" w:rsidP="00441514">
      <w:pPr>
        <w:pStyle w:val="BodyText"/>
      </w:pPr>
      <w:r>
        <w:rPr>
          <w:noProof/>
          <w:lang w:eastAsia="en-US"/>
        </w:rPr>
        <w:drawing>
          <wp:anchor distT="0" distB="0" distL="114300" distR="114300" simplePos="0" relativeHeight="251663360" behindDoc="0" locked="0" layoutInCell="1" allowOverlap="1" wp14:anchorId="26040BCD" wp14:editId="1E7439BA">
            <wp:simplePos x="0" y="0"/>
            <wp:positionH relativeFrom="margin">
              <wp:posOffset>10795</wp:posOffset>
            </wp:positionH>
            <wp:positionV relativeFrom="paragraph">
              <wp:posOffset>245110</wp:posOffset>
            </wp:positionV>
            <wp:extent cx="911225" cy="9144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11225" cy="914400"/>
                    </a:xfrm>
                    <a:prstGeom prst="rect">
                      <a:avLst/>
                    </a:prstGeom>
                  </pic:spPr>
                </pic:pic>
              </a:graphicData>
            </a:graphic>
            <wp14:sizeRelH relativeFrom="page">
              <wp14:pctWidth>0</wp14:pctWidth>
            </wp14:sizeRelH>
            <wp14:sizeRelV relativeFrom="page">
              <wp14:pctHeight>0</wp14:pctHeight>
            </wp14:sizeRelV>
          </wp:anchor>
        </w:drawing>
      </w:r>
      <w:r w:rsidR="00F40BC2" w:rsidRPr="00F40BC2">
        <w:rPr>
          <w:noProof/>
          <w:lang w:eastAsia="en-US"/>
        </w:rPr>
        <w:t>This management strategy identifies approaches for achieving the following goal and outcome</w:t>
      </w:r>
      <w:r w:rsidR="00F62544">
        <w:rPr>
          <w:noProof/>
          <w:lang w:eastAsia="en-US"/>
        </w:rPr>
        <w:t>s</w:t>
      </w:r>
      <w:r w:rsidR="00F40BC2" w:rsidRPr="00F40BC2">
        <w:rPr>
          <w:noProof/>
          <w:lang w:eastAsia="en-US"/>
        </w:rPr>
        <w:t>:</w:t>
      </w:r>
    </w:p>
    <w:p w14:paraId="6C9B3D9F" w14:textId="570A8E02" w:rsidR="002610D8" w:rsidRDefault="002610D8" w:rsidP="002610D8">
      <w:pPr>
        <w:pStyle w:val="Bodyhanging"/>
        <w:ind w:left="1980" w:hanging="1980"/>
      </w:pPr>
      <w:r w:rsidRPr="002610D8">
        <w:rPr>
          <w:rStyle w:val="Leadin"/>
        </w:rPr>
        <w:t>Water Quality Goal</w:t>
      </w:r>
      <w:r>
        <w:br/>
      </w:r>
      <w:r w:rsidRPr="002610D8">
        <w:t>Reduce pollutants to achieve water quality necessary to support the aquatic living resources of the Bay and its tributaries and protect human health.</w:t>
      </w:r>
    </w:p>
    <w:p w14:paraId="1A97DDDF" w14:textId="3B36E123" w:rsidR="002610D8" w:rsidRDefault="002610D8" w:rsidP="004069BD">
      <w:pPr>
        <w:pStyle w:val="Bodyhanging"/>
        <w:keepLines/>
      </w:pPr>
      <w:r w:rsidRPr="002610D8">
        <w:rPr>
          <w:rStyle w:val="Leadin"/>
        </w:rPr>
        <w:lastRenderedPageBreak/>
        <w:t>2017 WIP Outcome</w:t>
      </w:r>
      <w:r w:rsidRPr="00B7741B">
        <w:br/>
      </w:r>
      <w:r w:rsidRPr="002610D8">
        <w:t>By 2017, have practices and controls in place that are expected to achieve 60 percent of the nutrient and sediment pollution load reductions necessary to achieve applicable water quality standards compared to 2009 levels.</w:t>
      </w:r>
    </w:p>
    <w:p w14:paraId="53A52047" w14:textId="0136C225" w:rsidR="002610D8" w:rsidRDefault="002610D8" w:rsidP="002610D8">
      <w:pPr>
        <w:pStyle w:val="Bodyhanging"/>
      </w:pPr>
      <w:r w:rsidRPr="002610D8">
        <w:rPr>
          <w:rStyle w:val="Leadin"/>
        </w:rPr>
        <w:t>2025 WIP Outcome</w:t>
      </w:r>
      <w:r w:rsidRPr="00B7741B">
        <w:br/>
      </w:r>
      <w:r w:rsidRPr="002610D8">
        <w:t xml:space="preserve">By 2025, have all practices and controls installed to achieve the Bay’s dissolved oxygen, water clarity/submerged aquatic vegetation and chlorophyll </w:t>
      </w:r>
      <w:proofErr w:type="gramStart"/>
      <w:r w:rsidRPr="002610D8">
        <w:t>a standards</w:t>
      </w:r>
      <w:proofErr w:type="gramEnd"/>
      <w:r w:rsidRPr="002610D8">
        <w:t xml:space="preserve"> as articulated in the Chesapeake Bay TMDL document.</w:t>
      </w:r>
    </w:p>
    <w:p w14:paraId="6AAEF0ED" w14:textId="6A8E345F" w:rsidR="00000279" w:rsidRDefault="00000279" w:rsidP="00000279">
      <w:pPr>
        <w:pStyle w:val="Bodyhanging"/>
      </w:pPr>
      <w:r>
        <w:rPr>
          <w:rStyle w:val="Leadin"/>
        </w:rPr>
        <w:t xml:space="preserve">Water Quality Standards Attainment &amp; Monitoring </w:t>
      </w:r>
      <w:r w:rsidRPr="002610D8">
        <w:rPr>
          <w:rStyle w:val="Leadin"/>
        </w:rPr>
        <w:t>Outcome</w:t>
      </w:r>
      <w:r w:rsidRPr="00B7741B">
        <w:br/>
      </w:r>
      <w:r>
        <w:t>Continually improve the capacity to monitor and assess the effects of management actions being undertaken to implement the Bay TMDL and improve water quality</w:t>
      </w:r>
      <w:r w:rsidRPr="002610D8">
        <w:t>.</w:t>
      </w:r>
      <w:r>
        <w:t xml:space="preserve"> Use the monitoring results to report annual</w:t>
      </w:r>
      <w:r w:rsidR="001B6AEE">
        <w:t>ly</w:t>
      </w:r>
      <w:r>
        <w:t xml:space="preserve"> to the public on progress made in attaining established Bay water quality standards and trends in reducing nutrients and sediment in the watershed. </w:t>
      </w:r>
    </w:p>
    <w:p w14:paraId="18E70310" w14:textId="77777777" w:rsidR="00486372" w:rsidRPr="00F64554" w:rsidRDefault="00CF4A26" w:rsidP="00A356D0">
      <w:pPr>
        <w:pStyle w:val="Heading2"/>
      </w:pPr>
      <w:r>
        <w:t xml:space="preserve">Baseline and </w:t>
      </w:r>
      <w:r w:rsidR="004E05C2" w:rsidRPr="00CF4A26">
        <w:t>Current Condition</w:t>
      </w:r>
    </w:p>
    <w:p w14:paraId="5C665134" w14:textId="5C460E6E" w:rsidR="00E07C5D" w:rsidRDefault="00E07C5D" w:rsidP="00515D88">
      <w:pPr>
        <w:pStyle w:val="subhead"/>
      </w:pPr>
      <w:r w:rsidRPr="009F2FD0">
        <w:t>Background</w:t>
      </w:r>
    </w:p>
    <w:p w14:paraId="7E599B1C" w14:textId="6EBA9D21" w:rsidR="00E07C5D" w:rsidRDefault="00E07C5D" w:rsidP="00E07C5D">
      <w:pPr>
        <w:pStyle w:val="BodyText"/>
        <w:rPr>
          <w:lang w:eastAsia="en-US"/>
        </w:rPr>
      </w:pPr>
      <w:r>
        <w:rPr>
          <w:lang w:eastAsia="en-US"/>
        </w:rPr>
        <w:t>In 2009, the Chesapeake Bay Executive Council established the CBP goal that all practices for a clean Chesapeake Bay be in place by 2025. The Bay TMDL document describes this goal, as well as the interim goal that practices be in place by 2017 to achieve 60 percent of the necessary reductions compared to 2009. The baseline for the 2017 goal are the 2009 estimates of nitrogen, phosphorus and sediment loads (in pounds per year) in the Chesapeake Bay watershed. These estimates were obtained from the CBP partnership’s modeling tools that are calibrated to monitoring data and use implementation data collected from the seven Bay watershed jurisdictions. The year 2009 was established as the baseline year because it the last year for which pollution reduction progress was assessed prior to EPA establishing the Bay TMDL in 2010.</w:t>
      </w:r>
    </w:p>
    <w:p w14:paraId="4EA07636" w14:textId="0CBC39AF" w:rsidR="00E07C5D" w:rsidRPr="00E835DD" w:rsidRDefault="00E07C5D" w:rsidP="00E07C5D">
      <w:pPr>
        <w:pStyle w:val="BodyText"/>
        <w:rPr>
          <w:strike/>
          <w:lang w:eastAsia="en-US"/>
          <w:rPrChange w:id="6" w:author="Peter Tango" w:date="2018-08-28T12:02:00Z">
            <w:rPr>
              <w:lang w:eastAsia="en-US"/>
            </w:rPr>
          </w:rPrChange>
        </w:rPr>
      </w:pPr>
      <w:commentRangeStart w:id="7"/>
      <w:commentRangeStart w:id="8"/>
      <w:r w:rsidRPr="00E835DD">
        <w:rPr>
          <w:strike/>
          <w:lang w:eastAsia="en-US"/>
          <w:rPrChange w:id="9" w:author="Peter Tango" w:date="2018-08-28T12:02:00Z">
            <w:rPr>
              <w:lang w:eastAsia="en-US"/>
            </w:rPr>
          </w:rPrChange>
        </w:rPr>
        <w:t xml:space="preserve">In 2012, the CBP partnership endorsed an integrated approach to assessing progress toward meeting the Bay TMDL nutrient and sediment reduction goals and attaining applicable water quality standards through using both modeling tools and monitoring data. CBP partners reaffirmed their continued support for monitoring networks, annual reporting of standards attainment, and nutrient and sediment trends in the watershed. For the past two years, CBP’s Science, Technical Assessment and Reporting Team (STAR) has been focused on Building and Sustaining Integrated Networks (BASIN). BASIN is an effort to develop new approaches to expand and sustain the CBP monitoring activities to meet the needs of the CBP </w:t>
      </w:r>
      <w:commentRangeStart w:id="10"/>
      <w:r w:rsidRPr="00E835DD">
        <w:rPr>
          <w:strike/>
          <w:lang w:eastAsia="en-US"/>
          <w:rPrChange w:id="11" w:author="Peter Tango" w:date="2018-08-28T12:02:00Z">
            <w:rPr>
              <w:lang w:eastAsia="en-US"/>
            </w:rPr>
          </w:rPrChange>
        </w:rPr>
        <w:t>partnership</w:t>
      </w:r>
      <w:commentRangeEnd w:id="10"/>
      <w:r w:rsidR="00E835DD">
        <w:rPr>
          <w:rStyle w:val="CommentReference"/>
          <w:rFonts w:ascii="Calibri" w:eastAsia="Calibri" w:hAnsi="Calibri"/>
          <w:color w:val="000000"/>
          <w:lang w:eastAsia="en-US"/>
        </w:rPr>
        <w:commentReference w:id="10"/>
      </w:r>
      <w:r w:rsidRPr="00E835DD">
        <w:rPr>
          <w:strike/>
          <w:lang w:eastAsia="en-US"/>
          <w:rPrChange w:id="12" w:author="Peter Tango" w:date="2018-08-28T12:02:00Z">
            <w:rPr>
              <w:lang w:eastAsia="en-US"/>
            </w:rPr>
          </w:rPrChange>
        </w:rPr>
        <w:t>.</w:t>
      </w:r>
      <w:commentRangeEnd w:id="7"/>
      <w:del w:id="13" w:author="Peter Tango" w:date="2018-08-28T12:04:00Z">
        <w:r w:rsidR="00E835DD" w:rsidDel="00E835DD">
          <w:rPr>
            <w:rStyle w:val="CommentReference"/>
            <w:rFonts w:ascii="Calibri" w:eastAsia="Calibri" w:hAnsi="Calibri"/>
            <w:color w:val="000000"/>
            <w:lang w:eastAsia="en-US"/>
          </w:rPr>
          <w:commentReference w:id="7"/>
        </w:r>
        <w:commentRangeEnd w:id="8"/>
        <w:r w:rsidR="00E835DD" w:rsidDel="00E835DD">
          <w:rPr>
            <w:rStyle w:val="CommentReference"/>
            <w:rFonts w:ascii="Calibri" w:eastAsia="Calibri" w:hAnsi="Calibri"/>
            <w:color w:val="000000"/>
            <w:lang w:eastAsia="en-US"/>
          </w:rPr>
          <w:commentReference w:id="8"/>
        </w:r>
      </w:del>
    </w:p>
    <w:p w14:paraId="16E581AA" w14:textId="7CE3C4F6" w:rsidR="00441514" w:rsidRDefault="00E07C5D" w:rsidP="00E07C5D">
      <w:pPr>
        <w:pStyle w:val="BodyText"/>
        <w:rPr>
          <w:lang w:eastAsia="en-US"/>
        </w:rPr>
      </w:pPr>
      <w:r>
        <w:rPr>
          <w:lang w:eastAsia="en-US"/>
        </w:rPr>
        <w:t>The Chesapeake Bay's tidal waters are divided into 92 segments, and each segment has up to five designated aquatic life uses which equates to a total of 291 designated uses. The measure of success for this integrated approach is to meet all applicable nutrient- and sediment-related water quality standards in the tidal Chesapeake Bay necessary to protect the designated uses for those 92 segments.</w:t>
      </w:r>
    </w:p>
    <w:p w14:paraId="7C9C1359" w14:textId="0A9F281C" w:rsidR="00373688" w:rsidRDefault="00373688" w:rsidP="00F43EB4">
      <w:pPr>
        <w:pStyle w:val="subhead"/>
      </w:pPr>
      <w:commentRangeStart w:id="14"/>
      <w:r w:rsidRPr="009F2FD0">
        <w:lastRenderedPageBreak/>
        <w:t>Progress to Date</w:t>
      </w:r>
      <w:commentRangeEnd w:id="14"/>
      <w:r w:rsidR="00221AC4">
        <w:rPr>
          <w:rStyle w:val="CommentReference"/>
          <w:rFonts w:ascii="Calibri" w:eastAsia="Calibri" w:hAnsi="Calibri"/>
          <w:b w:val="0"/>
          <w:color w:val="000000"/>
        </w:rPr>
        <w:commentReference w:id="14"/>
      </w:r>
    </w:p>
    <w:p w14:paraId="5E6AEA3B" w14:textId="30B1E9C6" w:rsidR="004069BD" w:rsidRDefault="000E0703" w:rsidP="00A9071A">
      <w:pPr>
        <w:pStyle w:val="BodyText"/>
      </w:pPr>
      <w:r w:rsidRPr="00352FC8">
        <w:t xml:space="preserve">The </w:t>
      </w:r>
      <w:r>
        <w:t>WIPs</w:t>
      </w:r>
      <w:r w:rsidRPr="00352FC8">
        <w:t xml:space="preserve"> identify how the </w:t>
      </w:r>
      <w:r>
        <w:t xml:space="preserve">seven </w:t>
      </w:r>
      <w:r w:rsidRPr="00352FC8">
        <w:t xml:space="preserve">Bay </w:t>
      </w:r>
      <w:r>
        <w:t xml:space="preserve">watershed </w:t>
      </w:r>
      <w:r w:rsidRPr="00352FC8">
        <w:t>jurisdictions are putting measures in place by 2025 that are needed to res</w:t>
      </w:r>
      <w:r>
        <w:t>t</w:t>
      </w:r>
      <w:r w:rsidRPr="00352FC8">
        <w:t>ore the Bay, and by 2017 to achieve at least 60 percent of the necessary nitrogen, phosphorus and sediment reductions compared to 2009</w:t>
      </w:r>
      <w:r>
        <w:t xml:space="preserve"> levels</w:t>
      </w:r>
      <w:r w:rsidRPr="00352FC8">
        <w:t>.</w:t>
      </w:r>
      <w:ins w:id="15" w:author="Wagner, Alexandra" w:date="2018-07-30T16:08:00Z">
        <w:r w:rsidR="00205B8E">
          <w:t xml:space="preserve"> </w:t>
        </w:r>
      </w:ins>
      <w:ins w:id="16" w:author="Wagner, Alexandra" w:date="2018-07-30T16:22:00Z">
        <w:r w:rsidR="001D1BC8">
          <w:t>While the</w:t>
        </w:r>
        <w:r w:rsidR="00F87929">
          <w:t xml:space="preserve"> Chesapeake Bay Partnership </w:t>
        </w:r>
        <w:r w:rsidR="001D1BC8">
          <w:t xml:space="preserve">exceeded </w:t>
        </w:r>
      </w:ins>
      <w:ins w:id="17" w:author="Wagner, Alexandra" w:date="2018-08-01T14:06:00Z">
        <w:r w:rsidR="00F87929">
          <w:t xml:space="preserve">the 60% goals for reducing </w:t>
        </w:r>
      </w:ins>
      <w:ins w:id="18" w:author="Wagner, Alexandra" w:date="2018-07-30T16:30:00Z">
        <w:r w:rsidR="00F87929">
          <w:t>phosphorus and sediment, it fell short of the 2017 target for reducing nitrogen</w:t>
        </w:r>
      </w:ins>
      <w:ins w:id="19" w:author="Wagner, Alexandra" w:date="2018-08-01T14:10:00Z">
        <w:r w:rsidR="00F87929">
          <w:t xml:space="preserve"> by 15 million pounds. The implementation of BMPs specifically in the agricultural and urban sectors will need to accelerate to close this gap.</w:t>
        </w:r>
      </w:ins>
    </w:p>
    <w:p w14:paraId="53621A09" w14:textId="0828D4C3" w:rsidR="004069BD" w:rsidRDefault="000E0703" w:rsidP="00A9071A">
      <w:pPr>
        <w:pStyle w:val="BodyText"/>
      </w:pPr>
      <w:r>
        <w:t xml:space="preserve">As of </w:t>
      </w:r>
      <w:del w:id="20" w:author="Wagner, Alexandra" w:date="2018-08-02T10:35:00Z">
        <w:r>
          <w:delText>2013</w:delText>
        </w:r>
      </w:del>
      <w:ins w:id="21" w:author="Wagner, Alexandra" w:date="2018-08-02T10:35:00Z">
        <w:r>
          <w:t>201</w:t>
        </w:r>
      </w:ins>
      <w:ins w:id="22" w:author="Wagner, Alexandra" w:date="2018-07-30T15:05:00Z">
        <w:r w:rsidR="00DC4A16">
          <w:t>7</w:t>
        </w:r>
      </w:ins>
      <w:del w:id="23" w:author="Wagner, Alexandra" w:date="2018-07-30T14:55:00Z">
        <w:r w:rsidDel="008C5BCE">
          <w:delText>3</w:delText>
        </w:r>
      </w:del>
      <w:r>
        <w:t xml:space="preserve">, based on the CBP partnership modeling tool estimates, practices are in place to achieve </w:t>
      </w:r>
      <w:del w:id="24" w:author="Wagner, Alexandra" w:date="2018-07-30T14:56:00Z">
        <w:r w:rsidDel="00DC4A16">
          <w:delText xml:space="preserve">27 </w:delText>
        </w:r>
      </w:del>
      <w:ins w:id="25" w:author="Wagner, Alexandra" w:date="2018-07-30T14:56:00Z">
        <w:r w:rsidR="00DC4A16">
          <w:t xml:space="preserve">40 </w:t>
        </w:r>
      </w:ins>
      <w:r>
        <w:t xml:space="preserve">percent of the nitrogen reductions, </w:t>
      </w:r>
      <w:ins w:id="26" w:author="Wagner, Alexandra" w:date="2018-07-30T14:56:00Z">
        <w:r w:rsidR="00DC4A16">
          <w:t>87</w:t>
        </w:r>
      </w:ins>
      <w:del w:id="27" w:author="Wagner, Alexandra" w:date="2018-07-30T14:56:00Z">
        <w:r w:rsidDel="00DC4A16">
          <w:delText>43</w:delText>
        </w:r>
      </w:del>
      <w:r>
        <w:t xml:space="preserve"> percent of the phosphorus reductions and </w:t>
      </w:r>
      <w:ins w:id="28" w:author="Wagner, Alexandra" w:date="2018-07-30T14:58:00Z">
        <w:r w:rsidR="00DC4A16">
          <w:t>67</w:t>
        </w:r>
      </w:ins>
      <w:del w:id="29" w:author="Wagner, Alexandra" w:date="2018-07-30T14:58:00Z">
        <w:r w:rsidDel="00DC4A16">
          <w:delText>37</w:delText>
        </w:r>
      </w:del>
      <w:r>
        <w:t xml:space="preserve"> percent of the sediment reductions (compared to 2009 levels) that are necessary to attain applicable water quality standards in the Bay</w:t>
      </w:r>
      <w:del w:id="30" w:author="Wagner, Alexandra" w:date="2018-08-01T16:12:00Z">
        <w:r w:rsidDel="00E43835">
          <w:rPr>
            <w:rStyle w:val="FootnoteReference"/>
          </w:rPr>
          <w:footnoteReference w:id="5"/>
        </w:r>
        <w:r w:rsidDel="00E43835">
          <w:delText>.</w:delText>
        </w:r>
      </w:del>
      <w:ins w:id="33" w:author="Wagner, Alexandra" w:date="2018-08-01T16:12:00Z">
        <w:r w:rsidR="00E43835">
          <w:rPr>
            <w:rStyle w:val="FootnoteReference"/>
          </w:rPr>
          <w:footnoteReference w:id="6"/>
        </w:r>
      </w:ins>
    </w:p>
    <w:p w14:paraId="59E967F7" w14:textId="77777777" w:rsidR="004069BD" w:rsidRDefault="000E0703" w:rsidP="00141DDD">
      <w:pPr>
        <w:pStyle w:val="BodyText"/>
      </w:pPr>
      <w:r>
        <w:t>Attaining water quality standards is essential to other CBP goal areas including habitat and fisheries. Attaining the standards also provides substantial benefits for protection of human health, aesthetic and recreational uses. The “water quality standards attainment” outcome will require the monitoring of water quality conditions to assess progress towards achieving applicable water quality standards in Bay and tidal water restoration</w:t>
      </w:r>
      <w:r w:rsidRPr="00C209E3">
        <w:t xml:space="preserve"> </w:t>
      </w:r>
      <w:r>
        <w:t>to support aquatic living resources.</w:t>
      </w:r>
    </w:p>
    <w:p w14:paraId="38809B8E" w14:textId="77777777" w:rsidR="00CA47C7" w:rsidRDefault="000E0703" w:rsidP="000E0703">
      <w:pPr>
        <w:pStyle w:val="BodyText"/>
        <w:rPr>
          <w:ins w:id="35" w:author="Wagner, Alexandra" w:date="2018-08-23T11:23:00Z"/>
        </w:rPr>
      </w:pPr>
      <w:bookmarkStart w:id="36" w:name="_Hlk520730293"/>
      <w:del w:id="37" w:author="Wagner, Alexandra" w:date="2018-08-23T11:23:00Z">
        <w:r w:rsidDel="00CA47C7">
          <w:delText>Through 2012, the CBP partnership found that 31 percent of the Bay and its tidal waters were attaining applicable water quality standards (i.e., 90 of 291 designated uses have been met). Seventy percent of the monitoring sites through 2012 showed long-term improvements in nitrogen and phosphorus. From 2003-2012, nitrogen conditions improved at about one half of monitoring sites, while phosphorus concentrations show little or no change at more than one half of such sites. Improvement for sediment concentrations is less than that for nutrients, with 28 percent of monitoring sites showing long-term improvement (since 1985) and 10 percent of sites from 2003-2012</w:delText>
        </w:r>
        <w:r w:rsidDel="00CA47C7">
          <w:rPr>
            <w:rStyle w:val="FootnoteReference"/>
          </w:rPr>
          <w:footnoteReference w:id="7"/>
        </w:r>
        <w:r w:rsidDel="00CA47C7">
          <w:delText>.</w:delText>
        </w:r>
      </w:del>
      <w:bookmarkEnd w:id="36"/>
    </w:p>
    <w:p w14:paraId="60DB3174" w14:textId="7F7CF99A" w:rsidR="004C2AD5" w:rsidRDefault="004C2AD5" w:rsidP="000E0703">
      <w:pPr>
        <w:pStyle w:val="BodyText"/>
        <w:rPr>
          <w:ins w:id="40" w:author="Wagner, Alexandra" w:date="2018-08-02T10:35:00Z"/>
        </w:rPr>
      </w:pPr>
      <w:bookmarkStart w:id="41" w:name="_Hlk522787890"/>
      <w:ins w:id="42" w:author="Wagner, Alexandra" w:date="2018-07-30T16:04:00Z">
        <w:r>
          <w:t xml:space="preserve">During the </w:t>
        </w:r>
      </w:ins>
      <w:ins w:id="43" w:author="Wagner, Alexandra" w:date="2018-08-23T14:06:00Z">
        <w:r>
          <w:t>2014-2016 status assessment</w:t>
        </w:r>
      </w:ins>
      <w:ins w:id="44" w:author="Wagner, Alexandra" w:date="2018-08-01T14:16:00Z">
        <w:r w:rsidR="00A32497">
          <w:t xml:space="preserve">, </w:t>
        </w:r>
      </w:ins>
      <w:ins w:id="45" w:author="Wagner, Alexandra" w:date="2018-07-30T16:04:00Z">
        <w:r w:rsidR="0069060E">
          <w:t xml:space="preserve">the CBP partnership </w:t>
        </w:r>
      </w:ins>
      <w:ins w:id="46" w:author="Wagner, Alexandra" w:date="2018-08-23T14:06:00Z">
        <w:r>
          <w:t xml:space="preserve">estimates </w:t>
        </w:r>
      </w:ins>
      <w:ins w:id="47" w:author="Wagner, Alexandra" w:date="2018-07-30T16:04:00Z">
        <w:r w:rsidR="0069060E">
          <w:t xml:space="preserve">that </w:t>
        </w:r>
      </w:ins>
      <w:ins w:id="48" w:author="Wagner, Alexandra" w:date="2018-08-01T14:14:00Z">
        <w:r w:rsidR="00A32497">
          <w:t xml:space="preserve">40 percent of the Bay and its tidal waters were attaining </w:t>
        </w:r>
      </w:ins>
      <w:ins w:id="49" w:author="Wagner, Alexandra" w:date="2018-08-01T14:15:00Z">
        <w:r w:rsidR="00A32497">
          <w:t>applicable</w:t>
        </w:r>
      </w:ins>
      <w:ins w:id="50" w:author="Wagner, Alexandra" w:date="2018-08-01T14:14:00Z">
        <w:r w:rsidR="00A32497">
          <w:t xml:space="preserve"> water</w:t>
        </w:r>
      </w:ins>
      <w:ins w:id="51" w:author="Wagner, Alexandra" w:date="2018-08-01T14:15:00Z">
        <w:r>
          <w:t xml:space="preserve"> quality standards</w:t>
        </w:r>
      </w:ins>
      <w:ins w:id="52" w:author="Wagner, Alexandra" w:date="2018-08-23T14:07:00Z">
        <w:r>
          <w:t xml:space="preserve"> – the highest value since data collection began in 1985. The long-term trend in water </w:t>
        </w:r>
      </w:ins>
      <w:ins w:id="53" w:author="Wagner, Alexandra" w:date="2018-08-23T14:08:00Z">
        <w:r>
          <w:t>quality standards attainment is positive showing improvement in environmental health. For long</w:t>
        </w:r>
      </w:ins>
      <w:ins w:id="54" w:author="Wagner, Alexandra" w:date="2018-08-23T14:09:00Z">
        <w:r>
          <w:t xml:space="preserve">-term water quality trends in </w:t>
        </w:r>
      </w:ins>
      <w:ins w:id="55" w:author="Peter Tango" w:date="2018-08-28T12:08:00Z">
        <w:r w:rsidR="00E835DD">
          <w:t xml:space="preserve">nontidal </w:t>
        </w:r>
      </w:ins>
      <w:ins w:id="56" w:author="Wagner, Alexandra" w:date="2018-08-23T14:09:00Z">
        <w:r>
          <w:t>rivers across the watershed,</w:t>
        </w:r>
      </w:ins>
      <w:ins w:id="57" w:author="Wagner, Alexandra" w:date="2018-08-01T14:15:00Z">
        <w:r w:rsidR="00A32497">
          <w:t xml:space="preserve"> </w:t>
        </w:r>
      </w:ins>
      <w:ins w:id="58" w:author="Wagner, Alexandra" w:date="2018-08-23T14:09:00Z">
        <w:r>
          <w:t>f</w:t>
        </w:r>
      </w:ins>
      <w:ins w:id="59" w:author="Wagner, Alexandra" w:date="2018-08-01T14:26:00Z">
        <w:r w:rsidR="002E77E2">
          <w:t xml:space="preserve">ifty percent of the </w:t>
        </w:r>
      </w:ins>
      <w:ins w:id="60" w:author="Peter Tango" w:date="2018-08-28T12:09:00Z">
        <w:r w:rsidR="00E835DD">
          <w:t xml:space="preserve">nontidal network </w:t>
        </w:r>
      </w:ins>
      <w:ins w:id="61" w:author="Wagner, Alexandra" w:date="2018-08-01T14:26:00Z">
        <w:r w:rsidR="002E77E2">
          <w:t>monitoring sites through 2016</w:t>
        </w:r>
      </w:ins>
      <w:ins w:id="62" w:author="Wagner, Alexandra" w:date="2018-08-01T14:27:00Z">
        <w:r w:rsidR="002E77E2">
          <w:t xml:space="preserve"> showed improvements in nitrogen</w:t>
        </w:r>
      </w:ins>
      <w:ins w:id="63" w:author="Wagner, Alexandra" w:date="2018-08-23T14:09:00Z">
        <w:r>
          <w:t xml:space="preserve"> loads</w:t>
        </w:r>
      </w:ins>
      <w:ins w:id="64" w:author="Wagner, Alexandra" w:date="2018-08-23T11:32:00Z">
        <w:r w:rsidR="00CA47C7">
          <w:t>, 31 percent are degrading</w:t>
        </w:r>
      </w:ins>
      <w:ins w:id="65" w:author="Wagner, Alexandra" w:date="2018-08-23T14:09:00Z">
        <w:r>
          <w:t>,</w:t>
        </w:r>
      </w:ins>
      <w:ins w:id="66" w:author="Wagner, Alexandra" w:date="2018-08-23T11:32:00Z">
        <w:r w:rsidR="00CA47C7">
          <w:t xml:space="preserve"> and the remainder</w:t>
        </w:r>
        <w:r w:rsidR="00CF5EA5">
          <w:t xml:space="preserve"> are showing</w:t>
        </w:r>
      </w:ins>
      <w:ins w:id="67" w:author="Wagner, Alexandra" w:date="2018-08-23T11:33:00Z">
        <w:r w:rsidR="00CF5EA5">
          <w:t xml:space="preserve"> little or no change</w:t>
        </w:r>
      </w:ins>
      <w:ins w:id="68" w:author="Wagner, Alexandra" w:date="2018-08-01T14:27:00Z">
        <w:r w:rsidR="002E77E2">
          <w:t xml:space="preserve">. </w:t>
        </w:r>
      </w:ins>
      <w:ins w:id="69" w:author="Wagner, Alexandra" w:date="2018-08-23T11:33:00Z">
        <w:r w:rsidR="00CF5EA5">
          <w:t>About one third</w:t>
        </w:r>
      </w:ins>
      <w:ins w:id="70" w:author="Wagner, Alexandra" w:date="2018-08-23T11:34:00Z">
        <w:r w:rsidR="00CF5EA5">
          <w:t xml:space="preserve"> of monitoring sites showed improvements in phosphorus</w:t>
        </w:r>
      </w:ins>
      <w:ins w:id="71" w:author="Wagner, Alexandra" w:date="2018-08-23T14:10:00Z">
        <w:r>
          <w:t xml:space="preserve"> loads</w:t>
        </w:r>
      </w:ins>
      <w:ins w:id="72" w:author="Wagner, Alexandra" w:date="2018-08-23T11:34:00Z">
        <w:r w:rsidR="00CF5EA5">
          <w:t xml:space="preserve">, 25 percent </w:t>
        </w:r>
      </w:ins>
      <w:ins w:id="73" w:author="Wagner, Alexandra" w:date="2018-08-23T11:35:00Z">
        <w:r w:rsidR="00CF5EA5">
          <w:t>are degrading, and the remainder are showing little or no change.</w:t>
        </w:r>
      </w:ins>
      <w:ins w:id="74" w:author="Wagner, Alexandra" w:date="2018-08-01T14:24:00Z">
        <w:r w:rsidR="00A32497">
          <w:t xml:space="preserve"> </w:t>
        </w:r>
      </w:ins>
      <w:ins w:id="75" w:author="Wagner, Alexandra" w:date="2018-08-01T14:27:00Z">
        <w:r w:rsidR="002E77E2">
          <w:t xml:space="preserve">Improvement for sediment </w:t>
        </w:r>
      </w:ins>
      <w:ins w:id="76" w:author="Wagner, Alexandra" w:date="2018-08-23T14:10:00Z">
        <w:r>
          <w:t xml:space="preserve">loads was observed at 20 percent </w:t>
        </w:r>
      </w:ins>
      <w:ins w:id="77" w:author="Wagner, Alexandra" w:date="2018-08-23T11:37:00Z">
        <w:r w:rsidR="00CF5EA5">
          <w:t>of monitoring sites</w:t>
        </w:r>
      </w:ins>
      <w:ins w:id="78" w:author="Wagner, Alexandra" w:date="2018-08-23T11:41:00Z">
        <w:r w:rsidR="00CF5EA5">
          <w:t xml:space="preserve">, </w:t>
        </w:r>
      </w:ins>
      <w:ins w:id="79" w:author="Wagner, Alexandra" w:date="2018-08-23T14:11:00Z">
        <w:r>
          <w:t xml:space="preserve">while </w:t>
        </w:r>
      </w:ins>
      <w:ins w:id="80" w:author="Wagner, Alexandra" w:date="2018-08-23T11:41:00Z">
        <w:r w:rsidR="00CF5EA5">
          <w:t>37 percent are degrading</w:t>
        </w:r>
      </w:ins>
      <w:ins w:id="81" w:author="Wagner, Alexandra" w:date="2018-08-23T11:42:00Z">
        <w:r w:rsidR="00CF5EA5">
          <w:t>, and the remainder are showing little or no change</w:t>
        </w:r>
      </w:ins>
      <w:ins w:id="82" w:author="Wagner, Alexandra" w:date="2018-08-23T11:27:00Z">
        <w:r w:rsidR="00CA47C7">
          <w:rPr>
            <w:rStyle w:val="FootnoteReference"/>
          </w:rPr>
          <w:footnoteReference w:id="8"/>
        </w:r>
      </w:ins>
      <w:ins w:id="84" w:author="Wagner, Alexandra" w:date="2018-08-01T14:30:00Z">
        <w:r w:rsidR="002E77E2">
          <w:t>.</w:t>
        </w:r>
      </w:ins>
      <w:ins w:id="85" w:author="Wagner, Alexandra" w:date="2018-08-01T14:31:00Z">
        <w:r w:rsidR="002E77E2">
          <w:t xml:space="preserve"> </w:t>
        </w:r>
      </w:ins>
    </w:p>
    <w:bookmarkEnd w:id="41"/>
    <w:p w14:paraId="6FC68936" w14:textId="776C4710" w:rsidR="0019018D" w:rsidRPr="00A63BE5" w:rsidRDefault="00EF1639" w:rsidP="004461AE">
      <w:pPr>
        <w:pStyle w:val="Heading1"/>
      </w:pPr>
      <w:r w:rsidRPr="00F33E85">
        <w:lastRenderedPageBreak/>
        <w:t>Participating Partners</w:t>
      </w:r>
    </w:p>
    <w:p w14:paraId="50F686DF" w14:textId="23D770BB" w:rsidR="00441514" w:rsidDel="00C756AD" w:rsidRDefault="00F33E85" w:rsidP="000B1030">
      <w:pPr>
        <w:pStyle w:val="BodyTextbeforebullet"/>
        <w:rPr>
          <w:del w:id="86" w:author="Michelle Williams" w:date="2018-10-03T14:51:00Z"/>
        </w:rPr>
      </w:pPr>
      <w:r>
        <w:t>The following partners</w:t>
      </w:r>
      <w:r w:rsidRPr="00F33E85">
        <w:t xml:space="preserve"> </w:t>
      </w:r>
      <w:r w:rsidR="00B67CD1">
        <w:t xml:space="preserve">have </w:t>
      </w:r>
      <w:r w:rsidR="008A1FF0">
        <w:t xml:space="preserve">participated in the development of this strategy. </w:t>
      </w:r>
      <w:del w:id="87" w:author="Michelle Williams" w:date="2018-10-03T14:51:00Z">
        <w:r w:rsidR="008A1FF0" w:rsidDel="00C756AD">
          <w:delText xml:space="preserve">A workplan to accompany this management strategy will be within one year after this document is finalized. It will identify specific partner commitments for implementing </w:delText>
        </w:r>
        <w:r w:rsidR="001B6AEE" w:rsidDel="00C756AD">
          <w:delText xml:space="preserve">the </w:delText>
        </w:r>
        <w:r w:rsidR="008A1FF0" w:rsidDel="00C756AD">
          <w:delText xml:space="preserve">strategy. </w:delText>
        </w:r>
      </w:del>
    </w:p>
    <w:p w14:paraId="2976EB61" w14:textId="77777777" w:rsidR="004069BD" w:rsidRDefault="00765F01">
      <w:pPr>
        <w:pStyle w:val="BodyTextbeforebullet"/>
        <w:pPrChange w:id="88" w:author="Michelle Williams" w:date="2018-10-03T14:51:00Z">
          <w:pPr>
            <w:pStyle w:val="Bullet"/>
          </w:pPr>
        </w:pPrChange>
      </w:pPr>
      <w:r>
        <w:t>District of Columbia</w:t>
      </w:r>
    </w:p>
    <w:p w14:paraId="31AF60AA" w14:textId="77777777" w:rsidR="004069BD" w:rsidRDefault="00765F01" w:rsidP="00765F01">
      <w:pPr>
        <w:pStyle w:val="Bullet"/>
      </w:pPr>
      <w:r>
        <w:t>Delaware</w:t>
      </w:r>
    </w:p>
    <w:p w14:paraId="452803ED" w14:textId="77777777" w:rsidR="004069BD" w:rsidRDefault="00765F01" w:rsidP="00765F01">
      <w:pPr>
        <w:pStyle w:val="Bullet"/>
      </w:pPr>
      <w:r>
        <w:t>Maryland</w:t>
      </w:r>
    </w:p>
    <w:p w14:paraId="5340982B" w14:textId="301C34F2" w:rsidR="00765F01" w:rsidRDefault="00765F01" w:rsidP="00765F01">
      <w:pPr>
        <w:pStyle w:val="Bullet"/>
      </w:pPr>
      <w:r>
        <w:t>New York</w:t>
      </w:r>
    </w:p>
    <w:p w14:paraId="7AC241BE" w14:textId="206E3F1F" w:rsidR="00F33E85" w:rsidRDefault="00765F01" w:rsidP="00765F01">
      <w:pPr>
        <w:pStyle w:val="Bullet"/>
      </w:pPr>
      <w:r w:rsidRPr="00765F01">
        <w:t>Pennsylvania</w:t>
      </w:r>
    </w:p>
    <w:p w14:paraId="3D82693D" w14:textId="77777777" w:rsidR="004069BD" w:rsidRDefault="00DC7A5E" w:rsidP="00DC7A5E">
      <w:pPr>
        <w:pStyle w:val="Bullet"/>
      </w:pPr>
      <w:r w:rsidRPr="00DC7A5E">
        <w:t>Virginia</w:t>
      </w:r>
    </w:p>
    <w:p w14:paraId="34FFA52E" w14:textId="2B2B7709" w:rsidR="00DC7A5E" w:rsidRDefault="00C27883" w:rsidP="00C27883">
      <w:pPr>
        <w:pStyle w:val="Bullet"/>
      </w:pPr>
      <w:r w:rsidRPr="00C27883">
        <w:t>West Virginia</w:t>
      </w:r>
    </w:p>
    <w:p w14:paraId="1F8AC9F8" w14:textId="77777777" w:rsidR="004069BD" w:rsidRDefault="004E38A7" w:rsidP="004E38A7">
      <w:pPr>
        <w:pStyle w:val="Bullet"/>
      </w:pPr>
      <w:r>
        <w:t>U.S Environmental Protection Agency</w:t>
      </w:r>
    </w:p>
    <w:p w14:paraId="14C6C893" w14:textId="77777777" w:rsidR="004069BD" w:rsidRDefault="004E38A7" w:rsidP="004E38A7">
      <w:pPr>
        <w:pStyle w:val="Bullet"/>
      </w:pPr>
      <w:r>
        <w:t>Chesapeake Bay Commission</w:t>
      </w:r>
    </w:p>
    <w:p w14:paraId="22B27D10" w14:textId="2A72E4F8" w:rsidR="004E38A7" w:rsidRPr="008E0F68" w:rsidRDefault="004E38A7" w:rsidP="004E38A7">
      <w:pPr>
        <w:pStyle w:val="Bullet"/>
      </w:pPr>
      <w:r>
        <w:t>U.S. Geological Survey</w:t>
      </w:r>
    </w:p>
    <w:p w14:paraId="67806E7A" w14:textId="627A4F67" w:rsidR="0019018D" w:rsidRPr="008D31B7" w:rsidRDefault="004E05C2" w:rsidP="00A356D0">
      <w:pPr>
        <w:pStyle w:val="Heading2"/>
      </w:pPr>
      <w:commentRangeStart w:id="89"/>
      <w:r w:rsidRPr="008D31B7">
        <w:t xml:space="preserve">Local </w:t>
      </w:r>
      <w:r w:rsidR="00F7090A" w:rsidRPr="008D31B7">
        <w:t>E</w:t>
      </w:r>
      <w:r w:rsidRPr="008D31B7">
        <w:t>ngagement</w:t>
      </w:r>
      <w:commentRangeEnd w:id="89"/>
      <w:r w:rsidR="00AC2669">
        <w:rPr>
          <w:rStyle w:val="CommentReference"/>
          <w:rFonts w:eastAsia="Calibri"/>
          <w:b w:val="0"/>
          <w:bCs w:val="0"/>
          <w:color w:val="000000"/>
          <w:lang w:eastAsia="en-US"/>
        </w:rPr>
        <w:commentReference w:id="89"/>
      </w:r>
    </w:p>
    <w:p w14:paraId="240CE3F7" w14:textId="4ACC87DE" w:rsidR="00B23195" w:rsidRDefault="00B23195" w:rsidP="00E13B81">
      <w:pPr>
        <w:pStyle w:val="BodyText"/>
        <w:keepLines/>
      </w:pPr>
      <w:r>
        <w:t>The Bay TMDL document, which describes an accountability framework including the 2017 and 2025 WIP outcomes, was developed through a highly transparent and engaging process. The outreach effort included hundreds of meetings with interested groups; two rounds of public meetings, stakeholder sessions and media interviews in all Bay watershed jurisdictions in fall of 2009 and 2010; a dedicated EPA website; a series of monthly interactive webinars; notices published in the Federal Register; EPA response to all TMDL comments; and a close working relationship with CBP committees representing citizens, local governments, and the scientific community. It was at the discretion of the Bay watershed jurisdictions to hold their own public meetings and public comment period for their respective WIPs, as these were state-developed documents</w:t>
      </w:r>
      <w:r>
        <w:rPr>
          <w:rStyle w:val="FootnoteReference"/>
        </w:rPr>
        <w:footnoteReference w:id="9"/>
      </w:r>
      <w:r>
        <w:t>.</w:t>
      </w:r>
      <w:ins w:id="90" w:author="Wagner, Alexandra" w:date="2018-08-01T16:18:00Z">
        <w:r w:rsidR="00597198">
          <w:t xml:space="preserve"> </w:t>
        </w:r>
      </w:ins>
    </w:p>
    <w:p w14:paraId="5DC6BF55" w14:textId="450FEF9A" w:rsidR="00441514" w:rsidRDefault="00B23195" w:rsidP="0020334E">
      <w:pPr>
        <w:pStyle w:val="BodyText"/>
        <w:rPr>
          <w:ins w:id="91" w:author="Wagner, Alexandra" w:date="2018-08-01T16:32:00Z"/>
        </w:rPr>
      </w:pPr>
      <w:r>
        <w:t>A substantial portion of the nitrogen, phosphorus and sediment controls necessary to meet the Bay TMDL allocations is expected to be implemented at the local level by CBP partners including conservation districts, local governments, planning commissions, utilities and watershed associations. Outreach to a variety of local entities may help the CBP partners assess and determine the ideal scale at which implementation will be reflected in the CBP modeling tools and where appropriate, quantify local target loads within the WIPs. The CBP partnership recognizes that individual jurisdictions may pursue somewhat different approaches to this local outreach.</w:t>
      </w:r>
    </w:p>
    <w:p w14:paraId="6825F712" w14:textId="78C48D9F" w:rsidR="00D3225C" w:rsidDel="00CC592D" w:rsidRDefault="000B2D84" w:rsidP="0020334E">
      <w:pPr>
        <w:pStyle w:val="BodyText"/>
        <w:rPr>
          <w:del w:id="92" w:author="Wagner, Alexandra" w:date="2018-08-02T08:35:00Z"/>
        </w:rPr>
      </w:pPr>
      <w:ins w:id="93" w:author="Wagner, Alexandra" w:date="2018-08-01T16:32:00Z">
        <w:r>
          <w:t xml:space="preserve">The Phase III WIP </w:t>
        </w:r>
      </w:ins>
      <w:ins w:id="94" w:author="Wagner, Alexandra" w:date="2018-08-01T16:33:00Z">
        <w:r>
          <w:t xml:space="preserve">local engagement strategies should provide a strong foundation </w:t>
        </w:r>
      </w:ins>
      <w:ins w:id="95" w:author="Wagner, Alexandra" w:date="2018-08-01T16:35:00Z">
        <w:r>
          <w:t>for success, built on government leadership, strategic</w:t>
        </w:r>
      </w:ins>
      <w:ins w:id="96" w:author="Wagner, Alexandra" w:date="2018-08-01T16:36:00Z">
        <w:r>
          <w:t xml:space="preserve"> aligned federal-state-local priorities, strong networks, sufficient financial and programmatic capacity, and clear communication of </w:t>
        </w:r>
      </w:ins>
      <w:ins w:id="97" w:author="Wagner, Alexandra" w:date="2018-08-01T16:37:00Z">
        <w:r>
          <w:t>roles and responsibilities</w:t>
        </w:r>
      </w:ins>
      <w:ins w:id="98" w:author="Wagner, Alexandra" w:date="2018-08-01T16:36:00Z">
        <w:r>
          <w:t>.</w:t>
        </w:r>
      </w:ins>
      <w:ins w:id="99" w:author="Wagner, Alexandra" w:date="2018-08-02T08:37:00Z">
        <w:r w:rsidR="00CC592D">
          <w:t xml:space="preserve"> </w:t>
        </w:r>
      </w:ins>
      <w:ins w:id="100" w:author="Wagner, Alexandra" w:date="2018-08-01T16:37:00Z">
        <w:r>
          <w:t xml:space="preserve">EPA expects draft and final Phase III WIPs to include a detailed strategy of how each jurisdiction will engage its </w:t>
        </w:r>
      </w:ins>
      <w:ins w:id="101" w:author="Wagner, Alexandra" w:date="2018-08-01T16:38:00Z">
        <w:r>
          <w:t>respective</w:t>
        </w:r>
      </w:ins>
      <w:ins w:id="102" w:author="Wagner, Alexandra" w:date="2018-08-01T16:37:00Z">
        <w:r>
          <w:t xml:space="preserve"> </w:t>
        </w:r>
      </w:ins>
      <w:ins w:id="103" w:author="Wagner, Alexandra" w:date="2018-08-01T16:38:00Z">
        <w:r>
          <w:t>local partners in i</w:t>
        </w:r>
        <w:r w:rsidR="00CC592D">
          <w:t>mplementation of Phase III WIP</w:t>
        </w:r>
        <w:r>
          <w:t>s</w:t>
        </w:r>
      </w:ins>
      <w:ins w:id="104" w:author="Wagner, Alexandra" w:date="2018-08-01T16:34:00Z">
        <w:r>
          <w:rPr>
            <w:rStyle w:val="FootnoteReference"/>
          </w:rPr>
          <w:footnoteReference w:id="10"/>
        </w:r>
      </w:ins>
      <w:ins w:id="106" w:author="Wagner, Alexandra" w:date="2018-08-01T16:39:00Z">
        <w:r>
          <w:t>.</w:t>
        </w:r>
      </w:ins>
      <w:ins w:id="107" w:author="Wagner, Alexandra" w:date="2018-08-01T16:38:00Z">
        <w:r>
          <w:t xml:space="preserve"> </w:t>
        </w:r>
      </w:ins>
      <w:ins w:id="108" w:author="Wagner, Alexandra" w:date="2018-08-02T08:31:00Z">
        <w:r w:rsidR="004D5331">
          <w:t xml:space="preserve">After release of the </w:t>
        </w:r>
      </w:ins>
      <w:ins w:id="109" w:author="Wagner, Alexandra" w:date="2018-08-02T08:33:00Z">
        <w:r w:rsidR="004D5331">
          <w:t xml:space="preserve">final </w:t>
        </w:r>
      </w:ins>
      <w:ins w:id="110" w:author="Wagner, Alexandra" w:date="2018-08-02T08:31:00Z">
        <w:r w:rsidR="004D5331">
          <w:t xml:space="preserve">state </w:t>
        </w:r>
      </w:ins>
      <w:ins w:id="111" w:author="Wagner, Alexandra" w:date="2018-08-01T16:21:00Z">
        <w:r w:rsidR="004D5331">
          <w:t xml:space="preserve">planning </w:t>
        </w:r>
        <w:r w:rsidR="004D5331">
          <w:lastRenderedPageBreak/>
          <w:t xml:space="preserve">targets, </w:t>
        </w:r>
      </w:ins>
      <w:ins w:id="112" w:author="Wagner, Alexandra" w:date="2018-08-02T08:34:00Z">
        <w:r w:rsidR="00CC592D">
          <w:t xml:space="preserve">the jurisdictions will develop local area planning goals </w:t>
        </w:r>
      </w:ins>
      <w:ins w:id="113" w:author="Wagner, Alexandra" w:date="2018-08-02T08:38:00Z">
        <w:r w:rsidR="00CC592D">
          <w:t>based on those planning targets</w:t>
        </w:r>
      </w:ins>
      <w:ins w:id="114" w:author="Wagner, Alexandra" w:date="2018-08-02T08:39:00Z">
        <w:r w:rsidR="00CC592D">
          <w:t xml:space="preserve"> available here: </w:t>
        </w:r>
        <w:r w:rsidR="00CC592D" w:rsidRPr="00CC592D">
          <w:t>https://cast.chesapeakebay.net/Documentation/planninggoals</w:t>
        </w:r>
        <w:r w:rsidR="00CC592D">
          <w:t>.</w:t>
        </w:r>
      </w:ins>
    </w:p>
    <w:p w14:paraId="3E04764A" w14:textId="3D3D5B89" w:rsidR="0031243A" w:rsidRPr="00A63BE5" w:rsidRDefault="004E05C2" w:rsidP="004461AE">
      <w:pPr>
        <w:pStyle w:val="Heading1"/>
      </w:pPr>
      <w:r w:rsidRPr="00B67CD1">
        <w:t xml:space="preserve">Factors </w:t>
      </w:r>
      <w:r w:rsidR="00B67CD1">
        <w:t>I</w:t>
      </w:r>
      <w:r w:rsidRPr="00B67CD1">
        <w:t xml:space="preserve">nfluencing </w:t>
      </w:r>
      <w:r w:rsidR="008D31B7">
        <w:t>Success</w:t>
      </w:r>
    </w:p>
    <w:p w14:paraId="5123F17C" w14:textId="1584049D" w:rsidR="00B67CD1" w:rsidRDefault="004440CB" w:rsidP="0035229D">
      <w:pPr>
        <w:pStyle w:val="BodyText"/>
      </w:pPr>
      <w:r w:rsidRPr="004440CB">
        <w:t>The following are natural and human factors that influence the Partnership’s ability to attain this outcome:</w:t>
      </w:r>
    </w:p>
    <w:p w14:paraId="39959776" w14:textId="3AE05878" w:rsidR="000D019B" w:rsidRDefault="000D019B" w:rsidP="0020334E">
      <w:pPr>
        <w:pStyle w:val="subhead"/>
      </w:pPr>
      <w:r w:rsidRPr="001570D3">
        <w:t>Implementation of Practices</w:t>
      </w:r>
    </w:p>
    <w:p w14:paraId="38CE6BBD" w14:textId="1237DE31" w:rsidR="0031243A" w:rsidRPr="00E13B81" w:rsidRDefault="00166A44" w:rsidP="00FA6BE9">
      <w:pPr>
        <w:pStyle w:val="numberedlist"/>
        <w:rPr>
          <w:spacing w:val="-2"/>
        </w:rPr>
      </w:pPr>
      <w:r w:rsidRPr="00166A44">
        <w:rPr>
          <w:rStyle w:val="Bold"/>
        </w:rPr>
        <w:t>Continuing to sustain the capacity of governments and the private sector to implement practices</w:t>
      </w:r>
      <w:r w:rsidR="00475150" w:rsidRPr="00475150">
        <w:rPr>
          <w:rStyle w:val="Bold"/>
        </w:rPr>
        <w:br/>
      </w:r>
      <w:r w:rsidR="00223807" w:rsidRPr="00E13B81">
        <w:rPr>
          <w:spacing w:val="-2"/>
        </w:rPr>
        <w:t xml:space="preserve">The state and local jurisdictions have described their capacity (funding, authorities, and sustainability) </w:t>
      </w:r>
      <w:r w:rsidR="00223807" w:rsidRPr="00E13B81">
        <w:t xml:space="preserve">to implement nitrogen, phosphorus and sediment reduction practices several times over the past two decades. These include the tributary strategies developed during the 1990s and again in the mid-2000s, and more recently, in the Phase I and Phase II WIPs and two-year milestones, which also </w:t>
      </w:r>
      <w:r w:rsidR="00223807" w:rsidRPr="00E13B81">
        <w:rPr>
          <w:spacing w:val="-2"/>
        </w:rPr>
        <w:t xml:space="preserve">include strategies to build capacity </w:t>
      </w:r>
      <w:proofErr w:type="gramStart"/>
      <w:r w:rsidR="00223807" w:rsidRPr="00E13B81">
        <w:rPr>
          <w:spacing w:val="-2"/>
        </w:rPr>
        <w:t>in order to</w:t>
      </w:r>
      <w:proofErr w:type="gramEnd"/>
      <w:r w:rsidR="00223807" w:rsidRPr="00E13B81">
        <w:rPr>
          <w:spacing w:val="-2"/>
        </w:rPr>
        <w:t xml:space="preserve"> achieve pollutant reductions. Federal agencies and land holders have described their capacity (funding, authorities, and sustainability) to implement nitrogen, phosphorus and sediment reduction practices through the programs they administer or on the lands that they control as part of Executive Order 13508</w:t>
      </w:r>
      <w:r w:rsidR="00223807" w:rsidRPr="00E13B81">
        <w:rPr>
          <w:rStyle w:val="FootnoteReference"/>
          <w:spacing w:val="-2"/>
        </w:rPr>
        <w:footnoteReference w:id="11"/>
      </w:r>
      <w:r w:rsidR="00223807" w:rsidRPr="00E13B81">
        <w:rPr>
          <w:spacing w:val="-2"/>
        </w:rPr>
        <w:t>. These entities must continue to work towards sustaining adequate capacity necessary to complete the efforts.</w:t>
      </w:r>
    </w:p>
    <w:p w14:paraId="58596F83" w14:textId="5D30F11D" w:rsidR="00441514" w:rsidRPr="00F64554" w:rsidRDefault="00417A89" w:rsidP="00E13B81">
      <w:pPr>
        <w:pStyle w:val="numberedlist"/>
        <w:keepLines/>
      </w:pPr>
      <w:r w:rsidRPr="00417A89">
        <w:rPr>
          <w:rStyle w:val="Bold"/>
        </w:rPr>
        <w:t>Delivering the necessary financial capacity to implement practices and programs</w:t>
      </w:r>
      <w:r w:rsidR="00475150" w:rsidRPr="00475150">
        <w:rPr>
          <w:rStyle w:val="Bold"/>
        </w:rPr>
        <w:br/>
      </w:r>
      <w:r w:rsidR="00AE25ED">
        <w:t>Both understanding and addressing the financial capacity needs to implement the Phase I WIPs, the Phase II WIPs and two-year milestones is an integral component to achieving the water quality goals in the Bay TDML. The CBP partnership is focused on addressing these financial needs through: quantification of existing and potential funding gaps, and the identification of new revenue sources and financing to address these gaps; consideration of how costs might be reduced by more cost-effectively reallocating nutrient and sediment reductions among source sectors; evaluation of BMP implementation and maintenance costs; and communication of funding needs to elected officials.</w:t>
      </w:r>
    </w:p>
    <w:p w14:paraId="0E6A7E47" w14:textId="1CE6CE08" w:rsidR="00F34436" w:rsidRPr="00475150" w:rsidRDefault="00F34436" w:rsidP="00F34436">
      <w:pPr>
        <w:pStyle w:val="subhead"/>
      </w:pPr>
      <w:r w:rsidRPr="0064124D">
        <w:lastRenderedPageBreak/>
        <w:t>Improved Technical Information</w:t>
      </w:r>
    </w:p>
    <w:p w14:paraId="061ACCA2" w14:textId="2E609934" w:rsidR="0031243A" w:rsidRPr="00475150" w:rsidRDefault="00F34436" w:rsidP="004069BD">
      <w:pPr>
        <w:pStyle w:val="numberedlist"/>
        <w:keepLines/>
        <w:numPr>
          <w:ilvl w:val="0"/>
          <w:numId w:val="32"/>
        </w:numPr>
        <w:tabs>
          <w:tab w:val="left" w:pos="360"/>
        </w:tabs>
        <w:ind w:left="360"/>
      </w:pPr>
      <w:r w:rsidRPr="00F34436">
        <w:rPr>
          <w:rStyle w:val="Bold"/>
        </w:rPr>
        <w:t>Improving the identification of sources and their contributions to nitrogen, phosphorus and sediment pollutant loads</w:t>
      </w:r>
      <w:r w:rsidR="00475150" w:rsidRPr="00475150">
        <w:rPr>
          <w:rStyle w:val="Bold"/>
        </w:rPr>
        <w:br/>
      </w:r>
      <w:r w:rsidR="00223807" w:rsidRPr="004B0A61">
        <w:t>Th</w:t>
      </w:r>
      <w:r w:rsidR="00223807">
        <w:t xml:space="preserve">e sources and their respective contribution of loads listed in the Bay TMDL </w:t>
      </w:r>
      <w:r w:rsidR="00223807" w:rsidRPr="004B0A61">
        <w:t>is currently represented through CBP partnership models</w:t>
      </w:r>
      <w:r w:rsidR="00223807">
        <w:rPr>
          <w:rStyle w:val="FootnoteReference"/>
        </w:rPr>
        <w:footnoteReference w:id="12"/>
      </w:r>
      <w:r w:rsidR="00223807" w:rsidRPr="004B0A61">
        <w:t>, USGS SPARROW models</w:t>
      </w:r>
      <w:r w:rsidR="00223807">
        <w:rPr>
          <w:rStyle w:val="FootnoteReference"/>
        </w:rPr>
        <w:footnoteReference w:id="13"/>
      </w:r>
      <w:r w:rsidR="00223807" w:rsidRPr="004B0A61">
        <w:t>, and supporting tidal and nontidal mon</w:t>
      </w:r>
      <w:r w:rsidR="00223807">
        <w:t xml:space="preserve">itoring networks and research. </w:t>
      </w:r>
      <w:r w:rsidR="00223807" w:rsidRPr="004B0A61">
        <w:t xml:space="preserve">As described in the Bay TMDL document (Chapter 4), the sources that are modeled by the CBP partnership are based on U.S. Census Bureau and USDA Census data, federal and state permitting data, satellite imagery and additional data submitted by </w:t>
      </w:r>
      <w:r w:rsidR="001B6AEE">
        <w:t xml:space="preserve">the </w:t>
      </w:r>
      <w:r w:rsidR="00223807" w:rsidRPr="004B0A61">
        <w:t xml:space="preserve">seven </w:t>
      </w:r>
      <w:r w:rsidR="001B6AEE">
        <w:t xml:space="preserve">Bay </w:t>
      </w:r>
      <w:r w:rsidR="00223807" w:rsidRPr="004B0A61">
        <w:t xml:space="preserve">watershed jurisdictions. </w:t>
      </w:r>
      <w:r w:rsidR="00223807">
        <w:t xml:space="preserve">As part of the Bay TMDL’s midpoint assessment, the CBP partnership is currently </w:t>
      </w:r>
      <w:r w:rsidR="00223807" w:rsidRPr="004B0A61">
        <w:t>incorporating additional</w:t>
      </w:r>
      <w:r w:rsidR="00223807">
        <w:t>/more recent</w:t>
      </w:r>
      <w:r w:rsidR="00223807" w:rsidRPr="004B0A61">
        <w:t xml:space="preserve"> local </w:t>
      </w:r>
      <w:r w:rsidR="00223807">
        <w:t xml:space="preserve">land use </w:t>
      </w:r>
      <w:r w:rsidR="00223807" w:rsidRPr="004B0A61">
        <w:t xml:space="preserve">data, refining information on the transport of loads through the </w:t>
      </w:r>
      <w:r w:rsidR="00223807">
        <w:t xml:space="preserve">Bay </w:t>
      </w:r>
      <w:r w:rsidR="00223807" w:rsidRPr="004B0A61">
        <w:t>watershed</w:t>
      </w:r>
      <w:r w:rsidR="007B39DE">
        <w:t>,</w:t>
      </w:r>
      <w:r w:rsidR="00223807" w:rsidRPr="004B0A61">
        <w:t xml:space="preserve"> and better predicting future impacts of population growth and climate change in the </w:t>
      </w:r>
      <w:r w:rsidR="00223807">
        <w:t xml:space="preserve">Bay </w:t>
      </w:r>
      <w:r w:rsidR="00223807" w:rsidRPr="004B0A61">
        <w:t>watershed</w:t>
      </w:r>
      <w:r w:rsidR="00223807">
        <w:t xml:space="preserve"> for incorporation into the modeling tools to improve implementation planning in Phase III.</w:t>
      </w:r>
    </w:p>
    <w:p w14:paraId="132EBAF5" w14:textId="4F27B748" w:rsidR="00F37394" w:rsidRDefault="00F37394">
      <w:pPr>
        <w:pStyle w:val="numberedlist"/>
        <w:keepLines/>
        <w:numPr>
          <w:ilvl w:val="0"/>
          <w:numId w:val="32"/>
        </w:numPr>
        <w:tabs>
          <w:tab w:val="left" w:pos="360"/>
        </w:tabs>
        <w:ind w:left="360"/>
        <w:rPr>
          <w:ins w:id="115" w:author="Peter Tango" w:date="2018-08-28T12:26:00Z"/>
        </w:rPr>
        <w:pPrChange w:id="116" w:author="Peter Tango" w:date="2018-08-28T12:20:00Z">
          <w:pPr>
            <w:pStyle w:val="numberedlist"/>
            <w:ind w:left="630"/>
          </w:pPr>
        </w:pPrChange>
      </w:pPr>
      <w:ins w:id="117" w:author="Peter Tango" w:date="2018-08-28T12:12:00Z">
        <w:r w:rsidRPr="00F37394">
          <w:rPr>
            <w:rStyle w:val="Bold"/>
            <w:rPrChange w:id="118" w:author="Peter Tango" w:date="2018-08-28T12:13:00Z">
              <w:rPr>
                <w:rStyle w:val="Bold"/>
                <w:b w:val="0"/>
              </w:rPr>
            </w:rPrChange>
          </w:rPr>
          <w:t>Develop a business strategy for sustaining and g</w:t>
        </w:r>
        <w:r w:rsidRPr="00F37394">
          <w:rPr>
            <w:rStyle w:val="Bold"/>
          </w:rPr>
          <w:t>rowing monitoring programming that</w:t>
        </w:r>
        <w:r w:rsidRPr="00F37394">
          <w:rPr>
            <w:rStyle w:val="Bold"/>
            <w:rPrChange w:id="119" w:author="Peter Tango" w:date="2018-08-28T12:13:00Z">
              <w:rPr>
                <w:rStyle w:val="Bold"/>
                <w:b w:val="0"/>
              </w:rPr>
            </w:rPrChange>
          </w:rPr>
          <w:t xml:space="preserve"> support</w:t>
        </w:r>
      </w:ins>
      <w:ins w:id="120" w:author="Peter Tango" w:date="2018-08-28T12:13:00Z">
        <w:r>
          <w:rPr>
            <w:rStyle w:val="Bold"/>
          </w:rPr>
          <w:t>s</w:t>
        </w:r>
      </w:ins>
      <w:ins w:id="121" w:author="Peter Tango" w:date="2018-08-28T12:12:00Z">
        <w:r w:rsidRPr="00F37394">
          <w:rPr>
            <w:rStyle w:val="Bold"/>
            <w:rPrChange w:id="122" w:author="Peter Tango" w:date="2018-08-28T12:13:00Z">
              <w:rPr>
                <w:rStyle w:val="Bold"/>
                <w:b w:val="0"/>
              </w:rPr>
            </w:rPrChange>
          </w:rPr>
          <w:t xml:space="preserve"> information needs</w:t>
        </w:r>
      </w:ins>
      <w:ins w:id="123" w:author="Peter Tango" w:date="2018-08-28T12:13:00Z">
        <w:r w:rsidRPr="00F37394">
          <w:rPr>
            <w:rStyle w:val="Bold"/>
          </w:rPr>
          <w:t xml:space="preserve"> </w:t>
        </w:r>
        <w:r w:rsidRPr="00475150">
          <w:rPr>
            <w:rStyle w:val="Bold"/>
          </w:rPr>
          <w:br/>
        </w:r>
      </w:ins>
      <w:ins w:id="124" w:author="Peter Tango" w:date="2018-08-28T12:14:00Z">
        <w:r>
          <w:t xml:space="preserve">Sustaining and growing the capacity of the partnerships monitoring program is necessary to maintain information needs. </w:t>
        </w:r>
      </w:ins>
      <w:ins w:id="125" w:author="Peter Tango" w:date="2018-08-28T12:16:00Z">
        <w:r>
          <w:t xml:space="preserve">Negative pressures on program maintenance derive from </w:t>
        </w:r>
      </w:ins>
      <w:ins w:id="126" w:author="Peter Tango" w:date="2018-08-28T12:18:00Z">
        <w:r>
          <w:t xml:space="preserve">annual cost </w:t>
        </w:r>
      </w:ins>
      <w:ins w:id="127" w:author="Peter Tango" w:date="2018-08-28T12:16:00Z">
        <w:r>
          <w:t xml:space="preserve">inflation </w:t>
        </w:r>
      </w:ins>
      <w:ins w:id="128" w:author="Peter Tango" w:date="2018-08-28T12:18:00Z">
        <w:r>
          <w:t>reducing the power of a dollar to accomplish the same</w:t>
        </w:r>
      </w:ins>
      <w:ins w:id="129" w:author="Peter Tango" w:date="2018-08-28T12:19:00Z">
        <w:r>
          <w:t xml:space="preserve"> work</w:t>
        </w:r>
      </w:ins>
      <w:ins w:id="130" w:author="Peter Tango" w:date="2018-08-28T12:16:00Z">
        <w:r>
          <w:t xml:space="preserve">, replacing aging infrastructure and lost partnerships. </w:t>
        </w:r>
      </w:ins>
      <w:ins w:id="131" w:author="Peter Tango" w:date="2018-08-28T12:21:00Z">
        <w:r>
          <w:t>Gap-filling opportun</w:t>
        </w:r>
      </w:ins>
      <w:ins w:id="132" w:author="Peter Tango" w:date="2018-08-28T12:24:00Z">
        <w:r w:rsidR="00D744D3">
          <w:t>it</w:t>
        </w:r>
      </w:ins>
      <w:ins w:id="133" w:author="Peter Tango" w:date="2018-08-28T12:21:00Z">
        <w:r>
          <w:t>ies have been discussed by STAR and its workgroups</w:t>
        </w:r>
      </w:ins>
      <w:ins w:id="134" w:author="Peter Tango" w:date="2018-08-28T12:24:00Z">
        <w:r w:rsidR="00D744D3">
          <w:t xml:space="preserve"> in meetings and STAC Workshops</w:t>
        </w:r>
      </w:ins>
      <w:ins w:id="135" w:author="Peter Tango" w:date="2018-08-28T12:21:00Z">
        <w:r>
          <w:t xml:space="preserve">. Commitments to </w:t>
        </w:r>
      </w:ins>
      <w:ins w:id="136" w:author="Peter Tango" w:date="2018-08-28T12:22:00Z">
        <w:r w:rsidR="00D744D3">
          <w:t>incorporating new partners, new technologies and new assessment protocols that leverage existing programming while adapting and enhancing approaches that improve information gathering resolution and efficiency will be strategically necessary</w:t>
        </w:r>
      </w:ins>
      <w:ins w:id="137" w:author="Peter Tango" w:date="2018-08-28T12:25:00Z">
        <w:r w:rsidR="00D744D3">
          <w:t xml:space="preserve"> to sustain the monitoring capacity into the future</w:t>
        </w:r>
      </w:ins>
      <w:ins w:id="138" w:author="Peter Tango" w:date="2018-08-28T12:22:00Z">
        <w:r w:rsidR="00D744D3">
          <w:t xml:space="preserve">. </w:t>
        </w:r>
      </w:ins>
    </w:p>
    <w:p w14:paraId="41AF2570" w14:textId="27D7116E" w:rsidR="00D744D3" w:rsidRPr="00F37394" w:rsidRDefault="00D744D3">
      <w:pPr>
        <w:pStyle w:val="numberedlist"/>
        <w:keepLines/>
        <w:numPr>
          <w:ilvl w:val="0"/>
          <w:numId w:val="32"/>
        </w:numPr>
        <w:tabs>
          <w:tab w:val="left" w:pos="360"/>
        </w:tabs>
        <w:ind w:left="360"/>
        <w:rPr>
          <w:ins w:id="139" w:author="Peter Tango" w:date="2018-08-28T12:11:00Z"/>
          <w:rStyle w:val="Bold"/>
          <w:b w:val="0"/>
          <w:rPrChange w:id="140" w:author="Peter Tango" w:date="2018-08-28T12:20:00Z">
            <w:rPr>
              <w:ins w:id="141" w:author="Peter Tango" w:date="2018-08-28T12:11:00Z"/>
              <w:rStyle w:val="Bold"/>
            </w:rPr>
          </w:rPrChange>
        </w:rPr>
        <w:pPrChange w:id="142" w:author="Peter Tango" w:date="2018-08-28T12:20:00Z">
          <w:pPr>
            <w:pStyle w:val="numberedlist"/>
            <w:ind w:left="630"/>
          </w:pPr>
        </w:pPrChange>
      </w:pPr>
      <w:ins w:id="143" w:author="Peter Tango" w:date="2018-08-28T12:28:00Z">
        <w:r>
          <w:rPr>
            <w:rStyle w:val="Bold"/>
          </w:rPr>
          <w:t>Support the use of new data streams having classified their</w:t>
        </w:r>
      </w:ins>
      <w:ins w:id="144" w:author="Peter Tango" w:date="2018-08-28T12:29:00Z">
        <w:r>
          <w:rPr>
            <w:rStyle w:val="Bold"/>
          </w:rPr>
          <w:t xml:space="preserve"> </w:t>
        </w:r>
      </w:ins>
      <w:ins w:id="145" w:author="Peter Tango" w:date="2018-08-28T12:28:00Z">
        <w:r>
          <w:rPr>
            <w:rStyle w:val="Bold"/>
          </w:rPr>
          <w:t>integrity</w:t>
        </w:r>
      </w:ins>
      <w:ins w:id="146" w:author="Peter Tango" w:date="2018-08-28T12:26:00Z">
        <w:r w:rsidRPr="00F37394">
          <w:rPr>
            <w:rStyle w:val="Bold"/>
          </w:rPr>
          <w:t xml:space="preserve"> </w:t>
        </w:r>
        <w:r w:rsidRPr="00475150">
          <w:rPr>
            <w:rStyle w:val="Bold"/>
          </w:rPr>
          <w:br/>
        </w:r>
      </w:ins>
      <w:ins w:id="147" w:author="Peter Tango" w:date="2018-08-28T12:29:00Z">
        <w:r>
          <w:t xml:space="preserve">The monitoring program provides marginal support for assessing water quality standards attainment in the bay and adequate, but not recommended, levels of monitoring in evaluating </w:t>
        </w:r>
      </w:ins>
      <w:ins w:id="148" w:author="Peter Tango" w:date="2018-08-28T12:30:00Z">
        <w:r>
          <w:t xml:space="preserve">pollution </w:t>
        </w:r>
      </w:ins>
      <w:ins w:id="149" w:author="Peter Tango" w:date="2018-08-28T12:29:00Z">
        <w:r>
          <w:t>inputs from the watershed to the bay</w:t>
        </w:r>
      </w:ins>
      <w:ins w:id="150" w:author="Peter Tango" w:date="2018-08-28T12:30:00Z">
        <w:r>
          <w:t xml:space="preserve">. Partnership support and use of new data streams such as those being assembled by the Chesapeake Monitoring cooperative from volunteer networks and nontraditional partner efforts will expand spatial and temporal resolution of decision-support assessments. </w:t>
        </w:r>
      </w:ins>
      <w:ins w:id="151" w:author="Peter Tango" w:date="2018-08-28T12:32:00Z">
        <w:r w:rsidR="00EC6D56">
          <w:t xml:space="preserve">The Chesapeake Monitoring Cooperative has </w:t>
        </w:r>
        <w:proofErr w:type="gramStart"/>
        <w:r w:rsidR="00EC6D56">
          <w:t>develop</w:t>
        </w:r>
        <w:proofErr w:type="gramEnd"/>
        <w:del w:id="152" w:author="John Wolf" w:date="2018-08-31T13:37:00Z">
          <w:r w:rsidR="00EC6D56" w:rsidDel="000957D0">
            <w:delText>ment</w:delText>
          </w:r>
        </w:del>
      </w:ins>
      <w:ins w:id="153" w:author="John Wolf" w:date="2018-08-31T13:37:00Z">
        <w:r w:rsidR="000957D0">
          <w:t>ed</w:t>
        </w:r>
      </w:ins>
      <w:ins w:id="154" w:author="Peter Tango" w:date="2018-08-28T12:32:00Z">
        <w:r w:rsidR="00EC6D56">
          <w:t xml:space="preserve"> a Memorandum of Understanding that has been approved by STAR and its workgroups, has support from GITs and Advisory Committees, and is poised to be signed by partnership signatories</w:t>
        </w:r>
      </w:ins>
      <w:ins w:id="155" w:author="Peter Tango" w:date="2018-08-28T12:34:00Z">
        <w:r w:rsidR="00EC6D56">
          <w:t>. Establishing the MOU highlights</w:t>
        </w:r>
      </w:ins>
      <w:ins w:id="156" w:author="Peter Tango" w:date="2018-08-28T12:35:00Z">
        <w:r w:rsidR="00EC6D56">
          <w:t xml:space="preserve"> partner recognition that</w:t>
        </w:r>
      </w:ins>
      <w:ins w:id="157" w:author="Peter Tango" w:date="2018-08-28T12:32:00Z">
        <w:r w:rsidR="00EC6D56">
          <w:t xml:space="preserve"> these new data streams </w:t>
        </w:r>
      </w:ins>
      <w:ins w:id="158" w:author="Peter Tango" w:date="2018-08-28T12:35:00Z">
        <w:r w:rsidR="00EC6D56">
          <w:t xml:space="preserve">provide information valuable to </w:t>
        </w:r>
      </w:ins>
      <w:ins w:id="159" w:author="Peter Tango" w:date="2018-08-28T12:36:00Z">
        <w:r w:rsidR="00EC6D56">
          <w:t xml:space="preserve">product development that helps </w:t>
        </w:r>
      </w:ins>
      <w:ins w:id="160" w:author="Peter Tango" w:date="2018-08-28T12:35:00Z">
        <w:r w:rsidR="00EC6D56">
          <w:t xml:space="preserve">communication, management action targeting and </w:t>
        </w:r>
      </w:ins>
      <w:ins w:id="161" w:author="Peter Tango" w:date="2018-08-28T12:36:00Z">
        <w:r w:rsidR="00EC6D56">
          <w:t>regulatory level assessments with greater spatial and temporal coverage than has be</w:t>
        </w:r>
      </w:ins>
      <w:ins w:id="162" w:author="Peter Tango" w:date="2018-08-28T12:37:00Z">
        <w:r w:rsidR="00EC6D56">
          <w:t>en</w:t>
        </w:r>
      </w:ins>
      <w:ins w:id="163" w:author="Peter Tango" w:date="2018-08-28T12:36:00Z">
        <w:r w:rsidR="00EC6D56">
          <w:t xml:space="preserve"> achieved </w:t>
        </w:r>
      </w:ins>
      <w:ins w:id="164" w:author="Peter Tango" w:date="2018-08-28T12:37:00Z">
        <w:r w:rsidR="00EC6D56">
          <w:t xml:space="preserve">with our traditional investments. </w:t>
        </w:r>
      </w:ins>
    </w:p>
    <w:p w14:paraId="0D44B2B8" w14:textId="7904C6D8" w:rsidR="00047D01" w:rsidRDefault="00D54DFA" w:rsidP="00FA6BE9">
      <w:pPr>
        <w:pStyle w:val="numberedlist"/>
      </w:pPr>
      <w:r w:rsidRPr="00D54DFA">
        <w:rPr>
          <w:rStyle w:val="Bold"/>
        </w:rPr>
        <w:lastRenderedPageBreak/>
        <w:t>Quantifying the reductions from pollution control practices and verifying their continued performance</w:t>
      </w:r>
      <w:r w:rsidR="00475150" w:rsidRPr="00475150">
        <w:rPr>
          <w:rStyle w:val="Bold"/>
        </w:rPr>
        <w:br/>
      </w:r>
      <w:r w:rsidR="00047D01" w:rsidRPr="004B0A61">
        <w:t xml:space="preserve">The pollution reduction values associated with nitrogen, phosphorus and sediment controls that the CBP </w:t>
      </w:r>
      <w:r w:rsidR="00047D01">
        <w:t xml:space="preserve">partnership </w:t>
      </w:r>
      <w:r w:rsidR="00047D01" w:rsidRPr="004B0A61">
        <w:t>has approved for use in the models are based on extensive literature reviews and expert panel recommendations</w:t>
      </w:r>
      <w:r w:rsidR="00047D01">
        <w:t xml:space="preserve">. </w:t>
      </w:r>
      <w:r w:rsidR="00047D01" w:rsidRPr="004B0A61">
        <w:t>Through its technical source sector workgroups and expert panels, the W</w:t>
      </w:r>
      <w:r w:rsidR="00047D01">
        <w:t xml:space="preserve">ater </w:t>
      </w:r>
      <w:r w:rsidR="00047D01" w:rsidRPr="004B0A61">
        <w:t>Q</w:t>
      </w:r>
      <w:r w:rsidR="00047D01">
        <w:t xml:space="preserve">uality </w:t>
      </w:r>
      <w:r w:rsidR="00047D01" w:rsidRPr="004B0A61">
        <w:t>G</w:t>
      </w:r>
      <w:r w:rsidR="00047D01">
        <w:t xml:space="preserve">oal </w:t>
      </w:r>
      <w:r w:rsidR="00047D01" w:rsidRPr="004B0A61">
        <w:t>I</w:t>
      </w:r>
      <w:r w:rsidR="00047D01">
        <w:t xml:space="preserve">mplementation </w:t>
      </w:r>
      <w:r w:rsidR="00047D01" w:rsidRPr="004B0A61">
        <w:t>T</w:t>
      </w:r>
      <w:r w:rsidR="00047D01">
        <w:t>eam</w:t>
      </w:r>
      <w:r w:rsidR="00047D01">
        <w:rPr>
          <w:rStyle w:val="FootnoteReference"/>
        </w:rPr>
        <w:footnoteReference w:id="14"/>
      </w:r>
      <w:r w:rsidR="00047D01">
        <w:t xml:space="preserve"> (WQGIT)</w:t>
      </w:r>
      <w:r w:rsidR="00047D01" w:rsidRPr="004B0A61">
        <w:t xml:space="preserve"> </w:t>
      </w:r>
      <w:r w:rsidR="00047D01">
        <w:t xml:space="preserve">periodically refines </w:t>
      </w:r>
      <w:r w:rsidR="00047D01" w:rsidRPr="004B0A61">
        <w:t xml:space="preserve">these values based on new information and to </w:t>
      </w:r>
      <w:proofErr w:type="gramStart"/>
      <w:r w:rsidR="00047D01" w:rsidRPr="004B0A61">
        <w:t>take into account</w:t>
      </w:r>
      <w:proofErr w:type="gramEnd"/>
      <w:r w:rsidR="00047D01" w:rsidRPr="004B0A61">
        <w:t xml:space="preserve"> innovative practices</w:t>
      </w:r>
      <w:r w:rsidR="00047D01">
        <w:t xml:space="preserve">. The </w:t>
      </w:r>
      <w:r w:rsidR="00047D01" w:rsidRPr="004B0A61">
        <w:t>CBP</w:t>
      </w:r>
      <w:r w:rsidR="00047D01">
        <w:t xml:space="preserve"> partnership is addressing</w:t>
      </w:r>
      <w:r w:rsidR="00047D01" w:rsidRPr="004B0A61">
        <w:t xml:space="preserve"> the effectiveness and efficiency of practices </w:t>
      </w:r>
      <w:r w:rsidR="00047D01">
        <w:t>by</w:t>
      </w:r>
      <w:r w:rsidR="00047D01" w:rsidRPr="004B0A61">
        <w:t xml:space="preserve"> adopting principles to verify that reported practices are, indeed, in place and functioning as designed; further quantifying the effect of variations in watershed properties (such as different types of soils) on controls; quantifying changes in </w:t>
      </w:r>
      <w:r w:rsidR="00047D01">
        <w:t>Best Management Practices (</w:t>
      </w:r>
      <w:r w:rsidR="00047D01" w:rsidRPr="004B0A61">
        <w:t>BMP</w:t>
      </w:r>
      <w:r w:rsidR="00047D01">
        <w:t>)</w:t>
      </w:r>
      <w:r w:rsidR="00047D01" w:rsidRPr="004B0A61">
        <w:t xml:space="preserve"> performance over time; and </w:t>
      </w:r>
      <w:r w:rsidR="00047D01">
        <w:t>evaluating</w:t>
      </w:r>
      <w:r w:rsidR="00047D01" w:rsidRPr="004B0A61">
        <w:t xml:space="preserve"> the potential future impacts of climate change on BMP performance.</w:t>
      </w:r>
    </w:p>
    <w:p w14:paraId="682936E6" w14:textId="1F88EE99" w:rsidR="00047D01" w:rsidRDefault="00047D01" w:rsidP="00E13B81">
      <w:pPr>
        <w:pStyle w:val="BodyTextIndent"/>
      </w:pPr>
      <w:r>
        <w:t xml:space="preserve">In addition, the Chesapeake Bay </w:t>
      </w:r>
      <w:proofErr w:type="spellStart"/>
      <w:r>
        <w:t>basinwide</w:t>
      </w:r>
      <w:proofErr w:type="spellEnd"/>
      <w:r>
        <w:t xml:space="preserve"> BMP verification framework provides a structure by which the Bay Program partners will improve consistency through a collective analysis of the effectiveness and efficiency of various BMPs. Verification will be viewed as a life cycle process, including initial inspection, follow up checks, and evaluation of BMP performance</w:t>
      </w:r>
      <w:r>
        <w:rPr>
          <w:rStyle w:val="FootnoteReference"/>
        </w:rPr>
        <w:footnoteReference w:id="15"/>
      </w:r>
      <w:r>
        <w:t>.</w:t>
      </w:r>
    </w:p>
    <w:p w14:paraId="5099DF25" w14:textId="05B0860F" w:rsidR="00D57CAA" w:rsidRDefault="00D57CAA" w:rsidP="00FA6BE9">
      <w:pPr>
        <w:pStyle w:val="numberedlist"/>
        <w:rPr>
          <w:rStyle w:val="Bold"/>
        </w:rPr>
      </w:pPr>
      <w:commentRangeStart w:id="165"/>
      <w:r w:rsidRPr="00D57CAA">
        <w:rPr>
          <w:rStyle w:val="Bold"/>
        </w:rPr>
        <w:t>Enhancing the next generation of decision support tools (Phase 6</w:t>
      </w:r>
      <w:ins w:id="166" w:author="Michelle Williams" w:date="2018-08-01T13:28:00Z">
        <w:r w:rsidR="004E7E1C">
          <w:rPr>
            <w:rStyle w:val="Bold"/>
          </w:rPr>
          <w:t xml:space="preserve"> and Phase 7</w:t>
        </w:r>
      </w:ins>
      <w:r w:rsidRPr="00D57CAA">
        <w:rPr>
          <w:rStyle w:val="Bold"/>
        </w:rPr>
        <w:t>)</w:t>
      </w:r>
      <w:r w:rsidR="0073064E">
        <w:rPr>
          <w:rStyle w:val="Bold"/>
        </w:rPr>
        <w:br/>
      </w:r>
      <w:r w:rsidR="0073064E">
        <w:t xml:space="preserve">The CBP partnership </w:t>
      </w:r>
      <w:ins w:id="167" w:author="Michelle Williams" w:date="2018-08-01T13:29:00Z">
        <w:r w:rsidR="004E7E1C">
          <w:t xml:space="preserve">has revised </w:t>
        </w:r>
      </w:ins>
      <w:del w:id="168" w:author="Michelle Williams" w:date="2018-08-01T13:29:00Z">
        <w:r w:rsidR="0073064E">
          <w:delText xml:space="preserve">is currently revising </w:delText>
        </w:r>
      </w:del>
      <w:r w:rsidR="0073064E">
        <w:t xml:space="preserve">the watershed modeling system structure to enhance decision support and to improve accuracy, transparency and confidence. The Phase 6 suite of decision support tools </w:t>
      </w:r>
      <w:ins w:id="169" w:author="Michelle Williams" w:date="2018-08-01T13:29:00Z">
        <w:r w:rsidR="004E7E1C">
          <w:t xml:space="preserve">has been </w:t>
        </w:r>
      </w:ins>
      <w:del w:id="170" w:author="Michelle Williams" w:date="2018-08-01T13:29:00Z">
        <w:r w:rsidR="0073064E">
          <w:delText xml:space="preserve">will be </w:delText>
        </w:r>
      </w:del>
      <w:r w:rsidR="0073064E">
        <w:t xml:space="preserve">refined in many ways, including </w:t>
      </w:r>
      <w:proofErr w:type="spellStart"/>
      <w:r w:rsidR="0073064E">
        <w:t>the</w:t>
      </w:r>
      <w:del w:id="171" w:author="Michelle Williams" w:date="2018-08-01T14:20:00Z">
        <w:r w:rsidR="0073064E">
          <w:delText xml:space="preserve"> </w:delText>
        </w:r>
      </w:del>
      <w:ins w:id="172" w:author="Michelle Williams" w:date="2018-08-01T14:20:00Z">
        <w:r w:rsidR="0073064E">
          <w:t>addition</w:t>
        </w:r>
      </w:ins>
      <w:proofErr w:type="spellEnd"/>
      <w:ins w:id="173" w:author="Michelle Williams" w:date="2018-08-01T14:21:00Z">
        <w:r w:rsidR="0073064E">
          <w:t xml:space="preserve"> of </w:t>
        </w:r>
        <w:r w:rsidR="00BB0237">
          <w:t>ten additional years of real-time water quality moni</w:t>
        </w:r>
      </w:ins>
      <w:ins w:id="174" w:author="Michelle Williams" w:date="2018-08-01T14:42:00Z">
        <w:r w:rsidR="00B42100">
          <w:t xml:space="preserve">toring data, </w:t>
        </w:r>
        <w:r w:rsidR="00FB2842">
          <w:t xml:space="preserve">high-resolution land cover data, </w:t>
        </w:r>
      </w:ins>
      <w:ins w:id="175" w:author="Michelle Williams" w:date="2018-08-01T14:43:00Z">
        <w:r w:rsidR="00FB2842">
          <w:t xml:space="preserve">new data inputs from the agricultural community, additional BMPs, and </w:t>
        </w:r>
      </w:ins>
      <w:ins w:id="176" w:author="Michelle Williams" w:date="2018-08-01T14:44:00Z">
        <w:r w:rsidR="00FB2842">
          <w:t>an approach to integrate multiple models into the Phase 6 decision support tools</w:t>
        </w:r>
      </w:ins>
      <w:ins w:id="177" w:author="Michelle Williams" w:date="2018-08-01T14:57:00Z">
        <w:r w:rsidR="00536C0D">
          <w:rPr>
            <w:rStyle w:val="FootnoteReference"/>
          </w:rPr>
          <w:footnoteReference w:id="16"/>
        </w:r>
      </w:ins>
      <w:ins w:id="179" w:author="Michelle Williams" w:date="2018-08-01T14:44:00Z">
        <w:r w:rsidR="00FB2842">
          <w:t xml:space="preserve">. </w:t>
        </w:r>
      </w:ins>
      <w:del w:id="180" w:author="Michelle Williams" w:date="2018-08-01T14:20:00Z">
        <w:r w:rsidR="0073064E" w:rsidDel="008E6669">
          <w:delText xml:space="preserve">addition of </w:delText>
        </w:r>
        <w:r w:rsidR="0073064E">
          <w:delText>simulation years, monitoring stations and updated BMP efficiencies</w:delText>
        </w:r>
      </w:del>
      <w:r w:rsidR="0073064E">
        <w:t>.</w:t>
      </w:r>
      <w:commentRangeEnd w:id="165"/>
      <w:r w:rsidR="00162D38">
        <w:rPr>
          <w:rStyle w:val="CommentReference"/>
          <w:rFonts w:ascii="Calibri" w:eastAsia="Calibri" w:hAnsi="Calibri"/>
          <w:color w:val="000000"/>
          <w:lang w:eastAsia="en-US"/>
        </w:rPr>
        <w:commentReference w:id="165"/>
      </w:r>
      <w:ins w:id="181" w:author="Michelle Williams" w:date="2018-08-01T13:29:00Z">
        <w:r w:rsidR="004E7E1C">
          <w:t xml:space="preserve"> Further incremental updates to the Phase 6 sui</w:t>
        </w:r>
      </w:ins>
      <w:ins w:id="182" w:author="Michelle Williams" w:date="2018-08-01T13:30:00Z">
        <w:r w:rsidR="004E7E1C">
          <w:t>te of modeling tools will take place concurrently with the two-year milestone schedule begi</w:t>
        </w:r>
      </w:ins>
      <w:ins w:id="183" w:author="Michelle Williams" w:date="2018-08-01T13:31:00Z">
        <w:r w:rsidR="004E7E1C">
          <w:t>nning in late 2019. These incremental updates wi</w:t>
        </w:r>
      </w:ins>
      <w:ins w:id="184" w:author="Michelle Williams" w:date="2018-08-01T13:34:00Z">
        <w:r w:rsidR="004E7E1C">
          <w:t>l</w:t>
        </w:r>
      </w:ins>
      <w:ins w:id="185" w:author="Michelle Williams" w:date="2018-08-01T13:31:00Z">
        <w:r w:rsidR="004E7E1C">
          <w:t>l include Partnership-approved inclusion of new BMPs available for planni</w:t>
        </w:r>
      </w:ins>
      <w:ins w:id="186" w:author="Michelle Williams" w:date="2018-08-01T13:32:00Z">
        <w:r w:rsidR="004E7E1C">
          <w:t>ng and reporting purposes, and incremental updates to land use</w:t>
        </w:r>
      </w:ins>
      <w:ins w:id="187" w:author="Michelle Williams" w:date="2018-08-01T13:33:00Z">
        <w:r w:rsidR="004E7E1C">
          <w:t xml:space="preserve"> information and </w:t>
        </w:r>
      </w:ins>
      <w:ins w:id="188" w:author="Michelle Williams" w:date="2018-08-01T13:34:00Z">
        <w:r w:rsidR="004E7E1C">
          <w:t>optimization tools for cost-effective BMP planning</w:t>
        </w:r>
      </w:ins>
      <w:ins w:id="189" w:author="Michelle Williams" w:date="2018-08-01T13:32:00Z">
        <w:r w:rsidR="004E7E1C">
          <w:t xml:space="preserve">. </w:t>
        </w:r>
      </w:ins>
      <w:ins w:id="190" w:author="Michelle Williams" w:date="2018-08-01T14:45:00Z">
        <w:r w:rsidR="00FB2842">
          <w:t xml:space="preserve">The CBP partnership will also consider additional refinements to </w:t>
        </w:r>
      </w:ins>
      <w:ins w:id="191" w:author="Michelle Williams" w:date="2018-08-01T14:46:00Z">
        <w:r w:rsidR="00FB2842">
          <w:t xml:space="preserve">develop Phase 7 decision support tools for 2025 and beyond. </w:t>
        </w:r>
      </w:ins>
      <w:ins w:id="192" w:author="Michelle Williams" w:date="2018-08-01T14:47:00Z">
        <w:r w:rsidR="00FB2842">
          <w:t xml:space="preserve">Among other refinements, the Phase 7 decision support tools may integrate further optimization tools, including </w:t>
        </w:r>
      </w:ins>
      <w:ins w:id="193" w:author="Michelle Williams" w:date="2018-08-01T14:50:00Z">
        <w:r w:rsidR="00FB2842">
          <w:t xml:space="preserve">tools to assess </w:t>
        </w:r>
      </w:ins>
      <w:ins w:id="194" w:author="Michelle Williams" w:date="2018-08-01T14:49:00Z">
        <w:r w:rsidR="00FB2842">
          <w:t xml:space="preserve">BMP effects on multiple CBP partnership priorities beyond </w:t>
        </w:r>
      </w:ins>
      <w:ins w:id="195" w:author="Michelle Williams" w:date="2018-08-01T14:50:00Z">
        <w:r w:rsidR="00FB2842">
          <w:t>water quality.</w:t>
        </w:r>
      </w:ins>
    </w:p>
    <w:p w14:paraId="09A39821" w14:textId="69FBE3CD" w:rsidR="0073064E" w:rsidRPr="009B04F5" w:rsidDel="00692DEE" w:rsidRDefault="009B04F5" w:rsidP="00FA6BE9">
      <w:pPr>
        <w:pStyle w:val="numberedlist"/>
        <w:rPr>
          <w:del w:id="196" w:author="Michelle Williams" w:date="2018-08-29T12:46:00Z"/>
          <w:rStyle w:val="Bold"/>
        </w:rPr>
      </w:pPr>
      <w:commentRangeStart w:id="197"/>
      <w:commentRangeStart w:id="198"/>
      <w:del w:id="199" w:author="Michelle Williams" w:date="2018-08-01T14:53:00Z">
        <w:r w:rsidRPr="00E13B81">
          <w:rPr>
            <w:rStyle w:val="Bold"/>
            <w:spacing w:val="-2"/>
          </w:rPr>
          <w:delText>Revisiting</w:delText>
        </w:r>
      </w:del>
      <w:commentRangeEnd w:id="197"/>
      <w:r w:rsidR="00692DEE">
        <w:rPr>
          <w:rStyle w:val="CommentReference"/>
          <w:rFonts w:ascii="Calibri" w:eastAsia="Calibri" w:hAnsi="Calibri"/>
          <w:color w:val="000000"/>
          <w:lang w:eastAsia="en-US"/>
        </w:rPr>
        <w:commentReference w:id="197"/>
      </w:r>
      <w:del w:id="200" w:author="Michelle Williams" w:date="2018-08-01T14:53:00Z">
        <w:r w:rsidRPr="00E13B81">
          <w:rPr>
            <w:rStyle w:val="Bold"/>
            <w:spacing w:val="-2"/>
          </w:rPr>
          <w:delText xml:space="preserve"> watershed model calibration methods with the goal of improving local watershed results</w:delText>
        </w:r>
      </w:del>
      <w:del w:id="201" w:author="Michelle Williams" w:date="2018-08-29T12:46:00Z">
        <w:r w:rsidRPr="00E13B81" w:rsidDel="00692DEE">
          <w:rPr>
            <w:rStyle w:val="Bold"/>
            <w:spacing w:val="-2"/>
          </w:rPr>
          <w:br/>
        </w:r>
        <w:r w:rsidDel="00692DEE">
          <w:delText xml:space="preserve">Different calibration methods </w:delText>
        </w:r>
      </w:del>
      <w:del w:id="202" w:author="Michelle Williams" w:date="2018-08-01T14:53:00Z">
        <w:r>
          <w:delText xml:space="preserve">will be </w:delText>
        </w:r>
      </w:del>
      <w:del w:id="203" w:author="Michelle Williams" w:date="2018-08-29T12:46:00Z">
        <w:r w:rsidDel="00692DEE">
          <w:delText xml:space="preserve">assessed for the calibration of flow, sediment and nutrients; a precipitation data set for the entire Phase 6 simulation period from 1985 to 2011 </w:delText>
        </w:r>
      </w:del>
      <w:del w:id="204" w:author="Michelle Williams" w:date="2018-08-01T14:53:00Z">
        <w:r>
          <w:delText xml:space="preserve">will be </w:delText>
        </w:r>
      </w:del>
      <w:del w:id="205" w:author="Michelle Williams" w:date="2018-08-29T12:46:00Z">
        <w:r w:rsidDel="00692DEE">
          <w:delText xml:space="preserve">developed, applied and calibrated; new calibration stations allowed by the expansion of the </w:delText>
        </w:r>
        <w:r w:rsidDel="00692DEE">
          <w:lastRenderedPageBreak/>
          <w:delText xml:space="preserve">simulation period </w:delText>
        </w:r>
      </w:del>
      <w:del w:id="206" w:author="Michelle Williams" w:date="2018-08-01T14:54:00Z">
        <w:r>
          <w:delText xml:space="preserve">will be </w:delText>
        </w:r>
      </w:del>
      <w:del w:id="207" w:author="Michelle Williams" w:date="2018-08-29T12:46:00Z">
        <w:r w:rsidDel="00692DEE">
          <w:delText xml:space="preserve">applied and calibrated; and </w:delText>
        </w:r>
      </w:del>
      <w:del w:id="208" w:author="Michelle Williams" w:date="2018-08-01T14:54:00Z">
        <w:r>
          <w:delText>a</w:delText>
        </w:r>
        <w:r w:rsidRPr="00083645">
          <w:delText xml:space="preserve">ssessment in </w:delText>
        </w:r>
      </w:del>
      <w:del w:id="209" w:author="Michelle Williams" w:date="2018-08-29T12:46:00Z">
        <w:r w:rsidRPr="00083645" w:rsidDel="00692DEE">
          <w:delText>the changes that are due only to the change in the hydrology calibration</w:delText>
        </w:r>
        <w:r w:rsidDel="00692DEE">
          <w:delText xml:space="preserve"> </w:delText>
        </w:r>
      </w:del>
      <w:del w:id="210" w:author="Michelle Williams" w:date="2018-08-01T14:54:00Z">
        <w:r>
          <w:delText xml:space="preserve">will be </w:delText>
        </w:r>
      </w:del>
      <w:del w:id="211" w:author="Michelle Williams" w:date="2018-08-29T12:46:00Z">
        <w:r w:rsidDel="00692DEE">
          <w:delText>quantified and documented.</w:delText>
        </w:r>
      </w:del>
    </w:p>
    <w:p w14:paraId="75E1620F" w14:textId="487CC16B" w:rsidR="00223807" w:rsidRDefault="00EC404D" w:rsidP="00FA6BE9">
      <w:pPr>
        <w:pStyle w:val="numberedlist"/>
        <w:rPr>
          <w:ins w:id="212" w:author="Peter Tango" w:date="2018-08-28T12:37:00Z"/>
        </w:rPr>
      </w:pPr>
      <w:ins w:id="213" w:author="Michelle Williams" w:date="2018-08-29T12:53:00Z">
        <w:r>
          <w:rPr>
            <w:rStyle w:val="Bold"/>
          </w:rPr>
          <w:t xml:space="preserve">Ongoing </w:t>
        </w:r>
      </w:ins>
      <w:r w:rsidR="008D0D4A" w:rsidRPr="00B05ADD">
        <w:rPr>
          <w:rStyle w:val="Bold"/>
        </w:rPr>
        <w:t>Review</w:t>
      </w:r>
      <w:del w:id="214" w:author="Michelle Williams" w:date="2018-08-01T15:38:00Z">
        <w:r w:rsidR="008D0D4A" w:rsidRPr="00B05ADD">
          <w:rPr>
            <w:rStyle w:val="Bold"/>
          </w:rPr>
          <w:delText>ing</w:delText>
        </w:r>
      </w:del>
      <w:r w:rsidR="008D0D4A" w:rsidRPr="00B05ADD">
        <w:rPr>
          <w:rStyle w:val="Bold"/>
        </w:rPr>
        <w:t xml:space="preserve"> and </w:t>
      </w:r>
      <w:ins w:id="215" w:author="Michelle Williams" w:date="2018-08-29T12:57:00Z">
        <w:r>
          <w:rPr>
            <w:rStyle w:val="Bold"/>
          </w:rPr>
          <w:t xml:space="preserve">verification </w:t>
        </w:r>
      </w:ins>
      <w:del w:id="216" w:author="Michelle Williams" w:date="2018-08-01T15:38:00Z">
        <w:r w:rsidR="008D0D4A" w:rsidRPr="00B05ADD" w:rsidDel="00127394">
          <w:rPr>
            <w:rStyle w:val="Bold"/>
          </w:rPr>
          <w:delText>ting</w:delText>
        </w:r>
      </w:del>
      <w:ins w:id="217" w:author="Michelle Williams" w:date="2018-08-02T10:35:00Z">
        <w:r w:rsidR="008D0D4A" w:rsidRPr="00B05ADD">
          <w:rPr>
            <w:rStyle w:val="Bold"/>
          </w:rPr>
          <w:t xml:space="preserve"> </w:t>
        </w:r>
      </w:ins>
      <w:ins w:id="218" w:author="Michelle Williams" w:date="2018-08-01T15:38:00Z">
        <w:r w:rsidR="00127394">
          <w:rPr>
            <w:rStyle w:val="Bold"/>
          </w:rPr>
          <w:t>of</w:t>
        </w:r>
      </w:ins>
      <w:del w:id="219" w:author="Michelle Williams" w:date="2018-08-02T10:35:00Z">
        <w:r w:rsidR="008D0D4A" w:rsidRPr="00B05ADD">
          <w:rPr>
            <w:rStyle w:val="Bold"/>
          </w:rPr>
          <w:delText>updating</w:delText>
        </w:r>
      </w:del>
      <w:ins w:id="220" w:author="Michelle Williams" w:date="2018-08-01T15:38:00Z">
        <w:r w:rsidR="008D0D4A" w:rsidRPr="00B05ADD">
          <w:rPr>
            <w:rStyle w:val="Bold"/>
          </w:rPr>
          <w:t xml:space="preserve"> </w:t>
        </w:r>
      </w:ins>
      <w:r w:rsidR="008D0D4A" w:rsidRPr="00B05ADD">
        <w:rPr>
          <w:rStyle w:val="Bold"/>
        </w:rPr>
        <w:t xml:space="preserve">historical implementation data </w:t>
      </w:r>
      <w:del w:id="221" w:author="Michelle Williams" w:date="2018-08-01T15:38:00Z">
        <w:r w:rsidR="008D0D4A" w:rsidRPr="00B05ADD">
          <w:rPr>
            <w:rStyle w:val="Bold"/>
          </w:rPr>
          <w:delText xml:space="preserve">that has been </w:delText>
        </w:r>
      </w:del>
      <w:r w:rsidR="008D0D4A" w:rsidRPr="00B05ADD">
        <w:rPr>
          <w:rStyle w:val="Bold"/>
        </w:rPr>
        <w:t>submitted by the jurisdictions to the CBP partnership, confirming that BMPs are still in place and ensuring that accurate information is included in the modeling tools</w:t>
      </w:r>
      <w:del w:id="222" w:author="Michelle Williams" w:date="2018-08-01T15:38:00Z">
        <w:r w:rsidR="008D0D4A" w:rsidRPr="00110631">
          <w:delText xml:space="preserve"> </w:delText>
        </w:r>
      </w:del>
      <w:r w:rsidR="008D0D4A">
        <w:br/>
        <w:t xml:space="preserve">Information on BMP implementation </w:t>
      </w:r>
      <w:ins w:id="223" w:author="Michelle Williams" w:date="2018-08-01T15:43:00Z">
        <w:r w:rsidR="00127394">
          <w:t xml:space="preserve">was submitted and reviewed to ensure maximum accuracy for </w:t>
        </w:r>
      </w:ins>
      <w:del w:id="224" w:author="Michelle Williams" w:date="2018-08-01T15:43:00Z">
        <w:r w:rsidR="008D0D4A">
          <w:delText xml:space="preserve">that is accurate as possible is integral to </w:delText>
        </w:r>
      </w:del>
      <w:r w:rsidR="008D0D4A">
        <w:t xml:space="preserve">calibrating the Phase 6 Watershed Model; planning and reporting on future actions; using monitoring data to assess impacts of past efforts, since understanding the factors affecting observed </w:t>
      </w:r>
      <w:r w:rsidR="008D0D4A" w:rsidRPr="004069BD">
        <w:t>trends in water quality requires a clear understanding of what actions have been implemented over time; and assessing the critical period of 1993-1995</w:t>
      </w:r>
      <w:r w:rsidR="006D11B3">
        <w:rPr>
          <w:rStyle w:val="FootnoteReference"/>
        </w:rPr>
        <w:footnoteReference w:id="17"/>
      </w:r>
      <w:r w:rsidR="008D0D4A" w:rsidRPr="004069BD">
        <w:t>.</w:t>
      </w:r>
      <w:commentRangeEnd w:id="198"/>
      <w:ins w:id="225" w:author="Michelle Williams" w:date="2018-08-02T10:35:00Z">
        <w:r w:rsidR="00162D38">
          <w:rPr>
            <w:rStyle w:val="CommentReference"/>
            <w:rFonts w:ascii="Calibri" w:eastAsia="Calibri" w:hAnsi="Calibri"/>
            <w:color w:val="000000"/>
            <w:lang w:eastAsia="en-US"/>
          </w:rPr>
          <w:commentReference w:id="198"/>
        </w:r>
      </w:ins>
      <w:ins w:id="226" w:author="Michelle Williams" w:date="2018-08-01T15:44:00Z">
        <w:r w:rsidR="00127394">
          <w:t xml:space="preserve"> BMP im</w:t>
        </w:r>
      </w:ins>
      <w:ins w:id="227" w:author="Michelle Williams" w:date="2018-08-01T15:45:00Z">
        <w:r w:rsidR="00127394">
          <w:t>plementation historical data submitted by the jurisdictions i</w:t>
        </w:r>
      </w:ins>
      <w:ins w:id="228" w:author="Michelle Williams" w:date="2018-08-01T15:46:00Z">
        <w:r w:rsidR="00127394">
          <w:t>s available on Phase 6 CAST as annual progress.</w:t>
        </w:r>
        <w:r w:rsidR="00127394">
          <w:rPr>
            <w:rStyle w:val="FootnoteReference"/>
          </w:rPr>
          <w:footnoteReference w:id="18"/>
        </w:r>
        <w:r w:rsidR="00127394">
          <w:t xml:space="preserve"> </w:t>
        </w:r>
      </w:ins>
      <w:ins w:id="230" w:author="Michelle Williams" w:date="2018-08-01T15:49:00Z">
        <w:r w:rsidR="00790B1C">
          <w:t xml:space="preserve">States may resubmit historical BMP  implementation data if needed during </w:t>
        </w:r>
      </w:ins>
      <w:ins w:id="231" w:author="Michelle Williams" w:date="2018-08-01T15:51:00Z">
        <w:r w:rsidR="00790B1C">
          <w:t xml:space="preserve">two-year </w:t>
        </w:r>
      </w:ins>
      <w:ins w:id="232" w:author="Michelle Williams" w:date="2018-08-01T15:49:00Z">
        <w:r w:rsidR="00790B1C">
          <w:t xml:space="preserve">milestone </w:t>
        </w:r>
      </w:ins>
      <w:ins w:id="233" w:author="Michelle Williams" w:date="2018-08-01T15:51:00Z">
        <w:r w:rsidR="00790B1C">
          <w:t>periods, beginning in late 2019</w:t>
        </w:r>
      </w:ins>
      <w:ins w:id="234" w:author="Michelle Williams" w:date="2018-08-29T12:49:00Z">
        <w:r w:rsidR="00692DEE">
          <w:t xml:space="preserve">. Ongoing inspection and verification of historical </w:t>
        </w:r>
      </w:ins>
      <w:ins w:id="235" w:author="Michelle Williams" w:date="2018-08-29T12:50:00Z">
        <w:r w:rsidR="00692DEE">
          <w:t xml:space="preserve">implementation data will </w:t>
        </w:r>
      </w:ins>
      <w:ins w:id="236" w:author="Michelle Williams" w:date="2018-08-29T12:51:00Z">
        <w:r>
          <w:t xml:space="preserve">allow continued assessments of impacts of past efforts </w:t>
        </w:r>
      </w:ins>
      <w:proofErr w:type="gramStart"/>
      <w:ins w:id="237" w:author="Michelle Williams" w:date="2018-08-29T12:52:00Z">
        <w:r>
          <w:t>in order to</w:t>
        </w:r>
        <w:proofErr w:type="gramEnd"/>
        <w:r>
          <w:t xml:space="preserve"> </w:t>
        </w:r>
      </w:ins>
      <w:ins w:id="238" w:author="Michelle Williams" w:date="2018-08-29T12:53:00Z">
        <w:r>
          <w:t>enhance understanding of current conditions and efforts required to reach 2025 nutrient and sediment targets.</w:t>
        </w:r>
      </w:ins>
    </w:p>
    <w:p w14:paraId="6F2D215C" w14:textId="1CB30ED8" w:rsidR="00ED07C3" w:rsidRDefault="00EC6D56">
      <w:pPr>
        <w:pStyle w:val="numberedlist"/>
        <w:rPr>
          <w:ins w:id="239" w:author="Michelle Williams" w:date="2018-08-29T16:01:00Z"/>
        </w:rPr>
        <w:pPrChange w:id="240" w:author="Michelle Williams" w:date="2018-08-29T16:01:00Z">
          <w:pPr>
            <w:pStyle w:val="ListParagraph"/>
          </w:pPr>
        </w:pPrChange>
      </w:pPr>
      <w:ins w:id="241" w:author="Peter Tango" w:date="2018-08-28T12:39:00Z">
        <w:r>
          <w:rPr>
            <w:rStyle w:val="Bold"/>
          </w:rPr>
          <w:t>Support the o</w:t>
        </w:r>
      </w:ins>
      <w:ins w:id="242" w:author="Peter Tango" w:date="2018-08-28T12:38:00Z">
        <w:r>
          <w:rPr>
            <w:rStyle w:val="Bold"/>
          </w:rPr>
          <w:t>ngoing need for synthesis and communications of science findings and needs</w:t>
        </w:r>
        <w:r w:rsidRPr="00F37394">
          <w:rPr>
            <w:rStyle w:val="Bold"/>
          </w:rPr>
          <w:t xml:space="preserve"> </w:t>
        </w:r>
        <w:r w:rsidRPr="00475150">
          <w:rPr>
            <w:rStyle w:val="Bold"/>
          </w:rPr>
          <w:br/>
        </w:r>
      </w:ins>
      <w:ins w:id="243" w:author="Peter Tango" w:date="2018-08-28T12:39:00Z">
        <w:r>
          <w:t>Through the mid-point assessment there was significant partnership invest</w:t>
        </w:r>
        <w:r w:rsidR="009752CD">
          <w:t>ment in updating the science that underpinned</w:t>
        </w:r>
        <w:r>
          <w:t xml:space="preserve"> advances in modeling, monitoring and management tools and assessments. Substantial publication efforts were initiated </w:t>
        </w:r>
      </w:ins>
      <w:ins w:id="244" w:author="Peter Tango" w:date="2018-08-28T12:44:00Z">
        <w:r w:rsidR="009752CD">
          <w:t>unde</w:t>
        </w:r>
      </w:ins>
      <w:ins w:id="245" w:author="John Wolf" w:date="2018-08-31T13:50:00Z">
        <w:r w:rsidR="0047325F">
          <w:t>r</w:t>
        </w:r>
      </w:ins>
      <w:ins w:id="246" w:author="Peter Tango" w:date="2018-08-28T12:44:00Z">
        <w:r w:rsidR="009752CD">
          <w:t xml:space="preserve"> the mid-point assessment. W</w:t>
        </w:r>
      </w:ins>
      <w:ins w:id="247" w:author="Peter Tango" w:date="2018-08-28T12:39:00Z">
        <w:r>
          <w:t xml:space="preserve">hile key products </w:t>
        </w:r>
      </w:ins>
      <w:ins w:id="248" w:author="Peter Tango" w:date="2018-08-28T12:41:00Z">
        <w:r>
          <w:t xml:space="preserve">were provided, </w:t>
        </w:r>
      </w:ins>
      <w:ins w:id="249" w:author="Peter Tango" w:date="2018-08-28T12:45:00Z">
        <w:r w:rsidR="009752CD">
          <w:t xml:space="preserve">the need for </w:t>
        </w:r>
      </w:ins>
      <w:ins w:id="250" w:author="Peter Tango" w:date="2018-08-28T12:41:00Z">
        <w:r>
          <w:t xml:space="preserve">additional synthesis and communications of new findings </w:t>
        </w:r>
      </w:ins>
      <w:ins w:id="251" w:author="Peter Tango" w:date="2018-08-28T12:45:00Z">
        <w:r w:rsidR="009752CD">
          <w:t xml:space="preserve">remains to </w:t>
        </w:r>
      </w:ins>
      <w:ins w:id="252" w:author="Peter Tango" w:date="2018-08-28T12:43:00Z">
        <w:r w:rsidR="009752CD">
          <w:t xml:space="preserve">explain factors affecting water quality trends and linkages between sources and ecosystem response </w:t>
        </w:r>
      </w:ins>
      <w:ins w:id="253" w:author="Peter Tango" w:date="2018-08-28T12:45:00Z">
        <w:r w:rsidR="009752CD">
          <w:t xml:space="preserve">to </w:t>
        </w:r>
      </w:ins>
      <w:ins w:id="254" w:author="Peter Tango" w:date="2018-08-28T12:42:00Z">
        <w:r w:rsidR="009752CD">
          <w:t>support adaptive management.</w:t>
        </w:r>
      </w:ins>
      <w:ins w:id="255" w:author="Peter Tango" w:date="2018-08-28T12:41:00Z">
        <w:r>
          <w:t xml:space="preserve"> </w:t>
        </w:r>
      </w:ins>
    </w:p>
    <w:p w14:paraId="1DD31282" w14:textId="663091F9" w:rsidR="00ED07C3" w:rsidRDefault="00C756AD">
      <w:pPr>
        <w:pStyle w:val="numberedlist"/>
        <w:rPr>
          <w:ins w:id="256" w:author="Michelle Williams" w:date="2018-08-29T16:01:00Z"/>
        </w:rPr>
        <w:pPrChange w:id="257" w:author="Michelle Williams" w:date="2018-08-29T16:01:00Z">
          <w:pPr>
            <w:pStyle w:val="ListParagraph"/>
          </w:pPr>
        </w:pPrChange>
      </w:pPr>
      <w:ins w:id="258" w:author="Michelle Williams" w:date="2018-10-03T14:52:00Z">
        <w:r>
          <w:t>C</w:t>
        </w:r>
      </w:ins>
      <w:commentRangeStart w:id="259"/>
      <w:ins w:id="260" w:author="Michelle Williams" w:date="2018-08-29T16:01:00Z">
        <w:r w:rsidR="00ED07C3">
          <w:t>o</w:t>
        </w:r>
        <w:r>
          <w:t xml:space="preserve">nsider co-benefits </w:t>
        </w:r>
      </w:ins>
      <w:ins w:id="261" w:author="Michelle Williams" w:date="2018-10-03T14:52:00Z">
        <w:r>
          <w:t xml:space="preserve">for the following </w:t>
        </w:r>
      </w:ins>
      <w:ins w:id="262" w:author="Michelle Williams" w:date="2018-08-29T16:01:00Z">
        <w:r>
          <w:t>selected set of CBP outcomes</w:t>
        </w:r>
      </w:ins>
      <w:ins w:id="263" w:author="Michelle Williams" w:date="2018-10-03T14:52:00Z">
        <w:r>
          <w:t xml:space="preserve">: </w:t>
        </w:r>
      </w:ins>
    </w:p>
    <w:p w14:paraId="4579B448" w14:textId="77777777" w:rsidR="00ED07C3" w:rsidRDefault="00ED07C3" w:rsidP="00ED07C3">
      <w:pPr>
        <w:pStyle w:val="ListParagraph"/>
        <w:numPr>
          <w:ilvl w:val="1"/>
          <w:numId w:val="37"/>
        </w:numPr>
        <w:spacing w:line="259" w:lineRule="auto"/>
        <w:rPr>
          <w:ins w:id="264" w:author="Michelle Williams" w:date="2018-08-29T16:01:00Z"/>
        </w:rPr>
      </w:pPr>
      <w:ins w:id="265" w:author="Michelle Williams" w:date="2018-08-29T16:01:00Z">
        <w:r>
          <w:rPr>
            <w:b/>
          </w:rPr>
          <w:t xml:space="preserve">Improving </w:t>
        </w:r>
        <w:r w:rsidRPr="00903D02">
          <w:rPr>
            <w:b/>
          </w:rPr>
          <w:t>Habitats:</w:t>
        </w:r>
        <w:r>
          <w:t xml:space="preserve"> Outcomes for fish habitat, brook trout, wetlands, submerged aquatic vegetation, forest buffers, forest canopy, stream health </w:t>
        </w:r>
      </w:ins>
    </w:p>
    <w:p w14:paraId="69060AB1" w14:textId="7AF0DF3C" w:rsidR="00ED07C3" w:rsidRDefault="00ED07C3" w:rsidP="00ED07C3">
      <w:pPr>
        <w:pStyle w:val="ListParagraph"/>
        <w:numPr>
          <w:ilvl w:val="1"/>
          <w:numId w:val="37"/>
        </w:numPr>
        <w:spacing w:line="259" w:lineRule="auto"/>
        <w:rPr>
          <w:ins w:id="266" w:author="Michelle Williams" w:date="2018-08-29T16:01:00Z"/>
        </w:rPr>
      </w:pPr>
      <w:ins w:id="267" w:author="Michelle Williams" w:date="2018-08-29T16:01:00Z">
        <w:r>
          <w:rPr>
            <w:b/>
          </w:rPr>
          <w:t>Reducing Toxic contaminants:</w:t>
        </w:r>
        <w:r>
          <w:t xml:space="preserve"> Outcomes for Policy and Prevention &amp; Research </w:t>
        </w:r>
      </w:ins>
    </w:p>
    <w:p w14:paraId="27D50EA8" w14:textId="77777777" w:rsidR="00ED07C3" w:rsidRDefault="00ED07C3" w:rsidP="00ED07C3">
      <w:pPr>
        <w:pStyle w:val="ListParagraph"/>
        <w:numPr>
          <w:ilvl w:val="1"/>
          <w:numId w:val="37"/>
        </w:numPr>
        <w:spacing w:line="259" w:lineRule="auto"/>
        <w:rPr>
          <w:ins w:id="268" w:author="Michelle Williams" w:date="2018-08-29T16:01:00Z"/>
        </w:rPr>
      </w:pPr>
      <w:ins w:id="269" w:author="Michelle Williams" w:date="2018-08-29T16:01:00Z">
        <w:r w:rsidRPr="00903D02">
          <w:rPr>
            <w:b/>
          </w:rPr>
          <w:t>Conserving Lands</w:t>
        </w:r>
        <w:r>
          <w:t>: Outcomes for healthy watersheds and protected lands</w:t>
        </w:r>
      </w:ins>
    </w:p>
    <w:p w14:paraId="339FFB27" w14:textId="77777777" w:rsidR="00ED07C3" w:rsidRDefault="00ED07C3" w:rsidP="00ED07C3">
      <w:pPr>
        <w:pStyle w:val="ListParagraph"/>
        <w:numPr>
          <w:ilvl w:val="1"/>
          <w:numId w:val="37"/>
        </w:numPr>
        <w:spacing w:line="259" w:lineRule="auto"/>
        <w:rPr>
          <w:ins w:id="270" w:author="Michelle Williams" w:date="2018-08-29T16:01:00Z"/>
        </w:rPr>
      </w:pPr>
      <w:ins w:id="271" w:author="Michelle Williams" w:date="2018-08-29T16:01:00Z">
        <w:r>
          <w:rPr>
            <w:b/>
          </w:rPr>
          <w:t xml:space="preserve">Addressing </w:t>
        </w:r>
        <w:r w:rsidRPr="00903D02">
          <w:rPr>
            <w:b/>
          </w:rPr>
          <w:t>Climate Resiliency</w:t>
        </w:r>
        <w:r>
          <w:t xml:space="preserve">: Outcomes for adaptation and monitoring </w:t>
        </w:r>
      </w:ins>
    </w:p>
    <w:p w14:paraId="2F51BBA6" w14:textId="77777777" w:rsidR="00ED07C3" w:rsidRDefault="00ED07C3">
      <w:pPr>
        <w:pStyle w:val="ListParagraph"/>
        <w:numPr>
          <w:ilvl w:val="1"/>
          <w:numId w:val="37"/>
        </w:numPr>
        <w:spacing w:line="259" w:lineRule="auto"/>
        <w:rPr>
          <w:ins w:id="272" w:author="Michelle Williams" w:date="2018-08-29T16:03:00Z"/>
          <w:b/>
        </w:rPr>
        <w:pPrChange w:id="273" w:author="Michelle Williams" w:date="2018-08-29T16:03:00Z">
          <w:pPr>
            <w:pStyle w:val="numberedlist"/>
          </w:pPr>
        </w:pPrChange>
      </w:pPr>
      <w:ins w:id="274" w:author="Michelle Williams" w:date="2018-08-29T16:01:00Z">
        <w:r>
          <w:rPr>
            <w:b/>
          </w:rPr>
          <w:t>Public Access</w:t>
        </w:r>
      </w:ins>
    </w:p>
    <w:p w14:paraId="2D8471E9" w14:textId="77777777" w:rsidR="00C756AD" w:rsidRDefault="00C756AD">
      <w:pPr>
        <w:pStyle w:val="ListParagraph"/>
        <w:spacing w:line="259" w:lineRule="auto"/>
        <w:rPr>
          <w:ins w:id="275" w:author="Michelle Williams" w:date="2018-10-03T14:59:00Z"/>
        </w:rPr>
        <w:pPrChange w:id="276" w:author="Michelle Williams" w:date="2018-08-29T16:03:00Z">
          <w:pPr>
            <w:pStyle w:val="numberedlist"/>
          </w:pPr>
        </w:pPrChange>
      </w:pPr>
    </w:p>
    <w:p w14:paraId="7BC7B866" w14:textId="795E30D6" w:rsidR="00ED07C3" w:rsidRPr="00ED07C3" w:rsidRDefault="00ED07C3">
      <w:pPr>
        <w:pStyle w:val="ListParagraph"/>
        <w:spacing w:line="259" w:lineRule="auto"/>
        <w:rPr>
          <w:b/>
          <w:rPrChange w:id="277" w:author="Michelle Williams" w:date="2018-08-29T16:03:00Z">
            <w:rPr/>
          </w:rPrChange>
        </w:rPr>
        <w:pPrChange w:id="278" w:author="Michelle Williams" w:date="2018-08-29T16:03:00Z">
          <w:pPr>
            <w:pStyle w:val="numberedlist"/>
          </w:pPr>
        </w:pPrChange>
      </w:pPr>
      <w:ins w:id="279" w:author="Michelle Williams" w:date="2018-08-29T16:01:00Z">
        <w:r>
          <w:t xml:space="preserve">The CBP will need to develop improved understanding of the potential benefits, and risks, for practices and policies to provide benefits to multiple outcomes. Existing technical tools (such as CAST) will have to be greatly expanded, and new tools may need to be developed, to provide the information for decision makers can consider practices that provide benefits for multiple outcomes.”   </w:t>
        </w:r>
      </w:ins>
      <w:commentRangeEnd w:id="259"/>
      <w:ins w:id="280" w:author="Michelle Williams" w:date="2018-08-29T16:06:00Z">
        <w:r>
          <w:rPr>
            <w:rStyle w:val="CommentReference"/>
            <w:rFonts w:ascii="Calibri" w:eastAsia="Calibri" w:hAnsi="Calibri"/>
            <w:color w:val="000000"/>
            <w:lang w:eastAsia="en-US"/>
          </w:rPr>
          <w:commentReference w:id="259"/>
        </w:r>
      </w:ins>
    </w:p>
    <w:p w14:paraId="35390904" w14:textId="681BBDC3" w:rsidR="00DC4969" w:rsidRDefault="00DC4969" w:rsidP="00DC4969">
      <w:pPr>
        <w:pStyle w:val="subhead"/>
      </w:pPr>
      <w:r w:rsidRPr="0037765B">
        <w:lastRenderedPageBreak/>
        <w:t>Response of Water Quality Conditions to Management Practices</w:t>
      </w:r>
    </w:p>
    <w:p w14:paraId="7B779757" w14:textId="6B25C16F" w:rsidR="00441514" w:rsidRDefault="00DC4969">
      <w:pPr>
        <w:pStyle w:val="numberedlist"/>
        <w:pPrChange w:id="281" w:author="Michelle Williams" w:date="2018-10-03T15:00:00Z">
          <w:pPr>
            <w:pStyle w:val="numberedlist"/>
            <w:numPr>
              <w:numId w:val="33"/>
            </w:numPr>
            <w:ind w:left="360"/>
          </w:pPr>
        </w:pPrChange>
      </w:pPr>
      <w:r w:rsidRPr="00436929">
        <w:rPr>
          <w:rStyle w:val="Bold"/>
        </w:rPr>
        <w:t>Understanding the factors affecting the ecosystem response to pollutant load reductions to focus management efforts and strategies</w:t>
      </w:r>
      <w:r>
        <w:br/>
        <w:t xml:space="preserve">Based on </w:t>
      </w:r>
      <w:r w:rsidRPr="004B0A61">
        <w:t>the current science and the associated CBP modeling system</w:t>
      </w:r>
      <w:r>
        <w:t>, t</w:t>
      </w:r>
      <w:r w:rsidRPr="004B0A61">
        <w:t xml:space="preserve">he CBP </w:t>
      </w:r>
      <w:r>
        <w:t xml:space="preserve">partnership </w:t>
      </w:r>
      <w:r w:rsidRPr="004B0A61">
        <w:t xml:space="preserve">has </w:t>
      </w:r>
      <w:r>
        <w:t>projected</w:t>
      </w:r>
      <w:r w:rsidRPr="004B0A61">
        <w:t xml:space="preserve"> that implementing practices for reducing nitrogen, phosphorus and sediment loads </w:t>
      </w:r>
      <w:r>
        <w:t>should</w:t>
      </w:r>
      <w:r w:rsidRPr="004B0A61">
        <w:t xml:space="preserve"> </w:t>
      </w:r>
      <w:r>
        <w:t xml:space="preserve">achieve applicable water </w:t>
      </w:r>
      <w:r w:rsidRPr="004B0A61">
        <w:t xml:space="preserve">quality standards in the Bay. </w:t>
      </w:r>
      <w:r>
        <w:t xml:space="preserve">Improved </w:t>
      </w:r>
      <w:r w:rsidRPr="004B0A61">
        <w:t>understanding of the following elements could further enhance decision-making</w:t>
      </w:r>
      <w:r>
        <w:t xml:space="preserve"> for the Phase III WIPs</w:t>
      </w:r>
      <w:r w:rsidRPr="004B0A61">
        <w:t xml:space="preserve">: (1) the factors affecting the time it will take to see improvements (i.e., “lag times”) between implementation </w:t>
      </w:r>
      <w:r>
        <w:t xml:space="preserve">of practices </w:t>
      </w:r>
      <w:r w:rsidRPr="004B0A61">
        <w:t xml:space="preserve">and responses in water quality; (2) factors in addition to nitrogen, phosphorus and sediment pollutant load reduction that affect response of DO, clarity, SAV and chlorophyll; (3) the relationships </w:t>
      </w:r>
      <w:r>
        <w:t>between</w:t>
      </w:r>
      <w:r w:rsidRPr="004B0A61">
        <w:t xml:space="preserve"> water quality improvements and the recovery of habitat </w:t>
      </w:r>
      <w:r>
        <w:t xml:space="preserve">conditions for </w:t>
      </w:r>
      <w:r w:rsidRPr="004B0A61">
        <w:t xml:space="preserve">fish </w:t>
      </w:r>
      <w:r>
        <w:t xml:space="preserve">and shellfish </w:t>
      </w:r>
      <w:r w:rsidRPr="004B0A61">
        <w:t>populations</w:t>
      </w:r>
      <w:r>
        <w:t>; (4) how population changes and economic influences imp</w:t>
      </w:r>
      <w:r w:rsidR="00E13B81">
        <w:t>act restoration activities; (5) </w:t>
      </w:r>
      <w:r>
        <w:t>the effects of climate change due to increased temperatures and se</w:t>
      </w:r>
      <w:r w:rsidR="00E13B81">
        <w:t>a level rise in the estuary</w:t>
      </w:r>
      <w:r w:rsidR="00D90B5C">
        <w:t>;</w:t>
      </w:r>
      <w:r w:rsidR="00E13B81">
        <w:t xml:space="preserve"> (6) </w:t>
      </w:r>
      <w:r>
        <w:t>how increases in plant and animal biomass in response to improved water quality improves the assimilative capacity of the system for nutrients and sediment; and (7) an improved understanding of uncertainty associated with model projections.</w:t>
      </w:r>
    </w:p>
    <w:p w14:paraId="0059F2AA" w14:textId="4A15CCBD" w:rsidR="00441514" w:rsidRPr="00475150" w:rsidRDefault="00060532" w:rsidP="000A2298">
      <w:pPr>
        <w:pStyle w:val="numberedlist"/>
      </w:pPr>
      <w:commentRangeStart w:id="282"/>
      <w:r w:rsidRPr="00F64554">
        <w:rPr>
          <w:rStyle w:val="Bold"/>
        </w:rPr>
        <w:t>Factoring in effects from continued climate change</w:t>
      </w:r>
      <w:r w:rsidR="00475150" w:rsidRPr="00475150">
        <w:rPr>
          <w:rStyle w:val="Bold"/>
        </w:rPr>
        <w:br/>
      </w:r>
      <w:r w:rsidR="009E5939">
        <w:t xml:space="preserve">EPA and other partners are developing the tools to quantify the effects of changes in watershed flows, storm intensity and changes in hypoxia due to increased temperatures and sea level rise in the estuary. Current efforts are to frame an initial future climate change scenario based on estimated </w:t>
      </w:r>
      <w:del w:id="283" w:author="Wagner, Alexandra" w:date="2018-08-02T10:35:00Z">
        <w:r w:rsidR="009E5939">
          <w:delText>20</w:delText>
        </w:r>
        <w:r w:rsidR="008967DD">
          <w:delText>50</w:delText>
        </w:r>
      </w:del>
      <w:ins w:id="284" w:author="Wagner, Alexandra" w:date="2018-08-02T10:35:00Z">
        <w:r w:rsidR="009E5939">
          <w:t>2</w:t>
        </w:r>
      </w:ins>
      <w:ins w:id="285" w:author="Wagner, Alexandra" w:date="2018-08-01T14:38:00Z">
        <w:r w:rsidR="004415DA">
          <w:t>025</w:t>
        </w:r>
      </w:ins>
      <w:del w:id="286" w:author="Wagner, Alexandra" w:date="2018-08-01T14:38:00Z">
        <w:r w:rsidR="009E5939" w:rsidDel="004415DA">
          <w:delText>0</w:delText>
        </w:r>
        <w:r w:rsidR="008967DD" w:rsidDel="004415DA">
          <w:delText>50</w:delText>
        </w:r>
      </w:del>
      <w:r w:rsidR="009E5939">
        <w:t xml:space="preserve"> conditions. The CBP partnership </w:t>
      </w:r>
      <w:del w:id="287" w:author="Wagner, Alexandra" w:date="2018-08-01T14:37:00Z">
        <w:r w:rsidR="009E5939" w:rsidDel="004415DA">
          <w:delText xml:space="preserve">will need to </w:delText>
        </w:r>
      </w:del>
      <w:del w:id="288" w:author="Wagner, Alexandra" w:date="2018-08-02T10:35:00Z">
        <w:r w:rsidR="009E5939">
          <w:delText>decide</w:delText>
        </w:r>
      </w:del>
      <w:ins w:id="289" w:author="Wagner, Alexandra" w:date="2018-08-02T10:35:00Z">
        <w:r w:rsidR="009E5939">
          <w:t>decide</w:t>
        </w:r>
      </w:ins>
      <w:ins w:id="290" w:author="Wagner, Alexandra" w:date="2018-08-01T14:37:00Z">
        <w:r w:rsidR="004415DA">
          <w:t>d</w:t>
        </w:r>
      </w:ins>
      <w:r w:rsidR="009E5939">
        <w:t xml:space="preserve"> </w:t>
      </w:r>
      <w:del w:id="291" w:author="Wagner, Alexandra" w:date="2018-08-01T14:39:00Z">
        <w:r w:rsidR="009E5939" w:rsidDel="004415DA">
          <w:delText xml:space="preserve">if or when </w:delText>
        </w:r>
      </w:del>
      <w:r w:rsidR="009E5939">
        <w:t>to incorporate these climate change considerations into the Phase III WIPs</w:t>
      </w:r>
      <w:del w:id="292" w:author="Wagner, Alexandra" w:date="2018-08-01T14:40:00Z">
        <w:r w:rsidR="009E5939" w:rsidDel="004415DA">
          <w:delText>.</w:delText>
        </w:r>
      </w:del>
      <w:ins w:id="293" w:author="Wagner, Alexandra" w:date="2018-08-01T14:40:00Z">
        <w:r w:rsidR="004415DA">
          <w:t xml:space="preserve">, by including a narrative strategy that describes the state and local jurisdictions’ current action plans and strategies to address climate change and commit to adopting climate change targets by 2021. The current preliminary modeling estimates attributable to climate change by 2025 are roughly an additional 9 million pounds of nitrogen and 0.5 million pounds of phosphorus. Starting with the 2022-2023 milestones, the partnership will determine how climate change will impact BMPs included in the WIPs and address vulnerabilities in the two-year milestones. </w:t>
        </w:r>
      </w:ins>
    </w:p>
    <w:p w14:paraId="4483D2F0" w14:textId="2DD74EC3" w:rsidR="008A2464" w:rsidRPr="008A2464" w:rsidRDefault="00AF2C87" w:rsidP="00E13B81">
      <w:pPr>
        <w:pStyle w:val="numberedlist"/>
        <w:keepLines/>
      </w:pPr>
      <w:r w:rsidRPr="00F64554">
        <w:rPr>
          <w:rStyle w:val="Bold"/>
        </w:rPr>
        <w:t>Assessing the implementation potential of filter feeders for nutrient and sediment reductions</w:t>
      </w:r>
      <w:r w:rsidR="00475150" w:rsidRPr="00475150">
        <w:rPr>
          <w:rStyle w:val="Bold"/>
        </w:rPr>
        <w:br/>
      </w:r>
      <w:r w:rsidR="00031DC4">
        <w:t>Living resource restoration was not considered in the Bay TMDL because low filter feeder biomass was insufficient to influence water quality, and because of future biomass uncertainty due to harvest, disease and lack of habitat. Since then, significant oyster restoration has occurred and more is planned, as well as a recent resurgence of aquaculture in the Chesapeake Bay. The oyster model will be revised as necessary to incorporate aquaculture operations and additional oyster biomass brought about by restoration activities including sanctuaries.</w:t>
      </w:r>
      <w:ins w:id="294" w:author="Wagner, Alexandra" w:date="2018-08-01T21:13:00Z">
        <w:r w:rsidR="004D2157">
          <w:t xml:space="preserve"> </w:t>
        </w:r>
      </w:ins>
      <w:commentRangeStart w:id="295"/>
      <w:commentRangeStart w:id="296"/>
      <w:ins w:id="297" w:author="Wagner, Alexandra" w:date="2018-08-01T21:15:00Z">
        <w:r w:rsidR="00635D85">
          <w:t>Eight</w:t>
        </w:r>
      </w:ins>
      <w:commentRangeEnd w:id="295"/>
      <w:r w:rsidR="000A5382">
        <w:rPr>
          <w:rStyle w:val="CommentReference"/>
          <w:rFonts w:ascii="Calibri" w:eastAsia="Calibri" w:hAnsi="Calibri"/>
          <w:color w:val="000000"/>
          <w:lang w:eastAsia="en-US"/>
        </w:rPr>
        <w:commentReference w:id="295"/>
      </w:r>
      <w:commentRangeEnd w:id="296"/>
      <w:r w:rsidR="005A7109">
        <w:rPr>
          <w:rStyle w:val="CommentReference"/>
          <w:rFonts w:ascii="Calibri" w:eastAsia="Calibri" w:hAnsi="Calibri"/>
          <w:color w:val="000000"/>
          <w:lang w:eastAsia="en-US"/>
        </w:rPr>
        <w:commentReference w:id="296"/>
      </w:r>
      <w:ins w:id="298" w:author="Wagner, Alexandra" w:date="2018-08-01T21:15:00Z">
        <w:r w:rsidR="00635D85">
          <w:t xml:space="preserve"> tributaries in Maryland and Virginia have been selected for oyster reef restoration </w:t>
        </w:r>
      </w:ins>
      <w:ins w:id="299" w:author="Wagner, Alexandra" w:date="2018-08-01T21:17:00Z">
        <w:r w:rsidR="00635D85">
          <w:t xml:space="preserve">including development of a tributary restoration plan, construction and seeding reefs, and monitoring and </w:t>
        </w:r>
      </w:ins>
      <w:ins w:id="300" w:author="Wagner, Alexandra" w:date="2018-08-01T21:18:00Z">
        <w:r w:rsidR="00635D85">
          <w:t>evaluating restored reefs</w:t>
        </w:r>
      </w:ins>
      <w:ins w:id="301" w:author="Wagner, Alexandra" w:date="2018-08-01T21:13:00Z">
        <w:r w:rsidR="004D2157">
          <w:rPr>
            <w:rStyle w:val="FootnoteReference"/>
          </w:rPr>
          <w:footnoteReference w:id="19"/>
        </w:r>
      </w:ins>
      <w:ins w:id="303" w:author="Wagner, Alexandra" w:date="2018-08-01T21:19:00Z">
        <w:r w:rsidR="00635D85">
          <w:t>.</w:t>
        </w:r>
      </w:ins>
    </w:p>
    <w:p w14:paraId="4927CBF1" w14:textId="39F05B82" w:rsidR="008B360A" w:rsidRPr="00F64554" w:rsidRDefault="00EC404D" w:rsidP="008A2464">
      <w:pPr>
        <w:pStyle w:val="numberedlist"/>
        <w:keepNext/>
      </w:pPr>
      <w:ins w:id="304" w:author="Michelle Williams" w:date="2018-08-29T12:54:00Z">
        <w:r>
          <w:rPr>
            <w:rStyle w:val="Bold"/>
          </w:rPr>
          <w:t xml:space="preserve">Addressing </w:t>
        </w:r>
      </w:ins>
      <w:del w:id="305" w:author="Michelle Williams" w:date="2018-08-29T12:54:00Z">
        <w:r w:rsidR="008B360A" w:rsidRPr="008B360A" w:rsidDel="00EC404D">
          <w:rPr>
            <w:rStyle w:val="Bold"/>
          </w:rPr>
          <w:delText xml:space="preserve">Examining </w:delText>
        </w:r>
      </w:del>
      <w:r w:rsidR="008B360A" w:rsidRPr="008B360A">
        <w:rPr>
          <w:rStyle w:val="Bold"/>
        </w:rPr>
        <w:t>the impact the lower Susquehanna dams have on the pollutant loads to the Bay, including changes over time</w:t>
      </w:r>
      <w:r w:rsidR="008B360A">
        <w:rPr>
          <w:rStyle w:val="Bold"/>
        </w:rPr>
        <w:br/>
      </w:r>
      <w:r w:rsidR="001A1F75">
        <w:lastRenderedPageBreak/>
        <w:t xml:space="preserve">The CBP partnership </w:t>
      </w:r>
      <w:ins w:id="306" w:author="Michelle Williams" w:date="2018-08-29T12:54:00Z">
        <w:r>
          <w:t xml:space="preserve">worked </w:t>
        </w:r>
      </w:ins>
      <w:del w:id="307" w:author="Michelle Williams" w:date="2018-08-29T12:54:00Z">
        <w:r w:rsidR="001A1F75" w:rsidDel="00EC404D">
          <w:delText xml:space="preserve">will work </w:delText>
        </w:r>
      </w:del>
      <w:r w:rsidR="001A1F75">
        <w:t>with the U.S. Army Corps of Engineers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 The CBP partnership</w:t>
      </w:r>
      <w:ins w:id="308" w:author="Wagner, Alexandra" w:date="2018-08-02T10:35:00Z">
        <w:r w:rsidR="001A1F75">
          <w:t xml:space="preserve"> </w:t>
        </w:r>
      </w:ins>
      <w:ins w:id="309" w:author="Wagner, Alexandra" w:date="2018-08-01T14:58:00Z">
        <w:r w:rsidR="00C04187">
          <w:t xml:space="preserve">has developed a </w:t>
        </w:r>
      </w:ins>
      <w:ins w:id="310" w:author="Wagner, Alexandra" w:date="2018-08-01T15:03:00Z">
        <w:r w:rsidR="0010758B">
          <w:t xml:space="preserve">detailed </w:t>
        </w:r>
      </w:ins>
      <w:ins w:id="311" w:author="Wagner, Alexandra" w:date="2018-08-01T14:59:00Z">
        <w:r w:rsidR="00C04187">
          <w:t xml:space="preserve">Conowingo WIP </w:t>
        </w:r>
      </w:ins>
      <w:ins w:id="312" w:author="Wagner, Alexandra" w:date="2018-08-01T14:58:00Z">
        <w:r w:rsidR="00C04187">
          <w:t xml:space="preserve">Framework </w:t>
        </w:r>
      </w:ins>
      <w:ins w:id="313" w:author="Wagner, Alexandra" w:date="2018-08-01T15:00:00Z">
        <w:r w:rsidR="0010758B">
          <w:t xml:space="preserve">to </w:t>
        </w:r>
      </w:ins>
      <w:del w:id="314" w:author="Wagner, Alexandra" w:date="2018-08-01T15:00:00Z">
        <w:r w:rsidR="001A1F75" w:rsidDel="0010758B">
          <w:delText>will need to</w:delText>
        </w:r>
      </w:del>
      <w:r w:rsidR="001A1F75">
        <w:t xml:space="preserve"> address how to reduce the level of impairment in the Chesapeake Bay due to Conowingo</w:t>
      </w:r>
      <w:r w:rsidR="001A1F75" w:rsidRPr="00F64554">
        <w:t>.</w:t>
      </w:r>
      <w:ins w:id="315" w:author="Wagner, Alexandra" w:date="2018-08-01T15:01:00Z">
        <w:r w:rsidR="0010758B">
          <w:t xml:space="preserve"> </w:t>
        </w:r>
      </w:ins>
      <w:ins w:id="316" w:author="Wagner, Alexandra" w:date="2018-08-01T15:02:00Z">
        <w:r w:rsidR="0010758B">
          <w:t xml:space="preserve">A Conowingo WIP Steering Committee will be formed to </w:t>
        </w:r>
      </w:ins>
      <w:ins w:id="317" w:author="Wagner, Alexandra" w:date="2018-08-01T15:04:00Z">
        <w:r w:rsidR="0010758B">
          <w:t xml:space="preserve">guide the development and implementation of the Conowingo WIP and financing strategy, and seek final approval of the Conowingo WIP document from the PSC. </w:t>
        </w:r>
      </w:ins>
      <w:ins w:id="318" w:author="Wagner, Alexandra" w:date="2018-08-01T15:06:00Z">
        <w:r w:rsidR="0010758B">
          <w:t xml:space="preserve">A Conowingo WIP Steering Committee schedule was approved leading to a final draft Conowingo WIP </w:t>
        </w:r>
      </w:ins>
      <w:ins w:id="319" w:author="Wagner, Alexandra" w:date="2018-08-01T15:07:00Z">
        <w:r w:rsidR="0010758B">
          <w:t xml:space="preserve">in March 2019 for public review and comment. </w:t>
        </w:r>
      </w:ins>
      <w:ins w:id="320" w:author="Wagner, Alexandra" w:date="2018-08-01T21:21:00Z">
        <w:r w:rsidR="00635D85">
          <w:rPr>
            <w:rStyle w:val="FootnoteReference"/>
          </w:rPr>
          <w:footnoteReference w:id="20"/>
        </w:r>
      </w:ins>
    </w:p>
    <w:p w14:paraId="7805F11F" w14:textId="75478AEB" w:rsidR="001A1F75" w:rsidRPr="00DD4B66" w:rsidRDefault="00EC404D" w:rsidP="000A2298">
      <w:pPr>
        <w:pStyle w:val="numberedlist"/>
        <w:rPr>
          <w:rStyle w:val="Bold"/>
        </w:rPr>
      </w:pPr>
      <w:ins w:id="323" w:author="Michelle Williams" w:date="2018-08-29T12:58:00Z">
        <w:r>
          <w:rPr>
            <w:rStyle w:val="Bold"/>
          </w:rPr>
          <w:t xml:space="preserve">Addressing </w:t>
        </w:r>
      </w:ins>
      <w:del w:id="324" w:author="Michelle Williams" w:date="2018-08-29T12:58:00Z">
        <w:r w:rsidR="001A1F75" w:rsidRPr="00DD4B66" w:rsidDel="00EC404D">
          <w:rPr>
            <w:rStyle w:val="Bold"/>
          </w:rPr>
          <w:delText xml:space="preserve">Conducting a detailed multi-year assessment of </w:delText>
        </w:r>
      </w:del>
      <w:r w:rsidR="001A1F75" w:rsidRPr="00DD4B66">
        <w:rPr>
          <w:rStyle w:val="Bold"/>
        </w:rPr>
        <w:t xml:space="preserve">chlorophyll in the tidal James River </w:t>
      </w:r>
      <w:del w:id="325" w:author="Michelle Williams" w:date="2018-08-29T12:58:00Z">
        <w:r w:rsidR="001A1F75" w:rsidRPr="00DD4B66" w:rsidDel="00EC404D">
          <w:rPr>
            <w:rStyle w:val="Bold"/>
          </w:rPr>
          <w:delText xml:space="preserve">using augmented monitoring and modeling </w:delText>
        </w:r>
        <w:commentRangeStart w:id="326"/>
        <w:r w:rsidR="001A1F75" w:rsidRPr="00DD4B66" w:rsidDel="00EC404D">
          <w:rPr>
            <w:rStyle w:val="Bold"/>
          </w:rPr>
          <w:delText>approaches</w:delText>
        </w:r>
      </w:del>
      <w:commentRangeEnd w:id="326"/>
      <w:r w:rsidR="008B7C1A">
        <w:rPr>
          <w:rStyle w:val="CommentReference"/>
          <w:rFonts w:ascii="Calibri" w:eastAsia="Calibri" w:hAnsi="Calibri"/>
          <w:color w:val="000000"/>
          <w:lang w:eastAsia="en-US"/>
        </w:rPr>
        <w:commentReference w:id="326"/>
      </w:r>
      <w:r w:rsidR="001A1F75" w:rsidRPr="00DD4B66">
        <w:rPr>
          <w:rStyle w:val="Bold"/>
        </w:rPr>
        <w:br/>
      </w:r>
      <w:commentRangeEnd w:id="282"/>
      <w:r w:rsidR="00162D38">
        <w:rPr>
          <w:rStyle w:val="CommentReference"/>
          <w:rFonts w:ascii="Calibri" w:eastAsia="Calibri" w:hAnsi="Calibri"/>
          <w:color w:val="000000"/>
          <w:lang w:eastAsia="en-US"/>
        </w:rPr>
        <w:commentReference w:id="282"/>
      </w:r>
      <w:r w:rsidR="003740EE">
        <w:t xml:space="preserve">The CBP </w:t>
      </w:r>
      <w:proofErr w:type="spellStart"/>
      <w:r w:rsidR="003740EE">
        <w:t>partnership</w:t>
      </w:r>
      <w:del w:id="327" w:author="Michelle Williams" w:date="2018-08-29T12:58:00Z">
        <w:r w:rsidR="003740EE" w:rsidDel="00EC404D">
          <w:delText xml:space="preserve"> is </w:delText>
        </w:r>
      </w:del>
      <w:r w:rsidR="003740EE">
        <w:t>work</w:t>
      </w:r>
      <w:ins w:id="328" w:author="Michelle Williams" w:date="2018-08-29T12:58:00Z">
        <w:r>
          <w:t>ed</w:t>
        </w:r>
      </w:ins>
      <w:proofErr w:type="spellEnd"/>
      <w:del w:id="329" w:author="Michelle Williams" w:date="2018-08-29T12:58:00Z">
        <w:r w:rsidR="003740EE" w:rsidDel="00EC404D">
          <w:delText>ing</w:delText>
        </w:r>
      </w:del>
      <w:r w:rsidR="003740EE">
        <w:t xml:space="preserve"> closely with the principal investigators of the James River chlorophyll-a criteria assessment to determine the criteria necessary in order to meet water quality standards in the James River. </w:t>
      </w:r>
      <w:del w:id="330" w:author="Michelle Williams" w:date="2018-08-29T12:59:00Z">
        <w:r w:rsidR="003740EE" w:rsidDel="00EC404D">
          <w:delText>Criteria could change by becoming more stringent, less stringent or existing criteria is confirmed.</w:delText>
        </w:r>
      </w:del>
      <w:ins w:id="331" w:author="Wagner, Alexandra" w:date="2018-08-01T21:25:00Z">
        <w:del w:id="332" w:author="Michelle Williams" w:date="2018-08-29T12:59:00Z">
          <w:r w:rsidR="005E58DD" w:rsidDel="00EC404D">
            <w:delText xml:space="preserve"> </w:delText>
          </w:r>
        </w:del>
      </w:ins>
      <w:ins w:id="333" w:author="Wagner, Alexandra" w:date="2018-08-01T21:28:00Z">
        <w:r w:rsidR="005E58DD">
          <w:t xml:space="preserve">A STAC Peer Review </w:t>
        </w:r>
      </w:ins>
      <w:ins w:id="334" w:author="Wagner, Alexandra" w:date="2018-08-01T21:29:00Z">
        <w:r w:rsidR="005E58DD">
          <w:t xml:space="preserve">for the James River chlorophyll a criteria reevaluation </w:t>
        </w:r>
      </w:ins>
      <w:ins w:id="335" w:author="Wagner, Alexandra" w:date="2018-08-01T21:28:00Z">
        <w:r w:rsidR="00A91CD2">
          <w:t>was published in 2016</w:t>
        </w:r>
      </w:ins>
      <w:ins w:id="336" w:author="Wagner, Alexandra" w:date="2018-08-01T21:25:00Z">
        <w:r w:rsidR="005E58DD">
          <w:rPr>
            <w:rStyle w:val="FootnoteReference"/>
          </w:rPr>
          <w:footnoteReference w:id="21"/>
        </w:r>
      </w:ins>
      <w:ins w:id="339" w:author="Wagner, Alexandra" w:date="2018-08-01T21:42:00Z">
        <w:r w:rsidR="00A91CD2">
          <w:t>.</w:t>
        </w:r>
      </w:ins>
      <w:ins w:id="340" w:author="Michelle Williams" w:date="2018-08-29T12:59:00Z">
        <w:r>
          <w:t xml:space="preserve"> The Partnership will support </w:t>
        </w:r>
      </w:ins>
      <w:ins w:id="341" w:author="Michelle Williams" w:date="2018-08-29T13:00:00Z">
        <w:r>
          <w:t xml:space="preserve">implementation efforts to reach the new James River chlorophyll </w:t>
        </w:r>
        <w:proofErr w:type="gramStart"/>
        <w:r>
          <w:t>a criteria</w:t>
        </w:r>
        <w:proofErr w:type="gramEnd"/>
        <w:r>
          <w:t xml:space="preserve"> </w:t>
        </w:r>
      </w:ins>
      <w:ins w:id="342" w:author="Michelle Williams" w:date="2018-08-29T13:01:00Z">
        <w:r>
          <w:t xml:space="preserve">by providing </w:t>
        </w:r>
        <w:r w:rsidR="004006B9">
          <w:t xml:space="preserve">ongoing modeling and monitoring </w:t>
        </w:r>
        <w:proofErr w:type="spellStart"/>
        <w:r w:rsidR="004006B9">
          <w:t>suport</w:t>
        </w:r>
      </w:ins>
      <w:proofErr w:type="spellEnd"/>
      <w:ins w:id="343" w:author="Michelle Williams" w:date="2018-08-29T13:02:00Z">
        <w:r w:rsidR="004006B9">
          <w:t xml:space="preserve"> </w:t>
        </w:r>
      </w:ins>
      <w:ins w:id="344" w:author="Michelle Williams" w:date="2018-08-29T13:01:00Z">
        <w:r w:rsidR="004006B9">
          <w:t>and other technical resources to support implementatio</w:t>
        </w:r>
      </w:ins>
      <w:ins w:id="345" w:author="Michelle Williams" w:date="2018-08-29T13:02:00Z">
        <w:r w:rsidR="004006B9">
          <w:t>n.</w:t>
        </w:r>
      </w:ins>
    </w:p>
    <w:p w14:paraId="5A2F2FFF" w14:textId="77777777" w:rsidR="00A74DBA" w:rsidRDefault="008E0F68" w:rsidP="004461AE">
      <w:pPr>
        <w:pStyle w:val="Heading1"/>
      </w:pPr>
      <w:r>
        <w:t xml:space="preserve">Current </w:t>
      </w:r>
      <w:r w:rsidR="000B3F15">
        <w:t>E</w:t>
      </w:r>
      <w:r>
        <w:t xml:space="preserve">fforts and </w:t>
      </w:r>
      <w:r w:rsidR="000B3F15">
        <w:t>G</w:t>
      </w:r>
      <w:r>
        <w:t>aps</w:t>
      </w:r>
    </w:p>
    <w:p w14:paraId="02D0CB82" w14:textId="3C6CCF47" w:rsidR="00692DEE" w:rsidRDefault="00660C5D" w:rsidP="00660C5D">
      <w:pPr>
        <w:pStyle w:val="BodyText"/>
        <w:rPr>
          <w:ins w:id="346" w:author="Michelle Williams" w:date="2018-08-29T12:56:00Z"/>
        </w:rPr>
      </w:pPr>
      <w:del w:id="347" w:author="Michelle Williams" w:date="2018-08-29T12:43:00Z">
        <w:r w:rsidDel="00692DEE">
          <w:delText xml:space="preserve">The Phase I and Phase II WIPs and two-year milestones include descriptions of </w:delText>
        </w:r>
      </w:del>
      <w:ins w:id="348" w:author="Michelle Williams" w:date="2018-08-29T12:43:00Z">
        <w:r w:rsidR="00692DEE">
          <w:t xml:space="preserve">Partnership </w:t>
        </w:r>
      </w:ins>
      <w:r>
        <w:t xml:space="preserve">efforts </w:t>
      </w:r>
      <w:ins w:id="349" w:author="Michelle Williams" w:date="2018-08-29T12:43:00Z">
        <w:r w:rsidR="00692DEE">
          <w:t xml:space="preserve">are </w:t>
        </w:r>
      </w:ins>
      <w:r>
        <w:t xml:space="preserve">currently underway or planned to improve tracking, reporting, and assessing the effectiveness of implementation actions. In addition, the Bay watershed jurisdictions are in the process of developing new and revising existing BMP tracking, verification, and reporting protocols and programs. As the CBP tracks partners’ progress toward goals for cleaner waters, verifying that practices are being implemented correctly and are reducing nutrient and sediment pollution as expected will be critical in measuring success. EPA, the Bay watershed jurisdictions, local governments, the private sector and nongovernmental organizations </w:t>
      </w:r>
      <w:del w:id="350" w:author="Michelle Williams" w:date="2018-08-29T12:44:00Z">
        <w:r w:rsidDel="00692DEE">
          <w:delText xml:space="preserve">will </w:delText>
        </w:r>
      </w:del>
      <w:r>
        <w:t xml:space="preserve">use these data to inform accountability and adaptive decision-making, and redirect management actions and resources. </w:t>
      </w:r>
    </w:p>
    <w:p w14:paraId="1EE19C47" w14:textId="3A9E39DD" w:rsidR="00EC404D" w:rsidDel="009B2B96" w:rsidRDefault="00EC404D" w:rsidP="00EC404D">
      <w:pPr>
        <w:pStyle w:val="BodyText"/>
        <w:rPr>
          <w:del w:id="351" w:author="Michelle Williams" w:date="2018-08-29T12:56:00Z"/>
        </w:rPr>
      </w:pPr>
      <w:moveToRangeStart w:id="352" w:author="Michelle Williams" w:date="2018-08-29T12:56:00Z" w:name="move523310726"/>
      <w:moveTo w:id="353" w:author="Michelle Williams" w:date="2018-08-29T12:56:00Z">
        <w:r>
          <w:t xml:space="preserve">The WIPs also evaluate the current legal, regulatory, programmatic, financial, staffing and technical capacity to deliver the implementation of reductions sufficient to achieve the target loads in the Bay TMDL. As part of their evaluation, the Bay watershed jurisdictions considered whether additional reductions could be achieved with existing capacity (funding, authorities and sustainability). The evaluation of existing capacity includes programs and rules, a comprehensive assessment of current </w:t>
        </w:r>
        <w:r>
          <w:lastRenderedPageBreak/>
          <w:t xml:space="preserve">point source permitting/treatment upgrade schedules and funding programs, nonpoint source control funding, existing permitting and incentive-based programs and </w:t>
        </w:r>
        <w:proofErr w:type="spellStart"/>
        <w:r>
          <w:t>regulations</w:t>
        </w:r>
        <w:del w:id="354" w:author="Michelle Williams" w:date="2018-08-29T13:43:00Z">
          <w:r w:rsidDel="009B2B96">
            <w:delText>.</w:delText>
          </w:r>
        </w:del>
      </w:moveTo>
    </w:p>
    <w:moveToRangeEnd w:id="352"/>
    <w:p w14:paraId="62DDBE53" w14:textId="746B4691" w:rsidR="009B2B96" w:rsidRDefault="00660C5D">
      <w:pPr>
        <w:pStyle w:val="numberedlist"/>
        <w:numPr>
          <w:ilvl w:val="0"/>
          <w:numId w:val="0"/>
        </w:numPr>
        <w:rPr>
          <w:ins w:id="355" w:author="Michelle Williams" w:date="2018-08-29T13:52:00Z"/>
        </w:rPr>
        <w:pPrChange w:id="356" w:author="Michelle Williams" w:date="2018-08-29T13:52:00Z">
          <w:pPr>
            <w:pStyle w:val="numberedlist"/>
          </w:pPr>
        </w:pPrChange>
      </w:pPr>
      <w:r>
        <w:t>Specific</w:t>
      </w:r>
      <w:proofErr w:type="spellEnd"/>
      <w:r>
        <w:t xml:space="preserve"> efforts include the use of the National Environmental Information Exchange Network (NEIEN) to seamlessly exchange information between existing federal, state or district databases and the suite of CBP decision support tools. Tracking data and models will be used, along with ambient monitoring data, to assess WIP and milestone commitments and progress.</w:t>
      </w:r>
    </w:p>
    <w:p w14:paraId="5E152517" w14:textId="295CFC5D" w:rsidR="00692DEE" w:rsidRDefault="00692DEE">
      <w:pPr>
        <w:pStyle w:val="numberedlist"/>
        <w:numPr>
          <w:ilvl w:val="0"/>
          <w:numId w:val="0"/>
        </w:numPr>
        <w:rPr>
          <w:ins w:id="357" w:author="Michelle Williams" w:date="2018-08-29T12:55:00Z"/>
        </w:rPr>
        <w:pPrChange w:id="358" w:author="Michelle Williams" w:date="2018-08-29T13:52:00Z">
          <w:pPr>
            <w:pStyle w:val="numberedlist"/>
          </w:pPr>
        </w:pPrChange>
      </w:pPr>
      <w:ins w:id="359" w:author="Michelle Williams" w:date="2018-08-29T12:45:00Z">
        <w:r>
          <w:t xml:space="preserve"> </w:t>
        </w:r>
      </w:ins>
      <w:ins w:id="360" w:author="Michelle Williams" w:date="2018-08-29T13:51:00Z">
        <w:r w:rsidR="009B2B96">
          <w:t xml:space="preserve">The Phase 6 </w:t>
        </w:r>
      </w:ins>
      <w:ins w:id="361" w:author="Michelle Williams" w:date="2018-08-29T13:52:00Z">
        <w:r w:rsidR="009B2B96">
          <w:t xml:space="preserve">Watershed model calibration was completed in 2017. </w:t>
        </w:r>
      </w:ins>
      <w:ins w:id="362" w:author="Michelle Williams" w:date="2018-08-29T12:42:00Z">
        <w:r>
          <w:t>Different calibration methods were assessed for the calibration of flow, sediment and nutrients; a precipitation data set for the entire Phase 6 simulation period from 1985 to 2011 was developed, applied and calibrated; new calibration stations allowed by the expansion of the simulation period were</w:t>
        </w:r>
      </w:ins>
      <w:ins w:id="363" w:author="John Wolf" w:date="2018-08-31T13:56:00Z">
        <w:r w:rsidR="00CA7649">
          <w:t xml:space="preserve"> </w:t>
        </w:r>
      </w:ins>
      <w:ins w:id="364" w:author="Michelle Williams" w:date="2018-08-29T12:42:00Z">
        <w:r>
          <w:t xml:space="preserve">applied and calibrated; and </w:t>
        </w:r>
        <w:r w:rsidRPr="00083645">
          <w:t>the changes that are due only to the change in the hydrology calibration</w:t>
        </w:r>
        <w:r>
          <w:t xml:space="preserve"> were assessed, quantified and documented. A summary of the calibration results is available through the CBP Modeling Team web page</w:t>
        </w:r>
        <w:r>
          <w:rPr>
            <w:rStyle w:val="FootnoteReference"/>
          </w:rPr>
          <w:footnoteReference w:id="22"/>
        </w:r>
        <w:r>
          <w:t>. A comparison of the WRTDS data and the Phase 6 calibration data are available on the CAST nontidal water quality dashboard.</w:t>
        </w:r>
        <w:r>
          <w:rPr>
            <w:rStyle w:val="FootnoteReference"/>
          </w:rPr>
          <w:footnoteReference w:id="23"/>
        </w:r>
      </w:ins>
    </w:p>
    <w:p w14:paraId="79462D91" w14:textId="1028B48E" w:rsidR="00EC404D" w:rsidRDefault="009B2B96">
      <w:pPr>
        <w:pStyle w:val="BodyText"/>
        <w:rPr>
          <w:ins w:id="369" w:author="Michelle Williams" w:date="2018-08-29T12:55:00Z"/>
        </w:rPr>
        <w:pPrChange w:id="370" w:author="Michelle Williams" w:date="2018-08-29T13:52:00Z">
          <w:pPr>
            <w:pStyle w:val="numberedlist"/>
          </w:pPr>
        </w:pPrChange>
      </w:pPr>
      <w:ins w:id="371" w:author="Michelle Williams" w:date="2018-08-29T13:53:00Z">
        <w:r w:rsidRPr="0016543A">
          <w:rPr>
            <w:rStyle w:val="Bold"/>
            <w:b w:val="0"/>
          </w:rPr>
          <w:t>Historical imp</w:t>
        </w:r>
        <w:r w:rsidRPr="00027486">
          <w:rPr>
            <w:rStyle w:val="Bold"/>
            <w:b w:val="0"/>
          </w:rPr>
          <w:t>l</w:t>
        </w:r>
        <w:r w:rsidRPr="00475E32">
          <w:rPr>
            <w:rStyle w:val="Bold"/>
            <w:b w:val="0"/>
          </w:rPr>
          <w:t>ementat</w:t>
        </w:r>
        <w:r w:rsidRPr="008B7C1A">
          <w:rPr>
            <w:rStyle w:val="Bold"/>
            <w:b w:val="0"/>
          </w:rPr>
          <w:t>ion data submitted by the jurisd</w:t>
        </w:r>
      </w:ins>
      <w:ins w:id="372" w:author="Michelle Williams" w:date="2018-08-29T13:54:00Z">
        <w:r w:rsidRPr="008B7C1A">
          <w:rPr>
            <w:rStyle w:val="Bold"/>
            <w:b w:val="0"/>
          </w:rPr>
          <w:t>ic</w:t>
        </w:r>
        <w:r w:rsidRPr="00ED07C3">
          <w:rPr>
            <w:rStyle w:val="Bold"/>
            <w:b w:val="0"/>
          </w:rPr>
          <w:t>tions</w:t>
        </w:r>
      </w:ins>
      <w:ins w:id="373" w:author="Michelle Williams" w:date="2018-08-29T13:53:00Z">
        <w:r w:rsidRPr="00ED07C3">
          <w:rPr>
            <w:rStyle w:val="Bold"/>
            <w:b w:val="0"/>
          </w:rPr>
          <w:t xml:space="preserve"> was r</w:t>
        </w:r>
      </w:ins>
      <w:ins w:id="374" w:author="Michelle Williams" w:date="2018-08-29T12:55:00Z">
        <w:r w:rsidR="00EC404D" w:rsidRPr="00ED07C3">
          <w:rPr>
            <w:rStyle w:val="Bold"/>
            <w:b w:val="0"/>
          </w:rPr>
          <w:t>eview</w:t>
        </w:r>
      </w:ins>
      <w:ins w:id="375" w:author="Michelle Williams" w:date="2018-08-29T13:53:00Z">
        <w:r w:rsidRPr="00ED07C3">
          <w:rPr>
            <w:rStyle w:val="Bold"/>
            <w:b w:val="0"/>
          </w:rPr>
          <w:t>ed</w:t>
        </w:r>
      </w:ins>
      <w:ins w:id="376" w:author="Michelle Williams" w:date="2018-08-29T12:55:00Z">
        <w:r w:rsidR="00EC404D" w:rsidRPr="00ED07C3">
          <w:rPr>
            <w:rStyle w:val="Bold"/>
            <w:b w:val="0"/>
          </w:rPr>
          <w:t xml:space="preserve"> and update</w:t>
        </w:r>
      </w:ins>
      <w:ins w:id="377" w:author="Michelle Williams" w:date="2018-08-29T13:53:00Z">
        <w:r w:rsidRPr="00ED07C3">
          <w:rPr>
            <w:rStyle w:val="Bold"/>
            <w:b w:val="0"/>
          </w:rPr>
          <w:t>d</w:t>
        </w:r>
      </w:ins>
      <w:ins w:id="378" w:author="Michelle Williams" w:date="2018-08-29T13:54:00Z">
        <w:r w:rsidR="0016543A" w:rsidRPr="00ED07C3">
          <w:rPr>
            <w:rStyle w:val="Bold"/>
            <w:b w:val="0"/>
          </w:rPr>
          <w:t xml:space="preserve"> by the CBP p</w:t>
        </w:r>
      </w:ins>
      <w:ins w:id="379" w:author="Michelle Williams" w:date="2018-08-29T12:55:00Z">
        <w:r w:rsidR="00EC404D" w:rsidRPr="00ED07C3">
          <w:rPr>
            <w:rStyle w:val="Bold"/>
            <w:b w:val="0"/>
          </w:rPr>
          <w:t>artnership, confirming that BMPs are still in place and ensuring that accurate information is included in the modeling tools</w:t>
        </w:r>
      </w:ins>
      <w:ins w:id="380" w:author="Michelle Williams" w:date="2018-08-29T13:54:00Z">
        <w:r w:rsidR="0016543A" w:rsidRPr="00ED07C3">
          <w:rPr>
            <w:rStyle w:val="Bold"/>
            <w:b w:val="0"/>
          </w:rPr>
          <w:t>.</w:t>
        </w:r>
        <w:r w:rsidR="0016543A">
          <w:t xml:space="preserve"> </w:t>
        </w:r>
      </w:ins>
      <w:ins w:id="381" w:author="Michelle Williams" w:date="2018-08-29T12:55:00Z">
        <w:r w:rsidR="00EC404D">
          <w:t xml:space="preserve">Information on BMP implementation was submitted and reviewed to ensure maximum accuracy for calibrating the Phase 6 Watershed Model; planning and reporting on future actions; using monitoring data to assess impacts of past efforts, since understanding the factors affecting observed </w:t>
        </w:r>
        <w:r w:rsidR="00EC404D" w:rsidRPr="004069BD">
          <w:t>trends in water quality requires a clear understanding of what actions have been implemented over time; and assessing the critical period of 1993-1995</w:t>
        </w:r>
        <w:r w:rsidR="00EC404D">
          <w:rPr>
            <w:rStyle w:val="FootnoteReference"/>
          </w:rPr>
          <w:footnoteReference w:id="24"/>
        </w:r>
        <w:r w:rsidR="00EC404D" w:rsidRPr="004069BD">
          <w:t>.</w:t>
        </w:r>
        <w:r w:rsidR="00EC404D">
          <w:rPr>
            <w:rStyle w:val="CommentReference"/>
            <w:rFonts w:ascii="Calibri" w:eastAsia="Calibri" w:hAnsi="Calibri"/>
            <w:color w:val="000000"/>
            <w:lang w:eastAsia="en-US"/>
          </w:rPr>
          <w:commentReference w:id="384"/>
        </w:r>
      </w:ins>
    </w:p>
    <w:p w14:paraId="4E35A1D4" w14:textId="701F56B8" w:rsidR="00692DEE" w:rsidRDefault="00EC404D" w:rsidP="00660C5D">
      <w:pPr>
        <w:pStyle w:val="BodyText"/>
      </w:pPr>
      <w:ins w:id="385" w:author="Michelle Williams" w:date="2018-08-29T12:55:00Z">
        <w:r>
          <w:t>The CBP partnership</w:t>
        </w:r>
      </w:ins>
      <w:ins w:id="386" w:author="Michelle Williams" w:date="2018-08-29T13:55:00Z">
        <w:r w:rsidR="0016543A">
          <w:t xml:space="preserve"> also</w:t>
        </w:r>
      </w:ins>
      <w:ins w:id="387" w:author="Michelle Williams" w:date="2018-08-29T12:55:00Z">
        <w:r>
          <w:t xml:space="preserve"> worked with the U.S. Army Corps of Engineers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w:t>
        </w:r>
      </w:ins>
    </w:p>
    <w:p w14:paraId="1BAD21EF" w14:textId="2988A51F" w:rsidR="004069BD" w:rsidDel="00EC404D" w:rsidRDefault="00660C5D" w:rsidP="00660C5D">
      <w:pPr>
        <w:pStyle w:val="BodyText"/>
        <w:rPr>
          <w:moveFrom w:id="388" w:author="Michelle Williams" w:date="2018-08-29T12:56:00Z"/>
        </w:rPr>
      </w:pPr>
      <w:moveFromRangeStart w:id="389" w:author="Michelle Williams" w:date="2018-08-29T12:56:00Z" w:name="move523310726"/>
      <w:moveFrom w:id="390" w:author="Michelle Williams" w:date="2018-08-29T12:56:00Z">
        <w:r w:rsidDel="00EC404D">
          <w:t>The WIPs also evaluate the current legal, regulatory, programmatic, financial, staffing and technical capacity to deliver the implementation of reductions sufficient to achieve the target loads in the Bay TMDL. As part of their evaluation, the Bay watershed jurisdictions considered whether additional reductions could be achieved with existing capacity (funding, authorities and sustainability). The evaluation of existing capacity includes programs and rules, a comprehensive assessment of current point source permitting/treatment upgrade schedules and funding programs, nonpoint source control funding, existing permitting and incentive-based programs and regulations.</w:t>
        </w:r>
      </w:moveFrom>
    </w:p>
    <w:moveFromRangeEnd w:id="389"/>
    <w:p w14:paraId="79424F2E" w14:textId="00E2E663" w:rsidR="00637EC9" w:rsidRPr="00637EC9" w:rsidRDefault="00660C5D" w:rsidP="002610D8">
      <w:pPr>
        <w:pStyle w:val="BodyTextbeforebullet"/>
      </w:pPr>
      <w:r>
        <w:t xml:space="preserve">The jurisdictions and EPA, through the WIPs and evaluations of the WIPs, respectively, identified gaps between their current capacity and the capacity they estimate is necessary to fully attain the interim </w:t>
      </w:r>
      <w:r>
        <w:lastRenderedPageBreak/>
        <w:t>and final nutrient and sediment target loads for each of the 92 segments of the Bay TMDL. Such gaps that the jurisdictions continue to address include:</w:t>
      </w:r>
    </w:p>
    <w:p w14:paraId="5BDB55CA" w14:textId="77777777" w:rsidR="004069BD" w:rsidRDefault="00750FE5" w:rsidP="002610D8">
      <w:pPr>
        <w:pStyle w:val="Bullet"/>
        <w:keepNext/>
      </w:pPr>
      <w:r>
        <w:t>F</w:t>
      </w:r>
      <w:r w:rsidRPr="00750FE5">
        <w:t>inancial capacity to oversee and implement MS4 and other stormwater programs</w:t>
      </w:r>
    </w:p>
    <w:p w14:paraId="25281D01" w14:textId="5BFB899E" w:rsidR="00750FE5" w:rsidRPr="00750FE5" w:rsidRDefault="00750FE5" w:rsidP="00750FE5">
      <w:pPr>
        <w:pStyle w:val="Bullet"/>
      </w:pPr>
      <w:r w:rsidRPr="00750FE5">
        <w:t>Financial, technical and regulatory capacity to deliver priority conservation practices to priority watersheds</w:t>
      </w:r>
    </w:p>
    <w:p w14:paraId="18C0B2FE" w14:textId="79466B98" w:rsidR="00637EC9" w:rsidRDefault="00750FE5" w:rsidP="00750FE5">
      <w:pPr>
        <w:pStyle w:val="Bullet"/>
      </w:pPr>
      <w:r w:rsidRPr="00750FE5">
        <w:t>BMP tracki</w:t>
      </w:r>
      <w:r>
        <w:t xml:space="preserve">ng, verification and reporting programs </w:t>
      </w:r>
    </w:p>
    <w:p w14:paraId="5AE29EC3" w14:textId="77777777" w:rsidR="004069BD" w:rsidRDefault="00C773E8" w:rsidP="005F7ED3">
      <w:pPr>
        <w:pStyle w:val="BodyText"/>
      </w:pPr>
      <w:r>
        <w:t>Necessary new capacity to address these capacity gaps and others includes additional incentives, new or enhanced state or local regulatory programs, market-based tools, technical or financial assistance and new legislative authorities. It also includes capacity from other federal agencies, local governments, the private secto</w:t>
      </w:r>
      <w:r w:rsidRPr="005F7ED3">
        <w:t>r and/or non-governmental organizations.</w:t>
      </w:r>
    </w:p>
    <w:p w14:paraId="0D4D5EAD" w14:textId="08771162" w:rsidR="00C773E8" w:rsidRPr="005F7ED3" w:rsidRDefault="00C773E8" w:rsidP="005F7ED3">
      <w:pPr>
        <w:pStyle w:val="BodyText"/>
      </w:pPr>
      <w:r w:rsidRPr="005F7ED3">
        <w:t xml:space="preserve">The Bay watershed jurisdictions are expected to discuss plans to work with federal, local, private sector and nonprofit partners to leverage capacity for achieving interim and final load targets. The WIPs identify contingency strategies </w:t>
      </w:r>
      <w:proofErr w:type="gramStart"/>
      <w:r w:rsidRPr="005F7ED3">
        <w:t>in the event that</w:t>
      </w:r>
      <w:proofErr w:type="gramEnd"/>
      <w:r w:rsidRPr="005F7ED3">
        <w:t xml:space="preserve"> actions by those partners, or by the jurisdictions, do not occur. For example, if an enhanced cost-share program does not yield adequate participation and compliance rates, a jurisdiction might pursue the development of enhanced authorities or new regulations to control loadings from that same source sector or another source sector.</w:t>
      </w:r>
    </w:p>
    <w:p w14:paraId="76A60CB1" w14:textId="77777777" w:rsidR="005A7109" w:rsidRDefault="00C773E8" w:rsidP="002610D8">
      <w:pPr>
        <w:pStyle w:val="BodyTextbeforebullet"/>
        <w:rPr>
          <w:ins w:id="391" w:author="Michelle Williams" w:date="2018-10-03T15:09:00Z"/>
        </w:rPr>
      </w:pPr>
      <w:bookmarkStart w:id="392" w:name="_Hlk520902240"/>
      <w:commentRangeStart w:id="393"/>
      <w:commentRangeStart w:id="394"/>
      <w:commentRangeStart w:id="395"/>
      <w:r w:rsidRPr="005F7ED3">
        <w:t>The Bay watershed jurisdictions are now focused on</w:t>
      </w:r>
      <w:ins w:id="396" w:author="Michelle Williams" w:date="2018-08-29T13:45:00Z">
        <w:r w:rsidR="009B2B96">
          <w:t xml:space="preserve"> developing the Phase III WIPs, and on</w:t>
        </w:r>
      </w:ins>
      <w:r w:rsidRPr="005F7ED3">
        <w:t xml:space="preserve"> implementation of management practices identified in their </w:t>
      </w:r>
      <w:r>
        <w:t xml:space="preserve">WIPs and two-year milestones. Federal agencies also are focused on implementing their Executive Order strategies and two-year </w:t>
      </w:r>
      <w:proofErr w:type="spellStart"/>
      <w:r>
        <w:t>milestones.</w:t>
      </w:r>
      <w:del w:id="397" w:author="Michelle Williams" w:date="2018-10-03T15:06:00Z">
        <w:r w:rsidDel="005A7109">
          <w:delText xml:space="preserve"> </w:delText>
        </w:r>
      </w:del>
      <w:ins w:id="398" w:author="Michelle Williams" w:date="2018-10-03T15:07:00Z">
        <w:r w:rsidR="005A7109">
          <w:t>For</w:t>
        </w:r>
        <w:proofErr w:type="spellEnd"/>
        <w:r w:rsidR="005A7109">
          <w:t xml:space="preserve"> specific WIP </w:t>
        </w:r>
      </w:ins>
      <w:ins w:id="399" w:author="Michelle Williams" w:date="2018-10-03T15:08:00Z">
        <w:r w:rsidR="005A7109">
          <w:t>commitments, each jurisd</w:t>
        </w:r>
      </w:ins>
      <w:ins w:id="400" w:author="Michelle Williams" w:date="2018-10-03T15:09:00Z">
        <w:r w:rsidR="005A7109">
          <w:t xml:space="preserve">iction’s WIP is posted on their respective websites: </w:t>
        </w:r>
      </w:ins>
    </w:p>
    <w:p w14:paraId="69CEC281" w14:textId="25BF2AB2" w:rsidR="005A7109" w:rsidRDefault="00B27987">
      <w:pPr>
        <w:pStyle w:val="Bullet"/>
        <w:rPr>
          <w:ins w:id="401" w:author="Michelle Williams" w:date="2018-10-03T15:09:00Z"/>
        </w:rPr>
        <w:pPrChange w:id="402" w:author="Michelle Williams" w:date="2018-10-03T15:09:00Z">
          <w:pPr>
            <w:pStyle w:val="BodyTextbeforebullet"/>
          </w:pPr>
        </w:pPrChange>
      </w:pPr>
      <w:ins w:id="403" w:author="Michelle Williams" w:date="2018-10-03T15:34:00Z">
        <w:r>
          <w:fldChar w:fldCharType="begin"/>
        </w:r>
        <w:r>
          <w:instrText xml:space="preserve"> HYPERLINK "https://www.dec.ny.gov/lands/33279.html" </w:instrText>
        </w:r>
        <w:r>
          <w:fldChar w:fldCharType="separate"/>
        </w:r>
        <w:r w:rsidR="005A7109" w:rsidRPr="00B27987">
          <w:rPr>
            <w:rStyle w:val="Hyperlink"/>
          </w:rPr>
          <w:t>New York State Department of Environmental Quality</w:t>
        </w:r>
        <w:r>
          <w:fldChar w:fldCharType="end"/>
        </w:r>
      </w:ins>
    </w:p>
    <w:p w14:paraId="0C7CA865" w14:textId="179742A1" w:rsidR="005A7109" w:rsidRDefault="00B27987">
      <w:pPr>
        <w:pStyle w:val="Bullet"/>
        <w:rPr>
          <w:ins w:id="404" w:author="Michelle Williams" w:date="2018-10-03T15:10:00Z"/>
        </w:rPr>
        <w:pPrChange w:id="405" w:author="Michelle Williams" w:date="2018-10-03T15:09:00Z">
          <w:pPr>
            <w:pStyle w:val="BodyTextbeforebullet"/>
          </w:pPr>
        </w:pPrChange>
      </w:pPr>
      <w:ins w:id="406" w:author="Michelle Williams" w:date="2018-10-03T15:34:00Z">
        <w:r>
          <w:fldChar w:fldCharType="begin"/>
        </w:r>
        <w:r>
          <w:instrText xml:space="preserve"> HYPERLINK "https://www.dep.pa.gov/Business/Water/Pennsylvania%E2%80%99s%20Chesapeake%20Bay%20Program%20Office/WIP3/Pages/Phase-III-WIP-(Watershed-Implementation-Plans).aspx" </w:instrText>
        </w:r>
        <w:r>
          <w:fldChar w:fldCharType="separate"/>
        </w:r>
        <w:r w:rsidR="005A7109" w:rsidRPr="00B27987">
          <w:rPr>
            <w:rStyle w:val="Hyperlink"/>
          </w:rPr>
          <w:t>Pennsylvania Department of Environmental Protection</w:t>
        </w:r>
        <w:r>
          <w:fldChar w:fldCharType="end"/>
        </w:r>
      </w:ins>
    </w:p>
    <w:p w14:paraId="6A4425AF" w14:textId="31C9B3AE" w:rsidR="005A7109" w:rsidRDefault="00B27987">
      <w:pPr>
        <w:pStyle w:val="Bullet"/>
        <w:rPr>
          <w:ins w:id="407" w:author="Michelle Williams" w:date="2018-10-03T15:10:00Z"/>
        </w:rPr>
        <w:pPrChange w:id="408" w:author="Michelle Williams" w:date="2018-10-03T15:09:00Z">
          <w:pPr>
            <w:pStyle w:val="BodyTextbeforebullet"/>
          </w:pPr>
        </w:pPrChange>
      </w:pPr>
      <w:ins w:id="409" w:author="Michelle Williams" w:date="2018-10-03T15:36:00Z">
        <w:r>
          <w:fldChar w:fldCharType="begin"/>
        </w:r>
        <w:r>
          <w:instrText xml:space="preserve"> HYPERLINK "https://dep.wv.gov/wwe/watershed/wqmonitoring/pages/chesapeakebay.aspx" </w:instrText>
        </w:r>
        <w:r>
          <w:fldChar w:fldCharType="separate"/>
        </w:r>
        <w:r w:rsidR="00384577" w:rsidRPr="00B27987">
          <w:rPr>
            <w:rStyle w:val="Hyperlink"/>
          </w:rPr>
          <w:t>West Virginia Department of Environmental Protection</w:t>
        </w:r>
        <w:r>
          <w:fldChar w:fldCharType="end"/>
        </w:r>
      </w:ins>
    </w:p>
    <w:p w14:paraId="0899FC5A" w14:textId="2055946C" w:rsidR="00384577" w:rsidRDefault="00B27987">
      <w:pPr>
        <w:pStyle w:val="Bullet"/>
        <w:rPr>
          <w:ins w:id="410" w:author="Michelle Williams" w:date="2018-10-03T15:11:00Z"/>
        </w:rPr>
        <w:pPrChange w:id="411" w:author="Michelle Williams" w:date="2018-10-03T15:09:00Z">
          <w:pPr>
            <w:pStyle w:val="BodyTextbeforebullet"/>
          </w:pPr>
        </w:pPrChange>
      </w:pPr>
      <w:ins w:id="412" w:author="Michelle Williams" w:date="2018-10-03T15:33:00Z">
        <w:r>
          <w:fldChar w:fldCharType="begin"/>
        </w:r>
        <w:r>
          <w:instrText xml:space="preserve"> HYPERLINK "https://mde.maryland.gov/programs/Water/TMDL/TMDLImplementation/Pages/WIP-3-Vision.aspx" </w:instrText>
        </w:r>
        <w:r>
          <w:fldChar w:fldCharType="separate"/>
        </w:r>
        <w:r w:rsidR="00384577" w:rsidRPr="00B27987">
          <w:rPr>
            <w:rStyle w:val="Hyperlink"/>
          </w:rPr>
          <w:t>Maryland Department of the Environment</w:t>
        </w:r>
        <w:r>
          <w:fldChar w:fldCharType="end"/>
        </w:r>
      </w:ins>
    </w:p>
    <w:p w14:paraId="4D4C9B7C" w14:textId="39C8DC40" w:rsidR="00384577" w:rsidRDefault="00384577">
      <w:pPr>
        <w:pStyle w:val="Bullet"/>
        <w:rPr>
          <w:ins w:id="413" w:author="Michelle Williams" w:date="2018-10-03T15:11:00Z"/>
        </w:rPr>
        <w:pPrChange w:id="414" w:author="Michelle Williams" w:date="2018-10-03T15:09:00Z">
          <w:pPr>
            <w:pStyle w:val="BodyTextbeforebullet"/>
          </w:pPr>
        </w:pPrChange>
      </w:pPr>
      <w:ins w:id="415" w:author="Michelle Williams" w:date="2018-10-03T15:13:00Z">
        <w:r>
          <w:fldChar w:fldCharType="begin"/>
        </w:r>
        <w:r>
          <w:instrText xml:space="preserve"> HYPERLINK "http://www.dnrec.delaware.gov/swc/wa/Pages/Chesapeake_Wip.aspx" </w:instrText>
        </w:r>
        <w:r>
          <w:fldChar w:fldCharType="separate"/>
        </w:r>
        <w:r w:rsidRPr="00384577">
          <w:rPr>
            <w:rStyle w:val="Hyperlink"/>
          </w:rPr>
          <w:t>Delaware Department of Natural Resources and Environmental Control</w:t>
        </w:r>
        <w:r>
          <w:fldChar w:fldCharType="end"/>
        </w:r>
      </w:ins>
    </w:p>
    <w:p w14:paraId="4985B9C6" w14:textId="33B32AFE" w:rsidR="00384577" w:rsidRDefault="00B27987">
      <w:pPr>
        <w:pStyle w:val="Bullet"/>
        <w:rPr>
          <w:ins w:id="416" w:author="Michelle Williams" w:date="2018-10-03T15:09:00Z"/>
        </w:rPr>
        <w:pPrChange w:id="417" w:author="Michelle Williams" w:date="2018-10-03T15:09:00Z">
          <w:pPr>
            <w:pStyle w:val="BodyTextbeforebullet"/>
          </w:pPr>
        </w:pPrChange>
      </w:pPr>
      <w:ins w:id="418" w:author="Michelle Williams" w:date="2018-10-03T15:33:00Z">
        <w:r>
          <w:fldChar w:fldCharType="begin"/>
        </w:r>
        <w:r>
          <w:instrText xml:space="preserve"> HYPERLINK "https://doee.dc.gov/service/watershed-implementation-plans-chesapeake-bay" </w:instrText>
        </w:r>
        <w:r>
          <w:fldChar w:fldCharType="separate"/>
        </w:r>
        <w:r w:rsidR="00384577" w:rsidRPr="00B27987">
          <w:rPr>
            <w:rStyle w:val="Hyperlink"/>
          </w:rPr>
          <w:t xml:space="preserve">DC </w:t>
        </w:r>
        <w:r w:rsidRPr="00B27987">
          <w:rPr>
            <w:rStyle w:val="Hyperlink"/>
          </w:rPr>
          <w:t xml:space="preserve">Department </w:t>
        </w:r>
        <w:r w:rsidR="00384577" w:rsidRPr="00B27987">
          <w:rPr>
            <w:rStyle w:val="Hyperlink"/>
          </w:rPr>
          <w:t>of Energy and Environment</w:t>
        </w:r>
        <w:r>
          <w:fldChar w:fldCharType="end"/>
        </w:r>
      </w:ins>
    </w:p>
    <w:p w14:paraId="0F1DF2CF" w14:textId="7DDB86C9" w:rsidR="009B2B96" w:rsidRPr="00C773E8" w:rsidRDefault="00C773E8" w:rsidP="002610D8">
      <w:pPr>
        <w:pStyle w:val="BodyTextbeforebullet"/>
      </w:pPr>
      <w:del w:id="419" w:author="Michelle Williams" w:date="2018-10-03T15:06:00Z">
        <w:r w:rsidDel="005A7109">
          <w:delText xml:space="preserve">Some </w:delText>
        </w:r>
      </w:del>
      <w:ins w:id="420" w:author="Michelle Williams" w:date="2018-08-29T13:50:00Z">
        <w:del w:id="421" w:author="Michelle Williams" w:date="2018-10-03T15:06:00Z">
          <w:r w:rsidR="009B2B96" w:rsidDel="005A7109">
            <w:delText>Phase III WIP considerations include</w:delText>
          </w:r>
        </w:del>
        <w:r w:rsidR="009B2B96">
          <w:t>:</w:t>
        </w:r>
      </w:ins>
      <w:del w:id="422" w:author="Michelle Williams" w:date="2018-08-29T13:50:00Z">
        <w:r w:rsidDel="009B2B96">
          <w:delText>of the WIP commitments and contingencies include</w:delText>
        </w:r>
      </w:del>
      <w:r>
        <w:t>:</w:t>
      </w:r>
    </w:p>
    <w:p w14:paraId="26302D2C" w14:textId="2DE44EBE" w:rsidR="00F93EF9" w:rsidRPr="00F93EF9" w:rsidDel="009B2B96" w:rsidRDefault="00F93EF9" w:rsidP="00F93EF9">
      <w:pPr>
        <w:pStyle w:val="Bullet"/>
        <w:rPr>
          <w:del w:id="423" w:author="Michelle Williams" w:date="2018-08-29T13:45:00Z"/>
        </w:rPr>
      </w:pPr>
      <w:del w:id="424" w:author="Michelle Williams" w:date="2018-08-29T13:45:00Z">
        <w:r w:rsidRPr="00F93EF9" w:rsidDel="009B2B96">
          <w:delText>Committing to more stringent nitrogen and phosphorus limits at wastewater treatment plants, including on the James River in Virginia. (Virginia, New York, Delaware, District of Columbia)</w:delText>
        </w:r>
      </w:del>
    </w:p>
    <w:p w14:paraId="2141C1E9" w14:textId="6292FF33" w:rsidR="00F93EF9" w:rsidRPr="00F93EF9" w:rsidDel="009B2B96" w:rsidRDefault="00F93EF9" w:rsidP="00F93EF9">
      <w:pPr>
        <w:pStyle w:val="Bullet"/>
        <w:rPr>
          <w:del w:id="425" w:author="Michelle Williams" w:date="2018-08-29T13:45:00Z"/>
        </w:rPr>
      </w:pPr>
      <w:del w:id="426" w:author="Michelle Williams" w:date="2018-08-29T13:45:00Z">
        <w:r w:rsidRPr="00F93EF9" w:rsidDel="009B2B96">
          <w:delText>Pursuing state legislation to fund wastewater treatment plant upgrades, urban stormwater management and agricultural programs. (Maryland, Virginia, West Virginia)</w:delText>
        </w:r>
      </w:del>
    </w:p>
    <w:p w14:paraId="72B8C1B6" w14:textId="3C552184" w:rsidR="00F93EF9" w:rsidRPr="00F93EF9" w:rsidDel="009B2B96" w:rsidRDefault="00F93EF9" w:rsidP="00F93EF9">
      <w:pPr>
        <w:pStyle w:val="Bullet"/>
        <w:rPr>
          <w:del w:id="427" w:author="Michelle Williams" w:date="2018-08-29T13:45:00Z"/>
        </w:rPr>
      </w:pPr>
      <w:del w:id="428" w:author="Michelle Williams" w:date="2018-08-29T13:45:00Z">
        <w:r w:rsidRPr="00F93EF9" w:rsidDel="009B2B96">
          <w:delText>Implementing a progressive stormwater permit to reduce pollution. (District of Columbia)</w:delText>
        </w:r>
      </w:del>
    </w:p>
    <w:p w14:paraId="34EC5A8E" w14:textId="25FCF976" w:rsidR="00F93EF9" w:rsidRPr="00F93EF9" w:rsidDel="009B2B96" w:rsidRDefault="00F93EF9" w:rsidP="00F93EF9">
      <w:pPr>
        <w:pStyle w:val="Bullet"/>
        <w:rPr>
          <w:del w:id="429" w:author="Michelle Williams" w:date="2018-08-29T13:45:00Z"/>
        </w:rPr>
      </w:pPr>
      <w:del w:id="430" w:author="Michelle Williams" w:date="2018-08-29T13:45:00Z">
        <w:r w:rsidRPr="00F93EF9" w:rsidDel="009B2B96">
          <w:delText>Conservation districts throughout the Bay watershed will conduct farm visits to inform farmers of their regulatory requirements and help farmers identify ways they can improve conservation methods on their properties. (Pennsylvania)</w:delText>
        </w:r>
      </w:del>
    </w:p>
    <w:p w14:paraId="6A5AC1BD" w14:textId="5A430D2D" w:rsidR="00F93EF9" w:rsidRPr="00F93EF9" w:rsidDel="009B2B96" w:rsidRDefault="00F93EF9" w:rsidP="00F93EF9">
      <w:pPr>
        <w:pStyle w:val="Bullet"/>
        <w:rPr>
          <w:del w:id="431" w:author="Michelle Williams" w:date="2018-08-29T13:45:00Z"/>
        </w:rPr>
      </w:pPr>
      <w:del w:id="432" w:author="Michelle Williams" w:date="2018-08-29T13:45:00Z">
        <w:r w:rsidRPr="00F93EF9" w:rsidDel="009B2B96">
          <w:delText>Investing in a Regional Agricultural Watershed Assessment Program to inspect farms and assist farmers in meeting their regulatory requirements for planning and installation of BMPs. (Pennsylvania)</w:delText>
        </w:r>
      </w:del>
    </w:p>
    <w:p w14:paraId="36C76CCB" w14:textId="595D66EA" w:rsidR="00F93EF9" w:rsidRPr="00F93EF9" w:rsidDel="009B2B96" w:rsidRDefault="00F93EF9" w:rsidP="00F93EF9">
      <w:pPr>
        <w:pStyle w:val="Bullet"/>
        <w:rPr>
          <w:del w:id="433" w:author="Michelle Williams" w:date="2018-08-29T13:45:00Z"/>
        </w:rPr>
      </w:pPr>
      <w:del w:id="434" w:author="Michelle Williams" w:date="2018-08-29T13:45:00Z">
        <w:r w:rsidRPr="00F93EF9" w:rsidDel="009B2B96">
          <w:delText>Committing to pollution reduction plans as part of the MS4 permitting process. (Pennsylvania)</w:delText>
        </w:r>
      </w:del>
    </w:p>
    <w:p w14:paraId="10C86DFE" w14:textId="158DEBDC" w:rsidR="00637EC9" w:rsidDel="009B2B96" w:rsidRDefault="00F93EF9" w:rsidP="00F93EF9">
      <w:pPr>
        <w:pStyle w:val="Bullet"/>
        <w:rPr>
          <w:del w:id="435" w:author="Michelle Williams" w:date="2018-08-29T13:45:00Z"/>
        </w:rPr>
      </w:pPr>
      <w:del w:id="436" w:author="Michelle Williams" w:date="2018-08-29T13:45:00Z">
        <w:r w:rsidRPr="00F93EF9" w:rsidDel="009B2B96">
          <w:lastRenderedPageBreak/>
          <w:delText>Considering implementati</w:delText>
        </w:r>
        <w:r w:rsidDel="009B2B96">
          <w:delText>on of mandatory programs for agriculture if pollution reductions fall behind schedule. (Delaware, Maryland, Virginia)</w:delText>
        </w:r>
      </w:del>
    </w:p>
    <w:p w14:paraId="216D3FDC" w14:textId="59F9BD3B" w:rsidR="009B2B96" w:rsidDel="005A7109" w:rsidRDefault="009B2B96" w:rsidP="009B2B96">
      <w:pPr>
        <w:pStyle w:val="Bullet"/>
        <w:rPr>
          <w:ins w:id="437" w:author="Michelle Williams" w:date="2018-08-29T13:47:00Z"/>
          <w:del w:id="438" w:author="Michelle Williams" w:date="2018-10-03T15:06:00Z"/>
        </w:rPr>
      </w:pPr>
      <w:ins w:id="439" w:author="Michelle Williams" w:date="2018-08-29T13:46:00Z">
        <w:del w:id="440" w:author="Michelle Williams" w:date="2018-10-03T15:06:00Z">
          <w:r w:rsidDel="005A7109">
            <w:delText xml:space="preserve">Developing local planning goals to implement Phase III WIP commitments at the local level in the Chesapeake </w:delText>
          </w:r>
        </w:del>
      </w:ins>
      <w:ins w:id="441" w:author="Michelle Williams" w:date="2018-08-29T13:47:00Z">
        <w:del w:id="442" w:author="Michelle Williams" w:date="2018-10-03T15:06:00Z">
          <w:r w:rsidDel="005A7109">
            <w:delText>B</w:delText>
          </w:r>
        </w:del>
      </w:ins>
      <w:ins w:id="443" w:author="Michelle Williams" w:date="2018-08-29T13:46:00Z">
        <w:del w:id="444" w:author="Michelle Williams" w:date="2018-10-03T15:06:00Z">
          <w:r w:rsidDel="005A7109">
            <w:delText>ay wa</w:delText>
          </w:r>
        </w:del>
      </w:ins>
      <w:ins w:id="445" w:author="Michelle Williams" w:date="2018-08-29T13:47:00Z">
        <w:del w:id="446" w:author="Michelle Williams" w:date="2018-10-03T15:06:00Z">
          <w:r w:rsidDel="005A7109">
            <w:delText>tershed jurisdictions.</w:delText>
          </w:r>
        </w:del>
      </w:ins>
    </w:p>
    <w:p w14:paraId="000E0042" w14:textId="0620696A" w:rsidR="009B2B96" w:rsidDel="005A7109" w:rsidRDefault="009B2B96" w:rsidP="009B2B96">
      <w:pPr>
        <w:pStyle w:val="Bullet"/>
        <w:rPr>
          <w:ins w:id="447" w:author="Michelle Williams" w:date="2018-08-29T13:48:00Z"/>
          <w:del w:id="448" w:author="Michelle Williams" w:date="2018-10-03T15:06:00Z"/>
        </w:rPr>
      </w:pPr>
      <w:ins w:id="449" w:author="Michelle Williams" w:date="2018-08-29T13:47:00Z">
        <w:del w:id="450" w:author="Michelle Williams" w:date="2018-10-03T15:06:00Z">
          <w:r w:rsidDel="005A7109">
            <w:delText xml:space="preserve">Addressing climate resiliency approaches in the </w:delText>
          </w:r>
        </w:del>
      </w:ins>
      <w:ins w:id="451" w:author="Michelle Williams" w:date="2018-08-29T13:48:00Z">
        <w:del w:id="452" w:author="Michelle Williams" w:date="2018-10-03T15:06:00Z">
          <w:r w:rsidDel="005A7109">
            <w:delText xml:space="preserve">jurisdictions’ </w:delText>
          </w:r>
        </w:del>
      </w:ins>
      <w:ins w:id="453" w:author="Michelle Williams" w:date="2018-08-29T13:47:00Z">
        <w:del w:id="454" w:author="Michelle Williams" w:date="2018-10-03T15:06:00Z">
          <w:r w:rsidDel="005A7109">
            <w:delText>Phase III WIP narrat</w:delText>
          </w:r>
        </w:del>
      </w:ins>
      <w:ins w:id="455" w:author="Michelle Williams" w:date="2018-08-29T13:48:00Z">
        <w:del w:id="456" w:author="Michelle Williams" w:date="2018-10-03T15:06:00Z">
          <w:r w:rsidDel="005A7109">
            <w:delText>ives</w:delText>
          </w:r>
        </w:del>
      </w:ins>
    </w:p>
    <w:p w14:paraId="1A55276A" w14:textId="793F9304" w:rsidR="009B2B96" w:rsidDel="005A7109" w:rsidRDefault="009B2B96" w:rsidP="009B2B96">
      <w:pPr>
        <w:pStyle w:val="Bullet"/>
        <w:rPr>
          <w:ins w:id="457" w:author="Michelle Williams" w:date="2018-08-29T13:46:00Z"/>
          <w:del w:id="458" w:author="Michelle Williams" w:date="2018-10-03T15:06:00Z"/>
        </w:rPr>
      </w:pPr>
      <w:ins w:id="459" w:author="Michelle Williams" w:date="2018-08-29T13:48:00Z">
        <w:del w:id="460" w:author="Michelle Williams" w:date="2018-10-03T15:06:00Z">
          <w:r w:rsidDel="005A7109">
            <w:delText xml:space="preserve">Including considerations </w:delText>
          </w:r>
        </w:del>
      </w:ins>
      <w:ins w:id="461" w:author="Michelle Williams" w:date="2018-08-29T13:56:00Z">
        <w:del w:id="462" w:author="Michelle Williams" w:date="2018-10-03T15:06:00Z">
          <w:r w:rsidR="0016543A" w:rsidDel="005A7109">
            <w:delText xml:space="preserve">in planning process </w:delText>
          </w:r>
        </w:del>
      </w:ins>
      <w:ins w:id="463" w:author="Michelle Williams" w:date="2018-08-29T13:48:00Z">
        <w:del w:id="464" w:author="Michelle Williams" w:date="2018-10-03T15:06:00Z">
          <w:r w:rsidDel="005A7109">
            <w:delText>for ecosystem services and</w:delText>
          </w:r>
        </w:del>
      </w:ins>
      <w:ins w:id="465" w:author="Michelle Williams" w:date="2018-08-29T13:49:00Z">
        <w:del w:id="466" w:author="Michelle Williams" w:date="2018-10-03T15:06:00Z">
          <w:r w:rsidDel="005A7109">
            <w:delText xml:space="preserve"> co-benefits of BMPs in addition to nutrient and sediment reductions.</w:delText>
          </w:r>
        </w:del>
      </w:ins>
    </w:p>
    <w:p w14:paraId="1CF2ECD4" w14:textId="5D031257" w:rsidR="00637EC9" w:rsidRPr="00080870" w:rsidDel="005A7109" w:rsidRDefault="002330AF" w:rsidP="002610D8">
      <w:pPr>
        <w:pStyle w:val="BodyTextbeforebullet"/>
        <w:rPr>
          <w:del w:id="467" w:author="Michelle Williams" w:date="2018-10-03T15:06:00Z"/>
        </w:rPr>
      </w:pPr>
      <w:del w:id="468" w:author="Michelle Williams" w:date="2018-10-03T15:06:00Z">
        <w:r w:rsidDel="005A7109">
          <w:delText>Additional policies, programs, or actions include:</w:delText>
        </w:r>
      </w:del>
    </w:p>
    <w:p w14:paraId="7C126E8B" w14:textId="11D37A56" w:rsidR="00333129" w:rsidRPr="00333129" w:rsidDel="005A7109" w:rsidRDefault="00333129" w:rsidP="00333129">
      <w:pPr>
        <w:pStyle w:val="Bullet"/>
        <w:rPr>
          <w:del w:id="469" w:author="Michelle Williams" w:date="2018-10-03T15:06:00Z"/>
        </w:rPr>
      </w:pPr>
      <w:del w:id="470" w:author="Michelle Williams" w:date="2018-10-03T15:06:00Z">
        <w:r w:rsidDel="005A7109">
          <w:delText>Enforceable or ot</w:delText>
        </w:r>
        <w:r w:rsidRPr="00333129" w:rsidDel="005A7109">
          <w:delText>herwise binding commitments that controls will be, or are already being, implemented and maintained.</w:delText>
        </w:r>
      </w:del>
    </w:p>
    <w:p w14:paraId="46EB8326" w14:textId="4BFAF112" w:rsidR="004069BD" w:rsidDel="005A7109" w:rsidRDefault="00333129" w:rsidP="00333129">
      <w:pPr>
        <w:pStyle w:val="Bullet"/>
        <w:rPr>
          <w:del w:id="471" w:author="Michelle Williams" w:date="2018-10-03T15:06:00Z"/>
        </w:rPr>
      </w:pPr>
      <w:del w:id="472" w:author="Michelle Williams" w:date="2018-10-03T15:06:00Z">
        <w:r w:rsidRPr="00333129" w:rsidDel="005A7109">
          <w:delText>Permits or contracts with quantifiable limits and milestones that the jurisdictions can demonstrate are consistent with the Bay TMDL’s wasteload and load allocations.</w:delText>
        </w:r>
      </w:del>
    </w:p>
    <w:p w14:paraId="125BD501" w14:textId="74FF1435" w:rsidR="00333129" w:rsidRPr="00333129" w:rsidDel="005A7109" w:rsidRDefault="00333129" w:rsidP="00333129">
      <w:pPr>
        <w:pStyle w:val="Bullet"/>
        <w:rPr>
          <w:del w:id="473" w:author="Michelle Williams" w:date="2018-10-03T15:06:00Z"/>
        </w:rPr>
      </w:pPr>
      <w:del w:id="474" w:author="Michelle Williams" w:date="2018-10-03T15:06:00Z">
        <w:r w:rsidRPr="00333129" w:rsidDel="005A7109">
          <w:delText>Estimates of the necessary resources (funds, technical assistance, permit reviewers, inspectors) to support implementation and maintenance of practices.</w:delText>
        </w:r>
      </w:del>
    </w:p>
    <w:p w14:paraId="7FE15238" w14:textId="45259F21" w:rsidR="00637EC9" w:rsidRPr="00637EC9" w:rsidDel="005A7109" w:rsidRDefault="00333129" w:rsidP="00333129">
      <w:pPr>
        <w:pStyle w:val="Bullet"/>
        <w:rPr>
          <w:del w:id="475" w:author="Michelle Williams" w:date="2018-10-03T15:06:00Z"/>
        </w:rPr>
      </w:pPr>
      <w:del w:id="476" w:author="Michelle Williams" w:date="2018-10-03T15:06:00Z">
        <w:r w:rsidRPr="00333129" w:rsidDel="005A7109">
          <w:delText>Documentation of historic participation and compliance rates associated with existing programs and practices and successf</w:delText>
        </w:r>
        <w:r w:rsidDel="005A7109">
          <w:delText>ul nutrient and sediment management efforts.</w:delText>
        </w:r>
        <w:commentRangeEnd w:id="393"/>
        <w:r w:rsidR="00162D38" w:rsidDel="005A7109">
          <w:rPr>
            <w:rStyle w:val="CommentReference"/>
            <w:rFonts w:ascii="Calibri" w:eastAsia="Calibri" w:hAnsi="Calibri"/>
            <w:color w:val="000000"/>
            <w:lang w:eastAsia="en-US"/>
          </w:rPr>
          <w:commentReference w:id="393"/>
        </w:r>
        <w:commentRangeEnd w:id="394"/>
        <w:r w:rsidR="008B7C1A" w:rsidDel="005A7109">
          <w:rPr>
            <w:rStyle w:val="CommentReference"/>
            <w:rFonts w:ascii="Calibri" w:eastAsia="Calibri" w:hAnsi="Calibri"/>
            <w:color w:val="000000"/>
            <w:lang w:eastAsia="en-US"/>
          </w:rPr>
          <w:commentReference w:id="394"/>
        </w:r>
        <w:commentRangeEnd w:id="395"/>
        <w:r w:rsidR="005A7109" w:rsidDel="005A7109">
          <w:rPr>
            <w:rStyle w:val="CommentReference"/>
            <w:rFonts w:ascii="Calibri" w:eastAsia="Calibri" w:hAnsi="Calibri"/>
            <w:color w:val="000000"/>
            <w:lang w:eastAsia="en-US"/>
          </w:rPr>
          <w:commentReference w:id="395"/>
        </w:r>
      </w:del>
    </w:p>
    <w:bookmarkEnd w:id="392"/>
    <w:p w14:paraId="60743D53" w14:textId="3E82712A" w:rsidR="00014B6D" w:rsidRDefault="00314348" w:rsidP="00314348">
      <w:pPr>
        <w:pStyle w:val="BodyText"/>
        <w:rPr>
          <w:ins w:id="477" w:author="Michelle Williams" w:date="2018-08-29T16:04:00Z"/>
        </w:rPr>
      </w:pPr>
      <w:r>
        <w:t>There are several curre</w:t>
      </w:r>
      <w:r w:rsidR="00EE08D8">
        <w:t xml:space="preserve">nt efforts to address the water </w:t>
      </w:r>
      <w:r>
        <w:t xml:space="preserve">quality standards attainment and monitoring outcome. </w:t>
      </w:r>
      <w:r w:rsidRPr="004B0A61">
        <w:t xml:space="preserve">The CBP </w:t>
      </w:r>
      <w:r>
        <w:t xml:space="preserve">oversees the </w:t>
      </w:r>
      <w:r w:rsidRPr="004B0A61">
        <w:t xml:space="preserve">tidal and nontidal monitoring networks, </w:t>
      </w:r>
      <w:r>
        <w:t xml:space="preserve">which are used to (1) assess </w:t>
      </w:r>
      <w:r w:rsidRPr="004B0A61">
        <w:t>in tidal waters relative to established water</w:t>
      </w:r>
      <w:r>
        <w:t xml:space="preserve"> </w:t>
      </w:r>
      <w:r w:rsidRPr="004B0A61">
        <w:t xml:space="preserve">quality standards </w:t>
      </w:r>
      <w:r w:rsidR="00EE08D8">
        <w:t xml:space="preserve">and </w:t>
      </w:r>
      <w:r>
        <w:t xml:space="preserve">(2) </w:t>
      </w:r>
      <w:r w:rsidRPr="004B0A61">
        <w:t>measure nitrogen, phosphorus and sediment in the watershed</w:t>
      </w:r>
      <w:r>
        <w:t xml:space="preserve"> to help determine if practices are reducing loads to the Bay and in the watershed. The tidal monitoring network is a cooperative effort between EPA, MD and VA. The watershed monitoring is a partnership between USGS, EPA, and all seven Bay watershed jurisdictions. The primary monitoring gaps include (1) more frequent measures </w:t>
      </w:r>
      <w:ins w:id="478" w:author="Peter Tango" w:date="2018-08-28T13:02:00Z">
        <w:r w:rsidR="0036244F">
          <w:t xml:space="preserve">and greater spatial resolution </w:t>
        </w:r>
      </w:ins>
      <w:r>
        <w:t xml:space="preserve">of dissolved oxygen </w:t>
      </w:r>
      <w:ins w:id="479" w:author="Peter Tango" w:date="2018-08-28T12:56:00Z">
        <w:r w:rsidR="009745D9">
          <w:t xml:space="preserve">and chlorophyll </w:t>
        </w:r>
        <w:r w:rsidR="009745D9" w:rsidRPr="009745D9">
          <w:rPr>
            <w:i/>
            <w:rPrChange w:id="480" w:author="Peter Tango" w:date="2018-08-28T12:57:00Z">
              <w:rPr/>
            </w:rPrChange>
          </w:rPr>
          <w:t>a</w:t>
        </w:r>
        <w:r w:rsidR="009745D9">
          <w:t xml:space="preserve"> </w:t>
        </w:r>
      </w:ins>
      <w:r>
        <w:t>to assess criteria attainment</w:t>
      </w:r>
      <w:ins w:id="481" w:author="Peter Tango" w:date="2018-08-28T12:57:00Z">
        <w:r w:rsidR="0062440C">
          <w:t xml:space="preserve">, (2) </w:t>
        </w:r>
      </w:ins>
      <w:ins w:id="482" w:author="Peter Tango" w:date="2018-08-28T12:58:00Z">
        <w:r w:rsidR="0062440C">
          <w:t xml:space="preserve">expanding </w:t>
        </w:r>
      </w:ins>
      <w:ins w:id="483" w:author="Peter Tango" w:date="2018-08-28T12:57:00Z">
        <w:r w:rsidR="0062440C">
          <w:t>annual spatial coverage for water clarity acres assessments</w:t>
        </w:r>
      </w:ins>
      <w:ins w:id="484" w:author="Peter Tango" w:date="2018-08-28T12:58:00Z">
        <w:r w:rsidR="0062440C">
          <w:t xml:space="preserve"> to the </w:t>
        </w:r>
        <w:proofErr w:type="spellStart"/>
        <w:r w:rsidR="0062440C">
          <w:t>baywide</w:t>
        </w:r>
        <w:proofErr w:type="spellEnd"/>
        <w:r w:rsidR="0062440C">
          <w:t xml:space="preserve"> </w:t>
        </w:r>
        <w:proofErr w:type="gramStart"/>
        <w:r w:rsidR="0062440C">
          <w:t>scale</w:t>
        </w:r>
      </w:ins>
      <w:ins w:id="485" w:author="Peter Tango" w:date="2018-08-28T12:57:00Z">
        <w:r w:rsidR="0062440C">
          <w:t xml:space="preserve">, </w:t>
        </w:r>
      </w:ins>
      <w:r>
        <w:t xml:space="preserve"> and</w:t>
      </w:r>
      <w:proofErr w:type="gramEnd"/>
      <w:r>
        <w:t xml:space="preserve"> (</w:t>
      </w:r>
      <w:del w:id="486" w:author="Peter Tango" w:date="2018-08-28T12:57:00Z">
        <w:r w:rsidDel="0062440C">
          <w:delText>2</w:delText>
        </w:r>
      </w:del>
      <w:ins w:id="487" w:author="Peter Tango" w:date="2018-08-28T12:57:00Z">
        <w:r w:rsidR="0062440C">
          <w:t>3</w:t>
        </w:r>
      </w:ins>
      <w:r>
        <w:t xml:space="preserve">) more localized monitoring in watershed areas to assess effects of BMPs. The CBP water quality monitoring is coordinated through STAR and more information on the networks and efforts </w:t>
      </w:r>
      <w:r w:rsidR="00EE08D8">
        <w:t>to address the gaps are in the M</w:t>
      </w:r>
      <w:r>
        <w:t xml:space="preserve">anagement </w:t>
      </w:r>
      <w:r w:rsidR="00EE08D8">
        <w:t>Approach and Monitoring P</w:t>
      </w:r>
      <w:r>
        <w:t>rogress sections of this document.</w:t>
      </w:r>
    </w:p>
    <w:p w14:paraId="50485558" w14:textId="0DF116F0" w:rsidR="00ED07C3" w:rsidRPr="00657B26" w:rsidRDefault="00ED07C3">
      <w:pPr>
        <w:pStyle w:val="BodyTextIndent"/>
        <w:spacing w:after="40"/>
        <w:ind w:left="0"/>
        <w:rPr>
          <w:ins w:id="488" w:author="Michelle Williams" w:date="2018-08-29T16:04:00Z"/>
        </w:rPr>
        <w:pPrChange w:id="489" w:author="Michelle Williams" w:date="2018-08-29T16:04:00Z">
          <w:pPr>
            <w:pStyle w:val="BodyTextIndent"/>
            <w:spacing w:after="40"/>
          </w:pPr>
        </w:pPrChange>
      </w:pPr>
      <w:commentRangeStart w:id="490"/>
      <w:ins w:id="491" w:author="Michelle Williams" w:date="2018-08-29T16:04:00Z">
        <w:r>
          <w:t xml:space="preserve">To support the Mid-Point Assessment, the USGS and UMCES provided leadership and </w:t>
        </w:r>
        <w:del w:id="492" w:author="John Wolf" w:date="2018-08-31T13:58:00Z">
          <w:r w:rsidDel="00B6486F">
            <w:delText xml:space="preserve"> </w:delText>
          </w:r>
        </w:del>
        <w:r>
          <w:t>worked with the STAR team to coordinate efforts of with multiple investigators, on a project to assess and explain water-quality conditions, which had these objectives</w:t>
        </w:r>
        <w:r w:rsidRPr="00657B26">
          <w:t>:</w:t>
        </w:r>
      </w:ins>
    </w:p>
    <w:p w14:paraId="01FEE3D8" w14:textId="77777777" w:rsidR="00ED07C3" w:rsidRPr="00657B26" w:rsidRDefault="00ED07C3" w:rsidP="00ED07C3">
      <w:pPr>
        <w:pStyle w:val="Bullet"/>
        <w:rPr>
          <w:ins w:id="493" w:author="Michelle Williams" w:date="2018-08-29T16:04:00Z"/>
        </w:rPr>
      </w:pPr>
      <w:ins w:id="494" w:author="Michelle Williams" w:date="2018-08-29T16:04:00Z">
        <w:r>
          <w:t xml:space="preserve">Analyze water </w:t>
        </w:r>
        <w:r w:rsidRPr="00657B26">
          <w:t>quality trends in the Bay and its watershed.</w:t>
        </w:r>
      </w:ins>
    </w:p>
    <w:p w14:paraId="2A7784E6" w14:textId="77777777" w:rsidR="00ED07C3" w:rsidRPr="00657B26" w:rsidRDefault="00ED07C3" w:rsidP="00ED07C3">
      <w:pPr>
        <w:pStyle w:val="Bullet"/>
        <w:rPr>
          <w:ins w:id="495" w:author="Michelle Williams" w:date="2018-08-29T16:04:00Z"/>
        </w:rPr>
      </w:pPr>
      <w:ins w:id="496" w:author="Michelle Williams" w:date="2018-08-29T16:04:00Z">
        <w:r w:rsidRPr="00657B26">
          <w:t>Explain the factors affecting water</w:t>
        </w:r>
        <w:r>
          <w:t xml:space="preserve"> </w:t>
        </w:r>
        <w:r w:rsidRPr="00657B26">
          <w:t>quality trends in Bay and its watershed.</w:t>
        </w:r>
      </w:ins>
    </w:p>
    <w:p w14:paraId="46324492" w14:textId="77777777" w:rsidR="00ED07C3" w:rsidRPr="00657B26" w:rsidRDefault="00ED07C3" w:rsidP="00ED07C3">
      <w:pPr>
        <w:pStyle w:val="Bullet"/>
        <w:rPr>
          <w:ins w:id="497" w:author="Michelle Williams" w:date="2018-08-29T16:04:00Z"/>
        </w:rPr>
      </w:pPr>
      <w:ins w:id="498" w:author="Michelle Williams" w:date="2018-08-29T16:04:00Z">
        <w:r w:rsidRPr="00657B26">
          <w:t>Enhance CBP models using the improved understanding of trends.</w:t>
        </w:r>
      </w:ins>
    </w:p>
    <w:p w14:paraId="117D7DCB" w14:textId="77777777" w:rsidR="00ED07C3" w:rsidRDefault="00ED07C3" w:rsidP="00ED07C3">
      <w:pPr>
        <w:pStyle w:val="Bullet"/>
        <w:rPr>
          <w:ins w:id="499" w:author="Michelle Williams" w:date="2018-08-29T16:04:00Z"/>
          <w:rFonts w:cs="JansonTextLTStd-Roman"/>
        </w:rPr>
      </w:pPr>
      <w:ins w:id="500" w:author="Michelle Williams" w:date="2018-08-29T16:04:00Z">
        <w:r w:rsidRPr="00657B26">
          <w:t>Inform management strategies to improve water quality.</w:t>
        </w:r>
      </w:ins>
    </w:p>
    <w:p w14:paraId="59604942" w14:textId="77777777" w:rsidR="00ED07C3" w:rsidRDefault="00ED07C3" w:rsidP="00ED07C3">
      <w:pPr>
        <w:rPr>
          <w:ins w:id="501" w:author="Michelle Williams" w:date="2018-08-29T16:05:00Z"/>
        </w:rPr>
      </w:pPr>
      <w:ins w:id="502" w:author="Michelle Williams" w:date="2018-08-29T16:05:00Z">
        <w:r>
          <w:t xml:space="preserve">Selected accomplishments for each objective include: </w:t>
        </w:r>
      </w:ins>
    </w:p>
    <w:p w14:paraId="5DE74596" w14:textId="77777777" w:rsidR="00ED07C3" w:rsidRDefault="00ED07C3" w:rsidP="00ED07C3">
      <w:pPr>
        <w:rPr>
          <w:ins w:id="503" w:author="Michelle Williams" w:date="2018-08-29T16:05:00Z"/>
        </w:rPr>
      </w:pPr>
      <w:ins w:id="504" w:author="Michelle Williams" w:date="2018-08-29T16:05:00Z">
        <w:r>
          <w:t>Objective 1: Developing new approaches to assess tidal trends using the General Additive Model (GAMs) techniques. Updating status and trends for watershed using information from the CBP nontidal network, and providing new analysis of estuary trends with the GAMs approach</w:t>
        </w:r>
      </w:ins>
    </w:p>
    <w:p w14:paraId="0C6578D1" w14:textId="77777777" w:rsidR="00ED07C3" w:rsidRDefault="00ED07C3" w:rsidP="00ED07C3">
      <w:pPr>
        <w:spacing w:after="0" w:line="276" w:lineRule="auto"/>
        <w:rPr>
          <w:ins w:id="505" w:author="Michelle Williams" w:date="2018-08-29T16:05:00Z"/>
        </w:rPr>
      </w:pPr>
      <w:ins w:id="506" w:author="Michelle Williams" w:date="2018-08-29T16:05:00Z">
        <w:r>
          <w:lastRenderedPageBreak/>
          <w:t xml:space="preserve">Objective 2: Conducting multiple studies, and developing new approaches, to better understand the factors affecting nutrient and sediment trends in the watershed. The findings are being summarized in several major synthesis products: </w:t>
        </w:r>
      </w:ins>
    </w:p>
    <w:p w14:paraId="2BD89DED" w14:textId="77777777" w:rsidR="00ED07C3" w:rsidRPr="008C5A5C" w:rsidRDefault="00ED07C3" w:rsidP="00ED07C3">
      <w:pPr>
        <w:pStyle w:val="ListParagraph"/>
        <w:numPr>
          <w:ilvl w:val="0"/>
          <w:numId w:val="37"/>
        </w:numPr>
        <w:spacing w:after="0" w:line="276" w:lineRule="auto"/>
        <w:rPr>
          <w:ins w:id="507" w:author="Michelle Williams" w:date="2018-08-29T16:05:00Z"/>
          <w:rFonts w:cs="Arial"/>
        </w:rPr>
      </w:pPr>
      <w:ins w:id="508" w:author="Michelle Williams" w:date="2018-08-29T16:05:00Z">
        <w:r w:rsidRPr="00C25F40">
          <w:rPr>
            <w:rFonts w:cs="Arial"/>
          </w:rPr>
          <w:t>Providing explanations of loads and trends at RIM sites to understand changes in waters reaching Chesapeake Bay</w:t>
        </w:r>
        <w:r w:rsidRPr="007C5259">
          <w:rPr>
            <w:rFonts w:cs="Arial"/>
          </w:rPr>
          <w:t xml:space="preserve">. </w:t>
        </w:r>
      </w:ins>
    </w:p>
    <w:p w14:paraId="302F6930" w14:textId="77777777" w:rsidR="00ED07C3" w:rsidRPr="000D5CF4" w:rsidRDefault="00ED07C3" w:rsidP="00ED07C3">
      <w:pPr>
        <w:pStyle w:val="ListParagraph"/>
        <w:numPr>
          <w:ilvl w:val="0"/>
          <w:numId w:val="37"/>
        </w:numPr>
        <w:spacing w:after="0" w:line="276" w:lineRule="auto"/>
        <w:rPr>
          <w:ins w:id="509" w:author="Michelle Williams" w:date="2018-08-29T16:05:00Z"/>
          <w:rFonts w:cs="Arial"/>
        </w:rPr>
      </w:pPr>
      <w:ins w:id="510" w:author="Michelle Williams" w:date="2018-08-29T16:05:00Z">
        <w:r w:rsidRPr="00EB0BDE">
          <w:rPr>
            <w:rFonts w:cs="Arial"/>
          </w:rPr>
          <w:t xml:space="preserve">Describing the influence of Susquehanna reservoirs on loads and water quality in the </w:t>
        </w:r>
        <w:r w:rsidRPr="000D5CF4">
          <w:rPr>
            <w:rFonts w:cs="Arial"/>
          </w:rPr>
          <w:t>Chesapeake Bay.</w:t>
        </w:r>
      </w:ins>
    </w:p>
    <w:p w14:paraId="25E312FB" w14:textId="77777777" w:rsidR="00ED07C3" w:rsidRPr="00903D02" w:rsidRDefault="00ED07C3" w:rsidP="00ED07C3">
      <w:pPr>
        <w:pStyle w:val="ListParagraph"/>
        <w:numPr>
          <w:ilvl w:val="0"/>
          <w:numId w:val="37"/>
        </w:numPr>
        <w:spacing w:after="200" w:line="276" w:lineRule="auto"/>
        <w:rPr>
          <w:ins w:id="511" w:author="Michelle Williams" w:date="2018-08-29T16:05:00Z"/>
          <w:rFonts w:cs="Arial"/>
        </w:rPr>
      </w:pPr>
      <w:ins w:id="512" w:author="Michelle Williams" w:date="2018-08-29T16:05:00Z">
        <w:r w:rsidRPr="000D5CF4">
          <w:rPr>
            <w:rFonts w:cs="Arial"/>
          </w:rPr>
          <w:t xml:space="preserve">Explaining yields and trends at sites throughout the Chesapeake Bay watershed to support management decisions as part of the mid-point assessment. </w:t>
        </w:r>
      </w:ins>
    </w:p>
    <w:p w14:paraId="135BF809" w14:textId="77777777" w:rsidR="00ED07C3" w:rsidRPr="00903D02" w:rsidRDefault="00ED07C3" w:rsidP="00ED07C3">
      <w:pPr>
        <w:pStyle w:val="ListParagraph"/>
        <w:numPr>
          <w:ilvl w:val="0"/>
          <w:numId w:val="37"/>
        </w:numPr>
        <w:spacing w:after="200" w:line="276" w:lineRule="auto"/>
        <w:rPr>
          <w:ins w:id="513" w:author="Michelle Williams" w:date="2018-08-29T16:05:00Z"/>
          <w:rFonts w:cs="Arial"/>
        </w:rPr>
      </w:pPr>
      <w:ins w:id="514" w:author="Michelle Williams" w:date="2018-08-29T16:05:00Z">
        <w:r w:rsidRPr="00903D02">
          <w:rPr>
            <w:rFonts w:cs="Arial"/>
          </w:rPr>
          <w:t>Reviewing sediment sources, transport, delivery, and impacts in the Chesapeake Bay watershed to guide management actions.</w:t>
        </w:r>
      </w:ins>
    </w:p>
    <w:p w14:paraId="4A47245F" w14:textId="77777777" w:rsidR="00ED07C3" w:rsidRDefault="00ED07C3" w:rsidP="00ED07C3">
      <w:pPr>
        <w:rPr>
          <w:ins w:id="515" w:author="Michelle Williams" w:date="2018-08-29T16:05:00Z"/>
        </w:rPr>
      </w:pPr>
      <w:ins w:id="516" w:author="Michelle Williams" w:date="2018-08-29T16:05:00Z">
        <w:r>
          <w:t xml:space="preserve">Additionally, there was a synthesis product on the understanding and implications of the Reservoirs on the Lower Susquehanna River. </w:t>
        </w:r>
      </w:ins>
    </w:p>
    <w:p w14:paraId="264B25B5" w14:textId="77777777" w:rsidR="00ED07C3" w:rsidRDefault="00ED07C3" w:rsidP="00ED07C3">
      <w:pPr>
        <w:rPr>
          <w:ins w:id="517" w:author="Michelle Williams" w:date="2018-08-29T16:05:00Z"/>
        </w:rPr>
      </w:pPr>
      <w:ins w:id="518" w:author="Michelle Williams" w:date="2018-08-29T16:05:00Z">
        <w:r>
          <w:t xml:space="preserve">The estuary investigators also conducted multiple studies which are being summarized in these syntheses products: </w:t>
        </w:r>
      </w:ins>
    </w:p>
    <w:p w14:paraId="2BF25863" w14:textId="77777777" w:rsidR="00ED07C3" w:rsidRPr="00854892" w:rsidRDefault="00ED07C3" w:rsidP="00ED07C3">
      <w:pPr>
        <w:pStyle w:val="ListParagraph"/>
        <w:numPr>
          <w:ilvl w:val="0"/>
          <w:numId w:val="38"/>
        </w:numPr>
        <w:spacing w:after="0" w:line="276" w:lineRule="auto"/>
        <w:rPr>
          <w:ins w:id="519" w:author="Michelle Williams" w:date="2018-08-29T16:05:00Z"/>
        </w:rPr>
      </w:pPr>
      <w:ins w:id="520" w:author="Michelle Williams" w:date="2018-08-29T16:05:00Z">
        <w:r w:rsidRPr="00854892">
          <w:rPr>
            <w:rFonts w:cs="Arial"/>
          </w:rPr>
          <w:t>Estuarine water quality: Conceptual models and case studies of eutrophication and restoration</w:t>
        </w:r>
      </w:ins>
    </w:p>
    <w:p w14:paraId="0B359A52" w14:textId="77777777" w:rsidR="00ED07C3" w:rsidRPr="00854892" w:rsidRDefault="00ED07C3" w:rsidP="00ED07C3">
      <w:pPr>
        <w:pStyle w:val="ListParagraph"/>
        <w:numPr>
          <w:ilvl w:val="0"/>
          <w:numId w:val="38"/>
        </w:numPr>
        <w:spacing w:after="0" w:line="276" w:lineRule="auto"/>
        <w:rPr>
          <w:ins w:id="521" w:author="Michelle Williams" w:date="2018-08-29T16:05:00Z"/>
        </w:rPr>
      </w:pPr>
      <w:ins w:id="522" w:author="Michelle Williams" w:date="2018-08-29T16:05:00Z">
        <w:r w:rsidRPr="00854892">
          <w:rPr>
            <w:rFonts w:cs="Arial"/>
          </w:rPr>
          <w:t xml:space="preserve">Factors affecting Chesapeake SAV distribution and abundance </w:t>
        </w:r>
      </w:ins>
    </w:p>
    <w:p w14:paraId="226DF2CA" w14:textId="77777777" w:rsidR="00ED07C3" w:rsidRPr="00854892" w:rsidRDefault="00ED07C3" w:rsidP="00ED07C3">
      <w:pPr>
        <w:pStyle w:val="ListParagraph"/>
        <w:numPr>
          <w:ilvl w:val="0"/>
          <w:numId w:val="38"/>
        </w:numPr>
        <w:spacing w:after="0" w:line="276" w:lineRule="auto"/>
        <w:rPr>
          <w:ins w:id="523" w:author="Michelle Williams" w:date="2018-08-29T16:05:00Z"/>
        </w:rPr>
      </w:pPr>
      <w:ins w:id="524" w:author="Michelle Williams" w:date="2018-08-29T16:05:00Z">
        <w:r w:rsidRPr="00854892">
          <w:rPr>
            <w:rFonts w:cs="Arial"/>
          </w:rPr>
          <w:t>Explaining estuarine water clarity trends: physical, biological, and watershed influences</w:t>
        </w:r>
      </w:ins>
    </w:p>
    <w:p w14:paraId="6F07EF4B" w14:textId="77777777" w:rsidR="00ED07C3" w:rsidRPr="00854892" w:rsidRDefault="00ED07C3" w:rsidP="00ED07C3">
      <w:pPr>
        <w:pStyle w:val="ListParagraph"/>
        <w:numPr>
          <w:ilvl w:val="0"/>
          <w:numId w:val="38"/>
        </w:numPr>
        <w:spacing w:after="0" w:line="276" w:lineRule="auto"/>
        <w:rPr>
          <w:ins w:id="525" w:author="Michelle Williams" w:date="2018-08-29T16:05:00Z"/>
        </w:rPr>
      </w:pPr>
      <w:ins w:id="526" w:author="Michelle Williams" w:date="2018-08-29T16:05:00Z">
        <w:r w:rsidRPr="00854892">
          <w:rPr>
            <w:rFonts w:cs="Arial"/>
          </w:rPr>
          <w:t>Factors affecting changes in tidal Potomac River water quality</w:t>
        </w:r>
      </w:ins>
    </w:p>
    <w:p w14:paraId="1E740E21" w14:textId="77777777" w:rsidR="00ED07C3" w:rsidRPr="00854892" w:rsidRDefault="00ED07C3" w:rsidP="00ED07C3">
      <w:pPr>
        <w:pStyle w:val="ListParagraph"/>
        <w:numPr>
          <w:ilvl w:val="0"/>
          <w:numId w:val="38"/>
        </w:numPr>
        <w:spacing w:after="0" w:line="276" w:lineRule="auto"/>
        <w:rPr>
          <w:ins w:id="527" w:author="Michelle Williams" w:date="2018-08-29T16:05:00Z"/>
        </w:rPr>
      </w:pPr>
      <w:ins w:id="528" w:author="Michelle Williams" w:date="2018-08-29T16:05:00Z">
        <w:r w:rsidRPr="00854892">
          <w:rPr>
            <w:rFonts w:cs="Arial"/>
          </w:rPr>
          <w:t>Linking segment-scale patterns in water quality criteria attainment with station-scale water quality trends</w:t>
        </w:r>
        <w:r w:rsidRPr="00854892" w:rsidDel="005C7F15">
          <w:rPr>
            <w:rFonts w:cs="Arial"/>
          </w:rPr>
          <w:t xml:space="preserve"> </w:t>
        </w:r>
      </w:ins>
    </w:p>
    <w:p w14:paraId="654EC175" w14:textId="77777777" w:rsidR="00ED07C3" w:rsidRPr="00854892" w:rsidRDefault="00ED07C3" w:rsidP="00ED07C3">
      <w:pPr>
        <w:pStyle w:val="ListParagraph"/>
        <w:numPr>
          <w:ilvl w:val="0"/>
          <w:numId w:val="38"/>
        </w:numPr>
        <w:spacing w:after="0" w:line="276" w:lineRule="auto"/>
        <w:rPr>
          <w:ins w:id="529" w:author="Michelle Williams" w:date="2018-08-29T16:05:00Z"/>
        </w:rPr>
      </w:pPr>
      <w:ins w:id="530" w:author="Michelle Williams" w:date="2018-08-29T16:05:00Z">
        <w:r w:rsidRPr="00854892">
          <w:t>Tidal water quality trends: tributary summary reports</w:t>
        </w:r>
      </w:ins>
    </w:p>
    <w:p w14:paraId="19608B8F" w14:textId="77777777" w:rsidR="00ED07C3" w:rsidRPr="00854892" w:rsidRDefault="00ED07C3" w:rsidP="00ED07C3">
      <w:pPr>
        <w:pStyle w:val="ListParagraph"/>
        <w:numPr>
          <w:ilvl w:val="0"/>
          <w:numId w:val="38"/>
        </w:numPr>
        <w:spacing w:after="0" w:line="276" w:lineRule="auto"/>
        <w:rPr>
          <w:ins w:id="531" w:author="Michelle Williams" w:date="2018-08-29T16:05:00Z"/>
        </w:rPr>
      </w:pPr>
      <w:ins w:id="532" w:author="Michelle Williams" w:date="2018-08-29T16:05:00Z">
        <w:r w:rsidRPr="00854892">
          <w:t>STAC workshop report</w:t>
        </w:r>
        <w:r>
          <w:t xml:space="preserve"> related to the meeting: </w:t>
        </w:r>
        <w:r w:rsidRPr="00854892">
          <w:t>“Integrating Recent Findings to Explain Water Quality Change: Support for the Mid-Point Assessment and Beyond”</w:t>
        </w:r>
      </w:ins>
    </w:p>
    <w:p w14:paraId="27D6AF90" w14:textId="77777777" w:rsidR="00ED07C3" w:rsidRDefault="00ED07C3" w:rsidP="00ED07C3">
      <w:pPr>
        <w:rPr>
          <w:ins w:id="533" w:author="Michelle Williams" w:date="2018-08-29T16:05:00Z"/>
        </w:rPr>
      </w:pPr>
      <w:ins w:id="534" w:author="Michelle Williams" w:date="2018-08-29T16:05:00Z">
        <w:r>
          <w:t xml:space="preserve">Objective 3: The STAR team brought results forward on important watershed processes that were used to develop the Phase 6 Watershed Model (WSM). Some of the major findings included: </w:t>
        </w:r>
      </w:ins>
    </w:p>
    <w:p w14:paraId="7219ED25" w14:textId="77777777" w:rsidR="00ED07C3" w:rsidRDefault="00ED07C3" w:rsidP="00ED07C3">
      <w:pPr>
        <w:pStyle w:val="ListParagraph"/>
        <w:numPr>
          <w:ilvl w:val="0"/>
          <w:numId w:val="39"/>
        </w:numPr>
        <w:spacing w:line="259" w:lineRule="auto"/>
        <w:rPr>
          <w:ins w:id="535" w:author="Michelle Williams" w:date="2018-08-29T16:05:00Z"/>
        </w:rPr>
      </w:pPr>
      <w:ins w:id="536" w:author="Michelle Williams" w:date="2018-08-29T16:05:00Z">
        <w:r>
          <w:t>Developing approaches to represent groundwater lag times into the watershed model</w:t>
        </w:r>
      </w:ins>
    </w:p>
    <w:p w14:paraId="67AB895E" w14:textId="77777777" w:rsidR="00ED07C3" w:rsidRDefault="00ED07C3" w:rsidP="00ED07C3">
      <w:pPr>
        <w:pStyle w:val="ListParagraph"/>
        <w:numPr>
          <w:ilvl w:val="0"/>
          <w:numId w:val="39"/>
        </w:numPr>
        <w:spacing w:line="259" w:lineRule="auto"/>
        <w:rPr>
          <w:ins w:id="537" w:author="Michelle Williams" w:date="2018-08-29T16:05:00Z"/>
        </w:rPr>
      </w:pPr>
      <w:ins w:id="538" w:author="Michelle Williams" w:date="2018-08-29T16:05:00Z">
        <w:r>
          <w:t>Improved information on transport of nitrogen and sediment (using the USGS SPARROW model)</w:t>
        </w:r>
      </w:ins>
    </w:p>
    <w:p w14:paraId="3AC1CEC3" w14:textId="77777777" w:rsidR="00ED07C3" w:rsidRDefault="00ED07C3" w:rsidP="00ED07C3">
      <w:pPr>
        <w:pStyle w:val="ListParagraph"/>
        <w:numPr>
          <w:ilvl w:val="0"/>
          <w:numId w:val="39"/>
        </w:numPr>
        <w:spacing w:line="259" w:lineRule="auto"/>
        <w:rPr>
          <w:ins w:id="539" w:author="Michelle Williams" w:date="2018-08-29T16:05:00Z"/>
        </w:rPr>
      </w:pPr>
      <w:ins w:id="540" w:author="Michelle Williams" w:date="2018-08-29T16:05:00Z">
        <w:r>
          <w:t xml:space="preserve">Better simulating sediment from stream corridors </w:t>
        </w:r>
      </w:ins>
    </w:p>
    <w:p w14:paraId="3825F318" w14:textId="6BDDA945" w:rsidR="00ED07C3" w:rsidRDefault="00ED07C3" w:rsidP="00ED07C3">
      <w:pPr>
        <w:rPr>
          <w:ins w:id="541" w:author="Michelle Williams" w:date="2018-08-29T16:05:00Z"/>
        </w:rPr>
      </w:pPr>
      <w:ins w:id="542" w:author="Michelle Williams" w:date="2018-08-29T16:05:00Z">
        <w:r>
          <w:t>Objective 4: The USGS and UMCES established the Integrated T</w:t>
        </w:r>
      </w:ins>
      <w:ins w:id="543" w:author="John Wolf" w:date="2018-08-31T14:00:00Z">
        <w:r w:rsidR="00282583">
          <w:t>r</w:t>
        </w:r>
      </w:ins>
      <w:ins w:id="544" w:author="Michelle Williams" w:date="2018-08-29T16:05:00Z">
        <w:r>
          <w:t>ends and Analysis Team (ITAT) under STAR to communicate findings to jurisdictions and science partners. The inve</w:t>
        </w:r>
      </w:ins>
      <w:ins w:id="545" w:author="John Wolf" w:date="2018-08-31T14:01:00Z">
        <w:r w:rsidR="00282583">
          <w:t>s</w:t>
        </w:r>
      </w:ins>
      <w:ins w:id="546" w:author="Michelle Williams" w:date="2018-08-29T16:05:00Z">
        <w:r>
          <w:t xml:space="preserve">tigators also made multiple presentations to the WQ GIT and their work groups. The interaction helped the jurisdictions understand the technical findings, which will be used as they develop their Phase III WIPs. </w:t>
        </w:r>
      </w:ins>
      <w:commentRangeEnd w:id="490"/>
      <w:ins w:id="547" w:author="Michelle Williams" w:date="2018-08-29T16:06:00Z">
        <w:r>
          <w:rPr>
            <w:rStyle w:val="CommentReference"/>
            <w:rFonts w:ascii="Calibri" w:eastAsia="Calibri" w:hAnsi="Calibri"/>
            <w:color w:val="000000"/>
            <w:lang w:eastAsia="en-US"/>
          </w:rPr>
          <w:commentReference w:id="490"/>
        </w:r>
      </w:ins>
    </w:p>
    <w:p w14:paraId="0A191DC5" w14:textId="36CDB831" w:rsidR="00F84A26" w:rsidRDefault="00F84A26" w:rsidP="00F84A26">
      <w:pPr>
        <w:rPr>
          <w:ins w:id="548" w:author="John Wolf" w:date="2018-08-31T14:03:00Z"/>
        </w:rPr>
      </w:pPr>
      <w:ins w:id="549" w:author="Trentacoste, Emily" w:date="2018-08-30T13:05:00Z">
        <w:r>
          <w:t xml:space="preserve">Additional efforts were begun to summarize and communicate findings from the above objectives, specifically for informing management decisions during Phase III WIP development. A framework was developed for integrating, synthesizing and communicating the messages and conclusions from across the objectives at relevant geographic scales into locally meaningful storylines to demonstrate to managers how the information could be used to inform decisions. This storyline framework was presented to multiple groups within the CBP including the WQGIT, STAC, CAC and ITAT. The CBP also developed Phase III WIP technical workshops to present the explaining trends work and storylines to </w:t>
        </w:r>
        <w:r>
          <w:lastRenderedPageBreak/>
          <w:t>jurisdictions and other entities involved in WIP development. The storyline framework is also being used to inform the tributary summary reports, and is being utilized by Pennsylvania DEP to generate county-level toolboxes for WIP development. The CBP is currently developing an interactive web-based decision support tool that will allow users to access the data and the messages and conclusions generated and compiled from the above explaining trends objectives, and to utilize this information to inform management decisions. The tool is directed towards both technical and non-technical managers and environmental planners from the local to jurisdictional levels. The WQGIT is utilizing the storyline framework in a GIT-funded project to develop a portion of this web-based tool that will allow users to choose data and visuals to build their own storyline analysis and presentation for their area of interest.</w:t>
        </w:r>
      </w:ins>
    </w:p>
    <w:p w14:paraId="0D1FFB8F" w14:textId="5EA54D93" w:rsidR="00B62564" w:rsidRDefault="00B62564" w:rsidP="00F84A26">
      <w:pPr>
        <w:rPr>
          <w:ins w:id="550" w:author="John Wolf" w:date="2018-08-31T14:03:00Z"/>
        </w:rPr>
      </w:pPr>
    </w:p>
    <w:p w14:paraId="069DE4A9" w14:textId="1A06ACF6" w:rsidR="00B62564" w:rsidRDefault="00B62564" w:rsidP="00F84A26">
      <w:pPr>
        <w:rPr>
          <w:ins w:id="551" w:author="Trentacoste, Emily" w:date="2018-08-30T13:05:00Z"/>
        </w:rPr>
      </w:pPr>
      <w:ins w:id="552" w:author="John Wolf" w:date="2018-08-31T14:03:00Z">
        <w:r>
          <w:t xml:space="preserve">In addition to the storyline framework, a story </w:t>
        </w:r>
      </w:ins>
      <w:ins w:id="553" w:author="John Wolf" w:date="2018-08-31T14:05:00Z">
        <w:r>
          <w:t>m</w:t>
        </w:r>
      </w:ins>
      <w:ins w:id="554" w:author="John Wolf" w:date="2018-08-31T14:03:00Z">
        <w:r>
          <w:t>ap communication product is under development which aims to communicate the significance of local decision</w:t>
        </w:r>
      </w:ins>
      <w:ins w:id="555" w:author="John Wolf" w:date="2018-08-31T14:06:00Z">
        <w:r>
          <w:t>s</w:t>
        </w:r>
      </w:ins>
      <w:ins w:id="556" w:author="John Wolf" w:date="2018-08-31T14:03:00Z">
        <w:r>
          <w:t xml:space="preserve"> </w:t>
        </w:r>
      </w:ins>
      <w:ins w:id="557" w:author="John Wolf" w:date="2018-08-31T14:04:00Z">
        <w:r>
          <w:t xml:space="preserve">in terms of impacts downstream in the estuary.  The “Local Solutions, Big Impacts” story map can be used by </w:t>
        </w:r>
      </w:ins>
      <w:ins w:id="558" w:author="John Wolf" w:date="2018-08-31T14:05:00Z">
        <w:r>
          <w:t xml:space="preserve">local governments and planning jurisdictions to communicate </w:t>
        </w:r>
      </w:ins>
      <w:ins w:id="559" w:author="John Wolf" w:date="2018-08-31T14:06:00Z">
        <w:r>
          <w:t>how</w:t>
        </w:r>
      </w:ins>
      <w:ins w:id="560" w:author="John Wolf" w:date="2018-08-31T14:05:00Z">
        <w:r>
          <w:t xml:space="preserve"> local water quality </w:t>
        </w:r>
      </w:ins>
      <w:ins w:id="561" w:author="John Wolf" w:date="2018-08-31T14:06:00Z">
        <w:r>
          <w:t xml:space="preserve">improvements ultimately lead to a cleaner Chesapeake </w:t>
        </w:r>
        <w:commentRangeStart w:id="562"/>
        <w:r>
          <w:t>Bay</w:t>
        </w:r>
      </w:ins>
      <w:commentRangeEnd w:id="562"/>
      <w:r w:rsidR="00C167DB">
        <w:rPr>
          <w:rStyle w:val="CommentReference"/>
          <w:rFonts w:ascii="Calibri" w:eastAsia="Calibri" w:hAnsi="Calibri"/>
          <w:color w:val="000000"/>
          <w:lang w:eastAsia="en-US"/>
        </w:rPr>
        <w:commentReference w:id="562"/>
      </w:r>
      <w:ins w:id="563" w:author="John Wolf" w:date="2018-08-31T14:06:00Z">
        <w:r>
          <w:t>.</w:t>
        </w:r>
      </w:ins>
    </w:p>
    <w:p w14:paraId="1455E929" w14:textId="365F3265" w:rsidR="00F84A26" w:rsidRDefault="00F84A26">
      <w:pPr>
        <w:spacing w:line="259" w:lineRule="auto"/>
        <w:rPr>
          <w:ins w:id="564" w:author="Trentacoste, Emily" w:date="2018-08-30T13:05:00Z"/>
        </w:rPr>
        <w:pPrChange w:id="565" w:author="Trentacoste, Emily" w:date="2018-08-30T13:06:00Z">
          <w:pPr>
            <w:pStyle w:val="ListParagraph"/>
            <w:numPr>
              <w:numId w:val="37"/>
            </w:numPr>
            <w:spacing w:line="259" w:lineRule="auto"/>
            <w:ind w:hanging="360"/>
          </w:pPr>
        </w:pPrChange>
      </w:pPr>
      <w:ins w:id="566" w:author="Trentacoste, Emily" w:date="2018-08-30T13:05:00Z">
        <w:r>
          <w:t xml:space="preserve">In addition to developing new methods for assessing tidal water quality trends using GAMs techniques, the CBP has begun developing new methods for assessing incremental progress towards water quality standards attainment, for assessing trends in </w:t>
        </w:r>
        <w:commentRangeStart w:id="567"/>
        <w:r>
          <w:t>estimated</w:t>
        </w:r>
        <w:commentRangeEnd w:id="567"/>
        <w:r>
          <w:rPr>
            <w:rStyle w:val="CommentReference"/>
          </w:rPr>
          <w:commentReference w:id="567"/>
        </w:r>
        <w:r>
          <w:t xml:space="preserve"> water quality standards attainment over time, and for analyzing the </w:t>
        </w:r>
        <w:proofErr w:type="spellStart"/>
        <w:r>
          <w:t>spatio</w:t>
        </w:r>
        <w:proofErr w:type="spellEnd"/>
        <w:r>
          <w:t xml:space="preserve">-temporal changes in estimated water quality standards attainment. </w:t>
        </w:r>
        <w:commentRangeStart w:id="568"/>
        <w:commentRangeStart w:id="569"/>
        <w:r>
          <w:t>In 2017 the EPA CBPO published the sixth Technical Addendum for Water Quality Criteria to update the Bay-wide criteria assessment procedure factoring in new science</w:t>
        </w:r>
        <w:commentRangeEnd w:id="568"/>
        <w:r>
          <w:rPr>
            <w:rStyle w:val="CommentReference"/>
          </w:rPr>
          <w:commentReference w:id="568"/>
        </w:r>
      </w:ins>
      <w:commentRangeEnd w:id="569"/>
      <w:r w:rsidR="00027AD4">
        <w:rPr>
          <w:rStyle w:val="CommentReference"/>
          <w:rFonts w:ascii="Calibri" w:eastAsia="Calibri" w:hAnsi="Calibri"/>
          <w:color w:val="000000"/>
          <w:lang w:eastAsia="en-US"/>
        </w:rPr>
        <w:commentReference w:id="569"/>
      </w:r>
      <w:ins w:id="570" w:author="Michelle Williams" w:date="2018-10-03T16:10:00Z">
        <w:r w:rsidR="00D01E40">
          <w:rPr>
            <w:rStyle w:val="FootnoteReference"/>
          </w:rPr>
          <w:footnoteReference w:id="25"/>
        </w:r>
      </w:ins>
      <w:ins w:id="572" w:author="Trentacoste, Emily" w:date="2018-08-30T13:05:00Z">
        <w:r>
          <w:t xml:space="preserve">. The 2017 addendum also documents the CBP’s development of a multi-metric water quality indicator using the water quality criteria attainment assessment results for dissolves oxygen, water clarity/underwater bay grasses and chlorophyll </w:t>
        </w:r>
        <w:r w:rsidRPr="00F84A26">
          <w:rPr>
            <w:i/>
          </w:rPr>
          <w:t>a</w:t>
        </w:r>
        <w:r>
          <w:t>, to support public reporting of progress toward achievement of the jurisdictions’ Chesapeake Bay water quality criteria.</w:t>
        </w:r>
      </w:ins>
    </w:p>
    <w:p w14:paraId="6477B485" w14:textId="77777777" w:rsidR="00F84A26" w:rsidRDefault="00F84A26" w:rsidP="00F84A26">
      <w:pPr>
        <w:rPr>
          <w:ins w:id="573" w:author="Trentacoste, Emily" w:date="2018-08-30T13:05:00Z"/>
        </w:rPr>
      </w:pPr>
    </w:p>
    <w:p w14:paraId="2D3C206A" w14:textId="77777777" w:rsidR="00ED07C3" w:rsidRPr="00A356D0" w:rsidRDefault="00ED07C3" w:rsidP="00314348">
      <w:pPr>
        <w:pStyle w:val="BodyText"/>
      </w:pPr>
    </w:p>
    <w:p w14:paraId="5E98D30D" w14:textId="7DF3D771" w:rsidR="00014B6D" w:rsidRPr="008D31B7" w:rsidRDefault="004E05C2" w:rsidP="004461AE">
      <w:pPr>
        <w:pStyle w:val="Heading1"/>
      </w:pPr>
      <w:r w:rsidRPr="00B67CD1">
        <w:t>Management Approach</w:t>
      </w:r>
      <w:r w:rsidR="00C2007F">
        <w:t>es</w:t>
      </w:r>
    </w:p>
    <w:p w14:paraId="578CB991" w14:textId="15CAD952" w:rsidR="00637EC9" w:rsidRDefault="00F81128" w:rsidP="00F81128">
      <w:pPr>
        <w:pStyle w:val="BodyText"/>
      </w:pPr>
      <w:r w:rsidRPr="00CB07E3">
        <w:t xml:space="preserve">The </w:t>
      </w:r>
      <w:r w:rsidR="00104430">
        <w:t>CBP p</w:t>
      </w:r>
      <w:r w:rsidRPr="00CB07E3">
        <w:t xml:space="preserve">artnership will work together to </w:t>
      </w:r>
      <w:r>
        <w:t>carry out</w:t>
      </w:r>
      <w:r w:rsidRPr="00CB07E3">
        <w:t xml:space="preserve"> the </w:t>
      </w:r>
      <w:r>
        <w:t>following actions and strategies to achieve the water quality goals.</w:t>
      </w:r>
      <w:r w:rsidRPr="009F0FDA">
        <w:t xml:space="preserve"> </w:t>
      </w:r>
      <w:r>
        <w:t>These approaches seek to address the factors affecting our ability to meet the goal and the gaps identified above.</w:t>
      </w:r>
    </w:p>
    <w:p w14:paraId="7AE8DF59" w14:textId="6744DEF3" w:rsidR="004069BD" w:rsidRDefault="00BB41EF" w:rsidP="00292AF2">
      <w:pPr>
        <w:pStyle w:val="subhead"/>
      </w:pPr>
      <w:commentRangeStart w:id="574"/>
      <w:r w:rsidRPr="00292AF2">
        <w:t>Phase I WIPs, Phase II WIPs</w:t>
      </w:r>
      <w:ins w:id="575" w:author="Wagner, Alexandra" w:date="2018-08-01T21:42:00Z">
        <w:r w:rsidR="0018013C">
          <w:t xml:space="preserve">, </w:t>
        </w:r>
      </w:ins>
      <w:ins w:id="576" w:author="Wagner, Alexandra" w:date="2018-07-30T11:28:00Z">
        <w:r w:rsidR="00B316D4">
          <w:t>Phase III WIPs</w:t>
        </w:r>
      </w:ins>
      <w:r w:rsidRPr="00292AF2">
        <w:t xml:space="preserve"> </w:t>
      </w:r>
      <w:commentRangeEnd w:id="574"/>
      <w:r w:rsidR="00162D38">
        <w:rPr>
          <w:rStyle w:val="CommentReference"/>
          <w:rFonts w:ascii="Calibri" w:eastAsia="Calibri" w:hAnsi="Calibri"/>
          <w:b w:val="0"/>
          <w:color w:val="000000"/>
        </w:rPr>
        <w:commentReference w:id="574"/>
      </w:r>
      <w:r w:rsidRPr="00292AF2">
        <w:t>and Two-Year Milestone</w:t>
      </w:r>
      <w:r w:rsidR="00104430">
        <w:t>s</w:t>
      </w:r>
    </w:p>
    <w:p w14:paraId="5300F2F2" w14:textId="21FFE260" w:rsidR="00441514" w:rsidRDefault="009B7981" w:rsidP="00292AF2">
      <w:pPr>
        <w:pStyle w:val="BodyText"/>
      </w:pPr>
      <w:r w:rsidRPr="004B0A61">
        <w:t xml:space="preserve">The overall management </w:t>
      </w:r>
      <w:r>
        <w:t>approach</w:t>
      </w:r>
      <w:r w:rsidRPr="004B0A61">
        <w:t xml:space="preserve"> needed for reducing nitrogen, phosphorus and sediment are provided in the Bay TMDL</w:t>
      </w:r>
      <w:r>
        <w:t xml:space="preserve"> document, the Phase I and II WIPs</w:t>
      </w:r>
      <w:r w:rsidR="00104430">
        <w:t>,</w:t>
      </w:r>
      <w:r>
        <w:t xml:space="preserve"> </w:t>
      </w:r>
      <w:r w:rsidRPr="009B7981">
        <w:t>a</w:t>
      </w:r>
      <w:r w:rsidRPr="004B0A61">
        <w:t xml:space="preserve">nd </w:t>
      </w:r>
      <w:r>
        <w:t>the</w:t>
      </w:r>
      <w:r w:rsidRPr="004B0A61">
        <w:t xml:space="preserve"> accountability framework, </w:t>
      </w:r>
      <w:r>
        <w:t>which is described in the Bay TMDL document and Executive Order 13508.</w:t>
      </w:r>
      <w:r w:rsidRPr="004B0A61">
        <w:t xml:space="preserve"> </w:t>
      </w:r>
      <w:r>
        <w:t xml:space="preserve">The Bay watershed jurisdictions committed to meet the interim (2017) and final (2025) target loads for nutrients and sediment in the Bay through their respective WIPs. The Phase III WIPs will describe how the seven Bay watershed </w:t>
      </w:r>
      <w:r>
        <w:lastRenderedPageBreak/>
        <w:t>jurisdictions, in collaboration with local partners, will refine, as necessary, the actions and controls that will be implemented between 2018 and 2025 to meet their final load reduction targets. Attainment of final target loads across the watershed is expected to result in the achievement of all applicable nutrient- and sediment-related water quality standards in the Bay and its tidal tributaries.</w:t>
      </w:r>
    </w:p>
    <w:p w14:paraId="4721A500" w14:textId="2D942613" w:rsidR="00F203E1" w:rsidRPr="00637EC9" w:rsidRDefault="00D2025F" w:rsidP="00D74C17">
      <w:pPr>
        <w:pStyle w:val="subhead"/>
      </w:pPr>
      <w:r w:rsidRPr="00D2025F">
        <w:t>Chesapeake Bay TMDL Accountability Framework</w:t>
      </w:r>
    </w:p>
    <w:p w14:paraId="274A78A0" w14:textId="77777777" w:rsidR="004069BD" w:rsidRDefault="00270454" w:rsidP="00270454">
      <w:pPr>
        <w:pStyle w:val="BodyText"/>
      </w:pPr>
      <w:r w:rsidRPr="004B0A61">
        <w:t xml:space="preserve">The Bay TMDL is supported by </w:t>
      </w:r>
      <w:r>
        <w:t xml:space="preserve">a </w:t>
      </w:r>
      <w:r w:rsidRPr="004B0A61">
        <w:t xml:space="preserve">rigorous accountability </w:t>
      </w:r>
      <w:r>
        <w:t>framework</w:t>
      </w:r>
      <w:r w:rsidRPr="004B0A61">
        <w:t xml:space="preserve"> to ensure cleanup commitments are established and met, including </w:t>
      </w:r>
      <w:r>
        <w:t xml:space="preserve">WIPs, </w:t>
      </w:r>
      <w:r w:rsidRPr="004B0A61">
        <w:t>short and long-term benchmarks</w:t>
      </w:r>
      <w:r>
        <w:t xml:space="preserve"> (such as two-year milestones)</w:t>
      </w:r>
      <w:r w:rsidRPr="004B0A61">
        <w:t>, a tracking and accountability system for jurisdictions</w:t>
      </w:r>
      <w:r>
        <w:t>’</w:t>
      </w:r>
      <w:r w:rsidRPr="004B0A61">
        <w:t xml:space="preserve"> activities and federal contingency actions that may be employed if jurisdictions do not meet th</w:t>
      </w:r>
      <w:r>
        <w:t xml:space="preserve">eir milestone and WIP commitments. </w:t>
      </w:r>
      <w:r w:rsidRPr="004B0A61">
        <w:t xml:space="preserve">Federal agencies </w:t>
      </w:r>
      <w:r>
        <w:t>are directed by Executive Order 13508 to consult with the seven Bay watershed jurisdictions to ensure that federal actions to protect and restore the Chesapeake Bay are closely coordinated with those actions by state and local jurisdictions in the watershed</w:t>
      </w:r>
      <w:r w:rsidRPr="004B0A61">
        <w:t xml:space="preserve">. </w:t>
      </w:r>
      <w:r>
        <w:t>The federal agencies have developed an Executive Order Strategy to outline ways to accomplish that goal. EPA and other federal agencies will also continue to develop water quality two-year milestones. This includes USDA which will report in the biennial workplan on their plans and progress in applying new conservation practices in high priority watersheds.</w:t>
      </w:r>
    </w:p>
    <w:p w14:paraId="4B212D61" w14:textId="2A651A18" w:rsidR="005D1844" w:rsidRDefault="00270454" w:rsidP="0052375B">
      <w:pPr>
        <w:pStyle w:val="BodyText"/>
        <w:spacing w:after="0"/>
      </w:pPr>
      <w:r>
        <w:t xml:space="preserve">Although the accountability framework is not part of the Bay TMDL, Sections 7 and 10 of the </w:t>
      </w:r>
      <w:r w:rsidR="00F974FF">
        <w:t xml:space="preserve">Bay </w:t>
      </w:r>
      <w:r>
        <w:t>TMDL document describe how the accountability framework helps provide reasonable assurance that the needed pollutant reductions will occur and how adaptive management can be used as a tool to implement those pollutant reductions within the accountability framework.</w:t>
      </w:r>
    </w:p>
    <w:p w14:paraId="6588EFDE" w14:textId="5167033F" w:rsidR="00C0284A" w:rsidRPr="002610D8" w:rsidRDefault="00C0284A" w:rsidP="0052375B">
      <w:pPr>
        <w:pStyle w:val="FigureHold"/>
        <w:spacing w:before="0" w:after="240"/>
      </w:pPr>
      <w:r w:rsidRPr="004B0A61">
        <w:rPr>
          <w:noProof/>
          <w:lang w:eastAsia="en-US"/>
        </w:rPr>
        <w:drawing>
          <wp:inline distT="0" distB="0" distL="0" distR="0" wp14:anchorId="77F45B6E" wp14:editId="7464791A">
            <wp:extent cx="4155881" cy="3116911"/>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4173799" cy="3130349"/>
                    </a:xfrm>
                    <a:prstGeom prst="rect">
                      <a:avLst/>
                    </a:prstGeom>
                  </pic:spPr>
                </pic:pic>
              </a:graphicData>
            </a:graphic>
          </wp:inline>
        </w:drawing>
      </w:r>
    </w:p>
    <w:p w14:paraId="5A7AE3F7" w14:textId="7FA35EAC" w:rsidR="00C81529" w:rsidRDefault="00E56F14" w:rsidP="00E56F14">
      <w:pPr>
        <w:pStyle w:val="BodyText"/>
      </w:pPr>
      <w:r w:rsidRPr="004B0A61">
        <w:t>As part of its efforts to carry out the Bay TMD</w:t>
      </w:r>
      <w:r>
        <w:t xml:space="preserve">L accountability framework, </w:t>
      </w:r>
      <w:r w:rsidRPr="004B0A61">
        <w:t xml:space="preserve">EPA interacts with the jurisdictions directly and through the </w:t>
      </w:r>
      <w:r>
        <w:t xml:space="preserve">CBP’s </w:t>
      </w:r>
      <w:r w:rsidR="00F974FF">
        <w:t>WQGIT</w:t>
      </w:r>
      <w:r w:rsidRPr="004B0A61">
        <w:t xml:space="preserve"> and its associated </w:t>
      </w:r>
      <w:r>
        <w:t xml:space="preserve">source sector </w:t>
      </w:r>
      <w:r w:rsidRPr="004B0A61">
        <w:t>workgroups</w:t>
      </w:r>
      <w:r>
        <w:t xml:space="preserve">. </w:t>
      </w:r>
      <w:r w:rsidRPr="004B0A61">
        <w:t>The WQGIT workgroups are focused on supporting the reduction of nitrogen, phosphorus and sediment pollutant loads from key sources described in Section 4 of the Bay TMDL: wastewater, agriculture, urban storm water, septic systems, forests and air</w:t>
      </w:r>
      <w:r>
        <w:t>. EPA also works with the jurisdictions and the WQGIT on</w:t>
      </w:r>
      <w:r w:rsidRPr="004B0A61">
        <w:t xml:space="preserve"> issues</w:t>
      </w:r>
      <w:r>
        <w:t xml:space="preserve"> associated with</w:t>
      </w:r>
      <w:r w:rsidRPr="004B0A61">
        <w:t xml:space="preserve"> </w:t>
      </w:r>
      <w:r>
        <w:t xml:space="preserve">two-year </w:t>
      </w:r>
      <w:r w:rsidRPr="004B0A61">
        <w:t>milestones</w:t>
      </w:r>
      <w:r>
        <w:t>,</w:t>
      </w:r>
      <w:r w:rsidRPr="004B0A61">
        <w:t xml:space="preserve"> offsets and </w:t>
      </w:r>
      <w:r>
        <w:t xml:space="preserve">water quality </w:t>
      </w:r>
      <w:r w:rsidRPr="004B0A61">
        <w:t xml:space="preserve">trading. The WQGIT is supported </w:t>
      </w:r>
      <w:r w:rsidRPr="004B0A61">
        <w:lastRenderedPageBreak/>
        <w:t>by the CBP STAR team, which contains the modeling and monitoring workgroups</w:t>
      </w:r>
      <w:r>
        <w:t>, and other Goal Implementation Teams, as necessary</w:t>
      </w:r>
      <w:r w:rsidRPr="004B0A61">
        <w:t>. The CBP partnership’s models are used to assist the jurisdictions in assessing different options for management practices in the formulation of the</w:t>
      </w:r>
      <w:r>
        <w:t>ir WIPs and two-year milestone commitments</w:t>
      </w:r>
      <w:r w:rsidRPr="004B0A61">
        <w:t>.</w:t>
      </w:r>
    </w:p>
    <w:p w14:paraId="3D30CAF2" w14:textId="77777777" w:rsidR="00B23F6F" w:rsidRPr="00F64554" w:rsidRDefault="00465191" w:rsidP="00F64554">
      <w:pPr>
        <w:pStyle w:val="subhead"/>
      </w:pPr>
      <w:r w:rsidRPr="00F64554">
        <w:t>Enhancing Monitoring</w:t>
      </w:r>
    </w:p>
    <w:p w14:paraId="26135836" w14:textId="50061EB6" w:rsidR="001529AE" w:rsidRDefault="001529AE" w:rsidP="00B23F6F">
      <w:pPr>
        <w:pStyle w:val="BodyText"/>
        <w:rPr>
          <w:ins w:id="577" w:author="Peter Tango" w:date="2018-08-28T14:15:00Z"/>
        </w:rPr>
      </w:pPr>
      <w:ins w:id="578" w:author="Peter Tango [2]" w:date="2018-08-13T09:21:00Z">
        <w:r>
          <w:t xml:space="preserve">To address limitations of the existing tidal monitoring program to obtaining measurements at temporal scales required to </w:t>
        </w:r>
      </w:ins>
      <w:ins w:id="579" w:author="Peter Tango [2]" w:date="2018-08-13T09:23:00Z">
        <w:r>
          <w:t>assess</w:t>
        </w:r>
      </w:ins>
      <w:ins w:id="580" w:author="Peter Tango [2]" w:date="2018-08-13T09:21:00Z">
        <w:r>
          <w:t xml:space="preserve"> </w:t>
        </w:r>
      </w:ins>
      <w:ins w:id="581" w:author="Peter Tango [2]" w:date="2018-08-13T09:23:00Z">
        <w:r>
          <w:t xml:space="preserve">water quality standards, the </w:t>
        </w:r>
        <w:del w:id="582" w:author="Peter Tango" w:date="2018-08-28T13:56:00Z">
          <w:r w:rsidDel="00840A06">
            <w:delText>Partnership</w:delText>
          </w:r>
        </w:del>
      </w:ins>
      <w:ins w:id="583" w:author="Peter Tango" w:date="2018-08-28T13:56:00Z">
        <w:r w:rsidR="00840A06">
          <w:t>CBP</w:t>
        </w:r>
      </w:ins>
      <w:ins w:id="584" w:author="Peter Tango [2]" w:date="2018-08-13T09:23:00Z">
        <w:r>
          <w:t xml:space="preserve"> is asked to support a Memorandum of Understanding that addresses the use of new data streams of known quality (e.g., Citizen Science and nontraditional partner data sets). New data streams may enhance </w:t>
        </w:r>
      </w:ins>
      <w:ins w:id="585" w:author="Peter Tango [2]" w:date="2018-08-13T09:24:00Z">
        <w:r>
          <w:t xml:space="preserve">temporal </w:t>
        </w:r>
      </w:ins>
      <w:ins w:id="586" w:author="Peter Tango [2]" w:date="2018-08-13T09:23:00Z">
        <w:r>
          <w:t xml:space="preserve">data </w:t>
        </w:r>
      </w:ins>
      <w:ins w:id="587" w:author="Peter Tango [2]" w:date="2018-08-13T09:24:00Z">
        <w:r>
          <w:t>resolution</w:t>
        </w:r>
      </w:ins>
      <w:ins w:id="588" w:author="Peter Tango [2]" w:date="2018-08-13T09:23:00Z">
        <w:r>
          <w:t xml:space="preserve"> at existing stations in the tidal monitoring </w:t>
        </w:r>
      </w:ins>
      <w:ins w:id="589" w:author="Peter Tango [2]" w:date="2018-08-13T09:24:00Z">
        <w:r>
          <w:t>network</w:t>
        </w:r>
      </w:ins>
      <w:ins w:id="590" w:author="Peter Tango [2]" w:date="2018-08-13T09:25:00Z">
        <w:r>
          <w:t xml:space="preserve">. However, </w:t>
        </w:r>
      </w:ins>
      <w:ins w:id="591" w:author="Peter Tango [2]" w:date="2018-08-13T09:31:00Z">
        <w:r>
          <w:t xml:space="preserve">these </w:t>
        </w:r>
      </w:ins>
      <w:ins w:id="592" w:author="Peter Tango [2]" w:date="2018-08-13T09:25:00Z">
        <w:r>
          <w:t>enhancements to data</w:t>
        </w:r>
      </w:ins>
      <w:ins w:id="593" w:author="Peter Tango [2]" w:date="2018-08-13T09:31:00Z">
        <w:r w:rsidR="000E4FD9">
          <w:t xml:space="preserve"> collections</w:t>
        </w:r>
      </w:ins>
      <w:ins w:id="594" w:author="Peter Tango [2]" w:date="2018-08-13T09:25:00Z">
        <w:r>
          <w:t xml:space="preserve"> can also suppo</w:t>
        </w:r>
        <w:r w:rsidR="000E4FD9">
          <w:t xml:space="preserve">rt greater spatial coverage that reduces uncertainty and </w:t>
        </w:r>
        <w:r>
          <w:t>improve</w:t>
        </w:r>
      </w:ins>
      <w:ins w:id="595" w:author="Peter Tango [2]" w:date="2018-08-13T09:31:00Z">
        <w:r w:rsidR="000E4FD9">
          <w:t>s</w:t>
        </w:r>
      </w:ins>
      <w:ins w:id="596" w:author="Peter Tango [2]" w:date="2018-08-13T09:25:00Z">
        <w:r>
          <w:t xml:space="preserve"> estimates of water </w:t>
        </w:r>
      </w:ins>
      <w:ins w:id="597" w:author="Peter Tango [2]" w:date="2018-08-13T09:26:00Z">
        <w:r>
          <w:t>quality</w:t>
        </w:r>
      </w:ins>
      <w:ins w:id="598" w:author="Peter Tango [2]" w:date="2018-08-13T09:25:00Z">
        <w:r>
          <w:t xml:space="preserve"> </w:t>
        </w:r>
      </w:ins>
      <w:ins w:id="599" w:author="Peter Tango [2]" w:date="2018-08-13T09:26:00Z">
        <w:r>
          <w:t>conditions. Citizen science and no</w:t>
        </w:r>
      </w:ins>
      <w:ins w:id="600" w:author="Peter Tango [2]" w:date="2018-08-13T09:29:00Z">
        <w:r>
          <w:t>n</w:t>
        </w:r>
      </w:ins>
      <w:ins w:id="601" w:author="Peter Tango [2]" w:date="2018-08-13T09:26:00Z">
        <w:r>
          <w:t xml:space="preserve">traditional partner monitoring in the watershed is expected to assist in understanding local </w:t>
        </w:r>
      </w:ins>
      <w:ins w:id="602" w:author="Peter Tango [2]" w:date="2018-08-13T09:32:00Z">
        <w:r w:rsidR="000E4FD9">
          <w:t>to regional-</w:t>
        </w:r>
      </w:ins>
      <w:ins w:id="603" w:author="Peter Tango [2]" w:date="2018-08-13T09:26:00Z">
        <w:r>
          <w:t xml:space="preserve">level spatial distributions of hot spots for nutrients, sediments, contaminants and biology that </w:t>
        </w:r>
      </w:ins>
      <w:ins w:id="604" w:author="Peter Tango [2]" w:date="2018-08-13T09:28:00Z">
        <w:r>
          <w:t xml:space="preserve">can </w:t>
        </w:r>
      </w:ins>
      <w:ins w:id="605" w:author="Peter Tango [2]" w:date="2018-08-13T09:32:00Z">
        <w:r w:rsidR="000E4FD9">
          <w:t xml:space="preserve">be used to </w:t>
        </w:r>
      </w:ins>
      <w:ins w:id="606" w:author="Peter Tango [2]" w:date="2018-08-13T09:28:00Z">
        <w:r w:rsidR="000E4FD9">
          <w:t>guide targeting for limited resources in managing</w:t>
        </w:r>
        <w:r>
          <w:t xml:space="preserve"> restoration efforts. </w:t>
        </w:r>
      </w:ins>
      <w:ins w:id="607" w:author="Peter Tango" w:date="2018-08-28T13:04:00Z">
        <w:r w:rsidR="0036244F">
          <w:t xml:space="preserve">Incorporating new partners with advanced technology </w:t>
        </w:r>
      </w:ins>
      <w:ins w:id="608" w:author="Peter Tango" w:date="2018-08-28T13:05:00Z">
        <w:r w:rsidR="0036244F">
          <w:t xml:space="preserve">and related protocols </w:t>
        </w:r>
      </w:ins>
      <w:ins w:id="609" w:author="Peter Tango" w:date="2018-08-28T13:04:00Z">
        <w:r w:rsidR="0036244F">
          <w:t xml:space="preserve">for assessing </w:t>
        </w:r>
        <w:proofErr w:type="spellStart"/>
        <w:r w:rsidR="0036244F">
          <w:t>baywide</w:t>
        </w:r>
        <w:proofErr w:type="spellEnd"/>
        <w:r w:rsidR="0036244F">
          <w:t xml:space="preserve"> scales </w:t>
        </w:r>
      </w:ins>
      <w:ins w:id="610" w:author="Peter Tango" w:date="2018-08-28T13:05:00Z">
        <w:r w:rsidR="0036244F">
          <w:t xml:space="preserve">of conditions </w:t>
        </w:r>
      </w:ins>
      <w:ins w:id="611" w:author="Peter Tango" w:date="2018-08-28T13:04:00Z">
        <w:r w:rsidR="0036244F">
          <w:t>at high resolution</w:t>
        </w:r>
      </w:ins>
      <w:ins w:id="612" w:author="Peter Tango" w:date="2018-08-28T13:05:00Z">
        <w:r w:rsidR="0036244F">
          <w:t xml:space="preserve"> are further being pursued (e.g., NASA evaluations of satellite imagery for water clarity related measures). </w:t>
        </w:r>
      </w:ins>
      <w:ins w:id="613" w:author="Peter Tango" w:date="2018-08-28T13:07:00Z">
        <w:r w:rsidR="00B74A0C">
          <w:t xml:space="preserve"> New science on monitoring (e.g., </w:t>
        </w:r>
        <w:proofErr w:type="spellStart"/>
        <w:r w:rsidR="00B74A0C">
          <w:t>Bever</w:t>
        </w:r>
        <w:proofErr w:type="spellEnd"/>
        <w:r w:rsidR="00B74A0C">
          <w:t xml:space="preserve"> et al. 2018) proposes alternative monitoring strategies that could be adopted </w:t>
        </w:r>
      </w:ins>
      <w:ins w:id="614" w:author="Peter Tango" w:date="2018-08-28T13:09:00Z">
        <w:r w:rsidR="00B74A0C">
          <w:t xml:space="preserve">if adequate in situ technology to obtain measurement profiles in the bay in </w:t>
        </w:r>
        <w:proofErr w:type="spellStart"/>
        <w:r w:rsidR="00B74A0C">
          <w:t>realtime</w:t>
        </w:r>
        <w:proofErr w:type="spellEnd"/>
        <w:r w:rsidR="00B74A0C">
          <w:t xml:space="preserve"> can be achieved. Pilot studies of such technology are being p</w:t>
        </w:r>
      </w:ins>
      <w:ins w:id="615" w:author="Peter Tango" w:date="2018-08-28T13:10:00Z">
        <w:r w:rsidR="00B74A0C">
          <w:t>roposed and p</w:t>
        </w:r>
      </w:ins>
      <w:ins w:id="616" w:author="Peter Tango" w:date="2018-08-28T13:09:00Z">
        <w:r w:rsidR="00B74A0C">
          <w:t xml:space="preserve">ursued through the GIT-funding competition. </w:t>
        </w:r>
      </w:ins>
    </w:p>
    <w:p w14:paraId="3D891C99" w14:textId="77777777" w:rsidR="00A702ED" w:rsidRDefault="00A702ED" w:rsidP="00A702ED">
      <w:pPr>
        <w:pStyle w:val="BodyText"/>
        <w:rPr>
          <w:ins w:id="617" w:author="Peter Tango" w:date="2018-08-28T14:15:00Z"/>
        </w:rPr>
      </w:pPr>
      <w:ins w:id="618" w:author="Peter Tango" w:date="2018-08-28T14:15:00Z">
        <w:r>
          <w:t xml:space="preserve">The WQGIT and STAR also are enhancing the monitoring and analysis </w:t>
        </w:r>
        <w:r w:rsidRPr="004B0A61">
          <w:t>to address the factors affecting annual loads, responses in living resources, and efforts underway to improve monitoring programs</w:t>
        </w:r>
        <w:r>
          <w:t xml:space="preserve">, </w:t>
        </w:r>
        <w:r w:rsidRPr="004B0A61">
          <w:t>includ</w:t>
        </w:r>
        <w:r>
          <w:t>ing</w:t>
        </w:r>
        <w:r w:rsidRPr="004B0A61">
          <w:t>:</w:t>
        </w:r>
      </w:ins>
    </w:p>
    <w:p w14:paraId="501ADEAA" w14:textId="77777777" w:rsidR="00A702ED" w:rsidRDefault="00A702ED" w:rsidP="00A702ED">
      <w:pPr>
        <w:pStyle w:val="BodyTextIndent"/>
        <w:spacing w:after="40"/>
        <w:rPr>
          <w:ins w:id="619" w:author="Peter Tango" w:date="2018-08-28T14:15:00Z"/>
        </w:rPr>
      </w:pPr>
      <w:ins w:id="620" w:author="Peter Tango" w:date="2018-08-28T14:15:00Z">
        <w:r w:rsidRPr="00031C76">
          <w:rPr>
            <w:rStyle w:val="Italic"/>
          </w:rPr>
          <w:t>Water Quality Monitoring System understanding</w:t>
        </w:r>
        <w:r w:rsidRPr="004B0A61">
          <w:t xml:space="preserve">: The CBP </w:t>
        </w:r>
        <w:r>
          <w:t>partnership conducts</w:t>
        </w:r>
        <w:r w:rsidRPr="004B0A61">
          <w:t xml:space="preserve"> annual monitoring of river flow to the Bay to help explain yearly changes in DO, clarity/SAV, and chlorophyll-a conditions</w:t>
        </w:r>
        <w:r>
          <w:t>.</w:t>
        </w:r>
        <w:r w:rsidRPr="004B0A61">
          <w:t xml:space="preserve"> </w:t>
        </w:r>
        <w:r>
          <w:t>L</w:t>
        </w:r>
        <w:r w:rsidRPr="004B0A61">
          <w:t>iving resources monitoring is used to assess changes in populations of lower trophic levels (SAV and invertebrates) and fisheries (crabs, oysters and selected finfish species) that are dependent on habitat conditions.</w:t>
        </w:r>
        <w:r>
          <w:t xml:space="preserve"> The CBP nontidal water quality monitoring program monitors nutrient and sediment at 115 sites in the watershed to help document and understand the factors affecting the response to management practices.</w:t>
        </w:r>
        <w:r w:rsidRPr="004B0A61">
          <w:t xml:space="preserve"> </w:t>
        </w:r>
        <w:r>
          <w:t>The WQGIT and STAR intend to</w:t>
        </w:r>
        <w:r w:rsidRPr="004B0A61">
          <w:t>:</w:t>
        </w:r>
      </w:ins>
    </w:p>
    <w:p w14:paraId="31DD0BBB" w14:textId="77777777" w:rsidR="00A702ED" w:rsidRDefault="00A702ED" w:rsidP="00A702ED">
      <w:pPr>
        <w:pStyle w:val="Bullet"/>
        <w:rPr>
          <w:ins w:id="621" w:author="Peter Tango" w:date="2018-08-28T14:15:00Z"/>
        </w:rPr>
      </w:pPr>
      <w:ins w:id="622" w:author="Peter Tango" w:date="2018-08-28T14:15:00Z">
        <w:r>
          <w:t>Evolve the business strategy supporting the water quality monitoring program to sustain the work that provides existing outputs and target growth opportunities. Recognizing that the tidal monitoring program operates at marginal needs for water quality standards attainment assessments (USEPA 2003), and anticipated level funding future of monitoring, further work in needed to evolve monitoring strategies that support e</w:t>
        </w:r>
        <w:r w:rsidRPr="004B0A61">
          <w:t>nhance</w:t>
        </w:r>
        <w:r>
          <w:t>d</w:t>
        </w:r>
        <w:r w:rsidRPr="004B0A61">
          <w:t xml:space="preserve"> </w:t>
        </w:r>
        <w:r>
          <w:t xml:space="preserve">collection and </w:t>
        </w:r>
        <w:r w:rsidRPr="004B0A61">
          <w:t>analysis of tidal monitoring data to assess progress toward water</w:t>
        </w:r>
        <w:r>
          <w:t xml:space="preserve"> </w:t>
        </w:r>
        <w:r w:rsidRPr="004B0A61">
          <w:t>quality standards.</w:t>
        </w:r>
      </w:ins>
    </w:p>
    <w:p w14:paraId="0817D4F6" w14:textId="34FB72AA" w:rsidR="00A702ED" w:rsidDel="006C1DC4" w:rsidRDefault="00A702ED" w:rsidP="00A702ED">
      <w:pPr>
        <w:pStyle w:val="Bullet"/>
        <w:rPr>
          <w:ins w:id="623" w:author="Peter Tango" w:date="2018-08-28T14:15:00Z"/>
          <w:del w:id="624" w:author="Michelle Williams" w:date="2018-10-03T16:21:00Z"/>
        </w:rPr>
      </w:pPr>
      <w:commentRangeStart w:id="625"/>
      <w:commentRangeStart w:id="626"/>
      <w:ins w:id="627" w:author="Peter Tango" w:date="2018-08-28T14:15:00Z">
        <w:del w:id="628" w:author="Michelle Williams" w:date="2018-10-03T16:21:00Z">
          <w:r w:rsidRPr="004B0A61" w:rsidDel="006C1DC4">
            <w:delText xml:space="preserve">Expand </w:delText>
          </w:r>
          <w:r w:rsidDel="006C1DC4">
            <w:delText xml:space="preserve">the </w:delText>
          </w:r>
          <w:r w:rsidRPr="004B0A61" w:rsidDel="006C1DC4">
            <w:delText xml:space="preserve">small watershed monitoring </w:delText>
          </w:r>
          <w:r w:rsidDel="006C1DC4">
            <w:delText xml:space="preserve">network </w:delText>
          </w:r>
          <w:r w:rsidRPr="004B0A61" w:rsidDel="006C1DC4">
            <w:delText xml:space="preserve">and assessment </w:delText>
          </w:r>
          <w:r w:rsidDel="006C1DC4">
            <w:delText xml:space="preserve">of data </w:delText>
          </w:r>
          <w:r w:rsidRPr="004B0A61" w:rsidDel="006C1DC4">
            <w:delText>to better evaluat</w:delText>
          </w:r>
          <w:r w:rsidDel="006C1DC4">
            <w:delText>e</w:delText>
          </w:r>
          <w:r w:rsidRPr="004B0A61" w:rsidDel="006C1DC4">
            <w:delText xml:space="preserve"> BMP efficiency</w:delText>
          </w:r>
          <w:r w:rsidDel="006C1DC4">
            <w:delText>.</w:delText>
          </w:r>
        </w:del>
      </w:ins>
    </w:p>
    <w:p w14:paraId="1551948C" w14:textId="02ABF3A9" w:rsidR="00A702ED" w:rsidDel="003D2D82" w:rsidRDefault="00A702ED" w:rsidP="00A702ED">
      <w:pPr>
        <w:pStyle w:val="Bullet"/>
        <w:rPr>
          <w:ins w:id="629" w:author="Peter Tango" w:date="2018-08-28T14:15:00Z"/>
          <w:del w:id="630" w:author="Michelle Williams" w:date="2018-10-03T16:12:00Z"/>
        </w:rPr>
      </w:pPr>
      <w:ins w:id="631" w:author="Peter Tango" w:date="2018-08-28T14:15:00Z">
        <w:del w:id="632" w:author="Michelle Williams" w:date="2018-10-03T16:12:00Z">
          <w:r w:rsidDel="003D2D82">
            <w:delText xml:space="preserve">Explore the development of a  shallow groundwater monitoring network to understand the effect of septic systems on water </w:delText>
          </w:r>
          <w:commentRangeStart w:id="633"/>
          <w:r w:rsidDel="003D2D82">
            <w:delText>quality</w:delText>
          </w:r>
          <w:commentRangeEnd w:id="633"/>
          <w:r w:rsidDel="003D2D82">
            <w:rPr>
              <w:rStyle w:val="CommentReference"/>
              <w:rFonts w:ascii="Calibri" w:eastAsia="Calibri" w:hAnsi="Calibri"/>
              <w:color w:val="000000"/>
              <w:lang w:eastAsia="en-US"/>
            </w:rPr>
            <w:commentReference w:id="633"/>
          </w:r>
          <w:r w:rsidRPr="00840A06" w:rsidDel="003D2D82">
            <w:delText xml:space="preserve"> </w:delText>
          </w:r>
          <w:r w:rsidDel="003D2D82">
            <w:delText>and to better understand contribution to surface-water loads and response time between BMP implementation and water quality improvements</w:delText>
          </w:r>
        </w:del>
      </w:ins>
    </w:p>
    <w:p w14:paraId="75BC74A8" w14:textId="7085C472" w:rsidR="00A702ED" w:rsidDel="006C1DC4" w:rsidRDefault="00A702ED">
      <w:pPr>
        <w:pStyle w:val="Bullet"/>
        <w:numPr>
          <w:ilvl w:val="0"/>
          <w:numId w:val="0"/>
        </w:numPr>
        <w:ind w:left="360"/>
        <w:rPr>
          <w:ins w:id="634" w:author="Peter Tango" w:date="2018-08-28T14:15:00Z"/>
          <w:del w:id="635" w:author="Michelle Williams" w:date="2018-10-03T16:21:00Z"/>
        </w:rPr>
        <w:pPrChange w:id="636" w:author="Peter Tango" w:date="2018-08-28T14:16:00Z">
          <w:pPr>
            <w:pStyle w:val="Bullet"/>
          </w:pPr>
        </w:pPrChange>
      </w:pPr>
      <w:ins w:id="637" w:author="Peter Tango" w:date="2018-08-28T14:15:00Z">
        <w:del w:id="638" w:author="Michelle Williams" w:date="2018-10-03T16:21:00Z">
          <w:r w:rsidDel="006C1DC4">
            <w:rPr>
              <w:rStyle w:val="CommentReference"/>
              <w:rFonts w:ascii="Calibri" w:eastAsia="Calibri" w:hAnsi="Calibri"/>
              <w:color w:val="000000"/>
              <w:lang w:eastAsia="en-US"/>
            </w:rPr>
            <w:lastRenderedPageBreak/>
            <w:commentReference w:id="639"/>
          </w:r>
        </w:del>
      </w:ins>
    </w:p>
    <w:p w14:paraId="59D43AE7" w14:textId="75698AB7" w:rsidR="00A702ED" w:rsidDel="006C1DC4" w:rsidRDefault="00A702ED" w:rsidP="00A702ED">
      <w:pPr>
        <w:pStyle w:val="Bullet"/>
        <w:rPr>
          <w:ins w:id="640" w:author="Peter Tango" w:date="2018-08-28T14:15:00Z"/>
          <w:del w:id="641" w:author="Michelle Williams" w:date="2018-10-03T16:21:00Z"/>
        </w:rPr>
      </w:pPr>
      <w:ins w:id="642" w:author="Peter Tango" w:date="2018-08-28T14:15:00Z">
        <w:del w:id="643" w:author="Michelle Williams" w:date="2018-10-03T16:21:00Z">
          <w:r w:rsidDel="006C1DC4">
            <w:delText xml:space="preserve">Conduct an analysis of water quality changes to better understand and explain the factors affecting water quality response to BMPs and report findings. This analysis will evaluate how nutrient and sediment transport cause lag times between implementing practices and water quality changes. This analysis will build on the USGS </w:delText>
          </w:r>
          <w:r w:rsidRPr="004B0A61" w:rsidDel="006C1DC4">
            <w:delText>report on lessons learned a</w:delText>
          </w:r>
          <w:r w:rsidDel="006C1DC4">
            <w:delText>bout water quality improvements (2014 New Insights report).</w:delText>
          </w:r>
        </w:del>
      </w:ins>
    </w:p>
    <w:p w14:paraId="15D4F9AC" w14:textId="7F2F27D5" w:rsidR="00A702ED" w:rsidDel="006C1DC4" w:rsidRDefault="00A702ED">
      <w:pPr>
        <w:pStyle w:val="BodyTextIndent"/>
        <w:rPr>
          <w:del w:id="644" w:author="Michelle Williams" w:date="2018-10-03T16:21:00Z"/>
        </w:rPr>
        <w:pPrChange w:id="645" w:author="Peter Tango" w:date="2018-08-28T14:18:00Z">
          <w:pPr>
            <w:pStyle w:val="BodyText"/>
          </w:pPr>
        </w:pPrChange>
      </w:pPr>
      <w:ins w:id="646" w:author="Peter Tango" w:date="2018-08-28T14:15:00Z">
        <w:del w:id="647" w:author="Michelle Williams" w:date="2018-10-03T16:21:00Z">
          <w:r w:rsidRPr="00031C76" w:rsidDel="006C1DC4">
            <w:rPr>
              <w:rStyle w:val="Italic"/>
            </w:rPr>
            <w:delText>Monitored Loads and Trends</w:delText>
          </w:r>
          <w:r w:rsidRPr="008C5982" w:rsidDel="006C1DC4">
            <w:delText xml:space="preserve">: </w:delText>
          </w:r>
          <w:r w:rsidRPr="004B0A61" w:rsidDel="006C1DC4">
            <w:delText xml:space="preserve">The CBP partners and USGS operate the River-Input Stations to monitor and help assess annual loads of nitrogen, phosphorus and sediment to the Bay which are used to explain changes in estuary water quality conditions. New techniques are being developed to </w:delText>
          </w:r>
          <w:r w:rsidDel="006C1DC4">
            <w:delText>improve comparison between</w:delText>
          </w:r>
          <w:r w:rsidRPr="004B0A61" w:rsidDel="006C1DC4">
            <w:delText xml:space="preserve"> the </w:delText>
          </w:r>
          <w:r w:rsidDel="006C1DC4">
            <w:delText>nitrogen</w:delText>
          </w:r>
          <w:r w:rsidRPr="004B0A61" w:rsidDel="006C1DC4">
            <w:delText xml:space="preserve">, </w:delText>
          </w:r>
          <w:r w:rsidDel="006C1DC4">
            <w:delText>phosphorus</w:delText>
          </w:r>
          <w:r w:rsidRPr="004B0A61" w:rsidDel="006C1DC4">
            <w:delText xml:space="preserve"> and </w:delText>
          </w:r>
          <w:r w:rsidDel="006C1DC4">
            <w:delText xml:space="preserve">sediment </w:delText>
          </w:r>
          <w:r w:rsidRPr="004B0A61" w:rsidDel="006C1DC4">
            <w:delText xml:space="preserve">load data </w:delText>
          </w:r>
          <w:r w:rsidDel="006C1DC4">
            <w:delText xml:space="preserve">collected from the monitoring stations </w:delText>
          </w:r>
          <w:r w:rsidRPr="004B0A61" w:rsidDel="006C1DC4">
            <w:delText>to TMDL allocations</w:delText>
          </w:r>
          <w:r w:rsidDel="006C1DC4">
            <w:delText>, which were established using the modeling tools</w:delText>
          </w:r>
          <w:r w:rsidRPr="004B0A61" w:rsidDel="006C1DC4">
            <w:delText xml:space="preserve">. </w:delText>
          </w:r>
          <w:r w:rsidDel="006C1DC4">
            <w:delText>These techniques will be implemented at additional sites in the CBP nontidal network where possible.</w:delText>
          </w:r>
        </w:del>
      </w:ins>
      <w:commentRangeEnd w:id="625"/>
      <w:del w:id="648" w:author="Michelle Williams" w:date="2018-10-03T16:21:00Z">
        <w:r w:rsidR="00CC2B1C" w:rsidDel="006C1DC4">
          <w:rPr>
            <w:rStyle w:val="CommentReference"/>
            <w:rFonts w:ascii="Calibri" w:eastAsia="Calibri" w:hAnsi="Calibri"/>
            <w:color w:val="000000"/>
          </w:rPr>
          <w:commentReference w:id="625"/>
        </w:r>
      </w:del>
      <w:commentRangeEnd w:id="626"/>
      <w:r w:rsidR="006C1DC4">
        <w:rPr>
          <w:rStyle w:val="CommentReference"/>
          <w:rFonts w:ascii="Calibri" w:eastAsia="Calibri" w:hAnsi="Calibri"/>
          <w:color w:val="000000"/>
        </w:rPr>
        <w:commentReference w:id="626"/>
      </w:r>
    </w:p>
    <w:p w14:paraId="7050B03A" w14:textId="77777777" w:rsidR="00A702ED" w:rsidRPr="00475150" w:rsidRDefault="00A702ED" w:rsidP="00A702ED">
      <w:pPr>
        <w:pStyle w:val="BodyText"/>
        <w:rPr>
          <w:ins w:id="649" w:author="Peter Tango" w:date="2018-08-28T14:18:00Z"/>
          <w:rFonts w:cs="Calibri"/>
        </w:rPr>
      </w:pPr>
      <w:ins w:id="650" w:author="Peter Tango" w:date="2018-08-28T14:18:00Z">
        <w:r w:rsidRPr="00FB1141">
          <w:t xml:space="preserve">The STAR team </w:t>
        </w:r>
        <w:r>
          <w:t>is continuing</w:t>
        </w:r>
        <w:r w:rsidRPr="00FB1141">
          <w:t xml:space="preserve"> a project to better measure and explain progress toward water quality improvements. This project will generate and improve understanding of the factors affecting system response (the Bay and its watershed) to implementation of management practices. STAR (under the CBP Modeli</w:t>
        </w:r>
        <w:r>
          <w:t>ng Workgroup</w:t>
        </w:r>
        <w:r w:rsidRPr="00FB1141">
          <w:t xml:space="preserve">) is also pursuing with </w:t>
        </w:r>
        <w:r>
          <w:t>the Scientific and Technical Advisory Committee (</w:t>
        </w:r>
        <w:r w:rsidRPr="00FB1141">
          <w:t>STAC</w:t>
        </w:r>
        <w:r>
          <w:t>)</w:t>
        </w:r>
        <w:r w:rsidRPr="00FB1141">
          <w:t xml:space="preserve"> approaches to reduce uncertainties for models. Additional efforts to enhance monitoring are described in the Monitoring Progress section of this document.</w:t>
        </w:r>
      </w:ins>
    </w:p>
    <w:p w14:paraId="1CF3CBFB" w14:textId="0C815E7D" w:rsidR="00A702ED" w:rsidDel="00A702ED" w:rsidRDefault="00A702ED" w:rsidP="00B23F6F">
      <w:pPr>
        <w:pStyle w:val="BodyText"/>
        <w:rPr>
          <w:ins w:id="651" w:author="Peter Tango [2]" w:date="2018-08-13T09:29:00Z"/>
          <w:del w:id="652" w:author="Peter Tango" w:date="2018-08-28T14:18:00Z"/>
        </w:rPr>
      </w:pPr>
    </w:p>
    <w:p w14:paraId="089AA374" w14:textId="77777777" w:rsidR="00840A06" w:rsidRDefault="00840A06" w:rsidP="00840A06">
      <w:pPr>
        <w:pStyle w:val="BodyText"/>
        <w:rPr>
          <w:moveTo w:id="653" w:author="Peter Tango" w:date="2018-08-28T13:56:00Z"/>
        </w:rPr>
      </w:pPr>
      <w:moveToRangeStart w:id="654" w:author="Peter Tango" w:date="2018-08-28T13:56:00Z" w:name="move523227891"/>
      <w:moveTo w:id="655" w:author="Peter Tango" w:date="2018-08-28T13:56:00Z">
        <w:r>
          <w:t>In addition, two types of air deposition are monitored daily and tracked through the CBP models. The first is wet deposition, which occurs during precipitation events and contributes only to nitrogen loads during days of rain or snow. The other is dry deposition, which occurs continuously and is input at a constant rate daily into the Bay Watershed and Bay Water Quality models.</w:t>
        </w:r>
      </w:moveTo>
    </w:p>
    <w:p w14:paraId="2F7D3BD5" w14:textId="77777777" w:rsidR="00840A06" w:rsidRDefault="00840A06" w:rsidP="00840A06">
      <w:pPr>
        <w:pStyle w:val="BodyText"/>
        <w:rPr>
          <w:moveTo w:id="656" w:author="Peter Tango" w:date="2018-08-28T13:56:00Z"/>
        </w:rPr>
      </w:pPr>
      <w:moveTo w:id="657" w:author="Peter Tango" w:date="2018-08-28T13:56:00Z">
        <w:r w:rsidRPr="004B0A61">
          <w:t xml:space="preserve">The CBP </w:t>
        </w:r>
        <w:r>
          <w:t xml:space="preserve">partnership </w:t>
        </w:r>
        <w:r w:rsidRPr="004B0A61">
          <w:t xml:space="preserve">also has a </w:t>
        </w:r>
        <w:proofErr w:type="spellStart"/>
        <w:r w:rsidRPr="004B0A61">
          <w:t>basinwide</w:t>
        </w:r>
        <w:proofErr w:type="spellEnd"/>
        <w:r w:rsidRPr="004B0A61">
          <w:t xml:space="preserve"> reporting process for tracking implementation of management practices. Many of these monitoring and assessment activities are coordinated through and provided by the CBP</w:t>
        </w:r>
        <w:r>
          <w:t>’s</w:t>
        </w:r>
        <w:r w:rsidRPr="004B0A61">
          <w:t xml:space="preserve"> STAR team and partner science entities. The CBP</w:t>
        </w:r>
        <w:r>
          <w:t xml:space="preserve"> partnership</w:t>
        </w:r>
        <w:r w:rsidRPr="004B0A61">
          <w:t xml:space="preserve">, through </w:t>
        </w:r>
        <w:r>
          <w:t>S</w:t>
        </w:r>
        <w:r w:rsidRPr="004B0A61">
          <w:t>TAC, conducted a review of its monitoring programs in 2009 to better align efforts with the</w:t>
        </w:r>
        <w:r>
          <w:t xml:space="preserve"> implementation of the Bay TMDL and WIPs</w:t>
        </w:r>
        <w:r w:rsidRPr="004B0A61">
          <w:t xml:space="preserve"> and plans </w:t>
        </w:r>
        <w:r>
          <w:t xml:space="preserve">for </w:t>
        </w:r>
        <w:r w:rsidRPr="004B0A61">
          <w:t xml:space="preserve">future evaluation to determine if changes </w:t>
        </w:r>
        <w:r>
          <w:t xml:space="preserve">in the monitoring programs are </w:t>
        </w:r>
        <w:r w:rsidRPr="004B0A61">
          <w:t>need</w:t>
        </w:r>
        <w:r>
          <w:t>ed and</w:t>
        </w:r>
        <w:r w:rsidRPr="004B0A61">
          <w:t xml:space="preserve"> to address the goal teams</w:t>
        </w:r>
        <w:r>
          <w:t>’ needs</w:t>
        </w:r>
        <w:r w:rsidRPr="004B0A61">
          <w:t xml:space="preserve">. Findings </w:t>
        </w:r>
        <w:r>
          <w:t>from this 2009 review</w:t>
        </w:r>
        <w:r w:rsidRPr="004B0A61">
          <w:t xml:space="preserve"> will be used to improve</w:t>
        </w:r>
        <w:r>
          <w:t xml:space="preserve"> </w:t>
        </w:r>
        <w:r w:rsidRPr="004B0A61">
          <w:t>CBP model simulat</w:t>
        </w:r>
        <w:r>
          <w:t>ions to inform the development of the</w:t>
        </w:r>
        <w:r w:rsidRPr="005B326D">
          <w:t xml:space="preserve"> </w:t>
        </w:r>
        <w:r>
          <w:t xml:space="preserve">Bay </w:t>
        </w:r>
        <w:proofErr w:type="gramStart"/>
        <w:r>
          <w:t>jurisdictions’</w:t>
        </w:r>
        <w:proofErr w:type="gramEnd"/>
        <w:r>
          <w:t xml:space="preserve"> Phase III</w:t>
        </w:r>
        <w:r w:rsidRPr="004B0A61">
          <w:t xml:space="preserve"> WIPs by 201</w:t>
        </w:r>
        <w:r>
          <w:t>8</w:t>
        </w:r>
        <w:r w:rsidRPr="004B0A61">
          <w:t>.</w:t>
        </w:r>
      </w:moveTo>
    </w:p>
    <w:p w14:paraId="726D3809" w14:textId="1152E3A5" w:rsidR="00840A06" w:rsidRDefault="00840A06" w:rsidP="00840A06">
      <w:pPr>
        <w:pStyle w:val="BodyTextbeforebullet"/>
        <w:rPr>
          <w:moveTo w:id="658" w:author="Peter Tango" w:date="2018-08-28T13:56:00Z"/>
        </w:rPr>
      </w:pPr>
      <w:moveTo w:id="659" w:author="Peter Tango" w:date="2018-08-28T13:56:00Z">
        <w:r w:rsidRPr="004B0A61">
          <w:t>STAR is working with the WQGIT to develop an approach to integrate three key pieces of related water</w:t>
        </w:r>
        <w:r>
          <w:t xml:space="preserve"> </w:t>
        </w:r>
        <w:r w:rsidRPr="004B0A61">
          <w:t xml:space="preserve">quality information to better </w:t>
        </w:r>
        <w:proofErr w:type="spellStart"/>
        <w:r w:rsidRPr="004B0A61">
          <w:t>assess</w:t>
        </w:r>
        <w:proofErr w:type="spellEnd"/>
        <w:r w:rsidRPr="004B0A61">
          <w:t xml:space="preserve"> and communicate progress toward</w:t>
        </w:r>
      </w:moveTo>
      <w:ins w:id="660" w:author="Peter Tango" w:date="2018-08-28T13:56:00Z">
        <w:r>
          <w:t>s meeting the goals of</w:t>
        </w:r>
      </w:ins>
      <w:moveTo w:id="661" w:author="Peter Tango" w:date="2018-08-28T13:56:00Z">
        <w:r w:rsidRPr="004B0A61">
          <w:t xml:space="preserve"> the Bay TMDL and associated water</w:t>
        </w:r>
        <w:r>
          <w:t xml:space="preserve"> </w:t>
        </w:r>
        <w:r w:rsidRPr="004B0A61">
          <w:t>quality standards including:</w:t>
        </w:r>
      </w:moveTo>
    </w:p>
    <w:p w14:paraId="630BB36B" w14:textId="0D00B460" w:rsidR="00840A06" w:rsidRPr="001C6612" w:rsidDel="00840A06" w:rsidRDefault="00840A06">
      <w:pPr>
        <w:pStyle w:val="Bullet"/>
        <w:numPr>
          <w:ilvl w:val="0"/>
          <w:numId w:val="35"/>
        </w:numPr>
        <w:rPr>
          <w:del w:id="662" w:author="Peter Tango" w:date="2018-08-28T13:58:00Z"/>
          <w:moveTo w:id="663" w:author="Peter Tango" w:date="2018-08-28T13:56:00Z"/>
        </w:rPr>
        <w:pPrChange w:id="664" w:author="Peter Tango" w:date="2018-08-28T13:58:00Z">
          <w:pPr>
            <w:pStyle w:val="Bullet"/>
          </w:pPr>
        </w:pPrChange>
      </w:pPr>
      <w:moveTo w:id="665" w:author="Peter Tango" w:date="2018-08-28T13:56:00Z">
        <w:r w:rsidRPr="001C6612">
          <w:t xml:space="preserve">Reductions of nitrogen, phosphorus and sediment by source, jurisdiction and overall load reduction associated with the implementation of BMPs. These load reductions are estimates from the CBP models based on BMP implementation data submitted by the </w:t>
        </w:r>
        <w:proofErr w:type="spellStart"/>
        <w:r w:rsidRPr="001C6612">
          <w:t>jurisdictions.</w:t>
        </w:r>
      </w:moveTo>
    </w:p>
    <w:p w14:paraId="52EEFD57" w14:textId="431BC4AB" w:rsidR="00840A06" w:rsidRPr="001C6612" w:rsidDel="00840A06" w:rsidRDefault="00840A06" w:rsidP="00840A06">
      <w:pPr>
        <w:pStyle w:val="Bullet"/>
        <w:rPr>
          <w:del w:id="666" w:author="Peter Tango" w:date="2018-08-28T13:57:00Z"/>
          <w:moveTo w:id="667" w:author="Peter Tango" w:date="2018-08-28T13:56:00Z"/>
        </w:rPr>
      </w:pPr>
      <w:moveTo w:id="668" w:author="Peter Tango" w:date="2018-08-28T13:56:00Z">
        <w:r w:rsidRPr="001C6612">
          <w:t>Changes</w:t>
        </w:r>
        <w:proofErr w:type="spellEnd"/>
        <w:r w:rsidRPr="001C6612">
          <w:t xml:space="preserve"> of in-stream nitrogen, phosphorus and sediment concentrations and loads as estimated by flow-adjusted trends of nitrogen, phosphorus and sediment. These estimates show long-term (25 year) and shorter term (10 year) changes by normalizing the annual effects of streamflow </w:t>
        </w:r>
        <w:r w:rsidRPr="001C6612">
          <w:lastRenderedPageBreak/>
          <w:t xml:space="preserve">variability. The normalized estimates are based on monitoring data collected as part of the CBP nontidal water quality monitoring </w:t>
        </w:r>
        <w:proofErr w:type="spellStart"/>
        <w:r w:rsidRPr="001C6612">
          <w:t>program.</w:t>
        </w:r>
      </w:moveTo>
    </w:p>
    <w:p w14:paraId="6CC97882" w14:textId="3579DAE8" w:rsidR="00840A06" w:rsidRDefault="00840A06">
      <w:pPr>
        <w:pStyle w:val="Bullet"/>
        <w:numPr>
          <w:ilvl w:val="0"/>
          <w:numId w:val="35"/>
        </w:numPr>
        <w:rPr>
          <w:ins w:id="669" w:author="Peter Tango" w:date="2018-08-28T13:55:00Z"/>
        </w:rPr>
        <w:pPrChange w:id="670" w:author="Peter Tango" w:date="2018-08-28T13:58:00Z">
          <w:pPr>
            <w:pStyle w:val="BodyText"/>
          </w:pPr>
        </w:pPrChange>
      </w:pPr>
      <w:moveTo w:id="671" w:author="Peter Tango" w:date="2018-08-28T13:56:00Z">
        <w:r w:rsidRPr="001C6612">
          <w:t>Attainment</w:t>
        </w:r>
        <w:proofErr w:type="spellEnd"/>
        <w:r w:rsidRPr="001C6612">
          <w:t xml:space="preserve"> of Chesapeake water quality standards for dissolved oxygen, chlorophyll-a, water clarity/SAV standards. Attainment of these standards is based primarily on results from the CBP tidal water quality monitoring program.</w:t>
        </w:r>
      </w:moveTo>
      <w:moveToRangeEnd w:id="654"/>
    </w:p>
    <w:p w14:paraId="51803C88" w14:textId="77777777" w:rsidR="00CC2B1C" w:rsidRPr="00CC2B1C" w:rsidRDefault="00CC2B1C">
      <w:pPr>
        <w:spacing w:line="259" w:lineRule="auto"/>
        <w:rPr>
          <w:ins w:id="672" w:author="Trentacoste, Emily" w:date="2018-08-30T13:29:00Z"/>
          <w:b/>
          <w:sz w:val="24"/>
          <w:szCs w:val="24"/>
          <w:u w:val="single"/>
          <w:rPrChange w:id="673" w:author="Trentacoste, Emily" w:date="2018-08-30T13:30:00Z">
            <w:rPr>
              <w:ins w:id="674" w:author="Trentacoste, Emily" w:date="2018-08-30T13:29:00Z"/>
            </w:rPr>
          </w:rPrChange>
        </w:rPr>
        <w:pPrChange w:id="675" w:author="Trentacoste, Emily" w:date="2018-08-30T13:29:00Z">
          <w:pPr>
            <w:pStyle w:val="ListParagraph"/>
            <w:numPr>
              <w:ilvl w:val="1"/>
              <w:numId w:val="35"/>
            </w:numPr>
            <w:spacing w:line="259" w:lineRule="auto"/>
            <w:ind w:left="1440" w:hanging="360"/>
          </w:pPr>
        </w:pPrChange>
      </w:pPr>
      <w:ins w:id="676" w:author="Trentacoste, Emily" w:date="2018-08-30T13:29:00Z">
        <w:r w:rsidRPr="00CC2B1C">
          <w:rPr>
            <w:b/>
            <w:sz w:val="24"/>
            <w:szCs w:val="24"/>
            <w:u w:val="single"/>
            <w:rPrChange w:id="677" w:author="Trentacoste, Emily" w:date="2018-08-30T13:30:00Z">
              <w:rPr/>
            </w:rPrChange>
          </w:rPr>
          <w:t>Enhanced analysis</w:t>
        </w:r>
      </w:ins>
    </w:p>
    <w:p w14:paraId="3F9EFD21" w14:textId="77777777" w:rsidR="00CC2B1C" w:rsidRDefault="00CC2B1C">
      <w:pPr>
        <w:rPr>
          <w:ins w:id="678" w:author="Trentacoste, Emily" w:date="2018-08-30T13:29:00Z"/>
        </w:rPr>
        <w:pPrChange w:id="679" w:author="Trentacoste, Emily" w:date="2018-08-30T13:30:00Z">
          <w:pPr>
            <w:pStyle w:val="ListParagraph"/>
            <w:ind w:left="1440"/>
          </w:pPr>
        </w:pPrChange>
      </w:pPr>
      <w:ins w:id="680" w:author="Trentacoste, Emily" w:date="2018-08-30T13:29:00Z">
        <w:r>
          <w:t>The projects conducted leading up to the Midpoint Assessment to explain trends in the Bay and its watershed laid the groundwork for additional analyses that can enhance our understanding of factors affecting water quality and ecosystem responses to management actions. New and continued work in these areas will allow us to better track, assess and model change due to management efforts in the tidal waters and the watershed, and to better understand how these systems are connected. The following approaches will be taken to enhance our ability to explain change:</w:t>
        </w:r>
      </w:ins>
    </w:p>
    <w:p w14:paraId="039229FE" w14:textId="77777777" w:rsidR="00CC2B1C" w:rsidRDefault="00CC2B1C">
      <w:pPr>
        <w:pStyle w:val="ListParagraph"/>
        <w:numPr>
          <w:ilvl w:val="0"/>
          <w:numId w:val="40"/>
        </w:numPr>
        <w:spacing w:line="259" w:lineRule="auto"/>
        <w:rPr>
          <w:ins w:id="681" w:author="Trentacoste, Emily" w:date="2018-08-30T13:30:00Z"/>
        </w:rPr>
        <w:pPrChange w:id="682" w:author="Trentacoste, Emily" w:date="2018-08-30T13:30:00Z">
          <w:pPr>
            <w:pStyle w:val="ListParagraph"/>
            <w:numPr>
              <w:ilvl w:val="2"/>
              <w:numId w:val="35"/>
            </w:numPr>
            <w:spacing w:line="259" w:lineRule="auto"/>
            <w:ind w:left="2160" w:hanging="180"/>
          </w:pPr>
        </w:pPrChange>
      </w:pPr>
      <w:ins w:id="683" w:author="Trentacoste, Emily" w:date="2018-08-30T13:29:00Z">
        <w:r>
          <w:t>Continued and enhanced development of metrics to assess change, such as GAMs for tidal water quality trends, including salinity or flow-adjustment and modeling predictors to analyze factors influencing tidal water quality trends.</w:t>
        </w:r>
      </w:ins>
    </w:p>
    <w:p w14:paraId="6C9C885F" w14:textId="77777777" w:rsidR="00CC2B1C" w:rsidRDefault="00CC2B1C">
      <w:pPr>
        <w:pStyle w:val="ListParagraph"/>
        <w:numPr>
          <w:ilvl w:val="0"/>
          <w:numId w:val="40"/>
        </w:numPr>
        <w:spacing w:line="259" w:lineRule="auto"/>
        <w:rPr>
          <w:ins w:id="684" w:author="Trentacoste, Emily" w:date="2018-08-30T13:30:00Z"/>
        </w:rPr>
        <w:pPrChange w:id="685" w:author="Trentacoste, Emily" w:date="2018-08-30T13:30:00Z">
          <w:pPr>
            <w:pStyle w:val="ListParagraph"/>
            <w:numPr>
              <w:ilvl w:val="2"/>
              <w:numId w:val="35"/>
            </w:numPr>
            <w:spacing w:line="259" w:lineRule="auto"/>
            <w:ind w:left="2160" w:hanging="180"/>
          </w:pPr>
        </w:pPrChange>
      </w:pPr>
      <w:ins w:id="686" w:author="Trentacoste, Emily" w:date="2018-08-30T13:29:00Z">
        <w:r>
          <w:t>Analyses that compare monitoring results with model outputs to identify drivers of inconsistencies and assess the ability to account for these drivers to improve models in the future.</w:t>
        </w:r>
      </w:ins>
    </w:p>
    <w:p w14:paraId="01A04C76" w14:textId="2656D7AB" w:rsidR="00CC2B1C" w:rsidRDefault="00CC2B1C">
      <w:pPr>
        <w:pStyle w:val="ListParagraph"/>
        <w:numPr>
          <w:ilvl w:val="0"/>
          <w:numId w:val="40"/>
        </w:numPr>
        <w:spacing w:line="259" w:lineRule="auto"/>
        <w:rPr>
          <w:ins w:id="687" w:author="Trentacoste, Emily" w:date="2018-08-30T13:29:00Z"/>
        </w:rPr>
        <w:pPrChange w:id="688" w:author="Trentacoste, Emily" w:date="2018-08-30T13:30:00Z">
          <w:pPr>
            <w:pStyle w:val="ListParagraph"/>
            <w:numPr>
              <w:ilvl w:val="2"/>
              <w:numId w:val="35"/>
            </w:numPr>
            <w:spacing w:line="259" w:lineRule="auto"/>
            <w:ind w:left="2160" w:hanging="180"/>
          </w:pPr>
        </w:pPrChange>
      </w:pPr>
      <w:ins w:id="689" w:author="Trentacoste, Emily" w:date="2018-08-30T13:29:00Z">
        <w:r>
          <w:t>Enhanced and continued synthesis projects that utilize interdisciplinary teams to:</w:t>
        </w:r>
      </w:ins>
    </w:p>
    <w:p w14:paraId="440ED2EB" w14:textId="77777777" w:rsidR="00CC2B1C" w:rsidRDefault="00CC2B1C">
      <w:pPr>
        <w:pStyle w:val="ListParagraph"/>
        <w:numPr>
          <w:ilvl w:val="1"/>
          <w:numId w:val="35"/>
        </w:numPr>
        <w:spacing w:line="259" w:lineRule="auto"/>
        <w:rPr>
          <w:ins w:id="690" w:author="Trentacoste, Emily" w:date="2018-08-30T13:30:00Z"/>
        </w:rPr>
        <w:pPrChange w:id="691" w:author="Trentacoste, Emily" w:date="2018-08-30T13:30:00Z">
          <w:pPr>
            <w:pStyle w:val="ListParagraph"/>
            <w:numPr>
              <w:ilvl w:val="3"/>
              <w:numId w:val="35"/>
            </w:numPr>
            <w:spacing w:line="259" w:lineRule="auto"/>
            <w:ind w:left="2880" w:hanging="360"/>
          </w:pPr>
        </w:pPrChange>
      </w:pPr>
      <w:ins w:id="692" w:author="Trentacoste, Emily" w:date="2018-08-30T13:29:00Z">
        <w:r>
          <w:t>Explain change in water quality or ecosystem response in terms of management efforts or actions</w:t>
        </w:r>
      </w:ins>
    </w:p>
    <w:p w14:paraId="427F26AB" w14:textId="77777777" w:rsidR="00CC2B1C" w:rsidRDefault="00CC2B1C">
      <w:pPr>
        <w:pStyle w:val="ListParagraph"/>
        <w:numPr>
          <w:ilvl w:val="1"/>
          <w:numId w:val="35"/>
        </w:numPr>
        <w:spacing w:line="259" w:lineRule="auto"/>
        <w:rPr>
          <w:ins w:id="693" w:author="Trentacoste, Emily" w:date="2018-08-30T13:30:00Z"/>
        </w:rPr>
        <w:pPrChange w:id="694" w:author="Trentacoste, Emily" w:date="2018-08-30T13:30:00Z">
          <w:pPr>
            <w:pStyle w:val="ListParagraph"/>
            <w:numPr>
              <w:ilvl w:val="3"/>
              <w:numId w:val="35"/>
            </w:numPr>
            <w:spacing w:line="259" w:lineRule="auto"/>
            <w:ind w:left="2880" w:hanging="360"/>
          </w:pPr>
        </w:pPrChange>
      </w:pPr>
      <w:ins w:id="695" w:author="Trentacoste, Emily" w:date="2018-08-30T13:29:00Z">
        <w:r>
          <w:t>Employ statistical methods or models to assess and quantify interactions</w:t>
        </w:r>
      </w:ins>
    </w:p>
    <w:p w14:paraId="6B14813A" w14:textId="77777777" w:rsidR="00CC2B1C" w:rsidRDefault="00CC2B1C">
      <w:pPr>
        <w:pStyle w:val="ListParagraph"/>
        <w:numPr>
          <w:ilvl w:val="1"/>
          <w:numId w:val="35"/>
        </w:numPr>
        <w:spacing w:line="259" w:lineRule="auto"/>
        <w:rPr>
          <w:ins w:id="696" w:author="Trentacoste, Emily" w:date="2018-08-30T13:29:00Z"/>
        </w:rPr>
        <w:pPrChange w:id="697" w:author="Trentacoste, Emily" w:date="2018-08-30T13:30:00Z">
          <w:pPr>
            <w:pStyle w:val="BodyText"/>
          </w:pPr>
        </w:pPrChange>
      </w:pPr>
      <w:ins w:id="698" w:author="Trentacoste, Emily" w:date="2018-08-30T13:29:00Z">
        <w:r>
          <w:t>Analyze linkages between the watershed and the tidal water</w:t>
        </w:r>
      </w:ins>
    </w:p>
    <w:p w14:paraId="30754875" w14:textId="2451A430" w:rsidR="00840A06" w:rsidRDefault="00CC2B1C">
      <w:pPr>
        <w:pStyle w:val="ListParagraph"/>
        <w:numPr>
          <w:ilvl w:val="1"/>
          <w:numId w:val="35"/>
        </w:numPr>
        <w:spacing w:line="259" w:lineRule="auto"/>
        <w:rPr>
          <w:ins w:id="699" w:author="Peter Tango" w:date="2018-08-28T13:55:00Z"/>
        </w:rPr>
        <w:pPrChange w:id="700" w:author="Trentacoste, Emily" w:date="2018-08-30T13:30:00Z">
          <w:pPr>
            <w:pStyle w:val="BodyText"/>
          </w:pPr>
        </w:pPrChange>
      </w:pPr>
      <w:ins w:id="701" w:author="Trentacoste, Emily" w:date="2018-08-30T13:29:00Z">
        <w:r>
          <w:t>Communicate findings on management-relevant timeframes</w:t>
        </w:r>
      </w:ins>
    </w:p>
    <w:p w14:paraId="0E1FD6FB" w14:textId="78BA0134" w:rsidR="00741166" w:rsidRPr="00475150" w:rsidRDefault="00465191" w:rsidP="00B23F6F">
      <w:pPr>
        <w:pStyle w:val="BodyText"/>
        <w:rPr>
          <w:rFonts w:cs="Calibri"/>
        </w:rPr>
      </w:pPr>
      <w:del w:id="702" w:author="Peter Tango" w:date="2018-08-28T14:18:00Z">
        <w:r w:rsidRPr="00FB1141" w:rsidDel="00A702ED">
          <w:delText xml:space="preserve">To address </w:delText>
        </w:r>
      </w:del>
      <w:ins w:id="703" w:author="Peter Tango [2]" w:date="2018-08-13T09:29:00Z">
        <w:del w:id="704" w:author="Peter Tango" w:date="2018-08-28T14:18:00Z">
          <w:r w:rsidR="001529AE" w:rsidDel="00A702ED">
            <w:delText xml:space="preserve">our understanding of </w:delText>
          </w:r>
        </w:del>
      </w:ins>
      <w:del w:id="705" w:author="Peter Tango" w:date="2018-08-28T14:18:00Z">
        <w:r w:rsidRPr="00FB1141" w:rsidDel="00A702ED">
          <w:delText>the factors affecting achievement of the water quality outcomes, several efforts have been undertaken. The STAR team has set up</w:delText>
        </w:r>
      </w:del>
      <w:ins w:id="706" w:author="Peter Tango [2]" w:date="2018-08-13T09:29:00Z">
        <w:del w:id="707" w:author="Peter Tango" w:date="2018-08-28T14:18:00Z">
          <w:r w:rsidR="001529AE" w:rsidDel="00A702ED">
            <w:delText>is continuing</w:delText>
          </w:r>
        </w:del>
      </w:ins>
      <w:del w:id="708" w:author="Peter Tango" w:date="2018-08-28T14:18:00Z">
        <w:r w:rsidRPr="00FB1141" w:rsidDel="00A702ED">
          <w:delText xml:space="preserve"> a project to better measure and explain progress toward water quality improvements. This project will generate and improve understanding of the factors affecting system response (the Bay and its watershed) to implementation of management practices. STAR (under the CBP Modeli</w:delText>
        </w:r>
        <w:r w:rsidDel="00A702ED">
          <w:delText>ng Workgroup</w:delText>
        </w:r>
        <w:r w:rsidRPr="00FB1141" w:rsidDel="00A702ED">
          <w:delText xml:space="preserve">) is also pursuing with </w:delText>
        </w:r>
        <w:r w:rsidR="00A31FCD" w:rsidDel="00A702ED">
          <w:delText xml:space="preserve">the </w:delText>
        </w:r>
        <w:r w:rsidDel="00A702ED">
          <w:delText>Scientific and Technical Advisory Committee (</w:delText>
        </w:r>
        <w:r w:rsidRPr="00FB1141" w:rsidDel="00A702ED">
          <w:delText>STAC</w:delText>
        </w:r>
        <w:r w:rsidDel="00A702ED">
          <w:delText>)</w:delText>
        </w:r>
        <w:r w:rsidRPr="00FB1141" w:rsidDel="00A702ED">
          <w:delText xml:space="preserve"> approaches to reduce uncertainties for models. Additional efforts to enhance monitoring are described in the Monitoring Progress section of this document.</w:delText>
        </w:r>
      </w:del>
    </w:p>
    <w:p w14:paraId="0D7B4FAD" w14:textId="23503DBD" w:rsidR="00F203E1" w:rsidRPr="00741166" w:rsidRDefault="00B523E0" w:rsidP="006318DB">
      <w:pPr>
        <w:pStyle w:val="subhead"/>
        <w:rPr>
          <w:rFonts w:cs="Calibri"/>
        </w:rPr>
      </w:pPr>
      <w:commentRangeStart w:id="709"/>
      <w:del w:id="710" w:author="Wagner, Alexandra" w:date="2018-08-01T15:14:00Z">
        <w:r w:rsidRPr="00544D61" w:rsidDel="00FF6309">
          <w:delText>Bay TMDL's 2017 Midpoint Assessment</w:delText>
        </w:r>
        <w:commentRangeEnd w:id="709"/>
        <w:r w:rsidR="00162D38" w:rsidDel="00FF6309">
          <w:rPr>
            <w:rStyle w:val="CommentReference"/>
            <w:rFonts w:ascii="Calibri" w:eastAsia="Calibri" w:hAnsi="Calibri"/>
            <w:b w:val="0"/>
            <w:color w:val="000000"/>
          </w:rPr>
          <w:commentReference w:id="709"/>
        </w:r>
      </w:del>
      <w:ins w:id="711" w:author="Wagner, Alexandra" w:date="2018-08-01T15:14:00Z">
        <w:r w:rsidR="00FF6309">
          <w:t>Phase III WIP Implementation</w:t>
        </w:r>
      </w:ins>
    </w:p>
    <w:p w14:paraId="46B90528" w14:textId="76751D88" w:rsidR="004069BD" w:rsidRDefault="00B523E0" w:rsidP="00B523E0">
      <w:pPr>
        <w:pStyle w:val="BodyText"/>
        <w:rPr>
          <w:ins w:id="712" w:author="Wagner, Alexandra" w:date="2018-08-02T08:48:00Z"/>
        </w:rPr>
      </w:pPr>
      <w:r>
        <w:t>T</w:t>
      </w:r>
      <w:r w:rsidRPr="00FB1141">
        <w:t xml:space="preserve">here are several other programmatic, management and implementation </w:t>
      </w:r>
      <w:r>
        <w:t xml:space="preserve">efforts underway to help achieve </w:t>
      </w:r>
      <w:r w:rsidRPr="00FB1141">
        <w:t>attainment of the water quality outcomes</w:t>
      </w:r>
      <w:r>
        <w:t xml:space="preserve">. </w:t>
      </w:r>
      <w:r w:rsidRPr="00FB1141">
        <w:t xml:space="preserve">These </w:t>
      </w:r>
      <w:r>
        <w:t>efforts</w:t>
      </w:r>
      <w:r w:rsidRPr="00FB1141">
        <w:t xml:space="preserve"> are being addressed </w:t>
      </w:r>
      <w:del w:id="713" w:author="Wagner, Alexandra" w:date="2018-08-01T15:14:00Z">
        <w:r w:rsidRPr="00FB1141" w:rsidDel="002F3357">
          <w:delText>under the Bay TMDL’s 2017 midpoint assessment</w:delText>
        </w:r>
      </w:del>
      <w:del w:id="714" w:author="Wagner, Alexandra" w:date="2018-08-02T10:35:00Z">
        <w:r>
          <w:delText>.</w:delText>
        </w:r>
      </w:del>
      <w:ins w:id="715" w:author="Wagner, Alexandra" w:date="2018-08-01T15:14:00Z">
        <w:r w:rsidR="002F3357">
          <w:t>through implementation of Phase III WIPs</w:t>
        </w:r>
      </w:ins>
      <w:ins w:id="716" w:author="Wagner, Alexandra" w:date="2018-08-02T10:35:00Z">
        <w:r>
          <w:t>.</w:t>
        </w:r>
      </w:ins>
      <w:r>
        <w:t xml:space="preserve"> </w:t>
      </w:r>
      <w:r w:rsidRPr="00FB1141">
        <w:t>The Bay TMDL</w:t>
      </w:r>
      <w:r>
        <w:t xml:space="preserve"> document</w:t>
      </w:r>
      <w:r w:rsidRPr="00FB1141">
        <w:t xml:space="preserve"> calls for an assessment in 2017 to review our progress toward meeting the nutrient and sediment pollutant load reductions identified in the 2010 Bay TMDL, Phase I and II WIPs and two-year milestones</w:t>
      </w:r>
      <w:r>
        <w:t>.</w:t>
      </w:r>
      <w:ins w:id="717" w:author="Wagner, Alexandra" w:date="2018-08-02T08:47:00Z">
        <w:r w:rsidR="00921ADD">
          <w:t xml:space="preserve"> </w:t>
        </w:r>
      </w:ins>
    </w:p>
    <w:p w14:paraId="05FADACD" w14:textId="73EF979F" w:rsidR="00B35445" w:rsidRDefault="00B35445" w:rsidP="00B523E0">
      <w:pPr>
        <w:pStyle w:val="BodyText"/>
        <w:rPr>
          <w:ins w:id="718" w:author="Michelle Williams" w:date="2018-08-29T15:02:00Z"/>
        </w:rPr>
      </w:pPr>
      <w:ins w:id="719" w:author="Wagner, Alexandra" w:date="2018-08-02T08:50:00Z">
        <w:r>
          <w:lastRenderedPageBreak/>
          <w:t xml:space="preserve">In 2018, </w:t>
        </w:r>
      </w:ins>
      <w:ins w:id="720" w:author="Wagner, Alexandra" w:date="2018-08-02T08:49:00Z">
        <w:r>
          <w:t>EPA expects</w:t>
        </w:r>
      </w:ins>
      <w:ins w:id="721" w:author="Wagner, Alexandra" w:date="2018-08-02T08:50:00Z">
        <w:r>
          <w:t xml:space="preserve"> the</w:t>
        </w:r>
      </w:ins>
      <w:ins w:id="722" w:author="Wagner, Alexandra" w:date="2018-08-02T08:49:00Z">
        <w:r>
          <w:t xml:space="preserve"> jurisdictions to develop Phase III WIPs following this midpoint assessment of </w:t>
        </w:r>
      </w:ins>
      <w:ins w:id="723" w:author="Wagner, Alexandra" w:date="2018-08-02T08:50:00Z">
        <w:r>
          <w:t>progress in 2017.</w:t>
        </w:r>
      </w:ins>
      <w:ins w:id="724" w:author="Wagner, Alexandra" w:date="2018-08-02T08:51:00Z">
        <w:r>
          <w:t xml:space="preserve"> The final Phase III planning targets will inform Phase III WIP development and implementation. These Phase III WIPs will describe the actions jurisdictions will take to have all practices on the ground by 2025 to achieve their respective Phase </w:t>
        </w:r>
      </w:ins>
      <w:ins w:id="725" w:author="Wagner, Alexandra" w:date="2018-08-02T08:52:00Z">
        <w:r>
          <w:t xml:space="preserve">III </w:t>
        </w:r>
      </w:ins>
      <w:ins w:id="726" w:author="Wagner, Alexandra" w:date="2018-08-02T08:51:00Z">
        <w:r>
          <w:t>planning targets</w:t>
        </w:r>
      </w:ins>
      <w:ins w:id="727" w:author="Wagner, Alexandra" w:date="2018-08-02T08:53:00Z">
        <w:r>
          <w:rPr>
            <w:rStyle w:val="FootnoteReference"/>
          </w:rPr>
          <w:footnoteReference w:id="26"/>
        </w:r>
      </w:ins>
      <w:ins w:id="729" w:author="Wagner, Alexandra" w:date="2018-08-02T08:51:00Z">
        <w:r>
          <w:t xml:space="preserve">. </w:t>
        </w:r>
      </w:ins>
    </w:p>
    <w:p w14:paraId="4998939D" w14:textId="52E376B6" w:rsidR="00027486" w:rsidRDefault="00027486" w:rsidP="00B523E0">
      <w:pPr>
        <w:pStyle w:val="BodyText"/>
        <w:rPr>
          <w:ins w:id="730" w:author="Michelle Williams" w:date="2018-08-29T15:05:00Z"/>
        </w:rPr>
      </w:pPr>
      <w:ins w:id="731" w:author="Michelle Williams" w:date="2018-08-29T15:03:00Z">
        <w:r>
          <w:t>To assi</w:t>
        </w:r>
      </w:ins>
      <w:ins w:id="732" w:author="Michelle Williams" w:date="2018-08-29T15:04:00Z">
        <w:r>
          <w:t>st the jurisdictions in implementing these parts of the Phase III WIPs</w:t>
        </w:r>
      </w:ins>
      <w:ins w:id="733" w:author="Michelle Williams" w:date="2018-08-29T15:05:00Z">
        <w:r>
          <w:t>, the CBP Partnership will work to:</w:t>
        </w:r>
      </w:ins>
    </w:p>
    <w:p w14:paraId="577CAB25" w14:textId="585C5999" w:rsidR="00027486" w:rsidRPr="00135800" w:rsidRDefault="00027486" w:rsidP="00027486">
      <w:pPr>
        <w:pStyle w:val="Bullet"/>
        <w:rPr>
          <w:ins w:id="734" w:author="Michelle Williams" w:date="2018-08-29T15:05:00Z"/>
        </w:rPr>
      </w:pPr>
      <w:bookmarkStart w:id="735" w:name="_Hlk523318613"/>
      <w:ins w:id="736" w:author="Michelle Williams" w:date="2018-08-29T15:05:00Z">
        <w:r>
          <w:t>Develop enhanced understanding of BMP performance, siting and design under climate change conditions</w:t>
        </w:r>
      </w:ins>
    </w:p>
    <w:p w14:paraId="64BE9D74" w14:textId="334EE92C" w:rsidR="00027486" w:rsidRPr="00135800" w:rsidRDefault="00027486" w:rsidP="00027486">
      <w:pPr>
        <w:pStyle w:val="Bullet"/>
        <w:rPr>
          <w:ins w:id="737" w:author="Michelle Williams" w:date="2018-08-29T15:05:00Z"/>
        </w:rPr>
      </w:pPr>
      <w:ins w:id="738" w:author="Michelle Williams" w:date="2018-08-29T15:06:00Z">
        <w:r>
          <w:t>Provide t</w:t>
        </w:r>
      </w:ins>
      <w:ins w:id="739" w:author="Michelle Williams" w:date="2018-08-29T15:05:00Z">
        <w:r w:rsidRPr="00135800">
          <w:t xml:space="preserve">echnical Assistance &amp; Funding </w:t>
        </w:r>
        <w:r>
          <w:t>to the Bay jurisdictions in Phase III WIP implementation</w:t>
        </w:r>
      </w:ins>
    </w:p>
    <w:p w14:paraId="7FAB645F" w14:textId="1183F754" w:rsidR="00027486" w:rsidRDefault="00983839" w:rsidP="00027486">
      <w:pPr>
        <w:pStyle w:val="Bullet"/>
        <w:rPr>
          <w:ins w:id="740" w:author="Michelle Williams" w:date="2018-08-29T15:06:00Z"/>
        </w:rPr>
      </w:pPr>
      <w:ins w:id="741" w:author="Michelle Williams" w:date="2018-08-29T15:06:00Z">
        <w:r>
          <w:t>Develop and i</w:t>
        </w:r>
      </w:ins>
      <w:ins w:id="742" w:author="Michelle Williams" w:date="2018-08-29T15:05:00Z">
        <w:r>
          <w:t>mplement</w:t>
        </w:r>
      </w:ins>
      <w:ins w:id="743" w:author="Michelle Williams" w:date="2018-08-29T15:06:00Z">
        <w:r>
          <w:t xml:space="preserve"> a</w:t>
        </w:r>
      </w:ins>
      <w:ins w:id="744" w:author="Michelle Williams" w:date="2018-08-29T15:05:00Z">
        <w:r w:rsidR="00027486">
          <w:t xml:space="preserve"> </w:t>
        </w:r>
        <w:r w:rsidR="00027486" w:rsidRPr="00135800">
          <w:t xml:space="preserve">BMP verification program </w:t>
        </w:r>
      </w:ins>
    </w:p>
    <w:p w14:paraId="6CEC8657" w14:textId="24073608" w:rsidR="00027486" w:rsidRDefault="00983839">
      <w:pPr>
        <w:pStyle w:val="Bullet"/>
        <w:rPr>
          <w:ins w:id="745" w:author="Wagner, Alexandra" w:date="2018-08-02T10:35:00Z"/>
        </w:rPr>
        <w:pPrChange w:id="746" w:author="Michelle Williams" w:date="2018-08-29T15:07:00Z">
          <w:pPr>
            <w:pStyle w:val="BodyText"/>
          </w:pPr>
        </w:pPrChange>
      </w:pPr>
      <w:ins w:id="747" w:author="Michelle Williams" w:date="2018-08-29T15:06:00Z">
        <w:r>
          <w:t>Continue to maintain and update Phase 6 modeling to</w:t>
        </w:r>
      </w:ins>
      <w:ins w:id="748" w:author="Michelle Williams" w:date="2018-08-29T15:07:00Z">
        <w:r>
          <w:t>ols to reflect advances in understanding and support jurisdictions’ implementation planning and tracking.</w:t>
        </w:r>
      </w:ins>
    </w:p>
    <w:bookmarkEnd w:id="735"/>
    <w:p w14:paraId="54C9A328" w14:textId="60A8F059" w:rsidR="00B523E0" w:rsidDel="00B35445" w:rsidRDefault="00B523E0" w:rsidP="00B523E0">
      <w:pPr>
        <w:pStyle w:val="BodyText"/>
        <w:rPr>
          <w:del w:id="749" w:author="Wagner, Alexandra" w:date="2018-08-02T08:47:00Z"/>
        </w:rPr>
      </w:pPr>
      <w:del w:id="750" w:author="Wagner, Alexandra" w:date="2018-08-02T08:47:00Z">
        <w:r w:rsidRPr="00FB1141" w:rsidDel="00B35445">
          <w:delText>The midpoint assessment provides the partnership with the opportunity to step back and assess how the Bay TMDL and WIP implementation are making a difference, if it’s all working as intended</w:delText>
        </w:r>
        <w:r w:rsidR="00A31FCD" w:rsidDel="00B35445">
          <w:delText>,</w:delText>
        </w:r>
        <w:r w:rsidRPr="00FB1141" w:rsidDel="00B35445">
          <w:delText xml:space="preserve"> and if there’s a better way we can implement our priorities and achieve our goals. The ultimate goal is to make implementation more streamlined and the challenges to implementation more understandable for the CBP partnership as we move toward 2017 and 2025.</w:delText>
        </w:r>
      </w:del>
    </w:p>
    <w:p w14:paraId="40342CE9" w14:textId="5B989E3F" w:rsidR="00027486" w:rsidRDefault="00B523E0" w:rsidP="00B523E0">
      <w:pPr>
        <w:pStyle w:val="BodyText"/>
        <w:rPr>
          <w:ins w:id="751" w:author="Michelle Williams" w:date="2018-08-29T15:01:00Z"/>
        </w:rPr>
      </w:pPr>
      <w:del w:id="752" w:author="Michelle Williams" w:date="2018-08-29T15:02:00Z">
        <w:r w:rsidRPr="002610D8" w:rsidDel="00027486">
          <w:rPr>
            <w:spacing w:val="-2"/>
          </w:rPr>
          <w:delText>The WQGIT, STAR, the source sector workgroups and the Modeling Workgroup have developed work plans to guide their efforts under each of the midpoint assessment priorities. Those work plans can be accessed here</w:delText>
        </w:r>
        <w:r w:rsidR="003C3D6E" w:rsidRPr="002610D8" w:rsidDel="00027486">
          <w:rPr>
            <w:spacing w:val="-2"/>
          </w:rPr>
          <w:delText xml:space="preserve">: </w:delText>
        </w:r>
        <w:r w:rsidR="00EC404D" w:rsidDel="00027486">
          <w:fldChar w:fldCharType="begin"/>
        </w:r>
        <w:r w:rsidR="00EC404D" w:rsidDel="00027486">
          <w:delInstrText xml:space="preserve"> HYPERLINK "http://www.chesapeakebay.net/groups/group/Water_Quality_Goal_Implementation_Team" </w:delInstrText>
        </w:r>
        <w:r w:rsidR="00EC404D" w:rsidDel="00027486">
          <w:fldChar w:fldCharType="separate"/>
        </w:r>
        <w:r w:rsidRPr="00853D66" w:rsidDel="00027486">
          <w:rPr>
            <w:rStyle w:val="Hyperlink"/>
            <w:szCs w:val="24"/>
          </w:rPr>
          <w:delText>http://www.chesapeakebay.net/groups/group/Water_Quality_Goal_Implementation_Team</w:delText>
        </w:r>
        <w:r w:rsidR="00EC404D" w:rsidDel="00027486">
          <w:rPr>
            <w:rStyle w:val="Hyperlink"/>
            <w:szCs w:val="24"/>
          </w:rPr>
          <w:fldChar w:fldCharType="end"/>
        </w:r>
      </w:del>
      <w:r w:rsidRPr="00FB1141">
        <w:t>.</w:t>
      </w:r>
    </w:p>
    <w:p w14:paraId="7786A5D1" w14:textId="77777777" w:rsidR="00027486" w:rsidRDefault="00027486" w:rsidP="00B523E0">
      <w:pPr>
        <w:pStyle w:val="BodyText"/>
      </w:pPr>
    </w:p>
    <w:p w14:paraId="3032B1C5" w14:textId="27A69607" w:rsidR="00741166" w:rsidRPr="00241FF2" w:rsidRDefault="00E36CF0" w:rsidP="006318DB">
      <w:pPr>
        <w:pStyle w:val="subhead"/>
      </w:pPr>
      <w:bookmarkStart w:id="753" w:name="_Hlk520961347"/>
      <w:commentRangeStart w:id="754"/>
      <w:r>
        <w:t>Approaches Targeted to Local Participation</w:t>
      </w:r>
      <w:commentRangeEnd w:id="754"/>
      <w:r w:rsidR="00162D38">
        <w:rPr>
          <w:rStyle w:val="CommentReference"/>
          <w:rFonts w:ascii="Calibri" w:eastAsia="Calibri" w:hAnsi="Calibri"/>
          <w:b w:val="0"/>
          <w:color w:val="000000"/>
        </w:rPr>
        <w:commentReference w:id="754"/>
      </w:r>
    </w:p>
    <w:p w14:paraId="1AC812DB" w14:textId="77777777" w:rsidR="004069BD" w:rsidRDefault="00E6160B" w:rsidP="00E6160B">
      <w:pPr>
        <w:pStyle w:val="Bullet"/>
      </w:pPr>
      <w:r w:rsidRPr="0037765B">
        <w:t xml:space="preserve">Much of the implementation of the pollution reduction practices, as articulated in the Bay TMDL </w:t>
      </w:r>
      <w:r w:rsidRPr="00E6160B">
        <w:t xml:space="preserve">and the WIPs, will be carried out at the local level. This includes municipalities, counties, soil and water conservation districts and local private sector groups and individuals. Therefore, management approaches should be designed to include </w:t>
      </w:r>
      <w:bookmarkStart w:id="755" w:name="_Hlk523316801"/>
      <w:r w:rsidRPr="00E6160B">
        <w:t>timely dialogue with the responsible local agencies and other partners, taking into consideration funding and technical support required by these local partners.</w:t>
      </w:r>
    </w:p>
    <w:bookmarkEnd w:id="755"/>
    <w:p w14:paraId="67791525" w14:textId="079BA71E" w:rsidR="004069BD" w:rsidRDefault="00E6160B" w:rsidP="00E6160B">
      <w:pPr>
        <w:pStyle w:val="Bullet"/>
      </w:pPr>
      <w:ins w:id="756" w:author="Michelle Williams" w:date="2018-08-02T10:35:00Z">
        <w:r w:rsidRPr="00E6160B">
          <w:t xml:space="preserve">The </w:t>
        </w:r>
      </w:ins>
      <w:ins w:id="757" w:author="Michelle Williams" w:date="2018-08-02T09:10:00Z">
        <w:r w:rsidR="00C46B59">
          <w:t xml:space="preserve">Chesapeake Bay jurisdictions will develop local planning goals from the Phase III Planning Targets released in July 2018. </w:t>
        </w:r>
        <w:r w:rsidRPr="00E6160B">
          <w:t xml:space="preserve">The </w:t>
        </w:r>
      </w:ins>
      <w:r w:rsidRPr="00E6160B">
        <w:t>CBP partnership is currently exploring how to express programmatic and implementation goals at the local level in the Phase 6 modeling tools</w:t>
      </w:r>
      <w:ins w:id="758" w:author="Michelle Williams" w:date="2018-08-02T09:10:00Z">
        <w:r w:rsidR="00C46B59">
          <w:rPr>
            <w:rStyle w:val="FootnoteReference"/>
          </w:rPr>
          <w:footnoteReference w:id="27"/>
        </w:r>
        <w:r w:rsidR="00C46B59">
          <w:t>.</w:t>
        </w:r>
      </w:ins>
      <w:r w:rsidRPr="00E6160B">
        <w:t xml:space="preserve"> </w:t>
      </w:r>
      <w:del w:id="760" w:author="Michelle Williams" w:date="2018-08-02T09:09:00Z">
        <w:r w:rsidRPr="00E6160B">
          <w:delText>(including CAST/MAST/VAST/BayFAST) as part of the midpoint assessment.</w:delText>
        </w:r>
      </w:del>
      <w:ins w:id="761" w:author="Michelle Williams" w:date="2018-08-02T09:11:00Z">
        <w:r w:rsidR="00C46B59">
          <w:t xml:space="preserve"> The local planning goals will be reflected in the Phase III WIPs. The local planning goals are intended to enhance planning and implementation efforts at the local level.</w:t>
        </w:r>
      </w:ins>
    </w:p>
    <w:p w14:paraId="7D44DC90" w14:textId="77777777" w:rsidR="004069BD" w:rsidRDefault="00C46B59" w:rsidP="00E6160B">
      <w:pPr>
        <w:pStyle w:val="Bullet"/>
        <w:rPr>
          <w:ins w:id="762" w:author="Michelle Williams" w:date="2018-08-02T09:12:00Z"/>
        </w:rPr>
      </w:pPr>
      <w:ins w:id="763" w:author="Michelle Williams" w:date="2018-08-02T09:11:00Z">
        <w:r>
          <w:t xml:space="preserve">The CBP Partnership will update the high-resolution land cover dataset every four years between 2018 and 2025, using state and local data from the CBP Partnership jurisdictions. </w:t>
        </w:r>
      </w:ins>
      <w:r w:rsidR="00E6160B" w:rsidRPr="00E6160B">
        <w:t xml:space="preserve">The collection of refined land use and land cover data from the local jurisdictions for incorporation </w:t>
      </w:r>
      <w:r w:rsidR="00E6160B" w:rsidRPr="00E6160B">
        <w:lastRenderedPageBreak/>
        <w:t>into the Phase 6 modeling tools is intended to improve the representation of urban, agricultural, federal and natural lands at the local scale.</w:t>
      </w:r>
      <w:ins w:id="764" w:author="Michelle Williams" w:date="2018-08-02T09:11:00Z">
        <w:r w:rsidRPr="00C46B59">
          <w:t xml:space="preserve"> </w:t>
        </w:r>
        <w:r>
          <w:t>Trends in land use will be used to refine the future land use projections every two years through 2025. Local land use and growth projections will assist in local planning and implementation of practices to achieve the Phase III planning targets and two-year milestones.</w:t>
        </w:r>
      </w:ins>
    </w:p>
    <w:p w14:paraId="1C4C26B7" w14:textId="30DC0B80" w:rsidR="00C46B59" w:rsidRDefault="00C46B59" w:rsidP="00E6160B">
      <w:pPr>
        <w:pStyle w:val="Bullet"/>
        <w:rPr>
          <w:ins w:id="765" w:author="Michelle Williams" w:date="2018-08-02T10:35:00Z"/>
        </w:rPr>
      </w:pPr>
      <w:ins w:id="766" w:author="Michelle Williams" w:date="2018-08-02T09:12:00Z">
        <w:r>
          <w:t>Further information is needed to fully understand and address local climate change impacts in the Chesapeake Watershed.  The CBP Partnership will collect and analyze local data to better understand BMP performance and resilience concerns under climate change conditions. Better understanding of BMP performance and resilience to climate conditions at the local level will assist in climate-smart implementation and programmatic design at the local level. The CBP Partnership will also develop techniques, collect data, and perform studies through 2021 to better understand and predict impacts from climate change to Chesapeake Watershed jurisdictions and local areas. Beginning in 2022, the CBP Partnership will assist the jurisdictions in applying new understandings of climate change impacts in implementation and programmatic practices through 2025.</w:t>
        </w:r>
      </w:ins>
    </w:p>
    <w:p w14:paraId="5F9962BA" w14:textId="163CF267" w:rsidR="00441514" w:rsidRDefault="00E6160B" w:rsidP="00E6160B">
      <w:pPr>
        <w:pStyle w:val="Bullet"/>
        <w:rPr>
          <w:lang w:eastAsia="en-US"/>
        </w:rPr>
      </w:pPr>
      <w:r w:rsidRPr="00E6160B">
        <w:t xml:space="preserve">Recent investments by the CBP in Citizen Science </w:t>
      </w:r>
      <w:ins w:id="767" w:author="Peter Tango" w:date="2018-08-28T13:11:00Z">
        <w:r w:rsidR="00B74A0C">
          <w:t xml:space="preserve">and nontraditional partner monitoring efforts </w:t>
        </w:r>
      </w:ins>
      <w:r w:rsidRPr="00E6160B">
        <w:t xml:space="preserve">will help inform management and decision-makers with monitoring assessments, including the effects of management activities. The </w:t>
      </w:r>
      <w:ins w:id="768" w:author="Peter Tango" w:date="2018-08-28T13:12:00Z">
        <w:r w:rsidR="00B74A0C">
          <w:t xml:space="preserve">opportunity to </w:t>
        </w:r>
      </w:ins>
      <w:r w:rsidRPr="00E6160B">
        <w:t>expan</w:t>
      </w:r>
      <w:ins w:id="769" w:author="Peter Tango" w:date="2018-08-28T13:12:00Z">
        <w:r w:rsidR="00B74A0C">
          <w:t xml:space="preserve">d the use of </w:t>
        </w:r>
      </w:ins>
      <w:del w:id="770" w:author="Peter Tango" w:date="2018-08-28T13:12:00Z">
        <w:r w:rsidRPr="00E6160B" w:rsidDel="00B74A0C">
          <w:delText>sion of</w:delText>
        </w:r>
      </w:del>
      <w:r w:rsidRPr="00E6160B">
        <w:t xml:space="preserve"> </w:t>
      </w:r>
      <w:del w:id="771" w:author="Peter Tango" w:date="2018-08-28T13:12:00Z">
        <w:r w:rsidRPr="00E6160B" w:rsidDel="00B74A0C">
          <w:delText>Citizen Science</w:delText>
        </w:r>
      </w:del>
      <w:ins w:id="772" w:author="Peter Tango" w:date="2018-08-28T13:12:00Z">
        <w:r w:rsidR="00B74A0C">
          <w:t>new data streams</w:t>
        </w:r>
      </w:ins>
      <w:r w:rsidRPr="00E6160B">
        <w:t xml:space="preserve"> will provide key data for evaluating the work of the management strategies to unde</w:t>
      </w:r>
      <w:r w:rsidRPr="0037765B">
        <w:t>rstand the progress we are making, what gaps remain, and what steps are needed to fill those gaps</w:t>
      </w:r>
      <w:r>
        <w:t>.</w:t>
      </w:r>
    </w:p>
    <w:p w14:paraId="7B6CFA8C" w14:textId="48B2A0BE" w:rsidR="00741166" w:rsidRPr="00F00BED" w:rsidRDefault="00BC34EF" w:rsidP="006318DB">
      <w:pPr>
        <w:pStyle w:val="subhead"/>
      </w:pPr>
      <w:bookmarkStart w:id="773" w:name="_Hlk523316937"/>
      <w:bookmarkEnd w:id="753"/>
      <w:commentRangeStart w:id="774"/>
      <w:r w:rsidRPr="00315077">
        <w:t>Cross-Outcome Collaboration</w:t>
      </w:r>
      <w:r>
        <w:t xml:space="preserve"> and Multiple Benefits</w:t>
      </w:r>
      <w:commentRangeEnd w:id="774"/>
      <w:r w:rsidR="00162D38">
        <w:rPr>
          <w:rStyle w:val="CommentReference"/>
          <w:rFonts w:ascii="Calibri" w:eastAsia="Calibri" w:hAnsi="Calibri"/>
          <w:b w:val="0"/>
          <w:color w:val="000000"/>
        </w:rPr>
        <w:commentReference w:id="774"/>
      </w:r>
    </w:p>
    <w:bookmarkEnd w:id="773"/>
    <w:p w14:paraId="66B7A89C" w14:textId="4F1B9F7F" w:rsidR="00915E39" w:rsidRDefault="00BC34EF" w:rsidP="00915E39">
      <w:pPr>
        <w:pStyle w:val="Bullet"/>
        <w:numPr>
          <w:ilvl w:val="0"/>
          <w:numId w:val="41"/>
        </w:numPr>
        <w:tabs>
          <w:tab w:val="left" w:pos="720"/>
        </w:tabs>
        <w:rPr>
          <w:ins w:id="775" w:author="Michelle Williams" w:date="2018-10-03T15:40:00Z"/>
        </w:rPr>
      </w:pPr>
      <w:r w:rsidRPr="0037765B">
        <w:t>State and local jurisdictions could target the implementation of actions that not only result in water quality ben</w:t>
      </w:r>
      <w:r w:rsidRPr="00BC34EF">
        <w:t>ef</w:t>
      </w:r>
      <w:r w:rsidRPr="0037765B">
        <w:t>its, but address other impairments (e.g. bacteria or toxic contaminants), environmental problems (e.g. threatened or endangered species), safety concerns (e.g. flooding, infrastructure) and 2014 A</w:t>
      </w:r>
      <w:r w:rsidRPr="00B47955">
        <w:t>greement Outcomes (e.g. wetlands, forest buffers) as well.</w:t>
      </w:r>
      <w:ins w:id="776" w:author="Michelle Williams" w:date="2018-10-03T15:40:00Z">
        <w:r w:rsidR="00915E39" w:rsidRPr="00915E39">
          <w:t xml:space="preserve"> </w:t>
        </w:r>
        <w:r w:rsidR="00915E39">
          <w:t xml:space="preserve">In 2018, an Action Team was created to look at the co-benefits between these outcomes and the </w:t>
        </w:r>
        <w:proofErr w:type="gramStart"/>
        <w:r w:rsidR="00915E39">
          <w:t>Phase  III</w:t>
        </w:r>
        <w:proofErr w:type="gramEnd"/>
        <w:r w:rsidR="00915E39">
          <w:t xml:space="preserve"> WIP.  While co-benefits could be identified for the majority of the 2014 Agreement Outcomes, </w:t>
        </w:r>
        <w:commentRangeStart w:id="777"/>
        <w:commentRangeStart w:id="778"/>
        <w:r w:rsidR="00915E39">
          <w:t>the</w:t>
        </w:r>
        <w:commentRangeEnd w:id="777"/>
        <w:r w:rsidR="00915E39">
          <w:rPr>
            <w:rStyle w:val="CommentReference"/>
            <w:rFonts w:ascii="Calibri" w:eastAsia="Calibri" w:hAnsi="Calibri"/>
            <w:color w:val="000000"/>
          </w:rPr>
          <w:commentReference w:id="777"/>
        </w:r>
        <w:commentRangeEnd w:id="778"/>
        <w:r w:rsidR="00915E39">
          <w:rPr>
            <w:rStyle w:val="CommentReference"/>
            <w:rFonts w:ascii="Calibri" w:eastAsia="Calibri" w:hAnsi="Calibri"/>
            <w:color w:val="000000"/>
          </w:rPr>
          <w:commentReference w:id="778"/>
        </w:r>
        <w:r w:rsidR="00915E39">
          <w:t xml:space="preserve"> Action Team identified the top twelve that appeared to have a stronger link to the WIP; either through their ability to facilitate messaging or to enhance implementation of the WIPs.   Using the results of  a comprehensive report which qualitatively ranked BMPs available in the Phase 5.3.2 modeling tools according to their benefits developed by the CBP WQGIT and Habitat GIT, the Action Team created a series of two-page fact sheets for these 12 high-priority outcomes .They also  included narrative descriptions from experts in the relevant GITs and workgroups on considerations for addressing these priority outcomes in Phase III WIP development, selection and siting of BMPs, and resources for additional decision-support tools and points of contact in each jurisdiction. The report, fact sheets, and additional resources are available on Phase 6 CAST (see footnote)</w:t>
        </w:r>
        <w:r w:rsidR="00915E39">
          <w:rPr>
            <w:rStyle w:val="FootnoteReference"/>
          </w:rPr>
          <w:footnoteReference w:id="28"/>
        </w:r>
        <w:r w:rsidR="00915E39">
          <w:t>.</w:t>
        </w:r>
      </w:ins>
    </w:p>
    <w:p w14:paraId="3009FC6E" w14:textId="5848A506" w:rsidR="00C46B59" w:rsidRDefault="00915E39">
      <w:pPr>
        <w:pStyle w:val="ListParagraph"/>
        <w:spacing w:line="259" w:lineRule="auto"/>
        <w:rPr>
          <w:ins w:id="781" w:author="Michelle Williams" w:date="2018-08-02T09:13:00Z"/>
        </w:rPr>
        <w:pPrChange w:id="782" w:author="Michelle Williams" w:date="2018-10-03T15:42:00Z">
          <w:pPr>
            <w:pStyle w:val="Bullet"/>
          </w:pPr>
        </w:pPrChange>
      </w:pPr>
      <w:ins w:id="783" w:author="Michelle Williams" w:date="2018-10-03T15:42:00Z">
        <w:r>
          <w:lastRenderedPageBreak/>
          <w:t>The qualitative rankings are currently being incorporated into an interactive web-based tool, which will allow users to explore, rank, sort and filter scores across individual BMPs, Watershed Agreement Outcomes, and BMP sectors.</w:t>
        </w:r>
      </w:ins>
      <w:del w:id="784" w:author="Michelle Williams" w:date="2018-10-03T15:41:00Z">
        <w:r w:rsidR="00BC34EF" w:rsidRPr="00B47955" w:rsidDel="00915E39">
          <w:delText xml:space="preserve"> </w:delText>
        </w:r>
      </w:del>
      <w:ins w:id="785" w:author="Michelle Williams" w:date="2018-08-02T09:14:00Z">
        <w:del w:id="786" w:author="Michelle Williams" w:date="2018-10-03T15:41:00Z">
          <w:r w:rsidR="00C46B59" w:rsidDel="00915E39">
            <w:delText xml:space="preserve">In 2017, </w:delText>
          </w:r>
          <w:r w:rsidR="00E2039A" w:rsidDel="00915E39">
            <w:delText>the CBP WQGIT and Habitat GIT oversaw</w:delText>
          </w:r>
        </w:del>
      </w:ins>
      <w:ins w:id="787" w:author="Michelle Williams" w:date="2018-08-02T09:15:00Z">
        <w:del w:id="788" w:author="Michelle Williams" w:date="2018-10-03T15:41:00Z">
          <w:r w:rsidR="00E2039A" w:rsidDel="00915E39">
            <w:delText xml:space="preserve"> the development of </w:delText>
          </w:r>
        </w:del>
      </w:ins>
      <w:ins w:id="789" w:author="Michelle Williams" w:date="2018-08-02T09:14:00Z">
        <w:del w:id="790" w:author="Michelle Williams" w:date="2018-10-03T15:41:00Z">
          <w:r w:rsidR="00C46B59" w:rsidDel="00915E39">
            <w:delText>a comprehensive report</w:delText>
          </w:r>
        </w:del>
      </w:ins>
      <w:ins w:id="791" w:author="Michelle Williams" w:date="2018-08-02T09:15:00Z">
        <w:del w:id="792" w:author="Michelle Williams" w:date="2018-10-03T15:41:00Z">
          <w:r w:rsidR="00E2039A" w:rsidDel="00915E39">
            <w:delText xml:space="preserve"> which qualitatively ranked BMPs avai</w:delText>
          </w:r>
        </w:del>
      </w:ins>
      <w:ins w:id="793" w:author="Michelle Williams" w:date="2018-08-02T09:18:00Z">
        <w:del w:id="794" w:author="Michelle Williams" w:date="2018-10-03T15:41:00Z">
          <w:r w:rsidR="00E2039A" w:rsidDel="00915E39">
            <w:delText>lable in the Phase 5.3.2 modeling tools</w:delText>
          </w:r>
        </w:del>
      </w:ins>
      <w:ins w:id="795" w:author="Michelle Williams" w:date="2018-08-02T09:15:00Z">
        <w:del w:id="796" w:author="Michelle Williams" w:date="2018-10-03T15:41:00Z">
          <w:r w:rsidR="00E2039A" w:rsidDel="00915E39">
            <w:delText xml:space="preserve"> </w:delText>
          </w:r>
        </w:del>
      </w:ins>
      <w:ins w:id="797" w:author="Michelle Williams" w:date="2018-08-02T09:16:00Z">
        <w:del w:id="798" w:author="Michelle Williams" w:date="2018-10-03T15:41:00Z">
          <w:r w:rsidR="00E2039A" w:rsidDel="00915E39">
            <w:delText xml:space="preserve">according to their benefits to 2014 Watershed Agreement outcomes and other </w:delText>
          </w:r>
        </w:del>
      </w:ins>
      <w:ins w:id="799" w:author="Michelle Williams" w:date="2018-08-02T09:17:00Z">
        <w:del w:id="800" w:author="Michelle Williams" w:date="2018-10-03T15:41:00Z">
          <w:r w:rsidR="00E2039A" w:rsidDel="00915E39">
            <w:delText xml:space="preserve">concerns (including flooding, </w:delText>
          </w:r>
        </w:del>
      </w:ins>
      <w:ins w:id="801" w:author="Michelle Williams" w:date="2018-08-02T09:19:00Z">
        <w:del w:id="802" w:author="Michelle Williams" w:date="2018-10-03T15:41:00Z">
          <w:r w:rsidR="00E2039A" w:rsidDel="00915E39">
            <w:delText xml:space="preserve">bacteria, </w:delText>
          </w:r>
        </w:del>
      </w:ins>
      <w:ins w:id="803" w:author="Michelle Williams" w:date="2018-08-02T09:17:00Z">
        <w:del w:id="804" w:author="Michelle Williams" w:date="2018-10-03T15:41:00Z">
          <w:r w:rsidR="00E2039A" w:rsidDel="00915E39">
            <w:delText xml:space="preserve">drinking water, and economic development). </w:delText>
          </w:r>
        </w:del>
      </w:ins>
      <w:ins w:id="805" w:author="Michelle Williams" w:date="2018-08-02T09:19:00Z">
        <w:del w:id="806" w:author="Michelle Williams" w:date="2018-10-03T15:41:00Z">
          <w:r w:rsidR="00E2039A" w:rsidDel="00915E39">
            <w:delText xml:space="preserve">A series of two-page fact sheets for 12 high-priority outcomes </w:delText>
          </w:r>
        </w:del>
      </w:ins>
      <w:ins w:id="807" w:author="Michelle Williams" w:date="2018-08-02T09:20:00Z">
        <w:del w:id="808" w:author="Michelle Williams" w:date="2018-10-03T15:41:00Z">
          <w:r w:rsidR="00E2039A" w:rsidDel="00915E39">
            <w:delText xml:space="preserve">were developed using these qualitative rankings, and included narrative descriptions from experts in the relevant GITs and workgroups on </w:delText>
          </w:r>
        </w:del>
      </w:ins>
      <w:ins w:id="809" w:author="Michelle Williams" w:date="2018-08-02T09:21:00Z">
        <w:del w:id="810" w:author="Michelle Williams" w:date="2018-10-03T15:41:00Z">
          <w:r w:rsidR="00E2039A" w:rsidDel="00915E39">
            <w:delText>considerations for addressing these priority outcomes in Phase III WIP development, selection and siting of BMPs,</w:delText>
          </w:r>
        </w:del>
      </w:ins>
      <w:ins w:id="811" w:author="Michelle Williams" w:date="2018-08-02T09:22:00Z">
        <w:del w:id="812" w:author="Michelle Williams" w:date="2018-10-03T15:41:00Z">
          <w:r w:rsidR="00E2039A" w:rsidDel="00915E39">
            <w:delText xml:space="preserve"> and resources for additional decision-support tools and points of contact in each jurisdiction.</w:delText>
          </w:r>
        </w:del>
      </w:ins>
      <w:ins w:id="813" w:author="Michelle Williams" w:date="2018-08-02T09:30:00Z">
        <w:del w:id="814" w:author="Michelle Williams" w:date="2018-10-03T15:41:00Z">
          <w:r w:rsidR="00F43DD9" w:rsidDel="00915E39">
            <w:delText xml:space="preserve"> The report, fact sheets, and additional resources are available on</w:delText>
          </w:r>
        </w:del>
      </w:ins>
      <w:ins w:id="815" w:author="Michelle Williams" w:date="2018-08-02T09:31:00Z">
        <w:del w:id="816" w:author="Michelle Williams" w:date="2018-10-03T15:41:00Z">
          <w:r w:rsidR="00F43DD9" w:rsidDel="00915E39">
            <w:delText xml:space="preserve"> Phase 6 CAST (see footnote)</w:delText>
          </w:r>
          <w:r w:rsidR="00F43DD9" w:rsidDel="00915E39">
            <w:rPr>
              <w:rStyle w:val="FootnoteReference"/>
            </w:rPr>
            <w:footnoteReference w:id="29"/>
          </w:r>
        </w:del>
        <w:r w:rsidR="00F43DD9">
          <w:t>.</w:t>
        </w:r>
      </w:ins>
      <w:ins w:id="820" w:author="Trentacoste, Emily" w:date="2018-08-30T13:31:00Z">
        <w:r w:rsidR="00CC2B1C">
          <w:t xml:space="preserve"> </w:t>
        </w:r>
        <w:del w:id="821" w:author="Michelle Williams" w:date="2018-10-03T15:41:00Z">
          <w:r w:rsidR="00CC2B1C" w:rsidDel="00915E39">
            <w:delText xml:space="preserve">Text for first bullet: </w:delText>
          </w:r>
        </w:del>
        <w:del w:id="822" w:author="Michelle Williams" w:date="2018-10-03T15:42:00Z">
          <w:r w:rsidR="00CC2B1C" w:rsidDel="00915E39">
            <w:delText>The qualitative rankings are currently being incorporated into an interactive web-based tool, which will allow users to explore, rank, sort and filter scores across individual BMPs, Watershed Agreement Outcomes, and BMP sectors.</w:delText>
          </w:r>
        </w:del>
      </w:ins>
    </w:p>
    <w:p w14:paraId="6F179AFF" w14:textId="00B9FB1B" w:rsidR="00A63BE5" w:rsidRDefault="00BC34EF" w:rsidP="00B47955">
      <w:pPr>
        <w:pStyle w:val="Bullet"/>
        <w:rPr>
          <w:ins w:id="823" w:author="Michelle Williams" w:date="2018-08-29T14:44:00Z"/>
        </w:rPr>
      </w:pPr>
      <w:r w:rsidRPr="00B47955">
        <w:t xml:space="preserve">The CBP partnership is currently </w:t>
      </w:r>
      <w:del w:id="824" w:author="Michelle Williams" w:date="2018-08-02T09:13:00Z">
        <w:r w:rsidRPr="00B47955">
          <w:delText>ex</w:delText>
        </w:r>
        <w:r w:rsidRPr="0037765B">
          <w:delText xml:space="preserve">ploring the </w:delText>
        </w:r>
      </w:del>
      <w:proofErr w:type="spellStart"/>
      <w:ins w:id="825" w:author="Michelle Williams" w:date="2018-08-02T10:35:00Z">
        <w:r w:rsidRPr="0037765B">
          <w:t>develop</w:t>
        </w:r>
      </w:ins>
      <w:ins w:id="826" w:author="Michelle Williams" w:date="2018-08-02T09:13:00Z">
        <w:r w:rsidR="00C46B59">
          <w:t>ing</w:t>
        </w:r>
      </w:ins>
      <w:del w:id="827" w:author="Michelle Williams" w:date="2018-08-02T09:13:00Z">
        <w:r w:rsidRPr="0037765B" w:rsidDel="00C46B59">
          <w:delText>ment</w:delText>
        </w:r>
      </w:del>
      <w:del w:id="828" w:author="Michelle Williams" w:date="2018-08-02T10:35:00Z">
        <w:r w:rsidRPr="0037765B">
          <w:delText>development</w:delText>
        </w:r>
      </w:del>
      <w:del w:id="829" w:author="Michelle Williams" w:date="2018-08-02T09:13:00Z">
        <w:r w:rsidRPr="0037765B">
          <w:delText xml:space="preserve"> of </w:delText>
        </w:r>
      </w:del>
      <w:r w:rsidRPr="0037765B">
        <w:t>an</w:t>
      </w:r>
      <w:proofErr w:type="spellEnd"/>
      <w:r w:rsidRPr="0037765B">
        <w:t xml:space="preserve"> optimization tool for TMDL implementation purposes, but this tool could potentially capture a broader range of ecosystem benefits beyond water quality to help inform decision making in our restoration efforts</w:t>
      </w:r>
      <w:r>
        <w:t>.</w:t>
      </w:r>
    </w:p>
    <w:p w14:paraId="1870E95D" w14:textId="69BDE80F" w:rsidR="00840A06" w:rsidRDefault="00E2039A" w:rsidP="00B47955">
      <w:pPr>
        <w:pStyle w:val="Bullet"/>
        <w:rPr>
          <w:ins w:id="830" w:author="Michelle Williams" w:date="2018-08-29T15:37:00Z"/>
        </w:rPr>
      </w:pPr>
      <w:ins w:id="831" w:author="Michelle Williams" w:date="2018-08-02T09:22:00Z">
        <w:r>
          <w:t xml:space="preserve">The </w:t>
        </w:r>
      </w:ins>
      <w:ins w:id="832" w:author="Michelle Williams" w:date="2018-08-02T09:23:00Z">
        <w:r>
          <w:t xml:space="preserve">CBP </w:t>
        </w:r>
      </w:ins>
      <w:ins w:id="833" w:author="Peter Tango" w:date="2018-08-28T13:59:00Z">
        <w:r w:rsidR="00840A06">
          <w:t>p</w:t>
        </w:r>
      </w:ins>
      <w:ins w:id="834" w:author="Michelle Williams" w:date="2018-08-02T09:23:00Z">
        <w:del w:id="835" w:author="Peter Tango" w:date="2018-08-28T13:59:00Z">
          <w:r w:rsidDel="00840A06">
            <w:delText>P</w:delText>
          </w:r>
        </w:del>
        <w:r>
          <w:t>artnership is currently exploring the development of an ecosystem services framework</w:t>
        </w:r>
      </w:ins>
      <w:ins w:id="836" w:author="Michelle Williams" w:date="2018-08-02T09:24:00Z">
        <w:r>
          <w:t xml:space="preserve"> </w:t>
        </w:r>
      </w:ins>
      <w:ins w:id="837" w:author="Michelle Williams" w:date="2018-08-02T09:26:00Z">
        <w:r w:rsidR="00F43DD9">
          <w:t>for BMP selection, planning and implemen</w:t>
        </w:r>
      </w:ins>
      <w:ins w:id="838" w:author="Michelle Williams" w:date="2018-08-02T09:27:00Z">
        <w:r w:rsidR="00F43DD9">
          <w:t>t</w:t>
        </w:r>
      </w:ins>
      <w:ins w:id="839" w:author="Michelle Williams" w:date="2018-08-02T09:26:00Z">
        <w:r w:rsidR="00F43DD9">
          <w:t xml:space="preserve">ation. This potential framework would provide additional decision support to </w:t>
        </w:r>
      </w:ins>
      <w:ins w:id="840" w:author="Michelle Williams" w:date="2018-08-02T09:24:00Z">
        <w:r w:rsidR="00F43DD9">
          <w:t>state and local</w:t>
        </w:r>
      </w:ins>
      <w:ins w:id="841" w:author="Michelle Williams" w:date="2018-08-02T09:26:00Z">
        <w:r w:rsidR="00F43DD9">
          <w:t xml:space="preserve"> jurisdictions in</w:t>
        </w:r>
      </w:ins>
      <w:ins w:id="842" w:author="Michelle Williams" w:date="2018-08-02T09:27:00Z">
        <w:r w:rsidR="00F43DD9">
          <w:t xml:space="preserve"> addressing local concerns and goals</w:t>
        </w:r>
      </w:ins>
      <w:ins w:id="843" w:author="Michelle Williams" w:date="2018-08-02T09:28:00Z">
        <w:r w:rsidR="00F43DD9">
          <w:t xml:space="preserve"> through the TMDL implementation process. </w:t>
        </w:r>
      </w:ins>
    </w:p>
    <w:p w14:paraId="54F99D92" w14:textId="77777777" w:rsidR="00475E32" w:rsidRDefault="00475E32" w:rsidP="00475E32">
      <w:pPr>
        <w:pStyle w:val="Bullet"/>
        <w:rPr>
          <w:ins w:id="844" w:author="Michelle Williams" w:date="2018-08-29T15:38:00Z"/>
        </w:rPr>
      </w:pPr>
      <w:bookmarkStart w:id="845" w:name="_Hlk523320481"/>
      <w:ins w:id="846" w:author="Michelle Williams" w:date="2018-08-29T15:37:00Z">
        <w:r>
          <w:t xml:space="preserve">Identify and Prioritize Options for toxic contaminant mitigation, that have co-benefits with nutrient and sediment reduction practices, to inform policy and prevention (cross-outcome collaboration with Toxic Contaminants Research). </w:t>
        </w:r>
      </w:ins>
      <w:ins w:id="847" w:author="Michelle Williams" w:date="2018-08-29T15:38:00Z">
        <w:r>
          <w:t xml:space="preserve">The TCW needs to identify and prioritize mitigation options to help inform policy and prevention strategies and have co-benefits with nutrient and sediment reductions.  Both PCBs and mercury have widespread extent and severity </w:t>
        </w:r>
        <w:proofErr w:type="gramStart"/>
        <w:r>
          <w:t>and also</w:t>
        </w:r>
        <w:proofErr w:type="gramEnd"/>
        <w:r>
          <w:t xml:space="preserve"> cause fish consumption advisories, so they are being addressed first for mitigation options. For other contaminants and their mixture, the TCW will use the information from previous approach on landscape settings to identify and prioritize mitigation options. Work activities will include: </w:t>
        </w:r>
      </w:ins>
    </w:p>
    <w:p w14:paraId="071ED591" w14:textId="77777777" w:rsidR="00475E32" w:rsidRDefault="00475E32">
      <w:pPr>
        <w:pStyle w:val="Bullet"/>
        <w:numPr>
          <w:ilvl w:val="1"/>
          <w:numId w:val="2"/>
        </w:numPr>
        <w:rPr>
          <w:ins w:id="848" w:author="Michelle Williams" w:date="2018-08-29T15:38:00Z"/>
        </w:rPr>
        <w:pPrChange w:id="849" w:author="Michelle Williams" w:date="2018-08-29T15:38:00Z">
          <w:pPr>
            <w:pStyle w:val="Bullet"/>
          </w:pPr>
        </w:pPrChange>
      </w:pPr>
      <w:ins w:id="850" w:author="Michelle Williams" w:date="2018-08-29T15:38:00Z">
        <w:r>
          <w:t>Studies of mitigating contaminants in different landscape settings</w:t>
        </w:r>
      </w:ins>
    </w:p>
    <w:p w14:paraId="44F3C1E4" w14:textId="77777777" w:rsidR="00475E32" w:rsidRDefault="00475E32">
      <w:pPr>
        <w:pStyle w:val="Bullet"/>
        <w:numPr>
          <w:ilvl w:val="1"/>
          <w:numId w:val="2"/>
        </w:numPr>
        <w:rPr>
          <w:ins w:id="851" w:author="Michelle Williams" w:date="2018-08-29T15:38:00Z"/>
        </w:rPr>
        <w:pPrChange w:id="852" w:author="Michelle Williams" w:date="2018-08-29T15:38:00Z">
          <w:pPr>
            <w:pStyle w:val="Bullet"/>
          </w:pPr>
        </w:pPrChange>
      </w:pPr>
      <w:ins w:id="853" w:author="Michelle Williams" w:date="2018-08-29T15:38:00Z">
        <w:r>
          <w:t>Determine the efficiencies of some management practices to reduce selected contaminants</w:t>
        </w:r>
      </w:ins>
    </w:p>
    <w:p w14:paraId="566213BB" w14:textId="77777777" w:rsidR="00475E32" w:rsidRDefault="00475E32">
      <w:pPr>
        <w:pStyle w:val="Bullet"/>
        <w:numPr>
          <w:ilvl w:val="1"/>
          <w:numId w:val="2"/>
        </w:numPr>
        <w:rPr>
          <w:ins w:id="854" w:author="Michelle Williams" w:date="2018-08-29T15:38:00Z"/>
        </w:rPr>
        <w:pPrChange w:id="855" w:author="Michelle Williams" w:date="2018-08-29T15:38:00Z">
          <w:pPr>
            <w:pStyle w:val="Bullet"/>
          </w:pPr>
        </w:pPrChange>
      </w:pPr>
      <w:ins w:id="856" w:author="Michelle Williams" w:date="2018-08-29T15:38:00Z">
        <w:r>
          <w:t xml:space="preserve">Explore the use of existing nutrient and sediment tools (such as CAST and watershed model) to address selected contaminants. </w:t>
        </w:r>
      </w:ins>
    </w:p>
    <w:p w14:paraId="1190B610" w14:textId="77777777" w:rsidR="00475E32" w:rsidRDefault="00475E32">
      <w:pPr>
        <w:pStyle w:val="Bullet"/>
        <w:numPr>
          <w:ilvl w:val="1"/>
          <w:numId w:val="2"/>
        </w:numPr>
        <w:rPr>
          <w:ins w:id="857" w:author="Michelle Williams" w:date="2018-08-29T15:38:00Z"/>
        </w:rPr>
        <w:pPrChange w:id="858" w:author="Michelle Williams" w:date="2018-08-29T15:38:00Z">
          <w:pPr>
            <w:pStyle w:val="Bullet"/>
          </w:pPr>
        </w:pPrChange>
      </w:pPr>
      <w:ins w:id="859" w:author="Michelle Williams" w:date="2018-08-29T15:38:00Z">
        <w:r>
          <w:t xml:space="preserve">Interact with WQ GIT teams on opportunities to achieve co-benefits between nutrient and sediment practice and contaminant reductions. </w:t>
        </w:r>
      </w:ins>
    </w:p>
    <w:p w14:paraId="357C7A2A" w14:textId="22BD713E" w:rsidR="00475E32" w:rsidRDefault="00475E32">
      <w:pPr>
        <w:pStyle w:val="Bullet"/>
        <w:numPr>
          <w:ilvl w:val="1"/>
          <w:numId w:val="2"/>
        </w:numPr>
        <w:rPr>
          <w:ins w:id="860" w:author="Trentacoste, Emily" w:date="2018-08-30T13:35:00Z"/>
        </w:rPr>
        <w:pPrChange w:id="861" w:author="Michelle Williams" w:date="2018-08-29T15:38:00Z">
          <w:pPr>
            <w:pStyle w:val="Bullet"/>
          </w:pPr>
        </w:pPrChange>
      </w:pPr>
      <w:ins w:id="862" w:author="Michelle Williams" w:date="2018-08-29T15:38:00Z">
        <w:r>
          <w:lastRenderedPageBreak/>
          <w:t xml:space="preserve">Information generated from the research strategy, will be continuously shared with the TCW, and key source WG of the WQ GIT (WWTPs, storm water, and agricultural) so they can consider options for mitigation impacts of toxic contaminants. </w:t>
        </w:r>
      </w:ins>
    </w:p>
    <w:p w14:paraId="58AE16D6" w14:textId="14B40D5C" w:rsidR="00125778" w:rsidRDefault="00125778" w:rsidP="00125778">
      <w:pPr>
        <w:pStyle w:val="Bullet"/>
        <w:rPr>
          <w:ins w:id="863" w:author="Peter Tango" w:date="2018-08-28T13:59:00Z"/>
        </w:rPr>
      </w:pPr>
      <w:ins w:id="864" w:author="Trentacoste, Emily" w:date="2018-08-30T13:35:00Z">
        <w:r>
          <w:t>The CBP will compile the list of science needs identified from SRS quarterly meetings, and combine with the list of GIT science needs gathered by STAR. CBP will analyze these needs in conjunction with the ongoing projects above and other current CBP projects to determine overlaps, gaps, and internal and external resources necessary and available. CBP will make recommendations to STAR and STAC for review on prioritization of Bay Program science needs. Final recommendations on science and resource prioritization will be brought to the Management Board for review.</w:t>
        </w:r>
      </w:ins>
    </w:p>
    <w:bookmarkEnd w:id="845"/>
    <w:p w14:paraId="69ECB689" w14:textId="71F38503" w:rsidR="00E2039A" w:rsidDel="00CC2B1C" w:rsidRDefault="00840A06">
      <w:pPr>
        <w:pStyle w:val="ListParagraph"/>
        <w:numPr>
          <w:ilvl w:val="0"/>
          <w:numId w:val="35"/>
        </w:numPr>
        <w:rPr>
          <w:del w:id="865" w:author="Peter Tango" w:date="2018-08-28T14:07:00Z"/>
        </w:rPr>
        <w:pPrChange w:id="866" w:author="Peter Tango" w:date="2018-08-28T14:07:00Z">
          <w:pPr>
            <w:pStyle w:val="Bullet"/>
          </w:pPr>
        </w:pPrChange>
      </w:pPr>
      <w:ins w:id="867" w:author="Peter Tango" w:date="2018-08-28T13:59:00Z">
        <w:r w:rsidRPr="00CD652E">
          <w:t>Enhanced</w:t>
        </w:r>
      </w:ins>
      <w:ins w:id="868" w:author="Peter Tango" w:date="2018-08-28T14:00:00Z">
        <w:r w:rsidRPr="00CD652E">
          <w:t xml:space="preserve"> water quality</w:t>
        </w:r>
      </w:ins>
      <w:ins w:id="869" w:author="Peter Tango" w:date="2018-08-28T13:59:00Z">
        <w:r w:rsidRPr="00CD652E">
          <w:t xml:space="preserve"> monitoring will serve t</w:t>
        </w:r>
      </w:ins>
      <w:ins w:id="870" w:author="Peter Tango" w:date="2018-08-28T14:00:00Z">
        <w:r w:rsidRPr="00CD652E">
          <w:t>o support information</w:t>
        </w:r>
      </w:ins>
      <w:ins w:id="871" w:author="Peter Tango" w:date="2018-08-28T13:59:00Z">
        <w:r w:rsidRPr="00CD652E">
          <w:t xml:space="preserve"> needs of </w:t>
        </w:r>
      </w:ins>
      <w:ins w:id="872" w:author="Peter Tango" w:date="2018-08-28T14:00:00Z">
        <w:r w:rsidR="00CD652E" w:rsidRPr="00CD652E">
          <w:t xml:space="preserve">the Sustainable Fisheries GIT and its </w:t>
        </w:r>
      </w:ins>
      <w:ins w:id="873" w:author="Peter Tango" w:date="2018-08-28T14:03:00Z">
        <w:r w:rsidR="00CD652E" w:rsidRPr="00CD652E">
          <w:t xml:space="preserve">cross-cutting </w:t>
        </w:r>
      </w:ins>
      <w:ins w:id="874" w:author="Peter Tango" w:date="2018-08-28T14:00:00Z">
        <w:r w:rsidR="00CD652E" w:rsidRPr="00CD652E">
          <w:t xml:space="preserve">efforts with the Habitat GIT. </w:t>
        </w:r>
      </w:ins>
      <w:ins w:id="875" w:author="Peter Tango" w:date="2018-08-28T14:03:00Z">
        <w:r w:rsidR="00CD652E" w:rsidRPr="00CD652E">
          <w:rPr>
            <w:rPrChange w:id="876" w:author="Peter Tango" w:date="2018-08-28T14:09:00Z">
              <w:rPr>
                <w:sz w:val="24"/>
                <w:szCs w:val="24"/>
              </w:rPr>
            </w:rPrChange>
          </w:rPr>
          <w:t>Hypoxia negatively impacts water quality standards attainment, blue crab habitat, forage species (macroinvertebrates, fish and shellfish) distribution and abundance, fish habitat, fish and benthic macroinvertebrate community health, fishing success, nutrient cycling, and oyster restoration siting. Reducing uncertainty in hypoxic volume estimates improves the power to detect change over time in response to management actions on shorter time scales than can be provided by present data collection strategies. Bottom measurement of temperature, salinity and dissolved oxygen were identified as needs from recent the STAC SAV, blue crab and oyster climate workshops. Improved hypoxic volume resolution would improve habitat characterization needed to support the data being collated for developing Chesapeake Bay region</w:t>
        </w:r>
      </w:ins>
      <w:ins w:id="877" w:author="Peter Tango" w:date="2018-08-28T14:06:00Z">
        <w:r w:rsidR="00CD652E" w:rsidRPr="00CD652E">
          <w:rPr>
            <w:rPrChange w:id="878" w:author="Peter Tango" w:date="2018-08-28T14:09:00Z">
              <w:rPr>
                <w:sz w:val="24"/>
                <w:szCs w:val="24"/>
              </w:rPr>
            </w:rPrChange>
          </w:rPr>
          <w:t>al</w:t>
        </w:r>
      </w:ins>
      <w:ins w:id="879" w:author="Peter Tango" w:date="2018-08-28T14:03:00Z">
        <w:r w:rsidR="00CD652E" w:rsidRPr="00CD652E">
          <w:rPr>
            <w:rPrChange w:id="880" w:author="Peter Tango" w:date="2018-08-28T14:09:00Z">
              <w:rPr>
                <w:sz w:val="24"/>
                <w:szCs w:val="24"/>
              </w:rPr>
            </w:rPrChange>
          </w:rPr>
          <w:t xml:space="preserve"> fish habitat health assessment per the 2018 </w:t>
        </w:r>
      </w:ins>
      <w:ins w:id="881" w:author="Peter Tango" w:date="2018-08-28T14:06:00Z">
        <w:r w:rsidR="00CD652E" w:rsidRPr="00CD652E">
          <w:rPr>
            <w:rPrChange w:id="882" w:author="Peter Tango" w:date="2018-08-28T14:09:00Z">
              <w:rPr>
                <w:sz w:val="24"/>
                <w:szCs w:val="24"/>
              </w:rPr>
            </w:rPrChange>
          </w:rPr>
          <w:t xml:space="preserve">CBP </w:t>
        </w:r>
      </w:ins>
      <w:ins w:id="883" w:author="Peter Tango" w:date="2018-08-28T14:03:00Z">
        <w:r w:rsidR="00CD652E" w:rsidRPr="00CD652E">
          <w:rPr>
            <w:rPrChange w:id="884" w:author="Peter Tango" w:date="2018-08-28T14:09:00Z">
              <w:rPr>
                <w:sz w:val="24"/>
                <w:szCs w:val="24"/>
              </w:rPr>
            </w:rPrChange>
          </w:rPr>
          <w:t>STAC Workshop findings</w:t>
        </w:r>
      </w:ins>
      <w:ins w:id="885" w:author="Peter Tango" w:date="2018-08-28T14:06:00Z">
        <w:r w:rsidR="00CD652E" w:rsidRPr="00CD652E">
          <w:rPr>
            <w:rPrChange w:id="886" w:author="Peter Tango" w:date="2018-08-28T14:09:00Z">
              <w:rPr>
                <w:sz w:val="24"/>
                <w:szCs w:val="24"/>
              </w:rPr>
            </w:rPrChange>
          </w:rPr>
          <w:t xml:space="preserve"> and recommendations</w:t>
        </w:r>
      </w:ins>
      <w:ins w:id="887" w:author="Peter Tango" w:date="2018-08-28T14:03:00Z">
        <w:r w:rsidR="00CD652E" w:rsidRPr="00CD652E">
          <w:rPr>
            <w:rPrChange w:id="888" w:author="Peter Tango" w:date="2018-08-28T14:09:00Z">
              <w:rPr>
                <w:sz w:val="24"/>
                <w:szCs w:val="24"/>
              </w:rPr>
            </w:rPrChange>
          </w:rPr>
          <w:t xml:space="preserve">. </w:t>
        </w:r>
      </w:ins>
      <w:ins w:id="889" w:author="Peter Tango" w:date="2018-08-28T14:07:00Z">
        <w:r w:rsidR="00CD652E" w:rsidRPr="00CD652E">
          <w:rPr>
            <w:rPrChange w:id="890" w:author="Peter Tango" w:date="2018-08-28T14:09:00Z">
              <w:rPr>
                <w:sz w:val="24"/>
                <w:szCs w:val="24"/>
              </w:rPr>
            </w:rPrChange>
          </w:rPr>
          <w:t>Improved t</w:t>
        </w:r>
      </w:ins>
      <w:ins w:id="891" w:author="Peter Tango" w:date="2018-08-28T14:03:00Z">
        <w:r w:rsidR="00CD652E" w:rsidRPr="00CD652E">
          <w:rPr>
            <w:rPrChange w:id="892" w:author="Peter Tango" w:date="2018-08-28T14:09:00Z">
              <w:rPr>
                <w:sz w:val="24"/>
                <w:szCs w:val="24"/>
              </w:rPr>
            </w:rPrChange>
          </w:rPr>
          <w:t xml:space="preserve">racking </w:t>
        </w:r>
      </w:ins>
      <w:ins w:id="893" w:author="Peter Tango" w:date="2018-08-28T14:07:00Z">
        <w:r w:rsidR="00CD652E" w:rsidRPr="00CD652E">
          <w:rPr>
            <w:rPrChange w:id="894" w:author="Peter Tango" w:date="2018-08-28T14:09:00Z">
              <w:rPr>
                <w:sz w:val="24"/>
                <w:szCs w:val="24"/>
              </w:rPr>
            </w:rPrChange>
          </w:rPr>
          <w:t xml:space="preserve">of </w:t>
        </w:r>
      </w:ins>
      <w:ins w:id="895" w:author="Peter Tango" w:date="2018-08-28T14:03:00Z">
        <w:r w:rsidR="00CD652E" w:rsidRPr="00CD652E">
          <w:rPr>
            <w:rPrChange w:id="896" w:author="Peter Tango" w:date="2018-08-28T14:09:00Z">
              <w:rPr>
                <w:sz w:val="24"/>
                <w:szCs w:val="24"/>
              </w:rPr>
            </w:rPrChange>
          </w:rPr>
          <w:t>hypoxic habitat dynamics in space and time is also highlighted as a desired, cross cutting climate indicator per the 2017-18 climate indicators project by the CRWG.</w:t>
        </w:r>
      </w:ins>
      <w:ins w:id="897" w:author="Peter Tango" w:date="2018-08-28T14:07:00Z">
        <w:r w:rsidR="00CD652E" w:rsidRPr="00CD652E" w:rsidDel="00840A06">
          <w:t xml:space="preserve"> </w:t>
        </w:r>
      </w:ins>
      <w:ins w:id="898" w:author="Michelle Williams" w:date="2018-08-02T09:26:00Z">
        <w:del w:id="899" w:author="Peter Tango" w:date="2018-08-28T14:00:00Z">
          <w:r w:rsidR="00F43DD9" w:rsidRPr="00CD652E" w:rsidDel="00840A06">
            <w:delText xml:space="preserve"> </w:delText>
          </w:r>
        </w:del>
      </w:ins>
      <w:ins w:id="900" w:author="Peter Tango" w:date="2018-08-28T14:08:00Z">
        <w:r w:rsidR="00CD652E" w:rsidRPr="00CD652E">
          <w:t xml:space="preserve">Further monitoring program improvements are being investigated to improve water clarity acres and chlorophyll </w:t>
        </w:r>
        <w:proofErr w:type="gramStart"/>
        <w:r w:rsidR="00CD652E" w:rsidRPr="00CD652E">
          <w:rPr>
            <w:i/>
            <w:rPrChange w:id="901" w:author="Peter Tango" w:date="2018-08-28T14:09:00Z">
              <w:rPr/>
            </w:rPrChange>
          </w:rPr>
          <w:t>a</w:t>
        </w:r>
        <w:proofErr w:type="gramEnd"/>
        <w:r w:rsidR="00CD652E" w:rsidRPr="00CD652E">
          <w:t xml:space="preserve"> assessments. </w:t>
        </w:r>
      </w:ins>
    </w:p>
    <w:p w14:paraId="1C4CA06A" w14:textId="77777777" w:rsidR="00CC2B1C" w:rsidRPr="00CC2B1C" w:rsidRDefault="00CC2B1C" w:rsidP="00CC2B1C">
      <w:pPr>
        <w:rPr>
          <w:ins w:id="902" w:author="Trentacoste, Emily" w:date="2018-08-30T13:31:00Z"/>
          <w:b/>
          <w:sz w:val="24"/>
          <w:szCs w:val="24"/>
        </w:rPr>
      </w:pPr>
      <w:ins w:id="903" w:author="Trentacoste, Emily" w:date="2018-08-30T13:31:00Z">
        <w:r w:rsidRPr="00CC2B1C">
          <w:rPr>
            <w:b/>
            <w:sz w:val="24"/>
            <w:szCs w:val="24"/>
          </w:rPr>
          <w:t>Communication &amp; Outreach</w:t>
        </w:r>
      </w:ins>
    </w:p>
    <w:p w14:paraId="42B2CBDD" w14:textId="77777777" w:rsidR="00CC2B1C" w:rsidRPr="00DB4309" w:rsidRDefault="00CC2B1C" w:rsidP="00CC2B1C">
      <w:pPr>
        <w:pStyle w:val="ListParagraph"/>
        <w:numPr>
          <w:ilvl w:val="0"/>
          <w:numId w:val="37"/>
        </w:numPr>
        <w:spacing w:line="259" w:lineRule="auto"/>
        <w:rPr>
          <w:ins w:id="904" w:author="Trentacoste, Emily" w:date="2018-08-30T13:31:00Z"/>
          <w:b/>
        </w:rPr>
      </w:pPr>
      <w:ins w:id="905" w:author="Trentacoste, Emily" w:date="2018-08-30T13:31:00Z">
        <w:r>
          <w:t xml:space="preserve">The December 2017 STAC Workshop “Integrating Recent Findings to Explain </w:t>
        </w:r>
        <w:proofErr w:type="spellStart"/>
        <w:r>
          <w:t>WaterQuality</w:t>
        </w:r>
        <w:proofErr w:type="spellEnd"/>
        <w:r>
          <w:t xml:space="preserve"> Change: Support for the Mid-Point Assessment and Beyond” identified </w:t>
        </w:r>
        <w:proofErr w:type="gramStart"/>
        <w:r>
          <w:t>a number of</w:t>
        </w:r>
        <w:proofErr w:type="gramEnd"/>
        <w:r>
          <w:t xml:space="preserve"> recommendations for improving science communication and outreach to CBP partners. The CBP is currently following </w:t>
        </w:r>
        <w:proofErr w:type="gramStart"/>
        <w:r>
          <w:t>an</w:t>
        </w:r>
        <w:proofErr w:type="gramEnd"/>
        <w:r>
          <w:t xml:space="preserve"> number of these recommendations to provide enhanced in-person technical support, to provide technical support to more local entities such as counties or conservation districts, especially those with fewer technical resources, and to provide more consistent scientific and technical outreach to all jurisdictions. </w:t>
        </w:r>
      </w:ins>
    </w:p>
    <w:p w14:paraId="6043B074" w14:textId="209FF504" w:rsidR="00CC2B1C" w:rsidRDefault="00CC2B1C" w:rsidP="00CC2B1C">
      <w:pPr>
        <w:pStyle w:val="ListParagraph"/>
        <w:numPr>
          <w:ilvl w:val="0"/>
          <w:numId w:val="37"/>
        </w:numPr>
        <w:spacing w:line="259" w:lineRule="auto"/>
        <w:rPr>
          <w:ins w:id="906" w:author="Trentacoste, Emily" w:date="2018-08-30T13:31:00Z"/>
        </w:rPr>
      </w:pPr>
      <w:ins w:id="907" w:author="Trentacoste, Emily" w:date="2018-08-30T13:31:00Z">
        <w:r w:rsidRPr="00DB4309">
          <w:t xml:space="preserve">The CBP will </w:t>
        </w:r>
        <w:r>
          <w:t xml:space="preserve">improve access to its scientific and technical information by 1) developing an Open Data site that catalogs, standardizes, organizes, and provides access to its datasets, including geospatial data, and its tools; this Open Data site will work in coordination with the existing CBP Data </w:t>
        </w:r>
        <w:del w:id="908" w:author="John Wolf" w:date="2018-08-31T14:13:00Z">
          <w:r w:rsidDel="000F15EA">
            <w:delText>Portal</w:delText>
          </w:r>
        </w:del>
      </w:ins>
      <w:ins w:id="909" w:author="John Wolf" w:date="2018-08-31T14:13:00Z">
        <w:r w:rsidR="000F15EA">
          <w:t>Hub</w:t>
        </w:r>
      </w:ins>
      <w:ins w:id="910" w:author="Trentacoste, Emily" w:date="2018-08-30T13:31:00Z">
        <w:r>
          <w:t>, and 2) by incorporating scientific and technical information into web-based tools designed for users from different geographic resolutions and with different technical backgrounds; these tools may focus on data visualization or decision-support, and will serve to provide access to information as well as guidance on using it.</w:t>
        </w:r>
      </w:ins>
    </w:p>
    <w:p w14:paraId="2642B71B" w14:textId="1FD543CF" w:rsidR="00CC2B1C" w:rsidRDefault="00CC2B1C">
      <w:pPr>
        <w:rPr>
          <w:ins w:id="911" w:author="Trentacoste, Emily" w:date="2018-08-30T13:31:00Z"/>
        </w:rPr>
        <w:pPrChange w:id="912" w:author="Trentacoste, Emily" w:date="2018-08-30T13:31:00Z">
          <w:pPr>
            <w:pStyle w:val="Bullet"/>
          </w:pPr>
        </w:pPrChange>
      </w:pPr>
      <w:ins w:id="913" w:author="Trentacoste, Emily" w:date="2018-08-30T13:31:00Z">
        <w:r>
          <w:lastRenderedPageBreak/>
          <w:t>Continued and more consistent scientific and technical outreach is necessary to provide managers the opportunity to incorporate science into their decision-making. Current outreach efforts surrounding Phase III WIP development should evolve in the future to 1) focus on WIP implementation support, 2) incorporate more cross-outcome technical outreach, and 3) align with management-relevant timelines such as the TMDL Milestones.</w:t>
        </w:r>
      </w:ins>
    </w:p>
    <w:p w14:paraId="7A9BB760" w14:textId="32C36C7C" w:rsidR="00C81529" w:rsidRPr="00A63BE5" w:rsidRDefault="004E05C2" w:rsidP="004461AE">
      <w:pPr>
        <w:pStyle w:val="Heading1"/>
      </w:pPr>
      <w:r w:rsidRPr="00B67CD1">
        <w:t>Monitoring Progress</w:t>
      </w:r>
    </w:p>
    <w:p w14:paraId="1DC6D7DF" w14:textId="77777777" w:rsidR="00135D94" w:rsidRPr="00F64554" w:rsidRDefault="000059AD" w:rsidP="00F64554">
      <w:pPr>
        <w:pStyle w:val="subhead"/>
      </w:pPr>
      <w:r w:rsidRPr="00F64554">
        <w:t>2017 WIP Outcome</w:t>
      </w:r>
    </w:p>
    <w:p w14:paraId="5A6A1BEC" w14:textId="4FA10FE9" w:rsidR="00135D94" w:rsidRDefault="00135D94" w:rsidP="00135D94">
      <w:pPr>
        <w:pStyle w:val="BodyText"/>
      </w:pPr>
      <w:r w:rsidRPr="00A23ADF">
        <w:rPr>
          <w:rStyle w:val="Italic"/>
        </w:rPr>
        <w:t>Practices</w:t>
      </w:r>
      <w:r w:rsidRPr="008C5982">
        <w:t xml:space="preserve">: </w:t>
      </w:r>
      <w:r w:rsidRPr="004B0A61">
        <w:t>S</w:t>
      </w:r>
      <w:r>
        <w:t>ince</w:t>
      </w:r>
      <w:r w:rsidRPr="004B0A61">
        <w:t xml:space="preserve"> 2010, </w:t>
      </w:r>
      <w:r>
        <w:t xml:space="preserve">the </w:t>
      </w:r>
      <w:r w:rsidRPr="004B0A61">
        <w:t>CBP</w:t>
      </w:r>
      <w:r>
        <w:t xml:space="preserve"> partnership</w:t>
      </w:r>
      <w:r w:rsidRPr="004B0A61">
        <w:t xml:space="preserve"> </w:t>
      </w:r>
      <w:r>
        <w:t xml:space="preserve">solicits </w:t>
      </w:r>
      <w:r w:rsidRPr="004B0A61">
        <w:t xml:space="preserve">BMP </w:t>
      </w:r>
      <w:r>
        <w:t xml:space="preserve">implementation </w:t>
      </w:r>
      <w:r w:rsidRPr="004B0A61">
        <w:t>data from the jurisdictions</w:t>
      </w:r>
      <w:r>
        <w:t>. T</w:t>
      </w:r>
      <w:r w:rsidRPr="004B0A61">
        <w:t xml:space="preserve">he WQGIT Watershed Technical Workgroup </w:t>
      </w:r>
      <w:r>
        <w:t>is</w:t>
      </w:r>
      <w:r w:rsidRPr="004B0A61">
        <w:t xml:space="preserve"> responsible for </w:t>
      </w:r>
      <w:r>
        <w:t>assisting jurisdictions in</w:t>
      </w:r>
      <w:r w:rsidRPr="004B0A61">
        <w:t xml:space="preserve"> develop</w:t>
      </w:r>
      <w:r>
        <w:t>ing</w:t>
      </w:r>
      <w:r w:rsidRPr="004B0A61">
        <w:t>, understand</w:t>
      </w:r>
      <w:r>
        <w:t>ing</w:t>
      </w:r>
      <w:r w:rsidRPr="004B0A61">
        <w:t xml:space="preserve"> and submi</w:t>
      </w:r>
      <w:r>
        <w:t>t</w:t>
      </w:r>
      <w:r w:rsidRPr="004B0A61">
        <w:t>t</w:t>
      </w:r>
      <w:r>
        <w:t>ing</w:t>
      </w:r>
      <w:r w:rsidRPr="004B0A61">
        <w:t xml:space="preserve"> data through the NEIEN system</w:t>
      </w:r>
      <w:r>
        <w:t xml:space="preserve">. </w:t>
      </w:r>
      <w:r w:rsidRPr="004B0A61">
        <w:t>EPA</w:t>
      </w:r>
      <w:r>
        <w:t>’s</w:t>
      </w:r>
      <w:r w:rsidRPr="004B0A61">
        <w:t xml:space="preserve"> reporting system</w:t>
      </w:r>
      <w:r>
        <w:t xml:space="preserve">, </w:t>
      </w:r>
      <w:r w:rsidRPr="004B0A61">
        <w:t xml:space="preserve">the Bay Tracking and Accounting System, or </w:t>
      </w:r>
      <w:proofErr w:type="spellStart"/>
      <w:r w:rsidRPr="004B0A61">
        <w:t>BayTAS</w:t>
      </w:r>
      <w:proofErr w:type="spellEnd"/>
      <w:r>
        <w:t>,</w:t>
      </w:r>
      <w:r w:rsidRPr="004B0A61">
        <w:t xml:space="preserve"> </w:t>
      </w:r>
      <w:r>
        <w:t xml:space="preserve">is used </w:t>
      </w:r>
      <w:r w:rsidRPr="004B0A61">
        <w:t xml:space="preserve">to track progress toward meeting Bay TMDL allocations. WQGIT members have been actively involved </w:t>
      </w:r>
      <w:r>
        <w:t xml:space="preserve">in the development of </w:t>
      </w:r>
      <w:proofErr w:type="spellStart"/>
      <w:r>
        <w:t>BayTAS</w:t>
      </w:r>
      <w:proofErr w:type="spellEnd"/>
      <w:r w:rsidRPr="004B0A61">
        <w:t>.</w:t>
      </w:r>
      <w:r>
        <w:t xml:space="preserve"> ChesapeakeStat</w:t>
      </w:r>
      <w:r>
        <w:rPr>
          <w:rStyle w:val="FootnoteReference"/>
        </w:rPr>
        <w:footnoteReference w:id="30"/>
      </w:r>
      <w:r>
        <w:t xml:space="preserve"> is a CBP partnership website that publicly shares information on indicators, strategies and funding including the </w:t>
      </w:r>
      <w:proofErr w:type="spellStart"/>
      <w:r>
        <w:t>BayTAS</w:t>
      </w:r>
      <w:proofErr w:type="spellEnd"/>
      <w:r>
        <w:t xml:space="preserve"> data, BMP implementation data reported through NEIEN and any other numerical data used for assessing progress towards CBP partnership water quality goals. </w:t>
      </w:r>
      <w:r w:rsidRPr="004B0A61">
        <w:t xml:space="preserve">The CBP </w:t>
      </w:r>
      <w:r>
        <w:t xml:space="preserve">partnership </w:t>
      </w:r>
      <w:r w:rsidRPr="004B0A61">
        <w:t>is working with the jurisdictions and federal partners to improve verification of reported nutrient and sediment controls. The WQGIT also adopted a protocol for reviewing the effectiveness of nutrient and sediment controls</w:t>
      </w:r>
      <w:r w:rsidR="000A08A6">
        <w:t>,</w:t>
      </w:r>
      <w:r w:rsidRPr="004B0A61">
        <w:t xml:space="preserve"> </w:t>
      </w:r>
      <w:r>
        <w:t>or BMPs</w:t>
      </w:r>
      <w:r w:rsidR="000A08A6">
        <w:t>,</w:t>
      </w:r>
      <w:r>
        <w:t xml:space="preserve"> </w:t>
      </w:r>
      <w:r w:rsidRPr="004B0A61">
        <w:t xml:space="preserve">based on </w:t>
      </w:r>
      <w:r>
        <w:t xml:space="preserve">an evaluation by </w:t>
      </w:r>
      <w:r w:rsidRPr="004B0A61">
        <w:t xml:space="preserve">expert panels and </w:t>
      </w:r>
      <w:r>
        <w:t xml:space="preserve">a review of </w:t>
      </w:r>
      <w:r w:rsidRPr="004B0A61">
        <w:t xml:space="preserve">the best available literature </w:t>
      </w:r>
      <w:r>
        <w:t>and data. Expert p</w:t>
      </w:r>
      <w:r w:rsidRPr="004B0A61">
        <w:t>anels</w:t>
      </w:r>
      <w:r>
        <w:t xml:space="preserve"> evaluating the effectiveness of controls</w:t>
      </w:r>
      <w:r w:rsidRPr="004B0A61">
        <w:t xml:space="preserve"> are underway</w:t>
      </w:r>
      <w:r>
        <w:t xml:space="preserve"> </w:t>
      </w:r>
      <w:proofErr w:type="gramStart"/>
      <w:r>
        <w:t>in order to</w:t>
      </w:r>
      <w:proofErr w:type="gramEnd"/>
      <w:r>
        <w:t xml:space="preserve"> inform the CBP partnership as to whether it is appropriate/necessary</w:t>
      </w:r>
      <w:r w:rsidRPr="004B0A61">
        <w:t xml:space="preserve"> to modify existing, or approve new, nutrient </w:t>
      </w:r>
      <w:r>
        <w:t xml:space="preserve">and </w:t>
      </w:r>
      <w:r w:rsidRPr="004B0A61">
        <w:t>sediment controls</w:t>
      </w:r>
      <w:r>
        <w:t xml:space="preserve"> and how the implementation of those controls are accounted</w:t>
      </w:r>
      <w:r w:rsidRPr="004B0A61">
        <w:t xml:space="preserve"> for by the CBP </w:t>
      </w:r>
      <w:r>
        <w:t xml:space="preserve">partnership </w:t>
      </w:r>
      <w:r w:rsidRPr="004B0A61">
        <w:t>model</w:t>
      </w:r>
      <w:r>
        <w:t>ing tools</w:t>
      </w:r>
      <w:r w:rsidRPr="004B0A61">
        <w:t>.</w:t>
      </w:r>
    </w:p>
    <w:p w14:paraId="3DFB4BC0" w14:textId="6D9345CD" w:rsidR="00915E39" w:rsidRDefault="00135D94" w:rsidP="00135D94">
      <w:pPr>
        <w:pStyle w:val="BodyText"/>
      </w:pPr>
      <w:r w:rsidRPr="00650BDD">
        <w:rPr>
          <w:rStyle w:val="Italic"/>
        </w:rPr>
        <w:t>Modeled Loads</w:t>
      </w:r>
      <w:r w:rsidRPr="00650BDD">
        <w:t>:</w:t>
      </w:r>
      <w:r>
        <w:t xml:space="preserve"> The CBP partners use a suite of computer models to project pollutant loads and flow. The CBP modeling framework is designed to address questions of how Chesapeake Bay water quality will respond to changes in watershed and airshed management actions, which can inform decision-making for reducing pollution and meeting applicable water quality standards. These modeling tools are also used to track and quantify nutrient and sediment loads as WIP implementation progress</w:t>
      </w:r>
      <w:r w:rsidR="000A08A6">
        <w:t>es</w:t>
      </w:r>
      <w:r>
        <w:t xml:space="preserve">. The estimated modeled loads, together with relevant monitoring data, </w:t>
      </w:r>
      <w:proofErr w:type="spellStart"/>
      <w:ins w:id="914" w:author="Michelle Williams" w:date="2018-08-29T15:41:00Z">
        <w:r w:rsidR="00475E32">
          <w:t>are</w:t>
        </w:r>
      </w:ins>
      <w:del w:id="915" w:author="Michelle Williams" w:date="2018-08-29T15:40:00Z">
        <w:r w:rsidDel="00475E32">
          <w:delText xml:space="preserve">will be </w:delText>
        </w:r>
      </w:del>
      <w:r>
        <w:t>used</w:t>
      </w:r>
      <w:proofErr w:type="spellEnd"/>
      <w:r>
        <w:t xml:space="preserve"> to track progress with achieving the 2017 </w:t>
      </w:r>
      <w:r w:rsidR="000A08A6">
        <w:t xml:space="preserve">(and 2025) </w:t>
      </w:r>
      <w:r>
        <w:t>WIP outcome</w:t>
      </w:r>
      <w:r w:rsidR="000A08A6">
        <w:t>. USGS and the modeling w</w:t>
      </w:r>
      <w:r>
        <w:t xml:space="preserve">orkgroup are currently </w:t>
      </w:r>
      <w:proofErr w:type="spellStart"/>
      <w:ins w:id="916" w:author="Michelle Williams" w:date="2018-08-29T15:41:00Z">
        <w:r w:rsidR="00475E32">
          <w:t>enhancing</w:t>
        </w:r>
      </w:ins>
      <w:del w:id="917" w:author="Michelle Williams" w:date="2018-08-29T15:41:00Z">
        <w:r w:rsidDel="00475E32">
          <w:delText xml:space="preserve">developing </w:delText>
        </w:r>
      </w:del>
      <w:r>
        <w:t>techniques</w:t>
      </w:r>
      <w:proofErr w:type="spellEnd"/>
      <w:r>
        <w:t xml:space="preserve"> to better compare modeled nutrient and sediment load data with that of monitored loads.</w:t>
      </w:r>
    </w:p>
    <w:p w14:paraId="43A9D1AB" w14:textId="150888D6" w:rsidR="00C81529" w:rsidRDefault="00065023" w:rsidP="00D74C17">
      <w:pPr>
        <w:pStyle w:val="subhead"/>
      </w:pPr>
      <w:r w:rsidRPr="00065023">
        <w:t>2025 WIP Outcome</w:t>
      </w:r>
    </w:p>
    <w:p w14:paraId="4880A107" w14:textId="4EB214F4" w:rsidR="000C1E0D" w:rsidRDefault="000C1E0D" w:rsidP="000C1E0D">
      <w:pPr>
        <w:pStyle w:val="BodyText"/>
      </w:pPr>
      <w:r w:rsidRPr="00650BDD">
        <w:rPr>
          <w:rStyle w:val="Italic"/>
        </w:rPr>
        <w:t>Midpoint Assessment</w:t>
      </w:r>
      <w:r>
        <w:t>: In addition to assessing progress towards meeting the 2017 WIP outcome, the midpoint assessment will also include an evaluation of the current science to</w:t>
      </w:r>
      <w:r w:rsidR="000A08A6">
        <w:t xml:space="preserve"> inform and</w:t>
      </w:r>
      <w:r>
        <w:t xml:space="preserve"> improve the implementation strategies in the Phase III WIPs. The midpoint assessment includes the enhancement of the modeling tools by the CBP partners, led by the Modeling Workgroup, to incorporate the latest science. Specifically, the Modeling Workgroup is charged with revising the watershed modeling system </w:t>
      </w:r>
      <w:r>
        <w:lastRenderedPageBreak/>
        <w:t>structure to improve transparency, accuracy and confidence. Improved accuracy</w:t>
      </w:r>
      <w:proofErr w:type="gramStart"/>
      <w:r>
        <w:t>, in particular, encompasses</w:t>
      </w:r>
      <w:proofErr w:type="gramEnd"/>
      <w:r>
        <w:t xml:space="preserve"> the incorporation of more refined local land use data.</w:t>
      </w:r>
      <w:ins w:id="918" w:author="Michelle Williams" w:date="2018-08-29T15:41:00Z">
        <w:r w:rsidR="00475E32">
          <w:t xml:space="preserve"> </w:t>
        </w:r>
      </w:ins>
    </w:p>
    <w:p w14:paraId="4C7AAA12" w14:textId="18DB5EF1" w:rsidR="002A627F" w:rsidRDefault="002A627F" w:rsidP="002A627F">
      <w:pPr>
        <w:pStyle w:val="subhead"/>
      </w:pPr>
      <w:commentRangeStart w:id="919"/>
      <w:commentRangeStart w:id="920"/>
      <w:r w:rsidRPr="00102861">
        <w:t>Water Quality Standards Attainment &amp; Monitoring Outcome</w:t>
      </w:r>
      <w:commentRangeEnd w:id="919"/>
      <w:r w:rsidR="00162D38">
        <w:rPr>
          <w:rStyle w:val="CommentReference"/>
          <w:rFonts w:ascii="Calibri" w:eastAsia="Calibri" w:hAnsi="Calibri"/>
          <w:b w:val="0"/>
          <w:color w:val="000000"/>
        </w:rPr>
        <w:commentReference w:id="919"/>
      </w:r>
      <w:commentRangeEnd w:id="920"/>
      <w:r w:rsidR="00F43DD9">
        <w:rPr>
          <w:rStyle w:val="CommentReference"/>
          <w:rFonts w:ascii="Calibri" w:eastAsia="Calibri" w:hAnsi="Calibri"/>
          <w:b w:val="0"/>
          <w:color w:val="000000"/>
        </w:rPr>
        <w:commentReference w:id="920"/>
      </w:r>
    </w:p>
    <w:p w14:paraId="73DB8DEF" w14:textId="77777777" w:rsidR="001F2423" w:rsidRDefault="00527208" w:rsidP="00527208">
      <w:pPr>
        <w:pStyle w:val="BodyText"/>
        <w:rPr>
          <w:ins w:id="921" w:author="Peter Tango" w:date="2018-08-28T14:21:00Z"/>
        </w:rPr>
      </w:pPr>
      <w:r w:rsidRPr="004B0A61">
        <w:t>The CBP has extensive tidal and nontidal monitoring networks, which are used to (1) measure nitrogen, phosphorus and sediment in the watershed</w:t>
      </w:r>
      <w:r>
        <w:t>;</w:t>
      </w:r>
      <w:r w:rsidRPr="004B0A61">
        <w:t xml:space="preserve"> (2) assess conditions in tidal waters relative to established water</w:t>
      </w:r>
      <w:r w:rsidR="000A08A6">
        <w:t xml:space="preserve"> </w:t>
      </w:r>
      <w:r w:rsidRPr="004B0A61">
        <w:t>quality standards</w:t>
      </w:r>
      <w:r>
        <w:t>;</w:t>
      </w:r>
      <w:r w:rsidRPr="004B0A61">
        <w:t xml:space="preserve"> and (3) evaluate tidal habitat conditions and living resource populations and health.</w:t>
      </w:r>
      <w:ins w:id="922" w:author="Peter Tango [2]" w:date="2018-08-13T10:46:00Z">
        <w:r w:rsidR="00C727A2">
          <w:t xml:space="preserve"> </w:t>
        </w:r>
      </w:ins>
      <w:ins w:id="923" w:author="Peter Tango" w:date="2018-08-28T14:10:00Z">
        <w:r w:rsidR="00CD652E">
          <w:t xml:space="preserve"> </w:t>
        </w:r>
      </w:ins>
    </w:p>
    <w:p w14:paraId="6171FEB6" w14:textId="563E7184" w:rsidR="004069BD" w:rsidRDefault="00A702ED" w:rsidP="00527208">
      <w:pPr>
        <w:pStyle w:val="BodyText"/>
      </w:pPr>
      <w:ins w:id="924" w:author="Peter Tango" w:date="2018-08-28T14:11:00Z">
        <w:r>
          <w:t>Gaps in achieving</w:t>
        </w:r>
      </w:ins>
      <w:ins w:id="925" w:author="Peter Tango" w:date="2018-08-28T14:10:00Z">
        <w:r w:rsidR="00CD652E">
          <w:t xml:space="preserve"> the recommended levels of monitoring </w:t>
        </w:r>
      </w:ins>
      <w:ins w:id="926" w:author="Peter Tango" w:date="2018-08-28T14:12:00Z">
        <w:r>
          <w:t xml:space="preserve">for complete water quality standards attainment assessments </w:t>
        </w:r>
      </w:ins>
      <w:ins w:id="927" w:author="Peter Tango" w:date="2018-08-28T14:10:00Z">
        <w:r w:rsidR="00CD652E">
          <w:t>have been identified in the program</w:t>
        </w:r>
      </w:ins>
      <w:ins w:id="928" w:author="Peter Tango" w:date="2018-08-28T14:12:00Z">
        <w:r>
          <w:t>. Nontidal network priorities need to be revisited for station densities and distribution.</w:t>
        </w:r>
      </w:ins>
      <w:ins w:id="929" w:author="Peter Tango" w:date="2018-08-28T14:10:00Z">
        <w:r>
          <w:t xml:space="preserve"> STAR and its workgroups are coordinating to address gaps </w:t>
        </w:r>
      </w:ins>
      <w:ins w:id="930" w:author="Peter Tango" w:date="2018-08-28T14:19:00Z">
        <w:r>
          <w:t xml:space="preserve">and </w:t>
        </w:r>
      </w:ins>
      <w:ins w:id="931" w:author="Peter Tango" w:date="2018-08-28T14:10:00Z">
        <w:r>
          <w:t xml:space="preserve">improve spatial and temporal resolution of the assessments. </w:t>
        </w:r>
      </w:ins>
      <w:ins w:id="932" w:author="Peter Tango" w:date="2018-08-28T14:21:00Z">
        <w:r w:rsidR="001F2423">
          <w:t>Analysis and synthesis</w:t>
        </w:r>
      </w:ins>
      <w:ins w:id="933" w:author="Peter Tango" w:date="2018-08-28T14:22:00Z">
        <w:r w:rsidR="001F2423">
          <w:t xml:space="preserve"> of the watershed and bay monitoring results</w:t>
        </w:r>
      </w:ins>
      <w:ins w:id="934" w:author="Peter Tango" w:date="2018-08-28T14:21:00Z">
        <w:r w:rsidR="001F2423">
          <w:t xml:space="preserve"> are essential to </w:t>
        </w:r>
      </w:ins>
      <w:ins w:id="935" w:author="Peter Tango" w:date="2018-08-28T14:22:00Z">
        <w:r w:rsidR="001F2423">
          <w:t xml:space="preserve">understanding and </w:t>
        </w:r>
      </w:ins>
      <w:ins w:id="936" w:author="Peter Tango" w:date="2018-08-28T14:21:00Z">
        <w:r w:rsidR="001F2423">
          <w:t xml:space="preserve">communicating </w:t>
        </w:r>
      </w:ins>
      <w:proofErr w:type="gramStart"/>
      <w:ins w:id="937" w:author="Peter Tango" w:date="2018-08-28T14:22:00Z">
        <w:r w:rsidR="001F2423">
          <w:t>change</w:t>
        </w:r>
      </w:ins>
      <w:ins w:id="938" w:author="Peter Tango" w:date="2018-08-28T14:23:00Z">
        <w:r w:rsidR="001F2423">
          <w:t xml:space="preserve">s </w:t>
        </w:r>
      </w:ins>
      <w:ins w:id="939" w:author="Peter Tango" w:date="2018-08-28T14:22:00Z">
        <w:r w:rsidR="001F2423">
          <w:t xml:space="preserve"> through</w:t>
        </w:r>
        <w:proofErr w:type="gramEnd"/>
        <w:r w:rsidR="001F2423">
          <w:t xml:space="preserve"> time that supports </w:t>
        </w:r>
      </w:ins>
      <w:ins w:id="940" w:author="Peter Tango" w:date="2018-08-28T14:23:00Z">
        <w:r w:rsidR="001F2423">
          <w:t xml:space="preserve">decision-making and </w:t>
        </w:r>
      </w:ins>
      <w:ins w:id="941" w:author="Peter Tango" w:date="2018-08-28T14:22:00Z">
        <w:r w:rsidR="001F2423">
          <w:t>adaptive management.</w:t>
        </w:r>
      </w:ins>
    </w:p>
    <w:p w14:paraId="1F787F39" w14:textId="428FF423" w:rsidR="004069BD" w:rsidDel="00840A06" w:rsidRDefault="00527208" w:rsidP="00527208">
      <w:pPr>
        <w:pStyle w:val="BodyText"/>
        <w:rPr>
          <w:moveFrom w:id="942" w:author="Peter Tango" w:date="2018-08-28T13:56:00Z"/>
        </w:rPr>
      </w:pPr>
      <w:moveFromRangeStart w:id="943" w:author="Peter Tango" w:date="2018-08-28T13:56:00Z" w:name="move523227891"/>
      <w:moveFrom w:id="944" w:author="Peter Tango" w:date="2018-08-28T13:56:00Z">
        <w:r w:rsidDel="00840A06">
          <w:t>In addition, two types of air deposition are monitored daily and tracked through the CBP models. The first is wet deposition, which occurs during precipitation events and contributes only to nitrogen loads during days of rain or snow. The other is dry deposition, which occurs continuously and is input at a constant rate daily into the Bay Watershed and Bay Water Quality models.</w:t>
        </w:r>
      </w:moveFrom>
    </w:p>
    <w:p w14:paraId="07E1FCC8" w14:textId="335334B6" w:rsidR="004069BD" w:rsidDel="00840A06" w:rsidRDefault="00527208" w:rsidP="00527208">
      <w:pPr>
        <w:pStyle w:val="BodyText"/>
        <w:rPr>
          <w:moveFrom w:id="945" w:author="Peter Tango" w:date="2018-08-28T13:56:00Z"/>
        </w:rPr>
      </w:pPr>
      <w:moveFrom w:id="946" w:author="Peter Tango" w:date="2018-08-28T13:56:00Z">
        <w:r w:rsidRPr="004B0A61" w:rsidDel="00840A06">
          <w:t xml:space="preserve">The CBP </w:t>
        </w:r>
        <w:r w:rsidDel="00840A06">
          <w:t xml:space="preserve">partnership </w:t>
        </w:r>
        <w:r w:rsidRPr="004B0A61" w:rsidDel="00840A06">
          <w:t>also has a basinwide reporting process for tracking implementation of management practices. Many of these monitoring and assessment activities are coordinated through and provided by the CBP</w:t>
        </w:r>
        <w:r w:rsidDel="00840A06">
          <w:t>’s</w:t>
        </w:r>
        <w:r w:rsidRPr="004B0A61" w:rsidDel="00840A06">
          <w:t xml:space="preserve"> STAR team and partner science entities. The CBP</w:t>
        </w:r>
        <w:r w:rsidDel="00840A06">
          <w:t xml:space="preserve"> partnership</w:t>
        </w:r>
        <w:r w:rsidRPr="004B0A61" w:rsidDel="00840A06">
          <w:t xml:space="preserve">, through </w:t>
        </w:r>
        <w:r w:rsidDel="00840A06">
          <w:t>S</w:t>
        </w:r>
        <w:r w:rsidRPr="004B0A61" w:rsidDel="00840A06">
          <w:t>TAC, conducted a review of its monitoring programs in 2009 to better align efforts with the</w:t>
        </w:r>
        <w:r w:rsidDel="00840A06">
          <w:t xml:space="preserve"> implementation of the Bay TMDL and WIPs</w:t>
        </w:r>
        <w:r w:rsidRPr="004B0A61" w:rsidDel="00840A06">
          <w:t xml:space="preserve"> and plans </w:t>
        </w:r>
        <w:r w:rsidDel="00840A06">
          <w:t xml:space="preserve">for </w:t>
        </w:r>
        <w:r w:rsidRPr="004B0A61" w:rsidDel="00840A06">
          <w:t xml:space="preserve">future evaluation to determine if changes </w:t>
        </w:r>
        <w:r w:rsidDel="00840A06">
          <w:t xml:space="preserve">in the monitoring programs are </w:t>
        </w:r>
        <w:r w:rsidRPr="004B0A61" w:rsidDel="00840A06">
          <w:t>need</w:t>
        </w:r>
        <w:r w:rsidDel="00840A06">
          <w:t>ed and</w:t>
        </w:r>
        <w:r w:rsidRPr="004B0A61" w:rsidDel="00840A06">
          <w:t xml:space="preserve"> to address the goal teams</w:t>
        </w:r>
        <w:r w:rsidDel="00840A06">
          <w:t>’ needs</w:t>
        </w:r>
        <w:r w:rsidRPr="004B0A61" w:rsidDel="00840A06">
          <w:t xml:space="preserve">. Findings </w:t>
        </w:r>
        <w:r w:rsidDel="00840A06">
          <w:t>from this 2009 review</w:t>
        </w:r>
        <w:r w:rsidRPr="004B0A61" w:rsidDel="00840A06">
          <w:t xml:space="preserve"> will be used to improve</w:t>
        </w:r>
        <w:r w:rsidDel="00840A06">
          <w:t xml:space="preserve"> </w:t>
        </w:r>
        <w:r w:rsidRPr="004B0A61" w:rsidDel="00840A06">
          <w:t>CBP model simulat</w:t>
        </w:r>
        <w:r w:rsidDel="00840A06">
          <w:t>ions to inform the development of the</w:t>
        </w:r>
        <w:r w:rsidRPr="005B326D" w:rsidDel="00840A06">
          <w:t xml:space="preserve"> </w:t>
        </w:r>
        <w:r w:rsidDel="00840A06">
          <w:t>Bay jurisdictions’ Phase III</w:t>
        </w:r>
        <w:r w:rsidRPr="004B0A61" w:rsidDel="00840A06">
          <w:t xml:space="preserve"> WIPs by 201</w:t>
        </w:r>
        <w:r w:rsidDel="00840A06">
          <w:t>8</w:t>
        </w:r>
        <w:r w:rsidRPr="004B0A61" w:rsidDel="00840A06">
          <w:t>.</w:t>
        </w:r>
      </w:moveFrom>
    </w:p>
    <w:p w14:paraId="32D5F455" w14:textId="5C69371E" w:rsidR="002A627F" w:rsidDel="00840A06" w:rsidRDefault="00527208" w:rsidP="002610D8">
      <w:pPr>
        <w:pStyle w:val="BodyTextbeforebullet"/>
        <w:rPr>
          <w:moveFrom w:id="947" w:author="Peter Tango" w:date="2018-08-28T13:56:00Z"/>
        </w:rPr>
      </w:pPr>
      <w:moveFrom w:id="948" w:author="Peter Tango" w:date="2018-08-28T13:56:00Z">
        <w:r w:rsidRPr="004B0A61" w:rsidDel="00840A06">
          <w:t>STAR is working with the WQGIT to develop an approach to integrate three key pieces of related water</w:t>
        </w:r>
        <w:r w:rsidDel="00840A06">
          <w:t xml:space="preserve"> </w:t>
        </w:r>
        <w:r w:rsidRPr="004B0A61" w:rsidDel="00840A06">
          <w:t>quality information to better assess and communicate progress toward the Bay TMDL and associated water</w:t>
        </w:r>
        <w:r w:rsidDel="00840A06">
          <w:t xml:space="preserve"> </w:t>
        </w:r>
        <w:r w:rsidRPr="004B0A61" w:rsidDel="00840A06">
          <w:t>quality standards including:</w:t>
        </w:r>
      </w:moveFrom>
    </w:p>
    <w:p w14:paraId="31DCFDBE" w14:textId="013B5413" w:rsidR="001C6612" w:rsidRPr="001C6612" w:rsidDel="00840A06" w:rsidRDefault="001C6612" w:rsidP="001C6612">
      <w:pPr>
        <w:pStyle w:val="Bullet"/>
        <w:rPr>
          <w:moveFrom w:id="949" w:author="Peter Tango" w:date="2018-08-28T13:56:00Z"/>
        </w:rPr>
      </w:pPr>
      <w:moveFrom w:id="950" w:author="Peter Tango" w:date="2018-08-28T13:56:00Z">
        <w:r w:rsidRPr="001C6612" w:rsidDel="00840A06">
          <w:t>Reductions of nitrogen, phosphorus and sediment by source, jurisdiction and overall load reduction associated with the implementation of BMPs. These load reductions are estimates from the CBP models based on BMP implementation data submitted by the jurisdictions.</w:t>
        </w:r>
      </w:moveFrom>
    </w:p>
    <w:p w14:paraId="05FF3CD7" w14:textId="0165E764" w:rsidR="001C6612" w:rsidRPr="001C6612" w:rsidDel="00840A06" w:rsidRDefault="001C6612" w:rsidP="001C6612">
      <w:pPr>
        <w:pStyle w:val="Bullet"/>
        <w:rPr>
          <w:moveFrom w:id="951" w:author="Peter Tango" w:date="2018-08-28T13:56:00Z"/>
        </w:rPr>
      </w:pPr>
      <w:moveFrom w:id="952" w:author="Peter Tango" w:date="2018-08-28T13:56:00Z">
        <w:r w:rsidRPr="001C6612" w:rsidDel="00840A06">
          <w:t>Changes of in-stream nitrogen, phosphorus and sediment concentrations and loads as estimated by flow-adjusted trends of nitrogen, phosphorus and sediment. These estimates show long-term (25 year) and shorter term (10 year) changes by normalizing the annual effects of streamflow variability. The normalized estimates are based on monitoring data collected as part of the CBP nontidal water quality monitoring program.</w:t>
        </w:r>
      </w:moveFrom>
    </w:p>
    <w:p w14:paraId="747E458D" w14:textId="3B9C9B36" w:rsidR="001669B4" w:rsidRDefault="001C6612" w:rsidP="001C6612">
      <w:pPr>
        <w:pStyle w:val="Bullet"/>
      </w:pPr>
      <w:moveFrom w:id="953" w:author="Peter Tango" w:date="2018-08-28T13:56:00Z">
        <w:r w:rsidRPr="001C6612" w:rsidDel="00840A06">
          <w:t>Attainment of Chesapeake water quality standards for dissolved oxygen, chlorophyll-a, water clarity/SAV standards. Attainment of these standards is based primarily on results from the CBP tidal water quality monitoring program.</w:t>
        </w:r>
      </w:moveFrom>
      <w:moveFromRangeEnd w:id="943"/>
    </w:p>
    <w:p w14:paraId="5A2DC6AE" w14:textId="717CAFBD" w:rsidR="004069BD" w:rsidDel="00A702ED" w:rsidRDefault="00E66CAC" w:rsidP="00E66CAC">
      <w:pPr>
        <w:pStyle w:val="BodyText"/>
        <w:rPr>
          <w:del w:id="954" w:author="Peter Tango" w:date="2018-08-28T14:15:00Z"/>
        </w:rPr>
      </w:pPr>
      <w:del w:id="955" w:author="Peter Tango" w:date="2018-08-28T14:15:00Z">
        <w:r w:rsidDel="00A702ED">
          <w:lastRenderedPageBreak/>
          <w:delText xml:space="preserve">The WQGIT and STAR also are enhancing the monitoring and analysis </w:delText>
        </w:r>
        <w:r w:rsidRPr="004B0A61" w:rsidDel="00A702ED">
          <w:delText>to address the factors affecting annual loads, responses in living resources, and efforts underway to improve monitoring programs</w:delText>
        </w:r>
        <w:r w:rsidDel="00A702ED">
          <w:delText xml:space="preserve">, </w:delText>
        </w:r>
        <w:r w:rsidRPr="004B0A61" w:rsidDel="00A702ED">
          <w:delText>includ</w:delText>
        </w:r>
        <w:r w:rsidDel="00A702ED">
          <w:delText>ing</w:delText>
        </w:r>
        <w:r w:rsidRPr="004B0A61" w:rsidDel="00A702ED">
          <w:delText>:</w:delText>
        </w:r>
      </w:del>
    </w:p>
    <w:p w14:paraId="72361241" w14:textId="0AB43FF3" w:rsidR="00E66CAC" w:rsidDel="00A702ED" w:rsidRDefault="00E66CAC" w:rsidP="002610D8">
      <w:pPr>
        <w:pStyle w:val="BodyTextIndent"/>
        <w:spacing w:after="40"/>
        <w:rPr>
          <w:del w:id="956" w:author="Peter Tango" w:date="2018-08-28T14:15:00Z"/>
        </w:rPr>
      </w:pPr>
      <w:del w:id="957" w:author="Peter Tango" w:date="2018-08-28T14:15:00Z">
        <w:r w:rsidRPr="00031C76" w:rsidDel="00A702ED">
          <w:rPr>
            <w:rStyle w:val="Italic"/>
          </w:rPr>
          <w:delText>Water Quality Monitoring System understanding</w:delText>
        </w:r>
        <w:r w:rsidRPr="004B0A61" w:rsidDel="00A702ED">
          <w:delText xml:space="preserve">: The CBP </w:delText>
        </w:r>
        <w:r w:rsidDel="00A702ED">
          <w:delText>partnership conducts</w:delText>
        </w:r>
        <w:r w:rsidRPr="004B0A61" w:rsidDel="00A702ED">
          <w:delText xml:space="preserve"> annual monitoring of river flow to the Bay to help explain yearly changes in DO, clarity/SAV, and chlorophyll-a conditions</w:delText>
        </w:r>
        <w:r w:rsidDel="00A702ED">
          <w:delText>.</w:delText>
        </w:r>
        <w:r w:rsidRPr="004B0A61" w:rsidDel="00A702ED">
          <w:delText xml:space="preserve"> </w:delText>
        </w:r>
        <w:r w:rsidDel="00A702ED">
          <w:delText>L</w:delText>
        </w:r>
        <w:r w:rsidRPr="004B0A61" w:rsidDel="00A702ED">
          <w:delText>iving resources monitoring is used to assess changes in populations of lower trophic levels (SAV and invertebrates) and fisheries (crabs, oysters and selected finfish species) that are dependent on habitat conditions.</w:delText>
        </w:r>
        <w:r w:rsidDel="00A702ED">
          <w:delText xml:space="preserve"> The CBP nontidal water quality monitoring program monitors nutrient and sediment at 1</w:delText>
        </w:r>
      </w:del>
      <w:ins w:id="958" w:author="Peter Tango [2]" w:date="2018-08-13T10:47:00Z">
        <w:del w:id="959" w:author="Peter Tango" w:date="2018-08-28T14:15:00Z">
          <w:r w:rsidR="00C727A2" w:rsidDel="00A702ED">
            <w:delText>1</w:delText>
          </w:r>
        </w:del>
      </w:ins>
      <w:del w:id="960" w:author="Peter Tango" w:date="2018-08-28T14:15:00Z">
        <w:r w:rsidDel="00A702ED">
          <w:delText>25 sites in the watershed to help document and understand the factors affecting the response to management practices.</w:delText>
        </w:r>
        <w:r w:rsidRPr="004B0A61" w:rsidDel="00A702ED">
          <w:delText xml:space="preserve"> </w:delText>
        </w:r>
        <w:r w:rsidDel="00A702ED">
          <w:delText>The WQGIT and STAR intend to</w:delText>
        </w:r>
        <w:r w:rsidRPr="004B0A61" w:rsidDel="00A702ED">
          <w:delText>:</w:delText>
        </w:r>
      </w:del>
    </w:p>
    <w:p w14:paraId="11AA9CF8" w14:textId="7A9D39E3" w:rsidR="004069BD" w:rsidDel="00A702ED" w:rsidRDefault="00C727A2" w:rsidP="00101AE8">
      <w:pPr>
        <w:pStyle w:val="Bullet"/>
        <w:rPr>
          <w:del w:id="961" w:author="Peter Tango" w:date="2018-08-28T14:15:00Z"/>
        </w:rPr>
      </w:pPr>
      <w:ins w:id="962" w:author="Peter Tango [2]" w:date="2018-08-13T10:47:00Z">
        <w:del w:id="963" w:author="Peter Tango" w:date="2018-08-28T14:15:00Z">
          <w:r w:rsidDel="00A702ED">
            <w:delText>Evolve the business strategy</w:delText>
          </w:r>
        </w:del>
      </w:ins>
      <w:ins w:id="964" w:author="Peter Tango [2]" w:date="2018-08-13T10:48:00Z">
        <w:del w:id="965" w:author="Peter Tango" w:date="2018-08-28T14:15:00Z">
          <w:r w:rsidDel="00A702ED">
            <w:delText xml:space="preserve"> supporting the water quality monitoring program</w:delText>
          </w:r>
        </w:del>
      </w:ins>
      <w:ins w:id="966" w:author="Peter Tango [2]" w:date="2018-08-13T10:47:00Z">
        <w:del w:id="967" w:author="Peter Tango" w:date="2018-08-28T14:15:00Z">
          <w:r w:rsidDel="00A702ED">
            <w:delText xml:space="preserve"> to sustain </w:delText>
          </w:r>
        </w:del>
      </w:ins>
      <w:ins w:id="968" w:author="Peter Tango [2]" w:date="2018-08-13T10:48:00Z">
        <w:del w:id="969" w:author="Peter Tango" w:date="2018-08-28T14:15:00Z">
          <w:r w:rsidDel="00A702ED">
            <w:delText xml:space="preserve">the work that provides </w:delText>
          </w:r>
        </w:del>
      </w:ins>
      <w:ins w:id="970" w:author="Peter Tango [2]" w:date="2018-08-13T10:47:00Z">
        <w:del w:id="971" w:author="Peter Tango" w:date="2018-08-28T14:15:00Z">
          <w:r w:rsidDel="00A702ED">
            <w:delText>existing outputs</w:delText>
          </w:r>
        </w:del>
      </w:ins>
      <w:ins w:id="972" w:author="Peter Tango [2]" w:date="2018-08-13T10:56:00Z">
        <w:del w:id="973" w:author="Peter Tango" w:date="2018-08-28T14:15:00Z">
          <w:r w:rsidR="002278B4" w:rsidDel="00A702ED">
            <w:delText xml:space="preserve"> and target growth opportunities</w:delText>
          </w:r>
        </w:del>
      </w:ins>
      <w:ins w:id="974" w:author="Peter Tango [2]" w:date="2018-08-13T10:49:00Z">
        <w:del w:id="975" w:author="Peter Tango" w:date="2018-08-28T14:15:00Z">
          <w:r w:rsidDel="00A702ED">
            <w:delText>. Recognizing that the tidal monitoring program operates at marginal needs for water quality standards attainment assessments</w:delText>
          </w:r>
        </w:del>
      </w:ins>
      <w:ins w:id="976" w:author="Peter Tango [2]" w:date="2018-08-13T10:51:00Z">
        <w:del w:id="977" w:author="Peter Tango" w:date="2018-08-28T14:15:00Z">
          <w:r w:rsidDel="00A702ED">
            <w:delText xml:space="preserve"> (USEPA 2003)</w:delText>
          </w:r>
        </w:del>
      </w:ins>
      <w:ins w:id="978" w:author="Peter Tango [2]" w:date="2018-08-13T10:49:00Z">
        <w:del w:id="979" w:author="Peter Tango" w:date="2018-08-28T14:15:00Z">
          <w:r w:rsidDel="00A702ED">
            <w:delText>,</w:delText>
          </w:r>
        </w:del>
      </w:ins>
      <w:ins w:id="980" w:author="Peter Tango [2]" w:date="2018-08-13T10:55:00Z">
        <w:del w:id="981" w:author="Peter Tango" w:date="2018-08-28T14:15:00Z">
          <w:r w:rsidDel="00A702ED">
            <w:delText xml:space="preserve"> and anticipated level funding future of monitoring,</w:delText>
          </w:r>
        </w:del>
      </w:ins>
      <w:ins w:id="982" w:author="Peter Tango [2]" w:date="2018-08-13T10:49:00Z">
        <w:del w:id="983" w:author="Peter Tango" w:date="2018-08-28T14:15:00Z">
          <w:r w:rsidDel="00A702ED">
            <w:delText xml:space="preserve"> further work to</w:delText>
          </w:r>
        </w:del>
      </w:ins>
      <w:ins w:id="984" w:author="Peter Tango [2]" w:date="2018-08-13T10:47:00Z">
        <w:del w:id="985" w:author="Peter Tango" w:date="2018-08-28T14:15:00Z">
          <w:r w:rsidDel="00A702ED">
            <w:delText xml:space="preserve"> </w:delText>
          </w:r>
        </w:del>
      </w:ins>
      <w:ins w:id="986" w:author="Peter Tango [2]" w:date="2018-08-13T10:51:00Z">
        <w:del w:id="987" w:author="Peter Tango" w:date="2018-08-28T14:15:00Z">
          <w:r w:rsidDel="00A702ED">
            <w:delText xml:space="preserve">evolve </w:delText>
          </w:r>
        </w:del>
      </w:ins>
      <w:ins w:id="988" w:author="Peter Tango [2]" w:date="2018-08-13T10:50:00Z">
        <w:del w:id="989" w:author="Peter Tango" w:date="2018-08-28T14:15:00Z">
          <w:r w:rsidDel="00A702ED">
            <w:delText xml:space="preserve">monitoring strategies that support </w:delText>
          </w:r>
        </w:del>
      </w:ins>
      <w:del w:id="990" w:author="Peter Tango" w:date="2018-08-28T14:15:00Z">
        <w:r w:rsidR="00101AE8" w:rsidRPr="004B0A61" w:rsidDel="00A702ED">
          <w:delText>E</w:delText>
        </w:r>
      </w:del>
      <w:ins w:id="991" w:author="Peter Tango [2]" w:date="2018-08-13T10:49:00Z">
        <w:del w:id="992" w:author="Peter Tango" w:date="2018-08-28T14:15:00Z">
          <w:r w:rsidDel="00A702ED">
            <w:delText>e</w:delText>
          </w:r>
        </w:del>
      </w:ins>
      <w:del w:id="993" w:author="Peter Tango" w:date="2018-08-28T14:15:00Z">
        <w:r w:rsidR="00101AE8" w:rsidRPr="004B0A61" w:rsidDel="00A702ED">
          <w:delText>nhance</w:delText>
        </w:r>
      </w:del>
      <w:ins w:id="994" w:author="Peter Tango [2]" w:date="2018-08-13T10:50:00Z">
        <w:del w:id="995" w:author="Peter Tango" w:date="2018-08-28T14:15:00Z">
          <w:r w:rsidDel="00A702ED">
            <w:delText>d</w:delText>
          </w:r>
        </w:del>
      </w:ins>
      <w:del w:id="996" w:author="Peter Tango" w:date="2018-08-28T14:15:00Z">
        <w:r w:rsidR="00101AE8" w:rsidRPr="004B0A61" w:rsidDel="00A702ED">
          <w:delText xml:space="preserve"> analysis of tidal monitoring data to assess progress toward water</w:delText>
        </w:r>
        <w:r w:rsidR="00101AE8" w:rsidDel="00A702ED">
          <w:delText xml:space="preserve"> </w:delText>
        </w:r>
        <w:r w:rsidR="00101AE8" w:rsidRPr="004B0A61" w:rsidDel="00A702ED">
          <w:delText>quality standards.</w:delText>
        </w:r>
      </w:del>
    </w:p>
    <w:p w14:paraId="4D5D7395" w14:textId="777A97F4" w:rsidR="00101AE8" w:rsidDel="00A702ED" w:rsidRDefault="00101AE8" w:rsidP="00101AE8">
      <w:pPr>
        <w:pStyle w:val="Bullet"/>
        <w:rPr>
          <w:del w:id="997" w:author="Peter Tango" w:date="2018-08-28T14:15:00Z"/>
        </w:rPr>
      </w:pPr>
      <w:del w:id="998" w:author="Peter Tango" w:date="2018-08-28T14:15:00Z">
        <w:r w:rsidRPr="004B0A61" w:rsidDel="00A702ED">
          <w:delText xml:space="preserve">Expand </w:delText>
        </w:r>
        <w:r w:rsidDel="00A702ED">
          <w:delText xml:space="preserve">the </w:delText>
        </w:r>
        <w:r w:rsidRPr="004B0A61" w:rsidDel="00A702ED">
          <w:delText xml:space="preserve">small watershed monitoring </w:delText>
        </w:r>
        <w:r w:rsidDel="00A702ED">
          <w:delText xml:space="preserve">network </w:delText>
        </w:r>
        <w:r w:rsidRPr="004B0A61" w:rsidDel="00A702ED">
          <w:delText xml:space="preserve">and assessment </w:delText>
        </w:r>
        <w:r w:rsidDel="00A702ED">
          <w:delText xml:space="preserve">of data </w:delText>
        </w:r>
        <w:r w:rsidRPr="004B0A61" w:rsidDel="00A702ED">
          <w:delText>to better evaluat</w:delText>
        </w:r>
        <w:r w:rsidDel="00A702ED">
          <w:delText>e</w:delText>
        </w:r>
        <w:r w:rsidRPr="004B0A61" w:rsidDel="00A702ED">
          <w:delText xml:space="preserve"> BMP efficiency</w:delText>
        </w:r>
        <w:r w:rsidDel="00A702ED">
          <w:delText>.</w:delText>
        </w:r>
      </w:del>
    </w:p>
    <w:p w14:paraId="1AD27BDA" w14:textId="79E10DA7" w:rsidR="004069BD" w:rsidDel="00A702ED" w:rsidRDefault="00101AE8" w:rsidP="00101AE8">
      <w:pPr>
        <w:pStyle w:val="Bullet"/>
        <w:rPr>
          <w:del w:id="999" w:author="Peter Tango" w:date="2018-08-28T14:15:00Z"/>
        </w:rPr>
      </w:pPr>
      <w:del w:id="1000" w:author="Peter Tango" w:date="2018-08-28T13:50:00Z">
        <w:r w:rsidDel="00840A06">
          <w:delText>Monitor</w:delText>
        </w:r>
      </w:del>
      <w:del w:id="1001" w:author="Peter Tango" w:date="2018-08-28T14:15:00Z">
        <w:r w:rsidDel="00A702ED">
          <w:delText xml:space="preserve"> shallow groundwater to understand the effect of septic systems on water </w:delText>
        </w:r>
        <w:commentRangeStart w:id="1002"/>
        <w:r w:rsidDel="00A702ED">
          <w:delText>quality</w:delText>
        </w:r>
        <w:commentRangeEnd w:id="1002"/>
        <w:r w:rsidR="00C727A2" w:rsidDel="00A702ED">
          <w:rPr>
            <w:rStyle w:val="CommentReference"/>
            <w:rFonts w:ascii="Calibri" w:eastAsia="Calibri" w:hAnsi="Calibri"/>
            <w:color w:val="000000"/>
            <w:lang w:eastAsia="en-US"/>
          </w:rPr>
          <w:commentReference w:id="1002"/>
        </w:r>
      </w:del>
      <w:del w:id="1003" w:author="Peter Tango" w:date="2018-08-28T13:51:00Z">
        <w:r w:rsidDel="00840A06">
          <w:delText>.</w:delText>
        </w:r>
      </w:del>
    </w:p>
    <w:p w14:paraId="3766B15B" w14:textId="3F5919ED" w:rsidR="00101AE8" w:rsidDel="00A702ED" w:rsidRDefault="00101AE8" w:rsidP="00101AE8">
      <w:pPr>
        <w:pStyle w:val="Bullet"/>
        <w:rPr>
          <w:del w:id="1004" w:author="Peter Tango" w:date="2018-08-28T14:15:00Z"/>
        </w:rPr>
      </w:pPr>
      <w:del w:id="1005" w:author="Peter Tango" w:date="2018-08-28T13:52:00Z">
        <w:r w:rsidDel="00840A06">
          <w:delText xml:space="preserve">Consider monitoring shallow groundwater </w:delText>
        </w:r>
      </w:del>
      <w:del w:id="1006" w:author="Peter Tango" w:date="2018-08-28T13:51:00Z">
        <w:r w:rsidDel="00840A06">
          <w:delText xml:space="preserve">to better understand contribution to surface-water loads and response time between BMP implementation and water quality </w:delText>
        </w:r>
        <w:commentRangeStart w:id="1007"/>
        <w:r w:rsidDel="00840A06">
          <w:delText>improvements</w:delText>
        </w:r>
      </w:del>
      <w:commentRangeEnd w:id="1007"/>
      <w:del w:id="1008" w:author="Peter Tango" w:date="2018-08-28T14:15:00Z">
        <w:r w:rsidR="00C727A2" w:rsidDel="00A702ED">
          <w:rPr>
            <w:rStyle w:val="CommentReference"/>
            <w:rFonts w:ascii="Calibri" w:eastAsia="Calibri" w:hAnsi="Calibri"/>
            <w:color w:val="000000"/>
            <w:lang w:eastAsia="en-US"/>
          </w:rPr>
          <w:commentReference w:id="1007"/>
        </w:r>
        <w:r w:rsidDel="00A702ED">
          <w:delText>.</w:delText>
        </w:r>
      </w:del>
    </w:p>
    <w:p w14:paraId="4E127B32" w14:textId="2D18D78E" w:rsidR="00101AE8" w:rsidDel="00A702ED" w:rsidRDefault="00101AE8" w:rsidP="00101AE8">
      <w:pPr>
        <w:pStyle w:val="Bullet"/>
        <w:rPr>
          <w:del w:id="1009" w:author="Peter Tango" w:date="2018-08-28T14:15:00Z"/>
        </w:rPr>
      </w:pPr>
      <w:del w:id="1010" w:author="Peter Tango" w:date="2018-08-28T14:15:00Z">
        <w:r w:rsidDel="00A702ED">
          <w:delText xml:space="preserve">Conduct an analysis of water quality changes to better understand and explain the factors affecting water quality response to BMPs and report findings. This analysis will evaluate how nutrient and sediment transport cause lag times between implementing practices and water quality changes. This analysis will build on the USGS </w:delText>
        </w:r>
        <w:r w:rsidRPr="004B0A61" w:rsidDel="00A702ED">
          <w:delText>report on lessons learned a</w:delText>
        </w:r>
        <w:r w:rsidDel="00A702ED">
          <w:delText>bout water quality improvements (2014 New Insights report).</w:delText>
        </w:r>
      </w:del>
    </w:p>
    <w:p w14:paraId="33B2AC21" w14:textId="30826A2E" w:rsidR="00036014" w:rsidRPr="00036014" w:rsidDel="00A702ED" w:rsidRDefault="00036014" w:rsidP="002610D8">
      <w:pPr>
        <w:pStyle w:val="BodyTextIndent"/>
        <w:rPr>
          <w:del w:id="1011" w:author="Peter Tango" w:date="2018-08-28T14:15:00Z"/>
        </w:rPr>
      </w:pPr>
      <w:del w:id="1012" w:author="Peter Tango" w:date="2018-08-28T14:15:00Z">
        <w:r w:rsidRPr="00031C76" w:rsidDel="00A702ED">
          <w:rPr>
            <w:rStyle w:val="Italic"/>
          </w:rPr>
          <w:delText>Monitored Loads and Trends</w:delText>
        </w:r>
        <w:r w:rsidRPr="008C5982" w:rsidDel="00A702ED">
          <w:delText xml:space="preserve">: </w:delText>
        </w:r>
        <w:r w:rsidRPr="004B0A61" w:rsidDel="00A702ED">
          <w:delText xml:space="preserve">The CBP partners and USGS operate the River-Input Stations to monitor and help assess annual loads of nitrogen, phosphorus and sediment to the Bay which are used to explain changes in estuary water quality conditions. New techniques are being developed to </w:delText>
        </w:r>
        <w:r w:rsidDel="00A702ED">
          <w:delText>improve comparison between</w:delText>
        </w:r>
        <w:r w:rsidRPr="004B0A61" w:rsidDel="00A702ED">
          <w:delText xml:space="preserve"> the </w:delText>
        </w:r>
        <w:r w:rsidDel="00A702ED">
          <w:delText>nitrogen</w:delText>
        </w:r>
        <w:r w:rsidRPr="004B0A61" w:rsidDel="00A702ED">
          <w:delText xml:space="preserve">, </w:delText>
        </w:r>
        <w:r w:rsidDel="00A702ED">
          <w:delText>phosphorus</w:delText>
        </w:r>
        <w:r w:rsidRPr="004B0A61" w:rsidDel="00A702ED">
          <w:delText xml:space="preserve"> and </w:delText>
        </w:r>
        <w:r w:rsidDel="00A702ED">
          <w:delText xml:space="preserve">sediment </w:delText>
        </w:r>
        <w:r w:rsidRPr="004B0A61" w:rsidDel="00A702ED">
          <w:delText xml:space="preserve">load data </w:delText>
        </w:r>
        <w:r w:rsidDel="00A702ED">
          <w:delText xml:space="preserve">collected from the monitoring stations </w:delText>
        </w:r>
        <w:r w:rsidRPr="004B0A61" w:rsidDel="00A702ED">
          <w:delText>to TMDL allocations</w:delText>
        </w:r>
        <w:r w:rsidDel="00A702ED">
          <w:delText>, which were established using the modeling tools</w:delText>
        </w:r>
        <w:r w:rsidRPr="004B0A61" w:rsidDel="00A702ED">
          <w:delText xml:space="preserve">. </w:delText>
        </w:r>
        <w:r w:rsidDel="00A702ED">
          <w:delText>These techniques will be implemented at additional sites in the CBP nontidal network w</w:delText>
        </w:r>
        <w:r w:rsidR="005E4E2E" w:rsidDel="00A702ED">
          <w:delText>h</w:delText>
        </w:r>
        <w:r w:rsidDel="00A702ED">
          <w:delText>ere possible.</w:delText>
        </w:r>
      </w:del>
    </w:p>
    <w:p w14:paraId="224B0707" w14:textId="77777777" w:rsidR="00441514" w:rsidRPr="000058C8" w:rsidRDefault="004E05C2" w:rsidP="004461AE">
      <w:pPr>
        <w:pStyle w:val="Heading1"/>
      </w:pPr>
      <w:r w:rsidRPr="000058C8">
        <w:t>Assessing Progress</w:t>
      </w:r>
    </w:p>
    <w:p w14:paraId="02D7F4DD" w14:textId="456E6943" w:rsidR="00112F8B" w:rsidRDefault="00112F8B" w:rsidP="00040882">
      <w:pPr>
        <w:pStyle w:val="BodyText"/>
      </w:pPr>
      <w:r w:rsidRPr="004B0A61">
        <w:t>The CBP accountability framework prov</w:t>
      </w:r>
      <w:r w:rsidR="005E4E2E">
        <w:t>ides the foundation to assess progress</w:t>
      </w:r>
      <w:r w:rsidRPr="004B0A61">
        <w:t xml:space="preserve"> toward</w:t>
      </w:r>
      <w:r w:rsidR="005E4E2E">
        <w:t>s</w:t>
      </w:r>
      <w:r w:rsidRPr="004B0A61">
        <w:t xml:space="preserve"> the </w:t>
      </w:r>
      <w:r w:rsidR="005E4E2E">
        <w:t xml:space="preserve">Bay </w:t>
      </w:r>
      <w:r w:rsidRPr="004B0A61">
        <w:t>TMDL and associated water</w:t>
      </w:r>
      <w:r>
        <w:t xml:space="preserve"> </w:t>
      </w:r>
      <w:r w:rsidRPr="004B0A61">
        <w:t xml:space="preserve">quality standards. </w:t>
      </w:r>
      <w:r>
        <w:t>The CBP partnership would be consulted on any proposed changes to the WIP Planning Targets, which provide for the watershed-wide distribution of load reductions. This is separate from any nitrogen-phosphorus and/or cross-basin exchanges within a state, which are the responsibility of that jurisdiction. Enhanced knowledge of management practices and their effects will be used primarily to refine individual jurisdiction strategies to achieve the 2017 and 2025 goals.</w:t>
      </w:r>
    </w:p>
    <w:p w14:paraId="31D976F6" w14:textId="77777777" w:rsidR="00112F8B" w:rsidRPr="00657B26" w:rsidRDefault="00112F8B" w:rsidP="00112F8B">
      <w:pPr>
        <w:pStyle w:val="subhead"/>
      </w:pPr>
      <w:commentRangeStart w:id="1013"/>
      <w:r w:rsidRPr="00657B26">
        <w:lastRenderedPageBreak/>
        <w:t>2017 WIP Outcome</w:t>
      </w:r>
      <w:commentRangeEnd w:id="1013"/>
      <w:r w:rsidR="00162D38">
        <w:rPr>
          <w:rStyle w:val="CommentReference"/>
          <w:rFonts w:ascii="Calibri" w:eastAsia="Calibri" w:hAnsi="Calibri"/>
          <w:b w:val="0"/>
          <w:color w:val="000000"/>
        </w:rPr>
        <w:commentReference w:id="1013"/>
      </w:r>
    </w:p>
    <w:p w14:paraId="74C38278" w14:textId="77777777" w:rsidR="005B0D46" w:rsidRDefault="00112F8B" w:rsidP="00F64554">
      <w:pPr>
        <w:pStyle w:val="BodyTextIndent"/>
        <w:rPr>
          <w:ins w:id="1014" w:author="Wagner, Alexandra" w:date="2018-08-02T09:05:00Z"/>
        </w:rPr>
      </w:pPr>
      <w:r w:rsidRPr="00657B26">
        <w:t>EPA will assess the jurisdictions’ progress toward reaching the Bay TMDL’s ultimate nitrogen, phosphorus and sediment reduction goals at least biennially using the jurisdictions’ two-year milestones commitments</w:t>
      </w:r>
      <w:r>
        <w:t xml:space="preserve">. </w:t>
      </w:r>
      <w:r w:rsidRPr="00657B26">
        <w:t xml:space="preserve">Every two years, the jurisdictions are expected to identify and commit to implement specific pollutant-reduction controls and actions in each of their successive </w:t>
      </w:r>
      <w:r>
        <w:t>two</w:t>
      </w:r>
      <w:r w:rsidRPr="00657B26">
        <w:t xml:space="preserve">-year milestone periods. Under the Executive Order, the federal government also has been committing to two-year milestones. EPA will measure progress towards achieving the 2017 and 2025 WIP outcomes annually by running implementation data collected from the jurisdictions through the </w:t>
      </w:r>
      <w:r w:rsidR="005E4E2E">
        <w:t xml:space="preserve">CBP </w:t>
      </w:r>
      <w:r w:rsidRPr="00657B26">
        <w:t>partnership’s modeling tools.</w:t>
      </w:r>
    </w:p>
    <w:p w14:paraId="0D280E39" w14:textId="67610A90" w:rsidR="00153896" w:rsidRPr="00657B26" w:rsidDel="006F4D94" w:rsidRDefault="00A026FC">
      <w:pPr>
        <w:pStyle w:val="BodyText"/>
        <w:ind w:left="360"/>
        <w:rPr>
          <w:del w:id="1015" w:author="Wagner, Alexandra" w:date="2018-08-02T09:36:00Z"/>
        </w:rPr>
        <w:pPrChange w:id="1016" w:author="Wagner, Alexandra" w:date="2018-08-02T09:36:00Z">
          <w:pPr>
            <w:pStyle w:val="BodyTextIndent"/>
          </w:pPr>
        </w:pPrChange>
      </w:pPr>
      <w:ins w:id="1017" w:author="Wagner, Alexandra" w:date="2018-08-02T09:28:00Z">
        <w:r>
          <w:t>While the Chesapeake Bay Partnership exceeded the 60% goals for reducing phosphorus and sediment, it fell short of the 2017 target for reducing nitrogen by 15 million pounds. The implementation of BMPs specifically in the agricultural and urban sectors will need to accelerate to close this gap.</w:t>
        </w:r>
        <w:del w:id="1018" w:author="Michelle Williams" w:date="2018-10-03T15:44:00Z">
          <w:r w:rsidR="006F4D94" w:rsidDel="00915E39">
            <w:delText xml:space="preserve"> EPA will focus on </w:delText>
          </w:r>
        </w:del>
      </w:ins>
      <w:ins w:id="1019" w:author="Wagner, Alexandra" w:date="2018-08-02T09:29:00Z">
        <w:del w:id="1020" w:author="Michelle Williams" w:date="2018-10-03T15:44:00Z">
          <w:r w:rsidR="006F4D94" w:rsidDel="00915E39">
            <w:delText xml:space="preserve">the agricultural sector for Delaware and Pennsylvania; urban and suburban sector for Maryland and Pennsylvania; wastewater sector for New York; and </w:delText>
          </w:r>
        </w:del>
      </w:ins>
      <w:ins w:id="1021" w:author="Wagner, Alexandra" w:date="2018-08-02T09:37:00Z">
        <w:del w:id="1022" w:author="Michelle Williams" w:date="2018-10-03T15:44:00Z">
          <w:r w:rsidR="006F4D94" w:rsidDel="00915E39">
            <w:delText>trading and offsets for Pennsylvania</w:delText>
          </w:r>
        </w:del>
      </w:ins>
      <w:ins w:id="1023" w:author="Wagner, Alexandra" w:date="2018-08-02T10:05:00Z">
        <w:r w:rsidR="00F0691C">
          <w:t>.</w:t>
        </w:r>
      </w:ins>
      <w:ins w:id="1024" w:author="Wagner, Alexandra" w:date="2018-08-02T09:38:00Z">
        <w:r w:rsidR="006F4D94">
          <w:rPr>
            <w:rStyle w:val="FootnoteReference"/>
          </w:rPr>
          <w:footnoteReference w:id="31"/>
        </w:r>
      </w:ins>
    </w:p>
    <w:p w14:paraId="1566AF3C" w14:textId="77777777" w:rsidR="00112F8B" w:rsidRPr="00657B26" w:rsidRDefault="00112F8B" w:rsidP="00F64554">
      <w:pPr>
        <w:pStyle w:val="BodyTextIndent"/>
      </w:pPr>
      <w:r w:rsidRPr="00657B26">
        <w:t>When assessing two-year milestone commitments, EPA evaluates whether proposed actions, controls and practices would result in estimated loads at the jurisdiction scale that will put the jurisdiction on track towards meeting its 2017 and 2025 goals. EPA uses the reported BMP data and the Chesapeake Bay Watershed Model to assess the jurisdictions’ progress towards meeting the target allocations</w:t>
      </w:r>
      <w:r>
        <w:t xml:space="preserve">. </w:t>
      </w:r>
      <w:r w:rsidRPr="00657B26">
        <w:t>EPA also assesses the jurisdictions’ and Federal Agencies’ progress towards meeting its programmatic milestones (e.g., promulgation of new laws, implementation of regulations, policy development, permit issuance, compliance and enforcement commitments, etc.) at least biennially</w:t>
      </w:r>
      <w:r>
        <w:t>.</w:t>
      </w:r>
    </w:p>
    <w:p w14:paraId="1F5D5BF4" w14:textId="77777777" w:rsidR="00112F8B" w:rsidRPr="00657B26" w:rsidRDefault="00112F8B" w:rsidP="00112F8B">
      <w:pPr>
        <w:pStyle w:val="subhead"/>
      </w:pPr>
      <w:commentRangeStart w:id="1026"/>
      <w:r w:rsidRPr="00657B26">
        <w:t>2025 WIP Outcome</w:t>
      </w:r>
      <w:commentRangeEnd w:id="1026"/>
      <w:r w:rsidR="00162D38">
        <w:rPr>
          <w:rStyle w:val="CommentReference"/>
          <w:rFonts w:ascii="Calibri" w:eastAsia="Calibri" w:hAnsi="Calibri"/>
          <w:b w:val="0"/>
          <w:color w:val="000000"/>
        </w:rPr>
        <w:commentReference w:id="1026"/>
      </w:r>
    </w:p>
    <w:p w14:paraId="5B9D5A3C" w14:textId="1995DDB4" w:rsidR="00112F8B" w:rsidRPr="00657B26" w:rsidRDefault="00112F8B" w:rsidP="00F64554">
      <w:pPr>
        <w:pStyle w:val="BodyTextIndent"/>
      </w:pPr>
      <w:r w:rsidRPr="00657B26">
        <w:t xml:space="preserve">As part of the midpoint assessment, EPA </w:t>
      </w:r>
      <w:del w:id="1027" w:author="Wagner, Alexandra" w:date="2018-08-02T10:12:00Z">
        <w:r w:rsidRPr="00657B26" w:rsidDel="005D75E5">
          <w:delText>will be evaluating</w:delText>
        </w:r>
      </w:del>
      <w:ins w:id="1028" w:author="Wagner, Alexandra" w:date="2018-08-02T10:12:00Z">
        <w:r w:rsidR="005D75E5">
          <w:t>evaluated</w:t>
        </w:r>
      </w:ins>
      <w:r w:rsidRPr="00657B26">
        <w:t xml:space="preserve"> the progress towards meeting the 2017 and 2025 goals established in the </w:t>
      </w:r>
      <w:r>
        <w:t xml:space="preserve">Bay TMDL document. </w:t>
      </w:r>
      <w:r w:rsidRPr="00657B26">
        <w:t>The CBP partnership will use this midpoint assessment of progress to determine if the 2017 WIP outcome in this management strategy has been achieved</w:t>
      </w:r>
      <w:r>
        <w:t>.</w:t>
      </w:r>
    </w:p>
    <w:p w14:paraId="3532EF0A" w14:textId="2B7F21C6" w:rsidR="005D75E5" w:rsidRDefault="00112F8B" w:rsidP="00F64554">
      <w:pPr>
        <w:pStyle w:val="BodyTextIndent"/>
        <w:rPr>
          <w:ins w:id="1029" w:author="Wagner, Alexandra" w:date="2018-08-02T10:13:00Z"/>
        </w:rPr>
      </w:pPr>
      <w:r w:rsidRPr="005D75E5">
        <w:t xml:space="preserve">This midpoint assessment not only encompasses a review of the implementation of the </w:t>
      </w:r>
      <w:r w:rsidR="005E4E2E" w:rsidRPr="005D75E5">
        <w:t>jurisdictions</w:t>
      </w:r>
      <w:r w:rsidRPr="005D75E5">
        <w:t>’ WIPs and milestones but also water quality monitoring, modeling and decision-support tools utilized by the CBP partnership. The intent is that this assessment</w:t>
      </w:r>
      <w:r w:rsidRPr="00657B26">
        <w:t xml:space="preserve"> will strengthen and enhance the partnership's decision support capabilities used to develop the implementation plans and strategies in Phase III for meeting our shared objective in restoring the </w:t>
      </w:r>
      <w:r>
        <w:t xml:space="preserve">Chesapeake </w:t>
      </w:r>
      <w:r w:rsidRPr="00657B26">
        <w:t>Bay</w:t>
      </w:r>
      <w:r>
        <w:t>.</w:t>
      </w:r>
    </w:p>
    <w:p w14:paraId="473F6B9E" w14:textId="6C46997F" w:rsidR="005D75E5" w:rsidRDefault="00C35240" w:rsidP="00F64554">
      <w:pPr>
        <w:pStyle w:val="BodyTextIndent"/>
        <w:rPr>
          <w:ins w:id="1030" w:author="Wagner, Alexandra" w:date="2018-08-02T10:10:00Z"/>
        </w:rPr>
      </w:pPr>
      <w:ins w:id="1031" w:author="Michelle Williams" w:date="2018-10-03T15:51:00Z">
        <w:r>
          <w:t xml:space="preserve">Following completion of the </w:t>
        </w:r>
      </w:ins>
      <w:ins w:id="1032" w:author="Wagner, Alexandra" w:date="2018-08-02T10:13:00Z">
        <w:del w:id="1033" w:author="Michelle Williams" w:date="2018-10-03T15:51:00Z">
          <w:r w:rsidR="005D75E5" w:rsidDel="00C35240">
            <w:delText xml:space="preserve">As a result of the </w:delText>
          </w:r>
        </w:del>
        <w:del w:id="1034" w:author="Michelle Williams" w:date="2018-10-03T15:52:00Z">
          <w:r w:rsidR="005D75E5" w:rsidDel="00C35240">
            <w:delText xml:space="preserve">partnership’s </w:delText>
          </w:r>
        </w:del>
        <w:r w:rsidR="005D75E5">
          <w:t>midpoint assessment, Phase 6 tools, en</w:t>
        </w:r>
      </w:ins>
      <w:ins w:id="1035" w:author="Wagner, Alexandra" w:date="2018-08-02T10:14:00Z">
        <w:r w:rsidR="005D75E5">
          <w:t xml:space="preserve">hanced </w:t>
        </w:r>
      </w:ins>
      <w:ins w:id="1036" w:author="Wagner, Alexandra" w:date="2018-08-02T10:15:00Z">
        <w:r w:rsidR="005D75E5">
          <w:t>decision-making</w:t>
        </w:r>
      </w:ins>
      <w:ins w:id="1037" w:author="Wagner, Alexandra" w:date="2018-08-02T10:14:00Z">
        <w:r w:rsidR="005D75E5">
          <w:t xml:space="preserve"> tools, and </w:t>
        </w:r>
      </w:ins>
      <w:ins w:id="1038" w:author="Michelle Williams" w:date="2018-10-03T15:52:00Z">
        <w:r>
          <w:t xml:space="preserve">analysis of </w:t>
        </w:r>
      </w:ins>
      <w:ins w:id="1039" w:author="Wagner, Alexandra" w:date="2018-08-02T10:14:00Z">
        <w:r w:rsidR="005D75E5">
          <w:t xml:space="preserve">trends over time, </w:t>
        </w:r>
      </w:ins>
      <w:ins w:id="1040" w:author="Michelle Williams" w:date="2018-10-03T15:51:00Z">
        <w:r>
          <w:t>t</w:t>
        </w:r>
      </w:ins>
      <w:ins w:id="1041" w:author="Michelle Williams" w:date="2018-10-03T15:49:00Z">
        <w:r w:rsidR="00915E39">
          <w:t>he WQGIT will</w:t>
        </w:r>
      </w:ins>
      <w:ins w:id="1042" w:author="Michelle Williams" w:date="2018-10-03T15:54:00Z">
        <w:r>
          <w:t xml:space="preserve"> no longer include workplan actions for the 2017 WIP outcome and instead</w:t>
        </w:r>
      </w:ins>
      <w:ins w:id="1043" w:author="Michelle Williams" w:date="2018-10-03T15:49:00Z">
        <w:r w:rsidR="00915E39">
          <w:t xml:space="preserve"> </w:t>
        </w:r>
      </w:ins>
      <w:ins w:id="1044" w:author="Wagner, Alexandra" w:date="2018-08-02T10:15:00Z">
        <w:del w:id="1045" w:author="Michelle Williams" w:date="2018-10-03T15:49:00Z">
          <w:r w:rsidR="005C6CB8" w:rsidDel="00915E39">
            <w:delText xml:space="preserve">we are looking to retire the 2017 WIP outcome and </w:delText>
          </w:r>
        </w:del>
        <w:r w:rsidR="005C6CB8">
          <w:t xml:space="preserve">focus our efforts </w:t>
        </w:r>
        <w:del w:id="1046" w:author="Michelle Williams" w:date="2018-10-03T15:49:00Z">
          <w:r w:rsidR="005C6CB8" w:rsidDel="00C35240">
            <w:delText xml:space="preserve">forward </w:delText>
          </w:r>
        </w:del>
        <w:r w:rsidR="005C6CB8">
          <w:t xml:space="preserve">on </w:t>
        </w:r>
      </w:ins>
      <w:ins w:id="1047" w:author="Michelle Williams" w:date="2018-10-03T15:54:00Z">
        <w:r>
          <w:t xml:space="preserve">the </w:t>
        </w:r>
      </w:ins>
      <w:ins w:id="1048" w:author="Wagner, Alexandra" w:date="2018-08-02T10:15:00Z">
        <w:r w:rsidR="005C6CB8">
          <w:t>2025</w:t>
        </w:r>
      </w:ins>
      <w:ins w:id="1049" w:author="Michelle Williams" w:date="2018-10-03T15:54:00Z">
        <w:r>
          <w:t xml:space="preserve"> WIP outcome</w:t>
        </w:r>
      </w:ins>
      <w:ins w:id="1050" w:author="Wagner, Alexandra" w:date="2018-08-02T10:15:00Z">
        <w:r w:rsidR="005C6CB8">
          <w:t>.</w:t>
        </w:r>
        <w:del w:id="1051" w:author="Michelle Williams" w:date="2018-10-03T15:48:00Z">
          <w:r w:rsidR="005C6CB8" w:rsidDel="00915E39">
            <w:delText xml:space="preserve"> </w:delText>
          </w:r>
        </w:del>
      </w:ins>
      <w:ins w:id="1052" w:author="Wagner, Alexandra" w:date="2018-08-02T10:16:00Z">
        <w:del w:id="1053" w:author="Michelle Williams" w:date="2018-10-03T15:48:00Z">
          <w:r w:rsidR="005C6CB8" w:rsidDel="00915E39">
            <w:delText xml:space="preserve">To reach the 2025 WIP Outcome, </w:delText>
          </w:r>
          <w:r w:rsidR="005C6CB8" w:rsidDel="00915E39">
            <w:lastRenderedPageBreak/>
            <w:delText>priorities for 2018-2019 include BMP verification program implementation, climate resilient BMPs, development of Phase III WIPs, monitoring trends data</w:delText>
          </w:r>
        </w:del>
      </w:ins>
      <w:ins w:id="1054" w:author="Wagner, Alexandra" w:date="2018-08-02T10:19:00Z">
        <w:del w:id="1055" w:author="Michelle Williams" w:date="2018-10-03T15:48:00Z">
          <w:r w:rsidR="005C6CB8" w:rsidDel="00915E39">
            <w:delText xml:space="preserve"> and explanations</w:delText>
          </w:r>
        </w:del>
      </w:ins>
      <w:ins w:id="1056" w:author="Wagner, Alexandra" w:date="2018-08-02T10:16:00Z">
        <w:del w:id="1057" w:author="Michelle Williams" w:date="2018-10-03T15:48:00Z">
          <w:r w:rsidR="005C6CB8" w:rsidDel="00915E39">
            <w:delText>, technical assistance, the Conowingo WIP, and optimization system</w:delText>
          </w:r>
        </w:del>
        <w:r w:rsidR="005C6CB8">
          <w:t>.</w:t>
        </w:r>
        <w:del w:id="1058" w:author="Michelle Williams" w:date="2018-10-03T15:53:00Z">
          <w:r w:rsidR="005C6CB8" w:rsidDel="00C35240">
            <w:delText xml:space="preserve"> </w:delText>
          </w:r>
        </w:del>
      </w:ins>
      <w:ins w:id="1059" w:author="Wagner, Alexandra" w:date="2018-08-02T10:22:00Z">
        <w:del w:id="1060" w:author="Michelle Williams" w:date="2018-10-03T15:53:00Z">
          <w:r w:rsidR="00ED2A60" w:rsidDel="00C35240">
            <w:delText xml:space="preserve">Additionally, </w:delText>
          </w:r>
        </w:del>
      </w:ins>
      <w:ins w:id="1061" w:author="Wagner, Alexandra" w:date="2018-08-02T10:21:00Z">
        <w:del w:id="1062" w:author="Michelle Williams" w:date="2018-10-03T15:53:00Z">
          <w:r w:rsidR="00ED2A60" w:rsidDel="00C35240">
            <w:delText xml:space="preserve">focuses on expanding partnership collaboration, and sharing successful approaches among partners will </w:delText>
          </w:r>
        </w:del>
      </w:ins>
      <w:ins w:id="1063" w:author="Wagner, Alexandra" w:date="2018-08-02T10:22:00Z">
        <w:del w:id="1064" w:author="Michelle Williams" w:date="2018-10-03T15:53:00Z">
          <w:r w:rsidR="00ED2A60" w:rsidDel="00C35240">
            <w:delText>further strengthen our abilities to reach our shared goal of restoring the Bay</w:delText>
          </w:r>
        </w:del>
      </w:ins>
      <w:ins w:id="1065" w:author="Wagner, Alexandra" w:date="2018-08-02T10:32:00Z">
        <w:del w:id="1066" w:author="Michelle Williams" w:date="2018-10-03T15:53:00Z">
          <w:r w:rsidR="00F86A1F" w:rsidDel="00C35240">
            <w:rPr>
              <w:rStyle w:val="FootnoteReference"/>
            </w:rPr>
            <w:footnoteReference w:id="32"/>
          </w:r>
        </w:del>
      </w:ins>
      <w:ins w:id="1070" w:author="Wagner, Alexandra" w:date="2018-08-02T10:22:00Z">
        <w:del w:id="1071" w:author="Michelle Williams" w:date="2018-10-03T15:53:00Z">
          <w:r w:rsidR="00ED2A60" w:rsidDel="00C35240">
            <w:delText xml:space="preserve">. </w:delText>
          </w:r>
        </w:del>
      </w:ins>
    </w:p>
    <w:p w14:paraId="703B410A" w14:textId="77777777" w:rsidR="00112F8B" w:rsidRPr="00657B26" w:rsidRDefault="00112F8B" w:rsidP="00D9454E">
      <w:pPr>
        <w:pStyle w:val="subhead"/>
      </w:pPr>
      <w:commentRangeStart w:id="1072"/>
      <w:commentRangeStart w:id="1073"/>
      <w:r w:rsidRPr="00657B26">
        <w:t>Water Quality Standards Attainment and Monitoring Outcome</w:t>
      </w:r>
      <w:commentRangeEnd w:id="1072"/>
      <w:r w:rsidR="00162D38">
        <w:rPr>
          <w:rStyle w:val="CommentReference"/>
          <w:rFonts w:ascii="Calibri" w:eastAsia="Calibri" w:hAnsi="Calibri"/>
          <w:b w:val="0"/>
          <w:color w:val="000000"/>
        </w:rPr>
        <w:commentReference w:id="1072"/>
      </w:r>
      <w:commentRangeEnd w:id="1073"/>
      <w:r w:rsidR="00C53E91">
        <w:rPr>
          <w:rStyle w:val="CommentReference"/>
          <w:rFonts w:ascii="Calibri" w:eastAsia="Calibri" w:hAnsi="Calibri"/>
          <w:b w:val="0"/>
          <w:color w:val="000000"/>
        </w:rPr>
        <w:commentReference w:id="1073"/>
      </w:r>
    </w:p>
    <w:p w14:paraId="2C3B0E73" w14:textId="0D14E99D" w:rsidR="00112F8B" w:rsidRDefault="00112F8B" w:rsidP="00896336">
      <w:pPr>
        <w:pStyle w:val="BodyTextIndent"/>
        <w:spacing w:after="40"/>
      </w:pPr>
      <w:r w:rsidRPr="00657B26">
        <w:t xml:space="preserve">The CBP partnership will </w:t>
      </w:r>
      <w:ins w:id="1074" w:author="Peter Tango [2]" w:date="2018-08-13T10:57:00Z">
        <w:r w:rsidR="002278B4">
          <w:t>evolve the business strategy to sustain the existing water quality monitoring programs</w:t>
        </w:r>
      </w:ins>
      <w:ins w:id="1075" w:author="Peter Tango [2]" w:date="2018-08-13T11:01:00Z">
        <w:r w:rsidR="00632E44">
          <w:t>. Water quality monitoring programs</w:t>
        </w:r>
      </w:ins>
      <w:ins w:id="1076" w:author="Peter Tango [2]" w:date="2018-08-13T10:58:00Z">
        <w:r w:rsidR="002278B4">
          <w:t xml:space="preserve"> support </w:t>
        </w:r>
      </w:ins>
      <w:ins w:id="1077" w:author="Peter Tango [2]" w:date="2018-08-13T11:01:00Z">
        <w:r w:rsidR="00632E44">
          <w:t xml:space="preserve">data and analysis for </w:t>
        </w:r>
      </w:ins>
      <w:ins w:id="1078" w:author="Peter Tango [2]" w:date="2018-08-13T10:58:00Z">
        <w:r w:rsidR="002278B4">
          <w:t xml:space="preserve">tracking </w:t>
        </w:r>
      </w:ins>
      <w:ins w:id="1079" w:author="Peter Tango [2]" w:date="2018-08-13T10:59:00Z">
        <w:r w:rsidR="002278B4">
          <w:t xml:space="preserve">bay and watershed </w:t>
        </w:r>
      </w:ins>
      <w:ins w:id="1080" w:author="Peter Tango [2]" w:date="2018-08-13T11:00:00Z">
        <w:r w:rsidR="00632E44">
          <w:t xml:space="preserve">conditions and </w:t>
        </w:r>
      </w:ins>
      <w:ins w:id="1081" w:author="Peter Tango [2]" w:date="2018-08-13T10:59:00Z">
        <w:r w:rsidR="002278B4">
          <w:t xml:space="preserve">response to management </w:t>
        </w:r>
      </w:ins>
      <w:ins w:id="1082" w:author="Peter Tango [2]" w:date="2018-08-13T10:58:00Z">
        <w:r w:rsidR="002278B4">
          <w:t>progress</w:t>
        </w:r>
      </w:ins>
      <w:ins w:id="1083" w:author="Peter Tango [2]" w:date="2018-08-13T11:01:00Z">
        <w:r w:rsidR="00632E44">
          <w:t xml:space="preserve">. The business strategy further needs to </w:t>
        </w:r>
      </w:ins>
      <w:ins w:id="1084" w:author="Peter Tango [2]" w:date="2018-08-13T10:57:00Z">
        <w:r w:rsidR="002278B4">
          <w:t>target</w:t>
        </w:r>
      </w:ins>
      <w:ins w:id="1085" w:author="Peter Tango [2]" w:date="2018-08-13T10:59:00Z">
        <w:r w:rsidR="00632E44">
          <w:t xml:space="preserve"> </w:t>
        </w:r>
        <w:r w:rsidR="002278B4">
          <w:t>monitoring program</w:t>
        </w:r>
      </w:ins>
      <w:ins w:id="1086" w:author="Peter Tango [2]" w:date="2018-08-13T10:57:00Z">
        <w:r w:rsidR="002278B4">
          <w:t xml:space="preserve"> enhancements to</w:t>
        </w:r>
      </w:ins>
      <w:ins w:id="1087" w:author="Peter Tango [2]" w:date="2018-08-13T11:01:00Z">
        <w:r w:rsidR="00632E44">
          <w:t xml:space="preserve"> improve</w:t>
        </w:r>
      </w:ins>
      <w:ins w:id="1088" w:author="Peter Tango [2]" w:date="2018-08-13T10:57:00Z">
        <w:r w:rsidR="002278B4">
          <w:t xml:space="preserve"> data coverage in space and time. </w:t>
        </w:r>
      </w:ins>
      <w:ins w:id="1089" w:author="Peter Tango [2]" w:date="2018-08-13T11:02:00Z">
        <w:r w:rsidR="00632E44">
          <w:t>E</w:t>
        </w:r>
      </w:ins>
      <w:del w:id="1090" w:author="Peter Tango [2]" w:date="2018-08-13T11:02:00Z">
        <w:r w:rsidRPr="00657B26" w:rsidDel="00632E44">
          <w:delText>e</w:delText>
        </w:r>
      </w:del>
      <w:r w:rsidRPr="00657B26">
        <w:t>nhance</w:t>
      </w:r>
      <w:ins w:id="1091" w:author="Peter Tango [2]" w:date="2018-08-13T11:02:00Z">
        <w:r w:rsidR="00632E44">
          <w:t xml:space="preserve">d </w:t>
        </w:r>
      </w:ins>
      <w:del w:id="1092" w:author="Peter Tango [2]" w:date="2018-08-13T11:02:00Z">
        <w:r w:rsidRPr="00657B26" w:rsidDel="00632E44">
          <w:delText xml:space="preserve"> the </w:delText>
        </w:r>
      </w:del>
      <w:r w:rsidRPr="00657B26">
        <w:t xml:space="preserve">analysis and explanation of monitoring information </w:t>
      </w:r>
      <w:ins w:id="1093" w:author="Peter Tango [2]" w:date="2018-08-13T11:02:00Z">
        <w:r w:rsidR="00632E44">
          <w:t xml:space="preserve">was a key </w:t>
        </w:r>
      </w:ins>
      <w:del w:id="1094" w:author="Peter Tango [2]" w:date="2018-08-13T11:02:00Z">
        <w:r w:rsidRPr="00657B26" w:rsidDel="00632E44">
          <w:delText xml:space="preserve">as </w:delText>
        </w:r>
      </w:del>
      <w:r w:rsidRPr="00657B26">
        <w:t xml:space="preserve">part of the </w:t>
      </w:r>
      <w:r>
        <w:t xml:space="preserve">Bay TMDL’s </w:t>
      </w:r>
      <w:r w:rsidRPr="00657B26">
        <w:t xml:space="preserve">midpoint assessment. </w:t>
      </w:r>
      <w:ins w:id="1095" w:author="Peter Tango [2]" w:date="2018-08-13T11:03:00Z">
        <w:r w:rsidR="00632E44">
          <w:t>Further science synthesis and communication product development supports t</w:t>
        </w:r>
      </w:ins>
      <w:del w:id="1096" w:author="Peter Tango [2]" w:date="2018-08-13T11:05:00Z">
        <w:r w:rsidRPr="00657B26" w:rsidDel="00632E44">
          <w:delText>T</w:delText>
        </w:r>
      </w:del>
      <w:r w:rsidRPr="00657B26">
        <w:t>he CBP partners</w:t>
      </w:r>
      <w:ins w:id="1097" w:author="Peter Tango [2]" w:date="2018-08-13T11:04:00Z">
        <w:r w:rsidR="00632E44">
          <w:t xml:space="preserve"> continued </w:t>
        </w:r>
      </w:ins>
      <w:del w:id="1098" w:author="Peter Tango [2]" w:date="2018-08-13T11:04:00Z">
        <w:r w:rsidRPr="00657B26" w:rsidDel="00632E44">
          <w:delText xml:space="preserve"> have </w:delText>
        </w:r>
      </w:del>
      <w:r w:rsidRPr="00657B26">
        <w:t>endorse</w:t>
      </w:r>
      <w:ins w:id="1099" w:author="Peter Tango [2]" w:date="2018-08-13T11:04:00Z">
        <w:r w:rsidR="00632E44">
          <w:t>ment</w:t>
        </w:r>
      </w:ins>
      <w:del w:id="1100" w:author="Peter Tango [2]" w:date="2018-08-13T11:04:00Z">
        <w:r w:rsidRPr="00657B26" w:rsidDel="00632E44">
          <w:delText>d</w:delText>
        </w:r>
      </w:del>
      <w:r w:rsidRPr="00657B26">
        <w:t xml:space="preserve"> (PSC, May 2012) </w:t>
      </w:r>
      <w:ins w:id="1101" w:author="Peter Tango [2]" w:date="2018-08-13T11:04:00Z">
        <w:r w:rsidR="00632E44">
          <w:t xml:space="preserve">of </w:t>
        </w:r>
      </w:ins>
      <w:r w:rsidRPr="00657B26">
        <w:t xml:space="preserve">an integrated approach that includes three primary pieces of information to measure progress toward </w:t>
      </w:r>
      <w:ins w:id="1102" w:author="Peter Tango" w:date="2018-08-28T14:24:00Z">
        <w:r w:rsidR="001F2423">
          <w:t xml:space="preserve">meeting </w:t>
        </w:r>
      </w:ins>
      <w:r w:rsidRPr="00657B26">
        <w:t>water quality standards:</w:t>
      </w:r>
    </w:p>
    <w:p w14:paraId="70A62851" w14:textId="4719CFFC" w:rsidR="00112F8B" w:rsidRPr="00657B26" w:rsidRDefault="00632E44" w:rsidP="00D9454E">
      <w:pPr>
        <w:pStyle w:val="Bullet"/>
      </w:pPr>
      <w:ins w:id="1103" w:author="Peter Tango [2]" w:date="2018-08-13T11:05:00Z">
        <w:r>
          <w:t xml:space="preserve">Documenting, tracking and </w:t>
        </w:r>
      </w:ins>
      <w:del w:id="1104" w:author="Peter Tango [2]" w:date="2018-08-13T11:05:00Z">
        <w:r w:rsidR="00112F8B" w:rsidRPr="00657B26" w:rsidDel="00632E44">
          <w:delText>R</w:delText>
        </w:r>
      </w:del>
      <w:ins w:id="1105" w:author="Peter Tango [2]" w:date="2018-08-13T11:05:00Z">
        <w:r>
          <w:t>r</w:t>
        </w:r>
      </w:ins>
      <w:r w:rsidR="00112F8B">
        <w:t xml:space="preserve">eporting of water </w:t>
      </w:r>
      <w:r w:rsidR="00112F8B" w:rsidRPr="00657B26">
        <w:t>quality management practices</w:t>
      </w:r>
      <w:del w:id="1106" w:author="Peter Tango [2]" w:date="2018-08-13T11:05:00Z">
        <w:r w:rsidR="00112F8B" w:rsidRPr="00657B26" w:rsidDel="00632E44">
          <w:delText>.</w:delText>
        </w:r>
      </w:del>
    </w:p>
    <w:p w14:paraId="3165A3C3" w14:textId="77777777" w:rsidR="00112F8B" w:rsidRPr="00657B26" w:rsidRDefault="00112F8B" w:rsidP="00D9454E">
      <w:pPr>
        <w:pStyle w:val="Bullet"/>
      </w:pPr>
      <w:r w:rsidRPr="00657B26">
        <w:t>Analyzing trends of nitrogen, phosphorus and sediment in the watershed</w:t>
      </w:r>
      <w:del w:id="1107" w:author="Peter Tango [2]" w:date="2018-08-13T11:05:00Z">
        <w:r w:rsidRPr="00657B26" w:rsidDel="00632E44">
          <w:delText>.</w:delText>
        </w:r>
      </w:del>
    </w:p>
    <w:p w14:paraId="23483EE4" w14:textId="77777777" w:rsidR="00112F8B" w:rsidRPr="00657B26" w:rsidRDefault="00112F8B" w:rsidP="00D9454E">
      <w:pPr>
        <w:pStyle w:val="Bullet"/>
      </w:pPr>
      <w:r w:rsidRPr="00657B26">
        <w:t>Assessing attainment of dissolved oxygen, chlorophyll and water clarity/SAV standards.</w:t>
      </w:r>
    </w:p>
    <w:p w14:paraId="52F8B3E4" w14:textId="77777777" w:rsidR="00125778" w:rsidRPr="00657B26" w:rsidRDefault="00125778" w:rsidP="00125778">
      <w:pPr>
        <w:pStyle w:val="BodyTextIndent"/>
        <w:spacing w:after="40"/>
        <w:rPr>
          <w:ins w:id="1108" w:author="Trentacoste, Emily" w:date="2018-08-30T13:37:00Z"/>
        </w:rPr>
      </w:pPr>
      <w:ins w:id="1109" w:author="Trentacoste, Emily" w:date="2018-08-30T13:37:00Z">
        <w:r>
          <w:t>An</w:t>
        </w:r>
        <w:r w:rsidRPr="00657B26">
          <w:t xml:space="preserve"> integrated approach </w:t>
        </w:r>
        <w:r>
          <w:t xml:space="preserve">is required </w:t>
        </w:r>
        <w:r w:rsidRPr="00657B26">
          <w:t>to quantify and explain water</w:t>
        </w:r>
        <w:r>
          <w:t xml:space="preserve"> </w:t>
        </w:r>
        <w:r w:rsidRPr="00657B26">
          <w:t>quality trends in the Bay and its watershed</w:t>
        </w:r>
        <w:r>
          <w:t xml:space="preserve">, to understand the linkages between these systems and with ecosystems and living resources, and to assess the impact and results of management actions. This approach </w:t>
        </w:r>
        <w:r w:rsidRPr="00657B26">
          <w:t>relies on monitoring information</w:t>
        </w:r>
        <w:r>
          <w:t xml:space="preserve"> for water quality and living resources</w:t>
        </w:r>
        <w:r w:rsidRPr="00657B26">
          <w:t>, enhanced BMP implementation data</w:t>
        </w:r>
        <w:r>
          <w:t>, the</w:t>
        </w:r>
        <w:r w:rsidRPr="00657B26">
          <w:t xml:space="preserve"> use of several analytical tools (including statistical tools, CBP Watershed Model and estuary models, USGS SPARROW model and groundwater models</w:t>
        </w:r>
        <w:r>
          <w:t>, GAMs tidal water quality trends models</w:t>
        </w:r>
        <w:r w:rsidRPr="00657B26">
          <w:t>)</w:t>
        </w:r>
        <w:r>
          <w:t>, and interdisciplinary synthesis efforts</w:t>
        </w:r>
        <w:r w:rsidRPr="00657B26">
          <w:t>. The following activities will be coordinated through the CBP STAR team and interaction with the WQGIT:</w:t>
        </w:r>
      </w:ins>
    </w:p>
    <w:p w14:paraId="2A1A1FC0" w14:textId="77777777" w:rsidR="00125778" w:rsidRDefault="00125778" w:rsidP="00125778">
      <w:pPr>
        <w:pStyle w:val="Bullet"/>
        <w:rPr>
          <w:ins w:id="1110" w:author="Trentacoste, Emily" w:date="2018-08-30T13:37:00Z"/>
        </w:rPr>
      </w:pPr>
      <w:ins w:id="1111" w:author="Trentacoste, Emily" w:date="2018-08-30T13:37:00Z">
        <w:r>
          <w:t xml:space="preserve">Analyze water </w:t>
        </w:r>
        <w:r w:rsidRPr="00657B26">
          <w:t>quality trends in the Bay and its watershed</w:t>
        </w:r>
      </w:ins>
    </w:p>
    <w:p w14:paraId="4740CE22" w14:textId="323DC9DF" w:rsidR="00125778" w:rsidRDefault="00125778" w:rsidP="00125778">
      <w:pPr>
        <w:pStyle w:val="Bullet"/>
        <w:rPr>
          <w:ins w:id="1112" w:author="Trentacoste, Emily" w:date="2018-08-30T13:38:00Z"/>
        </w:rPr>
      </w:pPr>
      <w:ins w:id="1113" w:author="Trentacoste, Emily" w:date="2018-08-30T13:37:00Z">
        <w:r>
          <w:t>Develop and apply new methods for assessing and explaining change such as statistical analyses or models</w:t>
        </w:r>
        <w:r w:rsidRPr="00657B26">
          <w:t>.</w:t>
        </w:r>
      </w:ins>
    </w:p>
    <w:p w14:paraId="49519159" w14:textId="77777777" w:rsidR="00125778" w:rsidRPr="00657B26" w:rsidDel="00125778" w:rsidRDefault="00125778" w:rsidP="00125778">
      <w:pPr>
        <w:pStyle w:val="Bullet"/>
        <w:rPr>
          <w:del w:id="1114" w:author="Trentacoste, Emily" w:date="2018-08-30T13:38:00Z"/>
          <w:moveTo w:id="1115" w:author="Trentacoste, Emily" w:date="2018-08-30T13:38:00Z"/>
        </w:rPr>
      </w:pPr>
      <w:moveToRangeStart w:id="1116" w:author="Trentacoste, Emily" w:date="2018-08-30T13:38:00Z" w:name="move523399628"/>
      <w:moveTo w:id="1117" w:author="Trentacoste, Emily" w:date="2018-08-30T13:38:00Z">
        <w:r>
          <w:t xml:space="preserve">Enhance acquisition of better spatial and temporal resolution monitoring data to fill gaps in measures necessary for assessing short duration dissolved oxygen criteria, improved resolution of chlorophyll </w:t>
        </w:r>
        <w:proofErr w:type="gramStart"/>
        <w:r>
          <w:t>a patterns</w:t>
        </w:r>
        <w:proofErr w:type="gramEnd"/>
        <w:r>
          <w:t xml:space="preserve"> and expand the annual coverage of water clarity acres assessments.</w:t>
        </w:r>
      </w:moveTo>
    </w:p>
    <w:moveToRangeEnd w:id="1116"/>
    <w:p w14:paraId="07764DFA" w14:textId="77777777" w:rsidR="00125778" w:rsidRPr="00657B26" w:rsidRDefault="00125778" w:rsidP="00125778">
      <w:pPr>
        <w:pStyle w:val="Bullet"/>
        <w:rPr>
          <w:ins w:id="1118" w:author="Trentacoste, Emily" w:date="2018-08-30T13:37:00Z"/>
        </w:rPr>
      </w:pPr>
    </w:p>
    <w:p w14:paraId="1C30CFD6" w14:textId="77777777" w:rsidR="00125778" w:rsidRDefault="00125778" w:rsidP="00125778">
      <w:pPr>
        <w:pStyle w:val="Bullet"/>
        <w:rPr>
          <w:ins w:id="1119" w:author="Trentacoste, Emily" w:date="2018-08-30T13:37:00Z"/>
        </w:rPr>
      </w:pPr>
      <w:ins w:id="1120" w:author="Trentacoste, Emily" w:date="2018-08-30T13:37:00Z">
        <w:r>
          <w:t>Analyze and e</w:t>
        </w:r>
        <w:r w:rsidRPr="00657B26">
          <w:t>xplain the factors affecting water</w:t>
        </w:r>
        <w:r>
          <w:t xml:space="preserve"> </w:t>
        </w:r>
        <w:r w:rsidRPr="00657B26">
          <w:t>quality trends in Bay and its watershed.</w:t>
        </w:r>
      </w:ins>
    </w:p>
    <w:p w14:paraId="17A20449" w14:textId="77777777" w:rsidR="00125778" w:rsidRDefault="00125778" w:rsidP="00125778">
      <w:pPr>
        <w:pStyle w:val="Bullet"/>
        <w:rPr>
          <w:ins w:id="1121" w:author="Trentacoste, Emily" w:date="2018-08-30T13:37:00Z"/>
        </w:rPr>
      </w:pPr>
      <w:ins w:id="1122" w:author="Trentacoste, Emily" w:date="2018-08-30T13:37:00Z">
        <w:r>
          <w:t>Analyze linkages between monitored water quality in the watershed and Bay, and between water quality and living resources.</w:t>
        </w:r>
      </w:ins>
    </w:p>
    <w:p w14:paraId="3D8B1932" w14:textId="77777777" w:rsidR="00125778" w:rsidRPr="00657B26" w:rsidRDefault="00125778" w:rsidP="00125778">
      <w:pPr>
        <w:pStyle w:val="Bullet"/>
        <w:rPr>
          <w:ins w:id="1123" w:author="Trentacoste, Emily" w:date="2018-08-30T13:37:00Z"/>
        </w:rPr>
      </w:pPr>
      <w:ins w:id="1124" w:author="Trentacoste, Emily" w:date="2018-08-30T13:37:00Z">
        <w:r>
          <w:t>Analyze the impact or influence of restoration and management efforts on water quality and living resources.</w:t>
        </w:r>
      </w:ins>
    </w:p>
    <w:p w14:paraId="1B8BAC8B" w14:textId="77777777" w:rsidR="00125778" w:rsidRDefault="00125778">
      <w:pPr>
        <w:pStyle w:val="Bullet"/>
        <w:rPr>
          <w:ins w:id="1125" w:author="Trentacoste, Emily" w:date="2018-08-30T13:38:00Z"/>
        </w:rPr>
        <w:pPrChange w:id="1126" w:author="Trentacoste, Emily" w:date="2018-08-30T13:38:00Z">
          <w:pPr>
            <w:pStyle w:val="BodyTextIndent"/>
            <w:spacing w:after="40"/>
          </w:pPr>
        </w:pPrChange>
      </w:pPr>
      <w:ins w:id="1127" w:author="Trentacoste, Emily" w:date="2018-08-30T13:37:00Z">
        <w:r w:rsidRPr="00657B26">
          <w:t>Enhance CBP models using the improved understanding of trends.</w:t>
        </w:r>
      </w:ins>
    </w:p>
    <w:p w14:paraId="25A17C82" w14:textId="0348D122" w:rsidR="00112F8B" w:rsidRPr="00657B26" w:rsidDel="00125778" w:rsidRDefault="00125778">
      <w:pPr>
        <w:pStyle w:val="Bullet"/>
        <w:rPr>
          <w:del w:id="1128" w:author="Trentacoste, Emily" w:date="2018-08-30T13:37:00Z"/>
        </w:rPr>
        <w:pPrChange w:id="1129" w:author="Trentacoste, Emily" w:date="2018-08-30T13:38:00Z">
          <w:pPr>
            <w:pStyle w:val="BodyTextIndent"/>
            <w:spacing w:after="40"/>
          </w:pPr>
        </w:pPrChange>
      </w:pPr>
      <w:ins w:id="1130" w:author="Trentacoste, Emily" w:date="2018-08-30T13:37:00Z">
        <w:r w:rsidRPr="00657B26">
          <w:lastRenderedPageBreak/>
          <w:t>Inform management strategies to improve water quality</w:t>
        </w:r>
        <w:r>
          <w:t xml:space="preserve"> and other </w:t>
        </w:r>
        <w:proofErr w:type="spellStart"/>
        <w:r>
          <w:t>outcomes</w:t>
        </w:r>
        <w:r w:rsidRPr="00657B26">
          <w:t>.</w:t>
        </w:r>
      </w:ins>
      <w:del w:id="1131" w:author="Trentacoste, Emily" w:date="2018-08-30T13:37:00Z">
        <w:r w:rsidR="00112F8B" w:rsidRPr="00657B26" w:rsidDel="00125778">
          <w:delText>The integrated approach to quantify and explain water</w:delText>
        </w:r>
        <w:r w:rsidR="005E4E2E" w:rsidDel="00125778">
          <w:delText xml:space="preserve"> </w:delText>
        </w:r>
        <w:r w:rsidR="00112F8B" w:rsidRPr="00657B26" w:rsidDel="00125778">
          <w:delText>quality trends in the Bay and its watershed relies on monitoring information, enhanced BMP implementation data and use of several analytical tools (including statistical tools, CBP Watershed Model and estuary models, USGS SPARROW model and groundwater models). The following activities will be coordinated through the CBP STAR team and interaction with the WQGIT:</w:delText>
        </w:r>
      </w:del>
    </w:p>
    <w:p w14:paraId="3F324C3C" w14:textId="20F02B10" w:rsidR="00112F8B" w:rsidRPr="00657B26" w:rsidDel="00125778" w:rsidRDefault="005E4E2E" w:rsidP="00893A5D">
      <w:pPr>
        <w:pStyle w:val="Bullet"/>
        <w:rPr>
          <w:del w:id="1132" w:author="Trentacoste, Emily" w:date="2018-08-30T13:38:00Z"/>
        </w:rPr>
      </w:pPr>
      <w:del w:id="1133" w:author="Trentacoste, Emily" w:date="2018-08-30T13:38:00Z">
        <w:r w:rsidDel="00125778">
          <w:delText xml:space="preserve">Analyze water </w:delText>
        </w:r>
        <w:r w:rsidR="00112F8B" w:rsidRPr="00657B26" w:rsidDel="00125778">
          <w:delText>quality trends in the Bay and its watershed.</w:delText>
        </w:r>
      </w:del>
    </w:p>
    <w:p w14:paraId="07A37ECE" w14:textId="2C578681" w:rsidR="00112F8B" w:rsidRPr="00657B26" w:rsidDel="00125778" w:rsidRDefault="00E81BFA" w:rsidP="00893A5D">
      <w:pPr>
        <w:pStyle w:val="Bullet"/>
        <w:rPr>
          <w:del w:id="1134" w:author="Trentacoste, Emily" w:date="2018-08-30T13:38:00Z"/>
        </w:rPr>
      </w:pPr>
      <w:ins w:id="1135" w:author="Peter Tango [2]" w:date="2018-08-13T11:07:00Z">
        <w:del w:id="1136" w:author="Trentacoste, Emily" w:date="2018-08-30T13:38:00Z">
          <w:r w:rsidDel="00125778">
            <w:delText xml:space="preserve">Analyze and </w:delText>
          </w:r>
        </w:del>
      </w:ins>
      <w:del w:id="1137" w:author="Trentacoste, Emily" w:date="2018-08-30T13:38:00Z">
        <w:r w:rsidR="00112F8B" w:rsidRPr="00657B26" w:rsidDel="00125778">
          <w:delText>E</w:delText>
        </w:r>
      </w:del>
      <w:ins w:id="1138" w:author="Peter Tango [2]" w:date="2018-08-13T11:07:00Z">
        <w:del w:id="1139" w:author="Trentacoste, Emily" w:date="2018-08-30T13:38:00Z">
          <w:r w:rsidDel="00125778">
            <w:delText>e</w:delText>
          </w:r>
        </w:del>
      </w:ins>
      <w:del w:id="1140" w:author="Trentacoste, Emily" w:date="2018-08-30T13:38:00Z">
        <w:r w:rsidR="00112F8B" w:rsidRPr="00657B26" w:rsidDel="00125778">
          <w:delText>xplain the factors affecting water</w:delText>
        </w:r>
        <w:r w:rsidR="005E4E2E" w:rsidDel="00125778">
          <w:delText xml:space="preserve"> </w:delText>
        </w:r>
        <w:r w:rsidR="00112F8B" w:rsidRPr="00657B26" w:rsidDel="00125778">
          <w:delText>quality trends in Bay and its watershed.</w:delText>
        </w:r>
      </w:del>
    </w:p>
    <w:p w14:paraId="2644529E" w14:textId="23A38A77" w:rsidR="00112F8B" w:rsidDel="00125778" w:rsidRDefault="00112F8B" w:rsidP="00893A5D">
      <w:pPr>
        <w:pStyle w:val="Bullet"/>
        <w:rPr>
          <w:ins w:id="1141" w:author="Peter Tango" w:date="2018-08-28T14:24:00Z"/>
          <w:del w:id="1142" w:author="Trentacoste, Emily" w:date="2018-08-30T13:38:00Z"/>
        </w:rPr>
      </w:pPr>
      <w:del w:id="1143" w:author="Trentacoste, Emily" w:date="2018-08-30T13:38:00Z">
        <w:r w:rsidRPr="00657B26" w:rsidDel="00125778">
          <w:delText>Enhance CBP models using the improved understanding of trends.</w:delText>
        </w:r>
      </w:del>
    </w:p>
    <w:p w14:paraId="2F29E86C" w14:textId="769A2940" w:rsidR="001F2423" w:rsidRPr="00657B26" w:rsidDel="00125778" w:rsidRDefault="001F2423" w:rsidP="00893A5D">
      <w:pPr>
        <w:pStyle w:val="Bullet"/>
        <w:rPr>
          <w:del w:id="1144" w:author="Trentacoste, Emily" w:date="2018-08-30T13:38:00Z"/>
          <w:moveFrom w:id="1145" w:author="Trentacoste, Emily" w:date="2018-08-30T13:38:00Z"/>
        </w:rPr>
      </w:pPr>
      <w:moveFromRangeStart w:id="1146" w:author="Trentacoste, Emily" w:date="2018-08-30T13:38:00Z" w:name="move523399628"/>
      <w:moveFrom w:id="1147" w:author="Trentacoste, Emily" w:date="2018-08-30T13:38:00Z">
        <w:ins w:id="1148" w:author="Peter Tango" w:date="2018-08-28T14:24:00Z">
          <w:del w:id="1149" w:author="Trentacoste, Emily" w:date="2018-08-30T13:38:00Z">
            <w:r w:rsidDel="00125778">
              <w:delText xml:space="preserve">Enhance </w:delText>
            </w:r>
          </w:del>
        </w:ins>
        <w:ins w:id="1150" w:author="Peter Tango" w:date="2018-08-28T14:28:00Z">
          <w:del w:id="1151" w:author="Trentacoste, Emily" w:date="2018-08-30T13:38:00Z">
            <w:r w:rsidDel="00125778">
              <w:delText xml:space="preserve">acquisition of better </w:delText>
            </w:r>
          </w:del>
        </w:ins>
        <w:ins w:id="1152" w:author="Peter Tango" w:date="2018-08-28T14:24:00Z">
          <w:del w:id="1153" w:author="Trentacoste, Emily" w:date="2018-08-30T13:38:00Z">
            <w:r w:rsidDel="00125778">
              <w:delText xml:space="preserve">spatial and temporal resolution monitoring data to fill gaps in measures necessary for assessing short </w:delText>
            </w:r>
          </w:del>
        </w:ins>
        <w:ins w:id="1154" w:author="Peter Tango" w:date="2018-08-28T14:25:00Z">
          <w:del w:id="1155" w:author="Trentacoste, Emily" w:date="2018-08-30T13:38:00Z">
            <w:r w:rsidDel="00125778">
              <w:delText>duration</w:delText>
            </w:r>
          </w:del>
        </w:ins>
        <w:ins w:id="1156" w:author="Peter Tango" w:date="2018-08-28T14:24:00Z">
          <w:del w:id="1157" w:author="Trentacoste, Emily" w:date="2018-08-30T13:38:00Z">
            <w:r w:rsidDel="00125778">
              <w:delText xml:space="preserve"> </w:delText>
            </w:r>
          </w:del>
        </w:ins>
        <w:ins w:id="1158" w:author="Peter Tango" w:date="2018-08-28T14:25:00Z">
          <w:del w:id="1159" w:author="Trentacoste, Emily" w:date="2018-08-30T13:38:00Z">
            <w:r w:rsidDel="00125778">
              <w:delText>dissolved oxygen criteria, improved resolution of chlorophyll a patterns and expand the annual coverage of water clarity acres assessments.</w:delText>
            </w:r>
          </w:del>
        </w:ins>
      </w:moveFrom>
    </w:p>
    <w:moveFromRangeEnd w:id="1146"/>
    <w:p w14:paraId="64D3FF44" w14:textId="4A248CE6" w:rsidR="0048230A" w:rsidDel="00125778" w:rsidRDefault="00112F8B" w:rsidP="000372E7">
      <w:pPr>
        <w:pStyle w:val="Bullet"/>
        <w:rPr>
          <w:del w:id="1160" w:author="Trentacoste, Emily" w:date="2018-08-30T13:38:00Z"/>
          <w:rFonts w:cs="JansonTextLTStd-Roman"/>
        </w:rPr>
      </w:pPr>
      <w:del w:id="1161" w:author="Trentacoste, Emily" w:date="2018-08-30T13:38:00Z">
        <w:r w:rsidRPr="00657B26" w:rsidDel="00125778">
          <w:delText>Inform management strategies to improve water quality.</w:delText>
        </w:r>
      </w:del>
    </w:p>
    <w:p w14:paraId="0637D29E" w14:textId="77777777" w:rsidR="00441514" w:rsidRPr="000058C8" w:rsidRDefault="004E05C2" w:rsidP="004461AE">
      <w:pPr>
        <w:pStyle w:val="Heading1"/>
      </w:pPr>
      <w:r w:rsidRPr="000058C8">
        <w:t>Adaptively</w:t>
      </w:r>
      <w:proofErr w:type="spellEnd"/>
      <w:r w:rsidRPr="000058C8">
        <w:t xml:space="preserve"> Manag</w:t>
      </w:r>
      <w:r w:rsidR="008D31B7" w:rsidRPr="000058C8">
        <w:t>ing</w:t>
      </w:r>
    </w:p>
    <w:p w14:paraId="650E1950" w14:textId="77777777" w:rsidR="006041CE" w:rsidRDefault="006041CE" w:rsidP="00F64554">
      <w:pPr>
        <w:pStyle w:val="BodyText"/>
      </w:pPr>
      <w:r>
        <w:t>The Partnership will use the following approaches to ensure adaptive management:</w:t>
      </w:r>
    </w:p>
    <w:p w14:paraId="7219F4F6" w14:textId="77777777" w:rsidR="004069BD" w:rsidRDefault="006041CE" w:rsidP="00F64554">
      <w:pPr>
        <w:pStyle w:val="BodyTextIndent"/>
      </w:pPr>
      <w:r w:rsidRPr="002A2E7B">
        <w:t xml:space="preserve">In a dynamic environment like the Bay watershed, changes during the next 15 years are inevitable. It may be possible to accommodate those changes within the existing Bay TMDL framework without the need to revise it in whole, or in part. The CBP partnership has committed to take an adaptive management approach to the Bay TMDL and incorporate new scientific understandings into the implementation planning in </w:t>
      </w:r>
      <w:r>
        <w:t>two</w:t>
      </w:r>
      <w:r w:rsidRPr="002A2E7B">
        <w:t>-year milestones and in Phase III following the midpoint assessment. Future adjustments to WIPs and two-year milestones based on changing conditions and the availability of new information is consistent with the CBP’s concept of adaptive management</w:t>
      </w:r>
      <w:r>
        <w:t>.</w:t>
      </w:r>
    </w:p>
    <w:p w14:paraId="0E42C345" w14:textId="17E61E02" w:rsidR="006041CE" w:rsidRPr="002A2E7B" w:rsidRDefault="006041CE" w:rsidP="00896336">
      <w:pPr>
        <w:pStyle w:val="BodyTextIndent"/>
        <w:spacing w:after="40"/>
      </w:pPr>
      <w:r w:rsidRPr="002A2E7B">
        <w:t>The CBP partnership will continue to examine the following questions to address implementation challenges and opportunities, incorporate new data and scientific understandings and refine decision support tools and management strategies toward the achievement of the water quality outcomes in the 2014 Chesapeake Bay Watershed Agreement:</w:t>
      </w:r>
    </w:p>
    <w:p w14:paraId="2C1A2C3D" w14:textId="6B4DBEF0" w:rsidR="004069BD" w:rsidRDefault="006041CE" w:rsidP="006041CE">
      <w:pPr>
        <w:pStyle w:val="Bullet"/>
      </w:pPr>
      <w:commentRangeStart w:id="1162"/>
      <w:commentRangeStart w:id="1163"/>
      <w:r w:rsidRPr="002A2E7B">
        <w:t>What progress had been made in implement</w:t>
      </w:r>
      <w:r w:rsidR="004069BD">
        <w:t>ing practices for the Bay TMDL?</w:t>
      </w:r>
    </w:p>
    <w:p w14:paraId="7BA450BB" w14:textId="77777777" w:rsidR="004069BD" w:rsidRDefault="006041CE" w:rsidP="006041CE">
      <w:pPr>
        <w:pStyle w:val="Bullet"/>
      </w:pPr>
      <w:r w:rsidRPr="002A2E7B">
        <w:t>What are the changes in water quality and progress toward applicable water quality standards?</w:t>
      </w:r>
    </w:p>
    <w:p w14:paraId="4955ABE7" w14:textId="7E71B86F" w:rsidR="006041CE" w:rsidRPr="002A2E7B" w:rsidRDefault="006041CE" w:rsidP="006041CE">
      <w:pPr>
        <w:pStyle w:val="Bullet"/>
      </w:pPr>
      <w:r w:rsidRPr="002A2E7B">
        <w:t>What are we learning ab</w:t>
      </w:r>
      <w:r w:rsidR="00FA3D66">
        <w:t xml:space="preserve">out the factors affecting water </w:t>
      </w:r>
      <w:r w:rsidRPr="002A2E7B">
        <w:t>quality changes to better implement practices?</w:t>
      </w:r>
    </w:p>
    <w:p w14:paraId="22019033" w14:textId="376E1A3C" w:rsidR="004069BD" w:rsidRDefault="006041CE" w:rsidP="006041CE">
      <w:pPr>
        <w:pStyle w:val="Bullet"/>
        <w:rPr>
          <w:ins w:id="1164" w:author="Peter Tango [2]" w:date="2018-08-13T11:09:00Z"/>
        </w:rPr>
      </w:pPr>
      <w:r w:rsidRPr="002A2E7B">
        <w:t xml:space="preserve">What </w:t>
      </w:r>
      <w:r w:rsidR="00FA3D66">
        <w:t>refinements</w:t>
      </w:r>
      <w:r w:rsidRPr="002A2E7B">
        <w:t xml:space="preserve"> are needed in decision support tools, monitoring and science?</w:t>
      </w:r>
    </w:p>
    <w:p w14:paraId="01191A40" w14:textId="4E8E224D" w:rsidR="00E81BFA" w:rsidRDefault="00E81BFA" w:rsidP="006041CE">
      <w:pPr>
        <w:pStyle w:val="Bullet"/>
      </w:pPr>
      <w:ins w:id="1165" w:author="Peter Tango [2]" w:date="2018-08-13T11:09:00Z">
        <w:r>
          <w:t xml:space="preserve">How do we </w:t>
        </w:r>
      </w:ins>
      <w:ins w:id="1166" w:author="Peter Tango [2]" w:date="2018-08-13T11:11:00Z">
        <w:r>
          <w:t xml:space="preserve">make program decisions in a business strategy that </w:t>
        </w:r>
      </w:ins>
      <w:ins w:id="1167" w:author="Peter Tango [2]" w:date="2018-08-13T11:09:00Z">
        <w:r>
          <w:t>sustain</w:t>
        </w:r>
      </w:ins>
      <w:ins w:id="1168" w:author="Peter Tango [2]" w:date="2018-08-13T11:12:00Z">
        <w:r>
          <w:t>s</w:t>
        </w:r>
      </w:ins>
      <w:ins w:id="1169" w:author="Peter Tango [2]" w:date="2018-08-13T11:09:00Z">
        <w:r>
          <w:t xml:space="preserve"> and grow</w:t>
        </w:r>
      </w:ins>
      <w:ins w:id="1170" w:author="Peter Tango [2]" w:date="2018-08-13T11:12:00Z">
        <w:r>
          <w:t>s</w:t>
        </w:r>
      </w:ins>
      <w:ins w:id="1171" w:author="Peter Tango [2]" w:date="2018-08-13T11:09:00Z">
        <w:r>
          <w:t xml:space="preserve"> monitoring programs to meet </w:t>
        </w:r>
      </w:ins>
      <w:ins w:id="1172" w:author="Peter Tango [2]" w:date="2018-08-13T11:11:00Z">
        <w:r>
          <w:t xml:space="preserve">ongoing and growing </w:t>
        </w:r>
      </w:ins>
      <w:ins w:id="1173" w:author="Peter Tango [2]" w:date="2018-08-13T11:09:00Z">
        <w:r>
          <w:t xml:space="preserve">CBP information needs under </w:t>
        </w:r>
      </w:ins>
      <w:ins w:id="1174" w:author="Peter Tango [2]" w:date="2018-08-13T11:11:00Z">
        <w:r>
          <w:t xml:space="preserve">recognized </w:t>
        </w:r>
      </w:ins>
      <w:ins w:id="1175" w:author="Peter Tango [2]" w:date="2018-08-13T11:09:00Z">
        <w:r>
          <w:t>economic con</w:t>
        </w:r>
      </w:ins>
      <w:ins w:id="1176" w:author="Peter Tango [2]" w:date="2018-08-13T11:11:00Z">
        <w:r>
          <w:t>s</w:t>
        </w:r>
      </w:ins>
      <w:ins w:id="1177" w:author="Peter Tango [2]" w:date="2018-08-13T11:09:00Z">
        <w:r>
          <w:t xml:space="preserve">traints? </w:t>
        </w:r>
      </w:ins>
    </w:p>
    <w:p w14:paraId="388DC368" w14:textId="77777777" w:rsidR="00C35240" w:rsidRDefault="006041CE" w:rsidP="00083264">
      <w:pPr>
        <w:pStyle w:val="Bullet"/>
        <w:rPr>
          <w:ins w:id="1178" w:author="Michelle Williams" w:date="2018-10-03T15:55:00Z"/>
        </w:rPr>
      </w:pPr>
      <w:r w:rsidRPr="002A2E7B">
        <w:t xml:space="preserve">How do we best consider the combined impacts of land change and climate variability (storm events and long-term change) on nutrient and sediment loading and implications for the </w:t>
      </w:r>
      <w:r w:rsidR="00FA3D66">
        <w:t xml:space="preserve">Bay </w:t>
      </w:r>
      <w:r w:rsidRPr="002A2E7B">
        <w:t>TMDL?</w:t>
      </w:r>
      <w:commentRangeEnd w:id="1162"/>
      <w:r w:rsidR="00162D38">
        <w:rPr>
          <w:rStyle w:val="CommentReference"/>
          <w:rFonts w:ascii="Calibri" w:eastAsia="Calibri" w:hAnsi="Calibri"/>
          <w:color w:val="000000"/>
          <w:lang w:eastAsia="en-US"/>
        </w:rPr>
        <w:commentReference w:id="1162"/>
      </w:r>
      <w:commentRangeEnd w:id="1163"/>
    </w:p>
    <w:p w14:paraId="0D9E9F23" w14:textId="77777777" w:rsidR="00C35240" w:rsidRDefault="00C53E91" w:rsidP="00C35240">
      <w:pPr>
        <w:pStyle w:val="Bullet"/>
        <w:numPr>
          <w:ilvl w:val="0"/>
          <w:numId w:val="41"/>
        </w:numPr>
        <w:tabs>
          <w:tab w:val="left" w:pos="720"/>
        </w:tabs>
        <w:rPr>
          <w:ins w:id="1179" w:author="Michelle Williams" w:date="2018-10-03T15:55:00Z"/>
        </w:rPr>
      </w:pPr>
      <w:r>
        <w:rPr>
          <w:rStyle w:val="CommentReference"/>
          <w:rFonts w:ascii="Calibri" w:eastAsia="Calibri" w:hAnsi="Calibri"/>
          <w:color w:val="000000"/>
          <w:lang w:eastAsia="en-US"/>
        </w:rPr>
        <w:lastRenderedPageBreak/>
        <w:commentReference w:id="1163"/>
      </w:r>
      <w:ins w:id="1180" w:author="Michelle Williams" w:date="2018-10-03T15:55:00Z">
        <w:r w:rsidR="00C35240">
          <w:t xml:space="preserve">What Partnership actions can be taken to refine and simplify BMP verification protocols, and what support can the Partnership provide to jurisdictions in addressing BMP verification and reporting </w:t>
        </w:r>
        <w:commentRangeStart w:id="1181"/>
        <w:r w:rsidR="00C35240">
          <w:t>needs</w:t>
        </w:r>
        <w:commentRangeEnd w:id="1181"/>
        <w:r w:rsidR="00C35240">
          <w:rPr>
            <w:rStyle w:val="CommentReference"/>
            <w:rFonts w:ascii="Calibri" w:eastAsia="Calibri" w:hAnsi="Calibri"/>
            <w:color w:val="000000"/>
          </w:rPr>
          <w:commentReference w:id="1181"/>
        </w:r>
        <w:r w:rsidR="00C35240">
          <w:t>?</w:t>
        </w:r>
      </w:ins>
    </w:p>
    <w:p w14:paraId="0B5EF9AB" w14:textId="6D8CF040" w:rsidR="00C81529" w:rsidRDefault="00C81529">
      <w:pPr>
        <w:pStyle w:val="Bullet"/>
        <w:numPr>
          <w:ilvl w:val="0"/>
          <w:numId w:val="0"/>
        </w:numPr>
        <w:ind w:left="720"/>
        <w:pPrChange w:id="1182" w:author="Michelle Williams" w:date="2018-10-03T15:56:00Z">
          <w:pPr>
            <w:pStyle w:val="Bullet"/>
          </w:pPr>
        </w:pPrChange>
      </w:pPr>
    </w:p>
    <w:p w14:paraId="2482F98A" w14:textId="77777777" w:rsidR="00441514" w:rsidRPr="000058C8" w:rsidRDefault="004E05C2" w:rsidP="004461AE">
      <w:pPr>
        <w:pStyle w:val="Heading1"/>
      </w:pPr>
      <w:commentRangeStart w:id="1183"/>
      <w:commentRangeStart w:id="1184"/>
      <w:r w:rsidRPr="000058C8">
        <w:t>Biennial Workplan</w:t>
      </w:r>
      <w:commentRangeEnd w:id="1183"/>
      <w:r w:rsidR="00162D38">
        <w:rPr>
          <w:rStyle w:val="CommentReference"/>
          <w:rFonts w:eastAsia="Calibri"/>
          <w:b w:val="0"/>
          <w:bCs w:val="0"/>
          <w:color w:val="000000"/>
          <w:lang w:eastAsia="en-US"/>
        </w:rPr>
        <w:commentReference w:id="1183"/>
      </w:r>
      <w:commentRangeEnd w:id="1184"/>
      <w:r w:rsidR="00C53E91">
        <w:rPr>
          <w:rStyle w:val="CommentReference"/>
          <w:rFonts w:eastAsia="Calibri"/>
          <w:b w:val="0"/>
          <w:bCs w:val="0"/>
          <w:color w:val="000000"/>
          <w:lang w:eastAsia="en-US"/>
        </w:rPr>
        <w:commentReference w:id="1184"/>
      </w:r>
    </w:p>
    <w:p w14:paraId="45ED67C7" w14:textId="60DF014C" w:rsidR="004069BD" w:rsidRDefault="004150CC" w:rsidP="002610D8">
      <w:pPr>
        <w:pStyle w:val="BodyTextbeforebullet"/>
      </w:pPr>
      <w:r>
        <w:t>B</w:t>
      </w:r>
      <w:r w:rsidRPr="003A1057">
        <w:t xml:space="preserve">iennial workplans </w:t>
      </w:r>
      <w:r>
        <w:t>for</w:t>
      </w:r>
      <w:ins w:id="1185" w:author="Michelle Williams" w:date="2018-10-03T15:57:00Z">
        <w:r w:rsidR="00C35240">
          <w:t xml:space="preserve"> the 2025 WIP outcome and the Water Quality Standards Attainment and Monitori</w:t>
        </w:r>
      </w:ins>
      <w:ins w:id="1186" w:author="Michelle Williams" w:date="2018-10-03T15:58:00Z">
        <w:r w:rsidR="00C35240">
          <w:t xml:space="preserve">ng Outcome will be developed by December 2018. </w:t>
        </w:r>
      </w:ins>
      <w:del w:id="1187" w:author="Michelle Williams" w:date="2018-10-03T15:57:00Z">
        <w:r w:rsidDel="00C35240">
          <w:delText xml:space="preserve"> each management strategy </w:delText>
        </w:r>
        <w:r w:rsidRPr="003A1057" w:rsidDel="00C35240">
          <w:delText xml:space="preserve">will be developed by </w:delText>
        </w:r>
        <w:commentRangeStart w:id="1188"/>
        <w:r w:rsidR="008A1FF0" w:rsidDel="00C35240">
          <w:delText>April 2016</w:delText>
        </w:r>
        <w:commentRangeEnd w:id="1188"/>
        <w:r w:rsidR="00E81BFA" w:rsidDel="00C35240">
          <w:rPr>
            <w:rStyle w:val="CommentReference"/>
            <w:rFonts w:ascii="Calibri" w:eastAsia="Calibri" w:hAnsi="Calibri"/>
            <w:color w:val="000000"/>
            <w:lang w:eastAsia="en-US"/>
          </w:rPr>
          <w:commentReference w:id="1188"/>
        </w:r>
      </w:del>
      <w:r w:rsidRPr="003A1057">
        <w:t xml:space="preserve">. </w:t>
      </w:r>
      <w:r>
        <w:t>It will include the following information:</w:t>
      </w:r>
    </w:p>
    <w:p w14:paraId="01F867C2" w14:textId="3105C899" w:rsidR="004150CC" w:rsidRPr="00191629" w:rsidRDefault="004150CC" w:rsidP="00191629">
      <w:pPr>
        <w:pStyle w:val="Bullet"/>
      </w:pPr>
      <w:r w:rsidRPr="00191629">
        <w:t>Each key action</w:t>
      </w:r>
    </w:p>
    <w:p w14:paraId="31B13B5F" w14:textId="77777777" w:rsidR="004150CC" w:rsidRPr="00191629" w:rsidRDefault="004150CC" w:rsidP="00191629">
      <w:pPr>
        <w:pStyle w:val="Bullet"/>
      </w:pPr>
      <w:r w:rsidRPr="00191629">
        <w:t>Timeline for the action</w:t>
      </w:r>
    </w:p>
    <w:p w14:paraId="773F7755" w14:textId="77777777" w:rsidR="004150CC" w:rsidRPr="00191629" w:rsidRDefault="004150CC" w:rsidP="00191629">
      <w:pPr>
        <w:pStyle w:val="Bullet"/>
      </w:pPr>
      <w:r w:rsidRPr="00191629">
        <w:t>Expected outcome</w:t>
      </w:r>
    </w:p>
    <w:p w14:paraId="58D1E98B" w14:textId="77777777" w:rsidR="004150CC" w:rsidRPr="00191629" w:rsidRDefault="004150CC" w:rsidP="00191629">
      <w:pPr>
        <w:pStyle w:val="Bullet"/>
      </w:pPr>
      <w:r w:rsidRPr="00191629">
        <w:t>Partners responsible for each action</w:t>
      </w:r>
    </w:p>
    <w:p w14:paraId="07F96878" w14:textId="77777777" w:rsidR="004150CC" w:rsidRDefault="004150CC" w:rsidP="00191629">
      <w:pPr>
        <w:pStyle w:val="Bullet"/>
      </w:pPr>
      <w:r w:rsidRPr="00191629">
        <w:t>Estimated res</w:t>
      </w:r>
      <w:r>
        <w:t>ources</w:t>
      </w:r>
    </w:p>
    <w:p w14:paraId="31952003" w14:textId="344F642B" w:rsidR="00135800" w:rsidRDefault="004150CC" w:rsidP="00135800">
      <w:pPr>
        <w:pStyle w:val="BodyText"/>
        <w:rPr>
          <w:ins w:id="1189" w:author="Michelle Williams" w:date="2018-08-02T10:24:00Z"/>
        </w:rPr>
      </w:pPr>
      <w:r>
        <w:t xml:space="preserve">In 2008, the Chesapeake Executive Council charged the seven Bay watershed jurisdictions to develop a two-year milestone process for reducing their respective nitrogen, phosphorus and sediment contributions to the Chesapeake Bay and to track the pace of those reductions. Two-year milestones are short-term objectives under the Bay TMDL accountability framework used to assess progress towards restoration goals while allowing jurisdictions to flexibly adapt their WIPs to meet those goals. </w:t>
      </w:r>
      <w:ins w:id="1190" w:author="Michelle Williams" w:date="2018-08-02T10:24:00Z">
        <w:r w:rsidR="00135800">
          <w:t xml:space="preserve">The Bay jurisdictions’ two-year milestones and EPA’s evaluations of these commitments and assessment of progress can be accessed here: </w:t>
        </w:r>
        <w:r w:rsidR="00135800">
          <w:fldChar w:fldCharType="begin"/>
        </w:r>
        <w:r w:rsidR="00135800">
          <w:instrText xml:space="preserve"> HYPERLINK "http://www.epa.gov/reg3wapd/tmdl/ChesapeakeBay/RestorationUnderway.html" </w:instrText>
        </w:r>
        <w:r w:rsidR="00135800">
          <w:fldChar w:fldCharType="separate"/>
        </w:r>
        <w:r w:rsidR="00135800" w:rsidRPr="007C1015">
          <w:rPr>
            <w:rStyle w:val="Hyperlink"/>
          </w:rPr>
          <w:t>http://www.epa.gov/reg3wapd/tmdl/ChesapeakeBay/RestorationUnderway.html</w:t>
        </w:r>
        <w:r w:rsidR="00135800">
          <w:rPr>
            <w:rStyle w:val="Hyperlink"/>
          </w:rPr>
          <w:fldChar w:fldCharType="end"/>
        </w:r>
        <w:r w:rsidR="00135800">
          <w:t>.</w:t>
        </w:r>
      </w:ins>
    </w:p>
    <w:p w14:paraId="29197538" w14:textId="0A3F7014" w:rsidR="00135800" w:rsidRDefault="004150CC" w:rsidP="00135800">
      <w:pPr>
        <w:pStyle w:val="BodyText"/>
        <w:rPr>
          <w:moveTo w:id="1191" w:author="Michelle Williams" w:date="2018-08-02T10:15:00Z"/>
        </w:rPr>
      </w:pPr>
      <w:ins w:id="1192" w:author="Michelle Williams" w:date="2018-08-02T10:35:00Z">
        <w:del w:id="1193" w:author="Michelle Williams" w:date="2018-10-03T16:00:00Z">
          <w:r w:rsidRPr="00352FC8" w:rsidDel="0064537F">
            <w:delText xml:space="preserve">The two-year milestones </w:delText>
          </w:r>
          <w:r w:rsidDel="0064537F">
            <w:delText>will</w:delText>
          </w:r>
        </w:del>
      </w:ins>
      <w:ins w:id="1194" w:author="Michelle Williams" w:date="2018-08-02T10:12:00Z">
        <w:del w:id="1195" w:author="Michelle Williams" w:date="2018-10-03T16:00:00Z">
          <w:r w:rsidR="00135800" w:rsidDel="0064537F">
            <w:delText xml:space="preserve"> be </w:delText>
          </w:r>
        </w:del>
      </w:ins>
      <w:ins w:id="1196" w:author="Michelle Williams" w:date="2018-08-02T10:15:00Z">
        <w:del w:id="1197" w:author="Michelle Williams" w:date="2018-10-03T16:00:00Z">
          <w:r w:rsidR="00135800" w:rsidDel="0064537F">
            <w:delText>addressed</w:delText>
          </w:r>
        </w:del>
      </w:ins>
      <w:ins w:id="1198" w:author="Michelle Williams" w:date="2018-08-02T10:16:00Z">
        <w:del w:id="1199" w:author="Michelle Williams" w:date="2018-10-03T16:00:00Z">
          <w:r w:rsidR="00135800" w:rsidDel="0064537F">
            <w:delText xml:space="preserve"> in the </w:delText>
          </w:r>
        </w:del>
      </w:ins>
      <w:ins w:id="1200" w:author="Michelle Williams" w:date="2018-08-02T10:12:00Z">
        <w:del w:id="1201" w:author="Michelle Williams" w:date="2018-10-03T16:00:00Z">
          <w:r w:rsidR="00135800" w:rsidDel="0064537F">
            <w:delText xml:space="preserve">biennial workplan, together with </w:delText>
          </w:r>
        </w:del>
      </w:ins>
      <w:ins w:id="1202" w:author="Michelle Williams" w:date="2018-08-02T10:13:00Z">
        <w:r w:rsidR="00135800">
          <w:t>Part</w:t>
        </w:r>
      </w:ins>
      <w:ins w:id="1203" w:author="Michelle Williams" w:date="2018-08-02T10:24:00Z">
        <w:r w:rsidR="00135800">
          <w:t>n</w:t>
        </w:r>
      </w:ins>
      <w:ins w:id="1204" w:author="Michelle Williams" w:date="2018-08-02T10:13:00Z">
        <w:r w:rsidR="00135800">
          <w:t xml:space="preserve">ership-identified actions intended to advance understanding, programmatic and implementation support </w:t>
        </w:r>
      </w:ins>
      <w:ins w:id="1205" w:author="Michelle Williams" w:date="2018-08-02T10:14:00Z">
        <w:r w:rsidR="00135800">
          <w:t>in the Bay jurisdictions’ progress towards implementing the Phase III WIPs by 2025</w:t>
        </w:r>
      </w:ins>
      <w:ins w:id="1206" w:author="Michelle Williams" w:date="2018-10-03T16:00:00Z">
        <w:r w:rsidR="0064537F">
          <w:t xml:space="preserve"> will be included in the biennial workplan</w:t>
        </w:r>
      </w:ins>
      <w:ins w:id="1207" w:author="Michelle Williams" w:date="2018-08-02T10:14:00Z">
        <w:r w:rsidR="00135800">
          <w:t>.</w:t>
        </w:r>
      </w:ins>
      <w:del w:id="1208" w:author="Michelle Williams" w:date="2018-08-02T10:35:00Z">
        <w:r w:rsidRPr="00352FC8">
          <w:delText xml:space="preserve">The two-year milestones </w:delText>
        </w:r>
        <w:r>
          <w:delText>will</w:delText>
        </w:r>
      </w:del>
      <w:r>
        <w:t xml:space="preserve"> </w:t>
      </w:r>
      <w:del w:id="1209" w:author="Michelle Williams" w:date="2018-08-02T10:14:00Z">
        <w:r>
          <w:delText xml:space="preserve">serve as the biennial workplan for this management strategy as they </w:delText>
        </w:r>
        <w:r w:rsidRPr="00352FC8">
          <w:delText xml:space="preserve">represent key check-in points on the way to having all pollution reduction measures in place by 2025 to restore the Bay and its tidal </w:delText>
        </w:r>
        <w:r>
          <w:delText>waters</w:delText>
        </w:r>
        <w:r w:rsidRPr="00352FC8">
          <w:delText>, with controls in place by 2017 that would achieve 60 perce</w:delText>
        </w:r>
        <w:r w:rsidR="002637A2">
          <w:delText>nt of the necessary reductions.</w:delText>
        </w:r>
      </w:del>
      <w:ins w:id="1210" w:author="Michelle Williams" w:date="2018-08-02T10:15:00Z">
        <w:r w:rsidR="00135800" w:rsidRPr="00135800">
          <w:t xml:space="preserve"> </w:t>
        </w:r>
      </w:ins>
      <w:moveToRangeStart w:id="1211" w:author="Michelle Williams" w:date="2018-08-02T10:15:00Z" w:name="move520968262"/>
      <w:moveTo w:id="1212" w:author="Michelle Williams" w:date="2018-08-02T10:15:00Z">
        <w:del w:id="1213" w:author="Michelle Williams" w:date="2018-08-02T10:24:00Z">
          <w:r w:rsidR="00135800" w:rsidDel="00135800">
            <w:delText xml:space="preserve">The Bay jurisdictions’ two-year milestones and EPA’s evaluations of these commitments and assessment of progress can be accessed here: </w:delText>
          </w:r>
          <w:r w:rsidR="00135800" w:rsidDel="00135800">
            <w:fldChar w:fldCharType="begin"/>
          </w:r>
          <w:r w:rsidR="00135800" w:rsidDel="00135800">
            <w:delInstrText xml:space="preserve"> HYPERLINK "http://www.epa.gov/reg3wapd/tmdl/ChesapeakeBay/RestorationUnderway.html" </w:delInstrText>
          </w:r>
          <w:r w:rsidR="00135800" w:rsidDel="00135800">
            <w:fldChar w:fldCharType="separate"/>
          </w:r>
          <w:r w:rsidR="00135800" w:rsidRPr="007C1015" w:rsidDel="00135800">
            <w:rPr>
              <w:rStyle w:val="Hyperlink"/>
            </w:rPr>
            <w:delText>http://www.epa.gov/reg3wapd/tmdl/ChesapeakeBay/RestorationUnderway.html</w:delText>
          </w:r>
          <w:r w:rsidR="00135800" w:rsidDel="00135800">
            <w:rPr>
              <w:rStyle w:val="Hyperlink"/>
            </w:rPr>
            <w:fldChar w:fldCharType="end"/>
          </w:r>
          <w:r w:rsidR="00135800" w:rsidDel="00135800">
            <w:delText>. This management strategy will be updated as these evaluations occur.</w:delText>
          </w:r>
        </w:del>
      </w:moveTo>
    </w:p>
    <w:moveToRangeEnd w:id="1211"/>
    <w:p w14:paraId="06297773" w14:textId="7956F3CD" w:rsidR="004150CC" w:rsidDel="00C35240" w:rsidRDefault="00135800">
      <w:pPr>
        <w:pStyle w:val="BodyText"/>
        <w:rPr>
          <w:ins w:id="1214" w:author="Michelle Williams" w:date="2018-08-02T10:17:00Z"/>
          <w:del w:id="1215" w:author="Michelle Williams" w:date="2018-10-03T15:59:00Z"/>
        </w:rPr>
        <w:pPrChange w:id="1216" w:author="Wagner, Alexandra" w:date="2018-08-02T10:35:00Z">
          <w:pPr>
            <w:pStyle w:val="subhead"/>
          </w:pPr>
        </w:pPrChange>
      </w:pPr>
      <w:ins w:id="1217" w:author="Michelle Williams" w:date="2018-08-02T10:17:00Z">
        <w:del w:id="1218" w:author="Michelle Williams" w:date="2018-10-03T15:59:00Z">
          <w:r w:rsidDel="00C35240">
            <w:delText xml:space="preserve">Key </w:delText>
          </w:r>
        </w:del>
      </w:ins>
      <w:ins w:id="1219" w:author="Michelle Williams" w:date="2018-08-02T10:24:00Z">
        <w:del w:id="1220" w:author="Michelle Williams" w:date="2018-10-03T15:59:00Z">
          <w:r w:rsidDel="00C35240">
            <w:delText xml:space="preserve">Priorities </w:delText>
          </w:r>
        </w:del>
      </w:ins>
      <w:ins w:id="1221" w:author="Michelle Williams" w:date="2018-08-02T10:17:00Z">
        <w:del w:id="1222" w:author="Michelle Williams" w:date="2018-10-03T15:59:00Z">
          <w:r w:rsidDel="00C35240">
            <w:delText xml:space="preserve">for Inclusion in the Biennial </w:delText>
          </w:r>
          <w:commentRangeStart w:id="1223"/>
          <w:r w:rsidDel="00C35240">
            <w:delText>Workplan</w:delText>
          </w:r>
        </w:del>
      </w:ins>
      <w:commentRangeEnd w:id="1223"/>
      <w:r w:rsidR="00C35240">
        <w:rPr>
          <w:rStyle w:val="CommentReference"/>
          <w:rFonts w:ascii="Calibri" w:eastAsia="Calibri" w:hAnsi="Calibri"/>
          <w:color w:val="000000"/>
          <w:lang w:eastAsia="en-US"/>
        </w:rPr>
        <w:commentReference w:id="1223"/>
      </w:r>
    </w:p>
    <w:p w14:paraId="03DFA0F4" w14:textId="160A6A9E" w:rsidR="00760B66" w:rsidRPr="00135800" w:rsidDel="00C35240" w:rsidRDefault="00135800" w:rsidP="00135800">
      <w:pPr>
        <w:pStyle w:val="Bullet"/>
        <w:rPr>
          <w:ins w:id="1224" w:author="Michelle Williams" w:date="2018-08-02T10:19:00Z"/>
          <w:del w:id="1225" w:author="Michelle Williams" w:date="2018-10-03T15:59:00Z"/>
        </w:rPr>
      </w:pPr>
      <w:ins w:id="1226" w:author="Michelle Williams" w:date="2018-08-02T10:21:00Z">
        <w:del w:id="1227" w:author="Michelle Williams" w:date="2018-10-03T15:59:00Z">
          <w:r w:rsidDel="00C35240">
            <w:delText>Developing understanding of BMP</w:delText>
          </w:r>
        </w:del>
      </w:ins>
      <w:ins w:id="1228" w:author="Michelle Williams" w:date="2018-08-02T10:22:00Z">
        <w:del w:id="1229" w:author="Michelle Williams" w:date="2018-10-03T15:59:00Z">
          <w:r w:rsidDel="00C35240">
            <w:delText xml:space="preserve"> performance, siting and design under climate change conditions</w:delText>
          </w:r>
        </w:del>
      </w:ins>
    </w:p>
    <w:p w14:paraId="738D19C1" w14:textId="2AC48284" w:rsidR="00135800" w:rsidDel="00C35240" w:rsidRDefault="00135800" w:rsidP="00135800">
      <w:pPr>
        <w:pStyle w:val="Bullet"/>
        <w:rPr>
          <w:ins w:id="1230" w:author="Michelle Williams" w:date="2018-08-02T10:23:00Z"/>
          <w:del w:id="1231" w:author="Michelle Williams" w:date="2018-10-03T15:59:00Z"/>
        </w:rPr>
      </w:pPr>
      <w:ins w:id="1232" w:author="Michelle Williams" w:date="2018-08-02T10:23:00Z">
        <w:del w:id="1233" w:author="Michelle Williams" w:date="2018-10-03T15:59:00Z">
          <w:r w:rsidRPr="00135800" w:rsidDel="00C35240">
            <w:delText>Optimization system</w:delText>
          </w:r>
          <w:r w:rsidDel="00C35240">
            <w:delText xml:space="preserve"> and </w:delText>
          </w:r>
          <w:r w:rsidRPr="00135800" w:rsidDel="00C35240">
            <w:delText>BMP co-benefits</w:delText>
          </w:r>
        </w:del>
      </w:ins>
    </w:p>
    <w:p w14:paraId="352E71F1" w14:textId="6FBA9FC2" w:rsidR="00760B66" w:rsidRPr="00135800" w:rsidDel="00C35240" w:rsidRDefault="00F5595B" w:rsidP="00135800">
      <w:pPr>
        <w:pStyle w:val="Bullet"/>
        <w:rPr>
          <w:ins w:id="1234" w:author="Michelle Williams" w:date="2018-08-02T10:19:00Z"/>
          <w:del w:id="1235" w:author="Michelle Williams" w:date="2018-10-03T15:59:00Z"/>
        </w:rPr>
      </w:pPr>
      <w:ins w:id="1236" w:author="Michelle Williams" w:date="2018-08-02T10:19:00Z">
        <w:del w:id="1237" w:author="Michelle Williams" w:date="2018-10-03T15:59:00Z">
          <w:r w:rsidRPr="00135800" w:rsidDel="00C35240">
            <w:delText>Development of the Phase III WIPs</w:delText>
          </w:r>
        </w:del>
      </w:ins>
    </w:p>
    <w:p w14:paraId="7B211967" w14:textId="09E76EF1" w:rsidR="00135800" w:rsidRPr="00135800" w:rsidDel="00C35240" w:rsidRDefault="00135800" w:rsidP="00135800">
      <w:pPr>
        <w:pStyle w:val="Bullet"/>
        <w:rPr>
          <w:ins w:id="1238" w:author="Michelle Williams" w:date="2018-08-02T10:23:00Z"/>
          <w:del w:id="1239" w:author="Michelle Williams" w:date="2018-10-03T15:59:00Z"/>
        </w:rPr>
      </w:pPr>
      <w:ins w:id="1240" w:author="Michelle Williams" w:date="2018-08-02T10:23:00Z">
        <w:del w:id="1241" w:author="Michelle Williams" w:date="2018-10-03T15:59:00Z">
          <w:r w:rsidRPr="00135800" w:rsidDel="00C35240">
            <w:delText xml:space="preserve">Technical Assistance &amp; Funding </w:delText>
          </w:r>
          <w:r w:rsidDel="00C35240">
            <w:delText>to the Bay jurisdictions in Phase III WIP implementation</w:delText>
          </w:r>
        </w:del>
      </w:ins>
    </w:p>
    <w:p w14:paraId="6011F9F1" w14:textId="0C01AF97" w:rsidR="00135800" w:rsidRPr="00135800" w:rsidDel="00C35240" w:rsidRDefault="00135800" w:rsidP="00135800">
      <w:pPr>
        <w:pStyle w:val="Bullet"/>
        <w:rPr>
          <w:ins w:id="1242" w:author="Michelle Williams" w:date="2018-08-02T10:23:00Z"/>
          <w:del w:id="1243" w:author="Michelle Williams" w:date="2018-10-03T15:59:00Z"/>
        </w:rPr>
      </w:pPr>
      <w:ins w:id="1244" w:author="Michelle Williams" w:date="2018-08-02T10:23:00Z">
        <w:del w:id="1245" w:author="Michelle Williams" w:date="2018-10-03T15:59:00Z">
          <w:r w:rsidDel="00C35240">
            <w:delText xml:space="preserve">Development and Implementation of the </w:delText>
          </w:r>
          <w:r w:rsidRPr="00135800" w:rsidDel="00C35240">
            <w:delText xml:space="preserve">Conowingo WIP </w:delText>
          </w:r>
        </w:del>
      </w:ins>
    </w:p>
    <w:p w14:paraId="7E8C31F2" w14:textId="27B3848D" w:rsidR="00135800" w:rsidDel="00C35240" w:rsidRDefault="00135800" w:rsidP="00135800">
      <w:pPr>
        <w:pStyle w:val="Bullet"/>
        <w:rPr>
          <w:ins w:id="1246" w:author="Peter Tango [2]" w:date="2018-08-13T11:13:00Z"/>
          <w:del w:id="1247" w:author="Michelle Williams" w:date="2018-10-03T15:59:00Z"/>
        </w:rPr>
      </w:pPr>
      <w:ins w:id="1248" w:author="Michelle Williams" w:date="2018-08-02T10:23:00Z">
        <w:del w:id="1249" w:author="Michelle Williams" w:date="2018-10-03T15:59:00Z">
          <w:r w:rsidDel="00C35240">
            <w:delText xml:space="preserve">Implementation of </w:delText>
          </w:r>
          <w:r w:rsidRPr="00135800" w:rsidDel="00C35240">
            <w:delText xml:space="preserve">BMP verification program </w:delText>
          </w:r>
        </w:del>
      </w:ins>
    </w:p>
    <w:p w14:paraId="065630AF" w14:textId="5CBD7597" w:rsidR="00E81BFA" w:rsidRPr="00135800" w:rsidDel="00C35240" w:rsidRDefault="00E81BFA" w:rsidP="00135800">
      <w:pPr>
        <w:pStyle w:val="Bullet"/>
        <w:rPr>
          <w:ins w:id="1250" w:author="Michelle Williams" w:date="2018-08-02T10:23:00Z"/>
          <w:del w:id="1251" w:author="Michelle Williams" w:date="2018-10-03T15:59:00Z"/>
        </w:rPr>
      </w:pPr>
      <w:ins w:id="1252" w:author="Peter Tango [2]" w:date="2018-08-13T11:13:00Z">
        <w:del w:id="1253" w:author="Michelle Williams" w:date="2018-10-03T15:59:00Z">
          <w:r w:rsidDel="00C35240">
            <w:lastRenderedPageBreak/>
            <w:delText xml:space="preserve">Business plan </w:delText>
          </w:r>
        </w:del>
      </w:ins>
      <w:ins w:id="1254" w:author="Peter Tango" w:date="2018-08-28T14:29:00Z">
        <w:del w:id="1255" w:author="Michelle Williams" w:date="2018-10-03T15:59:00Z">
          <w:r w:rsidR="001F2423" w:rsidDel="00C35240">
            <w:delText xml:space="preserve">development </w:delText>
          </w:r>
        </w:del>
      </w:ins>
      <w:ins w:id="1256" w:author="Peter Tango [2]" w:date="2018-08-13T11:13:00Z">
        <w:del w:id="1257" w:author="Michelle Williams" w:date="2018-10-03T15:59:00Z">
          <w:r w:rsidDel="00C35240">
            <w:delText>for sustaining</w:delText>
          </w:r>
        </w:del>
      </w:ins>
      <w:ins w:id="1258" w:author="Peter Tango" w:date="2018-08-28T14:29:00Z">
        <w:del w:id="1259" w:author="Michelle Williams" w:date="2018-10-03T15:59:00Z">
          <w:r w:rsidR="001F2423" w:rsidDel="00C35240">
            <w:delText>,</w:delText>
          </w:r>
        </w:del>
      </w:ins>
      <w:ins w:id="1260" w:author="Peter Tango [2]" w:date="2018-08-13T11:13:00Z">
        <w:del w:id="1261" w:author="Michelle Williams" w:date="2018-10-03T15:59:00Z">
          <w:r w:rsidDel="00C35240">
            <w:delText xml:space="preserve"> and </w:delText>
          </w:r>
        </w:del>
      </w:ins>
      <w:ins w:id="1262" w:author="Peter Tango" w:date="2018-08-28T14:29:00Z">
        <w:del w:id="1263" w:author="Michelle Williams" w:date="2018-10-03T15:59:00Z">
          <w:r w:rsidR="001F2423" w:rsidDel="00C35240">
            <w:delText xml:space="preserve">identifying and adopting </w:delText>
          </w:r>
        </w:del>
      </w:ins>
      <w:ins w:id="1264" w:author="Peter Tango [2]" w:date="2018-08-13T11:14:00Z">
        <w:del w:id="1265" w:author="Michelle Williams" w:date="2018-10-03T15:59:00Z">
          <w:r w:rsidDel="00C35240">
            <w:delText xml:space="preserve">opportunities for </w:delText>
          </w:r>
        </w:del>
      </w:ins>
      <w:ins w:id="1266" w:author="Peter Tango [2]" w:date="2018-08-13T11:13:00Z">
        <w:del w:id="1267" w:author="Michelle Williams" w:date="2018-10-03T15:59:00Z">
          <w:r w:rsidDel="00C35240">
            <w:delText xml:space="preserve">growing an </w:delText>
          </w:r>
        </w:del>
      </w:ins>
      <w:ins w:id="1268" w:author="Peter Tango" w:date="2018-08-28T14:29:00Z">
        <w:del w:id="1269" w:author="Michelle Williams" w:date="2018-10-03T15:59:00Z">
          <w:r w:rsidR="001F2423" w:rsidDel="00C35240">
            <w:delText xml:space="preserve">increasingly </w:delText>
          </w:r>
        </w:del>
      </w:ins>
      <w:ins w:id="1270" w:author="Peter Tango [2]" w:date="2018-08-13T11:13:00Z">
        <w:del w:id="1271" w:author="Michelle Williams" w:date="2018-10-03T15:59:00Z">
          <w:r w:rsidDel="00C35240">
            <w:delText xml:space="preserve">integrated monitoring </w:delText>
          </w:r>
          <w:commentRangeStart w:id="1272"/>
          <w:r w:rsidDel="00C35240">
            <w:delText>program</w:delText>
          </w:r>
        </w:del>
      </w:ins>
      <w:commentRangeEnd w:id="1272"/>
      <w:ins w:id="1273" w:author="Peter Tango [2]" w:date="2018-08-13T11:14:00Z">
        <w:del w:id="1274" w:author="Michelle Williams" w:date="2018-10-03T15:59:00Z">
          <w:r w:rsidDel="00C35240">
            <w:rPr>
              <w:rStyle w:val="CommentReference"/>
              <w:rFonts w:ascii="Calibri" w:eastAsia="Calibri" w:hAnsi="Calibri"/>
              <w:color w:val="000000"/>
              <w:lang w:eastAsia="en-US"/>
            </w:rPr>
            <w:commentReference w:id="1272"/>
          </w:r>
        </w:del>
      </w:ins>
    </w:p>
    <w:p w14:paraId="51D5FCB5" w14:textId="6BCF9B81" w:rsidR="00760B66" w:rsidRPr="00135800" w:rsidDel="00C35240" w:rsidRDefault="00135800" w:rsidP="00135800">
      <w:pPr>
        <w:pStyle w:val="Bullet"/>
        <w:rPr>
          <w:ins w:id="1275" w:author="Michelle Williams" w:date="2018-08-02T10:19:00Z"/>
          <w:del w:id="1276" w:author="Michelle Williams" w:date="2018-10-03T15:59:00Z"/>
        </w:rPr>
      </w:pPr>
      <w:ins w:id="1277" w:author="Michelle Williams" w:date="2018-08-02T10:20:00Z">
        <w:del w:id="1278" w:author="Michelle Williams" w:date="2018-10-03T15:59:00Z">
          <w:r w:rsidDel="00C35240">
            <w:delText>Explaining trends in m</w:delText>
          </w:r>
        </w:del>
      </w:ins>
      <w:ins w:id="1279" w:author="Michelle Williams" w:date="2018-08-02T10:19:00Z">
        <w:del w:id="1280" w:author="Michelle Williams" w:date="2018-10-03T15:59:00Z">
          <w:r w:rsidR="00F5595B" w:rsidRPr="00135800" w:rsidDel="00C35240">
            <w:delText xml:space="preserve">onitoring data </w:delText>
          </w:r>
        </w:del>
      </w:ins>
    </w:p>
    <w:p w14:paraId="0B43476D" w14:textId="064A82EB" w:rsidR="00135800" w:rsidDel="00135800" w:rsidRDefault="00135800">
      <w:pPr>
        <w:pStyle w:val="Bullet"/>
        <w:numPr>
          <w:ilvl w:val="0"/>
          <w:numId w:val="0"/>
        </w:numPr>
        <w:rPr>
          <w:del w:id="1281" w:author="Michelle Williams" w:date="2018-08-02T10:23:00Z"/>
        </w:rPr>
        <w:pPrChange w:id="1282" w:author="Michelle Williams" w:date="2018-08-02T10:23:00Z">
          <w:pPr>
            <w:pStyle w:val="BodyText"/>
          </w:pPr>
        </w:pPrChange>
      </w:pPr>
    </w:p>
    <w:p w14:paraId="10588B3B" w14:textId="3322DCB6" w:rsidR="00C53E91" w:rsidRDefault="004150CC" w:rsidP="00191629">
      <w:pPr>
        <w:pStyle w:val="BodyText"/>
        <w:rPr>
          <w:ins w:id="1283" w:author="Michelle Williams" w:date="2018-08-02T09:41:00Z"/>
        </w:rPr>
      </w:pPr>
      <w:del w:id="1284" w:author="Michelle Williams" w:date="2018-08-02T09:40:00Z">
        <w:r w:rsidRPr="00DB047C">
          <w:delText xml:space="preserve">The Bay jurisdictions’ 2014-2015 milestones </w:delText>
        </w:r>
        <w:r>
          <w:delText xml:space="preserve">are expected to </w:delText>
        </w:r>
        <w:r w:rsidRPr="00DB047C">
          <w:delText xml:space="preserve">reduce phosphorus by nearly 2.4 million pounds and decrease sediment by more than 1.1 billion pounds by the end of 2015, compared to the 2009 baseline. </w:delText>
        </w:r>
        <w:r>
          <w:delText>The jurisdictions’ 2014-2015 milestones are expected to reduce n</w:delText>
        </w:r>
        <w:r w:rsidRPr="00DB047C">
          <w:delText xml:space="preserve">itrogen by nearly 25 million pounds, but </w:delText>
        </w:r>
        <w:r>
          <w:delText xml:space="preserve">an additional </w:delText>
        </w:r>
        <w:r w:rsidRPr="00DB047C">
          <w:delText xml:space="preserve">reduction </w:delText>
        </w:r>
        <w:r>
          <w:delText>of</w:delText>
        </w:r>
        <w:r w:rsidRPr="00DB047C">
          <w:delText xml:space="preserve"> nearly 6 million pounds is needed to remain on track to meet the 2017 target</w:delText>
        </w:r>
        <w:r>
          <w:rPr>
            <w:rStyle w:val="FootnoteReference"/>
          </w:rPr>
          <w:footnoteReference w:id="33"/>
        </w:r>
        <w:r w:rsidRPr="00DB047C">
          <w:delText>.</w:delText>
        </w:r>
      </w:del>
    </w:p>
    <w:p w14:paraId="7C3EC595" w14:textId="135E810D" w:rsidR="00486372" w:rsidRDefault="004150CC" w:rsidP="00191629">
      <w:pPr>
        <w:pStyle w:val="BodyText"/>
      </w:pPr>
      <w:moveFromRangeStart w:id="1287" w:author="Michelle Williams" w:date="2018-08-02T10:15:00Z" w:name="move520968262"/>
      <w:moveFrom w:id="1288" w:author="Michelle Williams" w:date="2018-08-02T10:15:00Z">
        <w:r>
          <w:t xml:space="preserve">The Bay jurisdictions’ two-year milestones and EPA’s evaluations of these commitments and assessment of progress can be accessed here: </w:t>
        </w:r>
        <w:r w:rsidR="00620E19">
          <w:fldChar w:fldCharType="begin"/>
        </w:r>
        <w:r w:rsidR="00620E19">
          <w:instrText xml:space="preserve"> HYPERLINK "http://www.epa.gov/reg3wapd/tmdl/ChesapeakeBay/RestorationUnderway.html" </w:instrText>
        </w:r>
        <w:r w:rsidR="00620E19">
          <w:fldChar w:fldCharType="separate"/>
        </w:r>
        <w:r w:rsidRPr="007C1015">
          <w:rPr>
            <w:rStyle w:val="Hyperlink"/>
          </w:rPr>
          <w:t>http://www.epa.gov/reg3wapd/tmdl/ChesapeakeBay/RestorationUnderway.html</w:t>
        </w:r>
        <w:r w:rsidR="00620E19">
          <w:rPr>
            <w:rStyle w:val="Hyperlink"/>
          </w:rPr>
          <w:fldChar w:fldCharType="end"/>
        </w:r>
        <w:r>
          <w:t>. This management strategy will be updated as these evaluations occur.</w:t>
        </w:r>
      </w:moveFrom>
      <w:moveFromRangeEnd w:id="1287"/>
    </w:p>
    <w:sectPr w:rsidR="00486372" w:rsidSect="007D50DE">
      <w:headerReference w:type="even" r:id="rId23"/>
      <w:headerReference w:type="default" r:id="rId24"/>
      <w:footerReference w:type="even" r:id="rId25"/>
      <w:footerReference w:type="default" r:id="rId26"/>
      <w:footerReference w:type="first" r:id="rId27"/>
      <w:pgSz w:w="12240" w:h="15840" w:code="1"/>
      <w:pgMar w:top="1440" w:right="1440" w:bottom="1440" w:left="1440" w:header="576"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Peter Tango" w:date="2018-08-28T12:04:00Z" w:initials="PT">
    <w:p w14:paraId="69625DD2" w14:textId="18CC4BC6" w:rsidR="00C756AD" w:rsidRDefault="00C756AD">
      <w:pPr>
        <w:pStyle w:val="CommentText"/>
      </w:pPr>
      <w:r>
        <w:rPr>
          <w:rStyle w:val="CommentReference"/>
        </w:rPr>
        <w:annotationRef/>
      </w:r>
      <w:r>
        <w:rPr>
          <w:noProof/>
        </w:rPr>
        <w:t xml:space="preserve">I believe we have the baseline mentioned, and then in the next section we give the 2016 update. That should cover it. </w:t>
      </w:r>
    </w:p>
  </w:comment>
  <w:comment w:id="7" w:author="Peter Tango" w:date="2018-08-28T12:03:00Z" w:initials="PT">
    <w:p w14:paraId="64D99E88" w14:textId="0BA3BE79" w:rsidR="00C756AD" w:rsidRDefault="00C756AD">
      <w:pPr>
        <w:pStyle w:val="CommentText"/>
      </w:pPr>
      <w:r>
        <w:rPr>
          <w:rStyle w:val="CommentReference"/>
        </w:rPr>
        <w:annotationRef/>
      </w:r>
    </w:p>
  </w:comment>
  <w:comment w:id="8" w:author="Peter Tango" w:date="2018-08-28T12:03:00Z" w:initials="PT">
    <w:p w14:paraId="04FA13F9" w14:textId="08DCE8D7" w:rsidR="00C756AD" w:rsidRDefault="00C756AD">
      <w:pPr>
        <w:pStyle w:val="CommentText"/>
      </w:pPr>
      <w:r>
        <w:rPr>
          <w:rStyle w:val="CommentReference"/>
        </w:rPr>
        <w:annotationRef/>
      </w:r>
    </w:p>
  </w:comment>
  <w:comment w:id="14" w:author="Lucinda Power" w:date="2018-02-21T15:10:00Z" w:initials="PL">
    <w:p w14:paraId="38639A94" w14:textId="1955E31A" w:rsidR="00C756AD" w:rsidRDefault="00C756AD">
      <w:pPr>
        <w:pStyle w:val="CommentText"/>
      </w:pPr>
      <w:r>
        <w:rPr>
          <w:rStyle w:val="CommentReference"/>
        </w:rPr>
        <w:annotationRef/>
      </w:r>
      <w:r w:rsidRPr="00620E19">
        <w:rPr>
          <w:highlight w:val="yellow"/>
        </w:rPr>
        <w:t>Needs to be updated to reflect 2017 progress (60% of 2017 goals achievement) and new monitoring trends data</w:t>
      </w:r>
    </w:p>
  </w:comment>
  <w:comment w:id="89" w:author="Lucinda Power" w:date="2018-02-21T15:10:00Z" w:initials="PL">
    <w:p w14:paraId="3D2C66D3" w14:textId="4DC70EC5" w:rsidR="00C756AD" w:rsidRDefault="00C756AD">
      <w:pPr>
        <w:pStyle w:val="CommentText"/>
      </w:pPr>
      <w:r>
        <w:rPr>
          <w:rStyle w:val="CommentReference"/>
        </w:rPr>
        <w:annotationRef/>
      </w:r>
      <w:r w:rsidRPr="00620E19">
        <w:rPr>
          <w:highlight w:val="yellow"/>
        </w:rPr>
        <w:t>Update to include Phase III local engagement strategies and local planning goals</w:t>
      </w:r>
    </w:p>
  </w:comment>
  <w:comment w:id="165" w:author="Lucinda Power" w:date="2018-02-21T15:11:00Z" w:initials="PL">
    <w:p w14:paraId="7C7EC18E" w14:textId="643EA406" w:rsidR="00C756AD" w:rsidRDefault="00C756AD">
      <w:pPr>
        <w:pStyle w:val="CommentText"/>
      </w:pPr>
      <w:r>
        <w:rPr>
          <w:rStyle w:val="CommentReference"/>
        </w:rPr>
        <w:annotationRef/>
      </w:r>
      <w:r>
        <w:t xml:space="preserve">This is done…perhaps Phase 7 and the optimization system? </w:t>
      </w:r>
    </w:p>
  </w:comment>
  <w:comment w:id="197" w:author="Michelle Williams" w:date="2018-08-29T12:46:00Z" w:initials="WM">
    <w:p w14:paraId="08F59F56" w14:textId="3CAACD9F" w:rsidR="00C756AD" w:rsidRDefault="00C756AD">
      <w:pPr>
        <w:pStyle w:val="CommentText"/>
      </w:pPr>
      <w:r>
        <w:rPr>
          <w:rStyle w:val="CommentReference"/>
        </w:rPr>
        <w:annotationRef/>
      </w:r>
      <w:r>
        <w:t>Calibration of the Phase 6 model was removed as a factor and added to the Current Efforts section</w:t>
      </w:r>
    </w:p>
  </w:comment>
  <w:comment w:id="198" w:author="Lucinda Power" w:date="2018-02-21T15:12:00Z" w:initials="PL">
    <w:p w14:paraId="224CBC1E" w14:textId="21159092" w:rsidR="00C756AD" w:rsidRDefault="00C756AD">
      <w:pPr>
        <w:pStyle w:val="CommentText"/>
      </w:pPr>
      <w:r>
        <w:rPr>
          <w:rStyle w:val="CommentReference"/>
        </w:rPr>
        <w:annotationRef/>
      </w:r>
      <w:r>
        <w:t xml:space="preserve">Outdated. </w:t>
      </w:r>
    </w:p>
  </w:comment>
  <w:comment w:id="259" w:author="Michelle Williams" w:date="2018-08-29T16:06:00Z" w:initials="WM">
    <w:p w14:paraId="42D76B17" w14:textId="6EE76A39" w:rsidR="00C756AD" w:rsidRDefault="00C756AD">
      <w:pPr>
        <w:pStyle w:val="CommentText"/>
      </w:pPr>
      <w:r>
        <w:rPr>
          <w:rStyle w:val="CommentReference"/>
        </w:rPr>
        <w:annotationRef/>
      </w:r>
      <w:r>
        <w:t>Minor updates to suggested text from Scott Phillips</w:t>
      </w:r>
    </w:p>
  </w:comment>
  <w:comment w:id="295" w:author="John Wolf" w:date="2018-08-31T13:52:00Z" w:initials="JW">
    <w:p w14:paraId="63DB0538" w14:textId="0287F920" w:rsidR="00C756AD" w:rsidRDefault="00C756AD">
      <w:pPr>
        <w:pStyle w:val="CommentText"/>
      </w:pPr>
      <w:r>
        <w:rPr>
          <w:rStyle w:val="CommentReference"/>
        </w:rPr>
        <w:annotationRef/>
      </w:r>
      <w:r>
        <w:t>Is this now 10?</w:t>
      </w:r>
    </w:p>
  </w:comment>
  <w:comment w:id="296" w:author="Michelle Williams" w:date="2018-10-03T15:00:00Z" w:initials="WM">
    <w:p w14:paraId="497BF225" w14:textId="3502B494" w:rsidR="005A7109" w:rsidRDefault="005A7109">
      <w:pPr>
        <w:pStyle w:val="CommentText"/>
      </w:pPr>
      <w:r>
        <w:rPr>
          <w:rStyle w:val="CommentReference"/>
        </w:rPr>
        <w:annotationRef/>
      </w:r>
      <w:r>
        <w:t>This is #11</w:t>
      </w:r>
    </w:p>
  </w:comment>
  <w:comment w:id="326" w:author="Michelle Williams" w:date="2018-08-29T15:54:00Z" w:initials="WM">
    <w:p w14:paraId="7C607615" w14:textId="283D6BD7" w:rsidR="00C756AD" w:rsidRDefault="00C756AD">
      <w:pPr>
        <w:pStyle w:val="CommentText"/>
      </w:pPr>
      <w:r>
        <w:rPr>
          <w:rStyle w:val="CommentReference"/>
        </w:rPr>
        <w:annotationRef/>
      </w:r>
      <w:proofErr w:type="spellStart"/>
      <w:r>
        <w:t>Chl</w:t>
      </w:r>
      <w:proofErr w:type="spellEnd"/>
      <w:r>
        <w:t xml:space="preserve"> </w:t>
      </w:r>
      <w:proofErr w:type="spellStart"/>
      <w:r>
        <w:t>a</w:t>
      </w:r>
      <w:proofErr w:type="spellEnd"/>
      <w:r>
        <w:t xml:space="preserve"> assessment was also added to current efforts section</w:t>
      </w:r>
    </w:p>
  </w:comment>
  <w:comment w:id="282" w:author="Lucinda Power" w:date="2018-02-21T15:12:00Z" w:initials="PL">
    <w:p w14:paraId="26A1231A" w14:textId="3D4FFAF3" w:rsidR="00C756AD" w:rsidRDefault="00C756AD">
      <w:pPr>
        <w:pStyle w:val="CommentText"/>
      </w:pPr>
      <w:r>
        <w:rPr>
          <w:rStyle w:val="CommentReference"/>
        </w:rPr>
        <w:annotationRef/>
      </w:r>
      <w:r w:rsidRPr="00620E19">
        <w:rPr>
          <w:highlight w:val="yellow"/>
        </w:rPr>
        <w:t>Update based on MPA results and decisions</w:t>
      </w:r>
    </w:p>
  </w:comment>
  <w:comment w:id="384" w:author="Lucinda Power" w:date="2018-02-21T15:12:00Z" w:initials="PL">
    <w:p w14:paraId="487E2EDA" w14:textId="77777777" w:rsidR="00C756AD" w:rsidRDefault="00C756AD" w:rsidP="00EC404D">
      <w:pPr>
        <w:pStyle w:val="CommentText"/>
      </w:pPr>
      <w:r>
        <w:rPr>
          <w:rStyle w:val="CommentReference"/>
        </w:rPr>
        <w:annotationRef/>
      </w:r>
      <w:r>
        <w:t xml:space="preserve">Outdated. </w:t>
      </w:r>
    </w:p>
  </w:comment>
  <w:comment w:id="393" w:author="Lucinda Power" w:date="2018-02-21T15:13:00Z" w:initials="PL">
    <w:p w14:paraId="066DB7D6" w14:textId="6F64BB94" w:rsidR="00C756AD" w:rsidRDefault="00C756AD">
      <w:pPr>
        <w:pStyle w:val="CommentText"/>
      </w:pPr>
      <w:r>
        <w:rPr>
          <w:rStyle w:val="CommentReference"/>
        </w:rPr>
        <w:annotationRef/>
      </w:r>
      <w:r>
        <w:t xml:space="preserve">Are these still current and relevant? </w:t>
      </w:r>
    </w:p>
  </w:comment>
  <w:comment w:id="394" w:author="Michelle Williams" w:date="2018-08-29T15:51:00Z" w:initials="WM">
    <w:p w14:paraId="5EE44474" w14:textId="77777777" w:rsidR="005A7109" w:rsidRDefault="00C756AD" w:rsidP="005A7109">
      <w:pPr>
        <w:pStyle w:val="CommentText"/>
      </w:pPr>
      <w:r>
        <w:rPr>
          <w:rStyle w:val="CommentReference"/>
        </w:rPr>
        <w:annotationRef/>
      </w:r>
      <w:r w:rsidR="005A7109">
        <w:t>From Nicki Kasi: I would take all this out and refer them to each state’s website link for the WIP.  This is all out of date and will be out of date again the minute the milestones are updated.</w:t>
      </w:r>
    </w:p>
    <w:p w14:paraId="7623055E" w14:textId="77777777" w:rsidR="005A7109" w:rsidRDefault="005A7109" w:rsidP="005A7109">
      <w:pPr>
        <w:pStyle w:val="CommentText"/>
      </w:pPr>
    </w:p>
    <w:p w14:paraId="3891ECF9" w14:textId="7D421360" w:rsidR="005A7109" w:rsidRDefault="005A7109" w:rsidP="005A7109">
      <w:pPr>
        <w:pStyle w:val="CommentText"/>
      </w:pPr>
      <w:r>
        <w:t xml:space="preserve">If you believe language is needed here, then I would re-write this whole section to paraphrase it around the EPA Expectations </w:t>
      </w:r>
    </w:p>
    <w:p w14:paraId="537988B7" w14:textId="02FA3263" w:rsidR="00C756AD" w:rsidRDefault="00C756AD">
      <w:pPr>
        <w:pStyle w:val="CommentText"/>
      </w:pPr>
    </w:p>
  </w:comment>
  <w:comment w:id="395" w:author="Michelle Williams" w:date="2018-10-03T15:05:00Z" w:initials="WM">
    <w:p w14:paraId="0B5A6DA7" w14:textId="5D6AA1F0" w:rsidR="005A7109" w:rsidRDefault="005A7109">
      <w:pPr>
        <w:pStyle w:val="CommentText"/>
      </w:pPr>
      <w:r>
        <w:rPr>
          <w:rStyle w:val="CommentReference"/>
        </w:rPr>
        <w:annotationRef/>
      </w:r>
      <w:r>
        <w:t>Links to state WIP web pages included</w:t>
      </w:r>
    </w:p>
  </w:comment>
  <w:comment w:id="490" w:author="Michelle Williams" w:date="2018-08-29T16:06:00Z" w:initials="WM">
    <w:p w14:paraId="4A1EB3FB" w14:textId="2FA4581D" w:rsidR="00C756AD" w:rsidRDefault="00C756AD">
      <w:pPr>
        <w:pStyle w:val="CommentText"/>
      </w:pPr>
      <w:r>
        <w:rPr>
          <w:rStyle w:val="CommentReference"/>
        </w:rPr>
        <w:annotationRef/>
      </w:r>
      <w:r>
        <w:t>Suggested text from Scott Phillips</w:t>
      </w:r>
    </w:p>
  </w:comment>
  <w:comment w:id="562" w:author="Michelle Williams" w:date="2018-09-12T10:39:00Z" w:initials="WM">
    <w:p w14:paraId="4DFAEB28" w14:textId="13E42770" w:rsidR="00C756AD" w:rsidRDefault="00C756AD">
      <w:pPr>
        <w:pStyle w:val="CommentText"/>
      </w:pPr>
      <w:r>
        <w:rPr>
          <w:rStyle w:val="CommentReference"/>
        </w:rPr>
        <w:annotationRef/>
      </w:r>
      <w:r>
        <w:t xml:space="preserve">I’m fine with including John’s </w:t>
      </w:r>
      <w:proofErr w:type="spellStart"/>
      <w:r>
        <w:t>additi</w:t>
      </w:r>
      <w:proofErr w:type="spellEnd"/>
    </w:p>
  </w:comment>
  <w:comment w:id="567" w:author="Trentacoste, Emily" w:date="2018-08-27T08:49:00Z" w:initials="TE">
    <w:p w14:paraId="3EDE7A13" w14:textId="77777777" w:rsidR="00C756AD" w:rsidRDefault="00C756AD" w:rsidP="00F84A26">
      <w:pPr>
        <w:pStyle w:val="CommentText"/>
      </w:pPr>
      <w:r>
        <w:rPr>
          <w:rStyle w:val="CommentReference"/>
        </w:rPr>
        <w:annotationRef/>
      </w:r>
      <w:r>
        <w:t>Peter – is this the right way to say this?</w:t>
      </w:r>
    </w:p>
    <w:p w14:paraId="77FDFCDF" w14:textId="77777777" w:rsidR="00C756AD" w:rsidRDefault="00C756AD" w:rsidP="00F84A26">
      <w:pPr>
        <w:pStyle w:val="CommentText"/>
      </w:pPr>
    </w:p>
    <w:p w14:paraId="65DAEC46" w14:textId="77777777" w:rsidR="00C756AD" w:rsidRDefault="00C756AD" w:rsidP="00F84A26">
      <w:pPr>
        <w:pStyle w:val="CommentText"/>
      </w:pPr>
      <w:r>
        <w:t xml:space="preserve">Additionally – is the </w:t>
      </w:r>
      <w:proofErr w:type="gramStart"/>
      <w:r>
        <w:t>rolled up</w:t>
      </w:r>
      <w:proofErr w:type="gramEnd"/>
      <w:r>
        <w:t xml:space="preserve"> indicator work new enough to be worth mentioning here? I’m not sure when we developed that. </w:t>
      </w:r>
    </w:p>
  </w:comment>
  <w:comment w:id="568" w:author="Trentacoste, Emily" w:date="2018-08-27T09:05:00Z" w:initials="TE">
    <w:p w14:paraId="1AA71D9D" w14:textId="77777777" w:rsidR="00C756AD" w:rsidRDefault="00C756AD" w:rsidP="00F84A26">
      <w:pPr>
        <w:pStyle w:val="CommentText"/>
      </w:pPr>
      <w:r>
        <w:rPr>
          <w:rStyle w:val="CommentReference"/>
        </w:rPr>
        <w:annotationRef/>
      </w:r>
      <w:r>
        <w:t xml:space="preserve">We should add footnote with link: </w:t>
      </w:r>
      <w:r w:rsidRPr="004230CB">
        <w:t>https://www.chesapeakebay.net/documents/2017_Nov_ChesBayWQ_Criteria_Addendum_Final.pdf</w:t>
      </w:r>
    </w:p>
  </w:comment>
  <w:comment w:id="569" w:author="Michelle Williams" w:date="2018-10-03T16:10:00Z" w:initials="WM">
    <w:p w14:paraId="368FB8C8" w14:textId="0CDA9FE0" w:rsidR="00027AD4" w:rsidRDefault="00027AD4">
      <w:pPr>
        <w:pStyle w:val="CommentText"/>
      </w:pPr>
      <w:r>
        <w:rPr>
          <w:rStyle w:val="CommentReference"/>
        </w:rPr>
        <w:annotationRef/>
      </w:r>
      <w:r>
        <w:t>Footnote inserted</w:t>
      </w:r>
    </w:p>
  </w:comment>
  <w:comment w:id="574" w:author="Lucinda Power" w:date="2018-02-21T15:13:00Z" w:initials="PL">
    <w:p w14:paraId="3856D54F" w14:textId="0D4E4AD5" w:rsidR="00C756AD" w:rsidRDefault="00C756AD">
      <w:pPr>
        <w:pStyle w:val="CommentText"/>
      </w:pPr>
      <w:r>
        <w:rPr>
          <w:rStyle w:val="CommentReference"/>
        </w:rPr>
        <w:annotationRef/>
      </w:r>
      <w:r w:rsidRPr="00620E19">
        <w:rPr>
          <w:highlight w:val="yellow"/>
        </w:rPr>
        <w:t>Update to include Phase III WIPs</w:t>
      </w:r>
    </w:p>
  </w:comment>
  <w:comment w:id="633" w:author="Peter Tango [2]" w:date="2018-08-13T10:52:00Z" w:initials="PT">
    <w:p w14:paraId="07513D71" w14:textId="77777777" w:rsidR="00C756AD" w:rsidRDefault="00C756AD" w:rsidP="00A702ED">
      <w:pPr>
        <w:pStyle w:val="CommentText"/>
      </w:pPr>
      <w:r>
        <w:rPr>
          <w:rStyle w:val="CommentReference"/>
        </w:rPr>
        <w:annotationRef/>
      </w:r>
      <w:r>
        <w:t xml:space="preserve">Is this something we are </w:t>
      </w:r>
      <w:proofErr w:type="gramStart"/>
      <w:r>
        <w:t>definitely doing</w:t>
      </w:r>
      <w:proofErr w:type="gramEnd"/>
      <w:r>
        <w:t xml:space="preserve">? I never hear about a definite groundwater monitoring program for the watershed, only sporadic studies. </w:t>
      </w:r>
    </w:p>
  </w:comment>
  <w:comment w:id="639" w:author="Peter Tango [2]" w:date="2018-08-13T10:53:00Z" w:initials="PT">
    <w:p w14:paraId="52AEBF3D" w14:textId="77777777" w:rsidR="00C756AD" w:rsidRDefault="00C756AD" w:rsidP="00A702ED">
      <w:pPr>
        <w:pStyle w:val="CommentText"/>
      </w:pPr>
      <w:r>
        <w:rPr>
          <w:rStyle w:val="CommentReference"/>
        </w:rPr>
        <w:annotationRef/>
      </w:r>
      <w:r>
        <w:t xml:space="preserve">If this is a charge to the WQGIT and STAR, lets </w:t>
      </w:r>
      <w:proofErr w:type="spellStart"/>
      <w:r>
        <w:t>gameplan</w:t>
      </w:r>
      <w:proofErr w:type="spellEnd"/>
      <w:r>
        <w:t xml:space="preserve"> on how we formalize this. If we are formalizing it, it needs a defined home to make it happen. Thanks!</w:t>
      </w:r>
    </w:p>
  </w:comment>
  <w:comment w:id="625" w:author="Trentacoste, Emily" w:date="2018-08-30T13:27:00Z" w:initials="TE">
    <w:p w14:paraId="2B1F1C20" w14:textId="1F1997BB" w:rsidR="00C756AD" w:rsidRDefault="00C756AD">
      <w:pPr>
        <w:pStyle w:val="CommentText"/>
      </w:pPr>
      <w:r>
        <w:rPr>
          <w:rStyle w:val="CommentReference"/>
        </w:rPr>
        <w:annotationRef/>
      </w:r>
      <w:r>
        <w:t>I have in my notes that we are getting rid of these parts</w:t>
      </w:r>
    </w:p>
  </w:comment>
  <w:comment w:id="626" w:author="Michelle Williams" w:date="2018-10-03T16:21:00Z" w:initials="WM">
    <w:p w14:paraId="34D44D4C" w14:textId="78357548" w:rsidR="006C1DC4" w:rsidRDefault="006C1DC4">
      <w:pPr>
        <w:pStyle w:val="CommentText"/>
      </w:pPr>
      <w:r>
        <w:rPr>
          <w:rStyle w:val="CommentReference"/>
        </w:rPr>
        <w:annotationRef/>
      </w:r>
      <w:r>
        <w:t>Removing these from draft final strategy</w:t>
      </w:r>
    </w:p>
  </w:comment>
  <w:comment w:id="709" w:author="Lucinda Power" w:date="2018-02-21T15:13:00Z" w:initials="PL">
    <w:p w14:paraId="288C0D0C" w14:textId="4C152A1B" w:rsidR="00C756AD" w:rsidRDefault="00C756AD">
      <w:pPr>
        <w:pStyle w:val="CommentText"/>
      </w:pPr>
      <w:r>
        <w:rPr>
          <w:rStyle w:val="CommentReference"/>
        </w:rPr>
        <w:annotationRef/>
      </w:r>
      <w:r w:rsidRPr="00620E19">
        <w:rPr>
          <w:highlight w:val="yellow"/>
        </w:rPr>
        <w:t>Outdated. Perhaps focus this on Phase III WIP implementation</w:t>
      </w:r>
      <w:r>
        <w:t xml:space="preserve"> </w:t>
      </w:r>
    </w:p>
  </w:comment>
  <w:comment w:id="754" w:author="Lucinda Power" w:date="2018-02-21T15:14:00Z" w:initials="PL">
    <w:p w14:paraId="397DE96C" w14:textId="4267A8E5" w:rsidR="00C756AD" w:rsidRDefault="00C756AD">
      <w:pPr>
        <w:pStyle w:val="CommentText"/>
      </w:pPr>
      <w:r>
        <w:rPr>
          <w:rStyle w:val="CommentReference"/>
        </w:rPr>
        <w:annotationRef/>
      </w:r>
      <w:r>
        <w:t xml:space="preserve">Update. High res imagery every few years, local planning goal development, updated growth projections based on state and local data, climate projections based on state and local data. CAST is still relevant </w:t>
      </w:r>
    </w:p>
  </w:comment>
  <w:comment w:id="774" w:author="Lucinda Power" w:date="2018-02-21T15:15:00Z" w:initials="PL">
    <w:p w14:paraId="599C0597" w14:textId="7FCBBCC1" w:rsidR="00C756AD" w:rsidRDefault="00C756AD">
      <w:pPr>
        <w:pStyle w:val="CommentText"/>
      </w:pPr>
      <w:r>
        <w:rPr>
          <w:rStyle w:val="CommentReference"/>
        </w:rPr>
        <w:annotationRef/>
      </w:r>
      <w:r>
        <w:t xml:space="preserve">Expand on this to include the materials and effort led by Nicki Kasi on BMP co-benefits. </w:t>
      </w:r>
    </w:p>
  </w:comment>
  <w:comment w:id="777" w:author="Michelle Williams" w:date="2018-09-12T10:20:00Z" w:initials="WM">
    <w:p w14:paraId="2ECC59E4" w14:textId="77777777" w:rsidR="00915E39" w:rsidRDefault="00915E39" w:rsidP="00915E39">
      <w:pPr>
        <w:pStyle w:val="CommentText"/>
      </w:pPr>
      <w:r>
        <w:rPr>
          <w:rStyle w:val="CommentReference"/>
        </w:rPr>
        <w:annotationRef/>
      </w:r>
      <w:r>
        <w:t xml:space="preserve">Nicki led this group that developed the fact sheets, I’ll take her suggestions for what to include here. </w:t>
      </w:r>
    </w:p>
  </w:comment>
  <w:comment w:id="778" w:author="Lucinda Power" w:date="2018-09-13T11:33:00Z" w:initials="WM">
    <w:p w14:paraId="70A144E9" w14:textId="77777777" w:rsidR="00915E39" w:rsidRDefault="00915E39" w:rsidP="00915E39">
      <w:pPr>
        <w:pStyle w:val="CommentText"/>
      </w:pPr>
      <w:r>
        <w:rPr>
          <w:rStyle w:val="CommentReference"/>
        </w:rPr>
        <w:annotationRef/>
      </w:r>
      <w:r>
        <w:t xml:space="preserve">Agreed with some minor changes. </w:t>
      </w:r>
    </w:p>
  </w:comment>
  <w:comment w:id="919" w:author="Lucinda Power" w:date="2018-02-21T15:15:00Z" w:initials="PL">
    <w:p w14:paraId="111B487F" w14:textId="55D2BAB8" w:rsidR="00C756AD" w:rsidRDefault="00C756AD">
      <w:pPr>
        <w:pStyle w:val="CommentText"/>
      </w:pPr>
      <w:r>
        <w:rPr>
          <w:rStyle w:val="CommentReference"/>
        </w:rPr>
        <w:annotationRef/>
      </w:r>
      <w:r>
        <w:t>Scott’s team to address, with input from Emily T</w:t>
      </w:r>
    </w:p>
  </w:comment>
  <w:comment w:id="920" w:author="Michelle Williams" w:date="2018-08-02T09:33:00Z" w:initials="WM">
    <w:p w14:paraId="5FAC7568" w14:textId="3E82D9BE" w:rsidR="00C756AD" w:rsidRDefault="00C756AD">
      <w:pPr>
        <w:pStyle w:val="CommentText"/>
      </w:pPr>
      <w:r>
        <w:rPr>
          <w:rStyle w:val="CommentReference"/>
        </w:rPr>
        <w:annotationRef/>
      </w:r>
      <w:r>
        <w:t>Michelle is reaching out to Scott T, Peter T, and Emily T for updates</w:t>
      </w:r>
    </w:p>
  </w:comment>
  <w:comment w:id="1002" w:author="Peter Tango [2]" w:date="2018-08-13T10:52:00Z" w:initials="PT">
    <w:p w14:paraId="2871F488" w14:textId="4F87F399" w:rsidR="00C756AD" w:rsidRDefault="00C756AD">
      <w:pPr>
        <w:pStyle w:val="CommentText"/>
      </w:pPr>
      <w:r>
        <w:rPr>
          <w:rStyle w:val="CommentReference"/>
        </w:rPr>
        <w:annotationRef/>
      </w:r>
      <w:r>
        <w:t xml:space="preserve">Is this something we are </w:t>
      </w:r>
      <w:proofErr w:type="gramStart"/>
      <w:r>
        <w:t>definitely doing</w:t>
      </w:r>
      <w:proofErr w:type="gramEnd"/>
      <w:r>
        <w:t xml:space="preserve">? I never hear about a definite groundwater monitoring program for the watershed, only sporadic studies. </w:t>
      </w:r>
    </w:p>
  </w:comment>
  <w:comment w:id="1007" w:author="Peter Tango [2]" w:date="2018-08-13T10:53:00Z" w:initials="PT">
    <w:p w14:paraId="2D991744" w14:textId="459FDBA3" w:rsidR="00C756AD" w:rsidRDefault="00C756AD">
      <w:pPr>
        <w:pStyle w:val="CommentText"/>
      </w:pPr>
      <w:r>
        <w:rPr>
          <w:rStyle w:val="CommentReference"/>
        </w:rPr>
        <w:annotationRef/>
      </w:r>
      <w:r>
        <w:t xml:space="preserve">If this is a charge to the WQGIT and STAR, lets </w:t>
      </w:r>
      <w:proofErr w:type="spellStart"/>
      <w:r>
        <w:t>gameplan</w:t>
      </w:r>
      <w:proofErr w:type="spellEnd"/>
      <w:r>
        <w:t xml:space="preserve"> on how we formalize this. If we are formalizing it, it needs a defined home to make it happen. Thanks!</w:t>
      </w:r>
    </w:p>
  </w:comment>
  <w:comment w:id="1013" w:author="Lucinda Power" w:date="2018-02-21T15:16:00Z" w:initials="PL">
    <w:p w14:paraId="54D2ACBE" w14:textId="35F041F7" w:rsidR="00C756AD" w:rsidRDefault="00C756AD">
      <w:pPr>
        <w:pStyle w:val="CommentText"/>
      </w:pPr>
      <w:r>
        <w:rPr>
          <w:rStyle w:val="CommentReference"/>
        </w:rPr>
        <w:annotationRef/>
      </w:r>
      <w:r w:rsidRPr="00620E19">
        <w:rPr>
          <w:highlight w:val="yellow"/>
        </w:rPr>
        <w:t>Update based on 2017 progress results and subsequent evaluation</w:t>
      </w:r>
      <w:r>
        <w:t xml:space="preserve"> </w:t>
      </w:r>
    </w:p>
  </w:comment>
  <w:comment w:id="1026" w:author="Lucinda Power" w:date="2018-02-21T15:16:00Z" w:initials="PL">
    <w:p w14:paraId="4F6DB191" w14:textId="7DC2D51A" w:rsidR="00C756AD" w:rsidRDefault="00C756AD">
      <w:pPr>
        <w:pStyle w:val="CommentText"/>
      </w:pPr>
      <w:r>
        <w:rPr>
          <w:rStyle w:val="CommentReference"/>
        </w:rPr>
        <w:annotationRef/>
      </w:r>
      <w:r w:rsidRPr="00620E19">
        <w:rPr>
          <w:highlight w:val="yellow"/>
        </w:rPr>
        <w:t>Update based on the Phase III WIPs and future 2-year milestones</w:t>
      </w:r>
      <w:r>
        <w:t xml:space="preserve"> </w:t>
      </w:r>
    </w:p>
  </w:comment>
  <w:comment w:id="1072" w:author="Lucinda Power" w:date="2018-02-21T15:16:00Z" w:initials="PL">
    <w:p w14:paraId="5898CC9C" w14:textId="742C6913" w:rsidR="00C756AD" w:rsidRDefault="00C756AD">
      <w:pPr>
        <w:pStyle w:val="CommentText"/>
      </w:pPr>
      <w:r>
        <w:rPr>
          <w:rStyle w:val="CommentReference"/>
        </w:rPr>
        <w:annotationRef/>
      </w:r>
      <w:r>
        <w:t>Scott and Emily to update</w:t>
      </w:r>
    </w:p>
  </w:comment>
  <w:comment w:id="1073" w:author="Michelle Williams" w:date="2018-08-02T09:35:00Z" w:initials="WM">
    <w:p w14:paraId="4395D40F" w14:textId="60E21439" w:rsidR="00C756AD" w:rsidRDefault="00C756AD">
      <w:pPr>
        <w:pStyle w:val="CommentText"/>
      </w:pPr>
      <w:r>
        <w:rPr>
          <w:rStyle w:val="CommentReference"/>
        </w:rPr>
        <w:annotationRef/>
      </w:r>
      <w:r>
        <w:t>Michelle is reaching out to Scot, Peter T, and Emily T to update</w:t>
      </w:r>
    </w:p>
  </w:comment>
  <w:comment w:id="1162" w:author="Lucinda Power" w:date="2018-02-21T15:16:00Z" w:initials="PL">
    <w:p w14:paraId="6D0FA47B" w14:textId="461B3CB1" w:rsidR="00C756AD" w:rsidRDefault="00C756AD">
      <w:pPr>
        <w:pStyle w:val="CommentText"/>
      </w:pPr>
      <w:r>
        <w:rPr>
          <w:rStyle w:val="CommentReference"/>
        </w:rPr>
        <w:annotationRef/>
      </w:r>
      <w:r>
        <w:t xml:space="preserve">Any new questions to address or that can be removed from this list? Financing or implementation related? </w:t>
      </w:r>
    </w:p>
  </w:comment>
  <w:comment w:id="1163" w:author="Michelle Williams" w:date="2018-08-02T09:36:00Z" w:initials="WM">
    <w:p w14:paraId="7557D105" w14:textId="030BF704" w:rsidR="00C756AD" w:rsidRDefault="00C756AD">
      <w:pPr>
        <w:pStyle w:val="CommentText"/>
      </w:pPr>
      <w:r>
        <w:rPr>
          <w:rStyle w:val="CommentReference"/>
        </w:rPr>
        <w:annotationRef/>
      </w:r>
      <w:r>
        <w:t>Michelle will reach out to WQGIT members for feedback and updates</w:t>
      </w:r>
    </w:p>
  </w:comment>
  <w:comment w:id="1181" w:author="Michelle Williams" w:date="2018-09-12T10:25:00Z" w:initials="WM">
    <w:p w14:paraId="194BC1C8" w14:textId="496424CD" w:rsidR="00C35240" w:rsidRDefault="00C35240" w:rsidP="00C35240">
      <w:pPr>
        <w:pStyle w:val="CommentText"/>
      </w:pPr>
      <w:r>
        <w:rPr>
          <w:rStyle w:val="CommentReference"/>
        </w:rPr>
        <w:annotationRef/>
      </w:r>
      <w:r>
        <w:t xml:space="preserve">Suggested text in response to Nicki Kasi’s comment: BMP verification </w:t>
      </w:r>
      <w:proofErr w:type="gramStart"/>
      <w:r>
        <w:t>has to</w:t>
      </w:r>
      <w:proofErr w:type="gramEnd"/>
      <w:r>
        <w:t xml:space="preserve"> be in this mix somewhere.</w:t>
      </w:r>
    </w:p>
  </w:comment>
  <w:comment w:id="1183" w:author="Lucinda Power" w:date="2018-02-21T15:17:00Z" w:initials="PL">
    <w:p w14:paraId="66DF0E7E" w14:textId="6E0A1053" w:rsidR="00C756AD" w:rsidRDefault="00C756AD">
      <w:pPr>
        <w:pStyle w:val="CommentText"/>
      </w:pPr>
      <w:r>
        <w:rPr>
          <w:rStyle w:val="CommentReference"/>
        </w:rPr>
        <w:annotationRef/>
      </w:r>
      <w:r>
        <w:t>Update based on new materials and focus</w:t>
      </w:r>
    </w:p>
  </w:comment>
  <w:comment w:id="1184" w:author="Michelle Williams" w:date="2018-08-02T09:36:00Z" w:initials="WM">
    <w:p w14:paraId="026F3C4C" w14:textId="5C52F6F9" w:rsidR="00C756AD" w:rsidRDefault="00C756AD">
      <w:pPr>
        <w:pStyle w:val="CommentText"/>
      </w:pPr>
      <w:r>
        <w:rPr>
          <w:rStyle w:val="CommentReference"/>
        </w:rPr>
        <w:annotationRef/>
      </w:r>
      <w:r>
        <w:t xml:space="preserve">Moving away from milestones-only approach, towards technical assistance (tech assistance and funding, optimization tools, WIP development), adapting to new </w:t>
      </w:r>
      <w:proofErr w:type="gramStart"/>
      <w:r>
        <w:t>conditions  (</w:t>
      </w:r>
      <w:proofErr w:type="gramEnd"/>
      <w:r>
        <w:t>Climate change, Conowingo), and expanding understanding of management actions (BMP co-benefits, climate-smart BMPs)</w:t>
      </w:r>
    </w:p>
  </w:comment>
  <w:comment w:id="1188" w:author="Peter Tango [2]" w:date="2018-08-13T11:12:00Z" w:initials="PT">
    <w:p w14:paraId="3DC6C3BB" w14:textId="46ECD28C" w:rsidR="00C756AD" w:rsidRDefault="00C756AD">
      <w:pPr>
        <w:pStyle w:val="CommentText"/>
      </w:pPr>
      <w:r>
        <w:rPr>
          <w:rStyle w:val="CommentReference"/>
        </w:rPr>
        <w:annotationRef/>
      </w:r>
      <w:r>
        <w:t>New date for this work plan?</w:t>
      </w:r>
    </w:p>
  </w:comment>
  <w:comment w:id="1223" w:author="Michelle Williams" w:date="2018-10-03T15:59:00Z" w:initials="WM">
    <w:p w14:paraId="702323C9" w14:textId="15CD3CF6" w:rsidR="00C35240" w:rsidRDefault="00C35240">
      <w:pPr>
        <w:pStyle w:val="CommentText"/>
      </w:pPr>
      <w:r>
        <w:rPr>
          <w:rStyle w:val="CommentReference"/>
        </w:rPr>
        <w:annotationRef/>
      </w:r>
      <w:r>
        <w:t>Deleting</w:t>
      </w:r>
      <w:r w:rsidR="0064537F">
        <w:t xml:space="preserve"> 2018-202o workplan priorities</w:t>
      </w:r>
      <w:r>
        <w:t xml:space="preserve"> to allow more general approach in strateg</w:t>
      </w:r>
      <w:r w:rsidR="0064537F">
        <w:t>y and avoid need for strategy updates in 2020</w:t>
      </w:r>
    </w:p>
  </w:comment>
  <w:comment w:id="1272" w:author="Peter Tango [2]" w:date="2018-08-13T11:14:00Z" w:initials="PT">
    <w:p w14:paraId="2677985E" w14:textId="591877A7" w:rsidR="00C756AD" w:rsidRDefault="00C756AD">
      <w:pPr>
        <w:pStyle w:val="CommentText"/>
      </w:pPr>
      <w:r>
        <w:rPr>
          <w:rStyle w:val="CommentReference"/>
        </w:rPr>
        <w:annotationRef/>
      </w:r>
      <w:r>
        <w:t>Suggested addition for the new 2-yr planning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625DD2" w15:done="0"/>
  <w15:commentEx w15:paraId="64D99E88" w15:done="0"/>
  <w15:commentEx w15:paraId="04FA13F9" w15:paraIdParent="64D99E88" w15:done="0"/>
  <w15:commentEx w15:paraId="38639A94" w15:done="1"/>
  <w15:commentEx w15:paraId="3D2C66D3" w15:done="1"/>
  <w15:commentEx w15:paraId="7C7EC18E" w15:done="1"/>
  <w15:commentEx w15:paraId="08F59F56" w15:done="0"/>
  <w15:commentEx w15:paraId="224CBC1E" w15:done="1"/>
  <w15:commentEx w15:paraId="42D76B17" w15:done="0"/>
  <w15:commentEx w15:paraId="63DB0538" w15:done="0"/>
  <w15:commentEx w15:paraId="497BF225" w15:paraIdParent="63DB0538" w15:done="0"/>
  <w15:commentEx w15:paraId="7C607615" w15:done="0"/>
  <w15:commentEx w15:paraId="26A1231A" w15:done="1"/>
  <w15:commentEx w15:paraId="487E2EDA" w15:done="1"/>
  <w15:commentEx w15:paraId="066DB7D6" w15:done="0"/>
  <w15:commentEx w15:paraId="537988B7" w15:paraIdParent="066DB7D6" w15:done="0"/>
  <w15:commentEx w15:paraId="0B5A6DA7" w15:paraIdParent="066DB7D6" w15:done="0"/>
  <w15:commentEx w15:paraId="4A1EB3FB" w15:done="0"/>
  <w15:commentEx w15:paraId="4DFAEB28" w15:done="0"/>
  <w15:commentEx w15:paraId="65DAEC46" w15:done="0"/>
  <w15:commentEx w15:paraId="1AA71D9D" w15:done="0"/>
  <w15:commentEx w15:paraId="368FB8C8" w15:paraIdParent="1AA71D9D" w15:done="0"/>
  <w15:commentEx w15:paraId="3856D54F" w15:done="1"/>
  <w15:commentEx w15:paraId="07513D71" w15:done="0"/>
  <w15:commentEx w15:paraId="52AEBF3D" w15:done="0"/>
  <w15:commentEx w15:paraId="2B1F1C20" w15:done="0"/>
  <w15:commentEx w15:paraId="34D44D4C" w15:paraIdParent="2B1F1C20" w15:done="0"/>
  <w15:commentEx w15:paraId="288C0D0C" w15:done="1"/>
  <w15:commentEx w15:paraId="397DE96C" w15:done="1"/>
  <w15:commentEx w15:paraId="599C0597" w15:done="1"/>
  <w15:commentEx w15:paraId="2ECC59E4" w15:done="0"/>
  <w15:commentEx w15:paraId="70A144E9" w15:paraIdParent="2ECC59E4" w15:done="0"/>
  <w15:commentEx w15:paraId="111B487F" w15:done="1"/>
  <w15:commentEx w15:paraId="5FAC7568" w15:paraIdParent="111B487F" w15:done="1"/>
  <w15:commentEx w15:paraId="2871F488" w15:done="0"/>
  <w15:commentEx w15:paraId="2D991744" w15:done="0"/>
  <w15:commentEx w15:paraId="54D2ACBE" w15:done="1"/>
  <w15:commentEx w15:paraId="4F6DB191" w15:done="1"/>
  <w15:commentEx w15:paraId="5898CC9C" w15:done="1"/>
  <w15:commentEx w15:paraId="4395D40F" w15:paraIdParent="5898CC9C" w15:done="1"/>
  <w15:commentEx w15:paraId="6D0FA47B" w15:done="0"/>
  <w15:commentEx w15:paraId="7557D105" w15:paraIdParent="6D0FA47B" w15:done="0"/>
  <w15:commentEx w15:paraId="194BC1C8" w15:done="0"/>
  <w15:commentEx w15:paraId="66DF0E7E" w15:done="0"/>
  <w15:commentEx w15:paraId="026F3C4C" w15:paraIdParent="66DF0E7E" w15:done="0"/>
  <w15:commentEx w15:paraId="3DC6C3BB" w15:done="1"/>
  <w15:commentEx w15:paraId="702323C9" w15:done="0"/>
  <w15:commentEx w15:paraId="267798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25DD2" w16cid:durableId="1F2FB8B6"/>
  <w16cid:commentId w16cid:paraId="64D99E88" w16cid:durableId="1F2FB892"/>
  <w16cid:commentId w16cid:paraId="04FA13F9" w16cid:durableId="1F2FB8AA"/>
  <w16cid:commentId w16cid:paraId="38639A94" w16cid:durableId="1F095FAE"/>
  <w16cid:commentId w16cid:paraId="3D2C66D3" w16cid:durableId="1F095FAF"/>
  <w16cid:commentId w16cid:paraId="7C7EC18E" w16cid:durableId="1F095FB0"/>
  <w16cid:commentId w16cid:paraId="08F59F56" w16cid:durableId="1F311436"/>
  <w16cid:commentId w16cid:paraId="224CBC1E" w16cid:durableId="1F095FB1"/>
  <w16cid:commentId w16cid:paraId="42D76B17" w16cid:durableId="1F314318"/>
  <w16cid:commentId w16cid:paraId="63DB0538" w16cid:durableId="1F33C6B9"/>
  <w16cid:commentId w16cid:paraId="497BF225" w16cid:durableId="1F5F57FA"/>
  <w16cid:commentId w16cid:paraId="7C607615" w16cid:durableId="1F31402D"/>
  <w16cid:commentId w16cid:paraId="26A1231A" w16cid:durableId="1F095FB2"/>
  <w16cid:commentId w16cid:paraId="066DB7D6" w16cid:durableId="1F095FB3"/>
  <w16cid:commentId w16cid:paraId="537988B7" w16cid:durableId="1F313F9F"/>
  <w16cid:commentId w16cid:paraId="0B5A6DA7" w16cid:durableId="1F5F5955"/>
  <w16cid:commentId w16cid:paraId="4A1EB3FB" w16cid:durableId="1F3142EC"/>
  <w16cid:commentId w16cid:paraId="4DFAEB28" w16cid:durableId="1F436B6A"/>
  <w16cid:commentId w16cid:paraId="65DAEC46" w16cid:durableId="1F2E39A8"/>
  <w16cid:commentId w16cid:paraId="1AA71D9D" w16cid:durableId="1F2E3D69"/>
  <w16cid:commentId w16cid:paraId="368FB8C8" w16cid:durableId="1F5F686F"/>
  <w16cid:commentId w16cid:paraId="3856D54F" w16cid:durableId="1F095FB4"/>
  <w16cid:commentId w16cid:paraId="07513D71" w16cid:durableId="1F2FD79B"/>
  <w16cid:commentId w16cid:paraId="2B1F1C20" w16cid:durableId="1F326F5A"/>
  <w16cid:commentId w16cid:paraId="34D44D4C" w16cid:durableId="1F5F6AFD"/>
  <w16cid:commentId w16cid:paraId="288C0D0C" w16cid:durableId="1F095FB5"/>
  <w16cid:commentId w16cid:paraId="397DE96C" w16cid:durableId="1F095FB6"/>
  <w16cid:commentId w16cid:paraId="599C0597" w16cid:durableId="1F095FB7"/>
  <w16cid:commentId w16cid:paraId="2ECC59E4" w16cid:durableId="1F5F6187"/>
  <w16cid:commentId w16cid:paraId="70A144E9" w16cid:durableId="1F5F6188"/>
  <w16cid:commentId w16cid:paraId="111B487F" w16cid:durableId="1F095FB8"/>
  <w16cid:commentId w16cid:paraId="5FAC7568" w16cid:durableId="1F0D4E71"/>
  <w16cid:commentId w16cid:paraId="2871F488" w16cid:durableId="1F200B7A"/>
  <w16cid:commentId w16cid:paraId="2D991744" w16cid:durableId="1F200B7B"/>
  <w16cid:commentId w16cid:paraId="54D2ACBE" w16cid:durableId="1F095FB9"/>
  <w16cid:commentId w16cid:paraId="4F6DB191" w16cid:durableId="1F095FBA"/>
  <w16cid:commentId w16cid:paraId="5898CC9C" w16cid:durableId="1F095FBB"/>
  <w16cid:commentId w16cid:paraId="4395D40F" w16cid:durableId="1F0D4EF2"/>
  <w16cid:commentId w16cid:paraId="6D0FA47B" w16cid:durableId="1F095FBC"/>
  <w16cid:commentId w16cid:paraId="7557D105" w16cid:durableId="1F0D4F1C"/>
  <w16cid:commentId w16cid:paraId="194BC1C8" w16cid:durableId="1F5F650B"/>
  <w16cid:commentId w16cid:paraId="66DF0E7E" w16cid:durableId="1F095FBD"/>
  <w16cid:commentId w16cid:paraId="026F3C4C" w16cid:durableId="1F0D4F20"/>
  <w16cid:commentId w16cid:paraId="3DC6C3BB" w16cid:durableId="1F200B86"/>
  <w16cid:commentId w16cid:paraId="702323C9" w16cid:durableId="1F5F65CD"/>
  <w16cid:commentId w16cid:paraId="2677985E" w16cid:durableId="1F200B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C721E" w14:textId="77777777" w:rsidR="00C756AD" w:rsidRDefault="00C756AD" w:rsidP="0098324B">
      <w:pPr>
        <w:spacing w:after="0"/>
      </w:pPr>
      <w:r>
        <w:separator/>
      </w:r>
    </w:p>
  </w:endnote>
  <w:endnote w:type="continuationSeparator" w:id="0">
    <w:p w14:paraId="5E021CB9" w14:textId="77777777" w:rsidR="00C756AD" w:rsidRDefault="00C756AD" w:rsidP="0098324B">
      <w:pPr>
        <w:spacing w:after="0"/>
      </w:pPr>
      <w:r>
        <w:continuationSeparator/>
      </w:r>
    </w:p>
  </w:endnote>
  <w:endnote w:type="continuationNotice" w:id="1">
    <w:p w14:paraId="424811A4" w14:textId="77777777" w:rsidR="00C756AD" w:rsidRDefault="00C756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ABA3" w14:textId="50CAD3DF" w:rsidR="00C756AD" w:rsidRDefault="00C756AD" w:rsidP="00896BE8">
    <w:pPr>
      <w:pStyle w:val="Footer"/>
    </w:pPr>
    <w:r>
      <w:rPr>
        <w:noProof/>
        <w:lang w:eastAsia="en-US"/>
      </w:rPr>
      <mc:AlternateContent>
        <mc:Choice Requires="wps">
          <w:drawing>
            <wp:anchor distT="0" distB="0" distL="114300" distR="114300" simplePos="0" relativeHeight="251661312" behindDoc="0" locked="0" layoutInCell="1" allowOverlap="1" wp14:anchorId="49517C15" wp14:editId="0E4AC5E5">
              <wp:simplePos x="0" y="0"/>
              <wp:positionH relativeFrom="column">
                <wp:posOffset>502920</wp:posOffset>
              </wp:positionH>
              <wp:positionV relativeFrom="paragraph">
                <wp:posOffset>0</wp:posOffset>
              </wp:positionV>
              <wp:extent cx="5614035" cy="255905"/>
              <wp:effectExtent l="0" t="0" r="5715" b="0"/>
              <wp:wrapNone/>
              <wp:docPr id="8" name="Rectangle 8"/>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B32F0" id="Rectangle 8" o:spid="_x0000_s1026" style="position:absolute;margin-left:39.6pt;margin-top:0;width:442.0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BpO+OR3gIAAC0GAAAOAAAAAAAAAAAAAAAAAC4C&#10;AABkcnMvZTJvRG9jLnhtbFBLAQItABQABgAIAAAAIQBGNkwH3AAAAAYBAAAPAAAAAAAAAAAAAAAA&#10;ADgFAABkcnMvZG93bnJldi54bWxQSwUGAAAAAAQABADzAAAAQQYAAAAA&#10;" fillcolor="#546a92" stroked="f" strokeweight="1pt">
              <v:fill color2="white [3212]" rotate="t" angle="270" colors="0 #546a92;19661f #546a92" focus="100%" type="gradient">
                <o:fill v:ext="view" type="gradientUnscaled"/>
              </v:fill>
            </v:rect>
          </w:pict>
        </mc:Fallback>
      </mc:AlternateContent>
    </w:r>
    <w:r>
      <w:fldChar w:fldCharType="begin"/>
    </w:r>
    <w:r>
      <w:instrText xml:space="preserve"> PAGE   \* MERGEFORMAT </w:instrText>
    </w:r>
    <w:r>
      <w:fldChar w:fldCharType="separate"/>
    </w:r>
    <w:r w:rsidR="006C1DC4">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4497"/>
      <w:docPartObj>
        <w:docPartGallery w:val="Page Numbers (Bottom of Page)"/>
        <w:docPartUnique/>
      </w:docPartObj>
    </w:sdtPr>
    <w:sdtEndPr>
      <w:rPr>
        <w:noProof/>
      </w:rPr>
    </w:sdtEndPr>
    <w:sdtContent>
      <w:p w14:paraId="1EB6329A" w14:textId="72ADA0C7" w:rsidR="00C756AD" w:rsidRDefault="00C756AD" w:rsidP="00CC6B60">
        <w:pPr>
          <w:pStyle w:val="Footer"/>
          <w:rPr>
            <w:noProof/>
          </w:rPr>
        </w:pPr>
        <w:r>
          <w:rPr>
            <w:noProof/>
            <w:lang w:eastAsia="en-US"/>
          </w:rPr>
          <mc:AlternateContent>
            <mc:Choice Requires="wps">
              <w:drawing>
                <wp:anchor distT="0" distB="0" distL="114300" distR="114300" simplePos="0" relativeHeight="251663360" behindDoc="0" locked="0" layoutInCell="1" allowOverlap="1" wp14:anchorId="1A943EB9" wp14:editId="28B5D3DF">
                  <wp:simplePos x="0" y="0"/>
                  <wp:positionH relativeFrom="column">
                    <wp:posOffset>-228600</wp:posOffset>
                  </wp:positionH>
                  <wp:positionV relativeFrom="paragraph">
                    <wp:posOffset>0</wp:posOffset>
                  </wp:positionV>
                  <wp:extent cx="5614416" cy="256032"/>
                  <wp:effectExtent l="0" t="0" r="5715" b="0"/>
                  <wp:wrapNone/>
                  <wp:docPr id="10" name="Rectangle 10"/>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BCB87" id="Rectangle 10" o:spid="_x0000_s1026" style="position:absolute;margin-left:-18pt;margin-top:0;width:442.1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B2yQWf3QIAAC4GAAAOAAAAAAAAAAAAAAAAAC4C&#10;AABkcnMvZTJvRG9jLnhtbFBLAQItABQABgAIAAAAIQD6tLdT3QAAAAcBAAAPAAAAAAAAAAAAAAAA&#10;ADcFAABkcnMvZG93bnJldi54bWxQSwUGAAAAAAQABADzAAAAQQYAAAAA&#10;" fillcolor="#3d5071" stroked="f" strokeweight="1pt">
                  <v:fill color2="white [3212]" rotate="t" angle="54" colors="0 #3d5071;19661f #3d5071" focus="100%" type="gradient">
                    <o:fill v:ext="view" type="gradientUnscaled"/>
                  </v:fill>
                </v:rect>
              </w:pict>
            </mc:Fallback>
          </mc:AlternateContent>
        </w:r>
        <w:r>
          <w:tab/>
        </w:r>
        <w:r>
          <w:fldChar w:fldCharType="begin"/>
        </w:r>
        <w:r>
          <w:instrText xml:space="preserve"> PAGE   \* MERGEFORMAT </w:instrText>
        </w:r>
        <w:r>
          <w:fldChar w:fldCharType="separate"/>
        </w:r>
        <w:r w:rsidR="006C1DC4">
          <w:rPr>
            <w:noProof/>
          </w:rPr>
          <w:t>21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F339C" w14:textId="7936598E" w:rsidR="00C756AD" w:rsidRDefault="00C756AD" w:rsidP="00EC76A1">
    <w:pPr>
      <w:pStyle w:val="Footer"/>
    </w:pPr>
    <w:r>
      <w:rPr>
        <w:noProof/>
        <w:lang w:eastAsia="en-US"/>
      </w:rPr>
      <mc:AlternateContent>
        <mc:Choice Requires="wps">
          <w:drawing>
            <wp:anchor distT="0" distB="0" distL="114300" distR="114300" simplePos="0" relativeHeight="251659264" behindDoc="0" locked="0" layoutInCell="1" allowOverlap="1" wp14:anchorId="770B20B1" wp14:editId="37A50083">
              <wp:simplePos x="0" y="0"/>
              <wp:positionH relativeFrom="column">
                <wp:posOffset>-228600</wp:posOffset>
              </wp:positionH>
              <wp:positionV relativeFrom="paragraph">
                <wp:posOffset>3810</wp:posOffset>
              </wp:positionV>
              <wp:extent cx="5614416" cy="256032"/>
              <wp:effectExtent l="0" t="0" r="5715" b="0"/>
              <wp:wrapNone/>
              <wp:docPr id="5" name="Rectangle 5"/>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54E1C" id="Rectangle 5" o:spid="_x0000_s1026" style="position:absolute;margin-left:-18pt;margin-top:.3pt;width:442.1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" fillcolor="#546a92" stroked="f" strokeweight="1pt">
              <v:fill color2="white [3212]" rotate="t" angle="90" colors="0 #546a92;19661f #546a92" focus="100%" type="gradient">
                <o:fill v:ext="view" type="gradientUnscaled"/>
              </v:fill>
            </v:rect>
          </w:pict>
        </mc:Fallback>
      </mc:AlternateContent>
    </w:r>
    <w:r>
      <w:tab/>
    </w:r>
    <w:r>
      <w:fldChar w:fldCharType="begin"/>
    </w:r>
    <w:r>
      <w:instrText xml:space="preserve"> PAGE   \* MERGEFORMAT </w:instrText>
    </w:r>
    <w:r>
      <w:fldChar w:fldCharType="separate"/>
    </w:r>
    <w:r w:rsidR="006C1DC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5B3D2" w14:textId="77777777" w:rsidR="00C756AD" w:rsidRDefault="00C756AD" w:rsidP="0098324B">
      <w:pPr>
        <w:spacing w:after="0"/>
      </w:pPr>
      <w:r>
        <w:separator/>
      </w:r>
    </w:p>
  </w:footnote>
  <w:footnote w:type="continuationSeparator" w:id="0">
    <w:p w14:paraId="5E4B4F8D" w14:textId="77777777" w:rsidR="00C756AD" w:rsidRDefault="00C756AD" w:rsidP="0098324B">
      <w:pPr>
        <w:spacing w:after="0"/>
      </w:pPr>
      <w:r>
        <w:continuationSeparator/>
      </w:r>
    </w:p>
  </w:footnote>
  <w:footnote w:type="continuationNotice" w:id="1">
    <w:p w14:paraId="15204D5C" w14:textId="77777777" w:rsidR="00C756AD" w:rsidRDefault="00C756AD">
      <w:pPr>
        <w:spacing w:after="0"/>
      </w:pPr>
    </w:p>
  </w:footnote>
  <w:footnote w:id="2">
    <w:p w14:paraId="7E9C4D2B" w14:textId="20A2F1B4" w:rsidR="00C756AD" w:rsidRPr="004069BD" w:rsidRDefault="00C756AD" w:rsidP="004069BD">
      <w:pPr>
        <w:pStyle w:val="FootnoteText"/>
      </w:pPr>
      <w:r w:rsidRPr="004069BD">
        <w:rPr>
          <w:rStyle w:val="FootnoteReference"/>
        </w:rPr>
        <w:footnoteRef/>
      </w:r>
      <w:r w:rsidRPr="004069BD">
        <w:t xml:space="preserve"> </w:t>
      </w:r>
      <w:hyperlink r:id="rId1" w:history="1">
        <w:r w:rsidRPr="004069BD">
          <w:rPr>
            <w:rStyle w:val="Hyperlink"/>
          </w:rPr>
          <w:t>www.chesapeakebay.net</w:t>
        </w:r>
      </w:hyperlink>
    </w:p>
  </w:footnote>
  <w:footnote w:id="3">
    <w:p w14:paraId="4D4967FA" w14:textId="470832C2" w:rsidR="00C756AD" w:rsidRPr="00D17CC7" w:rsidRDefault="00C756AD" w:rsidP="004069BD">
      <w:pPr>
        <w:pStyle w:val="FootnoteText"/>
      </w:pPr>
      <w:r w:rsidRPr="004069BD">
        <w:rPr>
          <w:rStyle w:val="FootnoteReference"/>
        </w:rPr>
        <w:footnoteRef/>
      </w:r>
      <w:r w:rsidRPr="004069BD">
        <w:t xml:space="preserve"> EPA’s Chesapeake Bay TMDL: </w:t>
      </w:r>
      <w:hyperlink r:id="rId2" w:history="1">
        <w:r w:rsidRPr="004069BD">
          <w:rPr>
            <w:rStyle w:val="Hyperlink"/>
          </w:rPr>
          <w:t>www.epa.gov/chesapeakebaytmdl</w:t>
        </w:r>
      </w:hyperlink>
    </w:p>
  </w:footnote>
  <w:footnote w:id="4">
    <w:p w14:paraId="1426B751" w14:textId="77777777" w:rsidR="00C756AD" w:rsidRPr="00712D65" w:rsidRDefault="00C756AD" w:rsidP="004069BD">
      <w:pPr>
        <w:pStyle w:val="FootnoteText"/>
      </w:pPr>
      <w:r w:rsidRPr="00D17CC7">
        <w:rPr>
          <w:rStyle w:val="FootnoteReference"/>
          <w:sz w:val="16"/>
          <w:szCs w:val="16"/>
        </w:rPr>
        <w:footnoteRef/>
      </w:r>
      <w:r w:rsidRPr="00D17CC7">
        <w:t xml:space="preserve"> </w:t>
      </w:r>
      <w:r w:rsidRPr="00712D65">
        <w:t>Section 4 of the Bay TMDL: wastewater, agriculture, urban storm water, septic systems, forests and air</w:t>
      </w:r>
    </w:p>
  </w:footnote>
  <w:footnote w:id="5">
    <w:p w14:paraId="3961C086" w14:textId="77777777" w:rsidR="00C756AD" w:rsidRPr="004069BD" w:rsidDel="00E43835" w:rsidRDefault="00C756AD" w:rsidP="004069BD">
      <w:pPr>
        <w:pStyle w:val="FootnoteText"/>
        <w:rPr>
          <w:del w:id="31" w:author="Wagner, Alexandra" w:date="2018-08-01T16:12:00Z"/>
        </w:rPr>
      </w:pPr>
      <w:del w:id="32" w:author="Wagner, Alexandra" w:date="2018-08-01T16:12:00Z">
        <w:r w:rsidRPr="004069BD" w:rsidDel="00E43835">
          <w:rPr>
            <w:rStyle w:val="FootnoteReference"/>
          </w:rPr>
          <w:footnoteRef/>
        </w:r>
        <w:r w:rsidRPr="004069BD" w:rsidDel="00E43835">
          <w:delText xml:space="preserve"> </w:delText>
        </w:r>
        <w:r w:rsidRPr="00CA47C7" w:rsidDel="00E43835">
          <w:fldChar w:fldCharType="begin"/>
        </w:r>
        <w:r w:rsidDel="00E43835">
          <w:delInstrText xml:space="preserve"> HYPERLINK "http://www.chesapeakebay.net/documents/FINAL_WIP_Outcome_6-13-14_PDF.pdf" </w:delInstrText>
        </w:r>
        <w:r w:rsidRPr="00CA47C7" w:rsidDel="00E43835">
          <w:fldChar w:fldCharType="separate"/>
        </w:r>
        <w:r w:rsidRPr="004069BD" w:rsidDel="00E43835">
          <w:rPr>
            <w:rStyle w:val="Hyperlink"/>
          </w:rPr>
          <w:delText>http://www.chesapeakebay.net/documents/FINAL_WIP_Outcome_6-13-14_PDF.pdf</w:delText>
        </w:r>
        <w:r w:rsidRPr="00CA47C7" w:rsidDel="00E43835">
          <w:rPr>
            <w:rStyle w:val="Hyperlink"/>
          </w:rPr>
          <w:fldChar w:fldCharType="end"/>
        </w:r>
        <w:r w:rsidRPr="004069BD" w:rsidDel="00E43835">
          <w:delText xml:space="preserve"> </w:delText>
        </w:r>
      </w:del>
    </w:p>
  </w:footnote>
  <w:footnote w:id="6">
    <w:p w14:paraId="2176EC6C" w14:textId="71BC2FBA" w:rsidR="00C756AD" w:rsidRDefault="00C756AD">
      <w:pPr>
        <w:pStyle w:val="FootnoteText"/>
      </w:pPr>
      <w:ins w:id="34" w:author="Wagner, Alexandra" w:date="2018-08-01T16:12:00Z">
        <w:r>
          <w:rPr>
            <w:rStyle w:val="FootnoteReference"/>
          </w:rPr>
          <w:footnoteRef/>
        </w:r>
        <w:r>
          <w:t xml:space="preserve"> </w:t>
        </w:r>
        <w:r w:rsidRPr="00E43835">
          <w:t>http://www.chesapeakeprogress.com/clean-water/watershed-implementation-plans</w:t>
        </w:r>
      </w:ins>
    </w:p>
  </w:footnote>
  <w:footnote w:id="7">
    <w:p w14:paraId="7623A36D" w14:textId="77777777" w:rsidR="00C756AD" w:rsidRPr="004069BD" w:rsidDel="00CA47C7" w:rsidRDefault="00C756AD" w:rsidP="004069BD">
      <w:pPr>
        <w:pStyle w:val="FootnoteText"/>
        <w:rPr>
          <w:del w:id="38" w:author="Wagner, Alexandra" w:date="2018-08-23T11:23:00Z"/>
        </w:rPr>
      </w:pPr>
      <w:del w:id="39" w:author="Wagner, Alexandra" w:date="2018-08-23T11:23:00Z">
        <w:r w:rsidRPr="004069BD" w:rsidDel="00CA47C7">
          <w:rPr>
            <w:rStyle w:val="FootnoteReference"/>
          </w:rPr>
          <w:footnoteRef/>
        </w:r>
        <w:r w:rsidRPr="004069BD" w:rsidDel="00CA47C7">
          <w:delText xml:space="preserve"> </w:delText>
        </w:r>
        <w:r w:rsidDel="00CA47C7">
          <w:fldChar w:fldCharType="begin"/>
        </w:r>
        <w:r w:rsidDel="00CA47C7">
          <w:delInstrText xml:space="preserve"> HYPERLINK "http://www.chesapeakebay.net/documents/FINAL_WQ_Stand_Attain._6-13-14_PDF.pdf" </w:delInstrText>
        </w:r>
        <w:r w:rsidDel="00CA47C7">
          <w:fldChar w:fldCharType="separate"/>
        </w:r>
        <w:r w:rsidRPr="004069BD" w:rsidDel="00CA47C7">
          <w:rPr>
            <w:rStyle w:val="Hyperlink"/>
          </w:rPr>
          <w:delText>http://www.chesapeakebay.net/documents/FINAL_WQ_Stand_Attain._6-13-14_PDF.pdf</w:delText>
        </w:r>
        <w:r w:rsidDel="00CA47C7">
          <w:rPr>
            <w:rStyle w:val="Hyperlink"/>
          </w:rPr>
          <w:fldChar w:fldCharType="end"/>
        </w:r>
        <w:r w:rsidRPr="004069BD" w:rsidDel="00CA47C7">
          <w:delText xml:space="preserve"> </w:delText>
        </w:r>
      </w:del>
    </w:p>
  </w:footnote>
  <w:footnote w:id="8">
    <w:p w14:paraId="3893C41E" w14:textId="38D004DF" w:rsidR="00C756AD" w:rsidRDefault="00C756AD">
      <w:pPr>
        <w:pStyle w:val="FootnoteText"/>
      </w:pPr>
      <w:ins w:id="83" w:author="Wagner, Alexandra" w:date="2018-08-23T11:27:00Z">
        <w:r>
          <w:rPr>
            <w:rStyle w:val="FootnoteReference"/>
          </w:rPr>
          <w:footnoteRef/>
        </w:r>
        <w:r>
          <w:t xml:space="preserve"> </w:t>
        </w:r>
        <w:r w:rsidRPr="00CA47C7">
          <w:t>https://cbrim.er.usgs.gov/data/NTN%20Load%20and%20Trend%20Summary%202016_Combined.pdf</w:t>
        </w:r>
      </w:ins>
    </w:p>
  </w:footnote>
  <w:footnote w:id="9">
    <w:p w14:paraId="0C14B827" w14:textId="07E7BD99" w:rsidR="00C756AD" w:rsidRPr="004069BD" w:rsidRDefault="00C756AD" w:rsidP="004069BD">
      <w:pPr>
        <w:pStyle w:val="FootnoteText"/>
      </w:pPr>
      <w:r w:rsidRPr="004069BD">
        <w:rPr>
          <w:rStyle w:val="FootnoteReference"/>
        </w:rPr>
        <w:footnoteRef/>
      </w:r>
      <w:r w:rsidRPr="004069BD">
        <w:t xml:space="preserve"> </w:t>
      </w:r>
      <w:hyperlink r:id="rId3" w:history="1">
        <w:r w:rsidRPr="004069BD">
          <w:rPr>
            <w:rStyle w:val="Hyperlink"/>
          </w:rPr>
          <w:t>DE WIP</w:t>
        </w:r>
      </w:hyperlink>
      <w:r w:rsidRPr="004069BD">
        <w:t xml:space="preserve">; </w:t>
      </w:r>
      <w:hyperlink r:id="rId4" w:history="1">
        <w:r w:rsidRPr="004069BD">
          <w:rPr>
            <w:rStyle w:val="Hyperlink"/>
          </w:rPr>
          <w:t>DC WIP</w:t>
        </w:r>
      </w:hyperlink>
      <w:r w:rsidRPr="004069BD">
        <w:t xml:space="preserve">; </w:t>
      </w:r>
      <w:hyperlink r:id="rId5" w:history="1">
        <w:r w:rsidRPr="004069BD">
          <w:rPr>
            <w:rStyle w:val="Hyperlink"/>
          </w:rPr>
          <w:t>MD WIP</w:t>
        </w:r>
      </w:hyperlink>
      <w:r w:rsidRPr="004069BD">
        <w:t xml:space="preserve">; </w:t>
      </w:r>
      <w:hyperlink r:id="rId6" w:history="1">
        <w:r w:rsidRPr="004069BD">
          <w:rPr>
            <w:rStyle w:val="Hyperlink"/>
          </w:rPr>
          <w:t>NY WIP</w:t>
        </w:r>
      </w:hyperlink>
      <w:r w:rsidRPr="004069BD">
        <w:t xml:space="preserve">; </w:t>
      </w:r>
      <w:hyperlink r:id="rId7" w:history="1">
        <w:r w:rsidRPr="004069BD">
          <w:rPr>
            <w:rStyle w:val="Hyperlink"/>
          </w:rPr>
          <w:t>PA WIP</w:t>
        </w:r>
      </w:hyperlink>
      <w:r w:rsidRPr="004069BD">
        <w:t xml:space="preserve">; </w:t>
      </w:r>
      <w:hyperlink r:id="rId8" w:history="1">
        <w:r w:rsidRPr="004069BD">
          <w:rPr>
            <w:rStyle w:val="Hyperlink"/>
          </w:rPr>
          <w:t>VA WIP</w:t>
        </w:r>
      </w:hyperlink>
      <w:r w:rsidRPr="004069BD">
        <w:t xml:space="preserve">; </w:t>
      </w:r>
      <w:hyperlink r:id="rId9" w:history="1">
        <w:r w:rsidRPr="004069BD">
          <w:rPr>
            <w:rStyle w:val="Hyperlink"/>
          </w:rPr>
          <w:t>WV WIP</w:t>
        </w:r>
      </w:hyperlink>
    </w:p>
  </w:footnote>
  <w:footnote w:id="10">
    <w:p w14:paraId="49DADFEE" w14:textId="7647E2A2" w:rsidR="00C756AD" w:rsidRDefault="00C756AD">
      <w:pPr>
        <w:pStyle w:val="FootnoteText"/>
      </w:pPr>
      <w:ins w:id="105" w:author="Wagner, Alexandra" w:date="2018-08-01T16:34:00Z">
        <w:r>
          <w:rPr>
            <w:rStyle w:val="FootnoteReference"/>
          </w:rPr>
          <w:footnoteRef/>
        </w:r>
        <w:r>
          <w:t xml:space="preserve"> </w:t>
        </w:r>
        <w:r w:rsidRPr="000B2D84">
          <w:t>https://www.chesapeakebay.net/channel_files/24426/epa-phase-iii-wip-expectations-6-19-18_(1).pdf</w:t>
        </w:r>
      </w:ins>
    </w:p>
  </w:footnote>
  <w:footnote w:id="11">
    <w:p w14:paraId="0453BB52" w14:textId="77777777" w:rsidR="00C756AD" w:rsidRPr="00D17CC7" w:rsidRDefault="00C756AD" w:rsidP="004069BD">
      <w:pPr>
        <w:pStyle w:val="FootnoteText"/>
      </w:pPr>
      <w:r w:rsidRPr="004069BD">
        <w:rPr>
          <w:rStyle w:val="FootnoteReference"/>
        </w:rPr>
        <w:footnoteRef/>
      </w:r>
      <w:r w:rsidRPr="004069BD">
        <w:t xml:space="preserve"> Executive Order 13508: </w:t>
      </w:r>
      <w:hyperlink r:id="rId10" w:history="1">
        <w:r w:rsidRPr="004069BD">
          <w:rPr>
            <w:rStyle w:val="Hyperlink"/>
          </w:rPr>
          <w:t>http://www.whitehouse.gov/the_press_office/Executive-Order-Chesapeake-Bay-Protection-and-Restoration</w:t>
        </w:r>
      </w:hyperlink>
      <w:r w:rsidRPr="004069BD">
        <w:t xml:space="preserve"> </w:t>
      </w:r>
    </w:p>
  </w:footnote>
  <w:footnote w:id="12">
    <w:p w14:paraId="1ECF2961" w14:textId="0FD2D4C2" w:rsidR="00C756AD" w:rsidRPr="004069BD" w:rsidRDefault="00C756AD" w:rsidP="004069BD">
      <w:pPr>
        <w:pStyle w:val="FootnoteText"/>
      </w:pPr>
      <w:r w:rsidRPr="004069BD">
        <w:rPr>
          <w:rStyle w:val="FootnoteReference"/>
        </w:rPr>
        <w:footnoteRef/>
      </w:r>
      <w:r w:rsidRPr="004069BD">
        <w:t xml:space="preserve"> CBP modeling tools: </w:t>
      </w:r>
      <w:hyperlink r:id="rId11" w:history="1">
        <w:r w:rsidRPr="004069BD">
          <w:rPr>
            <w:rStyle w:val="Hyperlink"/>
          </w:rPr>
          <w:t>http://www.chesapeakebay.net/about/programs/watershed_implementation_plan_tools/</w:t>
        </w:r>
      </w:hyperlink>
    </w:p>
  </w:footnote>
  <w:footnote w:id="13">
    <w:p w14:paraId="0C7325B0" w14:textId="2638CCCD" w:rsidR="00C756AD" w:rsidRPr="004069BD" w:rsidRDefault="00C756AD" w:rsidP="004069BD">
      <w:pPr>
        <w:pStyle w:val="FootnoteText"/>
      </w:pPr>
      <w:r w:rsidRPr="004069BD">
        <w:rPr>
          <w:rStyle w:val="FootnoteReference"/>
        </w:rPr>
        <w:footnoteRef/>
      </w:r>
      <w:r w:rsidRPr="004069BD">
        <w:t xml:space="preserve"> USGS SPARROW model: A modeling tool for the regional interpretation of water quality monitoring data. </w:t>
      </w:r>
      <w:hyperlink r:id="rId12" w:history="1">
        <w:r w:rsidRPr="004069BD">
          <w:rPr>
            <w:rStyle w:val="Hyperlink"/>
          </w:rPr>
          <w:t>http://water.usgs.gov/nawqa/sparrow/</w:t>
        </w:r>
      </w:hyperlink>
    </w:p>
  </w:footnote>
  <w:footnote w:id="14">
    <w:p w14:paraId="63362E6F" w14:textId="41D47D2C" w:rsidR="00C756AD" w:rsidRPr="004069BD" w:rsidRDefault="00C756AD" w:rsidP="004069BD">
      <w:pPr>
        <w:pStyle w:val="FootnoteText"/>
      </w:pPr>
      <w:r w:rsidRPr="004069BD">
        <w:rPr>
          <w:rStyle w:val="FootnoteReference"/>
        </w:rPr>
        <w:footnoteRef/>
      </w:r>
      <w:r w:rsidRPr="004069BD">
        <w:t xml:space="preserve"> </w:t>
      </w:r>
      <w:hyperlink r:id="rId13" w:history="1">
        <w:r w:rsidRPr="004069BD">
          <w:rPr>
            <w:rStyle w:val="Hyperlink"/>
          </w:rPr>
          <w:t>http://www.chesapeakebay.net/groups/group/Water_Quality_Goal_Implementation_Team</w:t>
        </w:r>
      </w:hyperlink>
    </w:p>
  </w:footnote>
  <w:footnote w:id="15">
    <w:p w14:paraId="017894E3" w14:textId="636B99AD" w:rsidR="00C756AD" w:rsidRDefault="00C756AD" w:rsidP="004069BD">
      <w:pPr>
        <w:pStyle w:val="FootnoteText"/>
      </w:pPr>
      <w:r w:rsidRPr="004069BD">
        <w:rPr>
          <w:rStyle w:val="FootnoteReference"/>
        </w:rPr>
        <w:footnoteRef/>
      </w:r>
      <w:hyperlink r:id="rId14" w:history="1">
        <w:r w:rsidRPr="004069BD">
          <w:rPr>
            <w:rStyle w:val="Hyperlink"/>
          </w:rPr>
          <w:t>http://www.chesapeakebay.net/documents/Complete%20CBP%20BMP%20Verification%20Framwork%20with%20appendices.pdf</w:t>
        </w:r>
      </w:hyperlink>
    </w:p>
  </w:footnote>
  <w:footnote w:id="16">
    <w:p w14:paraId="69360D27" w14:textId="48CB5425" w:rsidR="00C756AD" w:rsidRDefault="00C756AD">
      <w:pPr>
        <w:pStyle w:val="FootnoteText"/>
      </w:pPr>
      <w:ins w:id="178" w:author="Michelle Williams" w:date="2018-08-01T14:57:00Z">
        <w:r>
          <w:rPr>
            <w:rStyle w:val="FootnoteReference"/>
          </w:rPr>
          <w:footnoteRef/>
        </w:r>
        <w:r>
          <w:t xml:space="preserve"> </w:t>
        </w:r>
        <w:r w:rsidRPr="00536C0D">
          <w:t>https://www.chesapeakebay.net/documents/Phase_6_Modeling_Tools_1-page_factsheet_12-18-17.pdf</w:t>
        </w:r>
      </w:ins>
    </w:p>
  </w:footnote>
  <w:footnote w:id="17">
    <w:p w14:paraId="2785F9EF" w14:textId="40BCB5FB" w:rsidR="00C756AD" w:rsidRDefault="00C756AD">
      <w:pPr>
        <w:pStyle w:val="FootnoteText"/>
      </w:pPr>
      <w:r>
        <w:rPr>
          <w:rStyle w:val="FootnoteReference"/>
        </w:rPr>
        <w:footnoteRef/>
      </w:r>
      <w:r>
        <w:t xml:space="preserve"> </w:t>
      </w:r>
      <w:hyperlink r:id="rId15" w:history="1">
        <w:r>
          <w:rPr>
            <w:rStyle w:val="Hyperlink"/>
          </w:rPr>
          <w:t>http://www.epa.gov/reg3wapd/pdf/pdf_chesbay/FinalBayTMDL/AppendixGCriticalPeriodAnalysis_final.pdf</w:t>
        </w:r>
      </w:hyperlink>
    </w:p>
  </w:footnote>
  <w:footnote w:id="18">
    <w:p w14:paraId="1D1EC5B3" w14:textId="5CF4573F" w:rsidR="00C756AD" w:rsidRDefault="00C756AD">
      <w:pPr>
        <w:pStyle w:val="FootnoteText"/>
      </w:pPr>
      <w:ins w:id="229" w:author="Michelle Williams" w:date="2018-08-01T15:46:00Z">
        <w:r>
          <w:rPr>
            <w:rStyle w:val="FootnoteReference"/>
          </w:rPr>
          <w:footnoteRef/>
        </w:r>
        <w:r>
          <w:t xml:space="preserve"> </w:t>
        </w:r>
        <w:r w:rsidRPr="00127394">
          <w:t>https://cast.chesapeakebay.net/</w:t>
        </w:r>
      </w:ins>
    </w:p>
  </w:footnote>
  <w:footnote w:id="19">
    <w:p w14:paraId="38B47285" w14:textId="30BCA20D" w:rsidR="00C756AD" w:rsidRDefault="00C756AD">
      <w:pPr>
        <w:pStyle w:val="FootnoteText"/>
      </w:pPr>
      <w:ins w:id="302" w:author="Wagner, Alexandra" w:date="2018-08-01T21:13:00Z">
        <w:r>
          <w:rPr>
            <w:rStyle w:val="FootnoteReference"/>
          </w:rPr>
          <w:footnoteRef/>
        </w:r>
        <w:r>
          <w:t xml:space="preserve"> </w:t>
        </w:r>
        <w:r w:rsidRPr="004D2157">
          <w:t>http://www.chesapeakeprogress.com/abundant-life/oysters</w:t>
        </w:r>
      </w:ins>
    </w:p>
  </w:footnote>
  <w:footnote w:id="20">
    <w:p w14:paraId="469F694C" w14:textId="3298FDB3" w:rsidR="00C756AD" w:rsidRDefault="00C756AD">
      <w:pPr>
        <w:pStyle w:val="FootnoteText"/>
      </w:pPr>
      <w:ins w:id="321" w:author="Wagner, Alexandra" w:date="2018-08-01T21:21:00Z">
        <w:r>
          <w:rPr>
            <w:rStyle w:val="FootnoteReference"/>
          </w:rPr>
          <w:footnoteRef/>
        </w:r>
        <w:r>
          <w:t xml:space="preserve"> </w:t>
        </w:r>
        <w:r>
          <w:fldChar w:fldCharType="begin"/>
        </w:r>
        <w:r>
          <w:instrText xml:space="preserve"> HYPERLINK "</w:instrText>
        </w:r>
        <w:r w:rsidRPr="00635D85">
          <w:instrText>https://www.chesapeakebay.net/channel_files/26045/actions.decisions_final_03.02.18_clean.pdf</w:instrText>
        </w:r>
        <w:r>
          <w:instrText xml:space="preserve">" </w:instrText>
        </w:r>
        <w:r>
          <w:fldChar w:fldCharType="separate"/>
        </w:r>
      </w:ins>
      <w:r w:rsidRPr="004A32BF">
        <w:rPr>
          <w:rStyle w:val="Hyperlink"/>
        </w:rPr>
        <w:t>https://www.chesapeakebay.net/channel_files/26045/actions.decisions_final_03.02.18_clean.pdf</w:t>
      </w:r>
      <w:ins w:id="322" w:author="Wagner, Alexandra" w:date="2018-08-01T21:21:00Z">
        <w:r>
          <w:fldChar w:fldCharType="end"/>
        </w:r>
        <w:r>
          <w:t xml:space="preserve">, </w:t>
        </w:r>
        <w:r w:rsidRPr="00635D85">
          <w:t>https://www.chesapeakebay.net/channel_files/26045/iv.b.__conowingo_draft_framework_.pdf</w:t>
        </w:r>
      </w:ins>
    </w:p>
  </w:footnote>
  <w:footnote w:id="21">
    <w:p w14:paraId="4131A31F" w14:textId="104FBD97" w:rsidR="00C756AD" w:rsidRDefault="00C756AD">
      <w:pPr>
        <w:pStyle w:val="FootnoteText"/>
      </w:pPr>
      <w:ins w:id="337" w:author="Wagner, Alexandra" w:date="2018-08-01T21:25:00Z">
        <w:r>
          <w:rPr>
            <w:rStyle w:val="FootnoteReference"/>
          </w:rPr>
          <w:footnoteRef/>
        </w:r>
        <w:r>
          <w:t xml:space="preserve"> </w:t>
        </w:r>
        <w:bookmarkStart w:id="338" w:name="_Hlk523312680"/>
        <w:r w:rsidRPr="005E58DD">
          <w:t>https://www.chesapeakebay.net/channel_files/24591/20161107_final_stacjamesriverchlorophyllcriteria_reviewreport.pdf</w:t>
        </w:r>
      </w:ins>
      <w:bookmarkEnd w:id="338"/>
    </w:p>
  </w:footnote>
  <w:footnote w:id="22">
    <w:p w14:paraId="6C3CBB3E" w14:textId="77777777" w:rsidR="00C756AD" w:rsidRDefault="00C756AD" w:rsidP="00692DEE">
      <w:pPr>
        <w:pStyle w:val="FootnoteText"/>
        <w:rPr>
          <w:ins w:id="365" w:author="Michelle Williams" w:date="2018-08-29T12:42:00Z"/>
        </w:rPr>
      </w:pPr>
      <w:ins w:id="366" w:author="Michelle Williams" w:date="2018-08-29T12:42:00Z">
        <w:r>
          <w:rPr>
            <w:rStyle w:val="FootnoteReference"/>
          </w:rPr>
          <w:footnoteRef/>
        </w:r>
        <w:r>
          <w:t xml:space="preserve"> </w:t>
        </w:r>
        <w:r w:rsidRPr="00536C0D">
          <w:t>https://www.chesapeakebay.net/who/group/modeling_team</w:t>
        </w:r>
      </w:ins>
    </w:p>
  </w:footnote>
  <w:footnote w:id="23">
    <w:p w14:paraId="70E83C32" w14:textId="77777777" w:rsidR="00C756AD" w:rsidRDefault="00C756AD" w:rsidP="00692DEE">
      <w:pPr>
        <w:pStyle w:val="FootnoteText"/>
        <w:rPr>
          <w:ins w:id="367" w:author="Michelle Williams" w:date="2018-08-29T12:42:00Z"/>
        </w:rPr>
      </w:pPr>
      <w:ins w:id="368" w:author="Michelle Williams" w:date="2018-08-29T12:42:00Z">
        <w:r>
          <w:rPr>
            <w:rStyle w:val="FootnoteReference"/>
          </w:rPr>
          <w:footnoteRef/>
        </w:r>
        <w:r>
          <w:t xml:space="preserve"> </w:t>
        </w:r>
        <w:r w:rsidRPr="00536C0D">
          <w:t>https://cast.chesapeakebay.net/documentation/NonTidalWaterQualityDashboard</w:t>
        </w:r>
      </w:ins>
    </w:p>
  </w:footnote>
  <w:footnote w:id="24">
    <w:p w14:paraId="2BD8380A" w14:textId="77777777" w:rsidR="00C756AD" w:rsidRDefault="00C756AD" w:rsidP="00EC404D">
      <w:pPr>
        <w:pStyle w:val="FootnoteText"/>
        <w:rPr>
          <w:ins w:id="382" w:author="Michelle Williams" w:date="2018-08-29T12:55:00Z"/>
        </w:rPr>
      </w:pPr>
      <w:ins w:id="383" w:author="Michelle Williams" w:date="2018-08-29T12:55:00Z">
        <w:r>
          <w:rPr>
            <w:rStyle w:val="FootnoteReference"/>
          </w:rPr>
          <w:footnoteRef/>
        </w:r>
        <w:r>
          <w:t xml:space="preserve"> </w:t>
        </w:r>
        <w:r>
          <w:fldChar w:fldCharType="begin"/>
        </w:r>
        <w:r>
          <w:instrText xml:space="preserve"> HYPERLINK "http://www.epa.gov/reg3wapd/pdf/pdf_chesbay/FinalBayTMDL/AppendixGCriticalPeriodAnalysis_final.pdf" </w:instrText>
        </w:r>
        <w:r>
          <w:fldChar w:fldCharType="separate"/>
        </w:r>
        <w:r>
          <w:rPr>
            <w:rStyle w:val="Hyperlink"/>
          </w:rPr>
          <w:t>http://www.epa.gov/reg3wapd/pdf/pdf_chesbay/FinalBayTMDL/AppendixGCriticalPeriodAnalysis_final.pdf</w:t>
        </w:r>
        <w:r>
          <w:rPr>
            <w:rStyle w:val="Hyperlink"/>
          </w:rPr>
          <w:fldChar w:fldCharType="end"/>
        </w:r>
      </w:ins>
    </w:p>
  </w:footnote>
  <w:footnote w:id="25">
    <w:p w14:paraId="7D1D222E" w14:textId="00F6AE5E" w:rsidR="00D01E40" w:rsidRDefault="00D01E40">
      <w:pPr>
        <w:pStyle w:val="FootnoteText"/>
      </w:pPr>
      <w:ins w:id="571" w:author="Michelle Williams" w:date="2018-10-03T16:10:00Z">
        <w:r>
          <w:rPr>
            <w:rStyle w:val="FootnoteReference"/>
          </w:rPr>
          <w:footnoteRef/>
        </w:r>
        <w:r>
          <w:t xml:space="preserve"> </w:t>
        </w:r>
        <w:r w:rsidRPr="004230CB">
          <w:t>https://www.chesapeakebay.net/documents/2017_Nov_ChesBayWQ_Criteria_Addendum_Final.pdf</w:t>
        </w:r>
      </w:ins>
    </w:p>
  </w:footnote>
  <w:footnote w:id="26">
    <w:p w14:paraId="7D2D4C3A" w14:textId="2BA28B2E" w:rsidR="00C756AD" w:rsidRDefault="00C756AD">
      <w:pPr>
        <w:pStyle w:val="FootnoteText"/>
      </w:pPr>
      <w:ins w:id="728" w:author="Wagner, Alexandra" w:date="2018-08-02T08:53:00Z">
        <w:r>
          <w:rPr>
            <w:rStyle w:val="FootnoteReference"/>
          </w:rPr>
          <w:footnoteRef/>
        </w:r>
        <w:r>
          <w:t xml:space="preserve"> </w:t>
        </w:r>
        <w:r w:rsidRPr="00B35445">
          <w:t>https://www.epa.gov/chesapeake-bay-tmdl/chesapeake-bay-watershed-implementation-plans-wips</w:t>
        </w:r>
      </w:ins>
    </w:p>
  </w:footnote>
  <w:footnote w:id="27">
    <w:p w14:paraId="039012D1" w14:textId="055F0E34" w:rsidR="00C756AD" w:rsidRDefault="00C756AD">
      <w:pPr>
        <w:pStyle w:val="FootnoteText"/>
      </w:pPr>
      <w:ins w:id="759" w:author="Michelle Williams" w:date="2018-08-02T09:10:00Z">
        <w:r>
          <w:rPr>
            <w:rStyle w:val="FootnoteReference"/>
          </w:rPr>
          <w:footnoteRef/>
        </w:r>
        <w:r>
          <w:t xml:space="preserve"> </w:t>
        </w:r>
        <w:r w:rsidRPr="00C46B59">
          <w:t>https://cast.chesapeakebay.net/Documentation/PlanningGoals</w:t>
        </w:r>
      </w:ins>
    </w:p>
  </w:footnote>
  <w:footnote w:id="28">
    <w:p w14:paraId="75DD8A9D" w14:textId="77777777" w:rsidR="00915E39" w:rsidRDefault="00915E39" w:rsidP="00915E39">
      <w:pPr>
        <w:pStyle w:val="FootnoteText"/>
        <w:rPr>
          <w:ins w:id="779" w:author="Michelle Williams" w:date="2018-10-03T15:40:00Z"/>
        </w:rPr>
      </w:pPr>
      <w:ins w:id="780" w:author="Michelle Williams" w:date="2018-10-03T15:40:00Z">
        <w:r>
          <w:rPr>
            <w:rStyle w:val="FootnoteReference"/>
          </w:rPr>
          <w:footnoteRef/>
        </w:r>
        <w:r>
          <w:t xml:space="preserve"> https://cast.chesapeakebay.net/Documentation/DevelopPlans</w:t>
        </w:r>
      </w:ins>
    </w:p>
  </w:footnote>
  <w:footnote w:id="29">
    <w:p w14:paraId="305F2263" w14:textId="34945524" w:rsidR="00C756AD" w:rsidDel="00915E39" w:rsidRDefault="00C756AD">
      <w:pPr>
        <w:pStyle w:val="FootnoteText"/>
        <w:rPr>
          <w:del w:id="817" w:author="Michelle Williams" w:date="2018-10-03T15:41:00Z"/>
        </w:rPr>
      </w:pPr>
      <w:ins w:id="818" w:author="Michelle Williams" w:date="2018-08-02T09:31:00Z">
        <w:del w:id="819" w:author="Michelle Williams" w:date="2018-10-03T15:41:00Z">
          <w:r w:rsidDel="00915E39">
            <w:rPr>
              <w:rStyle w:val="FootnoteReference"/>
            </w:rPr>
            <w:footnoteRef/>
          </w:r>
          <w:r w:rsidDel="00915E39">
            <w:delText xml:space="preserve"> </w:delText>
          </w:r>
          <w:r w:rsidRPr="00F43DD9" w:rsidDel="00915E39">
            <w:delText>https://cast.chesapeakebay.net/Documentation/DevelopPlans</w:delText>
          </w:r>
        </w:del>
      </w:ins>
    </w:p>
  </w:footnote>
  <w:footnote w:id="30">
    <w:p w14:paraId="20A0F271" w14:textId="77777777" w:rsidR="00C756AD" w:rsidRDefault="00C756AD" w:rsidP="00135D94">
      <w:pPr>
        <w:pStyle w:val="FootnoteText"/>
      </w:pPr>
      <w:r>
        <w:rPr>
          <w:rStyle w:val="FootnoteReference"/>
        </w:rPr>
        <w:footnoteRef/>
      </w:r>
      <w:r>
        <w:t xml:space="preserve"> </w:t>
      </w:r>
      <w:hyperlink r:id="rId16" w:history="1">
        <w:r w:rsidRPr="00EB676A">
          <w:rPr>
            <w:rStyle w:val="Hyperlink"/>
            <w:sz w:val="16"/>
            <w:szCs w:val="16"/>
          </w:rPr>
          <w:t>http://stat.chesapeakebay.net/</w:t>
        </w:r>
      </w:hyperlink>
      <w:r>
        <w:t xml:space="preserve"> </w:t>
      </w:r>
    </w:p>
  </w:footnote>
  <w:footnote w:id="31">
    <w:p w14:paraId="4FCC4F0D" w14:textId="4327B847" w:rsidR="00C756AD" w:rsidRDefault="00C756AD">
      <w:pPr>
        <w:pStyle w:val="FootnoteText"/>
      </w:pPr>
      <w:ins w:id="1025" w:author="Wagner, Alexandra" w:date="2018-08-02T09:38:00Z">
        <w:r>
          <w:rPr>
            <w:rStyle w:val="FootnoteReference"/>
          </w:rPr>
          <w:footnoteRef/>
        </w:r>
        <w:r>
          <w:t xml:space="preserve"> </w:t>
        </w:r>
        <w:r w:rsidRPr="006F4D94">
          <w:t>https://www.epa.gov/sites/production/files/2018-07/documents/factsheet-epa-midpoint-assessment-chesapeake-bay-tmdl.pdf</w:t>
        </w:r>
      </w:ins>
    </w:p>
  </w:footnote>
  <w:footnote w:id="32">
    <w:p w14:paraId="361210C0" w14:textId="2D3D4EDC" w:rsidR="00C756AD" w:rsidDel="00C35240" w:rsidRDefault="00C756AD">
      <w:pPr>
        <w:pStyle w:val="FootnoteText"/>
        <w:rPr>
          <w:del w:id="1067" w:author="Michelle Williams" w:date="2018-10-03T15:53:00Z"/>
        </w:rPr>
      </w:pPr>
      <w:ins w:id="1068" w:author="Wagner, Alexandra" w:date="2018-08-02T10:32:00Z">
        <w:del w:id="1069" w:author="Michelle Williams" w:date="2018-10-03T15:53:00Z">
          <w:r w:rsidDel="00C35240">
            <w:rPr>
              <w:rStyle w:val="FootnoteReference"/>
            </w:rPr>
            <w:footnoteRef/>
          </w:r>
          <w:r w:rsidDel="00C35240">
            <w:delText xml:space="preserve"> </w:delText>
          </w:r>
          <w:r w:rsidRPr="00F86A1F" w:rsidDel="00C35240">
            <w:delText>https://www.chesapeakebay.net/channel_files/25482/v.c._2017__2025_wip_outcomes_v1_4.25.18.pdf</w:delText>
          </w:r>
        </w:del>
      </w:ins>
    </w:p>
  </w:footnote>
  <w:footnote w:id="33">
    <w:p w14:paraId="21196576" w14:textId="26249A0F" w:rsidR="00C756AD" w:rsidRPr="004069BD" w:rsidRDefault="00C756AD" w:rsidP="004069BD">
      <w:pPr>
        <w:pStyle w:val="FootnoteText"/>
        <w:rPr>
          <w:del w:id="1285" w:author="Michelle Williams" w:date="2018-08-02T09:40:00Z"/>
        </w:rPr>
      </w:pPr>
      <w:del w:id="1286" w:author="Michelle Williams" w:date="2018-08-02T09:40:00Z">
        <w:r w:rsidRPr="004069BD">
          <w:rPr>
            <w:rStyle w:val="FootnoteReference"/>
          </w:rPr>
          <w:footnoteRef/>
        </w:r>
        <w:r w:rsidRPr="004069BD">
          <w:delText xml:space="preserve"> </w:delText>
        </w:r>
        <w:r w:rsidRPr="00CA47C7">
          <w:fldChar w:fldCharType="begin"/>
        </w:r>
        <w:r>
          <w:delInstrText xml:space="preserve"> HYPERLINK "http://stat.chesapeakebay.net/?q=node/130&amp;quicktabs_10=3" </w:delInstrText>
        </w:r>
        <w:r w:rsidRPr="00CA47C7">
          <w:fldChar w:fldCharType="separate"/>
        </w:r>
        <w:r w:rsidRPr="004069BD">
          <w:rPr>
            <w:rStyle w:val="Hyperlink"/>
          </w:rPr>
          <w:delText>http://stat.chesapeakebay.net/?q=node/130&amp;quicktabs_10=3</w:delText>
        </w:r>
        <w:r w:rsidRPr="00CA47C7">
          <w:rPr>
            <w:rStyle w:val="Hyperlink"/>
          </w:rPr>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4140"/>
    </w:tblGrid>
    <w:tr w:rsidR="00C756AD" w14:paraId="008AF0A8" w14:textId="77777777" w:rsidTr="00DF3D51">
      <w:trPr>
        <w:cantSplit/>
      </w:trPr>
      <w:tc>
        <w:tcPr>
          <w:tcW w:w="5940" w:type="dxa"/>
          <w:vMerge w:val="restart"/>
          <w:vAlign w:val="bottom"/>
        </w:tcPr>
        <w:p w14:paraId="2EC9AF58" w14:textId="6F49FC4B" w:rsidR="00C756AD" w:rsidRDefault="00C756AD" w:rsidP="00632A39">
          <w:pPr>
            <w:pStyle w:val="Header"/>
          </w:pPr>
          <w:r w:rsidRPr="00486372">
            <w:t xml:space="preserve">Chesapeake Bay </w:t>
          </w:r>
          <w:r>
            <w:t xml:space="preserve">Management </w:t>
          </w:r>
          <w:r w:rsidRPr="00486372">
            <w:t>Strategy</w:t>
          </w:r>
          <w:r>
            <w:br/>
          </w:r>
          <w:r>
            <w:rPr>
              <w:i/>
            </w:rPr>
            <w:t xml:space="preserve">2017 WIP, 2025 WIP and </w:t>
          </w:r>
          <w:r w:rsidRPr="00DF3D51">
            <w:rPr>
              <w:i/>
            </w:rPr>
            <w:t>Water Quality Standards Attainment &amp; Monitoring Outcomes</w:t>
          </w:r>
        </w:p>
      </w:tc>
      <w:tc>
        <w:tcPr>
          <w:tcW w:w="4140" w:type="dxa"/>
          <w:tcBorders>
            <w:bottom w:val="single" w:sz="24" w:space="0" w:color="903F2C"/>
          </w:tcBorders>
        </w:tcPr>
        <w:p w14:paraId="0A588249" w14:textId="77777777" w:rsidR="00C756AD" w:rsidRDefault="00C756AD" w:rsidP="00117893">
          <w:pPr>
            <w:pStyle w:val="Header"/>
            <w:spacing w:before="0"/>
          </w:pPr>
        </w:p>
      </w:tc>
    </w:tr>
    <w:tr w:rsidR="00C756AD" w14:paraId="78B9D79B" w14:textId="77777777" w:rsidTr="00DF3D51">
      <w:trPr>
        <w:cantSplit/>
      </w:trPr>
      <w:tc>
        <w:tcPr>
          <w:tcW w:w="5940" w:type="dxa"/>
          <w:vMerge/>
        </w:tcPr>
        <w:p w14:paraId="6D3F111B" w14:textId="77777777" w:rsidR="00C756AD" w:rsidRDefault="00C756AD" w:rsidP="00E13F65">
          <w:pPr>
            <w:pStyle w:val="Header"/>
          </w:pPr>
        </w:p>
      </w:tc>
      <w:tc>
        <w:tcPr>
          <w:tcW w:w="4140" w:type="dxa"/>
          <w:tcBorders>
            <w:top w:val="single" w:sz="24" w:space="0" w:color="903F2C"/>
          </w:tcBorders>
        </w:tcPr>
        <w:p w14:paraId="27801BDE" w14:textId="77777777" w:rsidR="00C756AD" w:rsidRDefault="00C756AD" w:rsidP="00117893">
          <w:pPr>
            <w:pStyle w:val="Header"/>
            <w:spacing w:before="0"/>
          </w:pPr>
        </w:p>
      </w:tc>
    </w:tr>
  </w:tbl>
  <w:p w14:paraId="21F8E44A" w14:textId="77777777" w:rsidR="00C756AD" w:rsidRPr="00171437" w:rsidRDefault="00C756AD" w:rsidP="00E14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C756AD" w14:paraId="0025080C" w14:textId="0F213B3B" w:rsidTr="004461AE">
      <w:trPr>
        <w:cantSplit/>
      </w:trPr>
      <w:tc>
        <w:tcPr>
          <w:tcW w:w="6140" w:type="dxa"/>
          <w:tcBorders>
            <w:bottom w:val="single" w:sz="24" w:space="0" w:color="903F2C"/>
          </w:tcBorders>
        </w:tcPr>
        <w:p w14:paraId="275EEFDF" w14:textId="77777777" w:rsidR="00C756AD" w:rsidRDefault="00C756AD" w:rsidP="00117893">
          <w:pPr>
            <w:pStyle w:val="Header"/>
            <w:spacing w:before="0"/>
          </w:pPr>
        </w:p>
      </w:tc>
    </w:tr>
    <w:tr w:rsidR="00C756AD" w14:paraId="7A50F675" w14:textId="16D12708" w:rsidTr="004461AE">
      <w:trPr>
        <w:cantSplit/>
      </w:trPr>
      <w:tc>
        <w:tcPr>
          <w:tcW w:w="6140" w:type="dxa"/>
          <w:tcBorders>
            <w:top w:val="single" w:sz="24" w:space="0" w:color="903F2C"/>
          </w:tcBorders>
        </w:tcPr>
        <w:p w14:paraId="7F2CF21B" w14:textId="77777777" w:rsidR="00C756AD" w:rsidRDefault="00C756AD" w:rsidP="00117893">
          <w:pPr>
            <w:pStyle w:val="Header"/>
            <w:spacing w:before="0"/>
          </w:pPr>
        </w:p>
      </w:tc>
    </w:tr>
  </w:tbl>
  <w:p w14:paraId="5B6F8ABA" w14:textId="7162F238" w:rsidR="00C756AD" w:rsidRPr="00BD74F8" w:rsidRDefault="00C756AD" w:rsidP="00BD7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FCD0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DE91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DC90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BCA6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8C93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A0D9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EDAB6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FE44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260B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24B3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C21E6C"/>
    <w:multiLevelType w:val="hybridMultilevel"/>
    <w:tmpl w:val="92F8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1021DF"/>
    <w:multiLevelType w:val="hybridMultilevel"/>
    <w:tmpl w:val="2724FF30"/>
    <w:lvl w:ilvl="0" w:tplc="6F6846B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82775B"/>
    <w:multiLevelType w:val="multilevel"/>
    <w:tmpl w:val="B9628648"/>
    <w:lvl w:ilvl="0">
      <w:start w:val="1"/>
      <w:numFmt w:val="upperRoman"/>
      <w:pStyle w:val="Heading1"/>
      <w:lvlText w:val="%1."/>
      <w:lvlJc w:val="left"/>
      <w:pPr>
        <w:ind w:left="360" w:hanging="360"/>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48F65A6"/>
    <w:multiLevelType w:val="hybridMultilevel"/>
    <w:tmpl w:val="E02C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02F8B"/>
    <w:multiLevelType w:val="hybridMultilevel"/>
    <w:tmpl w:val="22127514"/>
    <w:lvl w:ilvl="0" w:tplc="078AA99E">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B6A70D3"/>
    <w:multiLevelType w:val="hybridMultilevel"/>
    <w:tmpl w:val="A6CE9C70"/>
    <w:lvl w:ilvl="0" w:tplc="B30EAED8">
      <w:start w:val="1"/>
      <w:numFmt w:val="bullet"/>
      <w:lvlText w:val=""/>
      <w:lvlJc w:val="left"/>
      <w:pPr>
        <w:ind w:left="720" w:hanging="360"/>
      </w:pPr>
      <w:rPr>
        <w:rFonts w:ascii="Symbol" w:hAnsi="Symbol" w:hint="default"/>
      </w:rPr>
    </w:lvl>
    <w:lvl w:ilvl="1" w:tplc="DA5EE532">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FB0D23"/>
    <w:multiLevelType w:val="hybridMultilevel"/>
    <w:tmpl w:val="ECD686C8"/>
    <w:lvl w:ilvl="0" w:tplc="4D1A46C0">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8B5574"/>
    <w:multiLevelType w:val="hybridMultilevel"/>
    <w:tmpl w:val="ABFA1240"/>
    <w:lvl w:ilvl="0" w:tplc="9E4659A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A18253D"/>
    <w:multiLevelType w:val="hybridMultilevel"/>
    <w:tmpl w:val="3A844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C7813"/>
    <w:multiLevelType w:val="hybridMultilevel"/>
    <w:tmpl w:val="F07EB87E"/>
    <w:lvl w:ilvl="0" w:tplc="19D8FCC8">
      <w:start w:val="1"/>
      <w:numFmt w:val="decimal"/>
      <w:pStyle w:val="numberedlist"/>
      <w:lvlText w:val="%1."/>
      <w:lvlJc w:val="left"/>
      <w:pPr>
        <w:ind w:left="45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3522121A"/>
    <w:multiLevelType w:val="hybridMultilevel"/>
    <w:tmpl w:val="4A0E81D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1" w15:restartNumberingAfterBreak="0">
    <w:nsid w:val="3FE152FC"/>
    <w:multiLevelType w:val="hybridMultilevel"/>
    <w:tmpl w:val="BA9EB1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9F6353"/>
    <w:multiLevelType w:val="hybridMultilevel"/>
    <w:tmpl w:val="87C654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4DEF0273"/>
    <w:multiLevelType w:val="hybridMultilevel"/>
    <w:tmpl w:val="69F2FD12"/>
    <w:lvl w:ilvl="0" w:tplc="30907888">
      <w:start w:val="1"/>
      <w:numFmt w:val="bullet"/>
      <w:lvlText w:val="•"/>
      <w:lvlJc w:val="left"/>
      <w:pPr>
        <w:tabs>
          <w:tab w:val="num" w:pos="720"/>
        </w:tabs>
        <w:ind w:left="720" w:hanging="360"/>
      </w:pPr>
      <w:rPr>
        <w:rFonts w:ascii="Arial" w:hAnsi="Arial" w:hint="default"/>
      </w:rPr>
    </w:lvl>
    <w:lvl w:ilvl="1" w:tplc="85A2F71E" w:tentative="1">
      <w:start w:val="1"/>
      <w:numFmt w:val="bullet"/>
      <w:lvlText w:val="•"/>
      <w:lvlJc w:val="left"/>
      <w:pPr>
        <w:tabs>
          <w:tab w:val="num" w:pos="1440"/>
        </w:tabs>
        <w:ind w:left="1440" w:hanging="360"/>
      </w:pPr>
      <w:rPr>
        <w:rFonts w:ascii="Arial" w:hAnsi="Arial" w:hint="default"/>
      </w:rPr>
    </w:lvl>
    <w:lvl w:ilvl="2" w:tplc="CB3EA2A8" w:tentative="1">
      <w:start w:val="1"/>
      <w:numFmt w:val="bullet"/>
      <w:lvlText w:val="•"/>
      <w:lvlJc w:val="left"/>
      <w:pPr>
        <w:tabs>
          <w:tab w:val="num" w:pos="2160"/>
        </w:tabs>
        <w:ind w:left="2160" w:hanging="360"/>
      </w:pPr>
      <w:rPr>
        <w:rFonts w:ascii="Arial" w:hAnsi="Arial" w:hint="default"/>
      </w:rPr>
    </w:lvl>
    <w:lvl w:ilvl="3" w:tplc="9262611E" w:tentative="1">
      <w:start w:val="1"/>
      <w:numFmt w:val="bullet"/>
      <w:lvlText w:val="•"/>
      <w:lvlJc w:val="left"/>
      <w:pPr>
        <w:tabs>
          <w:tab w:val="num" w:pos="2880"/>
        </w:tabs>
        <w:ind w:left="2880" w:hanging="360"/>
      </w:pPr>
      <w:rPr>
        <w:rFonts w:ascii="Arial" w:hAnsi="Arial" w:hint="default"/>
      </w:rPr>
    </w:lvl>
    <w:lvl w:ilvl="4" w:tplc="485A0C60" w:tentative="1">
      <w:start w:val="1"/>
      <w:numFmt w:val="bullet"/>
      <w:lvlText w:val="•"/>
      <w:lvlJc w:val="left"/>
      <w:pPr>
        <w:tabs>
          <w:tab w:val="num" w:pos="3600"/>
        </w:tabs>
        <w:ind w:left="3600" w:hanging="360"/>
      </w:pPr>
      <w:rPr>
        <w:rFonts w:ascii="Arial" w:hAnsi="Arial" w:hint="default"/>
      </w:rPr>
    </w:lvl>
    <w:lvl w:ilvl="5" w:tplc="3D927E8C" w:tentative="1">
      <w:start w:val="1"/>
      <w:numFmt w:val="bullet"/>
      <w:lvlText w:val="•"/>
      <w:lvlJc w:val="left"/>
      <w:pPr>
        <w:tabs>
          <w:tab w:val="num" w:pos="4320"/>
        </w:tabs>
        <w:ind w:left="4320" w:hanging="360"/>
      </w:pPr>
      <w:rPr>
        <w:rFonts w:ascii="Arial" w:hAnsi="Arial" w:hint="default"/>
      </w:rPr>
    </w:lvl>
    <w:lvl w:ilvl="6" w:tplc="3AE49FBC" w:tentative="1">
      <w:start w:val="1"/>
      <w:numFmt w:val="bullet"/>
      <w:lvlText w:val="•"/>
      <w:lvlJc w:val="left"/>
      <w:pPr>
        <w:tabs>
          <w:tab w:val="num" w:pos="5040"/>
        </w:tabs>
        <w:ind w:left="5040" w:hanging="360"/>
      </w:pPr>
      <w:rPr>
        <w:rFonts w:ascii="Arial" w:hAnsi="Arial" w:hint="default"/>
      </w:rPr>
    </w:lvl>
    <w:lvl w:ilvl="7" w:tplc="94AE5C0C" w:tentative="1">
      <w:start w:val="1"/>
      <w:numFmt w:val="bullet"/>
      <w:lvlText w:val="•"/>
      <w:lvlJc w:val="left"/>
      <w:pPr>
        <w:tabs>
          <w:tab w:val="num" w:pos="5760"/>
        </w:tabs>
        <w:ind w:left="5760" w:hanging="360"/>
      </w:pPr>
      <w:rPr>
        <w:rFonts w:ascii="Arial" w:hAnsi="Arial" w:hint="default"/>
      </w:rPr>
    </w:lvl>
    <w:lvl w:ilvl="8" w:tplc="B2B0795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EA9018B"/>
    <w:multiLevelType w:val="hybridMultilevel"/>
    <w:tmpl w:val="B7AA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F315F8"/>
    <w:multiLevelType w:val="hybridMultilevel"/>
    <w:tmpl w:val="EB7A486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53966F3F"/>
    <w:multiLevelType w:val="hybridMultilevel"/>
    <w:tmpl w:val="4A6ED99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5B411841"/>
    <w:multiLevelType w:val="hybridMultilevel"/>
    <w:tmpl w:val="5B7C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D50AD6"/>
    <w:multiLevelType w:val="hybridMultilevel"/>
    <w:tmpl w:val="C406BC44"/>
    <w:lvl w:ilvl="0" w:tplc="04090005">
      <w:start w:val="1"/>
      <w:numFmt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5F46F5"/>
    <w:multiLevelType w:val="hybridMultilevel"/>
    <w:tmpl w:val="BA5CDD22"/>
    <w:lvl w:ilvl="0" w:tplc="9094F586">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31" w15:restartNumberingAfterBreak="0">
    <w:nsid w:val="72D513F6"/>
    <w:multiLevelType w:val="hybridMultilevel"/>
    <w:tmpl w:val="C78001E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1698" w:hanging="360"/>
      </w:pPr>
      <w:rPr>
        <w:rFonts w:ascii="Courier New" w:hAnsi="Courier New" w:cs="Courier New" w:hint="default"/>
      </w:rPr>
    </w:lvl>
    <w:lvl w:ilvl="2" w:tplc="04090005">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32" w15:restartNumberingAfterBreak="0">
    <w:nsid w:val="740D5FFC"/>
    <w:multiLevelType w:val="hybridMultilevel"/>
    <w:tmpl w:val="67721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52106"/>
    <w:multiLevelType w:val="hybridMultilevel"/>
    <w:tmpl w:val="2FFC46A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7DFD31A6"/>
    <w:multiLevelType w:val="hybridMultilevel"/>
    <w:tmpl w:val="578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30"/>
  </w:num>
  <w:num w:numId="4">
    <w:abstractNumId w:val="19"/>
  </w:num>
  <w:num w:numId="5">
    <w:abstractNumId w:val="15"/>
  </w:num>
  <w:num w:numId="6">
    <w:abstractNumId w:val="0"/>
  </w:num>
  <w:num w:numId="7">
    <w:abstractNumId w:val="8"/>
  </w:num>
  <w:num w:numId="8">
    <w:abstractNumId w:val="3"/>
  </w:num>
  <w:num w:numId="9">
    <w:abstractNumId w:val="2"/>
  </w:num>
  <w:num w:numId="10">
    <w:abstractNumId w:val="1"/>
  </w:num>
  <w:num w:numId="11">
    <w:abstractNumId w:val="7"/>
  </w:num>
  <w:num w:numId="12">
    <w:abstractNumId w:val="6"/>
  </w:num>
  <w:num w:numId="13">
    <w:abstractNumId w:val="5"/>
  </w:num>
  <w:num w:numId="14">
    <w:abstractNumId w:val="4"/>
  </w:num>
  <w:num w:numId="15">
    <w:abstractNumId w:val="9"/>
  </w:num>
  <w:num w:numId="16">
    <w:abstractNumId w:val="28"/>
    <w:lvlOverride w:ilvl="0">
      <w:startOverride w:val="1"/>
    </w:lvlOverride>
  </w:num>
  <w:num w:numId="17">
    <w:abstractNumId w:val="28"/>
    <w:lvlOverride w:ilvl="0">
      <w:startOverride w:val="1"/>
    </w:lvlOverride>
  </w:num>
  <w:num w:numId="18">
    <w:abstractNumId w:val="32"/>
  </w:num>
  <w:num w:numId="19">
    <w:abstractNumId w:val="13"/>
  </w:num>
  <w:num w:numId="20">
    <w:abstractNumId w:val="34"/>
  </w:num>
  <w:num w:numId="21">
    <w:abstractNumId w:val="16"/>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4"/>
  </w:num>
  <w:num w:numId="25">
    <w:abstractNumId w:val="27"/>
  </w:num>
  <w:num w:numId="26">
    <w:abstractNumId w:val="14"/>
  </w:num>
  <w:num w:numId="27">
    <w:abstractNumId w:val="25"/>
  </w:num>
  <w:num w:numId="28">
    <w:abstractNumId w:val="33"/>
  </w:num>
  <w:num w:numId="29">
    <w:abstractNumId w:val="31"/>
  </w:num>
  <w:num w:numId="30">
    <w:abstractNumId w:val="20"/>
  </w:num>
  <w:num w:numId="31">
    <w:abstractNumId w:val="17"/>
  </w:num>
  <w:num w:numId="32">
    <w:abstractNumId w:val="19"/>
    <w:lvlOverride w:ilvl="0">
      <w:startOverride w:val="1"/>
    </w:lvlOverride>
  </w:num>
  <w:num w:numId="33">
    <w:abstractNumId w:val="19"/>
    <w:lvlOverride w:ilvl="0">
      <w:startOverride w:val="1"/>
    </w:lvlOverride>
  </w:num>
  <w:num w:numId="34">
    <w:abstractNumId w:val="23"/>
  </w:num>
  <w:num w:numId="35">
    <w:abstractNumId w:val="29"/>
  </w:num>
  <w:num w:numId="36">
    <w:abstractNumId w:val="22"/>
  </w:num>
  <w:num w:numId="37">
    <w:abstractNumId w:val="18"/>
  </w:num>
  <w:num w:numId="38">
    <w:abstractNumId w:val="11"/>
  </w:num>
  <w:num w:numId="39">
    <w:abstractNumId w:val="21"/>
  </w:num>
  <w:num w:numId="40">
    <w:abstractNumId w:val="10"/>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liams, Michelle">
    <w15:presenceInfo w15:providerId="AD" w15:userId="S-1-5-21-1339303556-449845944-1601390327-410334"/>
  </w15:person>
  <w15:person w15:author="Peter Tango">
    <w15:presenceInfo w15:providerId="AD" w15:userId="S-1-5-21-780216973-25257766-102967255-7538"/>
  </w15:person>
  <w15:person w15:author="Lucinda Power">
    <w15:presenceInfo w15:providerId="AD" w15:userId="S-1-5-21-1339303556-449845944-1601390327-99070"/>
  </w15:person>
  <w15:person w15:author="Wagner, Alexandra">
    <w15:presenceInfo w15:providerId="AD" w15:userId="S-1-5-21-1339303556-449845944-1601390327-410545"/>
  </w15:person>
  <w15:person w15:author="Michelle Williams">
    <w15:presenceInfo w15:providerId="AD" w15:userId="S-1-5-21-1339303556-449845944-1601390327-410334"/>
  </w15:person>
  <w15:person w15:author="John Wolf">
    <w15:presenceInfo w15:providerId="AD" w15:userId="S-1-5-21-780216973-25257766-102967255-3105"/>
  </w15:person>
  <w15:person w15:author="Trentacoste, Emily">
    <w15:presenceInfo w15:providerId="AD" w15:userId="S-1-5-21-1339303556-449845944-1601390327-386359"/>
  </w15:person>
  <w15:person w15:author="Michelle Williams">
    <w15:presenceInfo w15:providerId="AD" w15:userId="S-1-5-21-1339303556-449845944-1601390327-410334"/>
  </w15:person>
  <w15:person w15:author="Peter Tango [2]">
    <w15:presenceInfo w15:providerId="None" w15:userId="Peter Tango"/>
  </w15:person>
  <w15:person w15:author="Michelle Williams">
    <w15:presenceInfo w15:providerId="AD" w15:userId="S-1-5-21-1339303556-449845944-1601390327-410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evenAndOddHeaders/>
  <w:characterSpacingControl w:val="doNotCompress"/>
  <w:hdrShapeDefaults>
    <o:shapedefaults v:ext="edit" spidmax="16385"/>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0279"/>
    <w:rsid w:val="000058C8"/>
    <w:rsid w:val="000059AD"/>
    <w:rsid w:val="00006327"/>
    <w:rsid w:val="00014B6D"/>
    <w:rsid w:val="00016CE6"/>
    <w:rsid w:val="000254D9"/>
    <w:rsid w:val="00027486"/>
    <w:rsid w:val="00027AD4"/>
    <w:rsid w:val="00030152"/>
    <w:rsid w:val="00031C76"/>
    <w:rsid w:val="00031DC4"/>
    <w:rsid w:val="00036014"/>
    <w:rsid w:val="000372E7"/>
    <w:rsid w:val="0003779F"/>
    <w:rsid w:val="00040882"/>
    <w:rsid w:val="00047D01"/>
    <w:rsid w:val="000543A9"/>
    <w:rsid w:val="00060532"/>
    <w:rsid w:val="00062EA6"/>
    <w:rsid w:val="00065023"/>
    <w:rsid w:val="00067AE2"/>
    <w:rsid w:val="00080870"/>
    <w:rsid w:val="00083264"/>
    <w:rsid w:val="00084563"/>
    <w:rsid w:val="0008679A"/>
    <w:rsid w:val="000957D0"/>
    <w:rsid w:val="000A08A6"/>
    <w:rsid w:val="000A2298"/>
    <w:rsid w:val="000A5382"/>
    <w:rsid w:val="000B1030"/>
    <w:rsid w:val="000B2D84"/>
    <w:rsid w:val="000B3F15"/>
    <w:rsid w:val="000B60A6"/>
    <w:rsid w:val="000B6635"/>
    <w:rsid w:val="000C1E0D"/>
    <w:rsid w:val="000D019B"/>
    <w:rsid w:val="000D2083"/>
    <w:rsid w:val="000E0703"/>
    <w:rsid w:val="000E4FD9"/>
    <w:rsid w:val="000E5943"/>
    <w:rsid w:val="000E7D90"/>
    <w:rsid w:val="000F14A7"/>
    <w:rsid w:val="000F15EA"/>
    <w:rsid w:val="00101AE8"/>
    <w:rsid w:val="00102B6A"/>
    <w:rsid w:val="00104430"/>
    <w:rsid w:val="00106E9A"/>
    <w:rsid w:val="0010758B"/>
    <w:rsid w:val="001111A9"/>
    <w:rsid w:val="001126B7"/>
    <w:rsid w:val="00112F8B"/>
    <w:rsid w:val="00117893"/>
    <w:rsid w:val="001219E5"/>
    <w:rsid w:val="001249D1"/>
    <w:rsid w:val="00125778"/>
    <w:rsid w:val="00127394"/>
    <w:rsid w:val="00134E4C"/>
    <w:rsid w:val="00135800"/>
    <w:rsid w:val="00135D94"/>
    <w:rsid w:val="001366D4"/>
    <w:rsid w:val="00141DDD"/>
    <w:rsid w:val="00142890"/>
    <w:rsid w:val="00144D96"/>
    <w:rsid w:val="00150E50"/>
    <w:rsid w:val="001529AE"/>
    <w:rsid w:val="00153896"/>
    <w:rsid w:val="00155AC8"/>
    <w:rsid w:val="0016092C"/>
    <w:rsid w:val="00161E67"/>
    <w:rsid w:val="00162D38"/>
    <w:rsid w:val="0016543A"/>
    <w:rsid w:val="001669B4"/>
    <w:rsid w:val="00166A44"/>
    <w:rsid w:val="00171437"/>
    <w:rsid w:val="00173DAC"/>
    <w:rsid w:val="0018013C"/>
    <w:rsid w:val="0019018D"/>
    <w:rsid w:val="001911DC"/>
    <w:rsid w:val="00191629"/>
    <w:rsid w:val="0019458C"/>
    <w:rsid w:val="001A1F75"/>
    <w:rsid w:val="001B6193"/>
    <w:rsid w:val="001B65AD"/>
    <w:rsid w:val="001B6AEE"/>
    <w:rsid w:val="001C5E25"/>
    <w:rsid w:val="001C6612"/>
    <w:rsid w:val="001D1BC8"/>
    <w:rsid w:val="001D45AD"/>
    <w:rsid w:val="001E6E6B"/>
    <w:rsid w:val="001F0709"/>
    <w:rsid w:val="001F2423"/>
    <w:rsid w:val="001F545A"/>
    <w:rsid w:val="00201347"/>
    <w:rsid w:val="0020334E"/>
    <w:rsid w:val="00203D32"/>
    <w:rsid w:val="00205B8E"/>
    <w:rsid w:val="002138E0"/>
    <w:rsid w:val="00213FF1"/>
    <w:rsid w:val="00214B97"/>
    <w:rsid w:val="00216725"/>
    <w:rsid w:val="0022002B"/>
    <w:rsid w:val="002204F8"/>
    <w:rsid w:val="00221AC4"/>
    <w:rsid w:val="00223807"/>
    <w:rsid w:val="002278B4"/>
    <w:rsid w:val="002330AF"/>
    <w:rsid w:val="002364DC"/>
    <w:rsid w:val="00241FF2"/>
    <w:rsid w:val="002610D8"/>
    <w:rsid w:val="002637A2"/>
    <w:rsid w:val="00270454"/>
    <w:rsid w:val="00280103"/>
    <w:rsid w:val="00282583"/>
    <w:rsid w:val="00292AF2"/>
    <w:rsid w:val="002936D7"/>
    <w:rsid w:val="00295AFE"/>
    <w:rsid w:val="002A20A7"/>
    <w:rsid w:val="002A627F"/>
    <w:rsid w:val="002B0607"/>
    <w:rsid w:val="002C3C70"/>
    <w:rsid w:val="002C481A"/>
    <w:rsid w:val="002D3176"/>
    <w:rsid w:val="002E1965"/>
    <w:rsid w:val="002E77E2"/>
    <w:rsid w:val="002F3357"/>
    <w:rsid w:val="002F4563"/>
    <w:rsid w:val="002F73C4"/>
    <w:rsid w:val="0031243A"/>
    <w:rsid w:val="00314348"/>
    <w:rsid w:val="00315077"/>
    <w:rsid w:val="003330FF"/>
    <w:rsid w:val="00333129"/>
    <w:rsid w:val="00344930"/>
    <w:rsid w:val="003462C1"/>
    <w:rsid w:val="0035229D"/>
    <w:rsid w:val="003558FC"/>
    <w:rsid w:val="0036244F"/>
    <w:rsid w:val="003641D4"/>
    <w:rsid w:val="00364786"/>
    <w:rsid w:val="00373688"/>
    <w:rsid w:val="003740EE"/>
    <w:rsid w:val="00384577"/>
    <w:rsid w:val="00396407"/>
    <w:rsid w:val="003A1057"/>
    <w:rsid w:val="003A23C8"/>
    <w:rsid w:val="003A28F5"/>
    <w:rsid w:val="003A43CE"/>
    <w:rsid w:val="003B3A8A"/>
    <w:rsid w:val="003B588E"/>
    <w:rsid w:val="003C3D6E"/>
    <w:rsid w:val="003D2D82"/>
    <w:rsid w:val="003E0F53"/>
    <w:rsid w:val="003E1CB3"/>
    <w:rsid w:val="003E2871"/>
    <w:rsid w:val="003E473C"/>
    <w:rsid w:val="003F15BB"/>
    <w:rsid w:val="003F725E"/>
    <w:rsid w:val="0040024D"/>
    <w:rsid w:val="004006B9"/>
    <w:rsid w:val="00402DCD"/>
    <w:rsid w:val="00404DD7"/>
    <w:rsid w:val="0040669B"/>
    <w:rsid w:val="004069BD"/>
    <w:rsid w:val="00410537"/>
    <w:rsid w:val="004123DC"/>
    <w:rsid w:val="004150CC"/>
    <w:rsid w:val="00417A89"/>
    <w:rsid w:val="00436929"/>
    <w:rsid w:val="00441514"/>
    <w:rsid w:val="004415DA"/>
    <w:rsid w:val="004440CB"/>
    <w:rsid w:val="004461AE"/>
    <w:rsid w:val="0044741C"/>
    <w:rsid w:val="004641EE"/>
    <w:rsid w:val="00465191"/>
    <w:rsid w:val="00472DFC"/>
    <w:rsid w:val="0047325F"/>
    <w:rsid w:val="00475150"/>
    <w:rsid w:val="00475E32"/>
    <w:rsid w:val="00476923"/>
    <w:rsid w:val="0048230A"/>
    <w:rsid w:val="004836DF"/>
    <w:rsid w:val="00486372"/>
    <w:rsid w:val="0048674C"/>
    <w:rsid w:val="00487CB0"/>
    <w:rsid w:val="00494D55"/>
    <w:rsid w:val="00497769"/>
    <w:rsid w:val="004C2AD5"/>
    <w:rsid w:val="004D2157"/>
    <w:rsid w:val="004D43C6"/>
    <w:rsid w:val="004D4C39"/>
    <w:rsid w:val="004D5331"/>
    <w:rsid w:val="004E05C2"/>
    <w:rsid w:val="004E38A7"/>
    <w:rsid w:val="004E7E1C"/>
    <w:rsid w:val="004F023A"/>
    <w:rsid w:val="004F0C7E"/>
    <w:rsid w:val="004F431E"/>
    <w:rsid w:val="00501AB4"/>
    <w:rsid w:val="00515D88"/>
    <w:rsid w:val="00520FFD"/>
    <w:rsid w:val="005221ED"/>
    <w:rsid w:val="0052375B"/>
    <w:rsid w:val="00527208"/>
    <w:rsid w:val="0053699E"/>
    <w:rsid w:val="00536C0D"/>
    <w:rsid w:val="00545317"/>
    <w:rsid w:val="00547998"/>
    <w:rsid w:val="005548BF"/>
    <w:rsid w:val="00570D73"/>
    <w:rsid w:val="00574A16"/>
    <w:rsid w:val="005834C8"/>
    <w:rsid w:val="0058594D"/>
    <w:rsid w:val="00597198"/>
    <w:rsid w:val="005A1BE0"/>
    <w:rsid w:val="005A361D"/>
    <w:rsid w:val="005A7109"/>
    <w:rsid w:val="005B0D46"/>
    <w:rsid w:val="005C6CB8"/>
    <w:rsid w:val="005D1844"/>
    <w:rsid w:val="005D75D1"/>
    <w:rsid w:val="005D75E5"/>
    <w:rsid w:val="005E4E2E"/>
    <w:rsid w:val="005E58DD"/>
    <w:rsid w:val="005F7ED3"/>
    <w:rsid w:val="006041CE"/>
    <w:rsid w:val="00607A96"/>
    <w:rsid w:val="00614F8E"/>
    <w:rsid w:val="00620CF5"/>
    <w:rsid w:val="00620E19"/>
    <w:rsid w:val="006231E1"/>
    <w:rsid w:val="0062440C"/>
    <w:rsid w:val="00624C3E"/>
    <w:rsid w:val="006318DB"/>
    <w:rsid w:val="00632A39"/>
    <w:rsid w:val="00632E44"/>
    <w:rsid w:val="00633939"/>
    <w:rsid w:val="006353D0"/>
    <w:rsid w:val="006358E1"/>
    <w:rsid w:val="00635D85"/>
    <w:rsid w:val="00637BC7"/>
    <w:rsid w:val="00637EC9"/>
    <w:rsid w:val="0064537F"/>
    <w:rsid w:val="00650BDD"/>
    <w:rsid w:val="00660C5D"/>
    <w:rsid w:val="0066147D"/>
    <w:rsid w:val="00667E4E"/>
    <w:rsid w:val="0067223B"/>
    <w:rsid w:val="00686AC4"/>
    <w:rsid w:val="0069060E"/>
    <w:rsid w:val="00692DEE"/>
    <w:rsid w:val="00693B97"/>
    <w:rsid w:val="006945A7"/>
    <w:rsid w:val="006B1EAC"/>
    <w:rsid w:val="006C1DC4"/>
    <w:rsid w:val="006C791B"/>
    <w:rsid w:val="006D11B3"/>
    <w:rsid w:val="006D2C36"/>
    <w:rsid w:val="006E1BE3"/>
    <w:rsid w:val="006E63CB"/>
    <w:rsid w:val="006E66EA"/>
    <w:rsid w:val="006F0021"/>
    <w:rsid w:val="006F4617"/>
    <w:rsid w:val="006F4D94"/>
    <w:rsid w:val="006F6FB9"/>
    <w:rsid w:val="0072414E"/>
    <w:rsid w:val="00725329"/>
    <w:rsid w:val="007256D1"/>
    <w:rsid w:val="00727C50"/>
    <w:rsid w:val="0073064E"/>
    <w:rsid w:val="00741166"/>
    <w:rsid w:val="00742517"/>
    <w:rsid w:val="00745A7D"/>
    <w:rsid w:val="007473B6"/>
    <w:rsid w:val="00750FE5"/>
    <w:rsid w:val="007549DA"/>
    <w:rsid w:val="00755AC6"/>
    <w:rsid w:val="00757964"/>
    <w:rsid w:val="00760B66"/>
    <w:rsid w:val="00761146"/>
    <w:rsid w:val="00761942"/>
    <w:rsid w:val="00765B2E"/>
    <w:rsid w:val="00765F01"/>
    <w:rsid w:val="00773341"/>
    <w:rsid w:val="00773D91"/>
    <w:rsid w:val="00783A4A"/>
    <w:rsid w:val="00784120"/>
    <w:rsid w:val="00785F57"/>
    <w:rsid w:val="00787C73"/>
    <w:rsid w:val="00790B1C"/>
    <w:rsid w:val="007914F6"/>
    <w:rsid w:val="007923F7"/>
    <w:rsid w:val="007A0C59"/>
    <w:rsid w:val="007A3E1D"/>
    <w:rsid w:val="007A4F4E"/>
    <w:rsid w:val="007B0E29"/>
    <w:rsid w:val="007B2606"/>
    <w:rsid w:val="007B39DE"/>
    <w:rsid w:val="007C56B8"/>
    <w:rsid w:val="007D4097"/>
    <w:rsid w:val="007D50DE"/>
    <w:rsid w:val="007D7205"/>
    <w:rsid w:val="007F189C"/>
    <w:rsid w:val="007F2C50"/>
    <w:rsid w:val="007F6CF1"/>
    <w:rsid w:val="008127D4"/>
    <w:rsid w:val="00813D9B"/>
    <w:rsid w:val="00816F5D"/>
    <w:rsid w:val="00817063"/>
    <w:rsid w:val="008170F7"/>
    <w:rsid w:val="00820E35"/>
    <w:rsid w:val="00825358"/>
    <w:rsid w:val="00825D35"/>
    <w:rsid w:val="008351D7"/>
    <w:rsid w:val="00840A06"/>
    <w:rsid w:val="00842282"/>
    <w:rsid w:val="008456FF"/>
    <w:rsid w:val="00853CA2"/>
    <w:rsid w:val="008546A2"/>
    <w:rsid w:val="00854726"/>
    <w:rsid w:val="00860923"/>
    <w:rsid w:val="00860C3F"/>
    <w:rsid w:val="00863AB0"/>
    <w:rsid w:val="00866950"/>
    <w:rsid w:val="00866FB9"/>
    <w:rsid w:val="008749DB"/>
    <w:rsid w:val="00874CDD"/>
    <w:rsid w:val="00886FEB"/>
    <w:rsid w:val="00887130"/>
    <w:rsid w:val="008925A8"/>
    <w:rsid w:val="00893A5D"/>
    <w:rsid w:val="00896336"/>
    <w:rsid w:val="008967DD"/>
    <w:rsid w:val="00896BE8"/>
    <w:rsid w:val="008A1A9B"/>
    <w:rsid w:val="008A1FF0"/>
    <w:rsid w:val="008A2464"/>
    <w:rsid w:val="008A26A6"/>
    <w:rsid w:val="008B360A"/>
    <w:rsid w:val="008B78FD"/>
    <w:rsid w:val="008B7C1A"/>
    <w:rsid w:val="008C5BCE"/>
    <w:rsid w:val="008D0D4A"/>
    <w:rsid w:val="008D3056"/>
    <w:rsid w:val="008D31B7"/>
    <w:rsid w:val="008D461E"/>
    <w:rsid w:val="008D4B52"/>
    <w:rsid w:val="008D5DF3"/>
    <w:rsid w:val="008D6512"/>
    <w:rsid w:val="008E0F68"/>
    <w:rsid w:val="008E37DB"/>
    <w:rsid w:val="008E6669"/>
    <w:rsid w:val="008F5F90"/>
    <w:rsid w:val="008F7E9B"/>
    <w:rsid w:val="0090060A"/>
    <w:rsid w:val="00912584"/>
    <w:rsid w:val="00912A37"/>
    <w:rsid w:val="009147F8"/>
    <w:rsid w:val="00915E39"/>
    <w:rsid w:val="00920D35"/>
    <w:rsid w:val="00921ADD"/>
    <w:rsid w:val="00927589"/>
    <w:rsid w:val="00935E37"/>
    <w:rsid w:val="0094057C"/>
    <w:rsid w:val="00940D7B"/>
    <w:rsid w:val="009544D0"/>
    <w:rsid w:val="009672F7"/>
    <w:rsid w:val="00972D50"/>
    <w:rsid w:val="009745D9"/>
    <w:rsid w:val="0097470D"/>
    <w:rsid w:val="009752CD"/>
    <w:rsid w:val="0098324B"/>
    <w:rsid w:val="00983506"/>
    <w:rsid w:val="00983839"/>
    <w:rsid w:val="009842BF"/>
    <w:rsid w:val="0098577A"/>
    <w:rsid w:val="00997844"/>
    <w:rsid w:val="009A4E99"/>
    <w:rsid w:val="009B04F5"/>
    <w:rsid w:val="009B2B96"/>
    <w:rsid w:val="009B2EA1"/>
    <w:rsid w:val="009B6F7B"/>
    <w:rsid w:val="009B7981"/>
    <w:rsid w:val="009C7A89"/>
    <w:rsid w:val="009D0B94"/>
    <w:rsid w:val="009D0F86"/>
    <w:rsid w:val="009D6789"/>
    <w:rsid w:val="009E01AD"/>
    <w:rsid w:val="009E5939"/>
    <w:rsid w:val="009F0FDA"/>
    <w:rsid w:val="00A002E3"/>
    <w:rsid w:val="00A026FC"/>
    <w:rsid w:val="00A071BF"/>
    <w:rsid w:val="00A17638"/>
    <w:rsid w:val="00A1794F"/>
    <w:rsid w:val="00A23ADF"/>
    <w:rsid w:val="00A244AB"/>
    <w:rsid w:val="00A24DB7"/>
    <w:rsid w:val="00A31FCD"/>
    <w:rsid w:val="00A32497"/>
    <w:rsid w:val="00A356D0"/>
    <w:rsid w:val="00A4223B"/>
    <w:rsid w:val="00A4449F"/>
    <w:rsid w:val="00A523CD"/>
    <w:rsid w:val="00A63BE5"/>
    <w:rsid w:val="00A702ED"/>
    <w:rsid w:val="00A70507"/>
    <w:rsid w:val="00A710FD"/>
    <w:rsid w:val="00A74DBA"/>
    <w:rsid w:val="00A81EC8"/>
    <w:rsid w:val="00A9071A"/>
    <w:rsid w:val="00A91CD2"/>
    <w:rsid w:val="00AB2A1A"/>
    <w:rsid w:val="00AC112D"/>
    <w:rsid w:val="00AC1C52"/>
    <w:rsid w:val="00AC2669"/>
    <w:rsid w:val="00AD573F"/>
    <w:rsid w:val="00AE25ED"/>
    <w:rsid w:val="00AE45B2"/>
    <w:rsid w:val="00AE7E70"/>
    <w:rsid w:val="00AF0E9F"/>
    <w:rsid w:val="00AF2C87"/>
    <w:rsid w:val="00B059B1"/>
    <w:rsid w:val="00B05ADD"/>
    <w:rsid w:val="00B066E8"/>
    <w:rsid w:val="00B12806"/>
    <w:rsid w:val="00B23195"/>
    <w:rsid w:val="00B23F6F"/>
    <w:rsid w:val="00B27987"/>
    <w:rsid w:val="00B316D4"/>
    <w:rsid w:val="00B35445"/>
    <w:rsid w:val="00B42100"/>
    <w:rsid w:val="00B47955"/>
    <w:rsid w:val="00B523E0"/>
    <w:rsid w:val="00B55566"/>
    <w:rsid w:val="00B62564"/>
    <w:rsid w:val="00B6486F"/>
    <w:rsid w:val="00B67CD1"/>
    <w:rsid w:val="00B74A0C"/>
    <w:rsid w:val="00B7741B"/>
    <w:rsid w:val="00B7743A"/>
    <w:rsid w:val="00B85F8B"/>
    <w:rsid w:val="00B865D5"/>
    <w:rsid w:val="00BB0237"/>
    <w:rsid w:val="00BB1403"/>
    <w:rsid w:val="00BB41EF"/>
    <w:rsid w:val="00BC300C"/>
    <w:rsid w:val="00BC34E8"/>
    <w:rsid w:val="00BC34EF"/>
    <w:rsid w:val="00BD6B19"/>
    <w:rsid w:val="00BD7381"/>
    <w:rsid w:val="00BD74F8"/>
    <w:rsid w:val="00C0284A"/>
    <w:rsid w:val="00C04187"/>
    <w:rsid w:val="00C10A79"/>
    <w:rsid w:val="00C13CF2"/>
    <w:rsid w:val="00C167DB"/>
    <w:rsid w:val="00C2007F"/>
    <w:rsid w:val="00C22479"/>
    <w:rsid w:val="00C27883"/>
    <w:rsid w:val="00C27CEC"/>
    <w:rsid w:val="00C30DBD"/>
    <w:rsid w:val="00C33CB9"/>
    <w:rsid w:val="00C35240"/>
    <w:rsid w:val="00C4073A"/>
    <w:rsid w:val="00C42743"/>
    <w:rsid w:val="00C45A31"/>
    <w:rsid w:val="00C46B59"/>
    <w:rsid w:val="00C53E91"/>
    <w:rsid w:val="00C54A5E"/>
    <w:rsid w:val="00C65CFA"/>
    <w:rsid w:val="00C65FAF"/>
    <w:rsid w:val="00C727A2"/>
    <w:rsid w:val="00C756AD"/>
    <w:rsid w:val="00C773E8"/>
    <w:rsid w:val="00C81529"/>
    <w:rsid w:val="00C848D8"/>
    <w:rsid w:val="00C85142"/>
    <w:rsid w:val="00C866D9"/>
    <w:rsid w:val="00CA47C7"/>
    <w:rsid w:val="00CA7649"/>
    <w:rsid w:val="00CB07E3"/>
    <w:rsid w:val="00CB7D35"/>
    <w:rsid w:val="00CC0A99"/>
    <w:rsid w:val="00CC1897"/>
    <w:rsid w:val="00CC2B1C"/>
    <w:rsid w:val="00CC592D"/>
    <w:rsid w:val="00CC6B60"/>
    <w:rsid w:val="00CD652E"/>
    <w:rsid w:val="00CD785C"/>
    <w:rsid w:val="00CE2AE7"/>
    <w:rsid w:val="00CE2BD1"/>
    <w:rsid w:val="00CF41D1"/>
    <w:rsid w:val="00CF470E"/>
    <w:rsid w:val="00CF4A26"/>
    <w:rsid w:val="00CF5EA5"/>
    <w:rsid w:val="00D01E40"/>
    <w:rsid w:val="00D0410B"/>
    <w:rsid w:val="00D06520"/>
    <w:rsid w:val="00D12DC8"/>
    <w:rsid w:val="00D16BBD"/>
    <w:rsid w:val="00D2025F"/>
    <w:rsid w:val="00D2491B"/>
    <w:rsid w:val="00D3225C"/>
    <w:rsid w:val="00D331AE"/>
    <w:rsid w:val="00D525A4"/>
    <w:rsid w:val="00D529D5"/>
    <w:rsid w:val="00D54DFA"/>
    <w:rsid w:val="00D57CAA"/>
    <w:rsid w:val="00D6074C"/>
    <w:rsid w:val="00D61F01"/>
    <w:rsid w:val="00D7021C"/>
    <w:rsid w:val="00D744D3"/>
    <w:rsid w:val="00D74C17"/>
    <w:rsid w:val="00D76888"/>
    <w:rsid w:val="00D76944"/>
    <w:rsid w:val="00D77606"/>
    <w:rsid w:val="00D8217F"/>
    <w:rsid w:val="00D90658"/>
    <w:rsid w:val="00D90B5C"/>
    <w:rsid w:val="00D9454E"/>
    <w:rsid w:val="00D95CA6"/>
    <w:rsid w:val="00DA294B"/>
    <w:rsid w:val="00DA2EDC"/>
    <w:rsid w:val="00DA5693"/>
    <w:rsid w:val="00DA57AF"/>
    <w:rsid w:val="00DC0018"/>
    <w:rsid w:val="00DC4969"/>
    <w:rsid w:val="00DC4A16"/>
    <w:rsid w:val="00DC5453"/>
    <w:rsid w:val="00DC68BE"/>
    <w:rsid w:val="00DC7A5E"/>
    <w:rsid w:val="00DD470B"/>
    <w:rsid w:val="00DD4B66"/>
    <w:rsid w:val="00DE68B3"/>
    <w:rsid w:val="00DF02CA"/>
    <w:rsid w:val="00DF3D51"/>
    <w:rsid w:val="00E035D4"/>
    <w:rsid w:val="00E04919"/>
    <w:rsid w:val="00E04A1C"/>
    <w:rsid w:val="00E07C5D"/>
    <w:rsid w:val="00E13B81"/>
    <w:rsid w:val="00E13F65"/>
    <w:rsid w:val="00E142DF"/>
    <w:rsid w:val="00E14439"/>
    <w:rsid w:val="00E1489D"/>
    <w:rsid w:val="00E164CA"/>
    <w:rsid w:val="00E173E9"/>
    <w:rsid w:val="00E17C42"/>
    <w:rsid w:val="00E2039A"/>
    <w:rsid w:val="00E22956"/>
    <w:rsid w:val="00E22ECB"/>
    <w:rsid w:val="00E266CD"/>
    <w:rsid w:val="00E26D5E"/>
    <w:rsid w:val="00E30210"/>
    <w:rsid w:val="00E34558"/>
    <w:rsid w:val="00E36720"/>
    <w:rsid w:val="00E36CF0"/>
    <w:rsid w:val="00E41B05"/>
    <w:rsid w:val="00E433DF"/>
    <w:rsid w:val="00E43835"/>
    <w:rsid w:val="00E46594"/>
    <w:rsid w:val="00E51D5E"/>
    <w:rsid w:val="00E56F14"/>
    <w:rsid w:val="00E6160B"/>
    <w:rsid w:val="00E63DAB"/>
    <w:rsid w:val="00E66CAC"/>
    <w:rsid w:val="00E713A2"/>
    <w:rsid w:val="00E72E8D"/>
    <w:rsid w:val="00E8102B"/>
    <w:rsid w:val="00E81BFA"/>
    <w:rsid w:val="00E832EA"/>
    <w:rsid w:val="00E835DD"/>
    <w:rsid w:val="00E850B6"/>
    <w:rsid w:val="00E879A9"/>
    <w:rsid w:val="00EA3369"/>
    <w:rsid w:val="00EA659B"/>
    <w:rsid w:val="00EB26CC"/>
    <w:rsid w:val="00EB3805"/>
    <w:rsid w:val="00EC1DF1"/>
    <w:rsid w:val="00EC404D"/>
    <w:rsid w:val="00EC6D56"/>
    <w:rsid w:val="00EC76A1"/>
    <w:rsid w:val="00ED07C3"/>
    <w:rsid w:val="00ED2A60"/>
    <w:rsid w:val="00ED3400"/>
    <w:rsid w:val="00EE05BF"/>
    <w:rsid w:val="00EE08D8"/>
    <w:rsid w:val="00EF029D"/>
    <w:rsid w:val="00EF1639"/>
    <w:rsid w:val="00EF17D8"/>
    <w:rsid w:val="00EF655A"/>
    <w:rsid w:val="00F006E9"/>
    <w:rsid w:val="00F00BED"/>
    <w:rsid w:val="00F0691C"/>
    <w:rsid w:val="00F06EE3"/>
    <w:rsid w:val="00F15317"/>
    <w:rsid w:val="00F16EF4"/>
    <w:rsid w:val="00F203E1"/>
    <w:rsid w:val="00F2358D"/>
    <w:rsid w:val="00F24455"/>
    <w:rsid w:val="00F24EFA"/>
    <w:rsid w:val="00F33E85"/>
    <w:rsid w:val="00F3417F"/>
    <w:rsid w:val="00F34436"/>
    <w:rsid w:val="00F37394"/>
    <w:rsid w:val="00F37B56"/>
    <w:rsid w:val="00F40BC2"/>
    <w:rsid w:val="00F41014"/>
    <w:rsid w:val="00F42265"/>
    <w:rsid w:val="00F43DD9"/>
    <w:rsid w:val="00F43EB4"/>
    <w:rsid w:val="00F44A13"/>
    <w:rsid w:val="00F5595B"/>
    <w:rsid w:val="00F62544"/>
    <w:rsid w:val="00F64554"/>
    <w:rsid w:val="00F67EA0"/>
    <w:rsid w:val="00F7090A"/>
    <w:rsid w:val="00F81128"/>
    <w:rsid w:val="00F818D6"/>
    <w:rsid w:val="00F81A2D"/>
    <w:rsid w:val="00F84A26"/>
    <w:rsid w:val="00F84F8F"/>
    <w:rsid w:val="00F86A1F"/>
    <w:rsid w:val="00F87929"/>
    <w:rsid w:val="00F87DA5"/>
    <w:rsid w:val="00F93EF9"/>
    <w:rsid w:val="00F974FF"/>
    <w:rsid w:val="00FA3D66"/>
    <w:rsid w:val="00FA6BE9"/>
    <w:rsid w:val="00FB0174"/>
    <w:rsid w:val="00FB2842"/>
    <w:rsid w:val="00FC4078"/>
    <w:rsid w:val="00FC540F"/>
    <w:rsid w:val="00FD2DDA"/>
    <w:rsid w:val="00FD677A"/>
    <w:rsid w:val="00FE4A3F"/>
    <w:rsid w:val="00FE5CCF"/>
    <w:rsid w:val="00FF52E9"/>
    <w:rsid w:val="00FF6309"/>
    <w:rsid w:val="00FF732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41E258"/>
  <w15:docId w15:val="{8FD5EAA8-A399-4DA5-A62C-D43F56B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55A"/>
    <w:pPr>
      <w:spacing w:line="240" w:lineRule="auto"/>
    </w:pPr>
  </w:style>
  <w:style w:type="paragraph" w:styleId="Heading1">
    <w:name w:val="heading 1"/>
    <w:basedOn w:val="Normal"/>
    <w:next w:val="Normal"/>
    <w:link w:val="Heading1Char"/>
    <w:uiPriority w:val="9"/>
    <w:qFormat/>
    <w:rsid w:val="004461AE"/>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3DAB"/>
    <w:pPr>
      <w:spacing w:after="0" w:line="180" w:lineRule="auto"/>
      <w:jc w:val="right"/>
      <w:outlineLvl w:val="0"/>
    </w:pPr>
    <w:rPr>
      <w:rFonts w:ascii="Calibri" w:eastAsiaTheme="majorEastAsia" w:hAnsi="Calibri" w:cstheme="majorBidi"/>
      <w:b/>
      <w:color w:val="FFFFFF" w:themeColor="background1"/>
      <w:sz w:val="50"/>
      <w:szCs w:val="56"/>
    </w:rPr>
  </w:style>
  <w:style w:type="character" w:customStyle="1" w:styleId="TitleChar">
    <w:name w:val="Title Char"/>
    <w:basedOn w:val="DefaultParagraphFont"/>
    <w:link w:val="Title"/>
    <w:uiPriority w:val="10"/>
    <w:rsid w:val="00E63DAB"/>
    <w:rPr>
      <w:rFonts w:ascii="Calibri" w:eastAsiaTheme="majorEastAsia" w:hAnsi="Calibri" w:cstheme="majorBidi"/>
      <w:b/>
      <w:color w:val="FFFFFF" w:themeColor="background1"/>
      <w:sz w:val="50"/>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E63DAB"/>
    <w:pPr>
      <w:spacing w:line="240" w:lineRule="auto"/>
    </w:pPr>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887130"/>
    <w:pPr>
      <w:numPr>
        <w:ilvl w:val="1"/>
        <w:numId w:val="5"/>
      </w:numPr>
      <w:ind w:left="1080"/>
    </w:pPr>
    <w:rPr>
      <w:rFonts w:cs="Calibri"/>
      <w:color w:val="000000"/>
      <w:lang w:eastAsia="en-US"/>
    </w:rPr>
  </w:style>
  <w:style w:type="paragraph" w:customStyle="1" w:styleId="BodyTextbeforebullet">
    <w:name w:val="Body Text before bullet"/>
    <w:basedOn w:val="BodyText"/>
    <w:qFormat/>
    <w:rsid w:val="00475150"/>
    <w:pPr>
      <w:keepNext/>
      <w:spacing w:after="40"/>
    </w:pPr>
  </w:style>
  <w:style w:type="character" w:customStyle="1" w:styleId="Leadin">
    <w:name w:val="Leadin"/>
    <w:basedOn w:val="DefaultParagraphFont"/>
    <w:uiPriority w:val="1"/>
    <w:qFormat/>
    <w:rsid w:val="004069BD"/>
    <w:rPr>
      <w:b/>
      <w:i/>
      <w:color w:val="3D4F70"/>
      <w:sz w:val="24"/>
    </w:rPr>
  </w:style>
  <w:style w:type="paragraph" w:customStyle="1" w:styleId="numberedlist">
    <w:name w:val="numbered list"/>
    <w:basedOn w:val="NoSpacing"/>
    <w:qFormat/>
    <w:rsid w:val="003B588E"/>
    <w:pPr>
      <w:numPr>
        <w:numId w:val="4"/>
      </w:numPr>
      <w:spacing w:after="160" w:line="264" w:lineRule="auto"/>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1"/>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character" w:styleId="FollowedHyperlink">
    <w:name w:val="FollowedHyperlink"/>
    <w:basedOn w:val="DefaultParagraphFont"/>
    <w:uiPriority w:val="99"/>
    <w:semiHidden/>
    <w:unhideWhenUsed/>
    <w:rsid w:val="007D7205"/>
    <w:rPr>
      <w:color w:val="B26B02" w:themeColor="followedHyperlink"/>
      <w:u w:val="single"/>
    </w:rPr>
  </w:style>
  <w:style w:type="paragraph" w:styleId="EndnoteText">
    <w:name w:val="endnote text"/>
    <w:basedOn w:val="Normal"/>
    <w:link w:val="EndnoteTextChar"/>
    <w:uiPriority w:val="99"/>
    <w:semiHidden/>
    <w:unhideWhenUsed/>
    <w:rsid w:val="00E43835"/>
    <w:pPr>
      <w:spacing w:after="0"/>
    </w:pPr>
    <w:rPr>
      <w:sz w:val="20"/>
      <w:szCs w:val="20"/>
    </w:rPr>
  </w:style>
  <w:style w:type="character" w:customStyle="1" w:styleId="EndnoteTextChar">
    <w:name w:val="Endnote Text Char"/>
    <w:basedOn w:val="DefaultParagraphFont"/>
    <w:link w:val="EndnoteText"/>
    <w:uiPriority w:val="99"/>
    <w:semiHidden/>
    <w:rsid w:val="00E43835"/>
    <w:rPr>
      <w:sz w:val="20"/>
      <w:szCs w:val="20"/>
    </w:rPr>
  </w:style>
  <w:style w:type="character" w:styleId="EndnoteReference">
    <w:name w:val="endnote reference"/>
    <w:basedOn w:val="DefaultParagraphFont"/>
    <w:uiPriority w:val="99"/>
    <w:semiHidden/>
    <w:unhideWhenUsed/>
    <w:rsid w:val="00E43835"/>
    <w:rPr>
      <w:vertAlign w:val="superscript"/>
    </w:rPr>
  </w:style>
  <w:style w:type="character" w:customStyle="1" w:styleId="UnresolvedMention1">
    <w:name w:val="Unresolved Mention1"/>
    <w:basedOn w:val="DefaultParagraphFont"/>
    <w:uiPriority w:val="99"/>
    <w:semiHidden/>
    <w:unhideWhenUsed/>
    <w:rsid w:val="001126B7"/>
    <w:rPr>
      <w:color w:val="808080"/>
      <w:shd w:val="clear" w:color="auto" w:fill="E6E6E6"/>
    </w:rPr>
  </w:style>
  <w:style w:type="character" w:styleId="UnresolvedMention">
    <w:name w:val="Unresolved Mention"/>
    <w:basedOn w:val="DefaultParagraphFont"/>
    <w:uiPriority w:val="99"/>
    <w:semiHidden/>
    <w:unhideWhenUsed/>
    <w:rsid w:val="003845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141234297">
      <w:bodyDiv w:val="1"/>
      <w:marLeft w:val="0"/>
      <w:marRight w:val="0"/>
      <w:marTop w:val="0"/>
      <w:marBottom w:val="0"/>
      <w:divBdr>
        <w:top w:val="none" w:sz="0" w:space="0" w:color="auto"/>
        <w:left w:val="none" w:sz="0" w:space="0" w:color="auto"/>
        <w:bottom w:val="none" w:sz="0" w:space="0" w:color="auto"/>
        <w:right w:val="none" w:sz="0" w:space="0" w:color="auto"/>
      </w:divBdr>
    </w:div>
    <w:div w:id="321617618">
      <w:bodyDiv w:val="1"/>
      <w:marLeft w:val="0"/>
      <w:marRight w:val="0"/>
      <w:marTop w:val="0"/>
      <w:marBottom w:val="0"/>
      <w:divBdr>
        <w:top w:val="none" w:sz="0" w:space="0" w:color="auto"/>
        <w:left w:val="none" w:sz="0" w:space="0" w:color="auto"/>
        <w:bottom w:val="none" w:sz="0" w:space="0" w:color="auto"/>
        <w:right w:val="none" w:sz="0" w:space="0" w:color="auto"/>
      </w:divBdr>
    </w:div>
    <w:div w:id="641270858">
      <w:bodyDiv w:val="1"/>
      <w:marLeft w:val="0"/>
      <w:marRight w:val="0"/>
      <w:marTop w:val="0"/>
      <w:marBottom w:val="0"/>
      <w:divBdr>
        <w:top w:val="none" w:sz="0" w:space="0" w:color="auto"/>
        <w:left w:val="none" w:sz="0" w:space="0" w:color="auto"/>
        <w:bottom w:val="none" w:sz="0" w:space="0" w:color="auto"/>
        <w:right w:val="none" w:sz="0" w:space="0" w:color="auto"/>
      </w:divBdr>
    </w:div>
    <w:div w:id="918057782">
      <w:bodyDiv w:val="1"/>
      <w:marLeft w:val="0"/>
      <w:marRight w:val="0"/>
      <w:marTop w:val="0"/>
      <w:marBottom w:val="0"/>
      <w:divBdr>
        <w:top w:val="none" w:sz="0" w:space="0" w:color="auto"/>
        <w:left w:val="none" w:sz="0" w:space="0" w:color="auto"/>
        <w:bottom w:val="none" w:sz="0" w:space="0" w:color="auto"/>
        <w:right w:val="none" w:sz="0" w:space="0" w:color="auto"/>
      </w:divBdr>
    </w:div>
    <w:div w:id="1608654115">
      <w:bodyDiv w:val="1"/>
      <w:marLeft w:val="0"/>
      <w:marRight w:val="0"/>
      <w:marTop w:val="0"/>
      <w:marBottom w:val="0"/>
      <w:divBdr>
        <w:top w:val="none" w:sz="0" w:space="0" w:color="auto"/>
        <w:left w:val="none" w:sz="0" w:space="0" w:color="auto"/>
        <w:bottom w:val="none" w:sz="0" w:space="0" w:color="auto"/>
        <w:right w:val="none" w:sz="0" w:space="0" w:color="auto"/>
      </w:divBdr>
    </w:div>
    <w:div w:id="2013336051">
      <w:bodyDiv w:val="1"/>
      <w:marLeft w:val="0"/>
      <w:marRight w:val="0"/>
      <w:marTop w:val="0"/>
      <w:marBottom w:val="0"/>
      <w:divBdr>
        <w:top w:val="none" w:sz="0" w:space="0" w:color="auto"/>
        <w:left w:val="none" w:sz="0" w:space="0" w:color="auto"/>
        <w:bottom w:val="none" w:sz="0" w:space="0" w:color="auto"/>
        <w:right w:val="none" w:sz="0" w:space="0" w:color="auto"/>
      </w:divBdr>
      <w:divsChild>
        <w:div w:id="311759359">
          <w:marLeft w:val="360"/>
          <w:marRight w:val="0"/>
          <w:marTop w:val="200"/>
          <w:marBottom w:val="0"/>
          <w:divBdr>
            <w:top w:val="none" w:sz="0" w:space="0" w:color="auto"/>
            <w:left w:val="none" w:sz="0" w:space="0" w:color="auto"/>
            <w:bottom w:val="none" w:sz="0" w:space="0" w:color="auto"/>
            <w:right w:val="none" w:sz="0" w:space="0" w:color="auto"/>
          </w:divBdr>
        </w:div>
        <w:div w:id="329675590">
          <w:marLeft w:val="360"/>
          <w:marRight w:val="0"/>
          <w:marTop w:val="200"/>
          <w:marBottom w:val="0"/>
          <w:divBdr>
            <w:top w:val="none" w:sz="0" w:space="0" w:color="auto"/>
            <w:left w:val="none" w:sz="0" w:space="0" w:color="auto"/>
            <w:bottom w:val="none" w:sz="0" w:space="0" w:color="auto"/>
            <w:right w:val="none" w:sz="0" w:space="0" w:color="auto"/>
          </w:divBdr>
        </w:div>
        <w:div w:id="570695259">
          <w:marLeft w:val="360"/>
          <w:marRight w:val="0"/>
          <w:marTop w:val="200"/>
          <w:marBottom w:val="0"/>
          <w:divBdr>
            <w:top w:val="none" w:sz="0" w:space="0" w:color="auto"/>
            <w:left w:val="none" w:sz="0" w:space="0" w:color="auto"/>
            <w:bottom w:val="none" w:sz="0" w:space="0" w:color="auto"/>
            <w:right w:val="none" w:sz="0" w:space="0" w:color="auto"/>
          </w:divBdr>
        </w:div>
        <w:div w:id="1074283356">
          <w:marLeft w:val="360"/>
          <w:marRight w:val="0"/>
          <w:marTop w:val="200"/>
          <w:marBottom w:val="0"/>
          <w:divBdr>
            <w:top w:val="none" w:sz="0" w:space="0" w:color="auto"/>
            <w:left w:val="none" w:sz="0" w:space="0" w:color="auto"/>
            <w:bottom w:val="none" w:sz="0" w:space="0" w:color="auto"/>
            <w:right w:val="none" w:sz="0" w:space="0" w:color="auto"/>
          </w:divBdr>
        </w:div>
        <w:div w:id="1259143488">
          <w:marLeft w:val="360"/>
          <w:marRight w:val="0"/>
          <w:marTop w:val="200"/>
          <w:marBottom w:val="0"/>
          <w:divBdr>
            <w:top w:val="none" w:sz="0" w:space="0" w:color="auto"/>
            <w:left w:val="none" w:sz="0" w:space="0" w:color="auto"/>
            <w:bottom w:val="none" w:sz="0" w:space="0" w:color="auto"/>
            <w:right w:val="none" w:sz="0" w:space="0" w:color="auto"/>
          </w:divBdr>
        </w:div>
        <w:div w:id="1424687458">
          <w:marLeft w:val="360"/>
          <w:marRight w:val="0"/>
          <w:marTop w:val="200"/>
          <w:marBottom w:val="0"/>
          <w:divBdr>
            <w:top w:val="none" w:sz="0" w:space="0" w:color="auto"/>
            <w:left w:val="none" w:sz="0" w:space="0" w:color="auto"/>
            <w:bottom w:val="none" w:sz="0" w:space="0" w:color="auto"/>
            <w:right w:val="none" w:sz="0" w:space="0" w:color="auto"/>
          </w:divBdr>
        </w:div>
        <w:div w:id="211728885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jpeg"/><Relationship Id="rId26" Type="http://schemas.openxmlformats.org/officeDocument/2006/relationships/footer" Target="footer2.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epa.gov/chesapeakebaytmd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microsoft.com/office/2011/relationships/commentsExtended" Target="commentsExtended.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omments" Target="comments.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deq.virginia.gov/Programs/Water/ChesapeakeBay/ChesapeakeBayTMDL.aspx" TargetMode="External"/><Relationship Id="rId13" Type="http://schemas.openxmlformats.org/officeDocument/2006/relationships/hyperlink" Target="http://www.chesapeakebay.net/groups/group/Water_Quality_Goal_Implementation_Team" TargetMode="External"/><Relationship Id="rId3" Type="http://schemas.openxmlformats.org/officeDocument/2006/relationships/hyperlink" Target="http://www.dnrec.delaware.gov/swc/wa/Pages/Chesapeake_Wip.aspx" TargetMode="External"/><Relationship Id="rId7" Type="http://schemas.openxmlformats.org/officeDocument/2006/relationships/hyperlink" Target="http://www.depweb.state.pa.us/portal/server.pt/community/chesapeake_bay_program/10513" TargetMode="External"/><Relationship Id="rId12" Type="http://schemas.openxmlformats.org/officeDocument/2006/relationships/hyperlink" Target="http://water.usgs.gov/nawqa/sparrow/" TargetMode="External"/><Relationship Id="rId2" Type="http://schemas.openxmlformats.org/officeDocument/2006/relationships/hyperlink" Target="http://www.epa.gov/chesapeakebaytmdl" TargetMode="External"/><Relationship Id="rId16" Type="http://schemas.openxmlformats.org/officeDocument/2006/relationships/hyperlink" Target="http://stat.chesapeakebay.net/" TargetMode="External"/><Relationship Id="rId1" Type="http://schemas.openxmlformats.org/officeDocument/2006/relationships/hyperlink" Target="http://www.chesapeakebay.net" TargetMode="External"/><Relationship Id="rId6" Type="http://schemas.openxmlformats.org/officeDocument/2006/relationships/hyperlink" Target="http://www.dec.ny.gov/lands/33279.html" TargetMode="External"/><Relationship Id="rId11" Type="http://schemas.openxmlformats.org/officeDocument/2006/relationships/hyperlink" Target="http://www.chesapeakebay.net/about/programs/watershed_implementation_plan_tools/" TargetMode="External"/><Relationship Id="rId5" Type="http://schemas.openxmlformats.org/officeDocument/2006/relationships/hyperlink" Target="http://www.mde.state.md.us/programs/Water/TMDL/ChesapeakeBayTMDL/Pages/programs/waterprograms/tmdl/cb_tmdl/index.aspx" TargetMode="External"/><Relationship Id="rId15" Type="http://schemas.openxmlformats.org/officeDocument/2006/relationships/hyperlink" Target="http://www.epa.gov/reg3wapd/pdf/pdf_chesbay/FinalBayTMDL/AppendixGCriticalPeriodAnalysis_final.pdf" TargetMode="External"/><Relationship Id="rId10" Type="http://schemas.openxmlformats.org/officeDocument/2006/relationships/hyperlink" Target="http://www.whitehouse.gov/the_press_office/Executive-Order-Chesapeake-Bay-Protection-and-Restoration" TargetMode="External"/><Relationship Id="rId4" Type="http://schemas.openxmlformats.org/officeDocument/2006/relationships/hyperlink" Target="http://green.dc.gov/service/watershed-implementation-plans-chesapeake-bay" TargetMode="External"/><Relationship Id="rId9" Type="http://schemas.openxmlformats.org/officeDocument/2006/relationships/hyperlink" Target="http://www.wvca.us/bay/tmdl.cfm" TargetMode="External"/><Relationship Id="rId14" Type="http://schemas.openxmlformats.org/officeDocument/2006/relationships/hyperlink" Target="http://www.chesapeakebay.net/documents/Complete%20CBP%20BMP%20Verification%20Framwork%20with%20appendic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8A51C244-E547-4F19-9121-5ECE1BE6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4</TotalTime>
  <Pages>32</Pages>
  <Words>14022</Words>
  <Characters>79932</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Williams, Michelle</cp:lastModifiedBy>
  <cp:revision>6</cp:revision>
  <cp:lastPrinted>2018-07-30T14:44:00Z</cp:lastPrinted>
  <dcterms:created xsi:type="dcterms:W3CDTF">2018-10-03T20:02:00Z</dcterms:created>
  <dcterms:modified xsi:type="dcterms:W3CDTF">2018-10-03T20:22:00Z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