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9D6" w:rsidRDefault="00917FE8" w:rsidP="008D09D6">
      <w:pPr>
        <w:spacing w:line="240" w:lineRule="auto"/>
        <w:rPr>
          <w:b/>
        </w:rPr>
      </w:pPr>
      <w:r>
        <w:rPr>
          <w:b/>
        </w:rPr>
        <w:t>Technical Requirements for Entering the Shoreline Management Practice into Scenario Builder and the Watershed Model</w:t>
      </w:r>
    </w:p>
    <w:p w:rsidR="008D09D6" w:rsidRDefault="008D09D6" w:rsidP="008D09D6">
      <w:pPr>
        <w:spacing w:line="240" w:lineRule="auto"/>
        <w:rPr>
          <w:b/>
        </w:rPr>
      </w:pPr>
      <w:r w:rsidRPr="00C82861">
        <w:rPr>
          <w:b/>
        </w:rPr>
        <w:t xml:space="preserve">Presented to WTWG for Review and Approval: </w:t>
      </w:r>
      <w:r>
        <w:rPr>
          <w:b/>
        </w:rPr>
        <w:t>Ju</w:t>
      </w:r>
      <w:r w:rsidR="001713CA">
        <w:rPr>
          <w:b/>
        </w:rPr>
        <w:t>ly</w:t>
      </w:r>
      <w:r w:rsidR="004265CD">
        <w:rPr>
          <w:b/>
        </w:rPr>
        <w:t xml:space="preserve"> </w:t>
      </w:r>
      <w:ins w:id="0" w:author="mjohnston" w:date="2014-07-16T11:09:00Z">
        <w:r w:rsidR="001A2A49">
          <w:rPr>
            <w:b/>
          </w:rPr>
          <w:t>16</w:t>
        </w:r>
      </w:ins>
      <w:del w:id="1" w:author="mjohnston" w:date="2014-07-16T11:09:00Z">
        <w:r w:rsidR="004265CD" w:rsidDel="001A2A49">
          <w:rPr>
            <w:b/>
          </w:rPr>
          <w:delText>9</w:delText>
        </w:r>
      </w:del>
      <w:r>
        <w:rPr>
          <w:b/>
        </w:rPr>
        <w:t>, 2014</w:t>
      </w:r>
    </w:p>
    <w:p w:rsidR="008D09D6" w:rsidRDefault="008D09D6" w:rsidP="008D09D6">
      <w:pPr>
        <w:spacing w:line="240" w:lineRule="auto"/>
      </w:pPr>
      <w:r w:rsidRPr="00C82861">
        <w:rPr>
          <w:b/>
        </w:rPr>
        <w:t>Background:</w:t>
      </w:r>
      <w:r>
        <w:t xml:space="preserve"> In June, 2013 the Water Quality Goal Implementation Team (WQGIT) agreed that each BMP expert panel would work with CBPO staff and the Watershed Technical Workgroup (WTWG) to develop a technical appendix for each expert panel report.  The purpose of this technical appendix is to describe how the Shoreline Management Expert Panel’s recommendations will be integrated into the modeling tools including NEIEN, Scenario Builder and the Watershed Model. </w:t>
      </w:r>
    </w:p>
    <w:p w:rsidR="008D09D6" w:rsidRDefault="008D09D6" w:rsidP="008D09D6">
      <w:pPr>
        <w:rPr>
          <w:b/>
        </w:rPr>
      </w:pPr>
      <w:r w:rsidRPr="002631F6">
        <w:rPr>
          <w:b/>
        </w:rPr>
        <w:t xml:space="preserve">Q1. What are the reductions a jurisdiction can claim for </w:t>
      </w:r>
      <w:r>
        <w:rPr>
          <w:b/>
        </w:rPr>
        <w:t>Shoreline Management</w:t>
      </w:r>
      <w:r w:rsidRPr="002631F6">
        <w:rPr>
          <w:b/>
        </w:rPr>
        <w:t xml:space="preserve"> </w:t>
      </w:r>
      <w:r>
        <w:rPr>
          <w:b/>
        </w:rPr>
        <w:t xml:space="preserve">practices implemented after the calibration period (post-2005) </w:t>
      </w:r>
      <w:r w:rsidRPr="002631F6">
        <w:rPr>
          <w:b/>
        </w:rPr>
        <w:t>in the Phase 5.3.2 Watershed Model?</w:t>
      </w:r>
    </w:p>
    <w:p w:rsidR="008D09D6" w:rsidRDefault="001713CA" w:rsidP="008D09D6">
      <w:r>
        <w:t xml:space="preserve">A1. The panel recommended that all new shoreline management projects could receive credit for reducing nutrients and sediment through </w:t>
      </w:r>
      <w:r w:rsidR="008D09D6">
        <w:t xml:space="preserve">A1. The </w:t>
      </w:r>
      <w:r w:rsidR="00917FE8">
        <w:t>panel</w:t>
      </w:r>
      <w:r w:rsidR="008D09D6">
        <w:t xml:space="preserve"> recommended that all new shoreline management projects could receive credit for reducing nutrients and sediment through four distinct protocols which target different aspects of typical shoreline management designs. The table be</w:t>
      </w:r>
      <w:r>
        <w:t xml:space="preserve">low lists each protocol’s default nutrient and sediment reductions. </w:t>
      </w:r>
    </w:p>
    <w:p w:rsidR="008D09D6" w:rsidRPr="001C4C04" w:rsidRDefault="008D09D6" w:rsidP="008D09D6">
      <w:pPr>
        <w:rPr>
          <w:b/>
        </w:rPr>
      </w:pPr>
      <w:proofErr w:type="gramStart"/>
      <w:r w:rsidRPr="001C4C04">
        <w:rPr>
          <w:b/>
        </w:rPr>
        <w:t>Table 1.</w:t>
      </w:r>
      <w:proofErr w:type="gramEnd"/>
      <w:r w:rsidRPr="001C4C04">
        <w:rPr>
          <w:b/>
        </w:rPr>
        <w:t xml:space="preserve"> Pollutant Reductions Available from Each Protocol</w:t>
      </w:r>
    </w:p>
    <w:tbl>
      <w:tblPr>
        <w:tblW w:w="10104" w:type="dxa"/>
        <w:tblInd w:w="91" w:type="dxa"/>
        <w:tblLayout w:type="fixed"/>
        <w:tblLook w:val="04A0"/>
      </w:tblPr>
      <w:tblGrid>
        <w:gridCol w:w="3160"/>
        <w:gridCol w:w="1627"/>
        <w:gridCol w:w="1627"/>
        <w:gridCol w:w="1620"/>
        <w:gridCol w:w="2070"/>
      </w:tblGrid>
      <w:tr w:rsidR="001713CA" w:rsidRPr="009146EC" w:rsidTr="001713CA">
        <w:trPr>
          <w:trHeight w:val="600"/>
        </w:trPr>
        <w:tc>
          <w:tcPr>
            <w:tcW w:w="31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713CA" w:rsidRPr="009146EC" w:rsidRDefault="001713CA" w:rsidP="009146EC">
            <w:pPr>
              <w:spacing w:after="0" w:line="240" w:lineRule="auto"/>
              <w:jc w:val="center"/>
              <w:rPr>
                <w:rFonts w:ascii="Calibri" w:eastAsia="Times New Roman" w:hAnsi="Calibri" w:cs="Times New Roman"/>
                <w:b/>
                <w:bCs/>
                <w:color w:val="000000"/>
              </w:rPr>
            </w:pPr>
            <w:r w:rsidRPr="009146EC">
              <w:rPr>
                <w:rFonts w:ascii="Calibri" w:eastAsia="Times New Roman" w:hAnsi="Calibri" w:cs="Times New Roman"/>
                <w:b/>
                <w:bCs/>
                <w:color w:val="000000"/>
              </w:rPr>
              <w:t>Protocol</w:t>
            </w:r>
          </w:p>
        </w:tc>
        <w:tc>
          <w:tcPr>
            <w:tcW w:w="1627"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1713CA" w:rsidRPr="009146EC" w:rsidRDefault="001713CA" w:rsidP="001713CA">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Submitted Unit</w:t>
            </w:r>
          </w:p>
        </w:tc>
        <w:tc>
          <w:tcPr>
            <w:tcW w:w="1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713CA" w:rsidRPr="009146EC" w:rsidRDefault="001713CA" w:rsidP="009146EC">
            <w:pPr>
              <w:spacing w:after="0" w:line="240" w:lineRule="auto"/>
              <w:jc w:val="center"/>
              <w:rPr>
                <w:rFonts w:ascii="Calibri" w:eastAsia="Times New Roman" w:hAnsi="Calibri" w:cs="Times New Roman"/>
                <w:b/>
                <w:bCs/>
                <w:color w:val="000000"/>
              </w:rPr>
            </w:pPr>
            <w:r w:rsidRPr="009146EC">
              <w:rPr>
                <w:rFonts w:ascii="Calibri" w:eastAsia="Times New Roman" w:hAnsi="Calibri" w:cs="Times New Roman"/>
                <w:b/>
                <w:bCs/>
                <w:color w:val="000000"/>
              </w:rPr>
              <w:t>Total Nitrogen</w:t>
            </w:r>
            <w:r>
              <w:rPr>
                <w:rFonts w:ascii="Calibri" w:eastAsia="Times New Roman" w:hAnsi="Calibri" w:cs="Times New Roman"/>
                <w:b/>
                <w:bCs/>
                <w:color w:val="000000"/>
              </w:rPr>
              <w:t xml:space="preserve"> (lbs per unit)</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1713CA" w:rsidRPr="009146EC" w:rsidRDefault="001713CA" w:rsidP="009146EC">
            <w:pPr>
              <w:spacing w:after="0" w:line="240" w:lineRule="auto"/>
              <w:jc w:val="center"/>
              <w:rPr>
                <w:rFonts w:ascii="Calibri" w:eastAsia="Times New Roman" w:hAnsi="Calibri" w:cs="Times New Roman"/>
                <w:b/>
                <w:bCs/>
                <w:color w:val="000000"/>
              </w:rPr>
            </w:pPr>
            <w:r w:rsidRPr="009146EC">
              <w:rPr>
                <w:rFonts w:ascii="Calibri" w:eastAsia="Times New Roman" w:hAnsi="Calibri" w:cs="Times New Roman"/>
                <w:b/>
                <w:bCs/>
                <w:color w:val="000000"/>
              </w:rPr>
              <w:t>Total Phosphorus</w:t>
            </w:r>
            <w:r>
              <w:rPr>
                <w:rFonts w:ascii="Calibri" w:eastAsia="Times New Roman" w:hAnsi="Calibri" w:cs="Times New Roman"/>
                <w:b/>
                <w:bCs/>
                <w:color w:val="000000"/>
              </w:rPr>
              <w:t xml:space="preserve"> (lbs per unit)</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1713CA" w:rsidRDefault="001713CA" w:rsidP="009146EC">
            <w:pPr>
              <w:spacing w:after="0" w:line="240" w:lineRule="auto"/>
              <w:jc w:val="center"/>
              <w:rPr>
                <w:rFonts w:ascii="Calibri" w:eastAsia="Times New Roman" w:hAnsi="Calibri" w:cs="Times New Roman"/>
                <w:b/>
                <w:bCs/>
                <w:color w:val="000000"/>
              </w:rPr>
            </w:pPr>
            <w:r w:rsidRPr="009146EC">
              <w:rPr>
                <w:rFonts w:ascii="Calibri" w:eastAsia="Times New Roman" w:hAnsi="Calibri" w:cs="Times New Roman"/>
                <w:b/>
                <w:bCs/>
                <w:color w:val="000000"/>
              </w:rPr>
              <w:t>Total Suspended Sediment</w:t>
            </w:r>
            <w:r>
              <w:rPr>
                <w:rFonts w:ascii="Calibri" w:eastAsia="Times New Roman" w:hAnsi="Calibri" w:cs="Times New Roman"/>
                <w:b/>
                <w:bCs/>
                <w:color w:val="000000"/>
              </w:rPr>
              <w:t xml:space="preserve"> </w:t>
            </w:r>
          </w:p>
          <w:p w:rsidR="001713CA" w:rsidRPr="009146EC" w:rsidRDefault="001713CA" w:rsidP="009146EC">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(lbs per unit)</w:t>
            </w:r>
          </w:p>
        </w:tc>
      </w:tr>
      <w:tr w:rsidR="001713CA" w:rsidRPr="009146EC" w:rsidTr="001713CA">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1713CA" w:rsidRPr="002623BA" w:rsidRDefault="001713CA" w:rsidP="001713CA">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 xml:space="preserve">Protocol 1 - Prevented Sediment </w:t>
            </w:r>
          </w:p>
        </w:tc>
        <w:tc>
          <w:tcPr>
            <w:tcW w:w="1627" w:type="dxa"/>
            <w:tcBorders>
              <w:top w:val="single" w:sz="4" w:space="0" w:color="auto"/>
              <w:left w:val="nil"/>
              <w:bottom w:val="single" w:sz="4" w:space="0" w:color="auto"/>
              <w:right w:val="single" w:sz="4" w:space="0" w:color="auto"/>
            </w:tcBorders>
          </w:tcPr>
          <w:p w:rsidR="001713CA" w:rsidRPr="009146EC" w:rsidRDefault="001713CA"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Linear Feet</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Project-Specific</w:t>
            </w:r>
          </w:p>
        </w:tc>
        <w:tc>
          <w:tcPr>
            <w:tcW w:w="162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Project-Specific</w:t>
            </w:r>
          </w:p>
        </w:tc>
        <w:tc>
          <w:tcPr>
            <w:tcW w:w="207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Project-Specific</w:t>
            </w:r>
          </w:p>
        </w:tc>
      </w:tr>
      <w:tr w:rsidR="001713CA" w:rsidRPr="009146EC" w:rsidTr="001713CA">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1713CA" w:rsidRPr="002623BA" w:rsidRDefault="001713CA" w:rsidP="001713CA">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 xml:space="preserve">Protocol 2 – </w:t>
            </w:r>
            <w:proofErr w:type="spellStart"/>
            <w:r w:rsidRPr="002623BA">
              <w:rPr>
                <w:rFonts w:ascii="Calibri" w:eastAsia="Times New Roman" w:hAnsi="Calibri" w:cs="Times New Roman"/>
                <w:b/>
                <w:color w:val="000000"/>
              </w:rPr>
              <w:t>Denitrification</w:t>
            </w:r>
            <w:proofErr w:type="spellEnd"/>
            <w:r w:rsidRPr="002623BA">
              <w:rPr>
                <w:rFonts w:ascii="Calibri" w:eastAsia="Times New Roman" w:hAnsi="Calibri" w:cs="Times New Roman"/>
                <w:b/>
                <w:color w:val="000000"/>
              </w:rPr>
              <w:t xml:space="preserve"> </w:t>
            </w:r>
          </w:p>
        </w:tc>
        <w:tc>
          <w:tcPr>
            <w:tcW w:w="1627" w:type="dxa"/>
            <w:tcBorders>
              <w:top w:val="single" w:sz="4" w:space="0" w:color="auto"/>
              <w:left w:val="nil"/>
              <w:bottom w:val="single" w:sz="4" w:space="0" w:color="auto"/>
              <w:right w:val="single" w:sz="4" w:space="0" w:color="auto"/>
            </w:tcBorders>
          </w:tcPr>
          <w:p w:rsidR="001713CA" w:rsidRPr="009146EC" w:rsidRDefault="001713CA"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Acres of re-vegetation</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85 </w:t>
            </w:r>
          </w:p>
        </w:tc>
        <w:tc>
          <w:tcPr>
            <w:tcW w:w="162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c>
          <w:tcPr>
            <w:tcW w:w="207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r>
      <w:tr w:rsidR="001713CA" w:rsidRPr="009146EC" w:rsidTr="001713CA">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1713CA" w:rsidRPr="002623BA" w:rsidRDefault="001713CA" w:rsidP="001713CA">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Protocol 3 - Sedimentation</w:t>
            </w:r>
          </w:p>
        </w:tc>
        <w:tc>
          <w:tcPr>
            <w:tcW w:w="1627" w:type="dxa"/>
            <w:tcBorders>
              <w:top w:val="single" w:sz="4" w:space="0" w:color="auto"/>
              <w:left w:val="nil"/>
              <w:bottom w:val="single" w:sz="4" w:space="0" w:color="auto"/>
              <w:right w:val="single" w:sz="4" w:space="0" w:color="auto"/>
            </w:tcBorders>
          </w:tcPr>
          <w:p w:rsidR="001713CA" w:rsidRPr="009146EC" w:rsidRDefault="001713CA"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Acres of re-vegetation</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c>
          <w:tcPr>
            <w:tcW w:w="162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5.289</w:t>
            </w:r>
          </w:p>
        </w:tc>
        <w:tc>
          <w:tcPr>
            <w:tcW w:w="207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6,959</w:t>
            </w:r>
          </w:p>
        </w:tc>
      </w:tr>
      <w:tr w:rsidR="001713CA" w:rsidRPr="009146EC" w:rsidTr="005E686C">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1713CA" w:rsidRPr="002623BA" w:rsidRDefault="001713CA" w:rsidP="009146EC">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 xml:space="preserve">Protocol 4 </w:t>
            </w:r>
            <w:r w:rsidR="005E686C" w:rsidRPr="002623BA">
              <w:rPr>
                <w:rFonts w:ascii="Calibri" w:eastAsia="Times New Roman" w:hAnsi="Calibri" w:cs="Times New Roman"/>
                <w:b/>
                <w:color w:val="000000"/>
              </w:rPr>
              <w:t>–</w:t>
            </w:r>
            <w:r w:rsidRPr="002623BA">
              <w:rPr>
                <w:rFonts w:ascii="Calibri" w:eastAsia="Times New Roman" w:hAnsi="Calibri" w:cs="Times New Roman"/>
                <w:b/>
                <w:color w:val="000000"/>
              </w:rPr>
              <w:t xml:space="preserve"> Marsh</w:t>
            </w:r>
            <w:r w:rsidR="005E686C" w:rsidRPr="002623BA">
              <w:rPr>
                <w:rFonts w:ascii="Calibri" w:eastAsia="Times New Roman" w:hAnsi="Calibri" w:cs="Times New Roman"/>
                <w:b/>
                <w:color w:val="000000"/>
              </w:rPr>
              <w:t xml:space="preserve"> Redfield Ratio</w:t>
            </w:r>
          </w:p>
        </w:tc>
        <w:tc>
          <w:tcPr>
            <w:tcW w:w="1627" w:type="dxa"/>
            <w:tcBorders>
              <w:top w:val="single" w:sz="4" w:space="0" w:color="auto"/>
              <w:left w:val="nil"/>
              <w:bottom w:val="single" w:sz="4" w:space="0" w:color="auto"/>
              <w:right w:val="single" w:sz="4" w:space="0" w:color="auto"/>
            </w:tcBorders>
          </w:tcPr>
          <w:p w:rsidR="001713CA" w:rsidRPr="009146EC" w:rsidRDefault="001713CA"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Acres of re-vegetation</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6.83</w:t>
            </w:r>
          </w:p>
        </w:tc>
        <w:tc>
          <w:tcPr>
            <w:tcW w:w="162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0.3</w:t>
            </w:r>
          </w:p>
        </w:tc>
        <w:tc>
          <w:tcPr>
            <w:tcW w:w="207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r>
      <w:tr w:rsidR="005E686C" w:rsidRPr="009146EC" w:rsidTr="00BF26D8">
        <w:trPr>
          <w:trHeight w:val="300"/>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86C" w:rsidRPr="002623BA" w:rsidRDefault="005E686C" w:rsidP="009146EC">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Non-conforming/Existing Practices</w:t>
            </w:r>
          </w:p>
        </w:tc>
        <w:tc>
          <w:tcPr>
            <w:tcW w:w="1627" w:type="dxa"/>
            <w:tcBorders>
              <w:top w:val="single" w:sz="4" w:space="0" w:color="auto"/>
              <w:left w:val="nil"/>
              <w:bottom w:val="single" w:sz="4" w:space="0" w:color="auto"/>
              <w:right w:val="single" w:sz="4" w:space="0" w:color="auto"/>
            </w:tcBorders>
            <w:vAlign w:val="center"/>
          </w:tcPr>
          <w:p w:rsidR="005E686C" w:rsidRDefault="005E686C" w:rsidP="005E686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Linear Feet</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86C" w:rsidRPr="00DC31AE" w:rsidRDefault="00DC31AE" w:rsidP="00BF26D8">
            <w:pPr>
              <w:spacing w:after="0" w:line="240" w:lineRule="auto"/>
              <w:jc w:val="center"/>
              <w:rPr>
                <w:rFonts w:ascii="Calibri" w:eastAsia="Times New Roman" w:hAnsi="Calibri" w:cs="Times New Roman"/>
                <w:color w:val="000000"/>
              </w:rPr>
            </w:pPr>
            <w:del w:id="2" w:author="mjohnston" w:date="2014-07-14T15:36:00Z">
              <w:r w:rsidDel="00015BE7">
                <w:rPr>
                  <w:rFonts w:ascii="Calibri" w:eastAsia="Times New Roman" w:hAnsi="Calibri" w:cs="Times New Roman"/>
                  <w:color w:val="000000"/>
                </w:rPr>
                <w:delText>0.02</w:delText>
              </w:r>
            </w:del>
            <w:ins w:id="3" w:author="mjohnston" w:date="2014-07-14T16:01:00Z">
              <w:r w:rsidR="00F15AFA">
                <w:rPr>
                  <w:rFonts w:ascii="Calibri" w:eastAsia="Times New Roman" w:hAnsi="Calibri" w:cs="Times New Roman"/>
                  <w:color w:val="000000"/>
                </w:rPr>
                <w:t>0.075</w:t>
              </w:r>
            </w:ins>
            <w:r w:rsidR="00BF26D8">
              <w:rPr>
                <w:rFonts w:ascii="Calibri" w:eastAsia="Times New Roman" w:hAnsi="Calibri" w:cs="Times New Roman"/>
                <w:color w:val="000000"/>
              </w:rPr>
              <w:t>*</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5E686C" w:rsidRPr="00DC31AE" w:rsidRDefault="00BF26D8" w:rsidP="00BF26D8">
            <w:pPr>
              <w:spacing w:after="0" w:line="240" w:lineRule="auto"/>
              <w:jc w:val="center"/>
              <w:rPr>
                <w:rFonts w:ascii="Calibri" w:eastAsia="Times New Roman" w:hAnsi="Calibri" w:cs="Times New Roman"/>
                <w:color w:val="000000"/>
              </w:rPr>
            </w:pPr>
            <w:del w:id="4" w:author="mjohnston" w:date="2014-07-14T15:36:00Z">
              <w:r w:rsidDel="00015BE7">
                <w:rPr>
                  <w:rFonts w:ascii="Calibri" w:eastAsia="Times New Roman" w:hAnsi="Calibri" w:cs="Times New Roman"/>
                  <w:color w:val="000000"/>
                </w:rPr>
                <w:delText>0.0025</w:delText>
              </w:r>
            </w:del>
            <w:ins w:id="5" w:author="mjohnston" w:date="2014-07-14T16:01:00Z">
              <w:r w:rsidR="00F15AFA">
                <w:rPr>
                  <w:rFonts w:ascii="Calibri" w:eastAsia="Times New Roman" w:hAnsi="Calibri" w:cs="Times New Roman"/>
                  <w:color w:val="000000"/>
                </w:rPr>
                <w:t>0.068</w:t>
              </w:r>
            </w:ins>
            <w:r>
              <w:rPr>
                <w:rFonts w:ascii="Calibri" w:eastAsia="Times New Roman" w:hAnsi="Calibri" w:cs="Times New Roman"/>
                <w:color w:val="000000"/>
              </w:rPr>
              <w:t>*</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E686C" w:rsidRPr="00DC31AE" w:rsidRDefault="00BF26D8" w:rsidP="00F15AFA">
            <w:pPr>
              <w:spacing w:after="0" w:line="240" w:lineRule="auto"/>
              <w:jc w:val="center"/>
              <w:rPr>
                <w:rFonts w:ascii="Calibri" w:eastAsia="Times New Roman" w:hAnsi="Calibri" w:cs="Times New Roman"/>
                <w:color w:val="000000"/>
              </w:rPr>
            </w:pPr>
            <w:del w:id="6" w:author="mjohnston" w:date="2014-07-14T15:36:00Z">
              <w:r w:rsidDel="00015BE7">
                <w:rPr>
                  <w:rFonts w:ascii="Calibri" w:eastAsia="Times New Roman" w:hAnsi="Calibri" w:cs="Times New Roman"/>
                  <w:color w:val="000000"/>
                </w:rPr>
                <w:delText>2</w:delText>
              </w:r>
            </w:del>
            <w:ins w:id="7" w:author="mjohnston" w:date="2014-07-14T16:01:00Z">
              <w:r w:rsidR="00F15AFA">
                <w:rPr>
                  <w:rFonts w:ascii="Calibri" w:eastAsia="Times New Roman" w:hAnsi="Calibri" w:cs="Times New Roman"/>
                  <w:color w:val="000000"/>
                </w:rPr>
                <w:t>248 (</w:t>
              </w:r>
            </w:ins>
            <w:ins w:id="8" w:author="mjohnston" w:date="2014-07-14T16:02:00Z">
              <w:r w:rsidR="00F15AFA">
                <w:rPr>
                  <w:rFonts w:ascii="Calibri" w:eastAsia="Times New Roman" w:hAnsi="Calibri" w:cs="Times New Roman"/>
                  <w:color w:val="000000"/>
                </w:rPr>
                <w:t>137/84</w:t>
              </w:r>
            </w:ins>
            <w:del w:id="9" w:author="mjohnston" w:date="2014-07-14T16:03:00Z">
              <w:r w:rsidDel="00F15AFA">
                <w:rPr>
                  <w:rFonts w:ascii="Calibri" w:eastAsia="Times New Roman" w:hAnsi="Calibri" w:cs="Times New Roman"/>
                  <w:color w:val="000000"/>
                </w:rPr>
                <w:delText>*</w:delText>
              </w:r>
            </w:del>
            <w:ins w:id="10" w:author="mjohnston" w:date="2014-07-14T16:03:00Z">
              <w:r w:rsidR="00F15AFA">
                <w:rPr>
                  <w:rFonts w:ascii="Calibri" w:eastAsia="Times New Roman" w:hAnsi="Calibri" w:cs="Times New Roman"/>
                  <w:color w:val="000000"/>
                </w:rPr>
                <w:t>)*</w:t>
              </w:r>
            </w:ins>
          </w:p>
        </w:tc>
      </w:tr>
    </w:tbl>
    <w:p w:rsidR="005E686C" w:rsidRDefault="005E686C" w:rsidP="00BF26D8">
      <w:pPr>
        <w:spacing w:after="0" w:line="240" w:lineRule="auto"/>
      </w:pPr>
      <w:r>
        <w:t>Source: Table 1, pg. 3 of the expert panel report</w:t>
      </w:r>
    </w:p>
    <w:p w:rsidR="00BF26D8" w:rsidRDefault="00BF26D8" w:rsidP="00BF26D8">
      <w:pPr>
        <w:spacing w:after="0" w:line="240" w:lineRule="auto"/>
      </w:pPr>
      <w:r>
        <w:t xml:space="preserve">*The expert panel recommended using the </w:t>
      </w:r>
      <w:del w:id="11" w:author="mjohnston" w:date="2014-07-14T16:04:00Z">
        <w:r w:rsidDel="00F15AFA">
          <w:delText>existing default</w:delText>
        </w:r>
      </w:del>
      <w:ins w:id="12" w:author="mjohnston" w:date="2014-07-14T16:04:00Z">
        <w:r w:rsidR="00F15AFA">
          <w:t>old</w:t>
        </w:r>
      </w:ins>
      <w:r>
        <w:t xml:space="preserve"> </w:t>
      </w:r>
      <w:del w:id="13" w:author="mjohnston" w:date="2014-07-14T16:04:00Z">
        <w:r w:rsidDel="00F15AFA">
          <w:delText xml:space="preserve">shoreline erosion </w:delText>
        </w:r>
      </w:del>
      <w:ins w:id="14" w:author="mjohnston" w:date="2014-07-14T16:04:00Z">
        <w:r w:rsidR="00F15AFA">
          <w:t xml:space="preserve">stream restoration </w:t>
        </w:r>
      </w:ins>
      <w:r>
        <w:t>rates for all non-conforming/existing practices.</w:t>
      </w:r>
      <w:ins w:id="15" w:author="mjohnston" w:date="2014-07-14T16:03:00Z">
        <w:r w:rsidR="00F15AFA">
          <w:t xml:space="preserve"> Absent new information to </w:t>
        </w:r>
      </w:ins>
      <w:ins w:id="16" w:author="mjohnston" w:date="2014-07-14T16:04:00Z">
        <w:r w:rsidR="00F15AFA">
          <w:t>provide a</w:t>
        </w:r>
      </w:ins>
      <w:ins w:id="17" w:author="mjohnston" w:date="2014-07-14T16:03:00Z">
        <w:r w:rsidR="00F15AFA">
          <w:t xml:space="preserve"> different default </w:t>
        </w:r>
      </w:ins>
      <w:ins w:id="18" w:author="mjohnston" w:date="2014-07-14T16:05:00Z">
        <w:r w:rsidR="00F15AFA">
          <w:t>than stream restoration, t</w:t>
        </w:r>
      </w:ins>
      <w:ins w:id="19" w:author="mjohnston" w:date="2014-07-14T16:03:00Z">
        <w:r w:rsidR="00F15AFA">
          <w:t>he WTWG recommended using the updated default stream restoration reductions</w:t>
        </w:r>
      </w:ins>
      <w:ins w:id="20" w:author="mjohnston" w:date="2014-07-14T16:05:00Z">
        <w:r w:rsidR="00F15AFA">
          <w:t xml:space="preserve"> for non-conforming/existing practices. Note, that the WTWG also recommended multiplying this default sediment reduction by the sand reduction factors listed in the expert panel report of 0.551 for Maryland projects and 0.337 for Virginia projects. </w:t>
        </w:r>
      </w:ins>
      <w:r>
        <w:t xml:space="preserve"> </w:t>
      </w:r>
    </w:p>
    <w:p w:rsidR="00BF26D8" w:rsidRDefault="00BF26D8" w:rsidP="00BF26D8">
      <w:pPr>
        <w:spacing w:after="0" w:line="240" w:lineRule="auto"/>
      </w:pPr>
    </w:p>
    <w:p w:rsidR="005E686C" w:rsidRDefault="008D09D6" w:rsidP="008D09D6">
      <w:pPr>
        <w:rPr>
          <w:b/>
        </w:rPr>
      </w:pPr>
      <w:r>
        <w:rPr>
          <w:b/>
        </w:rPr>
        <w:t xml:space="preserve">Q2. </w:t>
      </w:r>
      <w:r w:rsidR="005E686C">
        <w:rPr>
          <w:b/>
        </w:rPr>
        <w:t xml:space="preserve">Is there a default credit available for jurisdictions for planning purposes and practices that do not have detailed reporting? </w:t>
      </w:r>
    </w:p>
    <w:p w:rsidR="005E686C" w:rsidRPr="005E686C" w:rsidRDefault="005E686C" w:rsidP="008D09D6">
      <w:r>
        <w:rPr>
          <w:b/>
        </w:rPr>
        <w:t xml:space="preserve">A2. </w:t>
      </w:r>
      <w:r>
        <w:t>Yes. A jurisdiction may claim</w:t>
      </w:r>
      <w:r w:rsidR="002623BA">
        <w:t xml:space="preserve"> the existing default pound reductions listed in Table 1 above for planning purposes or for non-conforming or existing practices. </w:t>
      </w:r>
    </w:p>
    <w:p w:rsidR="008D09D6" w:rsidRDefault="005E686C" w:rsidP="008D09D6">
      <w:pPr>
        <w:rPr>
          <w:b/>
        </w:rPr>
      </w:pPr>
      <w:r>
        <w:rPr>
          <w:b/>
        </w:rPr>
        <w:lastRenderedPageBreak/>
        <w:t xml:space="preserve">Q3. </w:t>
      </w:r>
      <w:r w:rsidR="008D09D6">
        <w:rPr>
          <w:b/>
        </w:rPr>
        <w:t xml:space="preserve">What types of projects are eligible to receive credit in the Phase 5.3.2 Watershed Model? </w:t>
      </w:r>
    </w:p>
    <w:p w:rsidR="008D09D6" w:rsidRDefault="005E686C" w:rsidP="008D09D6">
      <w:r w:rsidRPr="002623BA">
        <w:rPr>
          <w:b/>
        </w:rPr>
        <w:t>A3</w:t>
      </w:r>
      <w:r w:rsidR="00917FE8" w:rsidRPr="002623BA">
        <w:rPr>
          <w:b/>
        </w:rPr>
        <w:t>.</w:t>
      </w:r>
      <w:r w:rsidR="00917FE8">
        <w:t xml:space="preserve"> The p</w:t>
      </w:r>
      <w:r w:rsidR="008D09D6">
        <w:t xml:space="preserve">anel defined Shoreline Management as “any tidal shoreline practice that prevents and/or reduces tidal sediments to the Bay.” (p. 8) Shoreline Management practices can include living shorelines, revetments and/or breakwater systems and bulkheads and seawalls. </w:t>
      </w:r>
      <w:r w:rsidR="00F5607C">
        <w:t xml:space="preserve">Additionally, only practices with vegetative surface areas can receive credit for Protocol 2, Protocol 3 and Protocol 4. </w:t>
      </w:r>
      <w:r w:rsidR="009146EC">
        <w:t>Regardless of the design, all practices must meet the qualifying conditions described in the Table 2 below (p.25).</w:t>
      </w:r>
    </w:p>
    <w:p w:rsidR="008D09D6" w:rsidRPr="006030F0" w:rsidRDefault="008D09D6" w:rsidP="008D09D6">
      <w:pPr>
        <w:rPr>
          <w:b/>
        </w:rPr>
      </w:pPr>
      <w:proofErr w:type="gramStart"/>
      <w:r w:rsidRPr="006030F0">
        <w:rPr>
          <w:b/>
        </w:rPr>
        <w:t>Table 2.</w:t>
      </w:r>
      <w:proofErr w:type="gramEnd"/>
      <w:r w:rsidRPr="006030F0">
        <w:rPr>
          <w:b/>
        </w:rPr>
        <w:t xml:space="preserve"> Shoreline Management Criteria to Receive Pollutant Load Reductions</w:t>
      </w:r>
    </w:p>
    <w:tbl>
      <w:tblPr>
        <w:tblStyle w:val="TableGrid"/>
        <w:tblW w:w="0" w:type="auto"/>
        <w:tblLook w:val="04A0"/>
      </w:tblPr>
      <w:tblGrid>
        <w:gridCol w:w="3192"/>
        <w:gridCol w:w="5736"/>
      </w:tblGrid>
      <w:tr w:rsidR="008D09D6" w:rsidTr="004C171A">
        <w:trPr>
          <w:tblHeader/>
        </w:trPr>
        <w:tc>
          <w:tcPr>
            <w:tcW w:w="3192" w:type="dxa"/>
            <w:shd w:val="clear" w:color="auto" w:fill="BFBFBF" w:themeFill="background1" w:themeFillShade="BF"/>
            <w:vAlign w:val="center"/>
          </w:tcPr>
          <w:p w:rsidR="008D09D6" w:rsidRPr="006030F0" w:rsidRDefault="008D09D6" w:rsidP="004C171A">
            <w:pPr>
              <w:rPr>
                <w:rFonts w:cs="Times New Roman"/>
              </w:rPr>
            </w:pPr>
            <w:r w:rsidRPr="006030F0">
              <w:rPr>
                <w:rFonts w:cs="Times New Roman"/>
                <w:b/>
              </w:rPr>
              <w:t>Shoreline Management Practice</w:t>
            </w:r>
          </w:p>
        </w:tc>
        <w:tc>
          <w:tcPr>
            <w:tcW w:w="5736" w:type="dxa"/>
            <w:shd w:val="clear" w:color="auto" w:fill="BFBFBF" w:themeFill="background1" w:themeFillShade="BF"/>
            <w:vAlign w:val="center"/>
          </w:tcPr>
          <w:p w:rsidR="008D09D6" w:rsidRPr="006030F0" w:rsidRDefault="008D09D6" w:rsidP="004C171A">
            <w:pPr>
              <w:rPr>
                <w:rFonts w:cs="Times New Roman"/>
              </w:rPr>
            </w:pPr>
            <w:r w:rsidRPr="006030F0">
              <w:rPr>
                <w:rFonts w:cs="Times New Roman"/>
                <w:b/>
              </w:rPr>
              <w:t>The Practice Must Meet these Criteria for TMDL Pollutant Load Reduction</w:t>
            </w:r>
            <w:r w:rsidRPr="006030F0">
              <w:rPr>
                <w:rFonts w:cs="Times New Roman"/>
                <w:b/>
                <w:vertAlign w:val="superscript"/>
              </w:rPr>
              <w:t>1</w:t>
            </w:r>
          </w:p>
        </w:tc>
      </w:tr>
      <w:tr w:rsidR="008D09D6" w:rsidTr="004C171A">
        <w:tc>
          <w:tcPr>
            <w:tcW w:w="3192" w:type="dxa"/>
          </w:tcPr>
          <w:p w:rsidR="008D09D6" w:rsidRPr="006030F0" w:rsidRDefault="008D09D6" w:rsidP="004C171A">
            <w:pPr>
              <w:rPr>
                <w:rFonts w:cs="Times New Roman"/>
              </w:rPr>
            </w:pPr>
            <w:r w:rsidRPr="006030F0">
              <w:rPr>
                <w:rFonts w:cs="Times New Roman"/>
              </w:rPr>
              <w:t>Living Shoreline –</w:t>
            </w:r>
          </w:p>
          <w:p w:rsidR="008D09D6" w:rsidRPr="006030F0" w:rsidRDefault="008D09D6" w:rsidP="004C171A">
            <w:pPr>
              <w:rPr>
                <w:rFonts w:cs="Times New Roman"/>
              </w:rPr>
            </w:pPr>
            <w:r w:rsidRPr="006030F0">
              <w:rPr>
                <w:rFonts w:cs="Times New Roman"/>
              </w:rPr>
              <w:t>a) nonstructural;</w:t>
            </w:r>
          </w:p>
          <w:p w:rsidR="008D09D6" w:rsidRPr="006030F0" w:rsidRDefault="008D09D6" w:rsidP="004C171A">
            <w:pPr>
              <w:rPr>
                <w:rFonts w:cs="Times New Roman"/>
              </w:rPr>
            </w:pPr>
            <w:r w:rsidRPr="006030F0">
              <w:rPr>
                <w:rFonts w:cs="Times New Roman"/>
              </w:rPr>
              <w:t xml:space="preserve">b) hybrid system including a sill; and </w:t>
            </w:r>
          </w:p>
          <w:p w:rsidR="008D09D6" w:rsidRPr="006030F0" w:rsidRDefault="008D09D6" w:rsidP="004C171A">
            <w:pPr>
              <w:rPr>
                <w:rFonts w:cs="Times New Roman"/>
              </w:rPr>
            </w:pPr>
            <w:r w:rsidRPr="006030F0">
              <w:rPr>
                <w:rFonts w:cs="Times New Roman"/>
              </w:rPr>
              <w:t>c) hybrid system including a breakwater</w:t>
            </w:r>
          </w:p>
        </w:tc>
        <w:tc>
          <w:tcPr>
            <w:tcW w:w="5736" w:type="dxa"/>
          </w:tcPr>
          <w:p w:rsidR="008D09D6" w:rsidRPr="006030F0" w:rsidRDefault="008D09D6" w:rsidP="004C171A">
            <w:pPr>
              <w:numPr>
                <w:ilvl w:val="0"/>
                <w:numId w:val="3"/>
              </w:numPr>
              <w:rPr>
                <w:rFonts w:cs="Times New Roman"/>
              </w:rPr>
            </w:pPr>
            <w:r w:rsidRPr="006030F0">
              <w:rPr>
                <w:rFonts w:cs="Times New Roman"/>
              </w:rPr>
              <w:t>The site is currently experiencing shoreline erosion or is replacing existing armor. The site was graded, vegetated, and excess sediment was removed or used.</w:t>
            </w:r>
            <w:r w:rsidRPr="006030F0">
              <w:rPr>
                <w:rFonts w:cs="Times New Roman"/>
                <w:vertAlign w:val="superscript"/>
              </w:rPr>
              <w:t>2</w:t>
            </w:r>
            <w:r w:rsidRPr="006030F0">
              <w:rPr>
                <w:rFonts w:cs="Times New Roman"/>
              </w:rPr>
              <w:t xml:space="preserve"> </w:t>
            </w:r>
          </w:p>
          <w:p w:rsidR="008D09D6" w:rsidRPr="006030F0" w:rsidRDefault="008D09D6" w:rsidP="004C171A">
            <w:pPr>
              <w:ind w:left="464"/>
              <w:rPr>
                <w:rFonts w:cs="Times New Roman"/>
              </w:rPr>
            </w:pPr>
            <w:r w:rsidRPr="006030F0">
              <w:rPr>
                <w:rFonts w:cs="Times New Roman"/>
              </w:rPr>
              <w:t>AND</w:t>
            </w:r>
          </w:p>
          <w:p w:rsidR="008D09D6" w:rsidRPr="006030F0" w:rsidRDefault="008D09D6" w:rsidP="004C171A">
            <w:pPr>
              <w:numPr>
                <w:ilvl w:val="0"/>
                <w:numId w:val="3"/>
              </w:numPr>
              <w:rPr>
                <w:rFonts w:cs="Times New Roman"/>
              </w:rPr>
            </w:pPr>
            <w:r w:rsidRPr="006030F0">
              <w:rPr>
                <w:rFonts w:cs="Times New Roman"/>
              </w:rPr>
              <w:t>When a marsh fringe habitat (</w:t>
            </w:r>
            <w:proofErr w:type="gramStart"/>
            <w:r w:rsidRPr="006030F0">
              <w:rPr>
                <w:rFonts w:cs="Times New Roman"/>
              </w:rPr>
              <w:t>a or</w:t>
            </w:r>
            <w:proofErr w:type="gramEnd"/>
            <w:r w:rsidRPr="006030F0">
              <w:rPr>
                <w:rFonts w:cs="Times New Roman"/>
              </w:rPr>
              <w:t xml:space="preserve"> b) or beach/dune habitat (c) is created, enhanced, or maintained.</w:t>
            </w:r>
          </w:p>
        </w:tc>
      </w:tr>
      <w:tr w:rsidR="008D09D6" w:rsidTr="004C171A">
        <w:tc>
          <w:tcPr>
            <w:tcW w:w="3192" w:type="dxa"/>
          </w:tcPr>
          <w:p w:rsidR="008D09D6" w:rsidRPr="006030F0" w:rsidRDefault="008D09D6" w:rsidP="004C171A">
            <w:pPr>
              <w:rPr>
                <w:rFonts w:cs="Times New Roman"/>
              </w:rPr>
            </w:pPr>
            <w:r w:rsidRPr="006030F0">
              <w:rPr>
                <w:rFonts w:cs="Times New Roman"/>
              </w:rPr>
              <w:t xml:space="preserve">Revetment AND/OR Breakwater system without a living shoreline </w:t>
            </w:r>
          </w:p>
        </w:tc>
        <w:tc>
          <w:tcPr>
            <w:tcW w:w="5736" w:type="dxa"/>
          </w:tcPr>
          <w:p w:rsidR="008D09D6" w:rsidRPr="006030F0" w:rsidRDefault="008D09D6" w:rsidP="004C171A">
            <w:pPr>
              <w:numPr>
                <w:ilvl w:val="0"/>
                <w:numId w:val="1"/>
              </w:numPr>
              <w:rPr>
                <w:rFonts w:cs="Times New Roman"/>
              </w:rPr>
            </w:pPr>
            <w:r w:rsidRPr="006030F0">
              <w:rPr>
                <w:rFonts w:cs="Times New Roman"/>
              </w:rPr>
              <w:t>The site is currently experiencing shoreline erosion. The site was graded, vegetated, and excess sediment was removed or used.</w:t>
            </w:r>
            <w:r w:rsidRPr="006030F0">
              <w:rPr>
                <w:rFonts w:cs="Times New Roman"/>
                <w:vertAlign w:val="superscript"/>
              </w:rPr>
              <w:t>2</w:t>
            </w:r>
            <w:r w:rsidRPr="006030F0">
              <w:rPr>
                <w:rFonts w:cs="Times New Roman"/>
              </w:rPr>
              <w:t xml:space="preserve"> </w:t>
            </w:r>
          </w:p>
          <w:p w:rsidR="008D09D6" w:rsidRPr="006030F0" w:rsidRDefault="008D09D6" w:rsidP="004C171A">
            <w:pPr>
              <w:ind w:left="472"/>
              <w:rPr>
                <w:rFonts w:cs="Times New Roman"/>
              </w:rPr>
            </w:pPr>
            <w:r w:rsidRPr="006030F0">
              <w:rPr>
                <w:rFonts w:cs="Times New Roman"/>
              </w:rPr>
              <w:t>AND</w:t>
            </w:r>
          </w:p>
          <w:p w:rsidR="008D09D6" w:rsidRPr="006030F0" w:rsidRDefault="008D09D6" w:rsidP="004C171A">
            <w:pPr>
              <w:numPr>
                <w:ilvl w:val="0"/>
                <w:numId w:val="1"/>
              </w:numPr>
              <w:ind w:left="734" w:hanging="262"/>
              <w:rPr>
                <w:rFonts w:cs="Times New Roman"/>
              </w:rPr>
            </w:pPr>
            <w:r w:rsidRPr="006030F0">
              <w:rPr>
                <w:rFonts w:cs="Times New Roman"/>
              </w:rPr>
              <w:t xml:space="preserve">A living shoreline is not technically feasible or practicable as determined by substrate, depth, or other site constraints. </w:t>
            </w:r>
          </w:p>
          <w:p w:rsidR="008D09D6" w:rsidRPr="006030F0" w:rsidRDefault="008D09D6" w:rsidP="004C171A">
            <w:pPr>
              <w:ind w:left="472"/>
              <w:rPr>
                <w:rFonts w:cs="Times New Roman"/>
              </w:rPr>
            </w:pPr>
            <w:r w:rsidRPr="006030F0">
              <w:rPr>
                <w:rFonts w:cs="Times New Roman"/>
              </w:rPr>
              <w:t>AND</w:t>
            </w:r>
          </w:p>
          <w:p w:rsidR="008D09D6" w:rsidRPr="006030F0" w:rsidRDefault="008D09D6" w:rsidP="004C171A">
            <w:pPr>
              <w:numPr>
                <w:ilvl w:val="0"/>
                <w:numId w:val="1"/>
              </w:numPr>
              <w:ind w:left="734" w:hanging="262"/>
              <w:rPr>
                <w:rFonts w:cs="Times New Roman"/>
              </w:rPr>
            </w:pPr>
            <w:r w:rsidRPr="006030F0">
              <w:rPr>
                <w:rFonts w:cs="Times New Roman"/>
              </w:rPr>
              <w:t xml:space="preserve">When the breakwater footprint would not cover SAV, shellfish beds, and/or wetlands. </w:t>
            </w:r>
          </w:p>
        </w:tc>
      </w:tr>
      <w:tr w:rsidR="008D09D6" w:rsidTr="004C171A">
        <w:tc>
          <w:tcPr>
            <w:tcW w:w="3192" w:type="dxa"/>
          </w:tcPr>
          <w:p w:rsidR="008D09D6" w:rsidRPr="006030F0" w:rsidRDefault="008D09D6" w:rsidP="004C171A">
            <w:pPr>
              <w:rPr>
                <w:rFonts w:cs="Times New Roman"/>
              </w:rPr>
            </w:pPr>
            <w:r w:rsidRPr="006030F0">
              <w:rPr>
                <w:rFonts w:cs="Times New Roman"/>
              </w:rPr>
              <w:t>Bulkhead/Seawalls</w:t>
            </w:r>
          </w:p>
        </w:tc>
        <w:tc>
          <w:tcPr>
            <w:tcW w:w="5736" w:type="dxa"/>
          </w:tcPr>
          <w:p w:rsidR="008D09D6" w:rsidRPr="006030F0" w:rsidRDefault="008D09D6" w:rsidP="004C171A">
            <w:pPr>
              <w:numPr>
                <w:ilvl w:val="0"/>
                <w:numId w:val="2"/>
              </w:numPr>
              <w:rPr>
                <w:rFonts w:cs="Times New Roman"/>
              </w:rPr>
            </w:pPr>
            <w:r w:rsidRPr="006030F0">
              <w:rPr>
                <w:rFonts w:cs="Times New Roman"/>
              </w:rPr>
              <w:t xml:space="preserve">The site is currently experiencing shoreline erosion. </w:t>
            </w:r>
          </w:p>
          <w:p w:rsidR="008D09D6" w:rsidRPr="006030F0" w:rsidRDefault="008D09D6" w:rsidP="004C171A">
            <w:pPr>
              <w:ind w:left="360"/>
              <w:rPr>
                <w:rFonts w:cs="Times New Roman"/>
              </w:rPr>
            </w:pPr>
            <w:r w:rsidRPr="006030F0">
              <w:rPr>
                <w:rFonts w:cs="Times New Roman"/>
              </w:rPr>
              <w:t>AND</w:t>
            </w:r>
          </w:p>
          <w:p w:rsidR="008D09D6" w:rsidRPr="006030F0" w:rsidRDefault="008D09D6" w:rsidP="004C171A">
            <w:pPr>
              <w:numPr>
                <w:ilvl w:val="0"/>
                <w:numId w:val="2"/>
              </w:numPr>
              <w:rPr>
                <w:rFonts w:cs="Times New Roman"/>
              </w:rPr>
            </w:pPr>
            <w:r w:rsidRPr="006030F0">
              <w:rPr>
                <w:rFonts w:cs="Times New Roman"/>
              </w:rPr>
              <w:t>The site consists of port facilities, marine industrial facilities, or other marine commercial areas where immediate offshore depth (e.g., depths deeper than 10 feet 35 feet from shore) precludes living shoreline stabilization or the use of a breakwater or revetment.</w:t>
            </w:r>
          </w:p>
        </w:tc>
      </w:tr>
      <w:tr w:rsidR="008D09D6" w:rsidTr="004C171A">
        <w:tc>
          <w:tcPr>
            <w:tcW w:w="8928" w:type="dxa"/>
            <w:gridSpan w:val="2"/>
          </w:tcPr>
          <w:p w:rsidR="008D09D6" w:rsidRPr="006030F0" w:rsidRDefault="008D09D6" w:rsidP="004C171A">
            <w:pPr>
              <w:rPr>
                <w:rFonts w:cs="Times New Roman"/>
              </w:rPr>
            </w:pPr>
            <w:r w:rsidRPr="006030F0">
              <w:rPr>
                <w:rFonts w:cs="Times New Roman"/>
                <w:vertAlign w:val="superscript"/>
              </w:rPr>
              <w:t>1</w:t>
            </w:r>
            <w:r w:rsidRPr="006030F0">
              <w:rPr>
                <w:rFonts w:cs="Times New Roman"/>
              </w:rPr>
              <w:t>Projects that impact the Chesapeake Bay Preservation Act protected vegetation without mitigation receive no Chesapeake Bay TMDL pollutant load reduction.</w:t>
            </w:r>
          </w:p>
          <w:p w:rsidR="008D09D6" w:rsidRPr="006030F0" w:rsidRDefault="008D09D6" w:rsidP="004C171A">
            <w:pPr>
              <w:rPr>
                <w:rFonts w:cs="Times New Roman"/>
              </w:rPr>
            </w:pPr>
            <w:r w:rsidRPr="006030F0">
              <w:rPr>
                <w:rFonts w:cs="Times New Roman"/>
                <w:vertAlign w:val="superscript"/>
              </w:rPr>
              <w:t>2</w:t>
            </w:r>
            <w:r w:rsidRPr="006030F0">
              <w:rPr>
                <w:rFonts w:cs="Times New Roman"/>
              </w:rPr>
              <w:t>Bank analysis that demonstrates the site has bank stability and does not have erosion can serve to meet this qualifying condition. This should be coordinated with the local reporting authority to ensure proper methods, reporting, and requirements are done and are accepted by that authority so that the project meets this basic qualifying condition.</w:t>
            </w:r>
          </w:p>
        </w:tc>
      </w:tr>
    </w:tbl>
    <w:p w:rsidR="00917FE8" w:rsidRDefault="008D09D6" w:rsidP="008D09D6">
      <w:r>
        <w:t xml:space="preserve"> </w:t>
      </w:r>
    </w:p>
    <w:p w:rsidR="00EA7496" w:rsidRDefault="00EA7496" w:rsidP="008D09D6">
      <w:pPr>
        <w:rPr>
          <w:b/>
        </w:rPr>
      </w:pPr>
      <w:r>
        <w:rPr>
          <w:b/>
        </w:rPr>
        <w:t xml:space="preserve">Q4. Can a shoreline management project qualify for multiple protocols? </w:t>
      </w:r>
    </w:p>
    <w:p w:rsidR="00EA7496" w:rsidRPr="00EA7496" w:rsidRDefault="00EA7496" w:rsidP="008D09D6">
      <w:r w:rsidRPr="002623BA">
        <w:rPr>
          <w:b/>
        </w:rPr>
        <w:lastRenderedPageBreak/>
        <w:t>A4.</w:t>
      </w:r>
      <w:r>
        <w:t xml:space="preserve"> Yes. </w:t>
      </w:r>
      <w:r w:rsidR="00F92483">
        <w:t xml:space="preserve">Practices that have BOTH vegetated areas and are designed to prevent sediment erosion may qualify for reductions from all four protocols. These reductions will be added together in Scenario Builder. Practices that do not have vegetated areas may only qualify for Protocol 1 – Prevented Sediment. </w:t>
      </w:r>
      <w:r>
        <w:t xml:space="preserve"> </w:t>
      </w:r>
    </w:p>
    <w:p w:rsidR="008D09D6" w:rsidRPr="00917FE8" w:rsidRDefault="008D09D6" w:rsidP="008D09D6">
      <w:r w:rsidRPr="00B77CCA">
        <w:rPr>
          <w:b/>
        </w:rPr>
        <w:t>Q</w:t>
      </w:r>
      <w:r w:rsidR="00EA7496">
        <w:rPr>
          <w:b/>
        </w:rPr>
        <w:t>5</w:t>
      </w:r>
      <w:r w:rsidRPr="00B77CCA">
        <w:rPr>
          <w:b/>
        </w:rPr>
        <w:t>. What do jurisdictions need to submit to NEIEN in order to qualify for reductions</w:t>
      </w:r>
      <w:r w:rsidR="005E686C">
        <w:rPr>
          <w:b/>
        </w:rPr>
        <w:t xml:space="preserve"> under the protocols listed in T</w:t>
      </w:r>
      <w:r w:rsidRPr="00B77CCA">
        <w:rPr>
          <w:b/>
        </w:rPr>
        <w:t xml:space="preserve">able 1? </w:t>
      </w:r>
    </w:p>
    <w:p w:rsidR="008D09D6" w:rsidRDefault="00EA7496" w:rsidP="008D09D6">
      <w:r w:rsidRPr="00F92483">
        <w:rPr>
          <w:b/>
        </w:rPr>
        <w:t>A5</w:t>
      </w:r>
      <w:r w:rsidR="008D09D6">
        <w:t xml:space="preserve">. Below is a complete list of the parameters that should be submitted to NEIEN for each project. </w:t>
      </w:r>
    </w:p>
    <w:p w:rsidR="008D09D6" w:rsidRDefault="008D09D6" w:rsidP="00F15AFA">
      <w:pPr>
        <w:pStyle w:val="ListParagraph"/>
        <w:numPr>
          <w:ilvl w:val="0"/>
          <w:numId w:val="4"/>
        </w:numPr>
      </w:pPr>
      <w:r>
        <w:t>BMP</w:t>
      </w:r>
      <w:r w:rsidRPr="00E27254">
        <w:t xml:space="preserve"> Name: </w:t>
      </w:r>
      <w:ins w:id="21" w:author="mjohnston" w:date="2014-07-14T16:07:00Z">
        <w:r w:rsidR="00F15AFA">
          <w:t xml:space="preserve">Urban </w:t>
        </w:r>
      </w:ins>
      <w:r w:rsidR="005E686C">
        <w:t>Shoreline Management</w:t>
      </w:r>
      <w:r w:rsidR="00133A10">
        <w:t xml:space="preserve">; </w:t>
      </w:r>
      <w:ins w:id="22" w:author="mjohnston" w:date="2014-07-14T16:07:00Z">
        <w:r w:rsidR="00F15AFA">
          <w:t xml:space="preserve">Urban </w:t>
        </w:r>
      </w:ins>
      <w:r w:rsidR="00133A10">
        <w:t xml:space="preserve">Shoreline Non-Vegetated; </w:t>
      </w:r>
      <w:ins w:id="23" w:author="mjohnston" w:date="2014-07-14T16:07:00Z">
        <w:r w:rsidR="00F15AFA">
          <w:t xml:space="preserve">Urban </w:t>
        </w:r>
      </w:ins>
      <w:r w:rsidR="00133A10">
        <w:t>Shoreline Vegetated</w:t>
      </w:r>
      <w:ins w:id="24" w:author="mjohnston" w:date="2014-07-14T16:07:00Z">
        <w:r w:rsidR="00F15AFA">
          <w:t xml:space="preserve">; Ag Shoreline Management; Ag Shoreline </w:t>
        </w:r>
      </w:ins>
      <w:ins w:id="25" w:author="mjohnston" w:date="2014-07-14T16:08:00Z">
        <w:r w:rsidR="00F15AFA">
          <w:t>Non-Vegetated; Ag Shoreline Vegetated</w:t>
        </w:r>
      </w:ins>
      <w:r w:rsidR="005E686C">
        <w:t xml:space="preserve"> </w:t>
      </w:r>
    </w:p>
    <w:p w:rsidR="008D09D6" w:rsidRDefault="008D09D6" w:rsidP="008D09D6">
      <w:pPr>
        <w:pStyle w:val="ListParagraph"/>
        <w:numPr>
          <w:ilvl w:val="0"/>
          <w:numId w:val="4"/>
        </w:numPr>
      </w:pPr>
      <w:r>
        <w:t xml:space="preserve">Measurement Name and associated unit amount: Length Restored; Acres Planted; </w:t>
      </w:r>
      <w:r w:rsidR="00F92483">
        <w:t>Protocol 1 N</w:t>
      </w:r>
      <w:r w:rsidR="005E686C">
        <w:t xml:space="preserve">; </w:t>
      </w:r>
      <w:r w:rsidR="00F92483">
        <w:t>Protocol 1 P</w:t>
      </w:r>
      <w:r w:rsidR="005E686C">
        <w:t xml:space="preserve">; </w:t>
      </w:r>
      <w:r w:rsidR="00F92483">
        <w:t>Protocol 1 TSS</w:t>
      </w:r>
    </w:p>
    <w:p w:rsidR="005E686C" w:rsidRPr="005E686C" w:rsidRDefault="008D09D6" w:rsidP="008D09D6">
      <w:pPr>
        <w:pStyle w:val="ListParagraph"/>
        <w:numPr>
          <w:ilvl w:val="0"/>
          <w:numId w:val="4"/>
        </w:numPr>
        <w:rPr>
          <w:rFonts w:cs="Times New Roman"/>
        </w:rPr>
      </w:pPr>
      <w:r>
        <w:t xml:space="preserve">Land Use: N/A; </w:t>
      </w:r>
      <w:r w:rsidR="005E686C">
        <w:t xml:space="preserve">this BMP will be simulated adjacent to or within tidal waters. </w:t>
      </w:r>
    </w:p>
    <w:p w:rsidR="008D09D6" w:rsidRPr="005E686C" w:rsidRDefault="008D09D6" w:rsidP="008D09D6">
      <w:pPr>
        <w:pStyle w:val="ListParagraph"/>
        <w:numPr>
          <w:ilvl w:val="0"/>
          <w:numId w:val="4"/>
        </w:numPr>
        <w:rPr>
          <w:rFonts w:cs="Times New Roman"/>
        </w:rPr>
      </w:pPr>
      <w:r w:rsidRPr="005E686C">
        <w:rPr>
          <w:rFonts w:cs="Times New Roman"/>
        </w:rPr>
        <w:t xml:space="preserve">Location: Approved NEIEN geographies: </w:t>
      </w:r>
      <w:r w:rsidR="00EA7496">
        <w:rPr>
          <w:rFonts w:cs="Times New Roman"/>
        </w:rPr>
        <w:t>Latitude/Longitude (preferred);</w:t>
      </w:r>
      <w:r w:rsidRPr="005E686C">
        <w:rPr>
          <w:rFonts w:cs="Times New Roman"/>
        </w:rPr>
        <w:t>County; County (CBWS Only); Hydrologic Unit Code (HUC12, HUC10, HUC8, HUC6, HUC4), State (CBWS Only)</w:t>
      </w:r>
    </w:p>
    <w:p w:rsidR="008D09D6" w:rsidRDefault="008D09D6" w:rsidP="008D09D6">
      <w:pPr>
        <w:pStyle w:val="ListParagraph"/>
        <w:numPr>
          <w:ilvl w:val="0"/>
          <w:numId w:val="4"/>
        </w:numPr>
      </w:pPr>
      <w:r w:rsidRPr="00E27254">
        <w:t>Date of Implemen</w:t>
      </w:r>
      <w:r>
        <w:t>tation: year the project was completed</w:t>
      </w:r>
    </w:p>
    <w:p w:rsidR="00EA7496" w:rsidRDefault="00EA7496" w:rsidP="008D09D6">
      <w:pPr>
        <w:rPr>
          <w:b/>
        </w:rPr>
      </w:pPr>
      <w:r>
        <w:rPr>
          <w:b/>
        </w:rPr>
        <w:t xml:space="preserve">Q6. How should a jurisdiction report </w:t>
      </w:r>
      <w:r w:rsidR="00F92483">
        <w:rPr>
          <w:b/>
        </w:rPr>
        <w:t>a practice with no vegetation?</w:t>
      </w:r>
      <w:r>
        <w:rPr>
          <w:b/>
        </w:rPr>
        <w:t xml:space="preserve"> </w:t>
      </w:r>
    </w:p>
    <w:p w:rsidR="00EA7496" w:rsidRDefault="00EA7496" w:rsidP="008D09D6">
      <w:r>
        <w:rPr>
          <w:b/>
        </w:rPr>
        <w:t xml:space="preserve">A6. </w:t>
      </w:r>
      <w:r w:rsidR="00F92483">
        <w:t xml:space="preserve">If jurisdictions wish to receive credit for non-vegetative shoreline management practices beyond the default, non-conforming rates, they </w:t>
      </w:r>
      <w:r>
        <w:t xml:space="preserve">should report the Length Restored AND </w:t>
      </w:r>
      <w:r w:rsidR="00F92483">
        <w:t>Protocol 1</w:t>
      </w:r>
      <w:r>
        <w:t xml:space="preserve"> N, </w:t>
      </w:r>
      <w:r w:rsidR="00F92483">
        <w:t>Protocol 1 P and Protocol 1 TSS</w:t>
      </w:r>
      <w:r>
        <w:t xml:space="preserve"> measurement names to NEIEN. The values for each of these measurement names can be found using the equations presented in Section 5.2.1 of the expert panel report (pg. 32-35).</w:t>
      </w:r>
      <w:r w:rsidR="00741F54">
        <w:t xml:space="preserve"> See the flowchart below question 7 for a detailed description of NEIEN submission needs. </w:t>
      </w:r>
    </w:p>
    <w:p w:rsidR="00F92483" w:rsidRDefault="00F92483" w:rsidP="008D09D6">
      <w:pPr>
        <w:rPr>
          <w:b/>
        </w:rPr>
      </w:pPr>
      <w:r w:rsidRPr="00F92483">
        <w:rPr>
          <w:b/>
        </w:rPr>
        <w:t xml:space="preserve">Q7. How should a jurisdiction report </w:t>
      </w:r>
      <w:r>
        <w:rPr>
          <w:b/>
        </w:rPr>
        <w:t>a practice with vegetation?</w:t>
      </w:r>
    </w:p>
    <w:p w:rsidR="00F92483" w:rsidRDefault="00F92483" w:rsidP="008D09D6">
      <w:r>
        <w:rPr>
          <w:b/>
        </w:rPr>
        <w:t>A7.</w:t>
      </w:r>
      <w:r>
        <w:t xml:space="preserve"> If a jurisdiction wishes to claim credit beyond the default, non-conforming rates for vegetative shoreline management practices, they should report Length Restored, Acres Planted AND Protocol 1 N, Protocol 1 P, and Protocol 1 TSS measurement names to NEIEN. The values for each of the Protocol 1 measurement names can be found using the equations presented in Section 5.2.1 of the expert panel report (pg. 32-35). </w:t>
      </w:r>
      <w:r w:rsidR="00741F54">
        <w:t>See the flowchart below question 7 for a detailed description of NEIEN submission needs.</w:t>
      </w:r>
    </w:p>
    <w:p w:rsidR="00741F54" w:rsidRDefault="00741F54" w:rsidP="008D09D6"/>
    <w:p w:rsidR="00741F54" w:rsidRDefault="00741F54" w:rsidP="008D09D6"/>
    <w:p w:rsidR="00741F54" w:rsidRDefault="00741F54" w:rsidP="008D09D6"/>
    <w:p w:rsidR="00741F54" w:rsidRDefault="00741F54" w:rsidP="008D09D6"/>
    <w:p w:rsidR="00741F54" w:rsidRDefault="00741F54" w:rsidP="008D09D6"/>
    <w:p w:rsidR="00741F54" w:rsidRDefault="00741F54" w:rsidP="008D09D6"/>
    <w:p w:rsidR="00741F54" w:rsidRDefault="00741F54" w:rsidP="008D09D6"/>
    <w:p w:rsidR="00741F54" w:rsidRPr="00404A7A" w:rsidRDefault="00741F54" w:rsidP="008D09D6">
      <w:pPr>
        <w:rPr>
          <w:b/>
        </w:rPr>
      </w:pPr>
      <w:r w:rsidRPr="00404A7A">
        <w:rPr>
          <w:b/>
        </w:rPr>
        <w:t>Flowchart of NEIEN Reporting Requirements</w:t>
      </w:r>
    </w:p>
    <w:p w:rsidR="00741F54" w:rsidRDefault="00404A7A" w:rsidP="008D09D6">
      <w:r w:rsidRPr="00404A7A">
        <w:rPr>
          <w:noProof/>
        </w:rPr>
        <w:drawing>
          <wp:inline distT="0" distB="0" distL="0" distR="0">
            <wp:extent cx="4117206" cy="3493827"/>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248400" cy="5310902"/>
                      <a:chOff x="838200" y="457200"/>
                      <a:chExt cx="6248400" cy="5310902"/>
                    </a:xfrm>
                  </a:grpSpPr>
                  <a:grpSp>
                    <a:nvGrpSpPr>
                      <a:cNvPr id="30" name="Group 29"/>
                      <a:cNvGrpSpPr/>
                    </a:nvGrpSpPr>
                    <a:grpSpPr>
                      <a:xfrm>
                        <a:off x="838200" y="457200"/>
                        <a:ext cx="6248400" cy="5310902"/>
                        <a:chOff x="838200" y="457200"/>
                        <a:chExt cx="6248400" cy="5310902"/>
                      </a:xfrm>
                    </a:grpSpPr>
                    <a:sp>
                      <a:nvSpPr>
                        <a:cNvPr id="4" name="Rounded Rectangle 3"/>
                        <a:cNvSpPr/>
                      </a:nvSpPr>
                      <a:spPr>
                        <a:xfrm>
                          <a:off x="990600" y="457200"/>
                          <a:ext cx="1600200" cy="1295400"/>
                        </a:xfrm>
                        <a:prstGeom prst="roundRect">
                          <a:avLst/>
                        </a:prstGeom>
                        <a:solidFill>
                          <a:schemeClr val="accent3">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Rounded Rectangle 4"/>
                        <a:cNvSpPr/>
                      </a:nvSpPr>
                      <a:spPr>
                        <a:xfrm>
                          <a:off x="3200400" y="457200"/>
                          <a:ext cx="1600200" cy="1295400"/>
                        </a:xfrm>
                        <a:prstGeom prst="roundRect">
                          <a:avLst/>
                        </a:prstGeom>
                        <a:solidFill>
                          <a:schemeClr val="accent1">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ounded Rectangle 5"/>
                        <a:cNvSpPr/>
                      </a:nvSpPr>
                      <a:spPr>
                        <a:xfrm>
                          <a:off x="5334000" y="457200"/>
                          <a:ext cx="1600200" cy="1295400"/>
                        </a:xfrm>
                        <a:prstGeom prst="roundRect">
                          <a:avLst/>
                        </a:prstGeom>
                        <a:solidFill>
                          <a:schemeClr val="accent2">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TextBox 12"/>
                        <a:cNvSpPr txBox="1"/>
                      </a:nvSpPr>
                      <a:spPr>
                        <a:xfrm>
                          <a:off x="838200" y="762000"/>
                          <a:ext cx="1905000" cy="58477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b="1" dirty="0" smtClean="0">
                                <a:solidFill>
                                  <a:schemeClr val="bg1"/>
                                </a:solidFill>
                              </a:rPr>
                              <a:t>Non-Conforming/</a:t>
                            </a:r>
                          </a:p>
                          <a:p>
                            <a:pPr algn="ctr"/>
                            <a:r>
                              <a:rPr lang="en-US" sz="1600" b="1" dirty="0" smtClean="0">
                                <a:solidFill>
                                  <a:schemeClr val="bg1"/>
                                </a:solidFill>
                              </a:rPr>
                              <a:t>Historic</a:t>
                            </a:r>
                            <a:endParaRPr lang="en-US" sz="1600" b="1" dirty="0">
                              <a:solidFill>
                                <a:schemeClr val="bg1"/>
                              </a:solidFill>
                            </a:endParaRPr>
                          </a:p>
                        </a:txBody>
                        <a:useSpRect/>
                      </a:txSp>
                    </a:sp>
                    <a:sp>
                      <a:nvSpPr>
                        <a:cNvPr id="14" name="TextBox 13"/>
                        <a:cNvSpPr txBox="1"/>
                      </a:nvSpPr>
                      <a:spPr>
                        <a:xfrm>
                          <a:off x="3048000" y="762000"/>
                          <a:ext cx="1905000" cy="58477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b="1" dirty="0" smtClean="0">
                                <a:solidFill>
                                  <a:schemeClr val="bg1"/>
                                </a:solidFill>
                              </a:rPr>
                              <a:t>Non-Vegetated Project</a:t>
                            </a:r>
                            <a:endParaRPr lang="en-US" sz="1600" b="1" dirty="0">
                              <a:solidFill>
                                <a:schemeClr val="bg1"/>
                              </a:solidFill>
                            </a:endParaRPr>
                          </a:p>
                        </a:txBody>
                        <a:useSpRect/>
                      </a:txSp>
                    </a:sp>
                    <a:sp>
                      <a:nvSpPr>
                        <a:cNvPr id="15" name="TextBox 14"/>
                        <a:cNvSpPr txBox="1"/>
                      </a:nvSpPr>
                      <a:spPr>
                        <a:xfrm>
                          <a:off x="5181600" y="786825"/>
                          <a:ext cx="19050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b="1" dirty="0" smtClean="0">
                                <a:solidFill>
                                  <a:schemeClr val="bg1"/>
                                </a:solidFill>
                              </a:rPr>
                              <a:t>Vegetated Project</a:t>
                            </a:r>
                            <a:endParaRPr lang="en-US" sz="1600" b="1" dirty="0">
                              <a:solidFill>
                                <a:schemeClr val="bg1"/>
                              </a:solidFill>
                            </a:endParaRPr>
                          </a:p>
                        </a:txBody>
                        <a:useSpRect/>
                      </a:txSp>
                    </a:sp>
                    <a:cxnSp>
                      <a:nvCxnSpPr>
                        <a:cNvPr id="17" name="Straight Arrow Connector 16"/>
                        <a:cNvCxnSpPr>
                          <a:stCxn id="4" idx="2"/>
                        </a:cNvCxnSpPr>
                      </a:nvCxnSpPr>
                      <a:spPr>
                        <a:xfrm flipH="1">
                          <a:off x="1752600" y="1752600"/>
                          <a:ext cx="38100" cy="1447800"/>
                        </a:xfrm>
                        <a:prstGeom prst="straightConnector1">
                          <a:avLst/>
                        </a:prstGeom>
                        <a:ln w="38100">
                          <a:tailEnd type="arrow"/>
                        </a:ln>
                      </a:spPr>
                      <a:style>
                        <a:lnRef idx="1">
                          <a:schemeClr val="accent1"/>
                        </a:lnRef>
                        <a:fillRef idx="0">
                          <a:schemeClr val="accent1"/>
                        </a:fillRef>
                        <a:effectRef idx="0">
                          <a:schemeClr val="accent1"/>
                        </a:effectRef>
                        <a:fontRef idx="minor">
                          <a:schemeClr val="tx1"/>
                        </a:fontRef>
                      </a:style>
                    </a:cxnSp>
                    <a:cxnSp>
                      <a:nvCxnSpPr>
                        <a:cNvPr id="18" name="Straight Arrow Connector 17"/>
                        <a:cNvCxnSpPr>
                          <a:stCxn id="5" idx="2"/>
                        </a:cNvCxnSpPr>
                      </a:nvCxnSpPr>
                      <a:spPr>
                        <a:xfrm flipH="1">
                          <a:off x="3962400" y="1752600"/>
                          <a:ext cx="38100" cy="1447800"/>
                        </a:xfrm>
                        <a:prstGeom prst="straightConnector1">
                          <a:avLst/>
                        </a:prstGeom>
                        <a:ln w="38100">
                          <a:tailEnd type="arrow"/>
                        </a:ln>
                      </a:spPr>
                      <a:style>
                        <a:lnRef idx="1">
                          <a:schemeClr val="accent1"/>
                        </a:lnRef>
                        <a:fillRef idx="0">
                          <a:schemeClr val="accent1"/>
                        </a:fillRef>
                        <a:effectRef idx="0">
                          <a:schemeClr val="accent1"/>
                        </a:effectRef>
                        <a:fontRef idx="minor">
                          <a:schemeClr val="tx1"/>
                        </a:fontRef>
                      </a:style>
                    </a:cxnSp>
                    <a:cxnSp>
                      <a:nvCxnSpPr>
                        <a:cNvPr id="19" name="Straight Arrow Connector 18"/>
                        <a:cNvCxnSpPr/>
                      </a:nvCxnSpPr>
                      <a:spPr>
                        <a:xfrm flipH="1">
                          <a:off x="6096000" y="1752600"/>
                          <a:ext cx="38100" cy="1447800"/>
                        </a:xfrm>
                        <a:prstGeom prst="straightConnector1">
                          <a:avLst/>
                        </a:prstGeom>
                        <a:ln w="38100">
                          <a:tailEnd type="arrow"/>
                        </a:ln>
                      </a:spPr>
                      <a:style>
                        <a:lnRef idx="1">
                          <a:schemeClr val="accent1"/>
                        </a:lnRef>
                        <a:fillRef idx="0">
                          <a:schemeClr val="accent1"/>
                        </a:fillRef>
                        <a:effectRef idx="0">
                          <a:schemeClr val="accent1"/>
                        </a:effectRef>
                        <a:fontRef idx="minor">
                          <a:schemeClr val="tx1"/>
                        </a:fontRef>
                      </a:style>
                    </a:cxnSp>
                    <a:sp>
                      <a:nvSpPr>
                        <a:cNvPr id="24" name="Rounded Rectangle 23"/>
                        <a:cNvSpPr/>
                      </a:nvSpPr>
                      <a:spPr>
                        <a:xfrm>
                          <a:off x="990600" y="3352800"/>
                          <a:ext cx="1600200" cy="1447800"/>
                        </a:xfrm>
                        <a:prstGeom prst="roundRect">
                          <a:avLst/>
                        </a:prstGeom>
                        <a:solidFill>
                          <a:schemeClr val="accent3">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Rounded Rectangle 24"/>
                        <a:cNvSpPr/>
                      </a:nvSpPr>
                      <a:spPr>
                        <a:xfrm>
                          <a:off x="3276600" y="3352800"/>
                          <a:ext cx="1600200" cy="1981200"/>
                        </a:xfrm>
                        <a:prstGeom prst="roundRect">
                          <a:avLst/>
                        </a:prstGeom>
                        <a:solidFill>
                          <a:schemeClr val="accent1">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ounded Rectangle 25"/>
                        <a:cNvSpPr/>
                      </a:nvSpPr>
                      <a:spPr>
                        <a:xfrm>
                          <a:off x="5410200" y="3352800"/>
                          <a:ext cx="1600200" cy="2286000"/>
                        </a:xfrm>
                        <a:prstGeom prst="roundRect">
                          <a:avLst/>
                        </a:prstGeom>
                        <a:solidFill>
                          <a:schemeClr val="accent2">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TextBox 26"/>
                        <a:cNvSpPr txBox="1"/>
                      </a:nvSpPr>
                      <a:spPr>
                        <a:xfrm>
                          <a:off x="990600" y="3505200"/>
                          <a:ext cx="1600200" cy="135421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chemeClr val="bg1"/>
                                </a:solidFill>
                              </a:rPr>
                              <a:t>Measure Names:</a:t>
                            </a:r>
                          </a:p>
                          <a:p>
                            <a:endParaRPr lang="en-US" sz="1600" b="1" dirty="0" smtClean="0">
                              <a:solidFill>
                                <a:schemeClr val="bg1"/>
                              </a:solidFill>
                            </a:endParaRPr>
                          </a:p>
                          <a:p>
                            <a:r>
                              <a:rPr lang="en-US" sz="1600" b="1" dirty="0" smtClean="0">
                                <a:solidFill>
                                  <a:schemeClr val="bg1"/>
                                </a:solidFill>
                              </a:rPr>
                              <a:t>Length Restored</a:t>
                            </a:r>
                          </a:p>
                          <a:p>
                            <a:endParaRPr lang="en-US" dirty="0"/>
                          </a:p>
                        </a:txBody>
                        <a:useSpRect/>
                      </a:txSp>
                    </a:sp>
                    <a:sp>
                      <a:nvSpPr>
                        <a:cNvPr id="28" name="TextBox 27"/>
                        <a:cNvSpPr txBox="1"/>
                      </a:nvSpPr>
                      <a:spPr>
                        <a:xfrm>
                          <a:off x="3276600" y="3446383"/>
                          <a:ext cx="1600200" cy="209288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chemeClr val="bg1"/>
                                </a:solidFill>
                              </a:rPr>
                              <a:t>Measure Names:</a:t>
                            </a:r>
                          </a:p>
                          <a:p>
                            <a:endParaRPr lang="en-US" sz="1600" b="1" dirty="0" smtClean="0">
                              <a:solidFill>
                                <a:schemeClr val="bg1"/>
                              </a:solidFill>
                            </a:endParaRPr>
                          </a:p>
                          <a:p>
                            <a:r>
                              <a:rPr lang="en-US" sz="1600" b="1" dirty="0" smtClean="0">
                                <a:solidFill>
                                  <a:schemeClr val="bg1"/>
                                </a:solidFill>
                              </a:rPr>
                              <a:t>Length Restored</a:t>
                            </a:r>
                          </a:p>
                          <a:p>
                            <a:r>
                              <a:rPr lang="en-US" sz="1600" b="1" dirty="0" smtClean="0">
                                <a:solidFill>
                                  <a:schemeClr val="bg1"/>
                                </a:solidFill>
                              </a:rPr>
                              <a:t>Protocol 1 N</a:t>
                            </a:r>
                          </a:p>
                          <a:p>
                            <a:r>
                              <a:rPr lang="en-US" sz="1600" b="1" dirty="0" smtClean="0">
                                <a:solidFill>
                                  <a:schemeClr val="bg1"/>
                                </a:solidFill>
                              </a:rPr>
                              <a:t>Protocol 1 P</a:t>
                            </a:r>
                          </a:p>
                          <a:p>
                            <a:r>
                              <a:rPr lang="en-US" sz="1600" b="1" dirty="0" smtClean="0">
                                <a:solidFill>
                                  <a:schemeClr val="bg1"/>
                                </a:solidFill>
                              </a:rPr>
                              <a:t>Protocol 1 TSS</a:t>
                            </a:r>
                          </a:p>
                          <a:p>
                            <a:endParaRPr lang="en-US" dirty="0"/>
                          </a:p>
                        </a:txBody>
                        <a:useSpRect/>
                      </a:txSp>
                    </a:sp>
                    <a:sp>
                      <a:nvSpPr>
                        <a:cNvPr id="29" name="TextBox 28"/>
                        <a:cNvSpPr txBox="1"/>
                      </a:nvSpPr>
                      <a:spPr>
                        <a:xfrm>
                          <a:off x="5486400" y="3429000"/>
                          <a:ext cx="1600200" cy="233910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chemeClr val="bg1"/>
                                </a:solidFill>
                              </a:rPr>
                              <a:t>Measure Names:</a:t>
                            </a:r>
                          </a:p>
                          <a:p>
                            <a:endParaRPr lang="en-US" sz="1600" b="1" dirty="0" smtClean="0">
                              <a:solidFill>
                                <a:schemeClr val="bg1"/>
                              </a:solidFill>
                            </a:endParaRPr>
                          </a:p>
                          <a:p>
                            <a:r>
                              <a:rPr lang="en-US" sz="1600" b="1" dirty="0" smtClean="0">
                                <a:solidFill>
                                  <a:schemeClr val="bg1"/>
                                </a:solidFill>
                              </a:rPr>
                              <a:t>Length Restored</a:t>
                            </a:r>
                          </a:p>
                          <a:p>
                            <a:r>
                              <a:rPr lang="en-US" sz="1600" b="1" dirty="0" smtClean="0">
                                <a:solidFill>
                                  <a:schemeClr val="bg1"/>
                                </a:solidFill>
                              </a:rPr>
                              <a:t>Protocol 1 N</a:t>
                            </a:r>
                          </a:p>
                          <a:p>
                            <a:r>
                              <a:rPr lang="en-US" sz="1600" b="1" dirty="0" smtClean="0">
                                <a:solidFill>
                                  <a:schemeClr val="bg1"/>
                                </a:solidFill>
                              </a:rPr>
                              <a:t>Protocol 1 P</a:t>
                            </a:r>
                          </a:p>
                          <a:p>
                            <a:r>
                              <a:rPr lang="en-US" sz="1600" b="1" dirty="0" smtClean="0">
                                <a:solidFill>
                                  <a:schemeClr val="bg1"/>
                                </a:solidFill>
                              </a:rPr>
                              <a:t>Protocol 1 TSS</a:t>
                            </a:r>
                          </a:p>
                          <a:p>
                            <a:r>
                              <a:rPr lang="en-US" sz="1600" b="1" dirty="0" smtClean="0">
                                <a:solidFill>
                                  <a:schemeClr val="bg1"/>
                                </a:solidFill>
                              </a:rPr>
                              <a:t>Acres Planted</a:t>
                            </a:r>
                          </a:p>
                          <a:p>
                            <a:endParaRPr lang="en-US" dirty="0"/>
                          </a:p>
                        </a:txBody>
                        <a:useSpRect/>
                      </a:txSp>
                    </a:sp>
                  </a:grpSp>
                </lc:lockedCanvas>
              </a:graphicData>
            </a:graphic>
          </wp:inline>
        </w:drawing>
      </w:r>
    </w:p>
    <w:p w:rsidR="008D09D6" w:rsidRDefault="00F92483" w:rsidP="008D09D6">
      <w:pPr>
        <w:rPr>
          <w:b/>
        </w:rPr>
      </w:pPr>
      <w:r>
        <w:rPr>
          <w:b/>
        </w:rPr>
        <w:t>Q8</w:t>
      </w:r>
      <w:r w:rsidR="008D09D6" w:rsidRPr="008B0E0C">
        <w:rPr>
          <w:b/>
        </w:rPr>
        <w:t>. How will the modeling tools estimate the ac</w:t>
      </w:r>
      <w:bookmarkStart w:id="26" w:name="_GoBack"/>
      <w:bookmarkEnd w:id="26"/>
      <w:r w:rsidR="008D09D6" w:rsidRPr="008B0E0C">
        <w:rPr>
          <w:b/>
        </w:rPr>
        <w:t xml:space="preserve">tual load reductions from each </w:t>
      </w:r>
      <w:r w:rsidR="008D09D6">
        <w:rPr>
          <w:b/>
        </w:rPr>
        <w:t>project</w:t>
      </w:r>
      <w:r w:rsidR="008D09D6" w:rsidRPr="008B0E0C">
        <w:rPr>
          <w:b/>
        </w:rPr>
        <w:t xml:space="preserve">? </w:t>
      </w:r>
    </w:p>
    <w:p w:rsidR="008D09D6" w:rsidRDefault="00F92483" w:rsidP="008D09D6">
      <w:r w:rsidRPr="002623BA">
        <w:rPr>
          <w:b/>
        </w:rPr>
        <w:t>A8</w:t>
      </w:r>
      <w:r w:rsidR="008D09D6" w:rsidRPr="002623BA">
        <w:rPr>
          <w:b/>
        </w:rPr>
        <w:t>.</w:t>
      </w:r>
      <w:r w:rsidR="008D09D6">
        <w:t xml:space="preserve"> </w:t>
      </w:r>
      <w:r>
        <w:t xml:space="preserve">Scenario Builder will simulate the load reductions at the edge-of-stream, similar to those reductions simulated for point sources. These reductions will be associated with a land-river segment, but also with a water quality modeling cell so that loads may be reduced in the </w:t>
      </w:r>
      <w:r w:rsidR="00DC31AE">
        <w:t>appropriate</w:t>
      </w:r>
      <w:r>
        <w:t xml:space="preserve"> tidal segment. </w:t>
      </w:r>
    </w:p>
    <w:p w:rsidR="00917FE8" w:rsidRDefault="00DC31AE" w:rsidP="008D09D6">
      <w:pPr>
        <w:rPr>
          <w:b/>
        </w:rPr>
      </w:pPr>
      <w:r>
        <w:rPr>
          <w:b/>
        </w:rPr>
        <w:t>Q9</w:t>
      </w:r>
      <w:r w:rsidR="00917FE8">
        <w:rPr>
          <w:b/>
        </w:rPr>
        <w:t xml:space="preserve">. Is this </w:t>
      </w:r>
      <w:r w:rsidR="00B72273">
        <w:rPr>
          <w:b/>
        </w:rPr>
        <w:t>BMP</w:t>
      </w:r>
      <w:r w:rsidR="00917FE8">
        <w:rPr>
          <w:b/>
        </w:rPr>
        <w:t xml:space="preserve"> an annual or cumulative practice? </w:t>
      </w:r>
    </w:p>
    <w:p w:rsidR="00917FE8" w:rsidRPr="00917FE8" w:rsidRDefault="00DC31AE" w:rsidP="008D09D6">
      <w:r w:rsidRPr="00DC31AE">
        <w:rPr>
          <w:b/>
        </w:rPr>
        <w:t>A9</w:t>
      </w:r>
      <w:r w:rsidR="00917FE8" w:rsidRPr="00917FE8">
        <w:t xml:space="preserve">. </w:t>
      </w:r>
      <w:r>
        <w:t xml:space="preserve">The BMP is a cumulative practice. </w:t>
      </w:r>
      <w:r w:rsidR="00917FE8">
        <w:t xml:space="preserve">Jurisdictions should report all </w:t>
      </w:r>
      <w:r>
        <w:t xml:space="preserve">measurement names only at the time of installation. The practice will continue to receive credit in the model in future years. </w:t>
      </w:r>
      <w:r w:rsidR="00917FE8">
        <w:t xml:space="preserve"> </w:t>
      </w:r>
    </w:p>
    <w:p w:rsidR="00F5607C" w:rsidRPr="009146EC" w:rsidRDefault="00DC31AE" w:rsidP="008D09D6">
      <w:pPr>
        <w:rPr>
          <w:b/>
        </w:rPr>
      </w:pPr>
      <w:r>
        <w:rPr>
          <w:b/>
        </w:rPr>
        <w:t>Q10</w:t>
      </w:r>
      <w:r w:rsidR="00F5607C" w:rsidRPr="009146EC">
        <w:rPr>
          <w:b/>
        </w:rPr>
        <w:t xml:space="preserve">. How will </w:t>
      </w:r>
      <w:r w:rsidR="009146EC">
        <w:rPr>
          <w:b/>
        </w:rPr>
        <w:t xml:space="preserve">the </w:t>
      </w:r>
      <w:r w:rsidR="00F5607C" w:rsidRPr="009146EC">
        <w:rPr>
          <w:b/>
        </w:rPr>
        <w:t xml:space="preserve">existing Shoreline Erosion Control practices be simulated in the modeling tools? </w:t>
      </w:r>
    </w:p>
    <w:p w:rsidR="00F5607C" w:rsidRDefault="00DC31AE" w:rsidP="008D09D6">
      <w:r w:rsidRPr="00DC31AE">
        <w:rPr>
          <w:b/>
        </w:rPr>
        <w:t>A10</w:t>
      </w:r>
      <w:r w:rsidR="00F5607C">
        <w:t xml:space="preserve">. To date, no jurisdiction has submitted Shoreline Erosion Control </w:t>
      </w:r>
      <w:r w:rsidR="009146EC">
        <w:t>in a progress or planning scenario. Thi</w:t>
      </w:r>
      <w:r>
        <w:t>s BMP will be removed. All new shoreline m</w:t>
      </w:r>
      <w:r w:rsidR="009146EC">
        <w:t xml:space="preserve">anagement projects should be reported under the new BMP name. </w:t>
      </w:r>
    </w:p>
    <w:p w:rsidR="00661904" w:rsidRPr="00661904" w:rsidRDefault="00DC31AE" w:rsidP="008D09D6">
      <w:pPr>
        <w:rPr>
          <w:b/>
        </w:rPr>
      </w:pPr>
      <w:r>
        <w:rPr>
          <w:b/>
        </w:rPr>
        <w:t>Q11</w:t>
      </w:r>
      <w:r w:rsidR="00661904" w:rsidRPr="00661904">
        <w:rPr>
          <w:b/>
        </w:rPr>
        <w:t>. How will the CBPO ensure that the total sediment reductions from Shoreline Management projects do not exceed the available loads within the WQSTM?</w:t>
      </w:r>
    </w:p>
    <w:p w:rsidR="00661904" w:rsidRDefault="00DC31AE" w:rsidP="008D09D6">
      <w:r w:rsidRPr="00DC31AE">
        <w:rPr>
          <w:b/>
        </w:rPr>
        <w:lastRenderedPageBreak/>
        <w:t>A11</w:t>
      </w:r>
      <w:r w:rsidR="00661904">
        <w:t xml:space="preserve">. While the panel stated it was unlikely that sediment reductions could ever exceed available loads within the WQSTM, they recommended that the combined sediment reductions from all projects should not exceed 33% of the WQSTM fine sediment shore erosion load from a state basin. The CBPO will monitor projects as they are submitted to ensure that reductions do not exceed this threshold. If the sum of reductions exceeds the threshold, then reductions will be held at 33% of the WQSTM loads for a state basin (p. 144). </w:t>
      </w:r>
    </w:p>
    <w:p w:rsidR="00661904" w:rsidRPr="00917FE8" w:rsidRDefault="00B72273" w:rsidP="008D09D6">
      <w:pPr>
        <w:rPr>
          <w:b/>
        </w:rPr>
      </w:pPr>
      <w:r>
        <w:rPr>
          <w:b/>
        </w:rPr>
        <w:t>Q1</w:t>
      </w:r>
      <w:r w:rsidR="00DC31AE">
        <w:rPr>
          <w:b/>
        </w:rPr>
        <w:t>2</w:t>
      </w:r>
      <w:r w:rsidR="00917FE8" w:rsidRPr="00917FE8">
        <w:rPr>
          <w:b/>
        </w:rPr>
        <w:t xml:space="preserve">. Where do projects need to be located to receive credit for this BMP as opposed to for the Stream Restoration BMP? </w:t>
      </w:r>
    </w:p>
    <w:p w:rsidR="00917FE8" w:rsidRDefault="00B72273" w:rsidP="008D09D6">
      <w:r w:rsidRPr="00DC31AE">
        <w:rPr>
          <w:b/>
        </w:rPr>
        <w:t>A1</w:t>
      </w:r>
      <w:r w:rsidR="00DC31AE" w:rsidRPr="00DC31AE">
        <w:rPr>
          <w:b/>
        </w:rPr>
        <w:t>2</w:t>
      </w:r>
      <w:r w:rsidR="00917FE8">
        <w:t>. Jurisdictions should only submit projects that are adjacent to tidal waters. All restoration activities which limit sediment erosion on non-tidal waters should be submitted as Stream Restoration</w:t>
      </w:r>
      <w:r w:rsidR="00D44C0C">
        <w:t xml:space="preserve"> following the Guideli</w:t>
      </w:r>
      <w:r w:rsidR="00A4375E">
        <w:t>nes of the Expert Panel Report f</w:t>
      </w:r>
      <w:r w:rsidR="00D44C0C">
        <w:t>or Stream Restoration projects</w:t>
      </w:r>
      <w:r w:rsidR="00917FE8">
        <w:t>. The panel included a map of the modeling segments adjacent to tidal water on p. 10 of the report.</w:t>
      </w:r>
    </w:p>
    <w:p w:rsidR="002810E7" w:rsidRPr="002810E7" w:rsidRDefault="002810E7" w:rsidP="008D09D6">
      <w:pPr>
        <w:rPr>
          <w:b/>
        </w:rPr>
      </w:pPr>
      <w:r w:rsidRPr="002810E7">
        <w:rPr>
          <w:b/>
        </w:rPr>
        <w:t>Q13. Can jurisdictions submit historic shoreline management practices for credit?</w:t>
      </w:r>
    </w:p>
    <w:p w:rsidR="002810E7" w:rsidRDefault="002810E7" w:rsidP="008D09D6">
      <w:r w:rsidRPr="002810E7">
        <w:rPr>
          <w:b/>
        </w:rPr>
        <w:t>A13.</w:t>
      </w:r>
      <w:r>
        <w:t xml:space="preserve"> Jurisdictions can submit any practices that were implemented post-2008. The Water Quality Sediment Transport Model already accounts for shoreline practices in place as of 2008. </w:t>
      </w:r>
    </w:p>
    <w:p w:rsidR="008D09D6" w:rsidRPr="008B0E0C" w:rsidRDefault="008D09D6" w:rsidP="008D09D6"/>
    <w:p w:rsidR="008D09D6" w:rsidRPr="001C4C04" w:rsidRDefault="008D09D6" w:rsidP="008D09D6"/>
    <w:p w:rsidR="008D09D6" w:rsidRDefault="008D09D6" w:rsidP="008D09D6"/>
    <w:p w:rsidR="00863AC7" w:rsidRDefault="00863AC7"/>
    <w:sectPr w:rsidR="00863AC7" w:rsidSect="00863AC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DF7D61" w15:done="0"/>
  <w15:commentEx w15:paraId="62D9C8B4" w15:done="0"/>
  <w15:commentEx w15:paraId="57F592C2" w15:done="0"/>
  <w15:commentEx w15:paraId="3308FD7E"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1334B"/>
    <w:multiLevelType w:val="hybridMultilevel"/>
    <w:tmpl w:val="13E6D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1C0A58"/>
    <w:multiLevelType w:val="hybridMultilevel"/>
    <w:tmpl w:val="AC6C4AD4"/>
    <w:lvl w:ilvl="0" w:tplc="0409000F">
      <w:start w:val="1"/>
      <w:numFmt w:val="decimal"/>
      <w:lvlText w:val="%1."/>
      <w:lvlJc w:val="left"/>
      <w:pPr>
        <w:ind w:left="832" w:hanging="360"/>
      </w:pPr>
    </w:lvl>
    <w:lvl w:ilvl="1" w:tplc="04090019">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2">
    <w:nsid w:val="5D705479"/>
    <w:multiLevelType w:val="hybridMultilevel"/>
    <w:tmpl w:val="FD32F260"/>
    <w:lvl w:ilvl="0" w:tplc="D2A49DD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BF07C2"/>
    <w:multiLevelType w:val="hybridMultilevel"/>
    <w:tmpl w:val="B9AA26E0"/>
    <w:lvl w:ilvl="0" w:tplc="DD4C5EF0">
      <w:start w:val="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E528D9"/>
    <w:multiLevelType w:val="hybridMultilevel"/>
    <w:tmpl w:val="79DC9290"/>
    <w:lvl w:ilvl="0" w:tplc="0409000F">
      <w:start w:val="1"/>
      <w:numFmt w:val="decimal"/>
      <w:lvlText w:val="%1."/>
      <w:lvlJc w:val="left"/>
      <w:pPr>
        <w:ind w:left="824" w:hanging="360"/>
      </w:pPr>
    </w:lvl>
    <w:lvl w:ilvl="1" w:tplc="04090019">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num w:numId="1">
    <w:abstractNumId w:val="1"/>
  </w:num>
  <w:num w:numId="2">
    <w:abstractNumId w:val="0"/>
  </w:num>
  <w:num w:numId="3">
    <w:abstractNumId w:val="4"/>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ll Stack">
    <w15:presenceInfo w15:providerId="AD" w15:userId="S-1-5-21-3649316847-212974540-105649154-126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trackRevisions/>
  <w:defaultTabStop w:val="720"/>
  <w:characterSpacingControl w:val="doNotCompress"/>
  <w:compat/>
  <w:rsids>
    <w:rsidRoot w:val="008D09D6"/>
    <w:rsid w:val="00015BE7"/>
    <w:rsid w:val="00133A10"/>
    <w:rsid w:val="001713CA"/>
    <w:rsid w:val="001A2A49"/>
    <w:rsid w:val="00230DF9"/>
    <w:rsid w:val="00242054"/>
    <w:rsid w:val="002623BA"/>
    <w:rsid w:val="002810E7"/>
    <w:rsid w:val="0037786C"/>
    <w:rsid w:val="00404A7A"/>
    <w:rsid w:val="004265CD"/>
    <w:rsid w:val="004C171A"/>
    <w:rsid w:val="004C34B3"/>
    <w:rsid w:val="005D4EC3"/>
    <w:rsid w:val="005E686C"/>
    <w:rsid w:val="005F37B9"/>
    <w:rsid w:val="005F7C16"/>
    <w:rsid w:val="006513CC"/>
    <w:rsid w:val="00661904"/>
    <w:rsid w:val="00741F54"/>
    <w:rsid w:val="0077790B"/>
    <w:rsid w:val="00863AC7"/>
    <w:rsid w:val="008D09D6"/>
    <w:rsid w:val="009146EC"/>
    <w:rsid w:val="00917FE8"/>
    <w:rsid w:val="00A4375E"/>
    <w:rsid w:val="00B72273"/>
    <w:rsid w:val="00BF26D8"/>
    <w:rsid w:val="00C15AC3"/>
    <w:rsid w:val="00D44C0C"/>
    <w:rsid w:val="00D5005C"/>
    <w:rsid w:val="00DB3D7E"/>
    <w:rsid w:val="00DC31AE"/>
    <w:rsid w:val="00E330C9"/>
    <w:rsid w:val="00E8557C"/>
    <w:rsid w:val="00EA7496"/>
    <w:rsid w:val="00F15AFA"/>
    <w:rsid w:val="00F5607C"/>
    <w:rsid w:val="00F924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9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9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09D6"/>
    <w:pPr>
      <w:ind w:left="720"/>
      <w:contextualSpacing/>
    </w:pPr>
  </w:style>
  <w:style w:type="character" w:styleId="CommentReference">
    <w:name w:val="annotation reference"/>
    <w:basedOn w:val="DefaultParagraphFont"/>
    <w:uiPriority w:val="99"/>
    <w:semiHidden/>
    <w:unhideWhenUsed/>
    <w:rsid w:val="00D5005C"/>
    <w:rPr>
      <w:sz w:val="16"/>
      <w:szCs w:val="16"/>
    </w:rPr>
  </w:style>
  <w:style w:type="paragraph" w:styleId="CommentText">
    <w:name w:val="annotation text"/>
    <w:basedOn w:val="Normal"/>
    <w:link w:val="CommentTextChar"/>
    <w:uiPriority w:val="99"/>
    <w:semiHidden/>
    <w:unhideWhenUsed/>
    <w:rsid w:val="00D5005C"/>
    <w:pPr>
      <w:spacing w:line="240" w:lineRule="auto"/>
    </w:pPr>
    <w:rPr>
      <w:sz w:val="20"/>
      <w:szCs w:val="20"/>
    </w:rPr>
  </w:style>
  <w:style w:type="character" w:customStyle="1" w:styleId="CommentTextChar">
    <w:name w:val="Comment Text Char"/>
    <w:basedOn w:val="DefaultParagraphFont"/>
    <w:link w:val="CommentText"/>
    <w:uiPriority w:val="99"/>
    <w:semiHidden/>
    <w:rsid w:val="00D5005C"/>
    <w:rPr>
      <w:sz w:val="20"/>
      <w:szCs w:val="20"/>
    </w:rPr>
  </w:style>
  <w:style w:type="paragraph" w:styleId="CommentSubject">
    <w:name w:val="annotation subject"/>
    <w:basedOn w:val="CommentText"/>
    <w:next w:val="CommentText"/>
    <w:link w:val="CommentSubjectChar"/>
    <w:uiPriority w:val="99"/>
    <w:semiHidden/>
    <w:unhideWhenUsed/>
    <w:rsid w:val="00D5005C"/>
    <w:rPr>
      <w:b/>
      <w:bCs/>
    </w:rPr>
  </w:style>
  <w:style w:type="character" w:customStyle="1" w:styleId="CommentSubjectChar">
    <w:name w:val="Comment Subject Char"/>
    <w:basedOn w:val="CommentTextChar"/>
    <w:link w:val="CommentSubject"/>
    <w:uiPriority w:val="99"/>
    <w:semiHidden/>
    <w:rsid w:val="00D5005C"/>
    <w:rPr>
      <w:b/>
      <w:bCs/>
      <w:sz w:val="20"/>
      <w:szCs w:val="20"/>
    </w:rPr>
  </w:style>
  <w:style w:type="paragraph" w:styleId="BalloonText">
    <w:name w:val="Balloon Text"/>
    <w:basedOn w:val="Normal"/>
    <w:link w:val="BalloonTextChar"/>
    <w:uiPriority w:val="99"/>
    <w:semiHidden/>
    <w:unhideWhenUsed/>
    <w:rsid w:val="00D500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05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92448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1484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mjohnston</dc:creator>
  <cp:lastModifiedBy>mjohnston</cp:lastModifiedBy>
  <cp:revision>3</cp:revision>
  <cp:lastPrinted>2014-07-03T16:56:00Z</cp:lastPrinted>
  <dcterms:created xsi:type="dcterms:W3CDTF">2014-07-14T20:10:00Z</dcterms:created>
  <dcterms:modified xsi:type="dcterms:W3CDTF">2014-07-16T15:09:00Z</dcterms:modified>
</cp:coreProperties>
</file>