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F82" w:rsidRDefault="00EE2BFD" w:rsidP="00BD2F82">
      <w:pPr>
        <w:spacing w:line="240" w:lineRule="auto"/>
        <w:rPr>
          <w:b/>
        </w:rPr>
      </w:pPr>
      <w:r>
        <w:rPr>
          <w:b/>
        </w:rPr>
        <w:t xml:space="preserve">Appendix H. </w:t>
      </w:r>
      <w:r w:rsidR="00BD2F82">
        <w:rPr>
          <w:b/>
        </w:rPr>
        <w:t>Technical Requirements for the Reporting and Crediting of Stream Restoration in</w:t>
      </w:r>
      <w:r w:rsidR="00BD2F82" w:rsidRPr="00C82861">
        <w:rPr>
          <w:b/>
        </w:rPr>
        <w:t xml:space="preserve"> Scenario Builder and the Phase 5.3.2 Watershed Model</w:t>
      </w:r>
    </w:p>
    <w:p w:rsidR="00BD2F82" w:rsidRDefault="00BD2F82" w:rsidP="00BD2F82">
      <w:pPr>
        <w:spacing w:line="240" w:lineRule="auto"/>
        <w:rPr>
          <w:b/>
        </w:rPr>
      </w:pPr>
      <w:r w:rsidRPr="00C82861">
        <w:rPr>
          <w:b/>
        </w:rPr>
        <w:t xml:space="preserve">Presented to WTWG for Review and Approval: </w:t>
      </w:r>
      <w:r w:rsidR="00F15E29">
        <w:rPr>
          <w:b/>
        </w:rPr>
        <w:t>Ju</w:t>
      </w:r>
      <w:r w:rsidR="00DC48AE">
        <w:rPr>
          <w:b/>
        </w:rPr>
        <w:t>ly</w:t>
      </w:r>
      <w:r w:rsidR="00C737E3">
        <w:rPr>
          <w:b/>
        </w:rPr>
        <w:t xml:space="preserve"> </w:t>
      </w:r>
      <w:del w:id="0" w:author="mjohnston" w:date="2014-07-16T11:09:00Z">
        <w:r w:rsidR="00C737E3" w:rsidDel="00BB126F">
          <w:rPr>
            <w:b/>
          </w:rPr>
          <w:delText>9</w:delText>
        </w:r>
      </w:del>
      <w:ins w:id="1" w:author="mjohnston" w:date="2014-07-16T11:09:00Z">
        <w:r w:rsidR="00BB126F">
          <w:rPr>
            <w:b/>
          </w:rPr>
          <w:t>16</w:t>
        </w:r>
      </w:ins>
      <w:r>
        <w:rPr>
          <w:b/>
        </w:rPr>
        <w:t>, 2014</w:t>
      </w:r>
    </w:p>
    <w:p w:rsidR="00BD2F82" w:rsidRDefault="00BD2F82" w:rsidP="00BD2F82">
      <w:pPr>
        <w:spacing w:line="240" w:lineRule="auto"/>
      </w:pPr>
      <w:r w:rsidRPr="00C82861">
        <w:rPr>
          <w:b/>
        </w:rPr>
        <w:t>Background:</w:t>
      </w:r>
      <w:r>
        <w:t xml:space="preserve"> In June, 2013 the Water Quality Goal Implementation Team (WQGIT) agreed that each BMP expert panel would work with CBPO staff and the Watershed Technical Workgroup (WTWG) to develop a technical appendix for each expert panel report.  The purpose of this technical appendix is to describe how the Stream Restoration Expert Panel’s recommendations will be integrated into the modeling tools including NEIEN, Scenario Builder and the Watershed Model. </w:t>
      </w:r>
    </w:p>
    <w:p w:rsidR="00BD2F82" w:rsidRDefault="00BD2F82" w:rsidP="00BD2F82">
      <w:pPr>
        <w:rPr>
          <w:b/>
        </w:rPr>
      </w:pPr>
      <w:r w:rsidRPr="002631F6">
        <w:rPr>
          <w:b/>
        </w:rPr>
        <w:t xml:space="preserve">Q1. What are the reductions a jurisdiction can claim for </w:t>
      </w:r>
      <w:r>
        <w:rPr>
          <w:b/>
        </w:rPr>
        <w:t>Stream Restoration</w:t>
      </w:r>
      <w:r w:rsidRPr="002631F6">
        <w:rPr>
          <w:b/>
        </w:rPr>
        <w:t xml:space="preserve"> in the Phase 5.3.2 Watershed Model? </w:t>
      </w:r>
    </w:p>
    <w:p w:rsidR="00BD2F82" w:rsidRDefault="00BD2F82" w:rsidP="00BD2F82">
      <w:r>
        <w:rPr>
          <w:b/>
        </w:rPr>
        <w:t xml:space="preserve">A1. </w:t>
      </w:r>
      <w:r>
        <w:t xml:space="preserve">The </w:t>
      </w:r>
      <w:r w:rsidR="00313458">
        <w:t>E</w:t>
      </w:r>
      <w:r>
        <w:t xml:space="preserve">xpert </w:t>
      </w:r>
      <w:r w:rsidR="00313458">
        <w:t>P</w:t>
      </w:r>
      <w:r>
        <w:t xml:space="preserve">anel recommended that all new stream restoration projects could receive credit for reducing nutrients through three distinct protocols </w:t>
      </w:r>
      <w:r w:rsidR="004C2468">
        <w:t>which</w:t>
      </w:r>
      <w:r>
        <w:t xml:space="preserve"> target different </w:t>
      </w:r>
      <w:r w:rsidR="004C2468">
        <w:t>stream restoration project designs</w:t>
      </w:r>
      <w:r>
        <w:t>. The table below lists each protocol and the categories of pollutants that can be reduced by each protocol. The specific nutrient reductions are not provided in this table because they vary from site to site. Finally, the panel recommend</w:t>
      </w:r>
      <w:r w:rsidR="00C31047">
        <w:t>ed</w:t>
      </w:r>
      <w:r>
        <w:t xml:space="preserve"> using the default, interim stream restoration reductions for existing stream restoration projects and </w:t>
      </w:r>
      <w:r w:rsidR="00C31047">
        <w:t xml:space="preserve">the </w:t>
      </w:r>
      <w:r w:rsidR="00313458">
        <w:t>WTWG</w:t>
      </w:r>
      <w:r w:rsidR="00C31047">
        <w:t xml:space="preserve"> recommended its use for </w:t>
      </w:r>
      <w:r>
        <w:t xml:space="preserve">future projects that </w:t>
      </w:r>
      <w:r w:rsidR="00C414B5">
        <w:t xml:space="preserve">cannot conform to recommended reporting requirements </w:t>
      </w:r>
      <w:r>
        <w:t>(</w:t>
      </w:r>
      <w:r w:rsidR="004C2468">
        <w:t xml:space="preserve">pg. </w:t>
      </w:r>
      <w:r w:rsidR="00847DF8">
        <w:t>13</w:t>
      </w:r>
      <w:r w:rsidR="004C2468">
        <w:t xml:space="preserve">). </w:t>
      </w:r>
    </w:p>
    <w:p w:rsidR="00E35F39" w:rsidRPr="00E35F39" w:rsidRDefault="00E35F39" w:rsidP="00BD2F82">
      <w:pPr>
        <w:rPr>
          <w:b/>
        </w:rPr>
      </w:pPr>
      <w:r w:rsidRPr="00E35F39">
        <w:rPr>
          <w:b/>
        </w:rPr>
        <w:t>Table 1. Edge-of-Stream Pollutant Reductions for Stream Restoration Protocols</w:t>
      </w:r>
    </w:p>
    <w:tbl>
      <w:tblPr>
        <w:tblW w:w="9763" w:type="dxa"/>
        <w:tblInd w:w="89" w:type="dxa"/>
        <w:tblLook w:val="04A0"/>
      </w:tblPr>
      <w:tblGrid>
        <w:gridCol w:w="3776"/>
        <w:gridCol w:w="1991"/>
        <w:gridCol w:w="1953"/>
        <w:gridCol w:w="2043"/>
      </w:tblGrid>
      <w:tr w:rsidR="00E35F39" w:rsidRPr="00BD2F82" w:rsidTr="00E35F39">
        <w:trPr>
          <w:trHeight w:val="732"/>
        </w:trPr>
        <w:tc>
          <w:tcPr>
            <w:tcW w:w="3776" w:type="dxa"/>
            <w:tcBorders>
              <w:top w:val="single" w:sz="4" w:space="0" w:color="95B3D7"/>
              <w:left w:val="single" w:sz="4" w:space="0" w:color="95B3D7"/>
              <w:bottom w:val="single" w:sz="4" w:space="0" w:color="95B3D7"/>
              <w:right w:val="nil"/>
            </w:tcBorders>
            <w:shd w:val="clear" w:color="4F81BD" w:fill="4F81BD"/>
            <w:vAlign w:val="center"/>
            <w:hideMark/>
          </w:tcPr>
          <w:p w:rsidR="00BD2F82" w:rsidRPr="00BD2F82" w:rsidRDefault="00BD2F82" w:rsidP="00BD2F82">
            <w:pPr>
              <w:spacing w:after="0" w:line="240" w:lineRule="auto"/>
              <w:jc w:val="center"/>
              <w:rPr>
                <w:rFonts w:ascii="Calibri" w:eastAsia="Times New Roman" w:hAnsi="Calibri" w:cs="Times New Roman"/>
                <w:b/>
                <w:bCs/>
                <w:color w:val="FFFFFF"/>
              </w:rPr>
            </w:pPr>
            <w:r w:rsidRPr="00BD2F82">
              <w:rPr>
                <w:rFonts w:ascii="Calibri" w:eastAsia="Times New Roman" w:hAnsi="Calibri" w:cs="Times New Roman"/>
                <w:b/>
                <w:bCs/>
                <w:color w:val="FFFFFF"/>
              </w:rPr>
              <w:t>Protocol</w:t>
            </w:r>
          </w:p>
        </w:tc>
        <w:tc>
          <w:tcPr>
            <w:tcW w:w="1991" w:type="dxa"/>
            <w:tcBorders>
              <w:top w:val="single" w:sz="4" w:space="0" w:color="95B3D7"/>
              <w:left w:val="nil"/>
              <w:bottom w:val="single" w:sz="4" w:space="0" w:color="95B3D7"/>
              <w:right w:val="nil"/>
            </w:tcBorders>
            <w:shd w:val="clear" w:color="4F81BD" w:fill="4F81BD"/>
            <w:vAlign w:val="center"/>
            <w:hideMark/>
          </w:tcPr>
          <w:p w:rsidR="00BD2F82" w:rsidRPr="00BD2F82" w:rsidRDefault="00BD2F82" w:rsidP="00BD2F82">
            <w:pPr>
              <w:spacing w:after="0" w:line="240" w:lineRule="auto"/>
              <w:jc w:val="center"/>
              <w:rPr>
                <w:rFonts w:ascii="Calibri" w:eastAsia="Times New Roman" w:hAnsi="Calibri" w:cs="Times New Roman"/>
                <w:b/>
                <w:bCs/>
                <w:color w:val="FFFFFF"/>
              </w:rPr>
            </w:pPr>
            <w:r w:rsidRPr="00BD2F82">
              <w:rPr>
                <w:rFonts w:ascii="Calibri" w:eastAsia="Times New Roman" w:hAnsi="Calibri" w:cs="Times New Roman"/>
                <w:b/>
                <w:bCs/>
                <w:color w:val="FFFFFF"/>
              </w:rPr>
              <w:t>TN Lbs/ Linear Ft/ Yr</w:t>
            </w:r>
          </w:p>
        </w:tc>
        <w:tc>
          <w:tcPr>
            <w:tcW w:w="1953" w:type="dxa"/>
            <w:tcBorders>
              <w:top w:val="single" w:sz="4" w:space="0" w:color="95B3D7"/>
              <w:left w:val="nil"/>
              <w:bottom w:val="single" w:sz="4" w:space="0" w:color="95B3D7"/>
              <w:right w:val="nil"/>
            </w:tcBorders>
            <w:shd w:val="clear" w:color="4F81BD" w:fill="4F81BD"/>
            <w:vAlign w:val="center"/>
            <w:hideMark/>
          </w:tcPr>
          <w:p w:rsidR="00BD2F82" w:rsidRPr="00BD2F82" w:rsidRDefault="00BD2F82" w:rsidP="00BD2F82">
            <w:pPr>
              <w:spacing w:after="0" w:line="240" w:lineRule="auto"/>
              <w:jc w:val="center"/>
              <w:rPr>
                <w:rFonts w:ascii="Calibri" w:eastAsia="Times New Roman" w:hAnsi="Calibri" w:cs="Times New Roman"/>
                <w:b/>
                <w:bCs/>
                <w:color w:val="FFFFFF"/>
              </w:rPr>
            </w:pPr>
            <w:r w:rsidRPr="00BD2F82">
              <w:rPr>
                <w:rFonts w:ascii="Calibri" w:eastAsia="Times New Roman" w:hAnsi="Calibri" w:cs="Times New Roman"/>
                <w:b/>
                <w:bCs/>
                <w:color w:val="FFFFFF"/>
              </w:rPr>
              <w:t>TP Lbs/ Linear Ft/ Yr</w:t>
            </w:r>
          </w:p>
        </w:tc>
        <w:tc>
          <w:tcPr>
            <w:tcW w:w="2043" w:type="dxa"/>
            <w:tcBorders>
              <w:top w:val="single" w:sz="4" w:space="0" w:color="95B3D7"/>
              <w:left w:val="nil"/>
              <w:bottom w:val="single" w:sz="4" w:space="0" w:color="95B3D7"/>
              <w:right w:val="single" w:sz="4" w:space="0" w:color="95B3D7"/>
            </w:tcBorders>
            <w:shd w:val="clear" w:color="4F81BD" w:fill="4F81BD"/>
            <w:vAlign w:val="center"/>
            <w:hideMark/>
          </w:tcPr>
          <w:p w:rsidR="00BD2F82" w:rsidRPr="00BD2F82" w:rsidRDefault="00BD2F82" w:rsidP="00BD2F82">
            <w:pPr>
              <w:spacing w:after="0" w:line="240" w:lineRule="auto"/>
              <w:jc w:val="center"/>
              <w:rPr>
                <w:rFonts w:ascii="Calibri" w:eastAsia="Times New Roman" w:hAnsi="Calibri" w:cs="Times New Roman"/>
                <w:b/>
                <w:bCs/>
                <w:color w:val="FFFFFF"/>
              </w:rPr>
            </w:pPr>
            <w:r w:rsidRPr="00BD2F82">
              <w:rPr>
                <w:rFonts w:ascii="Calibri" w:eastAsia="Times New Roman" w:hAnsi="Calibri" w:cs="Times New Roman"/>
                <w:b/>
                <w:bCs/>
                <w:color w:val="FFFFFF"/>
              </w:rPr>
              <w:t>TSS Lbs/ Linear Ft/ Yr</w:t>
            </w:r>
          </w:p>
        </w:tc>
      </w:tr>
      <w:tr w:rsidR="00E35F39" w:rsidRPr="00BD2F82" w:rsidTr="00E35F39">
        <w:trPr>
          <w:trHeight w:val="341"/>
        </w:trPr>
        <w:tc>
          <w:tcPr>
            <w:tcW w:w="3776" w:type="dxa"/>
            <w:tcBorders>
              <w:top w:val="nil"/>
              <w:left w:val="single" w:sz="4" w:space="0" w:color="95B3D7"/>
              <w:bottom w:val="single" w:sz="4" w:space="0" w:color="95B3D7"/>
              <w:right w:val="nil"/>
            </w:tcBorders>
            <w:shd w:val="clear" w:color="DBE5F1" w:fill="DBE5F1"/>
            <w:noWrap/>
            <w:vAlign w:val="bottom"/>
            <w:hideMark/>
          </w:tcPr>
          <w:p w:rsidR="00BD2F82" w:rsidRPr="00BD2F82" w:rsidRDefault="00BD2F82" w:rsidP="00E35F39">
            <w:pPr>
              <w:spacing w:after="0" w:line="240" w:lineRule="auto"/>
              <w:rPr>
                <w:rFonts w:ascii="Calibri" w:eastAsia="Times New Roman" w:hAnsi="Calibri" w:cs="Times New Roman"/>
                <w:b/>
                <w:color w:val="000000"/>
              </w:rPr>
            </w:pPr>
            <w:r w:rsidRPr="00BD2F82">
              <w:rPr>
                <w:rFonts w:ascii="Calibri" w:eastAsia="Times New Roman" w:hAnsi="Calibri" w:cs="Times New Roman"/>
                <w:b/>
                <w:color w:val="000000"/>
              </w:rPr>
              <w:t xml:space="preserve">1 - Prevented Sediment </w:t>
            </w:r>
            <w:r w:rsidR="00E35F39" w:rsidRPr="00E35F39">
              <w:rPr>
                <w:rFonts w:ascii="Calibri" w:eastAsia="Times New Roman" w:hAnsi="Calibri" w:cs="Times New Roman"/>
                <w:b/>
                <w:color w:val="000000"/>
              </w:rPr>
              <w:t xml:space="preserve">for </w:t>
            </w:r>
            <w:r w:rsidRPr="00BD2F82">
              <w:rPr>
                <w:rFonts w:ascii="Calibri" w:eastAsia="Times New Roman" w:hAnsi="Calibri" w:cs="Times New Roman"/>
                <w:b/>
                <w:color w:val="000000"/>
              </w:rPr>
              <w:t>Storm Flow</w:t>
            </w:r>
          </w:p>
        </w:tc>
        <w:tc>
          <w:tcPr>
            <w:tcW w:w="1991" w:type="dxa"/>
            <w:tcBorders>
              <w:top w:val="nil"/>
              <w:left w:val="nil"/>
              <w:bottom w:val="single" w:sz="4" w:space="0" w:color="95B3D7"/>
              <w:right w:val="nil"/>
            </w:tcBorders>
            <w:shd w:val="clear" w:color="DBE5F1" w:fill="DBE5F1"/>
            <w:noWrap/>
            <w:vAlign w:val="bottom"/>
            <w:hideMark/>
          </w:tcPr>
          <w:p w:rsidR="00BD2F82" w:rsidRPr="00BD2F82" w:rsidRDefault="00BD2F82" w:rsidP="00BD2F82">
            <w:pPr>
              <w:spacing w:after="0" w:line="240" w:lineRule="auto"/>
              <w:jc w:val="center"/>
              <w:rPr>
                <w:rFonts w:ascii="Calibri" w:eastAsia="Times New Roman" w:hAnsi="Calibri" w:cs="Times New Roman"/>
                <w:color w:val="000000"/>
              </w:rPr>
            </w:pPr>
            <w:r w:rsidRPr="00BD2F82">
              <w:rPr>
                <w:rFonts w:ascii="Calibri" w:eastAsia="Times New Roman" w:hAnsi="Calibri" w:cs="Times New Roman"/>
                <w:color w:val="000000"/>
              </w:rPr>
              <w:t>Site-Specific</w:t>
            </w:r>
          </w:p>
        </w:tc>
        <w:tc>
          <w:tcPr>
            <w:tcW w:w="1953" w:type="dxa"/>
            <w:tcBorders>
              <w:top w:val="nil"/>
              <w:left w:val="nil"/>
              <w:bottom w:val="single" w:sz="4" w:space="0" w:color="95B3D7"/>
              <w:right w:val="nil"/>
            </w:tcBorders>
            <w:shd w:val="clear" w:color="DBE5F1" w:fill="DBE5F1"/>
            <w:noWrap/>
            <w:vAlign w:val="bottom"/>
            <w:hideMark/>
          </w:tcPr>
          <w:p w:rsidR="00BD2F82" w:rsidRPr="00BD2F82" w:rsidRDefault="00BD2F82" w:rsidP="00BD2F82">
            <w:pPr>
              <w:spacing w:after="0" w:line="240" w:lineRule="auto"/>
              <w:jc w:val="center"/>
              <w:rPr>
                <w:rFonts w:ascii="Calibri" w:eastAsia="Times New Roman" w:hAnsi="Calibri" w:cs="Times New Roman"/>
                <w:color w:val="000000"/>
              </w:rPr>
            </w:pPr>
            <w:r w:rsidRPr="00BD2F82">
              <w:rPr>
                <w:rFonts w:ascii="Calibri" w:eastAsia="Times New Roman" w:hAnsi="Calibri" w:cs="Times New Roman"/>
                <w:color w:val="000000"/>
              </w:rPr>
              <w:t>Site-Specific</w:t>
            </w:r>
          </w:p>
        </w:tc>
        <w:tc>
          <w:tcPr>
            <w:tcW w:w="2043" w:type="dxa"/>
            <w:tcBorders>
              <w:top w:val="nil"/>
              <w:left w:val="nil"/>
              <w:bottom w:val="single" w:sz="4" w:space="0" w:color="95B3D7"/>
              <w:right w:val="single" w:sz="4" w:space="0" w:color="95B3D7"/>
            </w:tcBorders>
            <w:shd w:val="clear" w:color="DBE5F1" w:fill="DBE5F1"/>
            <w:noWrap/>
            <w:vAlign w:val="bottom"/>
            <w:hideMark/>
          </w:tcPr>
          <w:p w:rsidR="00BD2F82" w:rsidRPr="00BD2F82" w:rsidRDefault="00BD2F82" w:rsidP="00BD2F82">
            <w:pPr>
              <w:spacing w:after="0" w:line="240" w:lineRule="auto"/>
              <w:jc w:val="center"/>
              <w:rPr>
                <w:rFonts w:ascii="Calibri" w:eastAsia="Times New Roman" w:hAnsi="Calibri" w:cs="Times New Roman"/>
                <w:color w:val="000000"/>
              </w:rPr>
            </w:pPr>
            <w:r w:rsidRPr="00BD2F82">
              <w:rPr>
                <w:rFonts w:ascii="Calibri" w:eastAsia="Times New Roman" w:hAnsi="Calibri" w:cs="Times New Roman"/>
                <w:color w:val="000000"/>
              </w:rPr>
              <w:t>Site-Specific</w:t>
            </w:r>
          </w:p>
        </w:tc>
      </w:tr>
      <w:tr w:rsidR="00E35F39" w:rsidRPr="00BD2F82" w:rsidTr="00E35F39">
        <w:trPr>
          <w:trHeight w:val="341"/>
        </w:trPr>
        <w:tc>
          <w:tcPr>
            <w:tcW w:w="3776" w:type="dxa"/>
            <w:tcBorders>
              <w:top w:val="nil"/>
              <w:left w:val="single" w:sz="4" w:space="0" w:color="95B3D7"/>
              <w:bottom w:val="single" w:sz="4" w:space="0" w:color="95B3D7"/>
              <w:right w:val="nil"/>
            </w:tcBorders>
            <w:shd w:val="clear" w:color="auto" w:fill="auto"/>
            <w:noWrap/>
            <w:vAlign w:val="bottom"/>
            <w:hideMark/>
          </w:tcPr>
          <w:p w:rsidR="00BD2F82" w:rsidRPr="00BD2F82" w:rsidRDefault="00BD2F82" w:rsidP="00E35F39">
            <w:pPr>
              <w:spacing w:after="0" w:line="240" w:lineRule="auto"/>
              <w:rPr>
                <w:rFonts w:ascii="Calibri" w:eastAsia="Times New Roman" w:hAnsi="Calibri" w:cs="Times New Roman"/>
                <w:b/>
                <w:color w:val="000000"/>
              </w:rPr>
            </w:pPr>
            <w:r w:rsidRPr="00BD2F82">
              <w:rPr>
                <w:rFonts w:ascii="Calibri" w:eastAsia="Times New Roman" w:hAnsi="Calibri" w:cs="Times New Roman"/>
                <w:b/>
                <w:color w:val="000000"/>
              </w:rPr>
              <w:t xml:space="preserve">2 - De-Nitrification </w:t>
            </w:r>
            <w:r w:rsidR="00E35F39" w:rsidRPr="00E35F39">
              <w:rPr>
                <w:rFonts w:ascii="Calibri" w:eastAsia="Times New Roman" w:hAnsi="Calibri" w:cs="Times New Roman"/>
                <w:b/>
                <w:color w:val="000000"/>
              </w:rPr>
              <w:t>for</w:t>
            </w:r>
            <w:r w:rsidRPr="00BD2F82">
              <w:rPr>
                <w:rFonts w:ascii="Calibri" w:eastAsia="Times New Roman" w:hAnsi="Calibri" w:cs="Times New Roman"/>
                <w:b/>
                <w:color w:val="000000"/>
              </w:rPr>
              <w:t xml:space="preserve"> Base Flow</w:t>
            </w:r>
          </w:p>
        </w:tc>
        <w:tc>
          <w:tcPr>
            <w:tcW w:w="1991" w:type="dxa"/>
            <w:tcBorders>
              <w:top w:val="nil"/>
              <w:left w:val="nil"/>
              <w:bottom w:val="single" w:sz="4" w:space="0" w:color="95B3D7"/>
              <w:right w:val="nil"/>
            </w:tcBorders>
            <w:shd w:val="clear" w:color="auto" w:fill="auto"/>
            <w:noWrap/>
            <w:vAlign w:val="bottom"/>
            <w:hideMark/>
          </w:tcPr>
          <w:p w:rsidR="00BD2F82" w:rsidRPr="00BD2F82" w:rsidRDefault="00BD2F82" w:rsidP="00BD2F82">
            <w:pPr>
              <w:spacing w:after="0" w:line="240" w:lineRule="auto"/>
              <w:jc w:val="center"/>
              <w:rPr>
                <w:rFonts w:ascii="Calibri" w:eastAsia="Times New Roman" w:hAnsi="Calibri" w:cs="Times New Roman"/>
                <w:color w:val="000000"/>
              </w:rPr>
            </w:pPr>
            <w:r w:rsidRPr="00BD2F82">
              <w:rPr>
                <w:rFonts w:ascii="Calibri" w:eastAsia="Times New Roman" w:hAnsi="Calibri" w:cs="Times New Roman"/>
                <w:color w:val="000000"/>
              </w:rPr>
              <w:t>Site-Specific</w:t>
            </w:r>
          </w:p>
        </w:tc>
        <w:tc>
          <w:tcPr>
            <w:tcW w:w="1953" w:type="dxa"/>
            <w:tcBorders>
              <w:top w:val="nil"/>
              <w:left w:val="nil"/>
              <w:bottom w:val="single" w:sz="4" w:space="0" w:color="95B3D7"/>
              <w:right w:val="nil"/>
            </w:tcBorders>
            <w:shd w:val="clear" w:color="auto" w:fill="auto"/>
            <w:noWrap/>
            <w:vAlign w:val="bottom"/>
            <w:hideMark/>
          </w:tcPr>
          <w:p w:rsidR="00BD2F82" w:rsidRPr="00BD2F82" w:rsidRDefault="00BD2F82" w:rsidP="00BD2F82">
            <w:pPr>
              <w:spacing w:after="0" w:line="240" w:lineRule="auto"/>
              <w:jc w:val="center"/>
              <w:rPr>
                <w:rFonts w:ascii="Calibri" w:eastAsia="Times New Roman" w:hAnsi="Calibri" w:cs="Times New Roman"/>
                <w:color w:val="000000"/>
              </w:rPr>
            </w:pPr>
            <w:r w:rsidRPr="00BD2F82">
              <w:rPr>
                <w:rFonts w:ascii="Calibri" w:eastAsia="Times New Roman" w:hAnsi="Calibri" w:cs="Times New Roman"/>
                <w:color w:val="000000"/>
              </w:rPr>
              <w:t>N/A</w:t>
            </w:r>
          </w:p>
        </w:tc>
        <w:tc>
          <w:tcPr>
            <w:tcW w:w="2043" w:type="dxa"/>
            <w:tcBorders>
              <w:top w:val="nil"/>
              <w:left w:val="nil"/>
              <w:bottom w:val="single" w:sz="4" w:space="0" w:color="95B3D7"/>
              <w:right w:val="single" w:sz="4" w:space="0" w:color="95B3D7"/>
            </w:tcBorders>
            <w:shd w:val="clear" w:color="auto" w:fill="auto"/>
            <w:noWrap/>
            <w:vAlign w:val="bottom"/>
            <w:hideMark/>
          </w:tcPr>
          <w:p w:rsidR="00BD2F82" w:rsidRPr="00BD2F82" w:rsidRDefault="00BD2F82" w:rsidP="00BD2F82">
            <w:pPr>
              <w:spacing w:after="0" w:line="240" w:lineRule="auto"/>
              <w:jc w:val="center"/>
              <w:rPr>
                <w:rFonts w:ascii="Calibri" w:eastAsia="Times New Roman" w:hAnsi="Calibri" w:cs="Times New Roman"/>
                <w:color w:val="000000"/>
              </w:rPr>
            </w:pPr>
            <w:r w:rsidRPr="00BD2F82">
              <w:rPr>
                <w:rFonts w:ascii="Calibri" w:eastAsia="Times New Roman" w:hAnsi="Calibri" w:cs="Times New Roman"/>
                <w:color w:val="000000"/>
              </w:rPr>
              <w:t>N/A</w:t>
            </w:r>
          </w:p>
        </w:tc>
      </w:tr>
      <w:tr w:rsidR="00E35F39" w:rsidRPr="00BD2F82" w:rsidTr="00E35F39">
        <w:trPr>
          <w:trHeight w:val="341"/>
        </w:trPr>
        <w:tc>
          <w:tcPr>
            <w:tcW w:w="3776" w:type="dxa"/>
            <w:tcBorders>
              <w:top w:val="nil"/>
              <w:left w:val="single" w:sz="4" w:space="0" w:color="95B3D7"/>
              <w:bottom w:val="single" w:sz="4" w:space="0" w:color="95B3D7"/>
              <w:right w:val="nil"/>
            </w:tcBorders>
            <w:shd w:val="clear" w:color="DBE5F1" w:fill="DBE5F1"/>
            <w:noWrap/>
            <w:vAlign w:val="bottom"/>
            <w:hideMark/>
          </w:tcPr>
          <w:p w:rsidR="00BD2F82" w:rsidRPr="00BD2F82" w:rsidRDefault="00BD2F82" w:rsidP="00BD2F82">
            <w:pPr>
              <w:spacing w:after="0" w:line="240" w:lineRule="auto"/>
              <w:rPr>
                <w:rFonts w:ascii="Calibri" w:eastAsia="Times New Roman" w:hAnsi="Calibri" w:cs="Times New Roman"/>
                <w:b/>
                <w:color w:val="000000"/>
              </w:rPr>
            </w:pPr>
            <w:r w:rsidRPr="00BD2F82">
              <w:rPr>
                <w:rFonts w:ascii="Calibri" w:eastAsia="Times New Roman" w:hAnsi="Calibri" w:cs="Times New Roman"/>
                <w:b/>
                <w:color w:val="000000"/>
              </w:rPr>
              <w:t>3 - Floodplain Reconnection</w:t>
            </w:r>
          </w:p>
        </w:tc>
        <w:tc>
          <w:tcPr>
            <w:tcW w:w="1991" w:type="dxa"/>
            <w:tcBorders>
              <w:top w:val="nil"/>
              <w:left w:val="nil"/>
              <w:bottom w:val="single" w:sz="4" w:space="0" w:color="95B3D7"/>
              <w:right w:val="nil"/>
            </w:tcBorders>
            <w:shd w:val="clear" w:color="DBE5F1" w:fill="DBE5F1"/>
            <w:noWrap/>
            <w:vAlign w:val="bottom"/>
            <w:hideMark/>
          </w:tcPr>
          <w:p w:rsidR="00BD2F82" w:rsidRPr="00BD2F82" w:rsidRDefault="00BD2F82" w:rsidP="00BD2F82">
            <w:pPr>
              <w:spacing w:after="0" w:line="240" w:lineRule="auto"/>
              <w:jc w:val="center"/>
              <w:rPr>
                <w:rFonts w:ascii="Calibri" w:eastAsia="Times New Roman" w:hAnsi="Calibri" w:cs="Times New Roman"/>
                <w:color w:val="000000"/>
              </w:rPr>
            </w:pPr>
            <w:r w:rsidRPr="00BD2F82">
              <w:rPr>
                <w:rFonts w:ascii="Calibri" w:eastAsia="Times New Roman" w:hAnsi="Calibri" w:cs="Times New Roman"/>
                <w:color w:val="000000"/>
              </w:rPr>
              <w:t>Site-Specific</w:t>
            </w:r>
          </w:p>
        </w:tc>
        <w:tc>
          <w:tcPr>
            <w:tcW w:w="1953" w:type="dxa"/>
            <w:tcBorders>
              <w:top w:val="nil"/>
              <w:left w:val="nil"/>
              <w:bottom w:val="single" w:sz="4" w:space="0" w:color="95B3D7"/>
              <w:right w:val="nil"/>
            </w:tcBorders>
            <w:shd w:val="clear" w:color="DBE5F1" w:fill="DBE5F1"/>
            <w:noWrap/>
            <w:vAlign w:val="bottom"/>
            <w:hideMark/>
          </w:tcPr>
          <w:p w:rsidR="00BD2F82" w:rsidRPr="00BD2F82" w:rsidRDefault="00BD2F82" w:rsidP="00BD2F82">
            <w:pPr>
              <w:spacing w:after="0" w:line="240" w:lineRule="auto"/>
              <w:jc w:val="center"/>
              <w:rPr>
                <w:rFonts w:ascii="Calibri" w:eastAsia="Times New Roman" w:hAnsi="Calibri" w:cs="Times New Roman"/>
                <w:color w:val="000000"/>
              </w:rPr>
            </w:pPr>
            <w:r w:rsidRPr="00BD2F82">
              <w:rPr>
                <w:rFonts w:ascii="Calibri" w:eastAsia="Times New Roman" w:hAnsi="Calibri" w:cs="Times New Roman"/>
                <w:color w:val="000000"/>
              </w:rPr>
              <w:t>Site-Specific</w:t>
            </w:r>
          </w:p>
        </w:tc>
        <w:tc>
          <w:tcPr>
            <w:tcW w:w="2043" w:type="dxa"/>
            <w:tcBorders>
              <w:top w:val="nil"/>
              <w:left w:val="nil"/>
              <w:bottom w:val="single" w:sz="4" w:space="0" w:color="95B3D7"/>
              <w:right w:val="single" w:sz="4" w:space="0" w:color="95B3D7"/>
            </w:tcBorders>
            <w:shd w:val="clear" w:color="DBE5F1" w:fill="DBE5F1"/>
            <w:noWrap/>
            <w:vAlign w:val="bottom"/>
            <w:hideMark/>
          </w:tcPr>
          <w:p w:rsidR="00BD2F82" w:rsidRPr="00BD2F82" w:rsidRDefault="00BD2F82" w:rsidP="00BD2F82">
            <w:pPr>
              <w:spacing w:after="0" w:line="240" w:lineRule="auto"/>
              <w:jc w:val="center"/>
              <w:rPr>
                <w:rFonts w:ascii="Calibri" w:eastAsia="Times New Roman" w:hAnsi="Calibri" w:cs="Times New Roman"/>
                <w:color w:val="000000"/>
              </w:rPr>
            </w:pPr>
            <w:r w:rsidRPr="00BD2F82">
              <w:rPr>
                <w:rFonts w:ascii="Calibri" w:eastAsia="Times New Roman" w:hAnsi="Calibri" w:cs="Times New Roman"/>
                <w:color w:val="000000"/>
              </w:rPr>
              <w:t>Site-Specific</w:t>
            </w:r>
          </w:p>
        </w:tc>
      </w:tr>
      <w:tr w:rsidR="00E35F39" w:rsidRPr="00BD2F82" w:rsidTr="00E35F39">
        <w:trPr>
          <w:trHeight w:val="341"/>
        </w:trPr>
        <w:tc>
          <w:tcPr>
            <w:tcW w:w="3776" w:type="dxa"/>
            <w:tcBorders>
              <w:top w:val="nil"/>
              <w:left w:val="single" w:sz="4" w:space="0" w:color="95B3D7"/>
              <w:bottom w:val="single" w:sz="4" w:space="0" w:color="95B3D7"/>
              <w:right w:val="nil"/>
            </w:tcBorders>
            <w:shd w:val="clear" w:color="auto" w:fill="auto"/>
            <w:noWrap/>
            <w:vAlign w:val="bottom"/>
            <w:hideMark/>
          </w:tcPr>
          <w:p w:rsidR="00BD2F82" w:rsidRPr="00BD2F82" w:rsidRDefault="00BD2F82" w:rsidP="00BD2F82">
            <w:pPr>
              <w:spacing w:after="0" w:line="240" w:lineRule="auto"/>
              <w:rPr>
                <w:rFonts w:ascii="Calibri" w:eastAsia="Times New Roman" w:hAnsi="Calibri" w:cs="Times New Roman"/>
                <w:b/>
                <w:color w:val="000000"/>
              </w:rPr>
            </w:pPr>
            <w:r w:rsidRPr="00BD2F82">
              <w:rPr>
                <w:rFonts w:ascii="Calibri" w:eastAsia="Times New Roman" w:hAnsi="Calibri" w:cs="Times New Roman"/>
                <w:b/>
                <w:color w:val="000000"/>
              </w:rPr>
              <w:t>Existing/Non-Conforming</w:t>
            </w:r>
            <w:r w:rsidR="00391FBA">
              <w:rPr>
                <w:rFonts w:ascii="Calibri" w:eastAsia="Times New Roman" w:hAnsi="Calibri" w:cs="Times New Roman"/>
                <w:b/>
                <w:color w:val="000000"/>
              </w:rPr>
              <w:t>*</w:t>
            </w:r>
          </w:p>
        </w:tc>
        <w:tc>
          <w:tcPr>
            <w:tcW w:w="1991" w:type="dxa"/>
            <w:tcBorders>
              <w:top w:val="nil"/>
              <w:left w:val="nil"/>
              <w:bottom w:val="single" w:sz="4" w:space="0" w:color="95B3D7"/>
              <w:right w:val="nil"/>
            </w:tcBorders>
            <w:shd w:val="clear" w:color="auto" w:fill="auto"/>
            <w:noWrap/>
            <w:vAlign w:val="bottom"/>
            <w:hideMark/>
          </w:tcPr>
          <w:p w:rsidR="00BD2F82" w:rsidRPr="00BD2F82" w:rsidRDefault="00BD2F82" w:rsidP="00BD2F82">
            <w:pPr>
              <w:spacing w:after="0" w:line="240" w:lineRule="auto"/>
              <w:jc w:val="center"/>
              <w:rPr>
                <w:rFonts w:ascii="Calibri" w:eastAsia="Times New Roman" w:hAnsi="Calibri" w:cs="Times New Roman"/>
                <w:color w:val="000000"/>
              </w:rPr>
            </w:pPr>
            <w:r w:rsidRPr="00BD2F82">
              <w:rPr>
                <w:rFonts w:ascii="Calibri" w:eastAsia="Times New Roman" w:hAnsi="Calibri" w:cs="Times New Roman"/>
                <w:color w:val="000000"/>
              </w:rPr>
              <w:t>0.</w:t>
            </w:r>
            <w:r w:rsidR="00C65D87">
              <w:rPr>
                <w:rFonts w:ascii="Calibri" w:eastAsia="Times New Roman" w:hAnsi="Calibri" w:cs="Times New Roman"/>
                <w:color w:val="000000"/>
              </w:rPr>
              <w:t>075</w:t>
            </w:r>
          </w:p>
        </w:tc>
        <w:tc>
          <w:tcPr>
            <w:tcW w:w="1953" w:type="dxa"/>
            <w:tcBorders>
              <w:top w:val="nil"/>
              <w:left w:val="nil"/>
              <w:bottom w:val="single" w:sz="4" w:space="0" w:color="95B3D7"/>
              <w:right w:val="nil"/>
            </w:tcBorders>
            <w:shd w:val="clear" w:color="auto" w:fill="auto"/>
            <w:noWrap/>
            <w:vAlign w:val="bottom"/>
            <w:hideMark/>
          </w:tcPr>
          <w:p w:rsidR="00BD2F82" w:rsidRPr="00BD2F82" w:rsidRDefault="00BD2F82" w:rsidP="00BD2F82">
            <w:pPr>
              <w:spacing w:after="0" w:line="240" w:lineRule="auto"/>
              <w:jc w:val="center"/>
              <w:rPr>
                <w:rFonts w:ascii="Calibri" w:eastAsia="Times New Roman" w:hAnsi="Calibri" w:cs="Times New Roman"/>
                <w:color w:val="000000"/>
              </w:rPr>
            </w:pPr>
            <w:r w:rsidRPr="00BD2F82">
              <w:rPr>
                <w:rFonts w:ascii="Calibri" w:eastAsia="Times New Roman" w:hAnsi="Calibri" w:cs="Times New Roman"/>
                <w:color w:val="000000"/>
              </w:rPr>
              <w:t>0.068</w:t>
            </w:r>
          </w:p>
        </w:tc>
        <w:tc>
          <w:tcPr>
            <w:tcW w:w="2043" w:type="dxa"/>
            <w:tcBorders>
              <w:top w:val="nil"/>
              <w:left w:val="nil"/>
              <w:bottom w:val="single" w:sz="4" w:space="0" w:color="95B3D7"/>
              <w:right w:val="single" w:sz="4" w:space="0" w:color="95B3D7"/>
            </w:tcBorders>
            <w:shd w:val="clear" w:color="auto" w:fill="auto"/>
            <w:noWrap/>
            <w:vAlign w:val="bottom"/>
            <w:hideMark/>
          </w:tcPr>
          <w:p w:rsidR="00BD2F82" w:rsidRPr="00BD2F82" w:rsidRDefault="00507703" w:rsidP="00BD2F82">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44.89/15.13</w:t>
            </w:r>
            <w:r w:rsidR="00BD2F82" w:rsidRPr="00BD2F82">
              <w:rPr>
                <w:rFonts w:ascii="Calibri" w:eastAsia="Times New Roman" w:hAnsi="Calibri" w:cs="Times New Roman"/>
                <w:color w:val="000000"/>
              </w:rPr>
              <w:t>*</w:t>
            </w:r>
            <w:r w:rsidR="00391FBA">
              <w:rPr>
                <w:rFonts w:ascii="Calibri" w:eastAsia="Times New Roman" w:hAnsi="Calibri" w:cs="Times New Roman"/>
                <w:color w:val="000000"/>
              </w:rPr>
              <w:t>*</w:t>
            </w:r>
          </w:p>
        </w:tc>
      </w:tr>
    </w:tbl>
    <w:p w:rsidR="00391FBA" w:rsidRDefault="00E35F39" w:rsidP="00391FBA">
      <w:pPr>
        <w:spacing w:after="0" w:line="240" w:lineRule="auto"/>
      </w:pPr>
      <w:r w:rsidRPr="00E35F39">
        <w:t>*</w:t>
      </w:r>
      <w:r w:rsidR="00391FBA" w:rsidRPr="00391FBA">
        <w:t xml:space="preserve"> </w:t>
      </w:r>
      <w:r w:rsidR="00391FBA">
        <w:t>The existing/non-conforming rates were adjusted following a test drive period. These adjustments are explained in Appendix G.</w:t>
      </w:r>
    </w:p>
    <w:p w:rsidR="00391FBA" w:rsidRDefault="00391FBA" w:rsidP="00391FBA">
      <w:pPr>
        <w:spacing w:after="0" w:line="240" w:lineRule="auto"/>
      </w:pPr>
      <w:r>
        <w:t>**</w:t>
      </w:r>
      <w:r w:rsidR="00E35F39" w:rsidRPr="00E35F39">
        <w:t xml:space="preserve">The interim edge-of-field rate of </w:t>
      </w:r>
      <w:r w:rsidR="004C2468">
        <w:t>248</w:t>
      </w:r>
      <w:r w:rsidR="00E35F39" w:rsidRPr="00E35F39">
        <w:t xml:space="preserve"> lbs of TSS/ linear ft</w:t>
      </w:r>
      <w:r w:rsidR="00E35F39">
        <w:t>/ year</w:t>
      </w:r>
      <w:r w:rsidR="00E35F39" w:rsidRPr="00E35F39">
        <w:t xml:space="preserve"> was multiplied by the average </w:t>
      </w:r>
      <w:r w:rsidR="00507703">
        <w:t xml:space="preserve">Phase 5.3.2 Watershed Model </w:t>
      </w:r>
      <w:r w:rsidR="00E35F39" w:rsidRPr="00E35F39">
        <w:t>sediment delivery ratio</w:t>
      </w:r>
      <w:r w:rsidR="00507703">
        <w:t>s for the Non-Coastal Plain (0.181) and Coastal Plain (0.061)</w:t>
      </w:r>
      <w:r w:rsidR="00884EA6">
        <w:t xml:space="preserve"> (pg. 14)</w:t>
      </w:r>
      <w:r w:rsidR="00E35F39" w:rsidRPr="00E35F39">
        <w:t>.</w:t>
      </w:r>
      <w:r>
        <w:t xml:space="preserve"> </w:t>
      </w:r>
    </w:p>
    <w:p w:rsidR="00391FBA" w:rsidRDefault="00391FBA" w:rsidP="00391FBA">
      <w:pPr>
        <w:spacing w:after="0" w:line="240" w:lineRule="auto"/>
      </w:pPr>
    </w:p>
    <w:p w:rsidR="00126D97" w:rsidRPr="00126D97" w:rsidRDefault="00E35F39" w:rsidP="00E35F39">
      <w:pPr>
        <w:rPr>
          <w:b/>
        </w:rPr>
      </w:pPr>
      <w:r w:rsidRPr="00126D97">
        <w:rPr>
          <w:b/>
        </w:rPr>
        <w:t xml:space="preserve">Q2. </w:t>
      </w:r>
      <w:r w:rsidR="00126D97" w:rsidRPr="00126D97">
        <w:rPr>
          <w:b/>
        </w:rPr>
        <w:t xml:space="preserve">What types of projects are eligible to receive credit in the Phase 5.3.2 Watershed Model? </w:t>
      </w:r>
    </w:p>
    <w:p w:rsidR="00E35F39" w:rsidRDefault="00126D97" w:rsidP="00126D97">
      <w:r>
        <w:t xml:space="preserve"> A2</w:t>
      </w:r>
      <w:r w:rsidR="002F4144">
        <w:t xml:space="preserve">. The </w:t>
      </w:r>
      <w:r w:rsidR="009A40C9">
        <w:t>P</w:t>
      </w:r>
      <w:r w:rsidR="002F4144">
        <w:t xml:space="preserve">anel recommended </w:t>
      </w:r>
      <w:r w:rsidR="00112AAF">
        <w:t xml:space="preserve">stream restoration </w:t>
      </w:r>
      <w:r w:rsidR="002F4144">
        <w:t>projects meet the following qualifying conditions to receive credit:</w:t>
      </w:r>
    </w:p>
    <w:p w:rsidR="00112AAF" w:rsidRDefault="00112AAF" w:rsidP="00112AAF">
      <w:pPr>
        <w:pStyle w:val="ListParagraph"/>
        <w:numPr>
          <w:ilvl w:val="0"/>
          <w:numId w:val="2"/>
        </w:numPr>
      </w:pPr>
      <w:r>
        <w:t>Projects that are primarily designed to protect public infrastructure through use of bank armoring or rip rap do NOT qualify</w:t>
      </w:r>
      <w:r w:rsidR="007A29D7">
        <w:t xml:space="preserve"> (pg. 28)</w:t>
      </w:r>
      <w:r>
        <w:t>.</w:t>
      </w:r>
    </w:p>
    <w:p w:rsidR="00D11199" w:rsidRDefault="00D11199" w:rsidP="00112AAF">
      <w:pPr>
        <w:pStyle w:val="ListParagraph"/>
        <w:numPr>
          <w:ilvl w:val="0"/>
          <w:numId w:val="2"/>
        </w:numPr>
      </w:pPr>
      <w:r>
        <w:t xml:space="preserve">Projects that: 1) enhance streams in fair to good conditions to improve habitat features; or 2) seek to restore streams damaged by acid mine drainage; or 3) are solely riparian fencing </w:t>
      </w:r>
      <w:r>
        <w:lastRenderedPageBreak/>
        <w:t>projects to keep livestock out of streams do NOT qualify</w:t>
      </w:r>
      <w:r w:rsidR="00C867B4">
        <w:t>; or 4) projects that are implemented along tidally influenced streams</w:t>
      </w:r>
      <w:r>
        <w:t xml:space="preserve"> (pg. 31</w:t>
      </w:r>
      <w:r w:rsidR="00C867B4">
        <w:t xml:space="preserve"> -32</w:t>
      </w:r>
      <w:r>
        <w:t xml:space="preserve">).  </w:t>
      </w:r>
    </w:p>
    <w:p w:rsidR="002F4144" w:rsidRDefault="002F4144" w:rsidP="002F4144">
      <w:pPr>
        <w:pStyle w:val="ListParagraph"/>
        <w:numPr>
          <w:ilvl w:val="0"/>
          <w:numId w:val="2"/>
        </w:numPr>
      </w:pPr>
      <w:r>
        <w:t>Stream reach must be greater than 100 feet in length and be actively enlarging or degrading</w:t>
      </w:r>
      <w:r w:rsidR="009A40C9">
        <w:t xml:space="preserve"> (pg. 28)</w:t>
      </w:r>
      <w:r>
        <w:t xml:space="preserve">. </w:t>
      </w:r>
    </w:p>
    <w:p w:rsidR="002F4144" w:rsidRDefault="002F4144" w:rsidP="002F4144">
      <w:pPr>
        <w:pStyle w:val="ListParagraph"/>
        <w:numPr>
          <w:ilvl w:val="0"/>
          <w:numId w:val="2"/>
        </w:numPr>
      </w:pPr>
      <w:r>
        <w:t>Most projects will be located on first-to third-order streams, but the BMP may be appropriate on larger fourth and fifth order streams recognizing that multiple and/or larger scale projects may be needed to achieve desired treatment goals on larger streams</w:t>
      </w:r>
      <w:r w:rsidR="007A29D7">
        <w:t xml:space="preserve"> (pg. 28-29)</w:t>
      </w:r>
      <w:r>
        <w:t xml:space="preserve">. </w:t>
      </w:r>
    </w:p>
    <w:p w:rsidR="002F4144" w:rsidRDefault="002F4144" w:rsidP="002F4144">
      <w:pPr>
        <w:pStyle w:val="ListParagraph"/>
        <w:numPr>
          <w:ilvl w:val="0"/>
          <w:numId w:val="2"/>
        </w:numPr>
      </w:pPr>
      <w:r>
        <w:t>Projects must utilize a comprehensive approach to stream restoration design, addressing long-term stability of the channel, banks and floodplain</w:t>
      </w:r>
      <w:r w:rsidR="007A29D7">
        <w:t xml:space="preserve"> (pg. 28-29)</w:t>
      </w:r>
      <w:r>
        <w:t xml:space="preserve">. </w:t>
      </w:r>
    </w:p>
    <w:p w:rsidR="00D11199" w:rsidRDefault="00D11199" w:rsidP="002F4144">
      <w:pPr>
        <w:pStyle w:val="ListParagraph"/>
        <w:numPr>
          <w:ilvl w:val="0"/>
          <w:numId w:val="2"/>
        </w:numPr>
      </w:pPr>
      <w:r>
        <w:t xml:space="preserve">Projects that prevent channel or bank erosion that would otherwise be delivered downstream from an actively enlarging or incising stream qualify for </w:t>
      </w:r>
      <w:r w:rsidRPr="00D11199">
        <w:rPr>
          <w:b/>
          <w:i/>
        </w:rPr>
        <w:t>Protocol 1, Prevented Sediment for Storm Flow</w:t>
      </w:r>
      <w:r>
        <w:t xml:space="preserve"> (pg. 32).</w:t>
      </w:r>
    </w:p>
    <w:p w:rsidR="00D11199" w:rsidRDefault="00D11199" w:rsidP="002F4144">
      <w:pPr>
        <w:pStyle w:val="ListParagraph"/>
        <w:numPr>
          <w:ilvl w:val="0"/>
          <w:numId w:val="2"/>
        </w:numPr>
      </w:pPr>
      <w:r>
        <w:t xml:space="preserve">Projects that include design feature to promote de-nitrification during base flow qualify for </w:t>
      </w:r>
      <w:r w:rsidRPr="00D11199">
        <w:rPr>
          <w:b/>
          <w:i/>
        </w:rPr>
        <w:t>Protocol</w:t>
      </w:r>
      <w:r>
        <w:t xml:space="preserve"> </w:t>
      </w:r>
      <w:r w:rsidRPr="00D11199">
        <w:rPr>
          <w:b/>
          <w:i/>
        </w:rPr>
        <w:t>2, De-Nitrification for Base Flow</w:t>
      </w:r>
      <w:r>
        <w:t xml:space="preserve"> (pg. 32). </w:t>
      </w:r>
    </w:p>
    <w:p w:rsidR="00D11199" w:rsidRDefault="00D11199" w:rsidP="002F4144">
      <w:pPr>
        <w:pStyle w:val="ListParagraph"/>
        <w:numPr>
          <w:ilvl w:val="0"/>
          <w:numId w:val="2"/>
        </w:numPr>
      </w:pPr>
      <w:r>
        <w:t xml:space="preserve">Projects that aim to reconnect stream channels to their floodplains over a wide range of storm events qualify for </w:t>
      </w:r>
      <w:r w:rsidRPr="00D11199">
        <w:rPr>
          <w:b/>
          <w:i/>
        </w:rPr>
        <w:t>Pro</w:t>
      </w:r>
      <w:r>
        <w:rPr>
          <w:b/>
          <w:i/>
        </w:rPr>
        <w:t xml:space="preserve">tocol 3, Floodplain Reconnection </w:t>
      </w:r>
      <w:r>
        <w:t>(pg.32).</w:t>
      </w:r>
    </w:p>
    <w:p w:rsidR="00D11199" w:rsidRDefault="00D11199" w:rsidP="002F4144">
      <w:pPr>
        <w:pStyle w:val="ListParagraph"/>
        <w:numPr>
          <w:ilvl w:val="0"/>
          <w:numId w:val="2"/>
        </w:numPr>
        <w:rPr>
          <w:ins w:id="2" w:author="mjohnston" w:date="2014-07-14T15:28:00Z"/>
        </w:rPr>
      </w:pPr>
      <w:r>
        <w:t xml:space="preserve">All other existing or non-conforming projects may qualify for the Existing/Non-Conforming default protocol (pg. </w:t>
      </w:r>
      <w:r w:rsidR="00847DF8">
        <w:t>13</w:t>
      </w:r>
      <w:r>
        <w:t xml:space="preserve">). </w:t>
      </w:r>
    </w:p>
    <w:p w:rsidR="00E820BE" w:rsidRDefault="00E820BE" w:rsidP="002F4144">
      <w:pPr>
        <w:pStyle w:val="ListParagraph"/>
        <w:numPr>
          <w:ilvl w:val="0"/>
          <w:numId w:val="2"/>
        </w:numPr>
      </w:pPr>
      <w:ins w:id="3" w:author="mjohnston" w:date="2014-07-14T15:28:00Z">
        <w:r>
          <w:t xml:space="preserve">Only projects </w:t>
        </w:r>
      </w:ins>
      <w:ins w:id="4" w:author="mjohnston" w:date="2014-07-14T15:29:00Z">
        <w:r>
          <w:t xml:space="preserve">along first to third order streams qualify for the reductions described by the Panel report. (Clarification requested by the WTWG on July </w:t>
        </w:r>
      </w:ins>
      <w:ins w:id="5" w:author="mjohnston" w:date="2014-07-14T15:30:00Z">
        <w:r>
          <w:t>9, 2014</w:t>
        </w:r>
      </w:ins>
      <w:ins w:id="6" w:author="mjohnston" w:date="2014-07-14T15:32:00Z">
        <w:r>
          <w:t>.</w:t>
        </w:r>
      </w:ins>
      <w:ins w:id="7" w:author="mjohnston" w:date="2014-07-14T15:30:00Z">
        <w:r>
          <w:t>)</w:t>
        </w:r>
      </w:ins>
    </w:p>
    <w:p w:rsidR="002F4144" w:rsidRPr="00710DD4" w:rsidRDefault="00710DD4" w:rsidP="00126D97">
      <w:pPr>
        <w:rPr>
          <w:b/>
        </w:rPr>
      </w:pPr>
      <w:r w:rsidRPr="00710DD4">
        <w:rPr>
          <w:b/>
        </w:rPr>
        <w:t xml:space="preserve">Q3. Can a single stream restoration project qualify for two or even three of the protocol credits described above? </w:t>
      </w:r>
    </w:p>
    <w:p w:rsidR="00C867B4" w:rsidRDefault="00710DD4" w:rsidP="00126D97">
      <w:r>
        <w:t xml:space="preserve">A3. Yes. The </w:t>
      </w:r>
      <w:r w:rsidR="00C25962">
        <w:t>P</w:t>
      </w:r>
      <w:r>
        <w:t xml:space="preserve">anel recognized that each stream restoration project is unique, and that many projects may contain design features </w:t>
      </w:r>
      <w:r w:rsidR="00C867B4">
        <w:t xml:space="preserve">targeted at reducing nutrients through multiple protocols (pg. 32). </w:t>
      </w:r>
    </w:p>
    <w:p w:rsidR="00710DD4" w:rsidRPr="00C867B4" w:rsidRDefault="00C867B4" w:rsidP="00126D97">
      <w:pPr>
        <w:rPr>
          <w:b/>
        </w:rPr>
      </w:pPr>
      <w:r w:rsidRPr="00C867B4">
        <w:rPr>
          <w:b/>
        </w:rPr>
        <w:t xml:space="preserve">Q4. </w:t>
      </w:r>
      <w:r w:rsidR="00710DD4" w:rsidRPr="00C867B4">
        <w:rPr>
          <w:b/>
        </w:rPr>
        <w:t xml:space="preserve"> </w:t>
      </w:r>
      <w:r w:rsidRPr="00C867B4">
        <w:rPr>
          <w:b/>
        </w:rPr>
        <w:t>What do jurisdictions need to submit to NEIEN in order to qualify for</w:t>
      </w:r>
      <w:r>
        <w:rPr>
          <w:b/>
        </w:rPr>
        <w:t xml:space="preserve"> reductions under</w:t>
      </w:r>
      <w:r w:rsidRPr="00C867B4">
        <w:rPr>
          <w:b/>
        </w:rPr>
        <w:t xml:space="preserve"> the stream restoration protocols</w:t>
      </w:r>
      <w:r>
        <w:rPr>
          <w:b/>
        </w:rPr>
        <w:t xml:space="preserve"> described above</w:t>
      </w:r>
      <w:r w:rsidRPr="00C867B4">
        <w:rPr>
          <w:b/>
        </w:rPr>
        <w:t>?</w:t>
      </w:r>
    </w:p>
    <w:p w:rsidR="003E11F3" w:rsidRDefault="00C867B4" w:rsidP="00126D97">
      <w:r>
        <w:t xml:space="preserve">A4. Jurisdictions need to submit estimated pounds of pollutants reduced through each protocol. </w:t>
      </w:r>
      <w:r w:rsidR="003E11F3">
        <w:t xml:space="preserve">Section 5 of the report describes each protocol in detail and explains what data is required for each project to estimate pollutant reductions. Section 6 of the report provides example calculations for pollutant reduction for each protocol. Please note that while jurisdictions will only report total reductions for each protocol to NEIEN, they will need to collect many more site-specific parameters to calculate load reductions for each project. </w:t>
      </w:r>
    </w:p>
    <w:p w:rsidR="003E11F3" w:rsidRPr="00E27254" w:rsidRDefault="003E11F3" w:rsidP="00126D97">
      <w:r w:rsidRPr="00E27254">
        <w:t xml:space="preserve">Below is a complete list of the parameters that should be submitted to NEIEN for each project. </w:t>
      </w:r>
    </w:p>
    <w:p w:rsidR="006625A2" w:rsidRDefault="00E27254" w:rsidP="00E27254">
      <w:pPr>
        <w:pStyle w:val="ListParagraph"/>
        <w:numPr>
          <w:ilvl w:val="0"/>
          <w:numId w:val="4"/>
        </w:numPr>
      </w:pPr>
      <w:r>
        <w:t>BMP</w:t>
      </w:r>
      <w:r w:rsidR="006625A2" w:rsidRPr="00E27254">
        <w:t xml:space="preserve"> Name: Stream Restoration; Stream Restoration Ag</w:t>
      </w:r>
    </w:p>
    <w:p w:rsidR="00E27254" w:rsidRDefault="00E27254" w:rsidP="00E27254">
      <w:pPr>
        <w:pStyle w:val="ListParagraph"/>
        <w:numPr>
          <w:ilvl w:val="0"/>
          <w:numId w:val="4"/>
        </w:numPr>
      </w:pPr>
      <w:r>
        <w:t>Measurement Name and associated unit amount: Length Restored; Protocol 1 TN; Protocol 1 TP; Protocol 1 TSS; Protocol 2 TN; Protocol 3 TN; Protocol 3 TP; Protocol 3 TSS</w:t>
      </w:r>
    </w:p>
    <w:p w:rsidR="00E27254" w:rsidRPr="00E27254" w:rsidRDefault="00E27254" w:rsidP="00E27254">
      <w:pPr>
        <w:pStyle w:val="ListParagraph"/>
        <w:numPr>
          <w:ilvl w:val="0"/>
          <w:numId w:val="4"/>
        </w:numPr>
      </w:pPr>
      <w:r>
        <w:lastRenderedPageBreak/>
        <w:t xml:space="preserve">Land Use: Approved NEIEN land uses – The default land use group for Stream Restoration will be UrbanWithCss while the default land use group for stream restoration ag will be Ag. </w:t>
      </w:r>
    </w:p>
    <w:p w:rsidR="006625A2" w:rsidRPr="00E27254" w:rsidRDefault="006625A2" w:rsidP="00E27254">
      <w:pPr>
        <w:pStyle w:val="ListParagraph"/>
        <w:numPr>
          <w:ilvl w:val="0"/>
          <w:numId w:val="4"/>
        </w:numPr>
        <w:rPr>
          <w:rFonts w:cs="Times New Roman"/>
        </w:rPr>
      </w:pPr>
      <w:r w:rsidRPr="00E27254">
        <w:rPr>
          <w:rFonts w:cs="Times New Roman"/>
        </w:rPr>
        <w:t>Location: Approved NEIEN geographies: County; County (CBWS Only); Hydrologic Unit Code (HUC12, HUC10, HUC8, HUC6, HUC4), State (CBWS Only)</w:t>
      </w:r>
    </w:p>
    <w:p w:rsidR="006625A2" w:rsidRDefault="006625A2" w:rsidP="00126D97">
      <w:pPr>
        <w:pStyle w:val="ListParagraph"/>
        <w:numPr>
          <w:ilvl w:val="0"/>
          <w:numId w:val="4"/>
        </w:numPr>
      </w:pPr>
      <w:r w:rsidRPr="00E27254">
        <w:t>Date of Implemen</w:t>
      </w:r>
      <w:r w:rsidR="00E27254">
        <w:t>tation: year the project was completed</w:t>
      </w:r>
    </w:p>
    <w:p w:rsidR="006625A2" w:rsidRPr="006625A2" w:rsidRDefault="006625A2" w:rsidP="00126D97">
      <w:pPr>
        <w:rPr>
          <w:b/>
        </w:rPr>
      </w:pPr>
      <w:r w:rsidRPr="006625A2">
        <w:rPr>
          <w:b/>
        </w:rPr>
        <w:t xml:space="preserve">Q5. What do jurisdictions need to submit to NEIEN in order to qualify for reductions under the Non-Conforming Protocol? </w:t>
      </w:r>
    </w:p>
    <w:p w:rsidR="00B6546E" w:rsidRDefault="006625A2">
      <w:r>
        <w:t xml:space="preserve">A5. Jurisdictions need to report </w:t>
      </w:r>
      <w:r w:rsidR="00507703">
        <w:t>the BMP Name (Stream Restoration or Stream Restoration Ag) and the L</w:t>
      </w:r>
      <w:r w:rsidR="00E27254">
        <w:t xml:space="preserve">ength </w:t>
      </w:r>
      <w:r w:rsidR="00507703">
        <w:t>R</w:t>
      </w:r>
      <w:r w:rsidR="00E27254">
        <w:t>estored or other existing length measurement names within NEIEN</w:t>
      </w:r>
      <w:r w:rsidR="00507703">
        <w:t xml:space="preserve"> to qualify for the non-conforming, default reductions. If jurisdictions wish to qualify for the site-specific reductions, they must also submit the pounds reduced by each protocol.  </w:t>
      </w:r>
      <w:r w:rsidR="00391FBA">
        <w:t xml:space="preserve"> </w:t>
      </w:r>
    </w:p>
    <w:p w:rsidR="00E27254" w:rsidRPr="00F15E29" w:rsidRDefault="00F15E29" w:rsidP="00126D97">
      <w:pPr>
        <w:rPr>
          <w:b/>
        </w:rPr>
      </w:pPr>
      <w:r w:rsidRPr="00F15E29">
        <w:rPr>
          <w:b/>
        </w:rPr>
        <w:t xml:space="preserve">Q6. How will the modeling tools estimate the actual load reductions from each stream restoration project? </w:t>
      </w:r>
    </w:p>
    <w:p w:rsidR="00F15E29" w:rsidRDefault="00F15E29" w:rsidP="00126D97">
      <w:r>
        <w:t xml:space="preserve">A6. </w:t>
      </w:r>
      <w:r w:rsidR="00847DF8">
        <w:t xml:space="preserve">Stream restoration practices treat runoff that has already filtered through upstream BMPs. The model mimics this upland treatment by simulating stream restoration practices at a watershed outlet. </w:t>
      </w:r>
      <w:r>
        <w:t xml:space="preserve">The pounds reduced for each pollutant will be added together and applied as a reduction at the watershed outlet for each model segment. The model simulates further reductions to nutrients between the watershed outlet and the Chesapeake Bay. </w:t>
      </w:r>
    </w:p>
    <w:p w:rsidR="00391FBA" w:rsidDel="00E820BE" w:rsidRDefault="00E820BE" w:rsidP="00126D97">
      <w:pPr>
        <w:rPr>
          <w:del w:id="8" w:author="mjohnston" w:date="2014-07-14T15:30:00Z"/>
        </w:rPr>
      </w:pPr>
      <w:ins w:id="9" w:author="mjohnston" w:date="2014-07-14T15:30:00Z">
        <w:r>
          <w:t>No other existing BMPs account for the upstream treatment of nutrients by other practices. Likewise, jurisdictions will NOT need to account for the effect of upstream BMPs on stream restoration projects.</w:t>
        </w:r>
      </w:ins>
      <w:ins w:id="10" w:author="mjohnston" w:date="2014-07-14T15:32:00Z">
        <w:r>
          <w:t xml:space="preserve"> (Clarification requested by New York following July 9, 2014 WTWG meeting.)</w:t>
        </w:r>
      </w:ins>
      <w:ins w:id="11" w:author="mjohnston" w:date="2014-07-14T15:30:00Z">
        <w:r>
          <w:t xml:space="preserve"> </w:t>
        </w:r>
      </w:ins>
      <w:del w:id="12" w:author="mjohnston" w:date="2014-07-14T15:32:00Z">
        <w:r w:rsidR="002F72D0" w:rsidDel="00E820BE">
          <w:delText xml:space="preserve">Protocol 3 is the only protocol that uses upstream loadings to account for load reductions. The hydrologic models that are used to estimate runoff for this protocol should account for the runoff reduction associated with several types of upland BMPs. Therefore, the protocol already accounts </w:delText>
        </w:r>
        <w:bookmarkStart w:id="13" w:name="_GoBack"/>
        <w:bookmarkEnd w:id="13"/>
        <w:r w:rsidR="00F443C3" w:rsidDel="00E820BE">
          <w:delText>for the</w:delText>
        </w:r>
        <w:r w:rsidR="002F72D0" w:rsidDel="00E820BE">
          <w:delText xml:space="preserve"> “treatment train” effects expected from upstream </w:delText>
        </w:r>
        <w:r w:rsidR="006C2250" w:rsidDel="00E820BE">
          <w:delText xml:space="preserve">runoff reduction </w:delText>
        </w:r>
        <w:r w:rsidR="002F72D0" w:rsidDel="00E820BE">
          <w:delText xml:space="preserve">practices. However, jurisdictions will have to account for “non-runoff reduction” </w:delText>
        </w:r>
        <w:r w:rsidR="00507703" w:rsidDel="00E820BE">
          <w:delText xml:space="preserve">practices </w:delText>
        </w:r>
        <w:r w:rsidR="002F72D0" w:rsidDel="00E820BE">
          <w:delText xml:space="preserve">if they reduce the upstream load appreciably </w:delText>
        </w:r>
        <w:r w:rsidR="00391FBA" w:rsidDel="00E820BE">
          <w:delText xml:space="preserve">when estimating reductions for Protocol 3. Please see Section 5 of the expert panel report for a detailed description of Protocol 3 (pg. 39-43). </w:delText>
        </w:r>
      </w:del>
    </w:p>
    <w:p w:rsidR="004F1A32" w:rsidRDefault="004F1A32" w:rsidP="00126D97">
      <w:pPr>
        <w:rPr>
          <w:b/>
        </w:rPr>
      </w:pPr>
      <w:r>
        <w:rPr>
          <w:b/>
        </w:rPr>
        <w:t xml:space="preserve">Q7. Are the stream restoration practices cumulative or annual BMPs? </w:t>
      </w:r>
    </w:p>
    <w:p w:rsidR="004F1A32" w:rsidRPr="004F1A32" w:rsidRDefault="00A56263" w:rsidP="00126D97">
      <w:r w:rsidRPr="00A56263">
        <w:t xml:space="preserve">A7. The stream restoration practices are cumulative BMPs. This means that jurisdictions should submit all parameters to NEIEN only in the year the practice is implemented. </w:t>
      </w:r>
    </w:p>
    <w:p w:rsidR="00801AE6" w:rsidRPr="00801AE6" w:rsidRDefault="00801AE6" w:rsidP="00126D97">
      <w:pPr>
        <w:rPr>
          <w:b/>
        </w:rPr>
      </w:pPr>
      <w:r w:rsidRPr="00801AE6">
        <w:rPr>
          <w:b/>
        </w:rPr>
        <w:t xml:space="preserve">Q7. How will the additional parameters needed to calculate the reductions from stream restoration be used by CBPO Staff? </w:t>
      </w:r>
    </w:p>
    <w:p w:rsidR="00801AE6" w:rsidRDefault="00801AE6" w:rsidP="00126D97">
      <w:r>
        <w:t xml:space="preserve">A7.  These additional parameters will not be submitted to NEIEN, and will not be used to calculate load reductions. However, CBPO Staff will compare reductions for each new project to reductions described </w:t>
      </w:r>
      <w:r>
        <w:lastRenderedPageBreak/>
        <w:t xml:space="preserve">under the interim rate. CBPO Staff may request additional parameters for the project on a case-by-case basis if the reductions vary significantly from reductions described under the interim rate. </w:t>
      </w:r>
    </w:p>
    <w:p w:rsidR="00801AE6" w:rsidRPr="00801AE6" w:rsidRDefault="00801AE6" w:rsidP="00801AE6">
      <w:pPr>
        <w:rPr>
          <w:b/>
        </w:rPr>
      </w:pPr>
      <w:r>
        <w:rPr>
          <w:b/>
        </w:rPr>
        <w:t>Q8</w:t>
      </w:r>
      <w:r w:rsidRPr="00801AE6">
        <w:rPr>
          <w:b/>
        </w:rPr>
        <w:t xml:space="preserve">. Do Shoreline Erosion Control practices still qualify for stream restoration credit? </w:t>
      </w:r>
    </w:p>
    <w:p w:rsidR="00801AE6" w:rsidRDefault="00801AE6" w:rsidP="00801AE6">
      <w:r>
        <w:t xml:space="preserve">A8. No. To date, no jurisdiction has submitted shoreline erosion control practices, and all new shoreline erosion control practices will be simulated using protocols under development by the Shoreline Management expert panel. </w:t>
      </w:r>
    </w:p>
    <w:p w:rsidR="00A01118" w:rsidRPr="00A01118" w:rsidRDefault="00A01118" w:rsidP="00801AE6">
      <w:pPr>
        <w:rPr>
          <w:b/>
        </w:rPr>
      </w:pPr>
      <w:r w:rsidRPr="00A01118">
        <w:rPr>
          <w:b/>
        </w:rPr>
        <w:t xml:space="preserve">Q9. Did the </w:t>
      </w:r>
      <w:r w:rsidR="00205688">
        <w:rPr>
          <w:b/>
        </w:rPr>
        <w:t>E</w:t>
      </w:r>
      <w:r w:rsidRPr="00A01118">
        <w:rPr>
          <w:b/>
        </w:rPr>
        <w:t xml:space="preserve">xpert </w:t>
      </w:r>
      <w:r w:rsidR="00205688">
        <w:rPr>
          <w:b/>
        </w:rPr>
        <w:t>P</w:t>
      </w:r>
      <w:r w:rsidRPr="00A01118">
        <w:rPr>
          <w:b/>
        </w:rPr>
        <w:t xml:space="preserve">anel recommend a credit for Dry Channel Regenerative Stormwater Conveyance </w:t>
      </w:r>
      <w:r>
        <w:rPr>
          <w:b/>
        </w:rPr>
        <w:t xml:space="preserve">(RSC) </w:t>
      </w:r>
      <w:r w:rsidRPr="00A01118">
        <w:rPr>
          <w:b/>
        </w:rPr>
        <w:t xml:space="preserve">Retrofits? </w:t>
      </w:r>
    </w:p>
    <w:p w:rsidR="00A01118" w:rsidRDefault="00A01118" w:rsidP="00801AE6">
      <w:r>
        <w:t xml:space="preserve">A9. Yes. The </w:t>
      </w:r>
      <w:r w:rsidR="00205688">
        <w:t>E</w:t>
      </w:r>
      <w:r>
        <w:t xml:space="preserve">xpert </w:t>
      </w:r>
      <w:r w:rsidR="00205688">
        <w:t>P</w:t>
      </w:r>
      <w:r>
        <w:t xml:space="preserve">anel recommended that RSC practices be submitted and credited using the protocols described by the Stormwater Performance Standards and Retrofits </w:t>
      </w:r>
      <w:r w:rsidR="00205688">
        <w:t>E</w:t>
      </w:r>
      <w:r>
        <w:t xml:space="preserve">xpert </w:t>
      </w:r>
      <w:r w:rsidR="00205688">
        <w:t>P</w:t>
      </w:r>
      <w:r>
        <w:t xml:space="preserve">anel. </w:t>
      </w:r>
    </w:p>
    <w:sectPr w:rsidR="00A01118" w:rsidSect="00F12DAD">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CAAE8C" w15:done="0"/>
  <w15:commentEx w15:paraId="539701EE" w15:done="0"/>
  <w15:commentEx w15:paraId="28CD66B3"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60608"/>
    <w:multiLevelType w:val="hybridMultilevel"/>
    <w:tmpl w:val="51688200"/>
    <w:lvl w:ilvl="0" w:tplc="DD4C5EF0">
      <w:start w:val="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864890"/>
    <w:multiLevelType w:val="hybridMultilevel"/>
    <w:tmpl w:val="061A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BF07C2"/>
    <w:multiLevelType w:val="hybridMultilevel"/>
    <w:tmpl w:val="B9AA26E0"/>
    <w:lvl w:ilvl="0" w:tplc="DD4C5EF0">
      <w:start w:val="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FF6DA9"/>
    <w:multiLevelType w:val="hybridMultilevel"/>
    <w:tmpl w:val="B32EA0BC"/>
    <w:lvl w:ilvl="0" w:tplc="DD4C5EF0">
      <w:start w:val="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ll Stack">
    <w15:presenceInfo w15:providerId="AD" w15:userId="S-1-5-21-3649316847-212974540-105649154-126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compat/>
  <w:rsids>
    <w:rsidRoot w:val="00BD2F82"/>
    <w:rsid w:val="00112AAF"/>
    <w:rsid w:val="00126D97"/>
    <w:rsid w:val="00205688"/>
    <w:rsid w:val="002F4144"/>
    <w:rsid w:val="002F72D0"/>
    <w:rsid w:val="002F74BA"/>
    <w:rsid w:val="00313458"/>
    <w:rsid w:val="00391FBA"/>
    <w:rsid w:val="003D73B3"/>
    <w:rsid w:val="003E11F3"/>
    <w:rsid w:val="004950B3"/>
    <w:rsid w:val="004C2468"/>
    <w:rsid w:val="004F1A32"/>
    <w:rsid w:val="00507703"/>
    <w:rsid w:val="00617385"/>
    <w:rsid w:val="006625A2"/>
    <w:rsid w:val="006C2250"/>
    <w:rsid w:val="00710DD4"/>
    <w:rsid w:val="007A29D7"/>
    <w:rsid w:val="007E1BC4"/>
    <w:rsid w:val="00801AE6"/>
    <w:rsid w:val="00847DF8"/>
    <w:rsid w:val="00884EA6"/>
    <w:rsid w:val="008E2DD1"/>
    <w:rsid w:val="00901939"/>
    <w:rsid w:val="00931B8F"/>
    <w:rsid w:val="009469C3"/>
    <w:rsid w:val="009826D3"/>
    <w:rsid w:val="009A40C9"/>
    <w:rsid w:val="009A742D"/>
    <w:rsid w:val="00A01118"/>
    <w:rsid w:val="00A12263"/>
    <w:rsid w:val="00A56263"/>
    <w:rsid w:val="00A63ABB"/>
    <w:rsid w:val="00B504FB"/>
    <w:rsid w:val="00B6546E"/>
    <w:rsid w:val="00BB126F"/>
    <w:rsid w:val="00BD2F82"/>
    <w:rsid w:val="00C25962"/>
    <w:rsid w:val="00C31047"/>
    <w:rsid w:val="00C414B5"/>
    <w:rsid w:val="00C65D87"/>
    <w:rsid w:val="00C737E3"/>
    <w:rsid w:val="00C853A7"/>
    <w:rsid w:val="00C867B4"/>
    <w:rsid w:val="00C94F25"/>
    <w:rsid w:val="00CA73D3"/>
    <w:rsid w:val="00D11199"/>
    <w:rsid w:val="00D14879"/>
    <w:rsid w:val="00DC48AE"/>
    <w:rsid w:val="00E27254"/>
    <w:rsid w:val="00E35F39"/>
    <w:rsid w:val="00E820BE"/>
    <w:rsid w:val="00EE2BFD"/>
    <w:rsid w:val="00F12DAD"/>
    <w:rsid w:val="00F15E29"/>
    <w:rsid w:val="00F443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F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5F39"/>
    <w:pPr>
      <w:ind w:left="720"/>
      <w:contextualSpacing/>
    </w:pPr>
  </w:style>
  <w:style w:type="paragraph" w:styleId="BalloonText">
    <w:name w:val="Balloon Text"/>
    <w:basedOn w:val="Normal"/>
    <w:link w:val="BalloonTextChar"/>
    <w:uiPriority w:val="99"/>
    <w:semiHidden/>
    <w:unhideWhenUsed/>
    <w:rsid w:val="00C310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1047"/>
    <w:rPr>
      <w:rFonts w:ascii="Segoe UI" w:hAnsi="Segoe UI" w:cs="Segoe UI"/>
      <w:sz w:val="18"/>
      <w:szCs w:val="18"/>
    </w:rPr>
  </w:style>
  <w:style w:type="character" w:styleId="CommentReference">
    <w:name w:val="annotation reference"/>
    <w:basedOn w:val="DefaultParagraphFont"/>
    <w:uiPriority w:val="99"/>
    <w:semiHidden/>
    <w:unhideWhenUsed/>
    <w:rsid w:val="00C31047"/>
    <w:rPr>
      <w:sz w:val="16"/>
      <w:szCs w:val="16"/>
    </w:rPr>
  </w:style>
  <w:style w:type="paragraph" w:styleId="CommentText">
    <w:name w:val="annotation text"/>
    <w:basedOn w:val="Normal"/>
    <w:link w:val="CommentTextChar"/>
    <w:uiPriority w:val="99"/>
    <w:semiHidden/>
    <w:unhideWhenUsed/>
    <w:rsid w:val="00C31047"/>
    <w:pPr>
      <w:spacing w:line="240" w:lineRule="auto"/>
    </w:pPr>
    <w:rPr>
      <w:sz w:val="20"/>
      <w:szCs w:val="20"/>
    </w:rPr>
  </w:style>
  <w:style w:type="character" w:customStyle="1" w:styleId="CommentTextChar">
    <w:name w:val="Comment Text Char"/>
    <w:basedOn w:val="DefaultParagraphFont"/>
    <w:link w:val="CommentText"/>
    <w:uiPriority w:val="99"/>
    <w:semiHidden/>
    <w:rsid w:val="00C31047"/>
    <w:rPr>
      <w:sz w:val="20"/>
      <w:szCs w:val="20"/>
    </w:rPr>
  </w:style>
  <w:style w:type="paragraph" w:styleId="CommentSubject">
    <w:name w:val="annotation subject"/>
    <w:basedOn w:val="CommentText"/>
    <w:next w:val="CommentText"/>
    <w:link w:val="CommentSubjectChar"/>
    <w:uiPriority w:val="99"/>
    <w:semiHidden/>
    <w:unhideWhenUsed/>
    <w:rsid w:val="00C31047"/>
    <w:rPr>
      <w:b/>
      <w:bCs/>
    </w:rPr>
  </w:style>
  <w:style w:type="character" w:customStyle="1" w:styleId="CommentSubjectChar">
    <w:name w:val="Comment Subject Char"/>
    <w:basedOn w:val="CommentTextChar"/>
    <w:link w:val="CommentSubject"/>
    <w:uiPriority w:val="99"/>
    <w:semiHidden/>
    <w:rsid w:val="00C31047"/>
    <w:rPr>
      <w:b/>
      <w:bCs/>
      <w:sz w:val="20"/>
      <w:szCs w:val="20"/>
    </w:rPr>
  </w:style>
</w:styles>
</file>

<file path=word/webSettings.xml><?xml version="1.0" encoding="utf-8"?>
<w:webSettings xmlns:r="http://schemas.openxmlformats.org/officeDocument/2006/relationships" xmlns:w="http://schemas.openxmlformats.org/wordprocessingml/2006/main">
  <w:divs>
    <w:div w:id="88730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1D57D0B480D040AE92B99964BA985E" ma:contentTypeVersion="1" ma:contentTypeDescription="Create a new document." ma:contentTypeScope="" ma:versionID="3a63219d8aafcc744547dafe4a476500">
  <xsd:schema xmlns:xsd="http://www.w3.org/2001/XMLSchema" xmlns:xs="http://www.w3.org/2001/XMLSchema" xmlns:p="http://schemas.microsoft.com/office/2006/metadata/properties" xmlns:ns2="61ea441e-408f-4c04-8adb-e628fdc370c0" targetNamespace="http://schemas.microsoft.com/office/2006/metadata/properties" ma:root="true" ma:fieldsID="1a497bd288a7d6989ab28539e37eea91" ns2:_="">
    <xsd:import namespace="61ea441e-408f-4c04-8adb-e628fdc370c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a441e-408f-4c04-8adb-e628fdc370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793662-6EEF-417E-9E3D-18CAA9DE73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181BE5-DC50-4BDF-A0B8-5BB1D932D796}">
  <ds:schemaRefs>
    <ds:schemaRef ds:uri="http://schemas.microsoft.com/sharepoint/v3/contenttype/forms"/>
  </ds:schemaRefs>
</ds:datastoreItem>
</file>

<file path=customXml/itemProps3.xml><?xml version="1.0" encoding="utf-8"?>
<ds:datastoreItem xmlns:ds="http://schemas.openxmlformats.org/officeDocument/2006/customXml" ds:itemID="{DFA87B60-06E7-49E1-AF3C-916C9EFAC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a441e-408f-4c04-8adb-e628fdc37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1378</Words>
  <Characters>7855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9215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mjohnston</dc:creator>
  <cp:lastModifiedBy>mjohnston</cp:lastModifiedBy>
  <cp:revision>3</cp:revision>
  <cp:lastPrinted>2014-07-03T17:02:00Z</cp:lastPrinted>
  <dcterms:created xsi:type="dcterms:W3CDTF">2014-07-14T19:34:00Z</dcterms:created>
  <dcterms:modified xsi:type="dcterms:W3CDTF">2014-07-16T15:10:00Z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0x010100331D57D0B480D040AE92B99964BA985E</vt:lpwstr>
  </property>
</Properties>
</file>