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DA1B6" w14:textId="421E405A" w:rsidR="00E377CE" w:rsidRPr="00DA5897" w:rsidRDefault="005342E0" w:rsidP="00E377CE">
      <w:pPr>
        <w:tabs>
          <w:tab w:val="left" w:pos="2790"/>
        </w:tabs>
        <w:spacing w:after="0" w:line="240" w:lineRule="auto"/>
        <w:jc w:val="center"/>
        <w:rPr>
          <w:rFonts w:ascii="Georgia" w:eastAsia="Calibri" w:hAnsi="Georgia" w:cs="Times New Roman"/>
          <w:sz w:val="28"/>
          <w:szCs w:val="28"/>
        </w:rPr>
      </w:pPr>
      <w:r>
        <w:rPr>
          <w:rFonts w:ascii="Georgia" w:eastAsia="Calibri" w:hAnsi="Georgia" w:cs="Times New Roman"/>
          <w:sz w:val="28"/>
          <w:szCs w:val="28"/>
        </w:rPr>
        <w:t xml:space="preserve">Technical </w:t>
      </w:r>
      <w:r w:rsidR="00E377CE">
        <w:rPr>
          <w:rFonts w:ascii="Georgia" w:eastAsia="Calibri" w:hAnsi="Georgia" w:cs="Times New Roman"/>
          <w:sz w:val="28"/>
          <w:szCs w:val="28"/>
        </w:rPr>
        <w:t xml:space="preserve">Appendix </w:t>
      </w:r>
    </w:p>
    <w:p w14:paraId="79119DED" w14:textId="2738AA36" w:rsidR="00E377CE" w:rsidRPr="00DA5897" w:rsidRDefault="00E377CE" w:rsidP="00E377CE">
      <w:pPr>
        <w:tabs>
          <w:tab w:val="left" w:pos="2790"/>
        </w:tabs>
        <w:spacing w:after="0" w:line="240" w:lineRule="auto"/>
        <w:jc w:val="center"/>
        <w:rPr>
          <w:rFonts w:ascii="Georgia" w:eastAsia="Calibri" w:hAnsi="Georgia" w:cs="Times New Roman"/>
          <w:sz w:val="28"/>
          <w:szCs w:val="28"/>
        </w:rPr>
      </w:pPr>
      <w:r w:rsidRPr="00DA5897">
        <w:rPr>
          <w:rFonts w:ascii="Georgia" w:eastAsia="Calibri" w:hAnsi="Georgia" w:cs="Times New Roman"/>
          <w:sz w:val="28"/>
          <w:szCs w:val="28"/>
        </w:rPr>
        <w:t xml:space="preserve">Technical Requirements </w:t>
      </w:r>
      <w:r>
        <w:rPr>
          <w:rFonts w:ascii="Georgia" w:eastAsia="Calibri" w:hAnsi="Georgia" w:cs="Times New Roman"/>
          <w:sz w:val="28"/>
          <w:szCs w:val="28"/>
        </w:rPr>
        <w:t xml:space="preserve">for Entering </w:t>
      </w:r>
      <w:r w:rsidR="005342E0">
        <w:rPr>
          <w:rFonts w:ascii="Georgia" w:eastAsia="Calibri" w:hAnsi="Georgia" w:cs="Times New Roman"/>
          <w:sz w:val="28"/>
          <w:szCs w:val="28"/>
        </w:rPr>
        <w:t xml:space="preserve">Forest Harvesting BMPs </w:t>
      </w:r>
      <w:r w:rsidRPr="00DA5897">
        <w:rPr>
          <w:rFonts w:ascii="Georgia" w:eastAsia="Calibri" w:hAnsi="Georgia" w:cs="Times New Roman"/>
          <w:sz w:val="28"/>
          <w:szCs w:val="28"/>
        </w:rPr>
        <w:t>in</w:t>
      </w:r>
      <w:r>
        <w:rPr>
          <w:rFonts w:ascii="Georgia" w:eastAsia="Calibri" w:hAnsi="Georgia" w:cs="Times New Roman"/>
          <w:sz w:val="28"/>
          <w:szCs w:val="28"/>
        </w:rPr>
        <w:t>to</w:t>
      </w:r>
      <w:r w:rsidRPr="00DA5897">
        <w:rPr>
          <w:rFonts w:ascii="Georgia" w:eastAsia="Calibri" w:hAnsi="Georgia" w:cs="Times New Roman"/>
          <w:sz w:val="28"/>
          <w:szCs w:val="28"/>
        </w:rPr>
        <w:t xml:space="preserve"> </w:t>
      </w:r>
      <w:r>
        <w:rPr>
          <w:rFonts w:ascii="Georgia" w:eastAsia="Calibri" w:hAnsi="Georgia" w:cs="Times New Roman"/>
          <w:sz w:val="28"/>
          <w:szCs w:val="28"/>
        </w:rPr>
        <w:t>CAST</w:t>
      </w:r>
      <w:r w:rsidRPr="00DA5897">
        <w:rPr>
          <w:rFonts w:ascii="Georgia" w:eastAsia="Calibri" w:hAnsi="Georgia" w:cs="Times New Roman"/>
          <w:sz w:val="28"/>
          <w:szCs w:val="28"/>
        </w:rPr>
        <w:t xml:space="preserve"> and the Chesapeake Bay Watershed Model </w:t>
      </w:r>
    </w:p>
    <w:p w14:paraId="33E492FF" w14:textId="77777777" w:rsidR="00E377CE" w:rsidRPr="00DA5897" w:rsidRDefault="00E377CE" w:rsidP="00E377CE">
      <w:pPr>
        <w:tabs>
          <w:tab w:val="left" w:pos="2790"/>
        </w:tabs>
        <w:spacing w:after="0" w:line="240" w:lineRule="auto"/>
        <w:jc w:val="center"/>
        <w:rPr>
          <w:rFonts w:ascii="Georgia" w:eastAsia="Calibri" w:hAnsi="Georgia" w:cs="Times New Roman"/>
          <w:sz w:val="28"/>
          <w:szCs w:val="28"/>
        </w:rPr>
      </w:pPr>
    </w:p>
    <w:p w14:paraId="62E80AE4" w14:textId="5EA48F9A" w:rsidR="00E377CE" w:rsidRPr="00DA5897" w:rsidRDefault="00E377CE" w:rsidP="00E377CE">
      <w:pPr>
        <w:tabs>
          <w:tab w:val="left" w:pos="2790"/>
        </w:tabs>
        <w:spacing w:after="0" w:line="240" w:lineRule="auto"/>
        <w:jc w:val="center"/>
        <w:rPr>
          <w:rFonts w:ascii="Georgia" w:eastAsia="Calibri" w:hAnsi="Georgia" w:cs="Times New Roman"/>
          <w:b/>
        </w:rPr>
      </w:pPr>
      <w:r w:rsidRPr="00DA5897">
        <w:rPr>
          <w:rFonts w:ascii="Georgia" w:eastAsia="Calibri" w:hAnsi="Georgia" w:cs="Times New Roman"/>
          <w:b/>
        </w:rPr>
        <w:t>Presented to the WTWG</w:t>
      </w:r>
      <w:r w:rsidR="00C16D84">
        <w:rPr>
          <w:rFonts w:ascii="Georgia" w:eastAsia="Calibri" w:hAnsi="Georgia" w:cs="Times New Roman"/>
          <w:b/>
        </w:rPr>
        <w:t xml:space="preserve"> December 5</w:t>
      </w:r>
      <w:r w:rsidR="00C16D84" w:rsidRPr="00C16D84">
        <w:rPr>
          <w:rFonts w:ascii="Georgia" w:eastAsia="Calibri" w:hAnsi="Georgia" w:cs="Times New Roman"/>
          <w:b/>
          <w:vertAlign w:val="superscript"/>
        </w:rPr>
        <w:t>th</w:t>
      </w:r>
      <w:r w:rsidR="00C16D84">
        <w:rPr>
          <w:rFonts w:ascii="Georgia" w:eastAsia="Calibri" w:hAnsi="Georgia" w:cs="Times New Roman"/>
          <w:b/>
        </w:rPr>
        <w:t>, 2024</w:t>
      </w:r>
    </w:p>
    <w:p w14:paraId="7AF6A6E3" w14:textId="77777777" w:rsidR="00E377CE" w:rsidRPr="00DA5897" w:rsidRDefault="00E377CE" w:rsidP="00E377CE">
      <w:pPr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Georgia" w:eastAsia="Calibri" w:hAnsi="Georgia" w:cs="Garamond-Bold"/>
          <w:b/>
          <w:bCs/>
          <w:sz w:val="24"/>
          <w:szCs w:val="24"/>
        </w:rPr>
      </w:pPr>
    </w:p>
    <w:p w14:paraId="636D5F67" w14:textId="03CE33BB" w:rsidR="00E377CE" w:rsidRPr="00DA5897" w:rsidRDefault="00E377CE" w:rsidP="00E377CE">
      <w:pPr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Georgia" w:eastAsia="Calibri" w:hAnsi="Georgia" w:cs="Garamond"/>
          <w:sz w:val="24"/>
          <w:szCs w:val="24"/>
        </w:rPr>
      </w:pPr>
      <w:r w:rsidRPr="00DA5897">
        <w:rPr>
          <w:rFonts w:ascii="Georgia" w:eastAsia="Calibri" w:hAnsi="Georgia" w:cs="Garamond-Bold"/>
          <w:b/>
          <w:bCs/>
          <w:sz w:val="24"/>
          <w:szCs w:val="24"/>
        </w:rPr>
        <w:t xml:space="preserve">Background: </w:t>
      </w:r>
      <w:r w:rsidRPr="00DA5897">
        <w:rPr>
          <w:rFonts w:ascii="Georgia" w:eastAsia="Calibri" w:hAnsi="Georgia" w:cs="Garamond"/>
          <w:sz w:val="24"/>
          <w:szCs w:val="24"/>
        </w:rPr>
        <w:t xml:space="preserve">In accordance with the </w:t>
      </w:r>
      <w:r w:rsidRPr="00DA5897">
        <w:rPr>
          <w:rFonts w:ascii="Georgia" w:eastAsia="Calibri" w:hAnsi="Georgia" w:cs="Garamond"/>
          <w:i/>
          <w:iCs/>
          <w:sz w:val="24"/>
          <w:szCs w:val="24"/>
        </w:rPr>
        <w:t xml:space="preserve">Protocol for the Development, Review, and Approval of Loading and Effectiveness Estimates for Nutrient and Sediment Controls in the Chesapeake Bay Watershed Model </w:t>
      </w:r>
      <w:r w:rsidRPr="00DA5897">
        <w:rPr>
          <w:rFonts w:ascii="Georgia" w:eastAsia="Calibri" w:hAnsi="Georgia" w:cs="Garamond"/>
          <w:iCs/>
          <w:sz w:val="24"/>
          <w:szCs w:val="24"/>
        </w:rPr>
        <w:t>(WQGIT, 20</w:t>
      </w:r>
      <w:r>
        <w:rPr>
          <w:rFonts w:ascii="Georgia" w:eastAsia="Calibri" w:hAnsi="Georgia" w:cs="Garamond"/>
          <w:iCs/>
          <w:sz w:val="24"/>
          <w:szCs w:val="24"/>
        </w:rPr>
        <w:t>22</w:t>
      </w:r>
      <w:r w:rsidRPr="00DA5897">
        <w:rPr>
          <w:rFonts w:ascii="Georgia" w:eastAsia="Calibri" w:hAnsi="Georgia" w:cs="Garamond"/>
          <w:iCs/>
          <w:sz w:val="24"/>
          <w:szCs w:val="24"/>
        </w:rPr>
        <w:t xml:space="preserve">) </w:t>
      </w:r>
      <w:r w:rsidRPr="00DA5897">
        <w:rPr>
          <w:rFonts w:ascii="Georgia" w:eastAsia="Calibri" w:hAnsi="Georgia" w:cs="Garamond"/>
          <w:sz w:val="24"/>
          <w:szCs w:val="24"/>
        </w:rPr>
        <w:t xml:space="preserve">each </w:t>
      </w:r>
      <w:r>
        <w:rPr>
          <w:rFonts w:ascii="Georgia" w:eastAsia="Calibri" w:hAnsi="Georgia" w:cs="Garamond"/>
          <w:sz w:val="24"/>
          <w:szCs w:val="24"/>
        </w:rPr>
        <w:t xml:space="preserve">new </w:t>
      </w:r>
      <w:r w:rsidR="00777A5C">
        <w:rPr>
          <w:rFonts w:ascii="Georgia" w:eastAsia="Calibri" w:hAnsi="Georgia" w:cs="Garamond"/>
          <w:sz w:val="24"/>
          <w:szCs w:val="24"/>
        </w:rPr>
        <w:t xml:space="preserve">or modified </w:t>
      </w:r>
      <w:r>
        <w:rPr>
          <w:rFonts w:ascii="Georgia" w:eastAsia="Calibri" w:hAnsi="Georgia" w:cs="Garamond"/>
          <w:sz w:val="24"/>
          <w:szCs w:val="24"/>
        </w:rPr>
        <w:t>BMP must have a technical appendix developed with</w:t>
      </w:r>
      <w:r w:rsidRPr="00DA5897">
        <w:rPr>
          <w:rFonts w:ascii="Georgia" w:eastAsia="Calibri" w:hAnsi="Georgia" w:cs="Garamond"/>
          <w:sz w:val="24"/>
          <w:szCs w:val="24"/>
        </w:rPr>
        <w:t xml:space="preserve"> CBPO staff and </w:t>
      </w:r>
      <w:r>
        <w:rPr>
          <w:rFonts w:ascii="Georgia" w:eastAsia="Calibri" w:hAnsi="Georgia" w:cs="Garamond"/>
          <w:sz w:val="24"/>
          <w:szCs w:val="24"/>
        </w:rPr>
        <w:t xml:space="preserve">approved by </w:t>
      </w:r>
      <w:r w:rsidRPr="00DA5897">
        <w:rPr>
          <w:rFonts w:ascii="Georgia" w:eastAsia="Calibri" w:hAnsi="Georgia" w:cs="Garamond"/>
          <w:sz w:val="24"/>
          <w:szCs w:val="24"/>
        </w:rPr>
        <w:t xml:space="preserve">the Watershed Technical Workgroup (WTWG). </w:t>
      </w:r>
    </w:p>
    <w:p w14:paraId="75F1E5E1" w14:textId="77777777" w:rsidR="00E377CE" w:rsidRPr="00DA5897" w:rsidRDefault="00E377CE" w:rsidP="00E377CE">
      <w:pPr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Georgia" w:eastAsia="Calibri" w:hAnsi="Georgia" w:cs="Garamond"/>
          <w:sz w:val="24"/>
          <w:szCs w:val="24"/>
        </w:rPr>
      </w:pPr>
    </w:p>
    <w:p w14:paraId="5C0CE56B" w14:textId="3942A71E" w:rsidR="00E377CE" w:rsidRPr="00DA5897" w:rsidRDefault="00E377CE" w:rsidP="00E377CE">
      <w:pPr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Georgia" w:eastAsia="Calibri" w:hAnsi="Georgia" w:cs="Garamond"/>
          <w:sz w:val="24"/>
          <w:szCs w:val="24"/>
        </w:rPr>
      </w:pPr>
      <w:r w:rsidRPr="00DA5897">
        <w:rPr>
          <w:rFonts w:ascii="Georgia" w:eastAsia="Calibri" w:hAnsi="Georgia" w:cs="Garamond"/>
          <w:sz w:val="24"/>
          <w:szCs w:val="24"/>
        </w:rPr>
        <w:t xml:space="preserve">The purpose of this technical appendix is to describe how the </w:t>
      </w:r>
      <w:r w:rsidR="005342E0">
        <w:rPr>
          <w:rFonts w:ascii="Georgia" w:eastAsia="Calibri" w:hAnsi="Georgia" w:cs="Garamond"/>
          <w:sz w:val="24"/>
          <w:szCs w:val="24"/>
        </w:rPr>
        <w:t>Forestry</w:t>
      </w:r>
      <w:r>
        <w:rPr>
          <w:rFonts w:ascii="Georgia" w:eastAsia="Calibri" w:hAnsi="Georgia" w:cs="Garamond"/>
          <w:sz w:val="24"/>
          <w:szCs w:val="24"/>
        </w:rPr>
        <w:t xml:space="preserve"> Workgroup’s recommendations for crediting </w:t>
      </w:r>
      <w:r w:rsidR="005342E0">
        <w:rPr>
          <w:rFonts w:ascii="Georgia" w:eastAsia="Calibri" w:hAnsi="Georgia" w:cs="Garamond"/>
          <w:sz w:val="24"/>
          <w:szCs w:val="24"/>
        </w:rPr>
        <w:t xml:space="preserve">Forest Harvesting </w:t>
      </w:r>
      <w:r w:rsidR="00814742">
        <w:rPr>
          <w:rFonts w:ascii="Georgia" w:eastAsia="Calibri" w:hAnsi="Georgia" w:cs="Garamond"/>
          <w:sz w:val="24"/>
          <w:szCs w:val="24"/>
        </w:rPr>
        <w:t>Practices</w:t>
      </w:r>
      <w:r w:rsidR="005342E0">
        <w:rPr>
          <w:rFonts w:ascii="Georgia" w:eastAsia="Calibri" w:hAnsi="Georgia" w:cs="Garamond"/>
          <w:sz w:val="24"/>
          <w:szCs w:val="24"/>
        </w:rPr>
        <w:t xml:space="preserve"> </w:t>
      </w:r>
      <w:r w:rsidRPr="00DA5897">
        <w:rPr>
          <w:rFonts w:ascii="Georgia" w:eastAsia="Calibri" w:hAnsi="Georgia" w:cs="Garamond"/>
          <w:sz w:val="24"/>
          <w:szCs w:val="24"/>
        </w:rPr>
        <w:t xml:space="preserve">will be integrated into the Chesapeake Bay Program’s modeling tools including NEIEN, </w:t>
      </w:r>
      <w:r>
        <w:rPr>
          <w:rFonts w:ascii="Georgia" w:eastAsia="Calibri" w:hAnsi="Georgia" w:cs="Garamond"/>
          <w:sz w:val="24"/>
          <w:szCs w:val="24"/>
        </w:rPr>
        <w:t>CAST</w:t>
      </w:r>
      <w:r w:rsidRPr="00DA5897">
        <w:rPr>
          <w:rFonts w:ascii="Georgia" w:eastAsia="Calibri" w:hAnsi="Georgia" w:cs="Garamond"/>
          <w:sz w:val="24"/>
          <w:szCs w:val="24"/>
        </w:rPr>
        <w:t xml:space="preserve"> and the Watershed Model.</w:t>
      </w:r>
    </w:p>
    <w:p w14:paraId="5BDC507A" w14:textId="5773E54B" w:rsidR="00E377CE" w:rsidRPr="0012027E" w:rsidRDefault="00E377CE" w:rsidP="00E377CE">
      <w:pPr>
        <w:rPr>
          <w:rFonts w:ascii="Georgia" w:hAnsi="Georgia"/>
          <w:sz w:val="24"/>
          <w:szCs w:val="24"/>
        </w:rPr>
      </w:pPr>
    </w:p>
    <w:p w14:paraId="02DC47A3" w14:textId="778C290F" w:rsidR="00E377CE" w:rsidRPr="0012027E" w:rsidRDefault="00E377CE" w:rsidP="00E377CE">
      <w:pPr>
        <w:rPr>
          <w:rFonts w:ascii="Georgia" w:hAnsi="Georgia"/>
          <w:b/>
          <w:bCs/>
          <w:sz w:val="24"/>
          <w:szCs w:val="24"/>
        </w:rPr>
      </w:pPr>
      <w:r w:rsidRPr="0012027E">
        <w:rPr>
          <w:rFonts w:ascii="Georgia" w:hAnsi="Georgia"/>
          <w:b/>
          <w:bCs/>
          <w:sz w:val="24"/>
          <w:szCs w:val="24"/>
        </w:rPr>
        <w:t xml:space="preserve">Q1. How are </w:t>
      </w:r>
      <w:r w:rsidR="005342E0">
        <w:rPr>
          <w:rFonts w:ascii="Georgia" w:hAnsi="Georgia"/>
          <w:b/>
          <w:bCs/>
          <w:sz w:val="24"/>
          <w:szCs w:val="24"/>
        </w:rPr>
        <w:t xml:space="preserve">Forest Harvesting </w:t>
      </w:r>
      <w:r w:rsidR="00814742">
        <w:rPr>
          <w:rFonts w:ascii="Georgia" w:hAnsi="Georgia"/>
          <w:b/>
          <w:bCs/>
          <w:sz w:val="24"/>
          <w:szCs w:val="24"/>
        </w:rPr>
        <w:t>Practices</w:t>
      </w:r>
      <w:r w:rsidRPr="0012027E">
        <w:rPr>
          <w:rFonts w:ascii="Georgia" w:hAnsi="Georgia"/>
          <w:b/>
          <w:bCs/>
          <w:sz w:val="24"/>
          <w:szCs w:val="24"/>
        </w:rPr>
        <w:t xml:space="preserve"> defined in the Chesapeake Bay Watershed Model?</w:t>
      </w:r>
    </w:p>
    <w:p w14:paraId="285E725A" w14:textId="1575B32B" w:rsidR="00E377CE" w:rsidRPr="0012027E" w:rsidRDefault="00E377CE" w:rsidP="00E377CE">
      <w:pPr>
        <w:rPr>
          <w:rFonts w:ascii="Georgia" w:hAnsi="Georgia"/>
          <w:sz w:val="24"/>
          <w:szCs w:val="24"/>
        </w:rPr>
      </w:pPr>
      <w:r w:rsidRPr="0012027E">
        <w:rPr>
          <w:rFonts w:ascii="Georgia" w:hAnsi="Georgia"/>
          <w:b/>
          <w:bCs/>
          <w:sz w:val="24"/>
          <w:szCs w:val="24"/>
        </w:rPr>
        <w:t xml:space="preserve">A1. </w:t>
      </w:r>
      <w:r w:rsidR="00277BB8">
        <w:rPr>
          <w:rFonts w:ascii="Georgia" w:hAnsi="Georgia"/>
          <w:sz w:val="24"/>
          <w:szCs w:val="24"/>
        </w:rPr>
        <w:t>Forest Harvest</w:t>
      </w:r>
      <w:r w:rsidR="00814742">
        <w:rPr>
          <w:rFonts w:ascii="Georgia" w:hAnsi="Georgia"/>
          <w:sz w:val="24"/>
          <w:szCs w:val="24"/>
        </w:rPr>
        <w:t>ing Practices a</w:t>
      </w:r>
      <w:r w:rsidR="00277BB8">
        <w:rPr>
          <w:rFonts w:ascii="Georgia" w:hAnsi="Georgia"/>
          <w:sz w:val="24"/>
          <w:szCs w:val="24"/>
        </w:rPr>
        <w:t>re</w:t>
      </w:r>
      <w:r w:rsidR="00814742">
        <w:rPr>
          <w:rFonts w:ascii="Georgia" w:hAnsi="Georgia"/>
          <w:sz w:val="24"/>
          <w:szCs w:val="24"/>
        </w:rPr>
        <w:t xml:space="preserve"> a suite of </w:t>
      </w:r>
      <w:del w:id="0" w:author="Olivia Devereux" w:date="2024-12-06T14:26:00Z" w16du:dateUtc="2024-12-06T19:26:00Z">
        <w:r w:rsidR="00814742" w:rsidDel="0059485F">
          <w:rPr>
            <w:rFonts w:ascii="Georgia" w:hAnsi="Georgia"/>
            <w:sz w:val="24"/>
            <w:szCs w:val="24"/>
          </w:rPr>
          <w:delText xml:space="preserve">BMPs </w:delText>
        </w:r>
      </w:del>
      <w:ins w:id="1" w:author="Olivia Devereux" w:date="2024-12-06T14:26:00Z" w16du:dateUtc="2024-12-06T19:26:00Z">
        <w:r w:rsidR="0059485F">
          <w:rPr>
            <w:rFonts w:ascii="Georgia" w:hAnsi="Georgia"/>
            <w:sz w:val="24"/>
            <w:szCs w:val="24"/>
          </w:rPr>
          <w:t xml:space="preserve">actions </w:t>
        </w:r>
      </w:ins>
      <w:r w:rsidR="00814742">
        <w:rPr>
          <w:rFonts w:ascii="Georgia" w:hAnsi="Georgia"/>
          <w:sz w:val="24"/>
          <w:szCs w:val="24"/>
        </w:rPr>
        <w:t xml:space="preserve">that minimize the environmental impacts of road building, log removal, site preparation and forest management. </w:t>
      </w:r>
      <w:r w:rsidR="00A71F55">
        <w:rPr>
          <w:rFonts w:ascii="Georgia" w:hAnsi="Georgia"/>
          <w:sz w:val="24"/>
          <w:szCs w:val="24"/>
        </w:rPr>
        <w:t>These practices</w:t>
      </w:r>
      <w:r w:rsidR="00814742">
        <w:rPr>
          <w:rFonts w:ascii="Georgia" w:hAnsi="Georgia"/>
          <w:sz w:val="24"/>
          <w:szCs w:val="24"/>
        </w:rPr>
        <w:t xml:space="preserve"> help reduce suspended sediments and associated nutrients that can result from forest harvesting operations. </w:t>
      </w:r>
      <w:r w:rsidR="00277BB8">
        <w:rPr>
          <w:rFonts w:ascii="Georgia" w:hAnsi="Georgia"/>
          <w:sz w:val="24"/>
          <w:szCs w:val="24"/>
        </w:rPr>
        <w:t xml:space="preserve"> </w:t>
      </w:r>
      <w:r w:rsidR="00277BB8" w:rsidRPr="00277BB8">
        <w:rPr>
          <w:rFonts w:ascii="Georgia" w:hAnsi="Georgia"/>
          <w:sz w:val="24"/>
          <w:szCs w:val="24"/>
        </w:rPr>
        <w:t xml:space="preserve">These </w:t>
      </w:r>
      <w:del w:id="2" w:author="Olivia Devereux" w:date="2024-12-06T14:26:00Z" w16du:dateUtc="2024-12-06T19:26:00Z">
        <w:r w:rsidR="00277BB8" w:rsidRPr="00277BB8" w:rsidDel="0059485F">
          <w:rPr>
            <w:rFonts w:ascii="Georgia" w:hAnsi="Georgia"/>
            <w:sz w:val="24"/>
            <w:szCs w:val="24"/>
          </w:rPr>
          <w:delText xml:space="preserve">BMPs </w:delText>
        </w:r>
      </w:del>
      <w:ins w:id="3" w:author="Olivia Devereux" w:date="2024-12-06T14:26:00Z" w16du:dateUtc="2024-12-06T19:26:00Z">
        <w:r w:rsidR="0059485F">
          <w:rPr>
            <w:rFonts w:ascii="Georgia" w:hAnsi="Georgia"/>
            <w:sz w:val="24"/>
            <w:szCs w:val="24"/>
          </w:rPr>
          <w:t>actions</w:t>
        </w:r>
        <w:r w:rsidR="0059485F" w:rsidRPr="00277BB8">
          <w:rPr>
            <w:rFonts w:ascii="Georgia" w:hAnsi="Georgia"/>
            <w:sz w:val="24"/>
            <w:szCs w:val="24"/>
          </w:rPr>
          <w:t xml:space="preserve"> </w:t>
        </w:r>
      </w:ins>
      <w:r w:rsidR="00277BB8" w:rsidRPr="00277BB8">
        <w:rPr>
          <w:rFonts w:ascii="Georgia" w:hAnsi="Georgia"/>
          <w:sz w:val="24"/>
          <w:szCs w:val="24"/>
        </w:rPr>
        <w:t>are described in the USDA-NRCS National Handbook of Conservation Practices and include, but are not limited to, Forest Trails and Landings (655) and Forest Slash Treatment (384)</w:t>
      </w:r>
      <w:ins w:id="4" w:author="Brownson, Katherine - FS, MD" w:date="2024-12-10T08:39:00Z" w16du:dateUtc="2024-12-10T13:39:00Z">
        <w:r w:rsidR="00C64E35">
          <w:rPr>
            <w:rFonts w:ascii="Georgia" w:hAnsi="Georgia"/>
            <w:sz w:val="24"/>
            <w:szCs w:val="24"/>
          </w:rPr>
          <w:t>.</w:t>
        </w:r>
      </w:ins>
      <w:ins w:id="5" w:author="Jessica Rigelman" w:date="2024-12-06T08:46:00Z" w16du:dateUtc="2024-12-06T16:46:00Z">
        <w:del w:id="6" w:author="Brownson, Katherine - FS, MD" w:date="2024-12-10T08:39:00Z" w16du:dateUtc="2024-12-10T13:39:00Z">
          <w:r w:rsidR="00943285" w:rsidDel="00C64E35">
            <w:rPr>
              <w:rFonts w:ascii="Georgia" w:hAnsi="Georgia"/>
              <w:sz w:val="24"/>
              <w:szCs w:val="24"/>
            </w:rPr>
            <w:delText xml:space="preserve">, and </w:delText>
          </w:r>
          <w:commentRangeStart w:id="7"/>
          <w:commentRangeStart w:id="8"/>
          <w:r w:rsidR="00943285" w:rsidRPr="00943285" w:rsidDel="00C64E35">
            <w:rPr>
              <w:rFonts w:ascii="Georgia" w:hAnsi="Georgia"/>
              <w:sz w:val="24"/>
              <w:szCs w:val="24"/>
            </w:rPr>
            <w:delText>Forest Stand Improvement</w:delText>
          </w:r>
          <w:r w:rsidR="00943285" w:rsidDel="00C64E35">
            <w:rPr>
              <w:rFonts w:ascii="Georgia" w:hAnsi="Georgia"/>
              <w:sz w:val="24"/>
              <w:szCs w:val="24"/>
            </w:rPr>
            <w:delText xml:space="preserve"> (666)</w:delText>
          </w:r>
        </w:del>
      </w:ins>
      <w:del w:id="9" w:author="Brownson, Katherine - FS, MD" w:date="2024-12-10T08:39:00Z" w16du:dateUtc="2024-12-10T13:39:00Z">
        <w:r w:rsidR="00277BB8" w:rsidRPr="00277BB8" w:rsidDel="00C64E35">
          <w:rPr>
            <w:rFonts w:ascii="Georgia" w:hAnsi="Georgia"/>
            <w:sz w:val="24"/>
            <w:szCs w:val="24"/>
          </w:rPr>
          <w:delText xml:space="preserve">. </w:delText>
        </w:r>
        <w:commentRangeEnd w:id="7"/>
        <w:r w:rsidR="00871970" w:rsidDel="00C64E35">
          <w:rPr>
            <w:rStyle w:val="CommentReference"/>
          </w:rPr>
          <w:commentReference w:id="7"/>
        </w:r>
      </w:del>
      <w:commentRangeEnd w:id="8"/>
      <w:r w:rsidR="00C64E35">
        <w:rPr>
          <w:rStyle w:val="CommentReference"/>
        </w:rPr>
        <w:commentReference w:id="8"/>
      </w:r>
    </w:p>
    <w:p w14:paraId="6A7C40A6" w14:textId="0F936136" w:rsidR="005A1E86" w:rsidRPr="0012027E" w:rsidRDefault="005A1E86" w:rsidP="00E377CE">
      <w:pPr>
        <w:rPr>
          <w:rFonts w:ascii="Georgia" w:hAnsi="Georgia"/>
          <w:b/>
          <w:bCs/>
          <w:sz w:val="24"/>
          <w:szCs w:val="24"/>
        </w:rPr>
      </w:pPr>
      <w:r w:rsidRPr="0012027E">
        <w:rPr>
          <w:rFonts w:ascii="Georgia" w:hAnsi="Georgia"/>
          <w:b/>
          <w:bCs/>
          <w:sz w:val="24"/>
          <w:szCs w:val="24"/>
        </w:rPr>
        <w:t xml:space="preserve">Q2. What are the qualifying criteria for </w:t>
      </w:r>
      <w:r w:rsidR="00814742">
        <w:rPr>
          <w:rFonts w:ascii="Georgia" w:hAnsi="Georgia"/>
          <w:b/>
          <w:bCs/>
          <w:sz w:val="24"/>
          <w:szCs w:val="24"/>
        </w:rPr>
        <w:t xml:space="preserve">crediting Forest Harvesting Practices? </w:t>
      </w:r>
    </w:p>
    <w:p w14:paraId="0F7584DB" w14:textId="33325072" w:rsidR="005A1E86" w:rsidRPr="0012027E" w:rsidRDefault="005A1E86" w:rsidP="005A1E86">
      <w:pPr>
        <w:rPr>
          <w:rFonts w:ascii="Georgia" w:hAnsi="Georgia"/>
          <w:sz w:val="24"/>
          <w:szCs w:val="24"/>
        </w:rPr>
      </w:pPr>
      <w:r w:rsidRPr="0012027E">
        <w:rPr>
          <w:rFonts w:ascii="Georgia" w:hAnsi="Georgia"/>
          <w:b/>
          <w:bCs/>
          <w:sz w:val="24"/>
          <w:szCs w:val="24"/>
        </w:rPr>
        <w:t xml:space="preserve">A2. </w:t>
      </w:r>
      <w:r w:rsidR="00814742">
        <w:rPr>
          <w:rFonts w:ascii="Georgia" w:hAnsi="Georgia"/>
          <w:sz w:val="24"/>
          <w:szCs w:val="24"/>
        </w:rPr>
        <w:t xml:space="preserve">For more details on specifications and key qualifying conditions for this BMP, consult the criteria standards under the USDA-NRCS National Handbook of Conservation Practices and associated </w:t>
      </w:r>
      <w:hyperlink r:id="rId9" w:history="1">
        <w:r w:rsidR="00814742" w:rsidRPr="00814742">
          <w:rPr>
            <w:rStyle w:val="Hyperlink"/>
            <w:rFonts w:ascii="Georgia" w:hAnsi="Georgia"/>
            <w:sz w:val="24"/>
            <w:szCs w:val="24"/>
          </w:rPr>
          <w:t>Field Office and Technical Guides</w:t>
        </w:r>
      </w:hyperlink>
      <w:r w:rsidR="00814742">
        <w:rPr>
          <w:rFonts w:ascii="Georgia" w:hAnsi="Georgia"/>
          <w:sz w:val="24"/>
          <w:szCs w:val="24"/>
        </w:rPr>
        <w:t xml:space="preserve"> for each state. </w:t>
      </w:r>
    </w:p>
    <w:p w14:paraId="4700E81E" w14:textId="276F8DB4" w:rsidR="00DD5C7C" w:rsidRPr="0012027E" w:rsidRDefault="00DD5C7C" w:rsidP="00DD5C7C">
      <w:pPr>
        <w:rPr>
          <w:rFonts w:ascii="Georgia" w:eastAsia="Calibri" w:hAnsi="Georgia"/>
          <w:b/>
          <w:sz w:val="24"/>
          <w:szCs w:val="24"/>
        </w:rPr>
      </w:pPr>
      <w:r w:rsidRPr="0012027E">
        <w:rPr>
          <w:rFonts w:ascii="Georgia" w:hAnsi="Georgia"/>
          <w:b/>
          <w:bCs/>
          <w:sz w:val="24"/>
          <w:szCs w:val="24"/>
        </w:rPr>
        <w:t>Q3.</w:t>
      </w:r>
      <w:r w:rsidRPr="0012027E">
        <w:rPr>
          <w:rFonts w:ascii="Georgia" w:hAnsi="Georgia"/>
          <w:sz w:val="24"/>
          <w:szCs w:val="24"/>
        </w:rPr>
        <w:t xml:space="preserve"> </w:t>
      </w:r>
      <w:r w:rsidRPr="0012027E">
        <w:rPr>
          <w:rFonts w:ascii="Georgia" w:eastAsia="Calibri" w:hAnsi="Georgia"/>
          <w:b/>
          <w:sz w:val="24"/>
          <w:szCs w:val="24"/>
        </w:rPr>
        <w:t>How much nitrogen, phosphorus and sediment reduction credit are associated with the practices?</w:t>
      </w:r>
    </w:p>
    <w:p w14:paraId="4D49D27E" w14:textId="3CC8D87A" w:rsidR="003D466C" w:rsidRDefault="00DD5C7C" w:rsidP="00DD5C7C">
      <w:pPr>
        <w:rPr>
          <w:rFonts w:ascii="Georgia" w:eastAsia="Calibri" w:hAnsi="Georgia"/>
          <w:sz w:val="24"/>
          <w:szCs w:val="24"/>
        </w:rPr>
      </w:pPr>
      <w:r w:rsidRPr="0012027E">
        <w:rPr>
          <w:rFonts w:ascii="Georgia" w:eastAsia="Calibri" w:hAnsi="Georgia"/>
          <w:b/>
          <w:sz w:val="24"/>
          <w:szCs w:val="24"/>
        </w:rPr>
        <w:t>A3.</w:t>
      </w:r>
      <w:r w:rsidRPr="0012027E">
        <w:rPr>
          <w:rFonts w:ascii="Georgia" w:eastAsia="Calibri" w:hAnsi="Georgia"/>
          <w:sz w:val="24"/>
          <w:szCs w:val="24"/>
        </w:rPr>
        <w:t xml:space="preserve"> Pollutant removal credit is based upon </w:t>
      </w:r>
      <w:r w:rsidR="00814742">
        <w:rPr>
          <w:rFonts w:ascii="Georgia" w:eastAsia="Calibri" w:hAnsi="Georgia"/>
          <w:sz w:val="24"/>
          <w:szCs w:val="24"/>
        </w:rPr>
        <w:t xml:space="preserve">the BMP reductions originally developed through </w:t>
      </w:r>
      <w:hyperlink r:id="rId10" w:history="1">
        <w:r w:rsidR="00814742" w:rsidRPr="00C16D84">
          <w:rPr>
            <w:rStyle w:val="Hyperlink"/>
            <w:rFonts w:ascii="Georgia" w:eastAsia="Calibri" w:hAnsi="Georgia"/>
            <w:sz w:val="24"/>
            <w:szCs w:val="24"/>
          </w:rPr>
          <w:t xml:space="preserve">Simpson and </w:t>
        </w:r>
        <w:proofErr w:type="spellStart"/>
        <w:r w:rsidR="00814742" w:rsidRPr="00C16D84">
          <w:rPr>
            <w:rStyle w:val="Hyperlink"/>
            <w:rFonts w:ascii="Georgia" w:eastAsia="Calibri" w:hAnsi="Georgia"/>
            <w:sz w:val="24"/>
            <w:szCs w:val="24"/>
          </w:rPr>
          <w:t>Weammert</w:t>
        </w:r>
        <w:proofErr w:type="spellEnd"/>
        <w:r w:rsidR="00777A5C" w:rsidRPr="00C16D84">
          <w:rPr>
            <w:rStyle w:val="Hyperlink"/>
            <w:rFonts w:ascii="Georgia" w:eastAsia="Calibri" w:hAnsi="Georgia"/>
            <w:sz w:val="24"/>
            <w:szCs w:val="24"/>
          </w:rPr>
          <w:t xml:space="preserve"> (2009)</w:t>
        </w:r>
      </w:hyperlink>
      <w:r w:rsidR="00546865">
        <w:rPr>
          <w:rFonts w:ascii="Georgia" w:eastAsia="Calibri" w:hAnsi="Georgia"/>
          <w:sz w:val="24"/>
          <w:szCs w:val="24"/>
        </w:rPr>
        <w:t xml:space="preserve">. In 2024, based on a re-evaluation of the literature and expert consultation, the Timber Harvest Task Force and the Forestry Workgroup approved increasing TN removal efficiencies to 60% from the original 50% efficiency recommended by Simpson and </w:t>
      </w:r>
      <w:proofErr w:type="spellStart"/>
      <w:r w:rsidR="00546865">
        <w:rPr>
          <w:rFonts w:ascii="Georgia" w:eastAsia="Calibri" w:hAnsi="Georgia"/>
          <w:sz w:val="24"/>
          <w:szCs w:val="24"/>
        </w:rPr>
        <w:t>Weammert</w:t>
      </w:r>
      <w:proofErr w:type="spellEnd"/>
      <w:r w:rsidR="00546865">
        <w:rPr>
          <w:rFonts w:ascii="Georgia" w:eastAsia="Calibri" w:hAnsi="Georgia"/>
          <w:sz w:val="24"/>
          <w:szCs w:val="24"/>
        </w:rPr>
        <w:t xml:space="preserve"> (</w:t>
      </w:r>
      <w:hyperlink r:id="rId11" w:history="1">
        <w:r w:rsidR="00546865" w:rsidRPr="006F52F0">
          <w:rPr>
            <w:rStyle w:val="Hyperlink"/>
            <w:rFonts w:ascii="Georgia" w:eastAsia="Calibri" w:hAnsi="Georgia"/>
            <w:sz w:val="24"/>
            <w:szCs w:val="24"/>
          </w:rPr>
          <w:t>Cinalli et al. 2024</w:t>
        </w:r>
      </w:hyperlink>
      <w:r w:rsidR="00546865">
        <w:rPr>
          <w:rFonts w:ascii="Georgia" w:eastAsia="Calibri" w:hAnsi="Georgia"/>
          <w:sz w:val="24"/>
          <w:szCs w:val="24"/>
        </w:rPr>
        <w:t xml:space="preserve">). </w:t>
      </w:r>
    </w:p>
    <w:p w14:paraId="355BDBAB" w14:textId="77777777" w:rsidR="00B47513" w:rsidRDefault="00B47513" w:rsidP="00DD5C7C">
      <w:pPr>
        <w:rPr>
          <w:rFonts w:ascii="Georgia" w:eastAsia="Calibri" w:hAnsi="Georgia"/>
          <w:sz w:val="24"/>
          <w:szCs w:val="24"/>
        </w:rPr>
      </w:pPr>
    </w:p>
    <w:p w14:paraId="47434A4F" w14:textId="77777777" w:rsidR="00B47513" w:rsidRPr="0012027E" w:rsidRDefault="00B47513" w:rsidP="00DD5C7C">
      <w:pPr>
        <w:rPr>
          <w:rFonts w:ascii="Georgia" w:eastAsia="Calibri" w:hAnsi="Georgia"/>
          <w:sz w:val="24"/>
          <w:szCs w:val="24"/>
        </w:rPr>
      </w:pPr>
    </w:p>
    <w:p w14:paraId="093C2066" w14:textId="7567A0CC" w:rsidR="003D466C" w:rsidRPr="0012027E" w:rsidRDefault="003D466C" w:rsidP="00DD5C7C">
      <w:pPr>
        <w:rPr>
          <w:rFonts w:ascii="Georgia" w:eastAsia="Calibri" w:hAnsi="Georgia"/>
          <w:sz w:val="24"/>
          <w:szCs w:val="24"/>
        </w:rPr>
      </w:pPr>
      <w:r w:rsidRPr="0012027E">
        <w:rPr>
          <w:rFonts w:ascii="Georgia" w:eastAsia="Calibri" w:hAnsi="Georgia"/>
          <w:b/>
          <w:bCs/>
          <w:sz w:val="24"/>
          <w:szCs w:val="24"/>
        </w:rPr>
        <w:lastRenderedPageBreak/>
        <w:t>Table 1.</w:t>
      </w:r>
      <w:r w:rsidRPr="0012027E">
        <w:rPr>
          <w:rFonts w:ascii="Georgia" w:eastAsia="Calibri" w:hAnsi="Georgia"/>
          <w:sz w:val="24"/>
          <w:szCs w:val="24"/>
        </w:rPr>
        <w:t xml:space="preserve"> Pollutant Removal Efficiencies for </w:t>
      </w:r>
      <w:r w:rsidR="00814742">
        <w:rPr>
          <w:rFonts w:ascii="Georgia" w:eastAsia="Calibri" w:hAnsi="Georgia"/>
          <w:sz w:val="24"/>
          <w:szCs w:val="24"/>
        </w:rPr>
        <w:t>Forest Harvesting Practices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250"/>
        <w:gridCol w:w="2340"/>
        <w:gridCol w:w="2340"/>
      </w:tblGrid>
      <w:tr w:rsidR="00814742" w:rsidRPr="0012027E" w14:paraId="7EEE9000" w14:textId="77777777" w:rsidTr="00814742">
        <w:tc>
          <w:tcPr>
            <w:tcW w:w="2335" w:type="dxa"/>
            <w:vAlign w:val="center"/>
          </w:tcPr>
          <w:p w14:paraId="765284AF" w14:textId="609539B0" w:rsidR="00814742" w:rsidRPr="0012027E" w:rsidRDefault="00814742" w:rsidP="00DD5C7C">
            <w:pPr>
              <w:rPr>
                <w:rFonts w:ascii="Georgia" w:eastAsia="Calibri" w:hAnsi="Georgia"/>
                <w:b/>
                <w:bCs/>
                <w:sz w:val="24"/>
                <w:szCs w:val="24"/>
              </w:rPr>
            </w:pPr>
            <w:r w:rsidRPr="0012027E">
              <w:rPr>
                <w:rFonts w:ascii="Georgia" w:eastAsia="Calibri" w:hAnsi="Georgia"/>
                <w:b/>
                <w:bCs/>
                <w:sz w:val="24"/>
                <w:szCs w:val="24"/>
              </w:rPr>
              <w:t>Practice Name</w:t>
            </w:r>
          </w:p>
        </w:tc>
        <w:tc>
          <w:tcPr>
            <w:tcW w:w="2250" w:type="dxa"/>
            <w:vAlign w:val="center"/>
          </w:tcPr>
          <w:p w14:paraId="151EAB15" w14:textId="44958EAC" w:rsidR="00814742" w:rsidRPr="0012027E" w:rsidRDefault="00814742" w:rsidP="003D466C">
            <w:pPr>
              <w:jc w:val="center"/>
              <w:rPr>
                <w:rFonts w:ascii="Georgia" w:eastAsia="Calibri" w:hAnsi="Georgia"/>
                <w:b/>
                <w:bCs/>
                <w:sz w:val="24"/>
                <w:szCs w:val="24"/>
              </w:rPr>
            </w:pPr>
            <w:r w:rsidRPr="0012027E">
              <w:rPr>
                <w:rFonts w:ascii="Georgia" w:eastAsia="Calibri" w:hAnsi="Georgia"/>
                <w:b/>
                <w:bCs/>
                <w:sz w:val="24"/>
                <w:szCs w:val="24"/>
              </w:rPr>
              <w:t>TP Removal (%)</w:t>
            </w:r>
          </w:p>
        </w:tc>
        <w:tc>
          <w:tcPr>
            <w:tcW w:w="2340" w:type="dxa"/>
            <w:vAlign w:val="center"/>
          </w:tcPr>
          <w:p w14:paraId="549607EA" w14:textId="668EBD91" w:rsidR="00814742" w:rsidRPr="0012027E" w:rsidRDefault="00814742" w:rsidP="003D466C">
            <w:pPr>
              <w:jc w:val="center"/>
              <w:rPr>
                <w:rFonts w:ascii="Georgia" w:eastAsia="Calibri" w:hAnsi="Georgia"/>
                <w:b/>
                <w:bCs/>
                <w:sz w:val="24"/>
                <w:szCs w:val="24"/>
              </w:rPr>
            </w:pPr>
            <w:r w:rsidRPr="0012027E">
              <w:rPr>
                <w:rFonts w:ascii="Georgia" w:eastAsia="Calibri" w:hAnsi="Georgia"/>
                <w:b/>
                <w:bCs/>
                <w:sz w:val="24"/>
                <w:szCs w:val="24"/>
              </w:rPr>
              <w:t>TN Removal (%)</w:t>
            </w:r>
          </w:p>
        </w:tc>
        <w:tc>
          <w:tcPr>
            <w:tcW w:w="2340" w:type="dxa"/>
            <w:vAlign w:val="center"/>
          </w:tcPr>
          <w:p w14:paraId="1ABA7A32" w14:textId="07431497" w:rsidR="00814742" w:rsidRPr="0012027E" w:rsidRDefault="00814742" w:rsidP="003D466C">
            <w:pPr>
              <w:jc w:val="center"/>
              <w:rPr>
                <w:rFonts w:ascii="Georgia" w:eastAsia="Calibri" w:hAnsi="Georgia"/>
                <w:b/>
                <w:bCs/>
                <w:sz w:val="24"/>
                <w:szCs w:val="24"/>
              </w:rPr>
            </w:pPr>
            <w:r w:rsidRPr="0012027E">
              <w:rPr>
                <w:rFonts w:ascii="Georgia" w:eastAsia="Calibri" w:hAnsi="Georgia"/>
                <w:b/>
                <w:bCs/>
                <w:sz w:val="24"/>
                <w:szCs w:val="24"/>
              </w:rPr>
              <w:t>TSS Removal (%)</w:t>
            </w:r>
          </w:p>
        </w:tc>
      </w:tr>
      <w:tr w:rsidR="00814742" w:rsidRPr="0012027E" w14:paraId="4B4AB3FC" w14:textId="77777777" w:rsidTr="00814742">
        <w:tc>
          <w:tcPr>
            <w:tcW w:w="2335" w:type="dxa"/>
          </w:tcPr>
          <w:p w14:paraId="211746EA" w14:textId="42279FAC" w:rsidR="00814742" w:rsidRPr="0012027E" w:rsidRDefault="00814742" w:rsidP="00DD5C7C">
            <w:pPr>
              <w:rPr>
                <w:rFonts w:ascii="Georgia" w:eastAsia="Calibri" w:hAnsi="Georgia"/>
                <w:sz w:val="24"/>
                <w:szCs w:val="24"/>
              </w:rPr>
            </w:pPr>
            <w:r>
              <w:rPr>
                <w:rFonts w:ascii="Georgia" w:eastAsia="Calibri" w:hAnsi="Georgia"/>
                <w:sz w:val="24"/>
                <w:szCs w:val="24"/>
              </w:rPr>
              <w:t>Forest Harvesting Practices</w:t>
            </w:r>
          </w:p>
        </w:tc>
        <w:tc>
          <w:tcPr>
            <w:tcW w:w="2250" w:type="dxa"/>
          </w:tcPr>
          <w:p w14:paraId="780C7F21" w14:textId="359C89D8" w:rsidR="00814742" w:rsidRPr="0012027E" w:rsidRDefault="00814742" w:rsidP="003D466C">
            <w:pPr>
              <w:jc w:val="center"/>
              <w:rPr>
                <w:rFonts w:ascii="Georgia" w:eastAsia="Calibri" w:hAnsi="Georgia"/>
                <w:sz w:val="24"/>
                <w:szCs w:val="24"/>
              </w:rPr>
            </w:pPr>
            <w:r>
              <w:rPr>
                <w:rFonts w:ascii="Georgia" w:eastAsia="Calibri" w:hAnsi="Georgia"/>
                <w:sz w:val="24"/>
                <w:szCs w:val="24"/>
              </w:rPr>
              <w:t>60</w:t>
            </w:r>
          </w:p>
        </w:tc>
        <w:tc>
          <w:tcPr>
            <w:tcW w:w="2340" w:type="dxa"/>
          </w:tcPr>
          <w:p w14:paraId="1275FD5E" w14:textId="4F5B4B12" w:rsidR="00814742" w:rsidRPr="0012027E" w:rsidRDefault="00814742" w:rsidP="003D466C">
            <w:pPr>
              <w:jc w:val="center"/>
              <w:rPr>
                <w:rFonts w:ascii="Georgia" w:eastAsia="Calibri" w:hAnsi="Georgia"/>
                <w:sz w:val="24"/>
                <w:szCs w:val="24"/>
              </w:rPr>
            </w:pPr>
            <w:r>
              <w:rPr>
                <w:rFonts w:ascii="Georgia" w:eastAsia="Calibri" w:hAnsi="Georgia"/>
                <w:sz w:val="24"/>
                <w:szCs w:val="24"/>
              </w:rPr>
              <w:t>60</w:t>
            </w:r>
          </w:p>
        </w:tc>
        <w:tc>
          <w:tcPr>
            <w:tcW w:w="2340" w:type="dxa"/>
          </w:tcPr>
          <w:p w14:paraId="5385B3AC" w14:textId="5BB82CFE" w:rsidR="00814742" w:rsidRPr="0012027E" w:rsidRDefault="00814742" w:rsidP="003D466C">
            <w:pPr>
              <w:jc w:val="center"/>
              <w:rPr>
                <w:rFonts w:ascii="Georgia" w:eastAsia="Calibri" w:hAnsi="Georgia"/>
                <w:sz w:val="24"/>
                <w:szCs w:val="24"/>
              </w:rPr>
            </w:pPr>
            <w:r>
              <w:rPr>
                <w:rFonts w:ascii="Georgia" w:eastAsia="Calibri" w:hAnsi="Georgia"/>
                <w:sz w:val="24"/>
                <w:szCs w:val="24"/>
              </w:rPr>
              <w:t>60</w:t>
            </w:r>
          </w:p>
        </w:tc>
      </w:tr>
    </w:tbl>
    <w:p w14:paraId="0F6DD069" w14:textId="0411A087" w:rsidR="00DD5C7C" w:rsidRPr="0012027E" w:rsidRDefault="00DD5C7C" w:rsidP="005A1E86">
      <w:pPr>
        <w:rPr>
          <w:rFonts w:ascii="Georgia" w:hAnsi="Georgia"/>
          <w:sz w:val="24"/>
          <w:szCs w:val="24"/>
        </w:rPr>
      </w:pPr>
    </w:p>
    <w:p w14:paraId="67232F08" w14:textId="25996896" w:rsidR="00EA1352" w:rsidRPr="0012027E" w:rsidRDefault="00EA1352" w:rsidP="005A1E86">
      <w:pPr>
        <w:rPr>
          <w:rFonts w:ascii="Georgia" w:hAnsi="Georgia"/>
          <w:b/>
          <w:bCs/>
          <w:sz w:val="24"/>
          <w:szCs w:val="24"/>
        </w:rPr>
      </w:pPr>
      <w:r w:rsidRPr="0012027E">
        <w:rPr>
          <w:rFonts w:ascii="Georgia" w:hAnsi="Georgia"/>
          <w:b/>
          <w:bCs/>
          <w:sz w:val="24"/>
          <w:szCs w:val="24"/>
        </w:rPr>
        <w:t>Q</w:t>
      </w:r>
      <w:r w:rsidR="0012027E" w:rsidRPr="0012027E">
        <w:rPr>
          <w:rFonts w:ascii="Georgia" w:hAnsi="Georgia"/>
          <w:b/>
          <w:bCs/>
          <w:sz w:val="24"/>
          <w:szCs w:val="24"/>
        </w:rPr>
        <w:t>4</w:t>
      </w:r>
      <w:r w:rsidRPr="0012027E">
        <w:rPr>
          <w:rFonts w:ascii="Georgia" w:hAnsi="Georgia"/>
          <w:b/>
          <w:bCs/>
          <w:sz w:val="24"/>
          <w:szCs w:val="24"/>
        </w:rPr>
        <w:t xml:space="preserve">. What do jurisdictions need to report to NEIEN </w:t>
      </w:r>
      <w:proofErr w:type="gramStart"/>
      <w:r w:rsidRPr="0012027E">
        <w:rPr>
          <w:rFonts w:ascii="Georgia" w:hAnsi="Georgia"/>
          <w:b/>
          <w:bCs/>
          <w:sz w:val="24"/>
          <w:szCs w:val="24"/>
        </w:rPr>
        <w:t>in order to</w:t>
      </w:r>
      <w:proofErr w:type="gramEnd"/>
      <w:r w:rsidRPr="0012027E">
        <w:rPr>
          <w:rFonts w:ascii="Georgia" w:hAnsi="Georgia"/>
          <w:b/>
          <w:bCs/>
          <w:sz w:val="24"/>
          <w:szCs w:val="24"/>
        </w:rPr>
        <w:t xml:space="preserve"> receive reductions for </w:t>
      </w:r>
      <w:r w:rsidR="00814742">
        <w:rPr>
          <w:rFonts w:ascii="Georgia" w:hAnsi="Georgia"/>
          <w:b/>
          <w:bCs/>
          <w:sz w:val="24"/>
          <w:szCs w:val="24"/>
        </w:rPr>
        <w:t>Forest Harvesting Practices</w:t>
      </w:r>
      <w:r w:rsidRPr="0012027E">
        <w:rPr>
          <w:rFonts w:ascii="Georgia" w:hAnsi="Georgia"/>
          <w:b/>
          <w:bCs/>
          <w:sz w:val="24"/>
          <w:szCs w:val="24"/>
        </w:rPr>
        <w:t>?</w:t>
      </w:r>
    </w:p>
    <w:p w14:paraId="01C3362B" w14:textId="66084FEB" w:rsidR="00EA1352" w:rsidRPr="0012027E" w:rsidRDefault="00EA1352" w:rsidP="00EA1352">
      <w:pPr>
        <w:spacing w:after="0" w:line="240" w:lineRule="auto"/>
        <w:rPr>
          <w:rFonts w:ascii="Georgia" w:eastAsia="Calibri" w:hAnsi="Georgia" w:cs="Times New Roman"/>
          <w:sz w:val="24"/>
          <w:szCs w:val="24"/>
        </w:rPr>
      </w:pPr>
      <w:r w:rsidRPr="0012027E">
        <w:rPr>
          <w:rFonts w:ascii="Georgia" w:hAnsi="Georgia"/>
          <w:b/>
          <w:bCs/>
          <w:sz w:val="24"/>
          <w:szCs w:val="24"/>
        </w:rPr>
        <w:t>A</w:t>
      </w:r>
      <w:r w:rsidR="0012027E" w:rsidRPr="0012027E">
        <w:rPr>
          <w:rFonts w:ascii="Georgia" w:hAnsi="Georgia"/>
          <w:b/>
          <w:bCs/>
          <w:sz w:val="24"/>
          <w:szCs w:val="24"/>
        </w:rPr>
        <w:t>4</w:t>
      </w:r>
      <w:r w:rsidRPr="0012027E">
        <w:rPr>
          <w:rFonts w:ascii="Georgia" w:hAnsi="Georgia"/>
          <w:b/>
          <w:bCs/>
          <w:sz w:val="24"/>
          <w:szCs w:val="24"/>
        </w:rPr>
        <w:t xml:space="preserve">. 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For </w:t>
      </w:r>
      <w:r w:rsidR="00814742">
        <w:rPr>
          <w:rFonts w:ascii="Georgia" w:eastAsia="Calibri" w:hAnsi="Georgia" w:cs="Times New Roman"/>
          <w:sz w:val="24"/>
          <w:szCs w:val="24"/>
        </w:rPr>
        <w:t>Forest Harvesting Practices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 credit, jurisdictions will need to report the following to NEIEN:</w:t>
      </w:r>
    </w:p>
    <w:p w14:paraId="3901B5FC" w14:textId="6067DDA9" w:rsidR="00EA1352" w:rsidRPr="0012027E" w:rsidRDefault="00EA1352" w:rsidP="00EA1352">
      <w:pPr>
        <w:numPr>
          <w:ilvl w:val="0"/>
          <w:numId w:val="2"/>
        </w:numPr>
        <w:spacing w:after="0" w:line="240" w:lineRule="auto"/>
        <w:contextualSpacing/>
        <w:rPr>
          <w:rFonts w:ascii="Georgia" w:eastAsia="Calibri" w:hAnsi="Georgia" w:cs="Times New Roman"/>
          <w:sz w:val="24"/>
          <w:szCs w:val="24"/>
        </w:rPr>
      </w:pPr>
      <w:r w:rsidRPr="0012027E">
        <w:rPr>
          <w:rFonts w:ascii="Georgia" w:eastAsia="Calibri" w:hAnsi="Georgia" w:cs="Times New Roman"/>
          <w:i/>
          <w:sz w:val="24"/>
          <w:szCs w:val="24"/>
        </w:rPr>
        <w:t>BMP Name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: </w:t>
      </w:r>
      <w:r w:rsidR="00814742">
        <w:rPr>
          <w:rFonts w:ascii="Georgia" w:eastAsia="Calibri" w:hAnsi="Georgia" w:cs="Times New Roman"/>
          <w:sz w:val="24"/>
          <w:szCs w:val="24"/>
        </w:rPr>
        <w:t>Forest Harvesting Practices</w:t>
      </w:r>
      <w:ins w:id="10" w:author="Jessica Rigelman" w:date="2024-12-06T08:45:00Z" w16du:dateUtc="2024-12-06T16:45:00Z">
        <w:r w:rsidR="00943285">
          <w:rPr>
            <w:rFonts w:ascii="Georgia" w:eastAsia="Calibri" w:hAnsi="Georgia" w:cs="Times New Roman"/>
            <w:sz w:val="24"/>
            <w:szCs w:val="24"/>
          </w:rPr>
          <w:t xml:space="preserve">, </w:t>
        </w:r>
        <w:r w:rsidR="00943285" w:rsidRPr="00277BB8">
          <w:rPr>
            <w:rFonts w:ascii="Georgia" w:hAnsi="Georgia"/>
            <w:sz w:val="24"/>
            <w:szCs w:val="24"/>
          </w:rPr>
          <w:t>Forest Trails and Landings</w:t>
        </w:r>
        <w:r w:rsidR="00943285">
          <w:rPr>
            <w:rFonts w:ascii="Georgia" w:hAnsi="Georgia"/>
            <w:sz w:val="24"/>
            <w:szCs w:val="24"/>
          </w:rPr>
          <w:t xml:space="preserve">, </w:t>
        </w:r>
      </w:ins>
      <w:ins w:id="11" w:author="Jessica Rigelman" w:date="2024-12-06T08:46:00Z" w16du:dateUtc="2024-12-06T16:46:00Z">
        <w:r w:rsidR="00943285" w:rsidRPr="00277BB8">
          <w:rPr>
            <w:rFonts w:ascii="Georgia" w:hAnsi="Georgia"/>
            <w:sz w:val="24"/>
            <w:szCs w:val="24"/>
          </w:rPr>
          <w:t>Forest Slash Treatment</w:t>
        </w:r>
        <w:del w:id="12" w:author="Brownson, Katherine - FS, MD" w:date="2024-12-10T08:40:00Z" w16du:dateUtc="2024-12-10T13:40:00Z">
          <w:r w:rsidR="00943285" w:rsidDel="00C64E35">
            <w:rPr>
              <w:rFonts w:ascii="Georgia" w:hAnsi="Georgia"/>
              <w:sz w:val="24"/>
              <w:szCs w:val="24"/>
            </w:rPr>
            <w:delText xml:space="preserve">, </w:delText>
          </w:r>
          <w:commentRangeStart w:id="13"/>
          <w:r w:rsidR="00943285" w:rsidRPr="00943285" w:rsidDel="00C64E35">
            <w:rPr>
              <w:rFonts w:ascii="Georgia" w:hAnsi="Georgia"/>
              <w:sz w:val="24"/>
              <w:szCs w:val="24"/>
            </w:rPr>
            <w:delText>Forest Stand Improvement</w:delText>
          </w:r>
        </w:del>
      </w:ins>
      <w:commentRangeEnd w:id="13"/>
      <w:ins w:id="14" w:author="Jessica Rigelman" w:date="2024-12-06T08:58:00Z" w16du:dateUtc="2024-12-06T16:58:00Z">
        <w:del w:id="15" w:author="Brownson, Katherine - FS, MD" w:date="2024-12-10T08:40:00Z" w16du:dateUtc="2024-12-10T13:40:00Z">
          <w:r w:rsidR="00871970" w:rsidDel="00C64E35">
            <w:rPr>
              <w:rStyle w:val="CommentReference"/>
            </w:rPr>
            <w:commentReference w:id="13"/>
          </w:r>
        </w:del>
      </w:ins>
    </w:p>
    <w:p w14:paraId="11AF5E64" w14:textId="5545F870" w:rsidR="00EA1352" w:rsidRPr="0012027E" w:rsidRDefault="00EA1352" w:rsidP="00EA1352">
      <w:pPr>
        <w:numPr>
          <w:ilvl w:val="0"/>
          <w:numId w:val="2"/>
        </w:numPr>
        <w:spacing w:after="0" w:line="240" w:lineRule="auto"/>
        <w:contextualSpacing/>
        <w:rPr>
          <w:rFonts w:ascii="Georgia" w:eastAsia="Calibri" w:hAnsi="Georgia" w:cs="Times New Roman"/>
          <w:sz w:val="24"/>
          <w:szCs w:val="24"/>
        </w:rPr>
      </w:pPr>
      <w:r w:rsidRPr="0012027E">
        <w:rPr>
          <w:rFonts w:ascii="Georgia" w:eastAsia="Calibri" w:hAnsi="Georgia" w:cs="Times New Roman"/>
          <w:i/>
          <w:sz w:val="24"/>
          <w:szCs w:val="24"/>
        </w:rPr>
        <w:t>Measurement Names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: </w:t>
      </w:r>
      <w:del w:id="16" w:author="Jessica Rigelman" w:date="2024-12-06T08:47:00Z" w16du:dateUtc="2024-12-06T16:47:00Z">
        <w:r w:rsidR="00DD5C7C" w:rsidRPr="0012027E" w:rsidDel="00943285">
          <w:rPr>
            <w:rFonts w:ascii="Georgia" w:eastAsia="Calibri" w:hAnsi="Georgia" w:cs="Times New Roman"/>
            <w:sz w:val="24"/>
            <w:szCs w:val="24"/>
          </w:rPr>
          <w:delText xml:space="preserve">Total </w:delText>
        </w:r>
      </w:del>
      <w:r w:rsidR="00DD5C7C" w:rsidRPr="0012027E">
        <w:rPr>
          <w:rFonts w:ascii="Georgia" w:eastAsia="Calibri" w:hAnsi="Georgia" w:cs="Times New Roman"/>
          <w:sz w:val="24"/>
          <w:szCs w:val="24"/>
        </w:rPr>
        <w:t>Acres</w:t>
      </w:r>
      <w:del w:id="17" w:author="Jessica Rigelman" w:date="2024-12-06T08:47:00Z" w16du:dateUtc="2024-12-06T16:47:00Z">
        <w:r w:rsidR="00DD5C7C" w:rsidRPr="0012027E" w:rsidDel="00943285">
          <w:rPr>
            <w:rFonts w:ascii="Georgia" w:eastAsia="Calibri" w:hAnsi="Georgia" w:cs="Times New Roman"/>
            <w:sz w:val="24"/>
            <w:szCs w:val="24"/>
          </w:rPr>
          <w:delText xml:space="preserve"> Treated </w:delText>
        </w:r>
      </w:del>
      <w:r w:rsidR="00DD5C7C" w:rsidRPr="0012027E">
        <w:rPr>
          <w:rFonts w:ascii="Georgia" w:eastAsia="Calibri" w:hAnsi="Georgia" w:cs="Times New Roman"/>
          <w:sz w:val="24"/>
          <w:szCs w:val="24"/>
        </w:rPr>
        <w:t xml:space="preserve">(Acres) </w:t>
      </w:r>
    </w:p>
    <w:p w14:paraId="0FC4E4A5" w14:textId="77777777" w:rsidR="00EA1352" w:rsidRPr="0012027E" w:rsidRDefault="00EA1352" w:rsidP="00EA1352">
      <w:pPr>
        <w:numPr>
          <w:ilvl w:val="0"/>
          <w:numId w:val="2"/>
        </w:numPr>
        <w:spacing w:after="0" w:line="240" w:lineRule="auto"/>
        <w:contextualSpacing/>
        <w:rPr>
          <w:rFonts w:ascii="Georgia" w:eastAsia="Calibri" w:hAnsi="Georgia" w:cs="Times New Roman"/>
          <w:sz w:val="24"/>
          <w:szCs w:val="24"/>
        </w:rPr>
      </w:pPr>
      <w:r w:rsidRPr="0012027E">
        <w:rPr>
          <w:rFonts w:ascii="Georgia" w:eastAsia="Calibri" w:hAnsi="Georgia" w:cs="Times New Roman"/>
          <w:i/>
          <w:sz w:val="24"/>
          <w:szCs w:val="24"/>
        </w:rPr>
        <w:t>Geographic Location: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 Qualifying NEIEN geographies </w:t>
      </w:r>
      <w:proofErr w:type="gramStart"/>
      <w:r w:rsidRPr="0012027E">
        <w:rPr>
          <w:rFonts w:ascii="Georgia" w:eastAsia="Calibri" w:hAnsi="Georgia" w:cs="Times New Roman"/>
          <w:sz w:val="24"/>
          <w:szCs w:val="24"/>
        </w:rPr>
        <w:t>including:</w:t>
      </w:r>
      <w:proofErr w:type="gramEnd"/>
      <w:r w:rsidRPr="0012027E">
        <w:rPr>
          <w:rFonts w:ascii="Georgia" w:eastAsia="Calibri" w:hAnsi="Georgia" w:cs="Times New Roman"/>
          <w:sz w:val="24"/>
          <w:szCs w:val="24"/>
        </w:rPr>
        <w:t xml:space="preserve"> Latitude/Longitude; </w:t>
      </w:r>
      <w:r w:rsidRPr="0012027E">
        <w:rPr>
          <w:rFonts w:ascii="Georgia" w:eastAsia="Calibri" w:hAnsi="Georgia" w:cs="Times New Roman"/>
          <w:i/>
          <w:sz w:val="24"/>
          <w:szCs w:val="24"/>
          <w:u w:val="single"/>
        </w:rPr>
        <w:t>or</w:t>
      </w:r>
      <w:r w:rsidRPr="0012027E">
        <w:rPr>
          <w:rFonts w:ascii="Georgia" w:eastAsia="Calibri" w:hAnsi="Georgia" w:cs="Times New Roman"/>
          <w:i/>
          <w:sz w:val="24"/>
          <w:szCs w:val="24"/>
        </w:rPr>
        <w:t xml:space="preserve"> 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County; </w:t>
      </w:r>
      <w:r w:rsidRPr="0012027E">
        <w:rPr>
          <w:rFonts w:ascii="Georgia" w:eastAsia="Calibri" w:hAnsi="Georgia" w:cs="Times New Roman"/>
          <w:i/>
          <w:sz w:val="24"/>
          <w:szCs w:val="24"/>
        </w:rPr>
        <w:t xml:space="preserve">or 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County (CBWS Only); </w:t>
      </w:r>
      <w:r w:rsidRPr="0012027E">
        <w:rPr>
          <w:rFonts w:ascii="Georgia" w:eastAsia="Calibri" w:hAnsi="Georgia" w:cs="Times New Roman"/>
          <w:i/>
          <w:sz w:val="24"/>
          <w:szCs w:val="24"/>
          <w:u w:val="single"/>
        </w:rPr>
        <w:t>or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 Hydrologic Unit Code (HUC12, HUC10, HUC8, HUC6, HUC4, State (CBWS Only) </w:t>
      </w:r>
    </w:p>
    <w:p w14:paraId="532CC2B4" w14:textId="692D14A6" w:rsidR="00EA1352" w:rsidRPr="0012027E" w:rsidRDefault="00EA1352" w:rsidP="00EA1352">
      <w:pPr>
        <w:numPr>
          <w:ilvl w:val="0"/>
          <w:numId w:val="2"/>
        </w:numPr>
        <w:spacing w:after="0" w:line="240" w:lineRule="auto"/>
        <w:contextualSpacing/>
        <w:rPr>
          <w:rFonts w:ascii="Georgia" w:eastAsia="Calibri" w:hAnsi="Georgia" w:cs="Times New Roman"/>
          <w:sz w:val="24"/>
          <w:szCs w:val="24"/>
        </w:rPr>
      </w:pPr>
      <w:r w:rsidRPr="0012027E">
        <w:rPr>
          <w:rFonts w:ascii="Georgia" w:eastAsia="Calibri" w:hAnsi="Georgia" w:cs="Times New Roman"/>
          <w:i/>
          <w:sz w:val="24"/>
          <w:szCs w:val="24"/>
        </w:rPr>
        <w:t>Date of Implementation: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 </w:t>
      </w:r>
      <w:del w:id="18" w:author="Jessica Rigelman" w:date="2024-11-26T18:24:00Z" w16du:dateUtc="2024-11-27T02:24:00Z">
        <w:r w:rsidRPr="0012027E" w:rsidDel="00A71F55">
          <w:rPr>
            <w:rFonts w:ascii="Georgia" w:eastAsia="Calibri" w:hAnsi="Georgia" w:cs="Times New Roman"/>
            <w:sz w:val="24"/>
            <w:szCs w:val="24"/>
          </w:rPr>
          <w:delText xml:space="preserve">Year </w:delText>
        </w:r>
      </w:del>
      <w:ins w:id="19" w:author="Jessica Rigelman" w:date="2024-11-26T18:24:00Z" w16du:dateUtc="2024-11-27T02:24:00Z">
        <w:r w:rsidR="00A71F55">
          <w:rPr>
            <w:rFonts w:ascii="Georgia" w:eastAsia="Calibri" w:hAnsi="Georgia" w:cs="Times New Roman"/>
            <w:sz w:val="24"/>
            <w:szCs w:val="24"/>
          </w:rPr>
          <w:t xml:space="preserve"> Date implemented</w:t>
        </w:r>
        <w:r w:rsidR="00A71F55" w:rsidRPr="0012027E">
          <w:rPr>
            <w:rFonts w:ascii="Georgia" w:eastAsia="Calibri" w:hAnsi="Georgia" w:cs="Times New Roman"/>
            <w:sz w:val="24"/>
            <w:szCs w:val="24"/>
          </w:rPr>
          <w:t xml:space="preserve"> </w:t>
        </w:r>
      </w:ins>
      <w:del w:id="20" w:author="Jessica Rigelman" w:date="2024-11-26T18:24:00Z" w16du:dateUtc="2024-11-27T02:24:00Z">
        <w:r w:rsidRPr="0012027E" w:rsidDel="00A71F55">
          <w:rPr>
            <w:rFonts w:ascii="Georgia" w:eastAsia="Calibri" w:hAnsi="Georgia" w:cs="Times New Roman"/>
            <w:sz w:val="24"/>
            <w:szCs w:val="24"/>
          </w:rPr>
          <w:delText>installed</w:delText>
        </w:r>
      </w:del>
    </w:p>
    <w:p w14:paraId="07E334D1" w14:textId="66AC9319" w:rsidR="00EA1352" w:rsidRDefault="00EA1352" w:rsidP="005A1E86">
      <w:pPr>
        <w:numPr>
          <w:ilvl w:val="0"/>
          <w:numId w:val="2"/>
        </w:numPr>
        <w:spacing w:after="0" w:line="240" w:lineRule="auto"/>
        <w:contextualSpacing/>
        <w:rPr>
          <w:rFonts w:ascii="Georgia" w:eastAsia="Calibri" w:hAnsi="Georgia" w:cs="Times New Roman"/>
          <w:sz w:val="24"/>
          <w:szCs w:val="24"/>
        </w:rPr>
      </w:pPr>
      <w:r w:rsidRPr="0012027E">
        <w:rPr>
          <w:rFonts w:ascii="Georgia" w:eastAsia="Calibri" w:hAnsi="Georgia" w:cs="Times New Roman"/>
          <w:i/>
          <w:sz w:val="24"/>
          <w:szCs w:val="24"/>
        </w:rPr>
        <w:t>Land Uses:</w:t>
      </w:r>
      <w:r w:rsidRPr="0012027E">
        <w:rPr>
          <w:rFonts w:ascii="Georgia" w:eastAsia="Calibri" w:hAnsi="Georgia" w:cs="Times New Roman"/>
          <w:sz w:val="24"/>
          <w:szCs w:val="24"/>
        </w:rPr>
        <w:t xml:space="preserve"> </w:t>
      </w:r>
      <w:r w:rsidR="00814742">
        <w:rPr>
          <w:rFonts w:ascii="Georgia" w:eastAsia="Calibri" w:hAnsi="Georgia" w:cs="Times New Roman"/>
          <w:sz w:val="24"/>
          <w:szCs w:val="24"/>
        </w:rPr>
        <w:t>Harvested Forest</w:t>
      </w:r>
    </w:p>
    <w:p w14:paraId="1B32425F" w14:textId="77777777" w:rsidR="008535F8" w:rsidRPr="008535F8" w:rsidRDefault="008535F8" w:rsidP="008535F8">
      <w:pPr>
        <w:spacing w:after="0" w:line="240" w:lineRule="auto"/>
        <w:ind w:left="720"/>
        <w:contextualSpacing/>
        <w:rPr>
          <w:rFonts w:ascii="Georgia" w:eastAsia="Calibri" w:hAnsi="Georgia" w:cs="Times New Roman"/>
          <w:sz w:val="24"/>
          <w:szCs w:val="24"/>
        </w:rPr>
      </w:pPr>
    </w:p>
    <w:p w14:paraId="412F84F0" w14:textId="3C816E77" w:rsidR="00DD5C7C" w:rsidRPr="0012027E" w:rsidRDefault="00DD5C7C" w:rsidP="00DD5C7C">
      <w:pPr>
        <w:rPr>
          <w:rFonts w:ascii="Georgia" w:eastAsia="Calibri" w:hAnsi="Georgia"/>
          <w:b/>
          <w:sz w:val="24"/>
          <w:szCs w:val="24"/>
        </w:rPr>
      </w:pPr>
      <w:r w:rsidRPr="0012027E">
        <w:rPr>
          <w:rFonts w:ascii="Georgia" w:eastAsia="Calibri" w:hAnsi="Georgia"/>
          <w:b/>
          <w:sz w:val="24"/>
          <w:szCs w:val="24"/>
        </w:rPr>
        <w:t>Q</w:t>
      </w:r>
      <w:r w:rsidR="00814742">
        <w:rPr>
          <w:rFonts w:ascii="Georgia" w:eastAsia="Calibri" w:hAnsi="Georgia"/>
          <w:b/>
          <w:sz w:val="24"/>
          <w:szCs w:val="24"/>
        </w:rPr>
        <w:t>5</w:t>
      </w:r>
      <w:r w:rsidRPr="0012027E">
        <w:rPr>
          <w:rFonts w:ascii="Georgia" w:eastAsia="Calibri" w:hAnsi="Georgia"/>
          <w:b/>
          <w:sz w:val="24"/>
          <w:szCs w:val="24"/>
        </w:rPr>
        <w:t>. Are the practices cumulative or annual BMPs?</w:t>
      </w:r>
    </w:p>
    <w:p w14:paraId="07D69A01" w14:textId="58F6E329" w:rsidR="00546865" w:rsidRPr="0012027E" w:rsidRDefault="00DD5C7C" w:rsidP="00DD5C7C">
      <w:pPr>
        <w:rPr>
          <w:rFonts w:ascii="Georgia" w:eastAsia="Calibri" w:hAnsi="Georgia"/>
          <w:sz w:val="24"/>
          <w:szCs w:val="24"/>
        </w:rPr>
      </w:pPr>
      <w:r w:rsidRPr="0012027E">
        <w:rPr>
          <w:rFonts w:ascii="Georgia" w:eastAsia="Calibri" w:hAnsi="Georgia"/>
          <w:b/>
          <w:sz w:val="24"/>
          <w:szCs w:val="24"/>
        </w:rPr>
        <w:t>A</w:t>
      </w:r>
      <w:r w:rsidR="00814742">
        <w:rPr>
          <w:rFonts w:ascii="Georgia" w:eastAsia="Calibri" w:hAnsi="Georgia"/>
          <w:b/>
          <w:sz w:val="24"/>
          <w:szCs w:val="24"/>
        </w:rPr>
        <w:t>5</w:t>
      </w:r>
      <w:r w:rsidRPr="0012027E">
        <w:rPr>
          <w:rFonts w:ascii="Georgia" w:eastAsia="Calibri" w:hAnsi="Georgia"/>
          <w:sz w:val="24"/>
          <w:szCs w:val="24"/>
        </w:rPr>
        <w:t xml:space="preserve">. </w:t>
      </w:r>
      <w:r w:rsidR="00546865">
        <w:rPr>
          <w:rFonts w:ascii="Georgia" w:eastAsia="Calibri" w:hAnsi="Georgia"/>
          <w:sz w:val="24"/>
          <w:szCs w:val="24"/>
        </w:rPr>
        <w:t>Forest Harvesting Practices will be treated as</w:t>
      </w:r>
      <w:r w:rsidRPr="0012027E">
        <w:rPr>
          <w:rFonts w:ascii="Georgia" w:eastAsia="Calibri" w:hAnsi="Georgia"/>
          <w:sz w:val="24"/>
          <w:szCs w:val="24"/>
        </w:rPr>
        <w:t xml:space="preserve"> a cumulative practice</w:t>
      </w:r>
      <w:r w:rsidR="00546865">
        <w:rPr>
          <w:rFonts w:ascii="Georgia" w:eastAsia="Calibri" w:hAnsi="Georgia"/>
          <w:sz w:val="24"/>
          <w:szCs w:val="24"/>
        </w:rPr>
        <w:t xml:space="preserve"> in Phase 7 (note they were an annual practice in Phase 6)</w:t>
      </w:r>
      <w:r w:rsidRPr="0012027E">
        <w:rPr>
          <w:rFonts w:ascii="Georgia" w:eastAsia="Calibri" w:hAnsi="Georgia"/>
          <w:sz w:val="24"/>
          <w:szCs w:val="24"/>
        </w:rPr>
        <w:t xml:space="preserve">. </w:t>
      </w:r>
      <w:r w:rsidR="003D33B8" w:rsidRPr="003D33B8">
        <w:rPr>
          <w:rFonts w:ascii="Georgia" w:eastAsia="Calibri" w:hAnsi="Georgia"/>
          <w:sz w:val="24"/>
          <w:szCs w:val="24"/>
        </w:rPr>
        <w:t>This means that jurisdictions should submit all parameters to NEIEN only in the year the practice is implemented.</w:t>
      </w:r>
    </w:p>
    <w:p w14:paraId="1DDF1576" w14:textId="212CC8A0" w:rsidR="00DD5C7C" w:rsidRPr="0012027E" w:rsidRDefault="00DD5C7C" w:rsidP="00DD5C7C">
      <w:pPr>
        <w:rPr>
          <w:rFonts w:ascii="Georgia" w:eastAsia="Calibri" w:hAnsi="Georgia"/>
          <w:b/>
          <w:bCs/>
          <w:sz w:val="24"/>
          <w:szCs w:val="24"/>
        </w:rPr>
      </w:pPr>
      <w:r w:rsidRPr="0012027E">
        <w:rPr>
          <w:rFonts w:ascii="Georgia" w:eastAsia="Calibri" w:hAnsi="Georgia"/>
          <w:b/>
          <w:bCs/>
          <w:sz w:val="24"/>
          <w:szCs w:val="24"/>
        </w:rPr>
        <w:t>Q</w:t>
      </w:r>
      <w:r w:rsidR="00546865">
        <w:rPr>
          <w:rFonts w:ascii="Georgia" w:eastAsia="Calibri" w:hAnsi="Georgia"/>
          <w:b/>
          <w:bCs/>
          <w:sz w:val="24"/>
          <w:szCs w:val="24"/>
        </w:rPr>
        <w:t>6</w:t>
      </w:r>
      <w:r w:rsidRPr="0012027E">
        <w:rPr>
          <w:rFonts w:ascii="Georgia" w:eastAsia="Calibri" w:hAnsi="Georgia"/>
          <w:b/>
          <w:bCs/>
          <w:sz w:val="24"/>
          <w:szCs w:val="24"/>
        </w:rPr>
        <w:t xml:space="preserve">. What is the credit duration for </w:t>
      </w:r>
      <w:r w:rsidR="00777A5C">
        <w:rPr>
          <w:rFonts w:ascii="Georgia" w:eastAsia="Calibri" w:hAnsi="Georgia"/>
          <w:b/>
          <w:bCs/>
          <w:sz w:val="24"/>
          <w:szCs w:val="24"/>
        </w:rPr>
        <w:t xml:space="preserve">Forest Harvesting </w:t>
      </w:r>
      <w:r w:rsidRPr="0012027E">
        <w:rPr>
          <w:rFonts w:ascii="Georgia" w:eastAsia="Calibri" w:hAnsi="Georgia"/>
          <w:b/>
          <w:bCs/>
          <w:sz w:val="24"/>
          <w:szCs w:val="24"/>
        </w:rPr>
        <w:t>practices?</w:t>
      </w:r>
    </w:p>
    <w:p w14:paraId="29AD200E" w14:textId="54B9AA71" w:rsidR="00DD5C7C" w:rsidRDefault="00DD5C7C" w:rsidP="00DD5C7C">
      <w:pPr>
        <w:rPr>
          <w:rFonts w:ascii="Georgia" w:eastAsia="Calibri" w:hAnsi="Georgia"/>
          <w:sz w:val="24"/>
          <w:szCs w:val="24"/>
        </w:rPr>
      </w:pPr>
      <w:r w:rsidRPr="0012027E">
        <w:rPr>
          <w:rFonts w:ascii="Georgia" w:eastAsia="Calibri" w:hAnsi="Georgia"/>
          <w:sz w:val="24"/>
          <w:szCs w:val="24"/>
        </w:rPr>
        <w:t>A</w:t>
      </w:r>
      <w:r w:rsidR="00546865">
        <w:rPr>
          <w:rFonts w:ascii="Georgia" w:eastAsia="Calibri" w:hAnsi="Georgia"/>
          <w:sz w:val="24"/>
          <w:szCs w:val="24"/>
        </w:rPr>
        <w:t>6</w:t>
      </w:r>
      <w:r w:rsidRPr="0012027E">
        <w:rPr>
          <w:rFonts w:ascii="Georgia" w:eastAsia="Calibri" w:hAnsi="Georgia"/>
          <w:sz w:val="24"/>
          <w:szCs w:val="24"/>
        </w:rPr>
        <w:t xml:space="preserve">. </w:t>
      </w:r>
      <w:r w:rsidR="00546865">
        <w:rPr>
          <w:rFonts w:ascii="Georgia" w:eastAsia="Calibri" w:hAnsi="Georgia"/>
          <w:sz w:val="24"/>
          <w:szCs w:val="24"/>
        </w:rPr>
        <w:t xml:space="preserve">Forest Harvesting Practices will have a credit duration of three years to align with the three-year </w:t>
      </w:r>
      <w:del w:id="21" w:author="Olivia Devereux" w:date="2024-12-06T14:28:00Z" w16du:dateUtc="2024-12-06T19:28:00Z">
        <w:r w:rsidR="00546865" w:rsidDel="0059485F">
          <w:rPr>
            <w:rFonts w:ascii="Georgia" w:eastAsia="Calibri" w:hAnsi="Georgia"/>
            <w:sz w:val="24"/>
            <w:szCs w:val="24"/>
          </w:rPr>
          <w:delText xml:space="preserve">lifespan </w:delText>
        </w:r>
      </w:del>
      <w:ins w:id="22" w:author="Olivia Devereux" w:date="2024-12-06T14:28:00Z" w16du:dateUtc="2024-12-06T19:28:00Z">
        <w:r w:rsidR="0059485F">
          <w:rPr>
            <w:rFonts w:ascii="Georgia" w:eastAsia="Calibri" w:hAnsi="Georgia"/>
            <w:sz w:val="24"/>
            <w:szCs w:val="24"/>
          </w:rPr>
          <w:t xml:space="preserve">loading rate </w:t>
        </w:r>
      </w:ins>
      <w:r w:rsidR="00546865">
        <w:rPr>
          <w:rFonts w:ascii="Georgia" w:eastAsia="Calibri" w:hAnsi="Georgia"/>
          <w:sz w:val="24"/>
          <w:szCs w:val="24"/>
        </w:rPr>
        <w:t xml:space="preserve">for the harvested forest land use in Phase 7 of the model. Forest Harvesting Practices are designed to mitigate water quality impacts both during and following forest harvest operations so the credit should apply for the entire </w:t>
      </w:r>
      <w:proofErr w:type="gramStart"/>
      <w:r w:rsidR="00546865">
        <w:rPr>
          <w:rFonts w:ascii="Georgia" w:eastAsia="Calibri" w:hAnsi="Georgia"/>
          <w:sz w:val="24"/>
          <w:szCs w:val="24"/>
        </w:rPr>
        <w:t>period of time</w:t>
      </w:r>
      <w:proofErr w:type="gramEnd"/>
      <w:r w:rsidR="00546865">
        <w:rPr>
          <w:rFonts w:ascii="Georgia" w:eastAsia="Calibri" w:hAnsi="Georgia"/>
          <w:sz w:val="24"/>
          <w:szCs w:val="24"/>
        </w:rPr>
        <w:t xml:space="preserve"> over which the model is accounting for the water quality impacts of the harvest. </w:t>
      </w:r>
    </w:p>
    <w:p w14:paraId="41D82E5C" w14:textId="21BFEC37" w:rsidR="00777A5C" w:rsidRPr="00777A5C" w:rsidRDefault="00777A5C" w:rsidP="00DD5C7C">
      <w:pPr>
        <w:rPr>
          <w:rFonts w:ascii="Georgia" w:eastAsia="Calibri" w:hAnsi="Georgia"/>
          <w:b/>
          <w:bCs/>
          <w:sz w:val="24"/>
          <w:szCs w:val="24"/>
        </w:rPr>
      </w:pPr>
      <w:r w:rsidRPr="00777A5C">
        <w:rPr>
          <w:rFonts w:ascii="Georgia" w:eastAsia="Calibri" w:hAnsi="Georgia"/>
          <w:b/>
          <w:bCs/>
          <w:sz w:val="24"/>
          <w:szCs w:val="24"/>
        </w:rPr>
        <w:t>Q7: Can the credit duration for Forest Harvesting practices get further extended if practices are verified?</w:t>
      </w:r>
    </w:p>
    <w:p w14:paraId="5773F93D" w14:textId="55AC5DA0" w:rsidR="00777A5C" w:rsidRDefault="00777A5C" w:rsidP="00DD5C7C">
      <w:pPr>
        <w:rPr>
          <w:ins w:id="23" w:author="Jessica Rigelman" w:date="2024-12-06T08:48:00Z" w16du:dateUtc="2024-12-06T16:48:00Z"/>
          <w:rFonts w:ascii="Georgia" w:eastAsia="Calibri" w:hAnsi="Georgia"/>
          <w:sz w:val="24"/>
          <w:szCs w:val="24"/>
        </w:rPr>
      </w:pPr>
      <w:r>
        <w:rPr>
          <w:rFonts w:ascii="Georgia" w:eastAsia="Calibri" w:hAnsi="Georgia"/>
          <w:sz w:val="24"/>
          <w:szCs w:val="24"/>
        </w:rPr>
        <w:t xml:space="preserve">A7: No. Inspection and maintenance dates do not apply for this BMP and the credit duration can’t be extended beyond three years. </w:t>
      </w:r>
      <w:ins w:id="24" w:author="Olivia Devereux" w:date="2024-12-06T14:29:00Z" w16du:dateUtc="2024-12-06T19:29:00Z">
        <w:r w:rsidR="0059485F">
          <w:rPr>
            <w:rFonts w:ascii="Georgia" w:eastAsia="Calibri" w:hAnsi="Georgia"/>
            <w:sz w:val="24"/>
            <w:szCs w:val="24"/>
          </w:rPr>
          <w:t xml:space="preserve">This is consistent with the loading rate as an average of the harvest effect over three years for </w:t>
        </w:r>
      </w:ins>
      <w:ins w:id="25" w:author="Olivia Devereux" w:date="2024-12-06T14:30:00Z" w16du:dateUtc="2024-12-06T19:30:00Z">
        <w:r w:rsidR="0059485F">
          <w:rPr>
            <w:rFonts w:ascii="Georgia" w:eastAsia="Calibri" w:hAnsi="Georgia"/>
            <w:sz w:val="24"/>
            <w:szCs w:val="24"/>
          </w:rPr>
          <w:t xml:space="preserve">the </w:t>
        </w:r>
      </w:ins>
      <w:ins w:id="26" w:author="Olivia Devereux" w:date="2024-12-06T14:29:00Z" w16du:dateUtc="2024-12-06T19:29:00Z">
        <w:r w:rsidR="0059485F">
          <w:rPr>
            <w:rFonts w:ascii="Georgia" w:eastAsia="Calibri" w:hAnsi="Georgia"/>
            <w:sz w:val="24"/>
            <w:szCs w:val="24"/>
          </w:rPr>
          <w:t>h</w:t>
        </w:r>
      </w:ins>
      <w:ins w:id="27" w:author="Olivia Devereux" w:date="2024-12-06T14:30:00Z" w16du:dateUtc="2024-12-06T19:30:00Z">
        <w:r w:rsidR="0059485F">
          <w:rPr>
            <w:rFonts w:ascii="Georgia" w:eastAsia="Calibri" w:hAnsi="Georgia"/>
            <w:sz w:val="24"/>
            <w:szCs w:val="24"/>
          </w:rPr>
          <w:t xml:space="preserve">arvested forest land use. </w:t>
        </w:r>
      </w:ins>
    </w:p>
    <w:p w14:paraId="042624AB" w14:textId="4AC6F48F" w:rsidR="00943285" w:rsidRPr="00777A5C" w:rsidRDefault="00943285" w:rsidP="00943285">
      <w:pPr>
        <w:rPr>
          <w:ins w:id="28" w:author="Jessica Rigelman" w:date="2024-12-06T08:48:00Z" w16du:dateUtc="2024-12-06T16:48:00Z"/>
          <w:rFonts w:ascii="Georgia" w:eastAsia="Calibri" w:hAnsi="Georgia"/>
          <w:b/>
          <w:bCs/>
          <w:sz w:val="24"/>
          <w:szCs w:val="24"/>
        </w:rPr>
      </w:pPr>
      <w:commentRangeStart w:id="29"/>
      <w:commentRangeStart w:id="30"/>
      <w:ins w:id="31" w:author="Jessica Rigelman" w:date="2024-12-06T08:48:00Z" w16du:dateUtc="2024-12-06T16:48:00Z">
        <w:r w:rsidRPr="00777A5C">
          <w:rPr>
            <w:rFonts w:ascii="Georgia" w:eastAsia="Calibri" w:hAnsi="Georgia"/>
            <w:b/>
            <w:bCs/>
            <w:sz w:val="24"/>
            <w:szCs w:val="24"/>
          </w:rPr>
          <w:t>Q</w:t>
        </w:r>
        <w:r>
          <w:rPr>
            <w:rFonts w:ascii="Georgia" w:eastAsia="Calibri" w:hAnsi="Georgia"/>
            <w:b/>
            <w:bCs/>
            <w:sz w:val="24"/>
            <w:szCs w:val="24"/>
          </w:rPr>
          <w:t>8</w:t>
        </w:r>
        <w:r w:rsidRPr="00777A5C">
          <w:rPr>
            <w:rFonts w:ascii="Georgia" w:eastAsia="Calibri" w:hAnsi="Georgia"/>
            <w:b/>
            <w:bCs/>
            <w:sz w:val="24"/>
            <w:szCs w:val="24"/>
          </w:rPr>
          <w:t xml:space="preserve">: </w:t>
        </w:r>
        <w:r>
          <w:rPr>
            <w:rFonts w:ascii="Georgia" w:eastAsia="Calibri" w:hAnsi="Georgia"/>
            <w:b/>
            <w:bCs/>
            <w:sz w:val="24"/>
            <w:szCs w:val="24"/>
          </w:rPr>
          <w:t>Do states still need to report</w:t>
        </w:r>
      </w:ins>
      <w:ins w:id="32" w:author="Jessica Rigelman" w:date="2024-12-06T08:49:00Z" w16du:dateUtc="2024-12-06T16:49:00Z">
        <w:r>
          <w:rPr>
            <w:rFonts w:ascii="Georgia" w:eastAsia="Calibri" w:hAnsi="Georgia"/>
            <w:b/>
            <w:bCs/>
            <w:sz w:val="24"/>
            <w:szCs w:val="24"/>
          </w:rPr>
          <w:t xml:space="preserve"> acres harvested prior to progress reporting every year</w:t>
        </w:r>
      </w:ins>
      <w:ins w:id="33" w:author="Jessica Rigelman" w:date="2024-12-06T08:48:00Z" w16du:dateUtc="2024-12-06T16:48:00Z">
        <w:r w:rsidRPr="00777A5C">
          <w:rPr>
            <w:rFonts w:ascii="Georgia" w:eastAsia="Calibri" w:hAnsi="Georgia"/>
            <w:b/>
            <w:bCs/>
            <w:sz w:val="24"/>
            <w:szCs w:val="24"/>
          </w:rPr>
          <w:t>?</w:t>
        </w:r>
      </w:ins>
      <w:commentRangeEnd w:id="29"/>
      <w:r w:rsidR="0059485F">
        <w:rPr>
          <w:rStyle w:val="CommentReference"/>
        </w:rPr>
        <w:commentReference w:id="29"/>
      </w:r>
      <w:commentRangeEnd w:id="30"/>
      <w:r w:rsidR="00527203">
        <w:rPr>
          <w:rStyle w:val="CommentReference"/>
        </w:rPr>
        <w:commentReference w:id="30"/>
      </w:r>
    </w:p>
    <w:p w14:paraId="46597802" w14:textId="634B8013" w:rsidR="00943285" w:rsidRDefault="00943285" w:rsidP="00943285">
      <w:pPr>
        <w:rPr>
          <w:ins w:id="34" w:author="Jessica Rigelman" w:date="2024-12-06T08:52:00Z" w16du:dateUtc="2024-12-06T16:52:00Z"/>
          <w:rFonts w:ascii="Georgia" w:eastAsia="Calibri" w:hAnsi="Georgia"/>
          <w:sz w:val="24"/>
          <w:szCs w:val="24"/>
        </w:rPr>
      </w:pPr>
      <w:ins w:id="35" w:author="Jessica Rigelman" w:date="2024-12-06T08:48:00Z" w16du:dateUtc="2024-12-06T16:48:00Z">
        <w:r>
          <w:rPr>
            <w:rFonts w:ascii="Georgia" w:eastAsia="Calibri" w:hAnsi="Georgia"/>
            <w:sz w:val="24"/>
            <w:szCs w:val="24"/>
          </w:rPr>
          <w:t xml:space="preserve">A7: </w:t>
        </w:r>
      </w:ins>
      <w:ins w:id="36" w:author="Jessica Rigelman" w:date="2024-12-06T08:49:00Z" w16du:dateUtc="2024-12-06T16:49:00Z">
        <w:r>
          <w:rPr>
            <w:rFonts w:ascii="Georgia" w:eastAsia="Calibri" w:hAnsi="Georgia"/>
            <w:sz w:val="24"/>
            <w:szCs w:val="24"/>
          </w:rPr>
          <w:t>Yes</w:t>
        </w:r>
      </w:ins>
      <w:ins w:id="37" w:author="Jessica Rigelman" w:date="2024-12-06T08:50:00Z" w16du:dateUtc="2024-12-06T16:50:00Z">
        <w:r>
          <w:rPr>
            <w:rFonts w:ascii="Georgia" w:eastAsia="Calibri" w:hAnsi="Georgia"/>
            <w:sz w:val="24"/>
            <w:szCs w:val="24"/>
          </w:rPr>
          <w:t xml:space="preserve">, states should report the total acres harvested in each year to the CBPO progress team by the agreed to deadline each year for progress.  At the time this document </w:t>
        </w:r>
      </w:ins>
      <w:ins w:id="38" w:author="Jessica Rigelman" w:date="2024-12-06T08:51:00Z" w16du:dateUtc="2024-12-06T16:51:00Z">
        <w:r>
          <w:rPr>
            <w:rFonts w:ascii="Georgia" w:eastAsia="Calibri" w:hAnsi="Georgia"/>
            <w:sz w:val="24"/>
            <w:szCs w:val="24"/>
          </w:rPr>
          <w:t xml:space="preserve">was </w:t>
        </w:r>
        <w:proofErr w:type="gramStart"/>
        <w:r>
          <w:rPr>
            <w:rFonts w:ascii="Georgia" w:eastAsia="Calibri" w:hAnsi="Georgia"/>
            <w:sz w:val="24"/>
            <w:szCs w:val="24"/>
          </w:rPr>
          <w:lastRenderedPageBreak/>
          <w:t>written,</w:t>
        </w:r>
        <w:proofErr w:type="gramEnd"/>
        <w:r>
          <w:rPr>
            <w:rFonts w:ascii="Georgia" w:eastAsia="Calibri" w:hAnsi="Georgia"/>
            <w:sz w:val="24"/>
            <w:szCs w:val="24"/>
          </w:rPr>
          <w:t xml:space="preserve"> that date is November 1.  If dat</w:t>
        </w:r>
      </w:ins>
      <w:ins w:id="39" w:author="Jessica Rigelman" w:date="2024-12-06T08:52:00Z" w16du:dateUtc="2024-12-06T16:52:00Z">
        <w:r>
          <w:rPr>
            <w:rFonts w:ascii="Georgia" w:eastAsia="Calibri" w:hAnsi="Georgia"/>
            <w:sz w:val="24"/>
            <w:szCs w:val="24"/>
          </w:rPr>
          <w:t>a</w:t>
        </w:r>
      </w:ins>
      <w:ins w:id="40" w:author="Jessica Rigelman" w:date="2024-12-06T08:51:00Z" w16du:dateUtc="2024-12-06T16:51:00Z">
        <w:r>
          <w:rPr>
            <w:rFonts w:ascii="Georgia" w:eastAsia="Calibri" w:hAnsi="Georgia"/>
            <w:sz w:val="24"/>
            <w:szCs w:val="24"/>
          </w:rPr>
          <w:t xml:space="preserve"> is not supplied the default used will be </w:t>
        </w:r>
      </w:ins>
      <w:ins w:id="41" w:author="Jessica Rigelman" w:date="2024-12-06T08:52:00Z" w16du:dateUtc="2024-12-06T16:52:00Z">
        <w:r>
          <w:rPr>
            <w:rFonts w:ascii="Georgia" w:eastAsia="Calibri" w:hAnsi="Georgia"/>
            <w:sz w:val="24"/>
            <w:szCs w:val="24"/>
          </w:rPr>
          <w:t>1.1% of true forest.  Data reported should include the following fields:</w:t>
        </w:r>
      </w:ins>
    </w:p>
    <w:p w14:paraId="38E2935A" w14:textId="0546E749" w:rsidR="00943285" w:rsidRDefault="00943285" w:rsidP="00943285">
      <w:pPr>
        <w:pStyle w:val="ListParagraph"/>
        <w:numPr>
          <w:ilvl w:val="0"/>
          <w:numId w:val="3"/>
        </w:numPr>
        <w:rPr>
          <w:ins w:id="42" w:author="Jessica Rigelman" w:date="2024-12-06T08:53:00Z" w16du:dateUtc="2024-12-06T16:53:00Z"/>
          <w:rFonts w:ascii="Georgia" w:eastAsia="Calibri" w:hAnsi="Georgia"/>
          <w:sz w:val="24"/>
          <w:szCs w:val="24"/>
        </w:rPr>
      </w:pPr>
      <w:ins w:id="43" w:author="Jessica Rigelman" w:date="2024-12-06T08:53:00Z" w16du:dateUtc="2024-12-06T16:53:00Z">
        <w:r>
          <w:rPr>
            <w:rFonts w:ascii="Georgia" w:eastAsia="Calibri" w:hAnsi="Georgia"/>
            <w:sz w:val="24"/>
            <w:szCs w:val="24"/>
          </w:rPr>
          <w:t>Year</w:t>
        </w:r>
      </w:ins>
    </w:p>
    <w:p w14:paraId="512D7193" w14:textId="0DBBF99B" w:rsidR="00943285" w:rsidRDefault="00943285" w:rsidP="00943285">
      <w:pPr>
        <w:pStyle w:val="ListParagraph"/>
        <w:numPr>
          <w:ilvl w:val="0"/>
          <w:numId w:val="3"/>
        </w:numPr>
        <w:rPr>
          <w:ins w:id="44" w:author="Jessica Rigelman" w:date="2024-12-06T08:54:00Z" w16du:dateUtc="2024-12-06T16:54:00Z"/>
          <w:rFonts w:ascii="Georgia" w:eastAsia="Calibri" w:hAnsi="Georgia"/>
          <w:sz w:val="24"/>
          <w:szCs w:val="24"/>
        </w:rPr>
      </w:pPr>
      <w:proofErr w:type="spellStart"/>
      <w:ins w:id="45" w:author="Jessica Rigelman" w:date="2024-12-06T08:53:00Z" w16du:dateUtc="2024-12-06T16:53:00Z">
        <w:r>
          <w:rPr>
            <w:rFonts w:ascii="Georgia" w:eastAsia="Calibri" w:hAnsi="Georgia"/>
            <w:sz w:val="24"/>
            <w:szCs w:val="24"/>
          </w:rPr>
          <w:t>GeographyName</w:t>
        </w:r>
        <w:proofErr w:type="spellEnd"/>
        <w:r>
          <w:rPr>
            <w:rFonts w:ascii="Georgia" w:eastAsia="Calibri" w:hAnsi="Georgia"/>
            <w:sz w:val="24"/>
            <w:szCs w:val="24"/>
          </w:rPr>
          <w:t xml:space="preserve"> (any CAST geography, e.g. FIPS, land river segment, HUC, etc</w:t>
        </w:r>
      </w:ins>
      <w:ins w:id="46" w:author="Jessica Rigelman" w:date="2024-12-06T08:55:00Z" w16du:dateUtc="2024-12-06T16:55:00Z">
        <w:r w:rsidR="00FE2A4B">
          <w:rPr>
            <w:rFonts w:ascii="Georgia" w:eastAsia="Calibri" w:hAnsi="Georgia"/>
            <w:sz w:val="24"/>
            <w:szCs w:val="24"/>
          </w:rPr>
          <w:t>. if the area is only the CBWS portion then append “(</w:t>
        </w:r>
        <w:proofErr w:type="spellStart"/>
        <w:r w:rsidR="00FE2A4B">
          <w:rPr>
            <w:rFonts w:ascii="Georgia" w:eastAsia="Calibri" w:hAnsi="Georgia"/>
            <w:sz w:val="24"/>
            <w:szCs w:val="24"/>
          </w:rPr>
          <w:t>CB</w:t>
        </w:r>
      </w:ins>
      <w:ins w:id="47" w:author="Jessica Rigelman" w:date="2024-12-06T08:56:00Z" w16du:dateUtc="2024-12-06T16:56:00Z">
        <w:r w:rsidR="00FE2A4B">
          <w:rPr>
            <w:rFonts w:ascii="Georgia" w:eastAsia="Calibri" w:hAnsi="Georgia"/>
            <w:sz w:val="24"/>
            <w:szCs w:val="24"/>
          </w:rPr>
          <w:t>WSOnly</w:t>
        </w:r>
        <w:proofErr w:type="spellEnd"/>
        <w:r w:rsidR="00FE2A4B">
          <w:rPr>
            <w:rFonts w:ascii="Georgia" w:eastAsia="Calibri" w:hAnsi="Georgia"/>
            <w:sz w:val="24"/>
            <w:szCs w:val="24"/>
          </w:rPr>
          <w:t>)” to the geography</w:t>
        </w:r>
      </w:ins>
      <w:ins w:id="48" w:author="Jessica Rigelman" w:date="2024-12-06T08:54:00Z" w16du:dateUtc="2024-12-06T16:54:00Z">
        <w:r>
          <w:rPr>
            <w:rFonts w:ascii="Georgia" w:eastAsia="Calibri" w:hAnsi="Georgia"/>
            <w:sz w:val="24"/>
            <w:szCs w:val="24"/>
          </w:rPr>
          <w:t>)</w:t>
        </w:r>
      </w:ins>
    </w:p>
    <w:p w14:paraId="436E41C6" w14:textId="2FA92F9B" w:rsidR="00943285" w:rsidRDefault="00FE2A4B" w:rsidP="00943285">
      <w:pPr>
        <w:pStyle w:val="ListParagraph"/>
        <w:numPr>
          <w:ilvl w:val="0"/>
          <w:numId w:val="3"/>
        </w:numPr>
        <w:rPr>
          <w:ins w:id="49" w:author="Jessica Rigelman" w:date="2024-12-06T08:54:00Z" w16du:dateUtc="2024-12-06T16:54:00Z"/>
          <w:rFonts w:ascii="Georgia" w:eastAsia="Calibri" w:hAnsi="Georgia"/>
          <w:sz w:val="24"/>
          <w:szCs w:val="24"/>
        </w:rPr>
      </w:pPr>
      <w:proofErr w:type="spellStart"/>
      <w:ins w:id="50" w:author="Jessica Rigelman" w:date="2024-12-06T08:54:00Z" w16du:dateUtc="2024-12-06T16:54:00Z">
        <w:r>
          <w:rPr>
            <w:rFonts w:ascii="Georgia" w:eastAsia="Calibri" w:hAnsi="Georgia"/>
            <w:sz w:val="24"/>
            <w:szCs w:val="24"/>
          </w:rPr>
          <w:t>LoadSource</w:t>
        </w:r>
        <w:proofErr w:type="spellEnd"/>
        <w:r>
          <w:rPr>
            <w:rFonts w:ascii="Georgia" w:eastAsia="Calibri" w:hAnsi="Georgia"/>
            <w:sz w:val="24"/>
            <w:szCs w:val="24"/>
          </w:rPr>
          <w:t xml:space="preserve"> (harvested forest)</w:t>
        </w:r>
      </w:ins>
    </w:p>
    <w:p w14:paraId="47384B06" w14:textId="427D0418" w:rsidR="00FE2A4B" w:rsidRDefault="00FE2A4B" w:rsidP="00943285">
      <w:pPr>
        <w:pStyle w:val="ListParagraph"/>
        <w:numPr>
          <w:ilvl w:val="0"/>
          <w:numId w:val="3"/>
        </w:numPr>
        <w:rPr>
          <w:ins w:id="51" w:author="Jessica Rigelman" w:date="2024-12-06T08:54:00Z" w16du:dateUtc="2024-12-06T16:54:00Z"/>
          <w:rFonts w:ascii="Georgia" w:eastAsia="Calibri" w:hAnsi="Georgia"/>
          <w:sz w:val="24"/>
          <w:szCs w:val="24"/>
        </w:rPr>
      </w:pPr>
      <w:ins w:id="52" w:author="Jessica Rigelman" w:date="2024-12-06T08:54:00Z" w16du:dateUtc="2024-12-06T16:54:00Z">
        <w:r>
          <w:rPr>
            <w:rFonts w:ascii="Georgia" w:eastAsia="Calibri" w:hAnsi="Georgia"/>
            <w:sz w:val="24"/>
            <w:szCs w:val="24"/>
          </w:rPr>
          <w:t>Unit (acres)</w:t>
        </w:r>
      </w:ins>
    </w:p>
    <w:p w14:paraId="260B1E99" w14:textId="7C6E0202" w:rsidR="00FE2A4B" w:rsidRPr="00943285" w:rsidRDefault="00FE2A4B">
      <w:pPr>
        <w:pStyle w:val="ListParagraph"/>
        <w:numPr>
          <w:ilvl w:val="0"/>
          <w:numId w:val="3"/>
        </w:numPr>
        <w:rPr>
          <w:ins w:id="53" w:author="Jessica Rigelman" w:date="2024-12-06T08:48:00Z" w16du:dateUtc="2024-12-06T16:48:00Z"/>
          <w:rFonts w:ascii="Georgia" w:eastAsia="Calibri" w:hAnsi="Georgia"/>
          <w:sz w:val="24"/>
          <w:szCs w:val="24"/>
          <w:rPrChange w:id="54" w:author="Jessica Rigelman" w:date="2024-12-06T08:52:00Z" w16du:dateUtc="2024-12-06T16:52:00Z">
            <w:rPr>
              <w:ins w:id="55" w:author="Jessica Rigelman" w:date="2024-12-06T08:48:00Z" w16du:dateUtc="2024-12-06T16:48:00Z"/>
            </w:rPr>
          </w:rPrChange>
        </w:rPr>
        <w:pPrChange w:id="56" w:author="Jessica Rigelman" w:date="2024-12-06T08:52:00Z" w16du:dateUtc="2024-12-06T16:52:00Z">
          <w:pPr/>
        </w:pPrChange>
      </w:pPr>
      <w:ins w:id="57" w:author="Jessica Rigelman" w:date="2024-12-06T08:55:00Z" w16du:dateUtc="2024-12-06T16:55:00Z">
        <w:r>
          <w:rPr>
            <w:rFonts w:ascii="Georgia" w:eastAsia="Calibri" w:hAnsi="Georgia"/>
            <w:sz w:val="24"/>
            <w:szCs w:val="24"/>
          </w:rPr>
          <w:t xml:space="preserve">Amount (if the </w:t>
        </w:r>
      </w:ins>
      <w:ins w:id="58" w:author="Brownson, Katherine - FS, MD" w:date="2024-12-10T08:42:00Z" w16du:dateUtc="2024-12-10T13:42:00Z">
        <w:r w:rsidR="00C64E35">
          <w:rPr>
            <w:rFonts w:ascii="Georgia" w:eastAsia="Calibri" w:hAnsi="Georgia"/>
            <w:sz w:val="24"/>
            <w:szCs w:val="24"/>
          </w:rPr>
          <w:t>l</w:t>
        </w:r>
      </w:ins>
      <w:ins w:id="59" w:author="Jessica Rigelman" w:date="2024-12-06T08:56:00Z" w16du:dateUtc="2024-12-06T16:56:00Z">
        <w:r>
          <w:rPr>
            <w:rFonts w:ascii="Georgia" w:eastAsia="Calibri" w:hAnsi="Georgia"/>
            <w:sz w:val="24"/>
            <w:szCs w:val="24"/>
          </w:rPr>
          <w:t>and area ha</w:t>
        </w:r>
      </w:ins>
      <w:ins w:id="60" w:author="Brownson, Katherine - FS, MD" w:date="2024-12-10T08:42:00Z" w16du:dateUtc="2024-12-10T13:42:00Z">
        <w:r w:rsidR="00C64E35">
          <w:rPr>
            <w:rFonts w:ascii="Georgia" w:eastAsia="Calibri" w:hAnsi="Georgia"/>
            <w:sz w:val="24"/>
            <w:szCs w:val="24"/>
          </w:rPr>
          <w:t>s</w:t>
        </w:r>
      </w:ins>
      <w:ins w:id="61" w:author="Jessica Rigelman" w:date="2024-12-06T08:56:00Z" w16du:dateUtc="2024-12-06T16:56:00Z">
        <w:del w:id="62" w:author="Brownson, Katherine - FS, MD" w:date="2024-12-10T08:42:00Z" w16du:dateUtc="2024-12-10T13:42:00Z">
          <w:r w:rsidDel="00C64E35">
            <w:rPr>
              <w:rFonts w:ascii="Georgia" w:eastAsia="Calibri" w:hAnsi="Georgia"/>
              <w:sz w:val="24"/>
              <w:szCs w:val="24"/>
            </w:rPr>
            <w:delText>ve</w:delText>
          </w:r>
        </w:del>
        <w:r>
          <w:rPr>
            <w:rFonts w:ascii="Georgia" w:eastAsia="Calibri" w:hAnsi="Georgia"/>
            <w:sz w:val="24"/>
            <w:szCs w:val="24"/>
          </w:rPr>
          <w:t xml:space="preserve"> no harvested forest zero should be reported otherwise the default of 1.1</w:t>
        </w:r>
      </w:ins>
      <w:ins w:id="63" w:author="Jessica Rigelman" w:date="2024-12-06T08:57:00Z" w16du:dateUtc="2024-12-06T16:57:00Z">
        <w:r>
          <w:rPr>
            <w:rFonts w:ascii="Georgia" w:eastAsia="Calibri" w:hAnsi="Georgia"/>
            <w:sz w:val="24"/>
            <w:szCs w:val="24"/>
          </w:rPr>
          <w:t>% will be assigned)</w:t>
        </w:r>
      </w:ins>
    </w:p>
    <w:p w14:paraId="25E85FAC" w14:textId="77777777" w:rsidR="00943285" w:rsidRPr="0012027E" w:rsidRDefault="00943285" w:rsidP="00DD5C7C">
      <w:pPr>
        <w:rPr>
          <w:rFonts w:ascii="Georgia" w:eastAsia="Calibri" w:hAnsi="Georgia"/>
          <w:sz w:val="24"/>
          <w:szCs w:val="24"/>
        </w:rPr>
      </w:pPr>
    </w:p>
    <w:p w14:paraId="3B4807E8" w14:textId="77777777" w:rsidR="00DD5C7C" w:rsidRDefault="00DD5C7C" w:rsidP="00DD5C7C">
      <w:pPr>
        <w:rPr>
          <w:rFonts w:ascii="Georgia" w:eastAsia="Calibri" w:hAnsi="Georgia"/>
        </w:rPr>
      </w:pPr>
    </w:p>
    <w:p w14:paraId="5276AEF5" w14:textId="77777777" w:rsidR="005A1E86" w:rsidRPr="005A1E86" w:rsidRDefault="005A1E86" w:rsidP="005A1E86"/>
    <w:sectPr w:rsidR="005A1E86" w:rsidRPr="005A1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7" w:author="Jessica Rigelman" w:date="2024-12-06T08:58:00Z" w:initials="JR">
    <w:p w14:paraId="0EC8498F" w14:textId="77777777" w:rsidR="00871970" w:rsidRDefault="00871970" w:rsidP="00871970">
      <w:pPr>
        <w:pStyle w:val="CommentText"/>
      </w:pPr>
      <w:r>
        <w:rPr>
          <w:rStyle w:val="CommentReference"/>
        </w:rPr>
        <w:annotationRef/>
      </w:r>
      <w:r>
        <w:t>Katie please delete this is you don’t think it should be included.</w:t>
      </w:r>
    </w:p>
  </w:comment>
  <w:comment w:id="8" w:author="Brownson, Katherine - FS, MD" w:date="2024-12-10T08:39:00Z" w:initials="KB">
    <w:p w14:paraId="65359921" w14:textId="77777777" w:rsidR="00C64E35" w:rsidRDefault="00C64E35" w:rsidP="00C64E35">
      <w:pPr>
        <w:pStyle w:val="CommentText"/>
      </w:pPr>
      <w:r>
        <w:rPr>
          <w:rStyle w:val="CommentReference"/>
        </w:rPr>
        <w:annotationRef/>
      </w:r>
      <w:r>
        <w:t xml:space="preserve">Timber Harvest Task Force members confirmed that Forest Stand Improvement should not be included. </w:t>
      </w:r>
    </w:p>
  </w:comment>
  <w:comment w:id="13" w:author="Jessica Rigelman" w:date="2024-12-06T08:58:00Z" w:initials="JR">
    <w:p w14:paraId="4E08AF69" w14:textId="35EC09C8" w:rsidR="00871970" w:rsidRDefault="00871970" w:rsidP="00871970">
      <w:pPr>
        <w:pStyle w:val="CommentText"/>
      </w:pPr>
      <w:r>
        <w:rPr>
          <w:rStyle w:val="CommentReference"/>
        </w:rPr>
        <w:annotationRef/>
      </w:r>
      <w:r>
        <w:t>Katie please delete this is you don’t think it should be included.</w:t>
      </w:r>
    </w:p>
  </w:comment>
  <w:comment w:id="29" w:author="Olivia Devereux" w:date="2024-12-06T14:31:00Z" w:initials="OD">
    <w:p w14:paraId="064D199A" w14:textId="77777777" w:rsidR="0059485F" w:rsidRDefault="0059485F" w:rsidP="0059485F">
      <w:pPr>
        <w:pStyle w:val="CommentText"/>
      </w:pPr>
      <w:r>
        <w:rPr>
          <w:rStyle w:val="CommentReference"/>
        </w:rPr>
        <w:annotationRef/>
      </w:r>
      <w:r>
        <w:t xml:space="preserve">I believe the GSAT is mapping hvf and that may be used for P7. </w:t>
      </w:r>
    </w:p>
  </w:comment>
  <w:comment w:id="30" w:author="Brownson, Katherine - FS, MD" w:date="2024-12-10T08:46:00Z" w:initials="KB">
    <w:p w14:paraId="59BC5799" w14:textId="77777777" w:rsidR="00527203" w:rsidRDefault="00527203" w:rsidP="00527203">
      <w:pPr>
        <w:pStyle w:val="CommentText"/>
      </w:pPr>
      <w:r>
        <w:rPr>
          <w:rStyle w:val="CommentReference"/>
        </w:rPr>
        <w:annotationRef/>
      </w:r>
      <w:r>
        <w:t>They will be mapping harvested forest but the mapping will only capture clearcuts so we still need reporting or a default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EC8498F" w15:done="0"/>
  <w15:commentEx w15:paraId="65359921" w15:paraIdParent="0EC8498F" w15:done="0"/>
  <w15:commentEx w15:paraId="4E08AF69" w15:done="0"/>
  <w15:commentEx w15:paraId="064D199A" w15:done="0"/>
  <w15:commentEx w15:paraId="59BC5799" w15:paraIdParent="064D199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336ED5D" w16cex:dateUtc="2024-12-06T16:58:00Z"/>
  <w16cex:commentExtensible w16cex:durableId="691063A6" w16cex:dateUtc="2024-12-10T13:39:00Z"/>
  <w16cex:commentExtensible w16cex:durableId="79AB4FAE" w16cex:dateUtc="2024-12-06T16:58:00Z"/>
  <w16cex:commentExtensible w16cex:durableId="3D5218FE" w16cex:dateUtc="2024-12-06T19:31:00Z"/>
  <w16cex:commentExtensible w16cex:durableId="0DAE495C" w16cex:dateUtc="2024-12-10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EC8498F" w16cid:durableId="7336ED5D"/>
  <w16cid:commentId w16cid:paraId="65359921" w16cid:durableId="691063A6"/>
  <w16cid:commentId w16cid:paraId="4E08AF69" w16cid:durableId="79AB4FAE"/>
  <w16cid:commentId w16cid:paraId="064D199A" w16cid:durableId="3D5218FE"/>
  <w16cid:commentId w16cid:paraId="59BC5799" w16cid:durableId="0DAE495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09A"/>
    <w:multiLevelType w:val="hybridMultilevel"/>
    <w:tmpl w:val="0842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01E3B"/>
    <w:multiLevelType w:val="hybridMultilevel"/>
    <w:tmpl w:val="A38A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F6324"/>
    <w:multiLevelType w:val="hybridMultilevel"/>
    <w:tmpl w:val="31B2D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052890">
    <w:abstractNumId w:val="1"/>
  </w:num>
  <w:num w:numId="2" w16cid:durableId="1370956145">
    <w:abstractNumId w:val="2"/>
  </w:num>
  <w:num w:numId="3" w16cid:durableId="162693194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Olivia Devereux">
    <w15:presenceInfo w15:providerId="AD" w15:userId="S::ODevereux@chesapeakebay.net::ef2e3eb0-0e2f-400e-b16f-f7648ff34faa"/>
  </w15:person>
  <w15:person w15:author="Brownson, Katherine - FS, MD">
    <w15:presenceInfo w15:providerId="AD" w15:userId="S::Katherine.Brownson@usda.gov::37c7e160-4347-49df-9ca0-2edec11dd21a"/>
  </w15:person>
  <w15:person w15:author="Jessica Rigelman">
    <w15:presenceInfo w15:providerId="AD" w15:userId="S::jrigelma@chesapeakebay.net::0d68f9ae-f3a1-46fb-b4f8-3c0993c0de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CE"/>
    <w:rsid w:val="000F7665"/>
    <w:rsid w:val="0012027E"/>
    <w:rsid w:val="001710D9"/>
    <w:rsid w:val="00277BB8"/>
    <w:rsid w:val="002C4A0C"/>
    <w:rsid w:val="003D33B8"/>
    <w:rsid w:val="003D466C"/>
    <w:rsid w:val="004962D7"/>
    <w:rsid w:val="00527203"/>
    <w:rsid w:val="005342E0"/>
    <w:rsid w:val="00546865"/>
    <w:rsid w:val="0059485F"/>
    <w:rsid w:val="005A1E86"/>
    <w:rsid w:val="005C3F87"/>
    <w:rsid w:val="0061624E"/>
    <w:rsid w:val="00667ABE"/>
    <w:rsid w:val="006D6818"/>
    <w:rsid w:val="006F52F0"/>
    <w:rsid w:val="00777A5C"/>
    <w:rsid w:val="008042AC"/>
    <w:rsid w:val="00814742"/>
    <w:rsid w:val="008535F8"/>
    <w:rsid w:val="00871970"/>
    <w:rsid w:val="00943285"/>
    <w:rsid w:val="00A71F55"/>
    <w:rsid w:val="00AF544C"/>
    <w:rsid w:val="00B47513"/>
    <w:rsid w:val="00BC35FE"/>
    <w:rsid w:val="00C16D84"/>
    <w:rsid w:val="00C64E35"/>
    <w:rsid w:val="00DD5C7C"/>
    <w:rsid w:val="00E377CE"/>
    <w:rsid w:val="00EA1352"/>
    <w:rsid w:val="00FB55EC"/>
    <w:rsid w:val="00FE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21832"/>
  <w15:chartTrackingRefBased/>
  <w15:docId w15:val="{1A014AE7-2167-4983-B41E-B04A275F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7CE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7CE"/>
    <w:pPr>
      <w:ind w:left="720"/>
      <w:contextualSpacing/>
    </w:pPr>
  </w:style>
  <w:style w:type="table" w:styleId="TableGrid">
    <w:name w:val="Table Grid"/>
    <w:basedOn w:val="TableNormal"/>
    <w:uiPriority w:val="39"/>
    <w:rsid w:val="003D4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7ABE"/>
    <w:pPr>
      <w:spacing w:after="0" w:line="240" w:lineRule="auto"/>
    </w:pPr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147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474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719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19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197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9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970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s://d18lev1ok5leia.cloudfront.net/chesapeakebay/documents/Timber-Harvest-Water-Quality-Review-11.4.24.pdf" TargetMode="External"/><Relationship Id="rId5" Type="http://schemas.openxmlformats.org/officeDocument/2006/relationships/comments" Target="comments.xml"/><Relationship Id="rId10" Type="http://schemas.openxmlformats.org/officeDocument/2006/relationships/hyperlink" Target="https://archive.chesapeakebay.net/pubs/BMP_ASSESSMENT_REPOR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rcs.usda.gov/technical/efot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Wood</dc:creator>
  <cp:keywords/>
  <dc:description/>
  <cp:lastModifiedBy>Brownson, Katherine - FS, MD</cp:lastModifiedBy>
  <cp:revision>4</cp:revision>
  <dcterms:created xsi:type="dcterms:W3CDTF">2024-12-10T13:39:00Z</dcterms:created>
  <dcterms:modified xsi:type="dcterms:W3CDTF">2024-12-10T13:46:00Z</dcterms:modified>
</cp:coreProperties>
</file>